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84D9CE" w14:textId="39FE08C3" w:rsidR="00D11EAA" w:rsidRPr="005D0FC0" w:rsidRDefault="00D11EAA" w:rsidP="00681294">
      <w:pPr>
        <w:shd w:val="clear" w:color="auto" w:fill="FFFFFF"/>
        <w:tabs>
          <w:tab w:val="left" w:leader="underscore" w:pos="0"/>
        </w:tabs>
        <w:autoSpaceDE w:val="0"/>
        <w:autoSpaceDN w:val="0"/>
        <w:adjustRightInd w:val="0"/>
        <w:spacing w:after="0" w:line="240" w:lineRule="auto"/>
        <w:ind w:left="708" w:firstLine="709"/>
        <w:contextualSpacing/>
        <w:jc w:val="center"/>
        <w:rPr>
          <w:rFonts w:ascii="Times New Roman" w:eastAsia="Times New Roman" w:hAnsi="Times New Roman" w:cs="Times New Roman"/>
          <w:b/>
          <w:bCs/>
          <w:sz w:val="24"/>
          <w:szCs w:val="24"/>
          <w:lang w:eastAsia="ru-RU"/>
        </w:rPr>
      </w:pPr>
      <w:r w:rsidRPr="005D0FC0">
        <w:rPr>
          <w:rFonts w:ascii="Times New Roman" w:eastAsia="Times New Roman" w:hAnsi="Times New Roman" w:cs="Times New Roman"/>
          <w:b/>
          <w:bCs/>
          <w:sz w:val="24"/>
          <w:szCs w:val="24"/>
          <w:lang w:eastAsia="ru-RU"/>
        </w:rPr>
        <w:t>ДОГОВОР</w:t>
      </w:r>
      <w:r w:rsidR="005D0FC0" w:rsidRPr="005D0FC0">
        <w:rPr>
          <w:rFonts w:ascii="Times New Roman" w:eastAsia="Times New Roman" w:hAnsi="Times New Roman" w:cs="Times New Roman"/>
          <w:b/>
          <w:bCs/>
          <w:sz w:val="24"/>
          <w:szCs w:val="24"/>
          <w:lang w:eastAsia="ru-RU"/>
        </w:rPr>
        <w:t xml:space="preserve"> на выполнение проектно-изыскательских </w:t>
      </w:r>
      <w:r w:rsidR="005D0FC0" w:rsidRPr="005D0FC0">
        <w:rPr>
          <w:rFonts w:ascii="Times New Roman" w:eastAsia="Times New Roman" w:hAnsi="Times New Roman" w:cs="Times New Roman"/>
          <w:b/>
          <w:bCs/>
          <w:sz w:val="24"/>
          <w:szCs w:val="24"/>
          <w:lang w:eastAsia="ru-RU"/>
        </w:rPr>
        <w:br/>
        <w:t>работ</w:t>
      </w:r>
      <w:r w:rsidR="00513735">
        <w:rPr>
          <w:rFonts w:ascii="Times New Roman" w:eastAsia="Times New Roman" w:hAnsi="Times New Roman" w:cs="Times New Roman"/>
          <w:b/>
          <w:bCs/>
          <w:sz w:val="24"/>
          <w:szCs w:val="24"/>
          <w:lang w:eastAsia="ru-RU"/>
        </w:rPr>
        <w:t xml:space="preserve"> №</w:t>
      </w:r>
    </w:p>
    <w:p w14:paraId="1AA457BB"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DC654A3" w14:textId="0885A394"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 Смоленск</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000C762D">
        <w:rPr>
          <w:rFonts w:ascii="Times New Roman" w:eastAsia="Times New Roman" w:hAnsi="Times New Roman" w:cs="Times New Roman"/>
          <w:sz w:val="24"/>
          <w:szCs w:val="24"/>
          <w:lang w:eastAsia="ru-RU"/>
        </w:rPr>
        <w:t xml:space="preserve">      </w:t>
      </w:r>
      <w:r w:rsidR="008F2096">
        <w:rPr>
          <w:rFonts w:ascii="Times New Roman" w:eastAsia="Times New Roman" w:hAnsi="Times New Roman" w:cs="Times New Roman"/>
          <w:sz w:val="24"/>
          <w:szCs w:val="24"/>
          <w:lang w:eastAsia="ru-RU"/>
        </w:rPr>
        <w:t xml:space="preserve">                                             </w:t>
      </w:r>
      <w:r w:rsidR="0046603D">
        <w:rPr>
          <w:rFonts w:ascii="Times New Roman" w:eastAsia="Times New Roman" w:hAnsi="Times New Roman" w:cs="Times New Roman"/>
          <w:sz w:val="24"/>
          <w:szCs w:val="24"/>
          <w:lang w:eastAsia="ru-RU"/>
        </w:rPr>
        <w:t xml:space="preserve">« </w:t>
      </w:r>
      <w:r w:rsidR="00807A93">
        <w:rPr>
          <w:rFonts w:ascii="Times New Roman" w:eastAsia="Times New Roman" w:hAnsi="Times New Roman" w:cs="Times New Roman"/>
          <w:sz w:val="24"/>
          <w:szCs w:val="24"/>
          <w:lang w:eastAsia="ru-RU"/>
        </w:rPr>
        <w:t>»</w:t>
      </w:r>
      <w:r w:rsidR="000C762D">
        <w:rPr>
          <w:rFonts w:ascii="Times New Roman" w:eastAsia="Times New Roman" w:hAnsi="Times New Roman" w:cs="Times New Roman"/>
          <w:sz w:val="24"/>
          <w:szCs w:val="24"/>
          <w:lang w:eastAsia="ru-RU"/>
        </w:rPr>
        <w:t xml:space="preserve"> </w:t>
      </w:r>
      <w:r w:rsidR="00E4277C">
        <w:rPr>
          <w:rFonts w:ascii="Times New Roman" w:eastAsia="Times New Roman" w:hAnsi="Times New Roman" w:cs="Times New Roman"/>
          <w:sz w:val="24"/>
          <w:szCs w:val="24"/>
          <w:lang w:eastAsia="ru-RU"/>
        </w:rPr>
        <w:t>202</w:t>
      </w:r>
      <w:r w:rsidR="00CE334F">
        <w:rPr>
          <w:rFonts w:ascii="Times New Roman" w:eastAsia="Times New Roman" w:hAnsi="Times New Roman" w:cs="Times New Roman"/>
          <w:sz w:val="24"/>
          <w:szCs w:val="24"/>
          <w:lang w:eastAsia="ru-RU"/>
        </w:rPr>
        <w:t>2</w:t>
      </w:r>
      <w:r w:rsidR="009B637B">
        <w:rPr>
          <w:rFonts w:ascii="Times New Roman" w:eastAsia="Times New Roman" w:hAnsi="Times New Roman" w:cs="Times New Roman"/>
          <w:sz w:val="24"/>
          <w:szCs w:val="24"/>
          <w:lang w:eastAsia="ru-RU"/>
        </w:rPr>
        <w:t xml:space="preserve"> г</w:t>
      </w:r>
    </w:p>
    <w:p w14:paraId="2CA9B16E"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DBC0B1D" w14:textId="014CE357" w:rsidR="005A140A" w:rsidRDefault="00E5322D" w:rsidP="00CE334F">
      <w:pPr>
        <w:pStyle w:val="a1"/>
        <w:widowControl w:val="0"/>
        <w:numPr>
          <w:ilvl w:val="0"/>
          <w:numId w:val="0"/>
        </w:numPr>
        <w:spacing w:before="120" w:line="240" w:lineRule="auto"/>
        <w:ind w:right="-6" w:firstLine="709"/>
      </w:pPr>
      <w:r w:rsidRPr="00CE334F">
        <w:rPr>
          <w:color w:val="000000"/>
          <w:lang w:bidi="ru-RU"/>
        </w:rPr>
        <w:t>Публичное акционерное общество «Россети Центр» - «Смоленскэнерго»</w:t>
      </w:r>
      <w:r w:rsidRPr="00CE334F">
        <w:t>, именуемое в дальнейшем «Заказчик» в лице Заместителя директора по</w:t>
      </w:r>
      <w:r w:rsidR="000C762D" w:rsidRPr="00CE334F">
        <w:t xml:space="preserve"> </w:t>
      </w:r>
      <w:r w:rsidRPr="00CE334F">
        <w:t xml:space="preserve">инвестиционной деятельности </w:t>
      </w:r>
      <w:r w:rsidRPr="00CE334F">
        <w:rPr>
          <w:rStyle w:val="2f6"/>
          <w:b w:val="0"/>
          <w:sz w:val="24"/>
          <w:szCs w:val="24"/>
        </w:rPr>
        <w:t>филиал</w:t>
      </w:r>
      <w:r w:rsidR="00CF6657">
        <w:rPr>
          <w:rStyle w:val="2f6"/>
          <w:b w:val="0"/>
          <w:sz w:val="24"/>
          <w:szCs w:val="24"/>
        </w:rPr>
        <w:t>а</w:t>
      </w:r>
      <w:r w:rsidRPr="00CE334F">
        <w:rPr>
          <w:rStyle w:val="2f6"/>
          <w:b w:val="0"/>
          <w:sz w:val="24"/>
          <w:szCs w:val="24"/>
        </w:rPr>
        <w:t xml:space="preserve"> ПАО «Россети Центр» - «Смоленскэнерго</w:t>
      </w:r>
      <w:r w:rsidRPr="00CE334F">
        <w:rPr>
          <w:rStyle w:val="2f6"/>
          <w:sz w:val="24"/>
          <w:szCs w:val="24"/>
        </w:rPr>
        <w:t>»</w:t>
      </w:r>
      <w:r w:rsidRPr="00CE334F">
        <w:t xml:space="preserve"> – Широкова Олега Анатольевича, действующего на основании доверенности удостоверенной </w:t>
      </w:r>
      <w:r w:rsidR="0066711C">
        <w:t>от 18.10</w:t>
      </w:r>
      <w:r w:rsidR="00CE334F" w:rsidRPr="00CE334F">
        <w:t xml:space="preserve">.2022 года, реестровый </w:t>
      </w:r>
      <w:r w:rsidR="00CE334F" w:rsidRPr="00753CD9">
        <w:t>№</w:t>
      </w:r>
      <w:r w:rsidR="0066711C">
        <w:t>Д-СМ/210</w:t>
      </w:r>
      <w:r w:rsidR="00CE334F" w:rsidRPr="00753CD9">
        <w:t>,</w:t>
      </w:r>
      <w:r w:rsidR="00CE334F" w:rsidRPr="00CE334F">
        <w:t xml:space="preserve"> с одной стороны</w:t>
      </w:r>
      <w:r w:rsidR="005A140A">
        <w:t xml:space="preserve"> и</w:t>
      </w:r>
      <w:r w:rsidR="00644F3C" w:rsidRPr="00CE334F">
        <w:t xml:space="preserve"> </w:t>
      </w:r>
      <w:r w:rsidR="002D264D">
        <w:t>__________________________________________</w:t>
      </w:r>
      <w:bookmarkStart w:id="0" w:name="_GoBack"/>
      <w:bookmarkEnd w:id="0"/>
    </w:p>
    <w:p w14:paraId="5295946B" w14:textId="586ECF9B" w:rsidR="00E5322D" w:rsidRPr="00CE334F" w:rsidRDefault="00644F3C" w:rsidP="00CE334F">
      <w:pPr>
        <w:pStyle w:val="a1"/>
        <w:widowControl w:val="0"/>
        <w:numPr>
          <w:ilvl w:val="0"/>
          <w:numId w:val="0"/>
        </w:numPr>
        <w:spacing w:before="120" w:line="240" w:lineRule="auto"/>
        <w:ind w:right="-6" w:firstLine="709"/>
        <w:rPr>
          <w:iCs/>
        </w:rPr>
      </w:pPr>
      <w:r w:rsidRPr="00CE334F">
        <w:t>именуемые далее Сторонами</w:t>
      </w:r>
      <w:r w:rsidR="00620F6B" w:rsidRPr="00CE334F">
        <w:t xml:space="preserve">, </w:t>
      </w:r>
      <w:r w:rsidR="00E5322D" w:rsidRPr="00CE334F">
        <w:t xml:space="preserve">по результатам </w:t>
      </w:r>
      <w:r w:rsidR="00F1011D">
        <w:t>запроса</w:t>
      </w:r>
      <w:r w:rsidR="00F1011D" w:rsidRPr="00F1011D">
        <w:t xml:space="preserve"> цен на право заключения Договора на выполнение работ по проектированию объекта: «Техперевооружение ПС 110/10/10 кВ КС-3 №2 с заменой трансформаторов тока 110кВ, ОД-КЗ 110кВ на элегазовые выключатели, разъединителей 110кВ, ВЧ-защит 110кВ и защит силового трансформатора на микропроцессорные и установкой трансформаторов напряжения 110кВ (ССПИ)» для нужд ПАО «Россети Центр» (филиала «Смоленскэнерго»</w:t>
      </w:r>
      <w:r w:rsidR="00F1011D">
        <w:t>)</w:t>
      </w:r>
      <w:r w:rsidR="00F1011D" w:rsidRPr="00F1011D">
        <w:t xml:space="preserve">, </w:t>
      </w:r>
      <w:r w:rsidR="00E5322D" w:rsidRPr="00CE334F">
        <w:t xml:space="preserve"> объявленной извещением №</w:t>
      </w:r>
      <w:r w:rsidR="00F1011D">
        <w:t>_________</w:t>
      </w:r>
      <w:r w:rsidR="00E5322D" w:rsidRPr="00CE334F">
        <w:t xml:space="preserve"> на основании протокола </w:t>
      </w:r>
      <w:r w:rsidR="00F1011D">
        <w:t>№____________</w:t>
      </w:r>
      <w:r w:rsidR="00E5322D" w:rsidRPr="00CE334F">
        <w:t xml:space="preserve">о результатах закупочной процедуры на право заключения договора </w:t>
      </w:r>
      <w:r w:rsidR="00F1011D">
        <w:t>на выполнение проектно-изыскательских работ</w:t>
      </w:r>
      <w:r w:rsidR="00E5322D" w:rsidRPr="00CE334F">
        <w:t xml:space="preserve"> от</w:t>
      </w:r>
      <w:r w:rsidR="00F1011D">
        <w:t>___________</w:t>
      </w:r>
      <w:r w:rsidR="00E5322D" w:rsidRPr="00CE334F">
        <w:t>, заключили настоящий Договор о нижеследующем:</w:t>
      </w:r>
    </w:p>
    <w:p w14:paraId="2BF17039" w14:textId="175C7F8A" w:rsidR="00023C4A" w:rsidRPr="001410A5" w:rsidRDefault="00023C4A" w:rsidP="00023C4A">
      <w:pPr>
        <w:widowControl w:val="0"/>
        <w:suppressAutoHyphens/>
        <w:ind w:firstLine="709"/>
        <w:jc w:val="both"/>
        <w:rPr>
          <w:rFonts w:ascii="Times New Roman" w:hAnsi="Times New Roman" w:cs="Times New Roman"/>
          <w:sz w:val="24"/>
          <w:szCs w:val="24"/>
        </w:rPr>
      </w:pPr>
    </w:p>
    <w:p w14:paraId="4585FEEE"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w:t>
      </w:r>
      <w:r w:rsidRPr="001E6C3E">
        <w:rPr>
          <w:rFonts w:ascii="Times New Roman" w:eastAsia="Times New Roman" w:hAnsi="Times New Roman" w:cs="Times New Roman"/>
          <w:b/>
          <w:bCs/>
          <w:kern w:val="32"/>
          <w:sz w:val="24"/>
          <w:szCs w:val="24"/>
          <w:lang w:eastAsia="ru-RU"/>
        </w:rPr>
        <w:t>. ОСНОВНЫЕ ПОЛОЖЕНИЯ ДОГОВОРА</w:t>
      </w:r>
    </w:p>
    <w:p w14:paraId="4091D70A"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Статья 1.</w:t>
      </w:r>
      <w:r w:rsidRPr="001E6C3E">
        <w:rPr>
          <w:rFonts w:ascii="Times New Roman" w:eastAsia="Times New Roman" w:hAnsi="Times New Roman" w:cs="Times New Roman"/>
          <w:b/>
          <w:bCs/>
          <w:sz w:val="24"/>
          <w:szCs w:val="24"/>
          <w:lang w:eastAsia="ru-RU"/>
        </w:rPr>
        <w:t xml:space="preserve"> Основные понятия и определения</w:t>
      </w:r>
    </w:p>
    <w:p w14:paraId="35F367A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55DC8DBE" w14:textId="77777777" w:rsidR="00D11EAA" w:rsidRPr="001E6C3E" w:rsidRDefault="00D11EAA" w:rsidP="00D11EAA">
      <w:pPr>
        <w:shd w:val="clear" w:color="auto" w:fill="FFFFFF"/>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sz w:val="24"/>
          <w:szCs w:val="24"/>
        </w:rPr>
        <w:t>1.1. 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14:paraId="09369994" w14:textId="0AB5B00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Акт сдачи-приемки работ</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документ о выполнении проектных и изыскательских работ, оформленный в установленном порядке (акт сдачи-приемки выполненных проектно-изыскательских работ) </w:t>
      </w:r>
      <w:r w:rsidR="000F0CA1">
        <w:rPr>
          <w:rFonts w:ascii="Times New Roman" w:hAnsi="Times New Roman" w:cs="Times New Roman"/>
          <w:sz w:val="24"/>
          <w:szCs w:val="24"/>
        </w:rPr>
        <w:t xml:space="preserve">по форме </w:t>
      </w:r>
      <w:r w:rsidRPr="001E6C3E">
        <w:rPr>
          <w:rFonts w:ascii="Times New Roman" w:hAnsi="Times New Roman" w:cs="Times New Roman"/>
          <w:sz w:val="24"/>
          <w:szCs w:val="24"/>
        </w:rPr>
        <w:t>Приложение № 1</w:t>
      </w:r>
    </w:p>
    <w:p w14:paraId="0EAE774B"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Договор</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1E6C3E">
        <w:rPr>
          <w:rFonts w:ascii="Times New Roman" w:hAnsi="Times New Roman" w:cs="Times New Roman"/>
          <w:spacing w:val="-8"/>
          <w:sz w:val="24"/>
          <w:szCs w:val="24"/>
        </w:rPr>
        <w:t>изменения к нему, которые оформлены и подписаны</w:t>
      </w:r>
      <w:r w:rsidRPr="001E6C3E">
        <w:rPr>
          <w:rFonts w:ascii="Times New Roman" w:hAnsi="Times New Roman" w:cs="Times New Roman"/>
          <w:color w:val="FF0000"/>
          <w:spacing w:val="-8"/>
          <w:sz w:val="24"/>
          <w:szCs w:val="24"/>
        </w:rPr>
        <w:t xml:space="preserve"> </w:t>
      </w:r>
      <w:r w:rsidRPr="001E6C3E">
        <w:rPr>
          <w:rFonts w:ascii="Times New Roman" w:hAnsi="Times New Roman" w:cs="Times New Roman"/>
          <w:spacing w:val="-8"/>
          <w:sz w:val="24"/>
          <w:szCs w:val="24"/>
        </w:rPr>
        <w:t>Сторонами в период выполнения работ;</w:t>
      </w:r>
    </w:p>
    <w:p w14:paraId="56233862"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b/>
          <w:bCs/>
          <w:sz w:val="24"/>
          <w:szCs w:val="24"/>
        </w:rPr>
      </w:pPr>
      <w:r w:rsidRPr="001E6C3E">
        <w:rPr>
          <w:rFonts w:ascii="Times New Roman" w:hAnsi="Times New Roman" w:cs="Times New Roman"/>
          <w:b/>
          <w:bCs/>
          <w:sz w:val="24"/>
          <w:szCs w:val="24"/>
        </w:rPr>
        <w:t>Документация</w:t>
      </w:r>
      <w:r w:rsidRPr="001E6C3E">
        <w:rPr>
          <w:rFonts w:ascii="Times New Roman" w:hAnsi="Times New Roman" w:cs="Times New Roman"/>
          <w:bCs/>
          <w:sz w:val="24"/>
          <w:szCs w:val="24"/>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Pr="001E6C3E">
        <w:rPr>
          <w:rFonts w:ascii="Times New Roman" w:hAnsi="Times New Roman" w:cs="Times New Roman"/>
          <w:b/>
          <w:bCs/>
          <w:sz w:val="24"/>
          <w:szCs w:val="24"/>
        </w:rPr>
        <w:t xml:space="preserve"> </w:t>
      </w:r>
    </w:p>
    <w:p w14:paraId="2036F406"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iCs/>
          <w:sz w:val="24"/>
          <w:szCs w:val="24"/>
        </w:rPr>
      </w:pPr>
      <w:r w:rsidRPr="001E6C3E">
        <w:rPr>
          <w:rFonts w:ascii="Times New Roman" w:hAnsi="Times New Roman" w:cs="Times New Roman"/>
          <w:b/>
          <w:bCs/>
          <w:sz w:val="24"/>
          <w:szCs w:val="24"/>
        </w:rPr>
        <w:t>Заказчик</w:t>
      </w:r>
      <w:r w:rsidRPr="001E6C3E">
        <w:rPr>
          <w:rFonts w:ascii="Times New Roman" w:hAnsi="Times New Roman" w:cs="Times New Roman"/>
          <w:bCs/>
          <w:sz w:val="24"/>
          <w:szCs w:val="24"/>
        </w:rPr>
        <w:t xml:space="preserve"> - </w:t>
      </w:r>
      <w:r w:rsidRPr="001E6C3E">
        <w:rPr>
          <w:rFonts w:ascii="Times New Roman" w:hAnsi="Times New Roman" w:cs="Times New Roman"/>
          <w:iCs/>
          <w:sz w:val="24"/>
          <w:szCs w:val="24"/>
        </w:rPr>
        <w:t>фирменное наименование и адрес места нахождения Заказчика</w:t>
      </w:r>
      <w:r w:rsidRPr="001E6C3E">
        <w:rPr>
          <w:rStyle w:val="affffa"/>
          <w:rFonts w:ascii="Times New Roman" w:hAnsi="Times New Roman"/>
          <w:iCs/>
          <w:sz w:val="24"/>
          <w:szCs w:val="24"/>
          <w:vertAlign w:val="baseline"/>
        </w:rPr>
        <w:t>;</w:t>
      </w:r>
    </w:p>
    <w:p w14:paraId="773C5DA6"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Исполнительная документация</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
    <w:p w14:paraId="61E1907B" w14:textId="77777777" w:rsidR="00D11EAA" w:rsidRPr="00764842" w:rsidRDefault="00D11EAA" w:rsidP="00D11EAA">
      <w:pPr>
        <w:shd w:val="clear" w:color="auto" w:fill="FFFFFF"/>
        <w:tabs>
          <w:tab w:val="left" w:pos="709"/>
        </w:tabs>
        <w:autoSpaceDE w:val="0"/>
        <w:autoSpaceDN w:val="0"/>
        <w:adjustRightInd w:val="0"/>
        <w:spacing w:before="14" w:after="14"/>
        <w:ind w:left="22" w:firstLine="698"/>
        <w:contextualSpacing/>
        <w:jc w:val="both"/>
        <w:rPr>
          <w:rFonts w:ascii="Times New Roman" w:hAnsi="Times New Roman" w:cs="Times New Roman"/>
          <w:sz w:val="24"/>
          <w:szCs w:val="24"/>
        </w:rPr>
      </w:pPr>
      <w:r w:rsidRPr="001E6C3E">
        <w:rPr>
          <w:rFonts w:ascii="Times New Roman" w:hAnsi="Times New Roman" w:cs="Times New Roman"/>
          <w:b/>
          <w:sz w:val="24"/>
          <w:szCs w:val="24"/>
        </w:rPr>
        <w:t>Календарный план</w:t>
      </w:r>
      <w:r w:rsidRPr="001E6C3E">
        <w:rPr>
          <w:rFonts w:ascii="Times New Roman" w:hAnsi="Times New Roman" w:cs="Times New Roman"/>
          <w:sz w:val="24"/>
          <w:szCs w:val="24"/>
        </w:rPr>
        <w:t xml:space="preserve"> - Приложение № 2 к настоящему Договору, являющееся его нео</w:t>
      </w:r>
      <w:r w:rsidRPr="00764842">
        <w:rPr>
          <w:rFonts w:ascii="Times New Roman" w:hAnsi="Times New Roman" w:cs="Times New Roman"/>
          <w:sz w:val="24"/>
          <w:szCs w:val="24"/>
        </w:rPr>
        <w:t>тъемлемой частью и устанавливающее сроки выполнения работ и стоимость работ;</w:t>
      </w:r>
    </w:p>
    <w:p w14:paraId="6C4A5655"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Обязательные требования безопасности</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14:paraId="7ADEE14D"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iCs/>
          <w:sz w:val="24"/>
          <w:szCs w:val="24"/>
        </w:rPr>
      </w:pPr>
      <w:r w:rsidRPr="001E6C3E">
        <w:rPr>
          <w:rFonts w:ascii="Times New Roman" w:hAnsi="Times New Roman" w:cs="Times New Roman"/>
          <w:b/>
          <w:bCs/>
          <w:sz w:val="24"/>
          <w:szCs w:val="24"/>
        </w:rPr>
        <w:t xml:space="preserve">Подрядчик </w:t>
      </w:r>
      <w:r w:rsidRPr="001E6C3E">
        <w:rPr>
          <w:rFonts w:ascii="Times New Roman" w:hAnsi="Times New Roman" w:cs="Times New Roman"/>
          <w:bCs/>
          <w:sz w:val="24"/>
          <w:szCs w:val="24"/>
        </w:rPr>
        <w:t xml:space="preserve">- </w:t>
      </w:r>
      <w:r w:rsidRPr="001E6C3E">
        <w:rPr>
          <w:rFonts w:ascii="Times New Roman" w:hAnsi="Times New Roman" w:cs="Times New Roman"/>
          <w:iCs/>
          <w:sz w:val="24"/>
          <w:szCs w:val="24"/>
        </w:rPr>
        <w:t>фирменное наименование и адрес места нахождения Подрядчика</w:t>
      </w:r>
    </w:p>
    <w:p w14:paraId="537652DD"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lastRenderedPageBreak/>
        <w:t xml:space="preserve">Работы </w:t>
      </w:r>
      <w:r w:rsidRPr="001E6C3E">
        <w:rPr>
          <w:rFonts w:ascii="Times New Roman" w:hAnsi="Times New Roman" w:cs="Times New Roman"/>
          <w:bCs/>
          <w:sz w:val="24"/>
          <w:szCs w:val="24"/>
        </w:rPr>
        <w:t xml:space="preserve">- </w:t>
      </w:r>
      <w:r w:rsidRPr="001E6C3E">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1E6C3E">
        <w:rPr>
          <w:rFonts w:ascii="Times New Roman" w:hAnsi="Times New Roman" w:cs="Times New Roman"/>
          <w:bCs/>
          <w:sz w:val="24"/>
          <w:szCs w:val="24"/>
        </w:rPr>
        <w:t xml:space="preserve"> </w:t>
      </w:r>
    </w:p>
    <w:p w14:paraId="7D55C6EB" w14:textId="77777777" w:rsidR="00D11EAA" w:rsidRPr="001E6C3E" w:rsidRDefault="00D11EAA" w:rsidP="00D11EAA">
      <w:pPr>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 xml:space="preserve">Субподрядчик </w:t>
      </w:r>
      <w:r w:rsidRPr="001E6C3E">
        <w:rPr>
          <w:rFonts w:ascii="Times New Roman" w:hAnsi="Times New Roman" w:cs="Times New Roman"/>
          <w:bCs/>
          <w:sz w:val="24"/>
          <w:szCs w:val="24"/>
        </w:rPr>
        <w:t xml:space="preserve">- </w:t>
      </w:r>
      <w:r w:rsidRPr="001E6C3E">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14:paraId="5EBD0F05" w14:textId="77777777" w:rsidR="00D11EAA" w:rsidRPr="001E6C3E" w:rsidRDefault="00D11EAA" w:rsidP="00D11EAA">
      <w:pPr>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Стороны</w:t>
      </w:r>
      <w:r w:rsidRPr="001E6C3E">
        <w:rPr>
          <w:rFonts w:ascii="Times New Roman" w:hAnsi="Times New Roman" w:cs="Times New Roman"/>
          <w:sz w:val="24"/>
          <w:szCs w:val="24"/>
        </w:rPr>
        <w:t xml:space="preserve"> - Заказчик и Подрядчик в значениях, указанных выше;</w:t>
      </w:r>
    </w:p>
    <w:p w14:paraId="15F61127" w14:textId="77777777" w:rsidR="00D11EAA" w:rsidRPr="001E6C3E" w:rsidRDefault="00D11EAA" w:rsidP="00D11EAA">
      <w:pPr>
        <w:shd w:val="clear" w:color="auto" w:fill="FFFFFF"/>
        <w:tabs>
          <w:tab w:val="left" w:pos="540"/>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Техническая документация</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1E6C3E">
        <w:rPr>
          <w:rFonts w:ascii="Times New Roman" w:hAnsi="Times New Roman" w:cs="Times New Roman"/>
          <w:i/>
          <w:iCs/>
          <w:sz w:val="24"/>
          <w:szCs w:val="24"/>
        </w:rPr>
        <w:t xml:space="preserve"> </w:t>
      </w:r>
      <w:r w:rsidRPr="001E6C3E">
        <w:rPr>
          <w:rFonts w:ascii="Times New Roman" w:hAnsi="Times New Roman" w:cs="Times New Roman"/>
          <w:iCs/>
          <w:sz w:val="24"/>
          <w:szCs w:val="24"/>
        </w:rPr>
        <w:t>(указать нужное:</w:t>
      </w:r>
      <w:r w:rsidRPr="001E6C3E">
        <w:rPr>
          <w:rFonts w:ascii="Times New Roman" w:hAnsi="Times New Roman" w:cs="Times New Roman"/>
          <w:sz w:val="24"/>
          <w:szCs w:val="24"/>
        </w:rPr>
        <w:t xml:space="preserve"> </w:t>
      </w:r>
      <w:r w:rsidRPr="001E6C3E">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1E6C3E">
        <w:rPr>
          <w:rFonts w:ascii="Times New Roman" w:hAnsi="Times New Roman" w:cs="Times New Roman"/>
          <w:sz w:val="24"/>
          <w:szCs w:val="24"/>
        </w:rPr>
        <w:t>;</w:t>
      </w:r>
    </w:p>
    <w:p w14:paraId="1BFCD2F2" w14:textId="77777777" w:rsidR="00D11EAA" w:rsidRPr="001E6C3E"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z w:val="24"/>
          <w:szCs w:val="24"/>
        </w:rPr>
      </w:pPr>
      <w:r w:rsidRPr="001E6C3E">
        <w:rPr>
          <w:rFonts w:ascii="Times New Roman" w:hAnsi="Times New Roman" w:cs="Times New Roman"/>
          <w:b/>
          <w:bCs/>
          <w:sz w:val="24"/>
          <w:szCs w:val="24"/>
        </w:rPr>
        <w:t>Техническое задание</w:t>
      </w:r>
      <w:r w:rsidRPr="001E6C3E">
        <w:rPr>
          <w:rFonts w:ascii="Times New Roman" w:hAnsi="Times New Roman" w:cs="Times New Roman"/>
          <w:bCs/>
          <w:sz w:val="24"/>
          <w:szCs w:val="24"/>
        </w:rPr>
        <w:t xml:space="preserve"> - </w:t>
      </w:r>
      <w:r w:rsidRPr="001E6C3E">
        <w:rPr>
          <w:rFonts w:ascii="Times New Roman" w:hAnsi="Times New Roman" w:cs="Times New Roman"/>
          <w:sz w:val="24"/>
          <w:szCs w:val="24"/>
        </w:rPr>
        <w:t>документ, содержащий требования к разработке проектной документации (Приложение № 6)</w:t>
      </w:r>
    </w:p>
    <w:p w14:paraId="4D355638" w14:textId="77777777" w:rsidR="00D11EAA" w:rsidRDefault="00D11EAA"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pacing w:val="-4"/>
          <w:sz w:val="24"/>
          <w:szCs w:val="24"/>
        </w:rPr>
      </w:pPr>
      <w:r w:rsidRPr="001E6C3E">
        <w:rPr>
          <w:rFonts w:ascii="Times New Roman" w:hAnsi="Times New Roman" w:cs="Times New Roman"/>
          <w:b/>
          <w:bCs/>
          <w:sz w:val="24"/>
          <w:szCs w:val="24"/>
        </w:rPr>
        <w:t xml:space="preserve">Цена Договора - </w:t>
      </w:r>
      <w:r w:rsidRPr="001E6C3E">
        <w:rPr>
          <w:rFonts w:ascii="Times New Roman" w:hAnsi="Times New Roman" w:cs="Times New Roman"/>
          <w:sz w:val="24"/>
          <w:szCs w:val="24"/>
        </w:rPr>
        <w:t xml:space="preserve">сумма, которая должна быть выплачена Подрядчику в </w:t>
      </w:r>
      <w:r w:rsidRPr="001E6C3E">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14:paraId="1239870D" w14:textId="77777777" w:rsidR="0014162F" w:rsidRPr="001E6C3E" w:rsidRDefault="0014162F" w:rsidP="00D11EAA">
      <w:pPr>
        <w:shd w:val="clear" w:color="auto" w:fill="FFFFFF"/>
        <w:tabs>
          <w:tab w:val="left" w:pos="709"/>
        </w:tabs>
        <w:autoSpaceDE w:val="0"/>
        <w:autoSpaceDN w:val="0"/>
        <w:adjustRightInd w:val="0"/>
        <w:spacing w:before="14" w:after="14"/>
        <w:ind w:firstLine="720"/>
        <w:contextualSpacing/>
        <w:jc w:val="both"/>
        <w:rPr>
          <w:rFonts w:ascii="Times New Roman" w:hAnsi="Times New Roman" w:cs="Times New Roman"/>
          <w:spacing w:val="-4"/>
          <w:sz w:val="24"/>
          <w:szCs w:val="24"/>
        </w:rPr>
      </w:pPr>
    </w:p>
    <w:p w14:paraId="43FEB5FE" w14:textId="77777777" w:rsidR="00D11EAA" w:rsidRPr="001E6C3E" w:rsidRDefault="00D11EAA" w:rsidP="00D11EAA">
      <w:pPr>
        <w:shd w:val="clear" w:color="auto" w:fill="FFFFFF"/>
        <w:tabs>
          <w:tab w:val="left" w:pos="0"/>
        </w:tabs>
        <w:autoSpaceDE w:val="0"/>
        <w:autoSpaceDN w:val="0"/>
        <w:adjustRightInd w:val="0"/>
        <w:spacing w:after="0" w:line="240" w:lineRule="auto"/>
        <w:ind w:left="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bCs/>
          <w:sz w:val="24"/>
          <w:szCs w:val="24"/>
          <w:lang w:eastAsia="ru-RU"/>
        </w:rPr>
        <w:t>Статья 2. Предмет Договора</w:t>
      </w:r>
    </w:p>
    <w:p w14:paraId="31F917EF" w14:textId="52D21783" w:rsidR="00AE5733" w:rsidRPr="005A140A" w:rsidRDefault="00D11EAA" w:rsidP="00AE5733">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68762B">
        <w:rPr>
          <w:rFonts w:ascii="Times New Roman" w:eastAsia="Times New Roman" w:hAnsi="Times New Roman" w:cs="Times New Roman"/>
          <w:sz w:val="24"/>
          <w:szCs w:val="24"/>
          <w:lang w:eastAsia="ru-RU"/>
        </w:rPr>
        <w:t>2.1.</w:t>
      </w:r>
      <w:r w:rsidRPr="0068762B">
        <w:rPr>
          <w:rFonts w:ascii="Times New Roman" w:eastAsia="Times New Roman" w:hAnsi="Times New Roman" w:cs="Times New Roman"/>
          <w:sz w:val="24"/>
          <w:szCs w:val="24"/>
          <w:lang w:eastAsia="ru-RU"/>
        </w:rPr>
        <w:tab/>
        <w:t xml:space="preserve">По настоящему Договору Подрядчик </w:t>
      </w:r>
      <w:r w:rsidRPr="005A140A">
        <w:rPr>
          <w:rFonts w:ascii="Times New Roman" w:eastAsia="Times New Roman" w:hAnsi="Times New Roman" w:cs="Times New Roman"/>
          <w:sz w:val="24"/>
          <w:szCs w:val="24"/>
          <w:lang w:eastAsia="ru-RU"/>
        </w:rPr>
        <w:t>обязу</w:t>
      </w:r>
      <w:r w:rsidR="000307F4" w:rsidRPr="005A140A">
        <w:rPr>
          <w:rFonts w:ascii="Times New Roman" w:eastAsia="Times New Roman" w:hAnsi="Times New Roman" w:cs="Times New Roman"/>
          <w:sz w:val="24"/>
          <w:szCs w:val="24"/>
          <w:lang w:eastAsia="ru-RU"/>
        </w:rPr>
        <w:t xml:space="preserve">ется </w:t>
      </w:r>
      <w:r w:rsidR="00F1011D">
        <w:rPr>
          <w:rFonts w:ascii="Times New Roman" w:eastAsia="Times New Roman" w:hAnsi="Times New Roman" w:cs="Times New Roman"/>
          <w:sz w:val="24"/>
          <w:szCs w:val="24"/>
          <w:lang w:eastAsia="ru-RU"/>
        </w:rPr>
        <w:t>выполненить проектно-изыскательские</w:t>
      </w:r>
      <w:r w:rsidR="00AE5733" w:rsidRPr="005A140A">
        <w:rPr>
          <w:rFonts w:ascii="Times New Roman" w:eastAsia="Times New Roman" w:hAnsi="Times New Roman" w:cs="Times New Roman"/>
          <w:sz w:val="24"/>
          <w:szCs w:val="24"/>
          <w:lang w:eastAsia="ru-RU"/>
        </w:rPr>
        <w:t xml:space="preserve"> работ</w:t>
      </w:r>
      <w:r w:rsidR="00F1011D">
        <w:rPr>
          <w:rFonts w:ascii="Times New Roman" w:eastAsia="Times New Roman" w:hAnsi="Times New Roman" w:cs="Times New Roman"/>
          <w:sz w:val="24"/>
          <w:szCs w:val="24"/>
          <w:lang w:eastAsia="ru-RU"/>
        </w:rPr>
        <w:t>ы</w:t>
      </w:r>
      <w:r w:rsidR="00AE5733" w:rsidRPr="005A140A">
        <w:rPr>
          <w:rFonts w:ascii="Times New Roman" w:eastAsia="Times New Roman" w:hAnsi="Times New Roman" w:cs="Times New Roman"/>
          <w:sz w:val="24"/>
          <w:szCs w:val="24"/>
          <w:lang w:eastAsia="ru-RU"/>
        </w:rPr>
        <w:t xml:space="preserve"> </w:t>
      </w:r>
      <w:r w:rsidR="00F1011D" w:rsidRPr="00F1011D">
        <w:rPr>
          <w:rFonts w:ascii="Times New Roman" w:hAnsi="Times New Roman" w:cs="Times New Roman"/>
          <w:sz w:val="24"/>
          <w:szCs w:val="24"/>
        </w:rPr>
        <w:t>по проектированию объекта: «Техперевооружение ПС 110/10/10 кВ КС-3 №2 с заменой трансформаторов тока 110кВ, ОД-КЗ 110кВ на элегазовые выключатели, разъединителей 110кВ, ВЧ-защит 110кВ и защит силового трансформатора на микропроцессорные и установкой трансформаторов напряжения 110кВ (ССПИ)» для нужд ПАО «Россети Центр» (филиала «Смоленскэнерго»</w:t>
      </w:r>
    </w:p>
    <w:p w14:paraId="0832DF8E" w14:textId="34F8C097" w:rsidR="00D11EAA" w:rsidRPr="0068762B" w:rsidRDefault="00830BD1" w:rsidP="00DF43B9">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68762B">
        <w:rPr>
          <w:rFonts w:ascii="Times New Roman" w:eastAsia="Times New Roman" w:hAnsi="Times New Roman" w:cs="Times New Roman"/>
          <w:sz w:val="24"/>
          <w:szCs w:val="24"/>
          <w:lang w:eastAsia="ru-RU"/>
        </w:rPr>
        <w:t>З</w:t>
      </w:r>
      <w:r w:rsidR="00D11EAA" w:rsidRPr="0068762B">
        <w:rPr>
          <w:rFonts w:ascii="Times New Roman" w:eastAsia="Times New Roman" w:hAnsi="Times New Roman" w:cs="Times New Roman"/>
          <w:sz w:val="24"/>
          <w:szCs w:val="24"/>
          <w:lang w:eastAsia="ru-RU"/>
        </w:rPr>
        <w:t>аказчик обязуется принять результат Работ и оплатить их в порядке, предусмотренном настоящим Договором.</w:t>
      </w:r>
      <w:r w:rsidR="00DF43B9" w:rsidRPr="0068762B">
        <w:rPr>
          <w:rFonts w:ascii="Times New Roman" w:eastAsia="Times New Roman" w:hAnsi="Times New Roman" w:cs="Times New Roman"/>
          <w:sz w:val="24"/>
          <w:szCs w:val="24"/>
          <w:lang w:eastAsia="ru-RU"/>
        </w:rPr>
        <w:t xml:space="preserve"> </w:t>
      </w:r>
      <w:r w:rsidR="00D11EAA" w:rsidRPr="0068762B">
        <w:rPr>
          <w:rFonts w:ascii="Times New Roman" w:eastAsia="Times New Roman" w:hAnsi="Times New Roman" w:cs="Times New Roman"/>
          <w:sz w:val="24"/>
          <w:szCs w:val="24"/>
          <w:lang w:eastAsia="ru-RU"/>
        </w:rPr>
        <w:t>Наименование, сроки выполнения Подрядчиком и стоимость работ, указанных в пункте 2.1</w:t>
      </w:r>
      <w:r w:rsidR="00687EE1">
        <w:rPr>
          <w:rFonts w:ascii="Times New Roman" w:eastAsia="Times New Roman" w:hAnsi="Times New Roman" w:cs="Times New Roman"/>
          <w:sz w:val="24"/>
          <w:szCs w:val="24"/>
          <w:lang w:eastAsia="ru-RU"/>
        </w:rPr>
        <w:t>, 3.1, 4.1</w:t>
      </w:r>
      <w:r w:rsidR="00D11EAA" w:rsidRPr="0068762B">
        <w:rPr>
          <w:rFonts w:ascii="Times New Roman" w:eastAsia="Times New Roman" w:hAnsi="Times New Roman" w:cs="Times New Roman"/>
          <w:sz w:val="24"/>
          <w:szCs w:val="24"/>
          <w:lang w:eastAsia="ru-RU"/>
        </w:rPr>
        <w:t>, установлены Календарным графиком выполнения Работ (приложение 2).</w:t>
      </w:r>
    </w:p>
    <w:p w14:paraId="22B6FDC4" w14:textId="77777777" w:rsidR="00D11EAA" w:rsidRPr="001E6C3E" w:rsidRDefault="00D11EAA" w:rsidP="00D11EAA">
      <w:pPr>
        <w:tabs>
          <w:tab w:val="left" w:pos="0"/>
          <w:tab w:val="left" w:pos="1134"/>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2.2.</w:t>
      </w:r>
      <w:r w:rsidRPr="001E6C3E">
        <w:rPr>
          <w:rFonts w:ascii="Times New Roman" w:eastAsia="Times New Roman" w:hAnsi="Times New Roman" w:cs="Times New Roman"/>
          <w:sz w:val="24"/>
          <w:szCs w:val="24"/>
          <w:lang w:eastAsia="ru-RU"/>
        </w:rPr>
        <w:tab/>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Техническом задании, являющимся приложением 6 к настоящему Договору.</w:t>
      </w:r>
    </w:p>
    <w:p w14:paraId="6131FE00" w14:textId="77777777" w:rsidR="00D11EAA" w:rsidRDefault="00D11EAA" w:rsidP="00D11EAA">
      <w:pPr>
        <w:tabs>
          <w:tab w:val="left" w:pos="0"/>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w:t>
      </w:r>
    </w:p>
    <w:p w14:paraId="55EA2FDF" w14:textId="77777777" w:rsidR="00830BD1" w:rsidRPr="001E6C3E" w:rsidRDefault="00830BD1" w:rsidP="00D11EAA">
      <w:pPr>
        <w:tabs>
          <w:tab w:val="left" w:pos="0"/>
        </w:tabs>
        <w:autoSpaceDN w:val="0"/>
        <w:spacing w:after="0" w:line="240" w:lineRule="auto"/>
        <w:ind w:firstLine="709"/>
        <w:contextualSpacing/>
        <w:jc w:val="both"/>
        <w:rPr>
          <w:rFonts w:ascii="Times New Roman" w:eastAsia="Times New Roman" w:hAnsi="Times New Roman" w:cs="Times New Roman"/>
          <w:sz w:val="24"/>
          <w:szCs w:val="24"/>
          <w:lang w:eastAsia="ru-RU"/>
        </w:rPr>
      </w:pPr>
    </w:p>
    <w:p w14:paraId="143B711B" w14:textId="77777777" w:rsidR="00D11EAA" w:rsidRPr="001E6C3E" w:rsidRDefault="00D11EAA" w:rsidP="00D11EAA">
      <w:pPr>
        <w:shd w:val="clear" w:color="auto" w:fill="FFFFFF"/>
        <w:tabs>
          <w:tab w:val="left" w:pos="0"/>
        </w:tabs>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3. Срок выполнения Работ по Договору</w:t>
      </w:r>
    </w:p>
    <w:p w14:paraId="171B4108" w14:textId="6770BA4C" w:rsidR="00D11EAA" w:rsidRPr="00400C7B" w:rsidRDefault="00D11EAA" w:rsidP="00400C7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70A02">
        <w:rPr>
          <w:rFonts w:ascii="Times New Roman" w:eastAsia="Times New Roman" w:hAnsi="Times New Roman" w:cs="Times New Roman"/>
          <w:sz w:val="24"/>
          <w:szCs w:val="24"/>
          <w:lang w:eastAsia="ru-RU"/>
        </w:rPr>
        <w:t>3.1.</w:t>
      </w:r>
      <w:r w:rsidRPr="00970A02">
        <w:rPr>
          <w:rFonts w:ascii="Times New Roman" w:eastAsia="Times New Roman" w:hAnsi="Times New Roman" w:cs="Times New Roman"/>
          <w:sz w:val="24"/>
          <w:szCs w:val="24"/>
          <w:lang w:eastAsia="ru-RU"/>
        </w:rPr>
        <w:tab/>
      </w:r>
      <w:r w:rsidRPr="00400C7B">
        <w:rPr>
          <w:rFonts w:ascii="Times New Roman" w:eastAsia="Times New Roman" w:hAnsi="Times New Roman" w:cs="Times New Roman"/>
          <w:sz w:val="24"/>
          <w:szCs w:val="24"/>
          <w:lang w:eastAsia="ru-RU"/>
        </w:rPr>
        <w:t>Выполнение работ</w:t>
      </w:r>
      <w:r w:rsidR="00E677E7" w:rsidRPr="00400C7B">
        <w:rPr>
          <w:rFonts w:ascii="Times New Roman" w:eastAsia="Times New Roman" w:hAnsi="Times New Roman" w:cs="Times New Roman"/>
          <w:sz w:val="24"/>
          <w:szCs w:val="24"/>
          <w:lang w:eastAsia="ru-RU"/>
        </w:rPr>
        <w:t>:</w:t>
      </w:r>
      <w:r w:rsidRPr="00400C7B">
        <w:rPr>
          <w:rFonts w:ascii="Times New Roman" w:eastAsia="Times New Roman" w:hAnsi="Times New Roman" w:cs="Times New Roman"/>
          <w:sz w:val="24"/>
          <w:szCs w:val="24"/>
          <w:lang w:eastAsia="ru-RU"/>
        </w:rPr>
        <w:t xml:space="preserve"> </w:t>
      </w:r>
      <w:r w:rsidR="005A140A" w:rsidRPr="005A140A">
        <w:rPr>
          <w:rFonts w:ascii="Times New Roman" w:hAnsi="Times New Roman"/>
          <w:sz w:val="24"/>
          <w:szCs w:val="24"/>
        </w:rPr>
        <w:t>с момента заключения договора по 30.12.2022.</w:t>
      </w:r>
      <w:r w:rsidR="00400C7B" w:rsidRPr="00400C7B">
        <w:rPr>
          <w:rFonts w:ascii="Times New Roman" w:eastAsia="Times New Roman" w:hAnsi="Times New Roman" w:cs="Times New Roman"/>
          <w:sz w:val="24"/>
          <w:szCs w:val="24"/>
          <w:lang w:eastAsia="ru-RU"/>
        </w:rPr>
        <w:t xml:space="preserve"> </w:t>
      </w:r>
      <w:r w:rsidR="009B637B">
        <w:rPr>
          <w:rFonts w:ascii="Times New Roman" w:eastAsia="Times New Roman" w:hAnsi="Times New Roman" w:cs="Times New Roman"/>
          <w:sz w:val="24"/>
          <w:szCs w:val="24"/>
          <w:lang w:eastAsia="ru-RU"/>
        </w:rPr>
        <w:t>В</w:t>
      </w:r>
      <w:r w:rsidR="005A140A" w:rsidRPr="005A140A">
        <w:rPr>
          <w:rFonts w:ascii="Times New Roman" w:eastAsia="Times New Roman" w:hAnsi="Times New Roman" w:cs="Times New Roman"/>
          <w:sz w:val="24"/>
          <w:szCs w:val="24"/>
          <w:lang w:eastAsia="ru-RU"/>
        </w:rPr>
        <w:t>ыполнение проектно-изыскательских работ</w:t>
      </w:r>
      <w:r w:rsidR="007C322A">
        <w:rPr>
          <w:rFonts w:ascii="Times New Roman" w:eastAsia="Times New Roman" w:hAnsi="Times New Roman" w:cs="Times New Roman"/>
          <w:sz w:val="24"/>
          <w:szCs w:val="24"/>
          <w:lang w:eastAsia="ru-RU"/>
        </w:rPr>
        <w:t xml:space="preserve"> завершается получением р</w:t>
      </w:r>
      <w:r w:rsidRPr="00400C7B">
        <w:rPr>
          <w:rFonts w:ascii="Times New Roman" w:eastAsia="Times New Roman" w:hAnsi="Times New Roman" w:cs="Times New Roman"/>
          <w:sz w:val="24"/>
          <w:szCs w:val="24"/>
          <w:lang w:eastAsia="ru-RU"/>
        </w:rPr>
        <w:t xml:space="preserve">езультата </w:t>
      </w:r>
      <w:r w:rsidR="009B637B">
        <w:rPr>
          <w:rFonts w:ascii="Times New Roman" w:eastAsia="Times New Roman" w:hAnsi="Times New Roman" w:cs="Times New Roman"/>
          <w:sz w:val="24"/>
          <w:szCs w:val="24"/>
          <w:lang w:eastAsia="ru-RU"/>
        </w:rPr>
        <w:t>выполнения</w:t>
      </w:r>
      <w:r w:rsidR="005A140A" w:rsidRPr="005A140A">
        <w:rPr>
          <w:rFonts w:ascii="Times New Roman" w:eastAsia="Times New Roman" w:hAnsi="Times New Roman" w:cs="Times New Roman"/>
          <w:sz w:val="24"/>
          <w:szCs w:val="24"/>
          <w:lang w:eastAsia="ru-RU"/>
        </w:rPr>
        <w:t xml:space="preserve"> проектно-изыскательских работ</w:t>
      </w:r>
      <w:r w:rsidRPr="00400C7B">
        <w:rPr>
          <w:rFonts w:ascii="Times New Roman" w:eastAsia="Times New Roman" w:hAnsi="Times New Roman" w:cs="Times New Roman"/>
          <w:sz w:val="24"/>
          <w:szCs w:val="24"/>
          <w:lang w:eastAsia="ru-RU"/>
        </w:rPr>
        <w:t xml:space="preserve"> (созданием соответствующего комплекта документов), который утвержден Заказчиком, а также принят по Акту сдачи-приемки Результатов выполненных работ (приложение 1).</w:t>
      </w:r>
    </w:p>
    <w:p w14:paraId="0B9A80CD" w14:textId="2279350A" w:rsidR="00D11EAA" w:rsidRPr="001E6C3E" w:rsidRDefault="00D11EAA" w:rsidP="007C3E50">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000C762D">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Работа по разработке Рабочей документации завершается созданием Рабочей документации, согласованной Заказчиком</w:t>
      </w:r>
      <w:ins w:id="1" w:author="Кондратов Алексей Николаевич" w:date="2020-02-10T10:55:00Z">
        <w:r w:rsidR="00764842">
          <w:rPr>
            <w:rFonts w:ascii="Times New Roman" w:eastAsia="Times New Roman" w:hAnsi="Times New Roman" w:cs="Times New Roman"/>
            <w:sz w:val="24"/>
            <w:szCs w:val="24"/>
            <w:lang w:eastAsia="ru-RU"/>
          </w:rPr>
          <w:t xml:space="preserve"> </w:t>
        </w:r>
      </w:ins>
      <w:r w:rsidRPr="001E6C3E">
        <w:rPr>
          <w:rFonts w:ascii="Times New Roman" w:eastAsia="Times New Roman" w:hAnsi="Times New Roman" w:cs="Times New Roman"/>
          <w:sz w:val="24"/>
          <w:szCs w:val="24"/>
          <w:lang w:eastAsia="ru-RU"/>
        </w:rPr>
        <w:t>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1).</w:t>
      </w:r>
    </w:p>
    <w:p w14:paraId="414BECBC" w14:textId="238FE26A" w:rsidR="00D11EAA" w:rsidRPr="001E6C3E" w:rsidRDefault="00D11EAA" w:rsidP="007C3E50">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000C762D">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Подрядчик передает Заказчику Результаты выполненных Работ на электронном и бумажном носителях в соответствии с п. 2.2 настоящего Договора, а также исключительное право на Результаты выполненных Работ в полном объеме.</w:t>
      </w:r>
    </w:p>
    <w:p w14:paraId="18C5C998" w14:textId="794288A9" w:rsidR="00D11EAA" w:rsidRPr="001E6C3E" w:rsidRDefault="00D11EAA" w:rsidP="007C3E50">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3.</w:t>
      </w:r>
      <w:r w:rsidR="000C762D">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1), а в случае досрочного расторжения настоящего Договора - дата расторжения Договора. </w:t>
      </w:r>
    </w:p>
    <w:p w14:paraId="76D38D8E" w14:textId="77777777" w:rsidR="00D11EAA"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w:t>
      </w:r>
      <w:r w:rsidRPr="001E6C3E">
        <w:rPr>
          <w:rFonts w:ascii="Times New Roman" w:eastAsia="Times New Roman" w:hAnsi="Times New Roman" w:cs="Times New Roman"/>
          <w:spacing w:val="-4"/>
          <w:sz w:val="24"/>
          <w:szCs w:val="24"/>
          <w:lang w:eastAsia="ru-RU"/>
        </w:rPr>
        <w:t>Рабочей документации от Подрядчика</w:t>
      </w:r>
      <w:r w:rsidRPr="001E6C3E">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1).</w:t>
      </w:r>
    </w:p>
    <w:p w14:paraId="2CEA696A" w14:textId="77777777" w:rsidR="00C83C3A" w:rsidRPr="001E6C3E" w:rsidRDefault="00C83C3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37DABF7B" w14:textId="77777777" w:rsidR="00D11EAA" w:rsidRPr="001E6C3E" w:rsidRDefault="00D11EAA" w:rsidP="00D11EAA">
      <w:pPr>
        <w:shd w:val="clear" w:color="auto" w:fill="FFFFFF"/>
        <w:tabs>
          <w:tab w:val="left" w:pos="425"/>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4. Цена работ по Договору</w:t>
      </w:r>
    </w:p>
    <w:p w14:paraId="5DF09F75" w14:textId="243E092F" w:rsidR="00D11EAA" w:rsidRPr="001E6C3E" w:rsidRDefault="00D11EAA" w:rsidP="00D11EAA">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4.1.</w:t>
      </w:r>
      <w:r w:rsidRPr="001E6C3E">
        <w:rPr>
          <w:rFonts w:ascii="Times New Roman" w:eastAsia="Times New Roman" w:hAnsi="Times New Roman" w:cs="Times New Roman"/>
          <w:sz w:val="24"/>
          <w:szCs w:val="24"/>
          <w:lang w:eastAsia="ru-RU"/>
        </w:rPr>
        <w:tab/>
        <w:t>Цена Договора, указанная в Сводном и локальных сметных расчетах, является твердой и составляет:</w:t>
      </w:r>
    </w:p>
    <w:p w14:paraId="47396E0C" w14:textId="6E0A409B" w:rsidR="00970A02" w:rsidRDefault="00970A02" w:rsidP="00301E27">
      <w:pPr>
        <w:pStyle w:val="af9"/>
        <w:tabs>
          <w:tab w:val="right" w:pos="1134"/>
        </w:tabs>
        <w:autoSpaceDE/>
        <w:autoSpaceDN/>
        <w:adjustRightInd/>
        <w:spacing w:after="0"/>
        <w:ind w:left="567"/>
        <w:jc w:val="both"/>
        <w:rPr>
          <w:rFonts w:ascii="Times New Roman" w:hAnsi="Times New Roman"/>
          <w:color w:val="000000"/>
          <w:sz w:val="24"/>
          <w:szCs w:val="24"/>
        </w:rPr>
      </w:pPr>
    </w:p>
    <w:p w14:paraId="3F6BCEB1" w14:textId="77777777" w:rsidR="00D11EAA" w:rsidRPr="001E6C3E" w:rsidRDefault="00D11EAA" w:rsidP="000307F4">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14:paraId="25E52B21" w14:textId="19462F60" w:rsidR="00D11EAA" w:rsidRPr="001E6C3E" w:rsidRDefault="00D11EAA" w:rsidP="00D11EAA">
      <w:pPr>
        <w:shd w:val="clear" w:color="auto" w:fill="FFFFFF"/>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(приложение 2).</w:t>
      </w:r>
    </w:p>
    <w:p w14:paraId="63B447C2" w14:textId="3D2BF458" w:rsidR="00D11EAA" w:rsidRPr="001E6C3E" w:rsidRDefault="00D11EAA" w:rsidP="00D11EAA">
      <w:pPr>
        <w:tabs>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4.2.</w:t>
      </w:r>
      <w:r w:rsidRPr="001E6C3E">
        <w:rPr>
          <w:rFonts w:ascii="Times New Roman" w:eastAsia="Times New Roman" w:hAnsi="Times New Roman" w:cs="Times New Roman"/>
          <w:sz w:val="24"/>
          <w:szCs w:val="24"/>
          <w:lang w:eastAsia="ru-RU"/>
        </w:rPr>
        <w:tab/>
        <w:t xml:space="preserve">В случае </w:t>
      </w:r>
      <w:r w:rsidR="00AF369B">
        <w:rPr>
          <w:rFonts w:ascii="Times New Roman" w:eastAsia="Times New Roman" w:hAnsi="Times New Roman" w:cs="Times New Roman"/>
          <w:sz w:val="24"/>
          <w:szCs w:val="24"/>
          <w:lang w:eastAsia="ru-RU"/>
        </w:rPr>
        <w:t xml:space="preserve">обнаружения Подрядчиком </w:t>
      </w:r>
      <w:r w:rsidRPr="001E6C3E">
        <w:rPr>
          <w:rFonts w:ascii="Times New Roman" w:eastAsia="Times New Roman" w:hAnsi="Times New Roman" w:cs="Times New Roman"/>
          <w:sz w:val="24"/>
          <w:szCs w:val="24"/>
          <w:lang w:eastAsia="ru-RU"/>
        </w:rPr>
        <w:t xml:space="preserve">необходимости выполнения работ, </w:t>
      </w:r>
      <w:r w:rsidR="00AD58DD">
        <w:rPr>
          <w:rFonts w:ascii="Times New Roman" w:eastAsia="Times New Roman" w:hAnsi="Times New Roman" w:cs="Times New Roman"/>
          <w:sz w:val="24"/>
          <w:szCs w:val="24"/>
          <w:lang w:eastAsia="ru-RU"/>
        </w:rPr>
        <w:t xml:space="preserve">неучтенных в Техническом задании, </w:t>
      </w:r>
      <w:r w:rsidRPr="001E6C3E">
        <w:rPr>
          <w:rFonts w:ascii="Times New Roman" w:eastAsia="Times New Roman" w:hAnsi="Times New Roman" w:cs="Times New Roman"/>
          <w:sz w:val="24"/>
          <w:szCs w:val="24"/>
          <w:lang w:eastAsia="ru-RU"/>
        </w:rPr>
        <w:t xml:space="preserve">влекущих за собой </w:t>
      </w:r>
      <w:r w:rsidR="00AF369B" w:rsidRPr="00AF369B">
        <w:rPr>
          <w:rFonts w:ascii="Times New Roman" w:eastAsia="Times New Roman" w:hAnsi="Times New Roman" w:cs="Times New Roman"/>
          <w:sz w:val="24"/>
          <w:szCs w:val="24"/>
          <w:lang w:eastAsia="ru-RU"/>
        </w:rPr>
        <w:t xml:space="preserve">необходимость проведения дополнительных работ </w:t>
      </w:r>
      <w:r w:rsidR="00AF369B">
        <w:rPr>
          <w:rFonts w:ascii="Times New Roman" w:eastAsia="Times New Roman" w:hAnsi="Times New Roman" w:cs="Times New Roman"/>
          <w:sz w:val="24"/>
          <w:szCs w:val="24"/>
          <w:lang w:eastAsia="ru-RU"/>
        </w:rPr>
        <w:t xml:space="preserve">и </w:t>
      </w:r>
      <w:r w:rsidR="00AD58DD">
        <w:rPr>
          <w:rFonts w:ascii="Times New Roman" w:eastAsia="Times New Roman" w:hAnsi="Times New Roman" w:cs="Times New Roman"/>
          <w:sz w:val="24"/>
          <w:szCs w:val="24"/>
          <w:lang w:eastAsia="ru-RU"/>
        </w:rPr>
        <w:t>увеличение</w:t>
      </w:r>
      <w:r w:rsidR="00AD58DD"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цены Договора, указанной в п. 4.1 настоящего Договора, Подрядчик обязан письменно известить об этом Заказчика в течение 10 (десяти)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w:t>
      </w:r>
    </w:p>
    <w:p w14:paraId="1631D537" w14:textId="05B9B03B" w:rsidR="00D11EAA" w:rsidRPr="001E6C3E" w:rsidRDefault="00D11EAA" w:rsidP="00D11EAA">
      <w:pPr>
        <w:tabs>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1E6C3E">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1E6C3E">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r w:rsidR="009E37AD" w:rsidRPr="009E37AD">
        <w:rPr>
          <w:rFonts w:ascii="Times New Roman" w:eastAsia="Times New Roman" w:hAnsi="Times New Roman" w:cs="Times New Roman"/>
          <w:sz w:val="24"/>
          <w:szCs w:val="24"/>
          <w:lang w:eastAsia="ru-RU"/>
        </w:rPr>
        <w:t xml:space="preserve">При неполучении от </w:t>
      </w:r>
      <w:r w:rsidR="009E37AD">
        <w:rPr>
          <w:rFonts w:ascii="Times New Roman" w:eastAsia="Times New Roman" w:hAnsi="Times New Roman" w:cs="Times New Roman"/>
          <w:sz w:val="24"/>
          <w:szCs w:val="24"/>
          <w:lang w:eastAsia="ru-RU"/>
        </w:rPr>
        <w:t>З</w:t>
      </w:r>
      <w:r w:rsidR="009E37AD" w:rsidRPr="009E37AD">
        <w:rPr>
          <w:rFonts w:ascii="Times New Roman" w:eastAsia="Times New Roman" w:hAnsi="Times New Roman" w:cs="Times New Roman"/>
          <w:sz w:val="24"/>
          <w:szCs w:val="24"/>
          <w:lang w:eastAsia="ru-RU"/>
        </w:rPr>
        <w:t xml:space="preserve">аказчика ответа на свое </w:t>
      </w:r>
      <w:r w:rsidR="009E37AD">
        <w:rPr>
          <w:rFonts w:ascii="Times New Roman" w:eastAsia="Times New Roman" w:hAnsi="Times New Roman" w:cs="Times New Roman"/>
          <w:sz w:val="24"/>
          <w:szCs w:val="24"/>
          <w:lang w:eastAsia="ru-RU"/>
        </w:rPr>
        <w:t>извещение</w:t>
      </w:r>
      <w:r w:rsidR="009E37AD" w:rsidRPr="009E37AD">
        <w:rPr>
          <w:rFonts w:ascii="Times New Roman" w:eastAsia="Times New Roman" w:hAnsi="Times New Roman" w:cs="Times New Roman"/>
          <w:sz w:val="24"/>
          <w:szCs w:val="24"/>
          <w:lang w:eastAsia="ru-RU"/>
        </w:rPr>
        <w:t xml:space="preserve"> в </w:t>
      </w:r>
      <w:r w:rsidR="009E37AD">
        <w:rPr>
          <w:rFonts w:ascii="Times New Roman" w:eastAsia="Times New Roman" w:hAnsi="Times New Roman" w:cs="Times New Roman"/>
          <w:sz w:val="24"/>
          <w:szCs w:val="24"/>
          <w:lang w:eastAsia="ru-RU"/>
        </w:rPr>
        <w:t>указанный срок</w:t>
      </w:r>
      <w:r w:rsidR="009E37AD" w:rsidRPr="009E37AD">
        <w:rPr>
          <w:rFonts w:ascii="Times New Roman" w:eastAsia="Times New Roman" w:hAnsi="Times New Roman" w:cs="Times New Roman"/>
          <w:sz w:val="24"/>
          <w:szCs w:val="24"/>
          <w:lang w:eastAsia="ru-RU"/>
        </w:rPr>
        <w:t xml:space="preserve">, </w:t>
      </w:r>
      <w:r w:rsidR="009E37AD">
        <w:rPr>
          <w:rFonts w:ascii="Times New Roman" w:eastAsia="Times New Roman" w:hAnsi="Times New Roman" w:cs="Times New Roman"/>
          <w:sz w:val="24"/>
          <w:szCs w:val="24"/>
          <w:lang w:eastAsia="ru-RU"/>
        </w:rPr>
        <w:t>П</w:t>
      </w:r>
      <w:r w:rsidR="009E37AD" w:rsidRPr="009E37AD">
        <w:rPr>
          <w:rFonts w:ascii="Times New Roman" w:eastAsia="Times New Roman" w:hAnsi="Times New Roman" w:cs="Times New Roman"/>
          <w:sz w:val="24"/>
          <w:szCs w:val="24"/>
          <w:lang w:eastAsia="ru-RU"/>
        </w:rPr>
        <w:t xml:space="preserve">одрядчик </w:t>
      </w:r>
      <w:r w:rsidR="00592CCB" w:rsidRPr="009E37AD">
        <w:rPr>
          <w:rFonts w:ascii="Times New Roman" w:eastAsia="Times New Roman" w:hAnsi="Times New Roman" w:cs="Times New Roman"/>
          <w:sz w:val="24"/>
          <w:szCs w:val="24"/>
          <w:lang w:eastAsia="ru-RU"/>
        </w:rPr>
        <w:t>приостанав</w:t>
      </w:r>
      <w:r w:rsidR="00592CCB">
        <w:rPr>
          <w:rFonts w:ascii="Times New Roman" w:eastAsia="Times New Roman" w:hAnsi="Times New Roman" w:cs="Times New Roman"/>
          <w:sz w:val="24"/>
          <w:szCs w:val="24"/>
          <w:lang w:eastAsia="ru-RU"/>
        </w:rPr>
        <w:t>ливает</w:t>
      </w:r>
      <w:r w:rsidR="009E37AD" w:rsidRPr="009E37AD">
        <w:rPr>
          <w:rFonts w:ascii="Times New Roman" w:eastAsia="Times New Roman" w:hAnsi="Times New Roman" w:cs="Times New Roman"/>
          <w:sz w:val="24"/>
          <w:szCs w:val="24"/>
          <w:lang w:eastAsia="ru-RU"/>
        </w:rPr>
        <w:t xml:space="preserve"> соответствующие работы</w:t>
      </w:r>
      <w:r w:rsidR="0043051F">
        <w:rPr>
          <w:rFonts w:ascii="Times New Roman" w:eastAsia="Times New Roman" w:hAnsi="Times New Roman" w:cs="Times New Roman"/>
          <w:sz w:val="24"/>
          <w:szCs w:val="24"/>
          <w:lang w:eastAsia="ru-RU"/>
        </w:rPr>
        <w:t xml:space="preserve"> путем письменного уведомления Заказчика,</w:t>
      </w:r>
      <w:r w:rsidR="00592CCB">
        <w:rPr>
          <w:rFonts w:ascii="Times New Roman" w:eastAsia="Times New Roman" w:hAnsi="Times New Roman" w:cs="Times New Roman"/>
          <w:sz w:val="24"/>
          <w:szCs w:val="24"/>
          <w:lang w:eastAsia="ru-RU"/>
        </w:rPr>
        <w:t xml:space="preserve"> без применения к Подрядчику каких-либо штрафных санкций. </w:t>
      </w:r>
    </w:p>
    <w:p w14:paraId="10CD5C80" w14:textId="70347CEE" w:rsidR="00D11EAA" w:rsidRPr="001E6C3E" w:rsidRDefault="00D11EAA" w:rsidP="00D11EAA">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Pr="001E6C3E">
        <w:rPr>
          <w:rFonts w:ascii="Times New Roman" w:eastAsia="Times New Roman" w:hAnsi="Times New Roman" w:cs="Times New Roman"/>
          <w:sz w:val="24"/>
          <w:szCs w:val="24"/>
          <w:lang w:eastAsia="ru-RU"/>
        </w:rPr>
        <w:br/>
      </w:r>
      <w:r w:rsidRPr="001E6C3E">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1E6C3E">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1E6C3E">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1E6C3E">
        <w:rPr>
          <w:rFonts w:ascii="Times New Roman" w:eastAsia="Times New Roman" w:hAnsi="Times New Roman" w:cs="Times New Roman"/>
          <w:sz w:val="24"/>
          <w:szCs w:val="24"/>
          <w:lang w:eastAsia="ru-RU"/>
        </w:rPr>
        <w:t xml:space="preserve"> в Календарном графике выполнения Работ (приложение 2). </w:t>
      </w:r>
    </w:p>
    <w:p w14:paraId="316252D9" w14:textId="77777777" w:rsidR="00D11EAA" w:rsidRPr="001E6C3E" w:rsidRDefault="00D11EAA" w:rsidP="00D11EAA">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 этом дополнительное соглашение к настоящему Договору.</w:t>
      </w:r>
    </w:p>
    <w:p w14:paraId="24111917" w14:textId="77777777" w:rsidR="00D11EAA" w:rsidRDefault="00D11EAA"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4.3.</w:t>
      </w:r>
      <w:r w:rsidRPr="001E6C3E">
        <w:rPr>
          <w:rFonts w:ascii="Times New Roman" w:eastAsia="Times New Roman" w:hAnsi="Times New Roman" w:cs="Times New Roman"/>
          <w:bCs/>
          <w:spacing w:val="-4"/>
          <w:sz w:val="24"/>
          <w:szCs w:val="24"/>
          <w:lang w:eastAsia="ru-RU"/>
        </w:rPr>
        <w:tab/>
        <w:t>Подрядчик не вправе требовать от Заказчика увеличения цены Договора в случае</w:t>
      </w:r>
      <w:r w:rsidRPr="001E6C3E">
        <w:rPr>
          <w:rFonts w:ascii="Times New Roman" w:eastAsia="Times New Roman" w:hAnsi="Times New Roman" w:cs="Times New Roman"/>
          <w:bCs/>
          <w:sz w:val="24"/>
          <w:szCs w:val="24"/>
          <w:lang w:eastAsia="ru-RU"/>
        </w:rPr>
        <w:t xml:space="preserve"> выполнения им дополнительных, вызванных внесением Заказчиком изменений в Задание на проектирование и (или) исходные данные, если такие дополнительные работы по стоимости не превышают 10% (десять процентов) от цены Договора.</w:t>
      </w:r>
    </w:p>
    <w:p w14:paraId="5E3FDDB2" w14:textId="77777777" w:rsidR="0066455D" w:rsidRDefault="0066455D"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3EFC3B0E" w14:textId="77777777" w:rsidR="00C83C3A" w:rsidRPr="001E6C3E" w:rsidRDefault="00C83C3A" w:rsidP="00D11EAA">
      <w:pPr>
        <w:shd w:val="clear" w:color="auto" w:fill="FFFFFF"/>
        <w:tabs>
          <w:tab w:val="left" w:leader="underscore" w:pos="-770"/>
          <w:tab w:val="left" w:pos="-180"/>
          <w:tab w:val="left" w:pos="116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6D726EA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5. Порядок и условия платежей</w:t>
      </w:r>
    </w:p>
    <w:p w14:paraId="01413543" w14:textId="3D44BD38" w:rsidR="00AD3B92" w:rsidRPr="007C322A" w:rsidRDefault="00F000FB" w:rsidP="00AD3B92">
      <w:pPr>
        <w:pStyle w:val="af9"/>
        <w:tabs>
          <w:tab w:val="left" w:pos="1134"/>
        </w:tabs>
        <w:spacing w:after="0"/>
        <w:ind w:firstLine="709"/>
        <w:jc w:val="both"/>
        <w:rPr>
          <w:rFonts w:ascii="Times New Roman" w:hAnsi="Times New Roman"/>
          <w:sz w:val="24"/>
          <w:szCs w:val="24"/>
          <w:lang w:val="x-none"/>
        </w:rPr>
      </w:pPr>
      <w:r w:rsidRPr="0021212E">
        <w:rPr>
          <w:rFonts w:ascii="Times New Roman" w:hAnsi="Times New Roman"/>
          <w:sz w:val="24"/>
          <w:szCs w:val="24"/>
          <w:lang w:val="x-none"/>
        </w:rPr>
        <w:t xml:space="preserve">5.1. </w:t>
      </w:r>
      <w:r w:rsidRPr="007C322A">
        <w:rPr>
          <w:rFonts w:ascii="Times New Roman" w:hAnsi="Times New Roman"/>
          <w:sz w:val="24"/>
          <w:szCs w:val="24"/>
          <w:lang w:val="x-none"/>
        </w:rPr>
        <w:t>О</w:t>
      </w:r>
      <w:r w:rsidR="00970A02" w:rsidRPr="007C322A">
        <w:rPr>
          <w:rFonts w:ascii="Times New Roman" w:hAnsi="Times New Roman"/>
          <w:sz w:val="24"/>
          <w:szCs w:val="24"/>
          <w:lang w:val="x-none"/>
        </w:rPr>
        <w:t>плата осуществляются Заказчиком</w:t>
      </w:r>
      <w:r w:rsidR="0021212E" w:rsidRPr="007C322A">
        <w:rPr>
          <w:rFonts w:ascii="Times New Roman" w:hAnsi="Times New Roman"/>
          <w:sz w:val="24"/>
          <w:szCs w:val="24"/>
          <w:lang w:val="x-none"/>
        </w:rPr>
        <w:t>,</w:t>
      </w:r>
      <w:r w:rsidR="00970A02" w:rsidRPr="007C322A">
        <w:rPr>
          <w:rFonts w:ascii="Times New Roman" w:hAnsi="Times New Roman"/>
          <w:sz w:val="24"/>
          <w:szCs w:val="24"/>
          <w:lang w:val="x-none"/>
        </w:rPr>
        <w:t xml:space="preserve"> </w:t>
      </w:r>
      <w:r w:rsidR="007C322A" w:rsidRPr="007C322A">
        <w:rPr>
          <w:rFonts w:ascii="Times New Roman" w:hAnsi="Times New Roman"/>
          <w:sz w:val="24"/>
          <w:szCs w:val="24"/>
        </w:rPr>
        <w:t>безналичный расчет, в срок 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субъектом малого и среднего предпринимательства, срок оплаты определяется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AD3B92" w:rsidRPr="007C322A">
        <w:rPr>
          <w:rFonts w:ascii="Times New Roman" w:hAnsi="Times New Roman"/>
          <w:sz w:val="24"/>
          <w:szCs w:val="24"/>
          <w:lang w:val="x-none"/>
        </w:rPr>
        <w:t>;</w:t>
      </w:r>
    </w:p>
    <w:p w14:paraId="58EE8FB3" w14:textId="3CDFA09B" w:rsidR="00D11EAA" w:rsidRPr="00E677E7" w:rsidRDefault="00D11EAA" w:rsidP="008C7318">
      <w:pPr>
        <w:pStyle w:val="af9"/>
        <w:tabs>
          <w:tab w:val="left" w:pos="1134"/>
        </w:tabs>
        <w:spacing w:after="0"/>
        <w:ind w:firstLine="709"/>
        <w:jc w:val="both"/>
        <w:rPr>
          <w:rFonts w:ascii="Times New Roman" w:hAnsi="Times New Roman"/>
          <w:sz w:val="24"/>
          <w:szCs w:val="24"/>
        </w:rPr>
      </w:pPr>
      <w:r w:rsidRPr="00E677E7">
        <w:rPr>
          <w:rFonts w:ascii="Times New Roman" w:hAnsi="Times New Roman"/>
          <w:sz w:val="24"/>
          <w:szCs w:val="24"/>
          <w:lang w:val="x-none"/>
        </w:rPr>
        <w:t>5.</w:t>
      </w:r>
      <w:r w:rsidRPr="00E677E7">
        <w:rPr>
          <w:rFonts w:ascii="Times New Roman" w:hAnsi="Times New Roman"/>
          <w:sz w:val="24"/>
          <w:szCs w:val="24"/>
        </w:rPr>
        <w:t>2</w:t>
      </w:r>
      <w:r w:rsidRPr="00E677E7">
        <w:rPr>
          <w:rFonts w:ascii="Times New Roman" w:hAnsi="Times New Roman"/>
          <w:sz w:val="24"/>
          <w:szCs w:val="24"/>
          <w:lang w:val="x-none"/>
        </w:rPr>
        <w:t>.</w:t>
      </w:r>
      <w:r w:rsidRPr="00E677E7">
        <w:rPr>
          <w:rFonts w:ascii="Times New Roman" w:hAnsi="Times New Roman"/>
          <w:sz w:val="24"/>
          <w:szCs w:val="24"/>
        </w:rPr>
        <w:tab/>
      </w:r>
      <w:r w:rsidRPr="00E677E7">
        <w:rPr>
          <w:rFonts w:ascii="Times New Roman" w:hAnsi="Times New Roman"/>
          <w:sz w:val="24"/>
          <w:szCs w:val="24"/>
          <w:lang w:val="x-none"/>
        </w:rPr>
        <w:t xml:space="preserve">Расчеты по Договору осуществляются платежными поручениями путем перечисления денежных средств в рублях </w:t>
      </w:r>
      <w:r w:rsidRPr="00E677E7">
        <w:rPr>
          <w:rFonts w:ascii="Times New Roman" w:hAnsi="Times New Roman"/>
          <w:sz w:val="24"/>
          <w:szCs w:val="24"/>
        </w:rPr>
        <w:t xml:space="preserve">на </w:t>
      </w:r>
      <w:r w:rsidRPr="00E677E7">
        <w:rPr>
          <w:rFonts w:ascii="Times New Roman" w:hAnsi="Times New Roman"/>
          <w:sz w:val="24"/>
          <w:szCs w:val="24"/>
          <w:lang w:val="x-none"/>
        </w:rPr>
        <w:t>расчетный счет Подрядчика, указанный в</w:t>
      </w:r>
      <w:r w:rsidRPr="00E677E7">
        <w:rPr>
          <w:rFonts w:ascii="Times New Roman" w:hAnsi="Times New Roman"/>
          <w:sz w:val="24"/>
          <w:szCs w:val="24"/>
        </w:rPr>
        <w:t> </w:t>
      </w:r>
      <w:r w:rsidRPr="00E677E7">
        <w:rPr>
          <w:rFonts w:ascii="Times New Roman" w:hAnsi="Times New Roman"/>
          <w:sz w:val="24"/>
          <w:szCs w:val="24"/>
          <w:lang w:val="x-none"/>
        </w:rPr>
        <w:t>Договоре.</w:t>
      </w:r>
    </w:p>
    <w:p w14:paraId="530BA0EA" w14:textId="77777777" w:rsidR="00D11EAA" w:rsidRPr="001E6C3E" w:rsidRDefault="00D11EAA" w:rsidP="00D11EAA">
      <w:pPr>
        <w:tabs>
          <w:tab w:val="left" w:pos="1276"/>
        </w:tabs>
        <w:autoSpaceDN w:val="0"/>
        <w:spacing w:after="0" w:line="240" w:lineRule="auto"/>
        <w:ind w:firstLine="709"/>
        <w:contextualSpacing/>
        <w:jc w:val="both"/>
        <w:rPr>
          <w:rFonts w:ascii="Times New Roman" w:eastAsia="Times New Roman" w:hAnsi="Times New Roman" w:cs="Times New Roman"/>
          <w:sz w:val="24"/>
          <w:szCs w:val="24"/>
          <w:lang w:val="x-none" w:eastAsia="ru-RU"/>
        </w:rPr>
      </w:pPr>
      <w:r w:rsidRPr="001E6C3E">
        <w:rPr>
          <w:rFonts w:ascii="Times New Roman" w:eastAsia="Times New Roman" w:hAnsi="Times New Roman" w:cs="Times New Roman"/>
          <w:sz w:val="24"/>
          <w:szCs w:val="24"/>
          <w:lang w:val="x-none" w:eastAsia="ru-RU"/>
        </w:rPr>
        <w:lastRenderedPageBreak/>
        <w:t>Датой оплаты считается дата списания денежных средств с банковского счета Заказчика.</w:t>
      </w:r>
    </w:p>
    <w:p w14:paraId="00291784" w14:textId="77777777"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5.3.</w:t>
      </w:r>
      <w:r w:rsidRPr="001E6C3E">
        <w:rPr>
          <w:rFonts w:ascii="Times New Roman" w:eastAsia="Times New Roman" w:hAnsi="Times New Roman" w:cs="Times New Roman"/>
          <w:sz w:val="24"/>
          <w:szCs w:val="24"/>
          <w:lang w:eastAsia="ru-RU"/>
        </w:rPr>
        <w:tab/>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14:paraId="4377C2A6" w14:textId="77777777"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5.4.</w:t>
      </w:r>
      <w:r w:rsidRPr="001E6C3E">
        <w:rPr>
          <w:rFonts w:ascii="Times New Roman" w:eastAsia="Times New Roman" w:hAnsi="Times New Roman" w:cs="Times New Roman"/>
          <w:sz w:val="24"/>
          <w:szCs w:val="24"/>
          <w:lang w:eastAsia="ru-RU"/>
        </w:rPr>
        <w:tab/>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3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64732DC6" w14:textId="2BFE1262" w:rsidR="00D11EAA" w:rsidRPr="001E6C3E" w:rsidRDefault="00D11EAA" w:rsidP="00D11EAA">
      <w:pPr>
        <w:tabs>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5.5.</w:t>
      </w:r>
      <w:r w:rsidRPr="001E6C3E">
        <w:rPr>
          <w:rFonts w:ascii="Times New Roman" w:eastAsia="Times New Roman" w:hAnsi="Times New Roman" w:cs="Times New Roman"/>
          <w:sz w:val="24"/>
          <w:szCs w:val="24"/>
          <w:lang w:eastAsia="ru-RU"/>
        </w:rPr>
        <w:tab/>
        <w:t xml:space="preserve">В случае нарушения Подрядчиком своих обязательств, предусмотренных </w:t>
      </w:r>
      <w:r w:rsidR="003343A1">
        <w:rPr>
          <w:rFonts w:ascii="Times New Roman" w:eastAsia="Times New Roman" w:hAnsi="Times New Roman" w:cs="Times New Roman"/>
          <w:sz w:val="24"/>
          <w:szCs w:val="24"/>
          <w:lang w:eastAsia="ru-RU"/>
        </w:rPr>
        <w:t>п</w:t>
      </w:r>
      <w:r w:rsidRPr="001E6C3E">
        <w:rPr>
          <w:rFonts w:ascii="Times New Roman" w:eastAsia="Times New Roman" w:hAnsi="Times New Roman" w:cs="Times New Roman"/>
          <w:sz w:val="24"/>
          <w:szCs w:val="24"/>
          <w:lang w:eastAsia="ru-RU"/>
        </w:rPr>
        <w:t>. 8</w:t>
      </w:r>
      <w:r w:rsidR="003343A1">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 xml:space="preserve">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w:t>
      </w:r>
      <w:r w:rsidR="00175015">
        <w:rPr>
          <w:rFonts w:ascii="Times New Roman" w:eastAsia="Times New Roman" w:hAnsi="Times New Roman" w:cs="Times New Roman"/>
          <w:sz w:val="24"/>
          <w:szCs w:val="24"/>
          <w:lang w:eastAsia="ru-RU"/>
        </w:rPr>
        <w:t xml:space="preserve">ний. Пени, предусмотренные п. </w:t>
      </w:r>
      <w:r w:rsidR="00416B72">
        <w:rPr>
          <w:rFonts w:ascii="Times New Roman" w:eastAsia="Times New Roman" w:hAnsi="Times New Roman" w:cs="Times New Roman"/>
          <w:sz w:val="24"/>
          <w:szCs w:val="24"/>
          <w:lang w:eastAsia="ru-RU"/>
        </w:rPr>
        <w:t>10</w:t>
      </w:r>
      <w:r w:rsidRPr="0098660A">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 xml:space="preserve"> Договора, не начисляются за период приостановки платежей в соответствии с настоящим пунктом.</w:t>
      </w:r>
    </w:p>
    <w:p w14:paraId="31AFFA7E" w14:textId="77777777" w:rsidR="00D11EAA" w:rsidRDefault="00D11EAA" w:rsidP="00D11EAA">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5.6</w:t>
      </w:r>
      <w:r w:rsidRPr="001E6C3E">
        <w:rPr>
          <w:rFonts w:ascii="Times New Roman" w:eastAsia="Times New Roman" w:hAnsi="Times New Roman" w:cs="Times New Roman"/>
          <w:sz w:val="24"/>
          <w:szCs w:val="24"/>
          <w:lang w:eastAsia="ru-RU"/>
        </w:rPr>
        <w:tab/>
        <w:t>Счет-фактура предоставляется Подрядчиком одновременно с Актом сдачи-приемки Результатов выполненных Работ (приложение 1).</w:t>
      </w:r>
    </w:p>
    <w:p w14:paraId="47298D63" w14:textId="77777777" w:rsidR="00C83C3A" w:rsidRPr="001E6C3E" w:rsidRDefault="00C83C3A" w:rsidP="00D11EAA">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p>
    <w:p w14:paraId="2021F219"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II</w:t>
      </w:r>
      <w:r w:rsidRPr="001E6C3E">
        <w:rPr>
          <w:rFonts w:ascii="Times New Roman" w:eastAsia="Times New Roman" w:hAnsi="Times New Roman" w:cs="Times New Roman"/>
          <w:b/>
          <w:bCs/>
          <w:kern w:val="32"/>
          <w:sz w:val="24"/>
          <w:szCs w:val="24"/>
          <w:lang w:eastAsia="ru-RU"/>
        </w:rPr>
        <w:t>. ОБЩИЕ ОБЯЗАТЕЛЬСТВА СТОРОН</w:t>
      </w:r>
    </w:p>
    <w:p w14:paraId="51516878"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6. Обязательства Подрядчика</w:t>
      </w:r>
    </w:p>
    <w:p w14:paraId="3B21B70F" w14:textId="77777777" w:rsidR="00D11EAA" w:rsidRPr="001E6C3E" w:rsidRDefault="00D11EAA" w:rsidP="00D11EAA">
      <w:pPr>
        <w:shd w:val="clear" w:color="auto" w:fill="FFFFFF"/>
        <w:tabs>
          <w:tab w:val="left" w:pos="993"/>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sidRPr="001E6C3E">
        <w:rPr>
          <w:rFonts w:ascii="Times New Roman" w:eastAsia="Times New Roman" w:hAnsi="Times New Roman" w:cs="Times New Roman"/>
          <w:sz w:val="24"/>
          <w:szCs w:val="24"/>
          <w:lang w:eastAsia="ru-RU"/>
        </w:rPr>
        <w:tab/>
        <w:t>По настоящему Договору Подрядчик обязуется:</w:t>
      </w:r>
    </w:p>
    <w:p w14:paraId="177890C5" w14:textId="77777777" w:rsidR="00D11EAA" w:rsidRPr="001E6C3E" w:rsidRDefault="00D11EAA" w:rsidP="00D11EAA">
      <w:pPr>
        <w:tabs>
          <w:tab w:val="left" w:pos="1418"/>
          <w:tab w:val="num" w:pos="22490"/>
          <w:tab w:val="num" w:pos="22528"/>
          <w:tab w:val="num" w:pos="2273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Pr="001E6C3E">
        <w:rPr>
          <w:rFonts w:ascii="Times New Roman" w:eastAsia="Times New Roman" w:hAnsi="Times New Roman" w:cs="Times New Roman"/>
          <w:sz w:val="24"/>
          <w:szCs w:val="24"/>
          <w:lang w:eastAsia="ru-RU"/>
        </w:rPr>
        <w:tab/>
        <w:t>В течение 10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Pr="001E6C3E">
        <w:rPr>
          <w:rStyle w:val="affffa"/>
          <w:rFonts w:ascii="Times New Roman" w:hAnsi="Times New Roman"/>
          <w:iCs/>
          <w:sz w:val="24"/>
          <w:szCs w:val="24"/>
        </w:rPr>
        <w:t xml:space="preserve"> </w:t>
      </w:r>
    </w:p>
    <w:p w14:paraId="075692A3" w14:textId="4760131F" w:rsidR="00D11EAA" w:rsidRPr="001E6C3E" w:rsidRDefault="00D11EAA" w:rsidP="00D11EAA">
      <w:pPr>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pacing w:val="-2"/>
          <w:sz w:val="24"/>
          <w:szCs w:val="24"/>
          <w:lang w:eastAsia="ru-RU"/>
        </w:rPr>
      </w:pPr>
      <w:r w:rsidRPr="001E6C3E">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1E6C3E">
        <w:rPr>
          <w:rFonts w:ascii="Times New Roman" w:eastAsia="Times New Roman" w:hAnsi="Times New Roman" w:cs="Times New Roman"/>
          <w:snapToGrid w:val="0"/>
          <w:sz w:val="24"/>
          <w:szCs w:val="24"/>
          <w:lang w:eastAsia="ru-RU"/>
        </w:rPr>
        <w:t xml:space="preserve">графиком выполнения </w:t>
      </w:r>
      <w:r w:rsidRPr="001E6C3E">
        <w:rPr>
          <w:rFonts w:ascii="Times New Roman" w:eastAsia="Times New Roman" w:hAnsi="Times New Roman" w:cs="Times New Roman"/>
          <w:sz w:val="24"/>
          <w:szCs w:val="24"/>
          <w:lang w:eastAsia="ru-RU"/>
        </w:rPr>
        <w:t>Работ (</w:t>
      </w:r>
      <w:r w:rsidR="00B059FB">
        <w:rPr>
          <w:rFonts w:ascii="Times New Roman" w:eastAsia="Times New Roman" w:hAnsi="Times New Roman" w:cs="Times New Roman"/>
          <w:sz w:val="24"/>
          <w:szCs w:val="24"/>
          <w:lang w:eastAsia="ru-RU"/>
        </w:rPr>
        <w:t>П</w:t>
      </w:r>
      <w:r w:rsidRPr="001E6C3E">
        <w:rPr>
          <w:rFonts w:ascii="Times New Roman" w:eastAsia="Times New Roman" w:hAnsi="Times New Roman" w:cs="Times New Roman"/>
          <w:sz w:val="24"/>
          <w:szCs w:val="24"/>
          <w:lang w:eastAsia="ru-RU"/>
        </w:rPr>
        <w:t xml:space="preserve">риложение 2), Техническим заданием (приложение 6) и иной полученной от Заказчика документацией, а также в соответствии с требованиями </w:t>
      </w:r>
      <w:r w:rsidRPr="001E6C3E">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1E6C3E">
        <w:rPr>
          <w:rFonts w:ascii="Times New Roman" w:eastAsia="Times New Roman" w:hAnsi="Times New Roman" w:cs="Times New Roman"/>
          <w:spacing w:val="-2"/>
          <w:sz w:val="24"/>
          <w:szCs w:val="24"/>
          <w:lang w:eastAsia="ru-RU"/>
        </w:rPr>
        <w:t xml:space="preserve"> Работ Заказчику.</w:t>
      </w:r>
    </w:p>
    <w:p w14:paraId="1F442C1E"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6.1.2.</w:t>
      </w:r>
      <w:r w:rsidRPr="001E6C3E">
        <w:rPr>
          <w:rFonts w:ascii="Times New Roman" w:eastAsia="Times New Roman" w:hAnsi="Times New Roman" w:cs="Times New Roman"/>
          <w:sz w:val="24"/>
          <w:szCs w:val="24"/>
          <w:lang w:eastAsia="ru-RU"/>
        </w:rPr>
        <w:tab/>
        <w:t>Выполнить Рабочую документацию в метрической системе на русском языке либо с обязательным параллельным переводом текста на русский язык, а также всех размеров и параметров в метрическую систему.</w:t>
      </w:r>
    </w:p>
    <w:p w14:paraId="155D3785" w14:textId="008F4ADE"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6.1.3.</w:t>
      </w:r>
      <w:r w:rsidRPr="001E6C3E">
        <w:rPr>
          <w:rFonts w:ascii="Times New Roman" w:eastAsia="Times New Roman" w:hAnsi="Times New Roman" w:cs="Times New Roman"/>
          <w:spacing w:val="-4"/>
          <w:sz w:val="24"/>
          <w:szCs w:val="24"/>
          <w:lang w:eastAsia="ru-RU"/>
        </w:rPr>
        <w:tab/>
        <w:t>Самостоятельно провести сбор исходных данных</w:t>
      </w:r>
      <w:r w:rsidRPr="001E6C3E">
        <w:rPr>
          <w:rFonts w:ascii="Times New Roman" w:eastAsia="Times New Roman" w:hAnsi="Times New Roman" w:cs="Times New Roman"/>
          <w:sz w:val="24"/>
          <w:szCs w:val="24"/>
          <w:lang w:eastAsia="ru-RU"/>
        </w:rPr>
        <w:t>, необходимых для выполнения Работ, в том числе с выездом на Объект</w:t>
      </w:r>
      <w:r w:rsidR="003343A1">
        <w:rPr>
          <w:rFonts w:ascii="Times New Roman" w:eastAsia="Times New Roman" w:hAnsi="Times New Roman" w:cs="Times New Roman"/>
          <w:sz w:val="24"/>
          <w:szCs w:val="24"/>
          <w:lang w:eastAsia="ru-RU"/>
        </w:rPr>
        <w:t>, за исключением тех, которые обязан предоставить Заказчик</w:t>
      </w:r>
      <w:r w:rsidRPr="001E6C3E">
        <w:rPr>
          <w:rFonts w:ascii="Times New Roman" w:eastAsia="Times New Roman" w:hAnsi="Times New Roman" w:cs="Times New Roman"/>
          <w:sz w:val="24"/>
          <w:szCs w:val="24"/>
          <w:lang w:eastAsia="ru-RU"/>
        </w:rPr>
        <w:t>.</w:t>
      </w:r>
    </w:p>
    <w:p w14:paraId="34279AC5" w14:textId="77777777" w:rsidR="00D11EAA" w:rsidRPr="001E6C3E" w:rsidRDefault="00D11EAA" w:rsidP="00D11EAA">
      <w:pPr>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6.1.4.</w:t>
      </w:r>
      <w:r w:rsidRPr="001E6C3E">
        <w:rPr>
          <w:rFonts w:ascii="Times New Roman" w:eastAsia="Times New Roman" w:hAnsi="Times New Roman" w:cs="Times New Roman"/>
          <w:sz w:val="24"/>
          <w:szCs w:val="24"/>
          <w:lang w:eastAsia="ru-RU"/>
        </w:rPr>
        <w:tab/>
        <w:t>До сдачи Заказчику соответствующего Результата выполненных Работ согласовать со Специализированными организациями Результаты выполненных Работ в случаях и в порядке, установленном нормативными актами в области проектирования и строительства, а также настоящим Договором</w:t>
      </w:r>
      <w:r w:rsidR="00EC330A">
        <w:rPr>
          <w:rFonts w:ascii="Times New Roman" w:eastAsia="Times New Roman" w:hAnsi="Times New Roman" w:cs="Times New Roman"/>
          <w:sz w:val="24"/>
          <w:szCs w:val="24"/>
          <w:lang w:eastAsia="ru-RU"/>
        </w:rPr>
        <w:t>.</w:t>
      </w:r>
    </w:p>
    <w:p w14:paraId="6E694CE8"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Не продавать и не передавать Результаты выполненных Работ или их отдельную часть третьим лицам без письменного разрешения Заказчика.</w:t>
      </w:r>
    </w:p>
    <w:p w14:paraId="58B85C36" w14:textId="77777777" w:rsidR="00D11EAA" w:rsidRPr="001E6C3E" w:rsidRDefault="00D11EAA" w:rsidP="00D11EAA">
      <w:pPr>
        <w:tabs>
          <w:tab w:val="left" w:pos="1418"/>
        </w:tabs>
        <w:spacing w:after="0" w:line="240" w:lineRule="auto"/>
        <w:ind w:firstLine="709"/>
        <w:contextualSpacing/>
        <w:jc w:val="both"/>
        <w:rPr>
          <w:rFonts w:ascii="Times New Roman" w:eastAsia="Times New Roman" w:hAnsi="Times New Roman" w:cs="Times New Roman"/>
          <w:sz w:val="24"/>
          <w:szCs w:val="24"/>
        </w:rPr>
      </w:pPr>
      <w:r w:rsidRPr="001E6C3E">
        <w:rPr>
          <w:rFonts w:ascii="Times New Roman" w:eastAsia="Times New Roman" w:hAnsi="Times New Roman" w:cs="Times New Roman"/>
          <w:snapToGrid w:val="0"/>
          <w:sz w:val="24"/>
          <w:szCs w:val="24"/>
        </w:rPr>
        <w:t>6.1.</w:t>
      </w:r>
      <w:r w:rsidR="00EC330A">
        <w:rPr>
          <w:rFonts w:ascii="Times New Roman" w:eastAsia="Times New Roman" w:hAnsi="Times New Roman" w:cs="Times New Roman"/>
          <w:snapToGrid w:val="0"/>
          <w:sz w:val="24"/>
          <w:szCs w:val="24"/>
        </w:rPr>
        <w:t>6</w:t>
      </w:r>
      <w:r w:rsidRPr="001E6C3E">
        <w:rPr>
          <w:rFonts w:ascii="Times New Roman" w:eastAsia="Times New Roman" w:hAnsi="Times New Roman" w:cs="Times New Roman"/>
          <w:snapToGrid w:val="0"/>
          <w:sz w:val="24"/>
          <w:szCs w:val="24"/>
        </w:rPr>
        <w:t>.</w:t>
      </w:r>
      <w:r w:rsidRPr="001E6C3E">
        <w:rPr>
          <w:rFonts w:ascii="Times New Roman" w:eastAsia="Times New Roman" w:hAnsi="Times New Roman" w:cs="Times New Roman"/>
          <w:snapToGrid w:val="0"/>
          <w:sz w:val="24"/>
          <w:szCs w:val="24"/>
        </w:rPr>
        <w:tab/>
      </w:r>
      <w:r w:rsidRPr="001E6C3E">
        <w:rPr>
          <w:rFonts w:ascii="Times New Roman" w:eastAsia="Times New Roman" w:hAnsi="Times New Roman" w:cs="Times New Roman"/>
          <w:sz w:val="24"/>
          <w:szCs w:val="24"/>
        </w:rPr>
        <w:t>Участвовать в делах по искам третьих лиц к Заказчику, связанным с исполнением настоящего Договора, использованием Заказчиком Результата выполненных работ.</w:t>
      </w:r>
    </w:p>
    <w:p w14:paraId="33B66E3E" w14:textId="2E79A818"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r>
      <w:r w:rsidR="00B4174C">
        <w:rPr>
          <w:rFonts w:ascii="Times New Roman" w:eastAsia="Times New Roman" w:hAnsi="Times New Roman" w:cs="Times New Roman"/>
          <w:snapToGrid w:val="0"/>
          <w:sz w:val="24"/>
          <w:szCs w:val="24"/>
          <w:lang w:eastAsia="ru-RU"/>
        </w:rPr>
        <w:t>Устранять недостатки</w:t>
      </w:r>
      <w:r w:rsidRPr="001E6C3E">
        <w:rPr>
          <w:rFonts w:ascii="Times New Roman" w:eastAsia="Times New Roman" w:hAnsi="Times New Roman" w:cs="Times New Roman"/>
          <w:snapToGrid w:val="0"/>
          <w:sz w:val="24"/>
          <w:szCs w:val="24"/>
          <w:lang w:eastAsia="ru-RU"/>
        </w:rPr>
        <w:t xml:space="preserve"> в </w:t>
      </w:r>
      <w:r w:rsidR="00B4174C" w:rsidRPr="001E6C3E">
        <w:rPr>
          <w:rFonts w:ascii="Times New Roman" w:eastAsia="Times New Roman" w:hAnsi="Times New Roman" w:cs="Times New Roman"/>
          <w:snapToGrid w:val="0"/>
          <w:sz w:val="24"/>
          <w:szCs w:val="24"/>
          <w:lang w:eastAsia="ru-RU"/>
        </w:rPr>
        <w:t>Результат</w:t>
      </w:r>
      <w:r w:rsidR="00B4174C">
        <w:rPr>
          <w:rFonts w:ascii="Times New Roman" w:eastAsia="Times New Roman" w:hAnsi="Times New Roman" w:cs="Times New Roman"/>
          <w:snapToGrid w:val="0"/>
          <w:sz w:val="24"/>
          <w:szCs w:val="24"/>
          <w:lang w:eastAsia="ru-RU"/>
        </w:rPr>
        <w:t>ах</w:t>
      </w:r>
      <w:r w:rsidR="00B4174C" w:rsidRPr="001E6C3E">
        <w:rPr>
          <w:rFonts w:ascii="Times New Roman" w:eastAsia="Times New Roman" w:hAnsi="Times New Roman" w:cs="Times New Roman"/>
          <w:snapToGrid w:val="0"/>
          <w:sz w:val="24"/>
          <w:szCs w:val="24"/>
          <w:lang w:eastAsia="ru-RU"/>
        </w:rPr>
        <w:t xml:space="preserve"> </w:t>
      </w:r>
      <w:r w:rsidRPr="001E6C3E">
        <w:rPr>
          <w:rFonts w:ascii="Times New Roman" w:eastAsia="Times New Roman" w:hAnsi="Times New Roman" w:cs="Times New Roman"/>
          <w:snapToGrid w:val="0"/>
          <w:sz w:val="24"/>
          <w:szCs w:val="24"/>
          <w:lang w:eastAsia="ru-RU"/>
        </w:rPr>
        <w:t>выполненных Работ по замечаниям Заказчика в течение 5 (пяти) рабочих дней после их получения, если иные сроки не согласованы Сторонами в письменном виде. В случае, если настоящим Договором и(или) нормативными актами в области проектирования и строительства</w:t>
      </w:r>
      <w:r w:rsidR="00EC330A">
        <w:rPr>
          <w:rFonts w:ascii="Times New Roman" w:eastAsia="Times New Roman" w:hAnsi="Times New Roman" w:cs="Times New Roman"/>
          <w:snapToGrid w:val="0"/>
          <w:sz w:val="24"/>
          <w:szCs w:val="24"/>
          <w:lang w:eastAsia="ru-RU"/>
        </w:rPr>
        <w:t xml:space="preserve"> </w:t>
      </w:r>
      <w:r w:rsidRPr="001E6C3E">
        <w:rPr>
          <w:rFonts w:ascii="Times New Roman" w:eastAsia="Times New Roman" w:hAnsi="Times New Roman" w:cs="Times New Roman"/>
          <w:snapToGrid w:val="0"/>
          <w:sz w:val="24"/>
          <w:szCs w:val="24"/>
          <w:lang w:eastAsia="ru-RU"/>
        </w:rPr>
        <w:t xml:space="preserve">предусмотрены различные </w:t>
      </w:r>
      <w:r w:rsidRPr="001E6C3E">
        <w:rPr>
          <w:rFonts w:ascii="Times New Roman" w:eastAsia="Times New Roman" w:hAnsi="Times New Roman" w:cs="Times New Roman"/>
          <w:snapToGrid w:val="0"/>
          <w:spacing w:val="-4"/>
          <w:sz w:val="24"/>
          <w:szCs w:val="24"/>
          <w:lang w:eastAsia="ru-RU"/>
        </w:rPr>
        <w:t>сроки для внесения Подрядчиком изменений в документацию, разработанную по настоящему</w:t>
      </w:r>
      <w:r w:rsidRPr="001E6C3E">
        <w:rPr>
          <w:rFonts w:ascii="Times New Roman" w:eastAsia="Times New Roman" w:hAnsi="Times New Roman" w:cs="Times New Roman"/>
          <w:snapToGrid w:val="0"/>
          <w:sz w:val="24"/>
          <w:szCs w:val="24"/>
          <w:lang w:eastAsia="ru-RU"/>
        </w:rPr>
        <w:t xml:space="preserve"> Договору, Подрядчик обязан вносить изменения в такую документацию в наиболее короткий из всех предусмотренных этими документами срок.</w:t>
      </w:r>
    </w:p>
    <w:p w14:paraId="78B00634"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lastRenderedPageBreak/>
        <w:t>Подрядчик исправляет или заново выполняет Работу по замечаниям Заказчика, при этом не нарушая даты завершения Работ и не предъявляя каких-либо требований к Заказчику по оплате выполненных Работ.</w:t>
      </w:r>
    </w:p>
    <w:p w14:paraId="13EAF640"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w:t>
      </w:r>
      <w:r w:rsidR="00EC330A">
        <w:rPr>
          <w:rFonts w:ascii="Times New Roman" w:eastAsia="Times New Roman" w:hAnsi="Times New Roman" w:cs="Times New Roman"/>
          <w:snapToGrid w:val="0"/>
          <w:sz w:val="24"/>
          <w:szCs w:val="24"/>
          <w:lang w:eastAsia="ru-RU"/>
        </w:rPr>
        <w:t>8</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Предусмотреть в договорах, заключаемых с третьими лицами, условия, позволяющие обеспечить правовую принадлежность создаваемых результатов интеллектуальной деятельности, в соответствии с условиями настоящего Договора.</w:t>
      </w:r>
    </w:p>
    <w:p w14:paraId="37F5A461"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w:t>
      </w:r>
      <w:r w:rsidR="00EC330A">
        <w:rPr>
          <w:rFonts w:ascii="Times New Roman" w:eastAsia="Times New Roman" w:hAnsi="Times New Roman" w:cs="Times New Roman"/>
          <w:snapToGrid w:val="0"/>
          <w:sz w:val="24"/>
          <w:szCs w:val="24"/>
          <w:lang w:eastAsia="ru-RU"/>
        </w:rPr>
        <w:t>9</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14:paraId="65B000BE"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6.1.1</w:t>
      </w:r>
      <w:r w:rsidR="00EC330A">
        <w:rPr>
          <w:rFonts w:ascii="Times New Roman" w:eastAsia="Times New Roman" w:hAnsi="Times New Roman" w:cs="Times New Roman"/>
          <w:snapToGrid w:val="0"/>
          <w:sz w:val="24"/>
          <w:szCs w:val="24"/>
          <w:lang w:eastAsia="ru-RU"/>
        </w:rPr>
        <w:t>0</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 xml:space="preserve">Осуществлять по требованию Заказчика авторский надзор за строительством и(или) реконструкцией Объекта по отдельному договору. </w:t>
      </w:r>
    </w:p>
    <w:p w14:paraId="2C195B42"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Письменно согласовывать с Заказчиком любую публичную информацию </w:t>
      </w:r>
      <w:r w:rsidRPr="001E6C3E">
        <w:rPr>
          <w:rFonts w:ascii="Times New Roman" w:eastAsia="Times New Roman" w:hAnsi="Times New Roman" w:cs="Times New Roman"/>
          <w:spacing w:val="-4"/>
          <w:sz w:val="24"/>
          <w:szCs w:val="24"/>
          <w:lang w:eastAsia="ru-RU"/>
        </w:rPr>
        <w:t>с упоминанием Заказчика, передаваемую третьим лицам, ссылки на фирменное наименовани</w:t>
      </w:r>
      <w:r w:rsidRPr="001E6C3E">
        <w:rPr>
          <w:rFonts w:ascii="Times New Roman" w:eastAsia="Times New Roman" w:hAnsi="Times New Roman" w:cs="Times New Roman"/>
          <w:sz w:val="24"/>
          <w:szCs w:val="24"/>
          <w:lang w:eastAsia="ru-RU"/>
        </w:rPr>
        <w:t>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14:paraId="63CEAB78" w14:textId="77777777" w:rsidR="00D11EAA" w:rsidRPr="001E6C3E" w:rsidRDefault="00D11EAA" w:rsidP="00D11EAA">
      <w:pPr>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napToGrid w:val="0"/>
          <w:sz w:val="24"/>
          <w:szCs w:val="24"/>
          <w:lang w:eastAsia="ru-RU"/>
        </w:rPr>
      </w:pPr>
      <w:r w:rsidRPr="001E6C3E">
        <w:rPr>
          <w:rFonts w:ascii="Times New Roman" w:eastAsia="Times New Roman" w:hAnsi="Times New Roman" w:cs="Times New Roman"/>
          <w:snapToGrid w:val="0"/>
          <w:sz w:val="24"/>
          <w:szCs w:val="24"/>
          <w:lang w:eastAsia="ru-RU"/>
        </w:rPr>
        <w:t>6.1.1</w:t>
      </w:r>
      <w:r w:rsidR="00EC330A">
        <w:rPr>
          <w:rFonts w:ascii="Times New Roman" w:eastAsia="Times New Roman" w:hAnsi="Times New Roman" w:cs="Times New Roman"/>
          <w:snapToGrid w:val="0"/>
          <w:sz w:val="24"/>
          <w:szCs w:val="24"/>
          <w:lang w:eastAsia="ru-RU"/>
        </w:rPr>
        <w:t>2</w:t>
      </w:r>
      <w:r w:rsidRPr="001E6C3E">
        <w:rPr>
          <w:rFonts w:ascii="Times New Roman" w:eastAsia="Times New Roman" w:hAnsi="Times New Roman" w:cs="Times New Roman"/>
          <w:snapToGrid w:val="0"/>
          <w:sz w:val="24"/>
          <w:szCs w:val="24"/>
          <w:lang w:eastAsia="ru-RU"/>
        </w:rPr>
        <w:t>.</w:t>
      </w:r>
      <w:r w:rsidRPr="001E6C3E">
        <w:rPr>
          <w:rFonts w:ascii="Times New Roman" w:eastAsia="Times New Roman" w:hAnsi="Times New Roman" w:cs="Times New Roman"/>
          <w:snapToGrid w:val="0"/>
          <w:sz w:val="24"/>
          <w:szCs w:val="24"/>
          <w:lang w:eastAsia="ru-RU"/>
        </w:rPr>
        <w:tab/>
        <w:t xml:space="preserve">До окончания выполнения Работ по настоящему Договору оперативно информировать Заказчика об изменениях нормативных актов в области </w:t>
      </w:r>
      <w:r w:rsidR="00D6031B" w:rsidRPr="001E6C3E">
        <w:rPr>
          <w:rFonts w:ascii="Times New Roman" w:eastAsia="Times New Roman" w:hAnsi="Times New Roman" w:cs="Times New Roman"/>
          <w:snapToGrid w:val="0"/>
          <w:sz w:val="24"/>
          <w:szCs w:val="24"/>
          <w:lang w:eastAsia="ru-RU"/>
        </w:rPr>
        <w:t>проектирования и строительства,</w:t>
      </w:r>
      <w:r w:rsidRPr="001E6C3E">
        <w:rPr>
          <w:rFonts w:ascii="Times New Roman" w:eastAsia="Times New Roman" w:hAnsi="Times New Roman" w:cs="Times New Roman"/>
          <w:snapToGrid w:val="0"/>
          <w:sz w:val="24"/>
          <w:szCs w:val="24"/>
          <w:lang w:eastAsia="ru-RU"/>
        </w:rPr>
        <w:t xml:space="preserve"> из-за которых может возникнуть необходимость внесения изменений в Результаты выполненных Работ.</w:t>
      </w:r>
    </w:p>
    <w:p w14:paraId="0A951927" w14:textId="77777777" w:rsidR="00D11EAA" w:rsidRPr="001E6C3E" w:rsidRDefault="00D11EAA" w:rsidP="00D11EAA">
      <w:pPr>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6.1.1</w:t>
      </w:r>
      <w:r w:rsidR="00EC330A">
        <w:rPr>
          <w:rFonts w:ascii="Times New Roman" w:eastAsia="Times New Roman" w:hAnsi="Times New Roman" w:cs="Times New Roman"/>
          <w:bCs/>
          <w:sz w:val="24"/>
          <w:szCs w:val="24"/>
          <w:lang w:eastAsia="ru-RU"/>
        </w:rPr>
        <w:t>3</w:t>
      </w:r>
      <w:r w:rsidRPr="001E6C3E">
        <w:rPr>
          <w:rFonts w:ascii="Times New Roman" w:eastAsia="Times New Roman" w:hAnsi="Times New Roman" w:cs="Times New Roman"/>
          <w:bCs/>
          <w:sz w:val="24"/>
          <w:szCs w:val="24"/>
          <w:lang w:eastAsia="ru-RU"/>
        </w:rPr>
        <w:t>.</w:t>
      </w:r>
      <w:r w:rsidRPr="001E6C3E">
        <w:rPr>
          <w:rFonts w:ascii="Times New Roman" w:eastAsia="Times New Roman" w:hAnsi="Times New Roman" w:cs="Times New Roman"/>
          <w:bCs/>
          <w:sz w:val="24"/>
          <w:szCs w:val="24"/>
          <w:lang w:eastAsia="ru-RU"/>
        </w:rPr>
        <w:tab/>
        <w:t>О</w:t>
      </w:r>
      <w:r w:rsidRPr="001E6C3E">
        <w:rPr>
          <w:rFonts w:ascii="Times New Roman" w:eastAsia="Times New Roman" w:hAnsi="Times New Roman" w:cs="Times New Roman"/>
          <w:sz w:val="24"/>
          <w:szCs w:val="24"/>
          <w:lang w:eastAsia="ru-RU"/>
        </w:rPr>
        <w:t>беспечить письменное согласование с Заказчиком Субподрядчиков, привлекаемых для выполнения Работ по настоящему Договору в порядке, указанном в настоящем пункте и в </w:t>
      </w:r>
      <w:r>
        <w:rPr>
          <w:rFonts w:ascii="Times New Roman" w:eastAsia="Times New Roman" w:hAnsi="Times New Roman" w:cs="Times New Roman"/>
          <w:sz w:val="24"/>
          <w:szCs w:val="24"/>
          <w:lang w:eastAsia="ru-RU"/>
        </w:rPr>
        <w:t>п. 6.1.1</w:t>
      </w:r>
      <w:r w:rsidR="00EC330A">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 xml:space="preserve"> и 6.1.1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 xml:space="preserve"> настоящего Договора. </w:t>
      </w:r>
    </w:p>
    <w:p w14:paraId="14F298A1" w14:textId="6918B275" w:rsidR="00D11EAA" w:rsidRPr="001E6C3E" w:rsidRDefault="00D11EAA" w:rsidP="00D11EAA">
      <w:pPr>
        <w:shd w:val="clear" w:color="auto" w:fill="FFFFFF"/>
        <w:tabs>
          <w:tab w:val="left" w:pos="1080"/>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1E6C3E">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приказом Ростехнадзора от 16.02.2017 № 58 «Об утверждении формы выписки из реестра членов саморегулируемой организации»,</w:t>
      </w:r>
      <w:r w:rsidRPr="001E6C3E">
        <w:rPr>
          <w:rFonts w:ascii="Times New Roman" w:hAnsi="Times New Roman" w:cs="Times New Roman"/>
        </w:rPr>
        <w:t xml:space="preserve"> </w:t>
      </w:r>
      <w:r w:rsidRPr="001E6C3E">
        <w:rPr>
          <w:rFonts w:ascii="Times New Roman" w:eastAsia="Times New Roman" w:hAnsi="Times New Roman" w:cs="Times New Roman"/>
          <w:sz w:val="24"/>
          <w:szCs w:val="24"/>
          <w:lang w:eastAsia="ru-RU"/>
        </w:rPr>
        <w:t>а также надлежащим образом заверенную копию Соглашения о раскрытии информации, заключенного Субподрядчиком (приложение 9), в</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том числе информацию о составе участников, включая бенефициаров (в том числе конечных), а также о составе исполнительных органов Субподрядчика по форме приложения 9 к настоящему Договору.</w:t>
      </w:r>
    </w:p>
    <w:p w14:paraId="39D61974" w14:textId="77777777" w:rsidR="00D11EAA" w:rsidRPr="001E6C3E" w:rsidRDefault="00D11EAA" w:rsidP="00D11EAA">
      <w:pPr>
        <w:tabs>
          <w:tab w:val="left" w:pos="1701"/>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w:t>
      </w:r>
      <w:r>
        <w:rPr>
          <w:rFonts w:ascii="Times New Roman" w:eastAsia="Times New Roman" w:hAnsi="Times New Roman" w:cs="Times New Roman"/>
          <w:sz w:val="24"/>
          <w:szCs w:val="24"/>
          <w:lang w:eastAsia="ru-RU"/>
        </w:rPr>
        <w:t>.1</w:t>
      </w:r>
      <w:r w:rsidR="00EC330A">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 установленном законом порядке.</w:t>
      </w:r>
    </w:p>
    <w:p w14:paraId="659B3D1F" w14:textId="77777777" w:rsidR="00D11EAA" w:rsidRPr="001E6C3E" w:rsidRDefault="00D11EAA" w:rsidP="00D11EAA">
      <w:pPr>
        <w:shd w:val="clear" w:color="auto" w:fill="FFFFFF"/>
        <w:tabs>
          <w:tab w:val="left" w:pos="1080"/>
          <w:tab w:val="left" w:pos="1418"/>
          <w:tab w:val="left" w:pos="3060"/>
          <w:tab w:val="left" w:leader="underscore" w:pos="93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 приложением документа, подтверждающего полномочия заверившего их лица. </w:t>
      </w:r>
    </w:p>
    <w:p w14:paraId="0F84C121"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деятельности, за соблюдение ими 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
    <w:p w14:paraId="72F1D3EB"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6.1.1</w:t>
      </w:r>
      <w:r w:rsidR="00EC330A">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При разработке предусмотренной настоящим Договором документации по </w:t>
      </w:r>
      <w:r w:rsidRPr="001E6C3E">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Pr="001E6C3E">
        <w:rPr>
          <w:rFonts w:ascii="Times New Roman" w:eastAsia="Times New Roman" w:hAnsi="Times New Roman" w:cs="Times New Roman"/>
          <w:sz w:val="24"/>
          <w:szCs w:val="24"/>
          <w:lang w:eastAsia="ru-RU"/>
        </w:rPr>
        <w:t xml:space="preserve"> </w:t>
      </w:r>
    </w:p>
    <w:p w14:paraId="425BE2C5"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w:t>
      </w:r>
      <w:r w:rsidRPr="001E6C3E">
        <w:rPr>
          <w:rFonts w:ascii="Times New Roman" w:eastAsia="Times New Roman" w:hAnsi="Times New Roman" w:cs="Times New Roman"/>
          <w:sz w:val="24"/>
          <w:szCs w:val="24"/>
          <w:lang w:eastAsia="ru-RU"/>
        </w:rPr>
        <w:lastRenderedPageBreak/>
        <w:t>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14:paraId="5A1777E8" w14:textId="77777777" w:rsidR="00D11EAA" w:rsidRPr="001E6C3E" w:rsidRDefault="00D11EAA" w:rsidP="00D11EAA">
      <w:pPr>
        <w:shd w:val="clear" w:color="auto" w:fill="FFFFFF"/>
        <w:tabs>
          <w:tab w:val="left" w:pos="11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1E6C3E">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14:paraId="515FDF0A" w14:textId="6470406F"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sz w:val="24"/>
          <w:szCs w:val="24"/>
          <w:lang w:eastAsia="ru-RU"/>
        </w:rPr>
        <w:t>6.1.</w:t>
      </w:r>
      <w:r w:rsidR="00EC330A">
        <w:rPr>
          <w:rFonts w:ascii="Times New Roman" w:eastAsia="Times New Roman" w:hAnsi="Times New Roman" w:cs="Times New Roman"/>
          <w:sz w:val="24"/>
          <w:szCs w:val="24"/>
          <w:lang w:eastAsia="ru-RU"/>
        </w:rPr>
        <w:t>17</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Перед направлением документации Заказчику обеспечить получение всех необходимых согласований</w:t>
      </w:r>
      <w:r w:rsidR="00B059FB">
        <w:rPr>
          <w:rFonts w:ascii="Times New Roman" w:eastAsia="Times New Roman" w:hAnsi="Times New Roman" w:cs="Times New Roman"/>
          <w:sz w:val="24"/>
          <w:szCs w:val="24"/>
          <w:lang w:eastAsia="ru-RU"/>
        </w:rPr>
        <w:t>.</w:t>
      </w:r>
    </w:p>
    <w:p w14:paraId="65FC61B7"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6.2.</w:t>
      </w:r>
      <w:r w:rsidRPr="001E6C3E">
        <w:rPr>
          <w:rFonts w:ascii="Times New Roman" w:eastAsia="Times New Roman" w:hAnsi="Times New Roman" w:cs="Times New Roman"/>
          <w:bCs/>
          <w:sz w:val="24"/>
          <w:szCs w:val="24"/>
          <w:lang w:eastAsia="ru-RU"/>
        </w:rPr>
        <w:tab/>
        <w:t xml:space="preserve">Подрядчик имеет право письменно запрашивать от Заказчика документы, материалы, исходные данные, а также разъяснения по вопросам, относящимся к исполнению обязательств по настоящему Договору. </w:t>
      </w:r>
    </w:p>
    <w:p w14:paraId="1E3D9694"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6.3.</w:t>
      </w:r>
      <w:r w:rsidRPr="001E6C3E">
        <w:rPr>
          <w:rFonts w:ascii="Times New Roman" w:eastAsia="Times New Roman" w:hAnsi="Times New Roman" w:cs="Times New Roman"/>
          <w:bCs/>
          <w:sz w:val="24"/>
          <w:szCs w:val="24"/>
          <w:lang w:eastAsia="ru-RU"/>
        </w:rPr>
        <w:tab/>
        <w:t xml:space="preserve">Подрядчик не вправе требовать от Заказчика увеличения Цены Договора в случае выполнения им дополнительных работ, вызванных внесением Заказчиком изменений в Задание на проектирование (приложение 6) и(или)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14:paraId="3BC6713A" w14:textId="77777777" w:rsidR="00D11EAA" w:rsidRPr="001E6C3E"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napToGrid w:val="0"/>
          <w:sz w:val="24"/>
          <w:szCs w:val="24"/>
          <w:lang w:eastAsia="ru-RU"/>
        </w:rPr>
      </w:pPr>
      <w:r w:rsidRPr="001E6C3E">
        <w:rPr>
          <w:rFonts w:ascii="Times New Roman" w:eastAsia="Times New Roman" w:hAnsi="Times New Roman" w:cs="Times New Roman"/>
          <w:bCs/>
          <w:sz w:val="24"/>
          <w:szCs w:val="24"/>
          <w:lang w:eastAsia="ru-RU"/>
        </w:rPr>
        <w:t>6.4.</w:t>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 согласованную Заказчиком Рабочую документацию на всех этапах выполнения Работ по настоящему Договору.</w:t>
      </w:r>
    </w:p>
    <w:p w14:paraId="46F28028" w14:textId="5B22ACCD" w:rsidR="00D11EAA" w:rsidRPr="001E6C3E" w:rsidRDefault="00D11EAA" w:rsidP="00D11EAA">
      <w:pPr>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6.5.</w:t>
      </w:r>
      <w:r w:rsidRPr="001E6C3E">
        <w:rPr>
          <w:rFonts w:ascii="Times New Roman" w:eastAsia="Times New Roman" w:hAnsi="Times New Roman" w:cs="Times New Roman"/>
          <w:sz w:val="24"/>
          <w:szCs w:val="24"/>
          <w:lang w:eastAsia="ru-RU"/>
        </w:rPr>
        <w:tab/>
        <w:t xml:space="preserve">При внесении в Рабочую документацию в процессе ее разработки изменений, внесенных не по указанию и вине Заказчика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w:t>
      </w:r>
      <w:r w:rsidR="00D305A3">
        <w:rPr>
          <w:rFonts w:ascii="Times New Roman" w:eastAsia="Times New Roman" w:hAnsi="Times New Roman" w:cs="Times New Roman"/>
          <w:sz w:val="24"/>
          <w:szCs w:val="24"/>
          <w:lang w:eastAsia="ru-RU"/>
        </w:rPr>
        <w:t xml:space="preserve">информирование Заказчика о необходимости </w:t>
      </w:r>
      <w:r w:rsidRPr="001E6C3E">
        <w:rPr>
          <w:rFonts w:ascii="Times New Roman" w:eastAsia="Times New Roman" w:hAnsi="Times New Roman" w:cs="Times New Roman"/>
          <w:sz w:val="24"/>
          <w:szCs w:val="24"/>
          <w:lang w:eastAsia="ru-RU"/>
        </w:rPr>
        <w:t>переутверждени</w:t>
      </w:r>
      <w:r w:rsidR="00D305A3">
        <w:rPr>
          <w:rFonts w:ascii="Times New Roman" w:eastAsia="Times New Roman" w:hAnsi="Times New Roman" w:cs="Times New Roman"/>
          <w:sz w:val="24"/>
          <w:szCs w:val="24"/>
          <w:lang w:eastAsia="ru-RU"/>
        </w:rPr>
        <w:t>я</w:t>
      </w:r>
      <w:r w:rsidRPr="001E6C3E">
        <w:rPr>
          <w:rFonts w:ascii="Times New Roman" w:eastAsia="Times New Roman" w:hAnsi="Times New Roman" w:cs="Times New Roman"/>
          <w:sz w:val="24"/>
          <w:szCs w:val="24"/>
          <w:lang w:eastAsia="ru-RU"/>
        </w:rPr>
        <w:t xml:space="preserve"> Проектной документации по Объекту (пункт 4.1 МДС 11-18.2005 «Методические указания о составе материалов, представляемых для рассмотрения предложений о переутверждении проектно-сметной документации на строительство предприятий, зданий и сооружений»).</w:t>
      </w:r>
    </w:p>
    <w:p w14:paraId="602B6050" w14:textId="77777777" w:rsidR="00D11EAA" w:rsidRPr="001E6C3E" w:rsidRDefault="00D11EAA" w:rsidP="00D11EAA">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sz w:val="24"/>
          <w:szCs w:val="24"/>
          <w:lang w:eastAsia="ru-RU"/>
        </w:rPr>
        <w:t>6.6.</w:t>
      </w:r>
      <w:r w:rsidRPr="001E6C3E">
        <w:rPr>
          <w:rFonts w:ascii="Times New Roman" w:eastAsia="Times New Roman" w:hAnsi="Times New Roman" w:cs="Times New Roman"/>
          <w:sz w:val="24"/>
          <w:szCs w:val="24"/>
          <w:lang w:eastAsia="ru-RU"/>
        </w:rPr>
        <w:tab/>
        <w:t xml:space="preserve">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w:t>
      </w:r>
      <w:r w:rsidRPr="001E6C3E">
        <w:rPr>
          <w:rFonts w:ascii="Times New Roman" w:eastAsia="Times New Roman" w:hAnsi="Times New Roman" w:cs="Times New Roman"/>
          <w:spacing w:val="-4"/>
          <w:sz w:val="24"/>
          <w:szCs w:val="24"/>
          <w:lang w:eastAsia="ru-RU"/>
        </w:rPr>
        <w:t>изменения состава исполнительных органов Подрядчика/Субподрядчика (далее Информация</w:t>
      </w:r>
      <w:r w:rsidRPr="001E6C3E">
        <w:rPr>
          <w:rFonts w:ascii="Times New Roman" w:eastAsia="Times New Roman" w:hAnsi="Times New Roman" w:cs="Times New Roman"/>
          <w:sz w:val="24"/>
          <w:szCs w:val="24"/>
          <w:lang w:eastAsia="ru-RU"/>
        </w:rPr>
        <w:t xml:space="preserve"> о собственниках Подрядчика/Субподрядчика). Информация представляется по форме, указанной в приложение 4 «Справка о цепочке собственников Подрядчика/ Субподрядчика, включая бенефициаров (в том числе конечных)» к настоящему Договору, в срок не позднее 3-х календарных дней с даты наступления соответствующего события (</w:t>
      </w:r>
      <w:r w:rsidRPr="001E6C3E">
        <w:rPr>
          <w:rFonts w:ascii="Times New Roman" w:eastAsia="Times New Roman" w:hAnsi="Times New Roman" w:cs="Times New Roman"/>
          <w:spacing w:val="-4"/>
          <w:sz w:val="24"/>
          <w:szCs w:val="24"/>
          <w:lang w:eastAsia="ru-RU"/>
        </w:rPr>
        <w:t>юридического факта) / с даты получения такой информации Подрядчиком от Субподрядчика,</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с подтверждением соответствующими документами, посредством направления факсимильной</w:t>
      </w:r>
      <w:r w:rsidRPr="001E6C3E">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r w:rsidRPr="001E6C3E">
        <w:rPr>
          <w:rFonts w:ascii="Times New Roman" w:eastAsia="Times New Roman" w:hAnsi="Times New Roman" w:cs="Times New Roman"/>
          <w:bCs/>
          <w:sz w:val="24"/>
          <w:szCs w:val="24"/>
          <w:lang w:eastAsia="ru-RU"/>
        </w:rPr>
        <w:t>.</w:t>
      </w:r>
    </w:p>
    <w:p w14:paraId="7B1AB879" w14:textId="23E85DFA" w:rsidR="00D11EAA" w:rsidRPr="001E6C3E" w:rsidRDefault="00D11EAA" w:rsidP="00D11EAA">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 xml:space="preserve">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w:t>
      </w:r>
      <w:r w:rsidRPr="001E6C3E">
        <w:rPr>
          <w:rFonts w:ascii="Times New Roman" w:eastAsia="Times New Roman" w:hAnsi="Times New Roman" w:cs="Times New Roman"/>
          <w:bCs/>
          <w:sz w:val="24"/>
          <w:szCs w:val="24"/>
          <w:lang w:eastAsia="ru-RU"/>
        </w:rPr>
        <w:br/>
        <w:t>от 27.07.2006 № 152-ФЗ «О персональных данных» письменных согласий на обработку персональн</w:t>
      </w:r>
      <w:r w:rsidR="00CD0C75">
        <w:rPr>
          <w:rFonts w:ascii="Times New Roman" w:eastAsia="Times New Roman" w:hAnsi="Times New Roman" w:cs="Times New Roman"/>
          <w:bCs/>
          <w:sz w:val="24"/>
          <w:szCs w:val="24"/>
          <w:lang w:eastAsia="ru-RU"/>
        </w:rPr>
        <w:t>ых данных в формате приложения 5</w:t>
      </w:r>
      <w:r w:rsidRPr="001E6C3E">
        <w:rPr>
          <w:rFonts w:ascii="Times New Roman" w:eastAsia="Times New Roman" w:hAnsi="Times New Roman" w:cs="Times New Roman"/>
          <w:bCs/>
          <w:sz w:val="24"/>
          <w:szCs w:val="24"/>
          <w:lang w:eastAsia="ru-RU"/>
        </w:rPr>
        <w:t xml:space="preserve"> к настоящему Договору</w:t>
      </w:r>
    </w:p>
    <w:p w14:paraId="4B23EAE0" w14:textId="0B541A65" w:rsidR="00D11EAA" w:rsidRPr="001E6C3E"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6.7.</w:t>
      </w:r>
      <w:r w:rsidRPr="001E6C3E">
        <w:rPr>
          <w:rFonts w:ascii="Times New Roman" w:eastAsia="Times New Roman" w:hAnsi="Times New Roman" w:cs="Times New Roman"/>
          <w:sz w:val="24"/>
          <w:szCs w:val="24"/>
          <w:lang w:eastAsia="ru-RU"/>
        </w:rPr>
        <w:tab/>
        <w:t>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w:t>
      </w:r>
      <w:r w:rsidRPr="001E6C3E">
        <w:rPr>
          <w:rFonts w:ascii="Times New Roman" w:eastAsia="Times New Roman" w:hAnsi="Times New Roman" w:cs="Times New Roman"/>
          <w:spacing w:val="-4"/>
          <w:sz w:val="24"/>
          <w:szCs w:val="24"/>
          <w:lang w:eastAsia="ru-RU"/>
        </w:rPr>
        <w:t>распорядительных документах ПАО «</w:t>
      </w:r>
      <w:r w:rsidR="008F6E93">
        <w:rPr>
          <w:rFonts w:ascii="Times New Roman" w:eastAsia="Times New Roman" w:hAnsi="Times New Roman" w:cs="Times New Roman"/>
          <w:spacing w:val="-4"/>
          <w:sz w:val="24"/>
          <w:szCs w:val="24"/>
          <w:lang w:eastAsia="ru-RU"/>
        </w:rPr>
        <w:t>Россети Центр</w:t>
      </w:r>
      <w:r w:rsidRPr="001E6C3E">
        <w:rPr>
          <w:rFonts w:ascii="Times New Roman" w:eastAsia="Times New Roman" w:hAnsi="Times New Roman" w:cs="Times New Roman"/>
          <w:spacing w:val="-4"/>
          <w:sz w:val="24"/>
          <w:szCs w:val="24"/>
          <w:lang w:eastAsia="ru-RU"/>
        </w:rPr>
        <w:t>» и ПАО «</w:t>
      </w:r>
      <w:r w:rsidR="008F6E93">
        <w:rPr>
          <w:rFonts w:ascii="Times New Roman" w:eastAsia="Times New Roman" w:hAnsi="Times New Roman" w:cs="Times New Roman"/>
          <w:spacing w:val="-4"/>
          <w:sz w:val="24"/>
          <w:szCs w:val="24"/>
          <w:lang w:eastAsia="ru-RU"/>
        </w:rPr>
        <w:t>Россети Центр</w:t>
      </w:r>
      <w:r w:rsidRPr="001E6C3E">
        <w:rPr>
          <w:rFonts w:ascii="Times New Roman" w:eastAsia="Times New Roman" w:hAnsi="Times New Roman" w:cs="Times New Roman"/>
          <w:spacing w:val="-4"/>
          <w:sz w:val="24"/>
          <w:szCs w:val="24"/>
          <w:lang w:eastAsia="ru-RU"/>
        </w:rPr>
        <w:t xml:space="preserve"> и Приволжья», прямо поименованных</w:t>
      </w:r>
      <w:r w:rsidRPr="001E6C3E">
        <w:rPr>
          <w:rFonts w:ascii="Times New Roman" w:eastAsia="Times New Roman" w:hAnsi="Times New Roman" w:cs="Times New Roman"/>
          <w:sz w:val="24"/>
          <w:szCs w:val="24"/>
          <w:lang w:eastAsia="ru-RU"/>
        </w:rPr>
        <w:t xml:space="preserve"> в</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w:t>
      </w:r>
      <w:r w:rsidRPr="001E6C3E">
        <w:rPr>
          <w:rFonts w:ascii="Times New Roman" w:eastAsia="Times New Roman" w:hAnsi="Times New Roman" w:cs="Times New Roman"/>
          <w:sz w:val="24"/>
          <w:szCs w:val="24"/>
          <w:lang w:eastAsia="ru-RU"/>
        </w:rPr>
        <w:lastRenderedPageBreak/>
        <w:t>закупок товаров, работ, услуг для нужд Заказчика, порядком предоставления финансового и страхового обеспечения.</w:t>
      </w:r>
    </w:p>
    <w:p w14:paraId="3BF66306" w14:textId="59F4812D" w:rsidR="00D11EAA" w:rsidRPr="001E6C3E" w:rsidRDefault="00D11EA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6"/>
        </w:rPr>
      </w:pPr>
      <w:r w:rsidRPr="001E6C3E">
        <w:rPr>
          <w:rFonts w:ascii="Times New Roman" w:hAnsi="Times New Roman" w:cs="Times New Roman"/>
          <w:sz w:val="24"/>
          <w:szCs w:val="24"/>
        </w:rPr>
        <w:t>6.8.</w:t>
      </w:r>
      <w:r w:rsidRPr="001E6C3E">
        <w:rPr>
          <w:rFonts w:ascii="Times New Roman" w:hAnsi="Times New Roman" w:cs="Times New Roman"/>
          <w:sz w:val="24"/>
          <w:szCs w:val="24"/>
        </w:rPr>
        <w:tab/>
        <w:t xml:space="preserve">Настоящим Подрядчик гарантирует выполнение Работ в соответствии со всеми </w:t>
      </w:r>
      <w:r w:rsidRPr="001E6C3E">
        <w:rPr>
          <w:rFonts w:ascii="Times New Roman" w:hAnsi="Times New Roman" w:cs="Times New Roman"/>
          <w:spacing w:val="-4"/>
          <w:sz w:val="24"/>
          <w:szCs w:val="24"/>
        </w:rPr>
        <w:t>требованиями и стандартами, установленными нормативно-техническими и организационно</w:t>
      </w:r>
      <w:r w:rsidRPr="001E6C3E">
        <w:rPr>
          <w:rFonts w:ascii="Times New Roman" w:hAnsi="Times New Roman" w:cs="Times New Roman"/>
          <w:sz w:val="24"/>
          <w:szCs w:val="24"/>
        </w:rPr>
        <w:t>-распорядительными документами Заказчика, действующими на момент исполнения соответствующего обязательства по Договору, включая (но не ограничиваясь) ОРД ПАО «</w:t>
      </w:r>
      <w:r w:rsidR="008F6E93">
        <w:rPr>
          <w:rFonts w:ascii="Times New Roman" w:hAnsi="Times New Roman" w:cs="Times New Roman"/>
          <w:sz w:val="24"/>
          <w:szCs w:val="24"/>
        </w:rPr>
        <w:t>Россети Центр</w:t>
      </w:r>
      <w:r w:rsidRPr="001E6C3E">
        <w:rPr>
          <w:rFonts w:ascii="Times New Roman" w:hAnsi="Times New Roman" w:cs="Times New Roman"/>
          <w:sz w:val="24"/>
          <w:szCs w:val="24"/>
        </w:rPr>
        <w:t>» и ПАО «</w:t>
      </w:r>
      <w:r w:rsidR="008F6E93">
        <w:rPr>
          <w:rFonts w:ascii="Times New Roman" w:hAnsi="Times New Roman" w:cs="Times New Roman"/>
          <w:sz w:val="24"/>
          <w:szCs w:val="24"/>
        </w:rPr>
        <w:t>Россети Центр</w:t>
      </w:r>
      <w:r w:rsidRPr="001E6C3E">
        <w:rPr>
          <w:rFonts w:ascii="Times New Roman" w:hAnsi="Times New Roman" w:cs="Times New Roman"/>
          <w:sz w:val="24"/>
          <w:szCs w:val="24"/>
        </w:rPr>
        <w:t xml:space="preserve"> и Приволжья», разработанные и внедренные на основании следующих ОРД:</w:t>
      </w:r>
    </w:p>
    <w:p w14:paraId="7641BA3D" w14:textId="77777777" w:rsidR="00D11EAA" w:rsidRPr="001E6C3E" w:rsidRDefault="00D11EAA" w:rsidP="00C14BBF">
      <w:pPr>
        <w:numPr>
          <w:ilvl w:val="0"/>
          <w:numId w:val="8"/>
        </w:numPr>
        <w:tabs>
          <w:tab w:val="left" w:pos="1134"/>
          <w:tab w:val="left" w:pos="1418"/>
        </w:tabs>
        <w:spacing w:after="0" w:line="240" w:lineRule="auto"/>
        <w:ind w:left="0" w:firstLine="851"/>
        <w:contextualSpacing/>
        <w:jc w:val="both"/>
        <w:rPr>
          <w:rFonts w:ascii="Times New Roman" w:eastAsia="Times New Roman" w:hAnsi="Times New Roman" w:cs="Times New Roman"/>
          <w:sz w:val="24"/>
          <w:szCs w:val="26"/>
          <w:lang w:eastAsia="ru-RU"/>
        </w:rPr>
      </w:pPr>
      <w:r w:rsidRPr="001E6C3E">
        <w:rPr>
          <w:rFonts w:ascii="Times New Roman" w:eastAsia="Times New Roman" w:hAnsi="Times New Roman" w:cs="Times New Roman"/>
          <w:sz w:val="24"/>
          <w:szCs w:val="26"/>
          <w:lang w:eastAsia="ru-RU"/>
        </w:rPr>
        <w:t xml:space="preserve"> «Об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14:paraId="5292A6ED" w14:textId="77777777" w:rsidR="00D11EAA" w:rsidRPr="001E6C3E"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E6C3E">
        <w:rPr>
          <w:rFonts w:ascii="Times New Roman" w:eastAsia="Times New Roman" w:hAnsi="Times New Roman" w:cs="Times New Roman"/>
          <w:sz w:val="24"/>
          <w:szCs w:val="26"/>
          <w:lang w:eastAsia="ru-RU"/>
        </w:rPr>
        <w:t xml:space="preserve"> «Об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p>
    <w:p w14:paraId="5F1ABA2C" w14:textId="77777777" w:rsidR="00D11EAA" w:rsidRPr="001E6C3E"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E6C3E">
        <w:rPr>
          <w:rFonts w:ascii="Times New Roman" w:eastAsia="Times New Roman" w:hAnsi="Times New Roman" w:cs="Times New Roman"/>
          <w:sz w:val="24"/>
          <w:szCs w:val="26"/>
          <w:lang w:eastAsia="ru-RU"/>
        </w:rPr>
        <w:t xml:space="preserve"> «Об утверждении Типового порядка осуществления строительного контроля на объектах электросетевого комплекса» в действующей редакции</w:t>
      </w:r>
    </w:p>
    <w:p w14:paraId="1F650F4A" w14:textId="77777777" w:rsidR="00D11EAA" w:rsidRPr="001E6C3E" w:rsidRDefault="00D11EAA" w:rsidP="00C14BBF">
      <w:pPr>
        <w:numPr>
          <w:ilvl w:val="0"/>
          <w:numId w:val="8"/>
        </w:numPr>
        <w:tabs>
          <w:tab w:val="left" w:pos="1134"/>
        </w:tabs>
        <w:spacing w:after="0" w:line="240" w:lineRule="auto"/>
        <w:ind w:left="0" w:firstLine="851"/>
        <w:contextualSpacing/>
        <w:jc w:val="both"/>
        <w:rPr>
          <w:rFonts w:ascii="Times New Roman" w:eastAsia="Times New Roman" w:hAnsi="Times New Roman" w:cs="Times New Roman"/>
          <w:sz w:val="24"/>
          <w:szCs w:val="26"/>
          <w:lang w:eastAsia="ru-RU"/>
        </w:rPr>
      </w:pPr>
      <w:r w:rsidRPr="001E6C3E">
        <w:rPr>
          <w:rFonts w:ascii="Times New Roman" w:eastAsia="Times New Roman" w:hAnsi="Times New Roman" w:cs="Times New Roman"/>
          <w:sz w:val="24"/>
          <w:szCs w:val="26"/>
          <w:lang w:eastAsia="ru-RU"/>
        </w:rPr>
        <w:t xml:space="preserve"> «Об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p>
    <w:p w14:paraId="0308538B" w14:textId="77777777" w:rsidR="00D11EAA" w:rsidRDefault="00D11EAA" w:rsidP="00D11EAA">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6.9.</w:t>
      </w:r>
      <w:r w:rsidRPr="001E6C3E">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настоящего Договора.</w:t>
      </w:r>
    </w:p>
    <w:p w14:paraId="3FC33745" w14:textId="77777777"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6.10. </w:t>
      </w:r>
      <w:r w:rsidRPr="00960326">
        <w:rPr>
          <w:rFonts w:ascii="Times New Roman" w:eastAsia="Times New Roman" w:hAnsi="Times New Roman" w:cs="Times New Roman"/>
          <w:sz w:val="24"/>
          <w:szCs w:val="24"/>
          <w:lang w:eastAsia="ru-RU"/>
        </w:rPr>
        <w:t>Подрядчик обязан обеспечить выполнение требований по охране труда его работниками и работниками привлекаемых им субподрядных организаций (далее - привлекаемые работники);</w:t>
      </w:r>
    </w:p>
    <w:p w14:paraId="3F2C35A5" w14:textId="3DD46A2E"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960326">
        <w:rPr>
          <w:rFonts w:ascii="Times New Roman" w:eastAsia="Times New Roman" w:hAnsi="Times New Roman" w:cs="Times New Roman"/>
          <w:sz w:val="24"/>
          <w:szCs w:val="24"/>
          <w:lang w:eastAsia="ru-RU"/>
        </w:rPr>
        <w:t>» имеет право проверять квалификацию привлекаемых работников;</w:t>
      </w:r>
    </w:p>
    <w:p w14:paraId="1E12E425" w14:textId="51B3C81A"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Подрядная организация несет ответственность за невыполнение персоналом подрядчика нормативных требований по охране труда при производстве работ, правил внутреннего трудового распорядка ПАО «</w:t>
      </w:r>
      <w:r w:rsidR="008F6E93">
        <w:rPr>
          <w:rFonts w:ascii="Times New Roman" w:eastAsia="Times New Roman" w:hAnsi="Times New Roman" w:cs="Times New Roman"/>
          <w:sz w:val="24"/>
          <w:szCs w:val="24"/>
          <w:lang w:eastAsia="ru-RU"/>
        </w:rPr>
        <w:t>Россети Центр</w:t>
      </w:r>
      <w:r w:rsidRPr="00960326">
        <w:rPr>
          <w:rFonts w:ascii="Times New Roman" w:eastAsia="Times New Roman" w:hAnsi="Times New Roman" w:cs="Times New Roman"/>
          <w:sz w:val="24"/>
          <w:szCs w:val="24"/>
          <w:lang w:eastAsia="ru-RU"/>
        </w:rPr>
        <w:t>».</w:t>
      </w:r>
    </w:p>
    <w:p w14:paraId="55C713D1" w14:textId="78F1E27F"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000C762D">
        <w:rPr>
          <w:rFonts w:ascii="Times New Roman" w:eastAsia="Times New Roman" w:hAnsi="Times New Roman" w:cs="Times New Roman"/>
          <w:sz w:val="24"/>
          <w:szCs w:val="24"/>
          <w:lang w:eastAsia="ru-RU"/>
        </w:rPr>
        <w:t xml:space="preserve"> </w:t>
      </w:r>
      <w:r w:rsidRPr="00960326">
        <w:rPr>
          <w:rFonts w:ascii="Times New Roman" w:eastAsia="Times New Roman" w:hAnsi="Times New Roman" w:cs="Times New Roman"/>
          <w:sz w:val="24"/>
          <w:szCs w:val="24"/>
          <w:lang w:eastAsia="ru-RU"/>
        </w:rPr>
        <w:t>контролирует соблюдение персоналом подрядчика требований охраны труда, промышленной и пожарной безопасности и т.п. на рабочих местах подрядчика и принимать меры по пресечению нарушений, приостановлению выполняемых работ, удалению персонала подрядчика с территории энергообъекта / охранной зоны ВЛ до устранения ими всех выявленных нарушений;</w:t>
      </w:r>
    </w:p>
    <w:p w14:paraId="5150117E" w14:textId="77777777"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подрядная организация ведет календарный план-график выполнения работ с указанием объекта и объема выполняемых на нем работ;</w:t>
      </w:r>
    </w:p>
    <w:p w14:paraId="07BBDD14" w14:textId="77777777"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 xml:space="preserve"> - наличие в штате подрядной организации, направляющей своих работников для выполнения работ, квалифицированного персонала, (для электротехнического персонала - 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субподрядной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прошедшего обучение по оказанию первой помощи пострадавшим, обученного приемам освобождения пострадавших от действия электрического тока),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 а для персонала СМО обязательно наличие персонала, обладающего правом выдачи нарядов и быть руководителями работ), необходимыми допусками для выполнения работ на высоте, наличие (при необходимости выполнения работ с применением ПС) работников имеющих права лиц ответственных за безопасное производство работ с применением ПС, машинистов ПС и БКМ, стропальщиков, рабочих люльки;</w:t>
      </w:r>
    </w:p>
    <w:p w14:paraId="4D1CF49F" w14:textId="77777777"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lastRenderedPageBreak/>
        <w:t xml:space="preserve">предоставление подрядчиком сопроводительных писем о допуске на соответствующие объекты филиала или письмо о направлении для производства работ персонала подрядных /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 предоставленных прав, для выполнения работ по каждому договору и объекту. </w:t>
      </w:r>
    </w:p>
    <w:p w14:paraId="6AE165FB" w14:textId="77777777" w:rsidR="00960326" w:rsidRP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укомплектованность персонала подрядной организации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14:paraId="64122F70" w14:textId="77777777" w:rsidR="00960326" w:rsidRDefault="00960326" w:rsidP="00960326">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60326">
        <w:rPr>
          <w:rFonts w:ascii="Times New Roman" w:eastAsia="Times New Roman" w:hAnsi="Times New Roman" w:cs="Times New Roman"/>
          <w:sz w:val="24"/>
          <w:szCs w:val="24"/>
          <w:lang w:eastAsia="ru-RU"/>
        </w:rPr>
        <w:t>подрядная организация обязана 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2A46D356" w14:textId="0FC466E3" w:rsidR="009C4B45" w:rsidRPr="009C4B45" w:rsidRDefault="009C4B45" w:rsidP="009C4B45">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6.11. </w:t>
      </w:r>
      <w:r w:rsidRPr="009C4B45">
        <w:rPr>
          <w:rFonts w:ascii="Times New Roman" w:eastAsia="Times New Roman" w:hAnsi="Times New Roman" w:cs="Times New Roman"/>
          <w:sz w:val="24"/>
          <w:szCs w:val="24"/>
          <w:lang w:eastAsia="ru-RU"/>
        </w:rPr>
        <w:t>Соблюдать требования Регламента о взаимодействии ПАО «</w:t>
      </w:r>
      <w:r w:rsidR="008F6E93">
        <w:rPr>
          <w:rFonts w:ascii="Times New Roman" w:eastAsia="Times New Roman" w:hAnsi="Times New Roman" w:cs="Times New Roman"/>
          <w:sz w:val="24"/>
          <w:szCs w:val="24"/>
          <w:lang w:eastAsia="ru-RU"/>
        </w:rPr>
        <w:t>Россети Центр</w:t>
      </w:r>
      <w:r w:rsidRPr="009C4B45">
        <w:rPr>
          <w:rFonts w:ascii="Times New Roman" w:eastAsia="Times New Roman" w:hAnsi="Times New Roman" w:cs="Times New Roman"/>
          <w:sz w:val="24"/>
          <w:szCs w:val="24"/>
          <w:lang w:eastAsia="ru-RU"/>
        </w:rPr>
        <w:t xml:space="preserve"> и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w:t>
      </w:r>
      <w:r w:rsidR="00C03C98" w:rsidRPr="009C4B45">
        <w:rPr>
          <w:rFonts w:ascii="Times New Roman" w:eastAsia="Times New Roman" w:hAnsi="Times New Roman" w:cs="Times New Roman"/>
          <w:sz w:val="24"/>
          <w:szCs w:val="24"/>
          <w:lang w:eastAsia="ru-RU"/>
        </w:rPr>
        <w:t xml:space="preserve">работников, </w:t>
      </w:r>
      <w:r w:rsidR="00C03C98" w:rsidRPr="009C4B45">
        <w:rPr>
          <w:rFonts w:ascii="Times New Roman" w:eastAsia="Times New Roman" w:hAnsi="Times New Roman" w:cs="Times New Roman"/>
          <w:sz w:val="24"/>
          <w:szCs w:val="24"/>
          <w:lang w:eastAsia="ru-RU"/>
        </w:rPr>
        <w:tab/>
      </w:r>
      <w:r w:rsidRPr="009C4B45">
        <w:rPr>
          <w:rFonts w:ascii="Times New Roman" w:eastAsia="Times New Roman" w:hAnsi="Times New Roman" w:cs="Times New Roman"/>
          <w:sz w:val="24"/>
          <w:szCs w:val="24"/>
          <w:lang w:eastAsia="ru-RU"/>
        </w:rPr>
        <w:t>обеспечить запрет допуска работников данных организаций с</w:t>
      </w:r>
      <w:r>
        <w:rPr>
          <w:rFonts w:ascii="Times New Roman" w:eastAsia="Times New Roman" w:hAnsi="Times New Roman" w:cs="Times New Roman"/>
          <w:sz w:val="24"/>
          <w:szCs w:val="24"/>
          <w:lang w:eastAsia="ru-RU"/>
        </w:rPr>
        <w:t xml:space="preserve"> </w:t>
      </w:r>
      <w:r w:rsidRPr="009C4B45">
        <w:rPr>
          <w:rFonts w:ascii="Times New Roman" w:eastAsia="Times New Roman" w:hAnsi="Times New Roman" w:cs="Times New Roman"/>
          <w:sz w:val="24"/>
          <w:szCs w:val="24"/>
          <w:lang w:eastAsia="ru-RU"/>
        </w:rPr>
        <w:t>незамедлительным отстранением их от выполнения работ.</w:t>
      </w:r>
    </w:p>
    <w:p w14:paraId="71799DD0" w14:textId="77777777" w:rsidR="00C83C3A" w:rsidRPr="001E6C3E" w:rsidRDefault="00C83C3A" w:rsidP="00D11EAA">
      <w:pPr>
        <w:shd w:val="clear" w:color="auto" w:fill="FFFFFF"/>
        <w:tabs>
          <w:tab w:val="left" w:pos="1134"/>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61A815BF"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7. Обязательства Заказчика</w:t>
      </w:r>
    </w:p>
    <w:p w14:paraId="0857216C" w14:textId="77777777" w:rsidR="00D11EAA" w:rsidRPr="001E6C3E" w:rsidRDefault="00D11EAA" w:rsidP="00D11EAA">
      <w:pPr>
        <w:shd w:val="clear" w:color="auto" w:fill="FFFFFF"/>
        <w:tabs>
          <w:tab w:val="left" w:pos="1134"/>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w:t>
      </w:r>
      <w:r w:rsidRPr="001E6C3E">
        <w:rPr>
          <w:rFonts w:ascii="Times New Roman" w:eastAsia="Times New Roman" w:hAnsi="Times New Roman" w:cs="Times New Roman"/>
          <w:bCs/>
          <w:sz w:val="24"/>
          <w:szCs w:val="24"/>
          <w:lang w:eastAsia="ru-RU"/>
        </w:rPr>
        <w:tab/>
        <w:t>По настоящему Договору Заказчик обязуется:</w:t>
      </w:r>
    </w:p>
    <w:p w14:paraId="11A9E854" w14:textId="517791A1" w:rsidR="00D11EAA" w:rsidRPr="001E6C3E" w:rsidRDefault="00D11EAA" w:rsidP="00D11EAA">
      <w:pPr>
        <w:tabs>
          <w:tab w:val="left" w:pos="1418"/>
          <w:tab w:val="num" w:pos="22490"/>
          <w:tab w:val="num" w:pos="22528"/>
          <w:tab w:val="num" w:pos="22732"/>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7.1.1.</w:t>
      </w:r>
      <w:r w:rsidRPr="001E6C3E">
        <w:rPr>
          <w:rFonts w:ascii="Times New Roman" w:eastAsia="Times New Roman" w:hAnsi="Times New Roman" w:cs="Times New Roman"/>
          <w:bCs/>
          <w:sz w:val="24"/>
          <w:szCs w:val="24"/>
          <w:lang w:eastAsia="ru-RU"/>
        </w:rPr>
        <w:tab/>
      </w:r>
      <w:r w:rsidR="008471D8">
        <w:rPr>
          <w:rFonts w:ascii="Times New Roman" w:eastAsia="Times New Roman" w:hAnsi="Times New Roman" w:cs="Times New Roman"/>
          <w:bCs/>
          <w:sz w:val="24"/>
          <w:szCs w:val="24"/>
          <w:lang w:eastAsia="ru-RU"/>
        </w:rPr>
        <w:t xml:space="preserve">До начала выполнения Работ по Договору передать Подрядчику по акту приема-передачи исходные данные, в соответствии с Техническим заданием, а также дополнительные данные, </w:t>
      </w:r>
      <w:r w:rsidR="008471D8" w:rsidRPr="001E6C3E">
        <w:rPr>
          <w:rFonts w:ascii="Times New Roman" w:eastAsia="Times New Roman" w:hAnsi="Times New Roman" w:cs="Times New Roman"/>
          <w:bCs/>
          <w:sz w:val="24"/>
          <w:szCs w:val="24"/>
          <w:lang w:eastAsia="ru-RU"/>
        </w:rPr>
        <w:t>необходимые для выполнения работ по Договору</w:t>
      </w:r>
      <w:r w:rsidR="008471D8">
        <w:rPr>
          <w:rFonts w:ascii="Times New Roman" w:eastAsia="Times New Roman" w:hAnsi="Times New Roman" w:cs="Times New Roman"/>
          <w:bCs/>
          <w:sz w:val="24"/>
          <w:szCs w:val="24"/>
          <w:lang w:eastAsia="ru-RU"/>
        </w:rPr>
        <w:t xml:space="preserve">  в течение 5 дней после получения </w:t>
      </w:r>
      <w:r w:rsidR="008471D8" w:rsidRPr="001E6C3E">
        <w:rPr>
          <w:rFonts w:ascii="Times New Roman" w:eastAsia="Times New Roman" w:hAnsi="Times New Roman" w:cs="Times New Roman"/>
          <w:bCs/>
          <w:sz w:val="24"/>
          <w:szCs w:val="24"/>
          <w:lang w:eastAsia="ru-RU"/>
        </w:rPr>
        <w:t>письменно</w:t>
      </w:r>
      <w:r w:rsidR="008471D8">
        <w:rPr>
          <w:rFonts w:ascii="Times New Roman" w:eastAsia="Times New Roman" w:hAnsi="Times New Roman" w:cs="Times New Roman"/>
          <w:bCs/>
          <w:sz w:val="24"/>
          <w:szCs w:val="24"/>
          <w:lang w:eastAsia="ru-RU"/>
        </w:rPr>
        <w:t>го</w:t>
      </w:r>
      <w:r w:rsidR="008471D8" w:rsidRPr="001E6C3E">
        <w:rPr>
          <w:rFonts w:ascii="Times New Roman" w:eastAsia="Times New Roman" w:hAnsi="Times New Roman" w:cs="Times New Roman"/>
          <w:bCs/>
          <w:sz w:val="24"/>
          <w:szCs w:val="24"/>
          <w:lang w:eastAsia="ru-RU"/>
        </w:rPr>
        <w:t xml:space="preserve"> запрос</w:t>
      </w:r>
      <w:r w:rsidR="008471D8">
        <w:rPr>
          <w:rFonts w:ascii="Times New Roman" w:eastAsia="Times New Roman" w:hAnsi="Times New Roman" w:cs="Times New Roman"/>
          <w:bCs/>
          <w:sz w:val="24"/>
          <w:szCs w:val="24"/>
          <w:lang w:eastAsia="ru-RU"/>
        </w:rPr>
        <w:t>а</w:t>
      </w:r>
      <w:r w:rsidR="008471D8" w:rsidRPr="001E6C3E">
        <w:rPr>
          <w:rFonts w:ascii="Times New Roman" w:eastAsia="Times New Roman" w:hAnsi="Times New Roman" w:cs="Times New Roman"/>
          <w:bCs/>
          <w:sz w:val="24"/>
          <w:szCs w:val="24"/>
          <w:lang w:eastAsia="ru-RU"/>
        </w:rPr>
        <w:t xml:space="preserve"> </w:t>
      </w:r>
      <w:r w:rsidR="008471D8">
        <w:rPr>
          <w:rFonts w:ascii="Times New Roman" w:eastAsia="Times New Roman" w:hAnsi="Times New Roman" w:cs="Times New Roman"/>
          <w:bCs/>
          <w:sz w:val="24"/>
          <w:szCs w:val="24"/>
          <w:lang w:eastAsia="ru-RU"/>
        </w:rPr>
        <w:t xml:space="preserve">от </w:t>
      </w:r>
      <w:r w:rsidRPr="001E6C3E">
        <w:rPr>
          <w:rFonts w:ascii="Times New Roman" w:eastAsia="Times New Roman" w:hAnsi="Times New Roman" w:cs="Times New Roman"/>
          <w:bCs/>
          <w:sz w:val="24"/>
          <w:szCs w:val="24"/>
          <w:lang w:eastAsia="ru-RU"/>
        </w:rPr>
        <w:t>Подрядчика</w:t>
      </w:r>
      <w:r w:rsidR="00DE598A">
        <w:rPr>
          <w:rFonts w:ascii="Times New Roman" w:eastAsia="Times New Roman" w:hAnsi="Times New Roman" w:cs="Times New Roman"/>
          <w:bCs/>
          <w:sz w:val="24"/>
          <w:szCs w:val="24"/>
          <w:lang w:eastAsia="ru-RU"/>
        </w:rPr>
        <w:t xml:space="preserve"> о предоставлении дополнительных данных</w:t>
      </w:r>
      <w:r w:rsidR="008471D8">
        <w:rPr>
          <w:rFonts w:ascii="Times New Roman" w:eastAsia="Times New Roman" w:hAnsi="Times New Roman" w:cs="Times New Roman"/>
          <w:bCs/>
          <w:sz w:val="24"/>
          <w:szCs w:val="24"/>
          <w:lang w:eastAsia="ru-RU"/>
        </w:rPr>
        <w:t>.</w:t>
      </w:r>
      <w:r w:rsidRPr="001E6C3E">
        <w:rPr>
          <w:rStyle w:val="affffa"/>
          <w:rFonts w:ascii="Times New Roman" w:hAnsi="Times New Roman"/>
          <w:iCs/>
          <w:sz w:val="24"/>
          <w:szCs w:val="24"/>
        </w:rPr>
        <w:t xml:space="preserve"> </w:t>
      </w:r>
    </w:p>
    <w:p w14:paraId="3E42ABEB"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7.1.2.</w:t>
      </w:r>
      <w:r w:rsidRPr="001E6C3E">
        <w:rPr>
          <w:rFonts w:ascii="Times New Roman" w:eastAsia="Times New Roman" w:hAnsi="Times New Roman" w:cs="Times New Roman"/>
          <w:bCs/>
          <w:sz w:val="24"/>
          <w:szCs w:val="24"/>
          <w:lang w:eastAsia="ru-RU"/>
        </w:rPr>
        <w:tab/>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Заказчик должен уведомить Подрядчика в течение 5 (пяти) рабочих дней после получения запроса. </w:t>
      </w:r>
    </w:p>
    <w:p w14:paraId="1ECA2233"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7.1.3.</w:t>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sz w:val="24"/>
          <w:szCs w:val="24"/>
          <w:lang w:eastAsia="ru-RU"/>
        </w:rPr>
        <w:t xml:space="preserve">В течение </w:t>
      </w:r>
      <w:r w:rsidR="00B10D80">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 xml:space="preserve"> (</w:t>
      </w:r>
      <w:r w:rsidR="00B10D80">
        <w:rPr>
          <w:rFonts w:ascii="Times New Roman" w:eastAsia="Times New Roman" w:hAnsi="Times New Roman" w:cs="Times New Roman"/>
          <w:sz w:val="24"/>
          <w:szCs w:val="24"/>
          <w:lang w:eastAsia="ru-RU"/>
        </w:rPr>
        <w:t>трех</w:t>
      </w:r>
      <w:r w:rsidRPr="001E6C3E">
        <w:rPr>
          <w:rFonts w:ascii="Times New Roman" w:eastAsia="Times New Roman" w:hAnsi="Times New Roman" w:cs="Times New Roman"/>
          <w:sz w:val="24"/>
          <w:szCs w:val="24"/>
          <w:lang w:eastAsia="ru-RU"/>
        </w:rPr>
        <w:t>) рабочих дней после получения от Подрядчика уведомления о привлечении Субподрядчика / проекта договора, заключаемого с Субподрядчиком, согласовать кандидатуру Субподрядчика / заключение указанного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Pr="001E6C3E">
        <w:rPr>
          <w:rFonts w:ascii="Times New Roman" w:eastAsia="Times New Roman" w:hAnsi="Times New Roman" w:cs="Times New Roman"/>
          <w:bCs/>
          <w:sz w:val="24"/>
          <w:szCs w:val="24"/>
          <w:lang w:eastAsia="ru-RU"/>
        </w:rPr>
        <w:t xml:space="preserve">. </w:t>
      </w:r>
    </w:p>
    <w:p w14:paraId="4B8ED179"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5204DD">
        <w:rPr>
          <w:rFonts w:ascii="Times New Roman" w:eastAsia="Times New Roman" w:hAnsi="Times New Roman" w:cs="Times New Roman"/>
          <w:bCs/>
          <w:sz w:val="24"/>
          <w:szCs w:val="24"/>
          <w:lang w:eastAsia="ru-RU"/>
        </w:rPr>
        <w:t>7.1.4.</w:t>
      </w:r>
      <w:r w:rsidRPr="005204DD">
        <w:rPr>
          <w:rFonts w:ascii="Times New Roman" w:eastAsia="Times New Roman" w:hAnsi="Times New Roman" w:cs="Times New Roman"/>
          <w:bCs/>
          <w:sz w:val="24"/>
          <w:szCs w:val="24"/>
          <w:lang w:eastAsia="ru-RU"/>
        </w:rPr>
        <w:tab/>
        <w:t>При отсутствии замечаний к Результатам выполненных Работ подписывать со своей стороны Акты сдачи-приемки Результатов выполненных Работ (приложение 1</w:t>
      </w:r>
      <w:r>
        <w:rPr>
          <w:rFonts w:ascii="Times New Roman" w:eastAsia="Times New Roman" w:hAnsi="Times New Roman" w:cs="Times New Roman"/>
          <w:bCs/>
          <w:sz w:val="24"/>
          <w:szCs w:val="24"/>
          <w:lang w:eastAsia="ru-RU"/>
        </w:rPr>
        <w:t>)</w:t>
      </w:r>
      <w:r w:rsidRPr="005204DD">
        <w:rPr>
          <w:rFonts w:ascii="Times New Roman" w:eastAsia="Times New Roman" w:hAnsi="Times New Roman" w:cs="Times New Roman"/>
          <w:bCs/>
          <w:sz w:val="24"/>
          <w:szCs w:val="24"/>
          <w:lang w:eastAsia="ru-RU"/>
        </w:rPr>
        <w:t xml:space="preserve"> в течение </w:t>
      </w:r>
      <w:r>
        <w:rPr>
          <w:rFonts w:ascii="Times New Roman" w:eastAsia="Times New Roman" w:hAnsi="Times New Roman" w:cs="Times New Roman"/>
          <w:bCs/>
          <w:sz w:val="24"/>
          <w:szCs w:val="24"/>
          <w:lang w:eastAsia="ru-RU"/>
        </w:rPr>
        <w:t>10</w:t>
      </w:r>
      <w:r w:rsidRPr="005204D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десяти</w:t>
      </w:r>
      <w:r w:rsidRPr="005204DD">
        <w:rPr>
          <w:rFonts w:ascii="Times New Roman" w:eastAsia="Times New Roman" w:hAnsi="Times New Roman" w:cs="Times New Roman"/>
          <w:bCs/>
          <w:sz w:val="24"/>
          <w:szCs w:val="24"/>
          <w:lang w:eastAsia="ru-RU"/>
        </w:rPr>
        <w:t>)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14:paraId="4106EBB8" w14:textId="77777777" w:rsidR="00D11EAA" w:rsidRPr="00CF6EC3" w:rsidRDefault="00D11EAA" w:rsidP="00D11EA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CF6EC3">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14:paraId="418DC6BD" w14:textId="77777777" w:rsidR="00D11EAA" w:rsidRPr="001E6C3E" w:rsidRDefault="00D11EAA" w:rsidP="00D11EAA">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w:t>
      </w:r>
      <w:r w:rsidRPr="001E6C3E">
        <w:rPr>
          <w:rFonts w:ascii="Times New Roman" w:eastAsia="Times New Roman" w:hAnsi="Times New Roman" w:cs="Times New Roman"/>
          <w:bCs/>
          <w:sz w:val="24"/>
          <w:szCs w:val="24"/>
          <w:lang w:eastAsia="ru-RU"/>
        </w:rPr>
        <w:tab/>
        <w:t>Заказчик имеет право:</w:t>
      </w:r>
    </w:p>
    <w:p w14:paraId="770E12C7"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7.2.1.</w:t>
      </w:r>
      <w:r w:rsidRPr="001E6C3E">
        <w:rPr>
          <w:rFonts w:ascii="Times New Roman" w:eastAsia="Times New Roman" w:hAnsi="Times New Roman" w:cs="Times New Roman"/>
          <w:bCs/>
          <w:spacing w:val="-4"/>
          <w:sz w:val="24"/>
          <w:szCs w:val="24"/>
          <w:lang w:eastAsia="ru-RU"/>
        </w:rPr>
        <w:tab/>
        <w:t>Осуществлять текущий контроль за деятельностью Подрядчика по исполнению</w:t>
      </w:r>
      <w:r w:rsidRPr="001E6C3E">
        <w:rPr>
          <w:rFonts w:ascii="Times New Roman" w:eastAsia="Times New Roman" w:hAnsi="Times New Roman" w:cs="Times New Roman"/>
          <w:bCs/>
          <w:sz w:val="24"/>
          <w:szCs w:val="24"/>
          <w:lang w:eastAsia="ru-RU"/>
        </w:rPr>
        <w:t xml:space="preserve"> Договора.</w:t>
      </w:r>
    </w:p>
    <w:p w14:paraId="71F35F7D"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pacing w:val="-4"/>
          <w:sz w:val="24"/>
          <w:szCs w:val="24"/>
          <w:lang w:eastAsia="ru-RU"/>
        </w:rPr>
        <w:t>7.2.2.</w:t>
      </w:r>
      <w:r w:rsidRPr="001E6C3E">
        <w:rPr>
          <w:rFonts w:ascii="Times New Roman" w:eastAsia="Times New Roman" w:hAnsi="Times New Roman" w:cs="Times New Roman"/>
          <w:bCs/>
          <w:spacing w:val="-4"/>
          <w:sz w:val="24"/>
          <w:szCs w:val="24"/>
          <w:lang w:eastAsia="ru-RU"/>
        </w:rPr>
        <w:tab/>
        <w:t>Привлечь Подрядчика к участию в деле по Искам, предъявленным к Заказчику</w:t>
      </w:r>
      <w:r w:rsidRPr="001E6C3E">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pacing w:val="-4"/>
          <w:sz w:val="24"/>
          <w:szCs w:val="24"/>
          <w:lang w:eastAsia="ru-RU"/>
        </w:rPr>
        <w:t>третьими лицами, в связи с недостатками Результатов выполненных Работ, а также по Искам,</w:t>
      </w:r>
      <w:r w:rsidRPr="001E6C3E">
        <w:rPr>
          <w:rFonts w:ascii="Times New Roman" w:eastAsia="Times New Roman" w:hAnsi="Times New Roman" w:cs="Times New Roman"/>
          <w:bCs/>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 Договору.</w:t>
      </w:r>
    </w:p>
    <w:p w14:paraId="20A340B6" w14:textId="3F10B5E8"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7.2.3.</w:t>
      </w:r>
      <w:r w:rsidRPr="001E6C3E">
        <w:rPr>
          <w:rFonts w:ascii="Times New Roman" w:eastAsia="Times New Roman" w:hAnsi="Times New Roman" w:cs="Times New Roman"/>
          <w:bCs/>
          <w:sz w:val="24"/>
          <w:szCs w:val="24"/>
          <w:lang w:eastAsia="ru-RU"/>
        </w:rPr>
        <w:tab/>
        <w:t>Вносить изменения в объемы и сроки выполнения Работ по Договору.</w:t>
      </w:r>
    </w:p>
    <w:p w14:paraId="31F65B29"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7.2.4.</w:t>
      </w:r>
      <w:r w:rsidRPr="001E6C3E">
        <w:rPr>
          <w:rFonts w:ascii="Times New Roman" w:eastAsia="Times New Roman" w:hAnsi="Times New Roman" w:cs="Times New Roman"/>
          <w:bCs/>
          <w:sz w:val="24"/>
          <w:szCs w:val="24"/>
          <w:lang w:eastAsia="ru-RU"/>
        </w:rPr>
        <w:tab/>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Pr="001E6C3E">
        <w:rPr>
          <w:rFonts w:ascii="Times New Roman" w:eastAsia="Times New Roman" w:hAnsi="Times New Roman" w:cs="Times New Roman"/>
          <w:bCs/>
          <w:spacing w:val="-4"/>
          <w:sz w:val="24"/>
          <w:szCs w:val="24"/>
          <w:lang w:eastAsia="ru-RU"/>
        </w:rPr>
        <w:t xml:space="preserve">решений </w:t>
      </w:r>
      <w:r w:rsidRPr="001E6C3E">
        <w:rPr>
          <w:rFonts w:ascii="Times New Roman" w:eastAsia="Times New Roman" w:hAnsi="Times New Roman" w:cs="Times New Roman"/>
          <w:bCs/>
          <w:spacing w:val="-4"/>
          <w:sz w:val="24"/>
          <w:szCs w:val="24"/>
          <w:lang w:eastAsia="ru-RU"/>
        </w:rPr>
        <w:lastRenderedPageBreak/>
        <w:t>при проведении экспертизы инженерных изысканий, Проектной документации (в том</w:t>
      </w:r>
      <w:r w:rsidRPr="001E6C3E">
        <w:rPr>
          <w:rFonts w:ascii="Times New Roman" w:eastAsia="Times New Roman" w:hAnsi="Times New Roman" w:cs="Times New Roman"/>
          <w:bCs/>
          <w:sz w:val="24"/>
          <w:szCs w:val="24"/>
          <w:lang w:eastAsia="ru-RU"/>
        </w:rPr>
        <w:t xml:space="preserve"> числе локальных смет).</w:t>
      </w:r>
    </w:p>
    <w:p w14:paraId="531413F4"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7.2.5.</w:t>
      </w:r>
      <w:r w:rsidRPr="001E6C3E">
        <w:rPr>
          <w:rFonts w:ascii="Times New Roman" w:eastAsia="Times New Roman" w:hAnsi="Times New Roman" w:cs="Times New Roman"/>
          <w:bCs/>
          <w:sz w:val="24"/>
          <w:szCs w:val="24"/>
          <w:lang w:eastAsia="ru-RU"/>
        </w:rPr>
        <w:tab/>
        <w:t xml:space="preserve">Распорядиться о приостановке Подрядчиком выполнения каких-либо или </w:t>
      </w:r>
      <w:r w:rsidRPr="001E6C3E">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Pr="001E6C3E">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14:paraId="1CE19577" w14:textId="3BBBD7A3" w:rsidR="00A41E75" w:rsidRPr="00A41E75" w:rsidRDefault="00A41E75" w:rsidP="00A41E75">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A41E75">
        <w:rPr>
          <w:rFonts w:ascii="Times New Roman" w:eastAsia="Times New Roman" w:hAnsi="Times New Roman" w:cs="Times New Roman"/>
          <w:bCs/>
          <w:sz w:val="24"/>
          <w:szCs w:val="24"/>
          <w:lang w:eastAsia="ru-RU"/>
        </w:rPr>
        <w:t xml:space="preserve">7.2.6. Заказчик вправе при несоблюдении </w:t>
      </w:r>
      <w:r w:rsidRPr="00A41E75">
        <w:rPr>
          <w:rFonts w:ascii="Times New Roman" w:eastAsia="Times New Roman" w:hAnsi="Times New Roman" w:cs="Times New Roman"/>
          <w:bCs/>
          <w:iCs/>
          <w:sz w:val="24"/>
          <w:szCs w:val="24"/>
        </w:rPr>
        <w:t>подрядчиком</w:t>
      </w:r>
      <w:r w:rsidRPr="00A41E75">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обязанностей, установленных п.6.11</w:t>
      </w:r>
      <w:r w:rsidRPr="00A41E75">
        <w:rPr>
          <w:rFonts w:ascii="Times New Roman" w:eastAsia="Times New Roman" w:hAnsi="Times New Roman" w:cs="Times New Roman"/>
          <w:bCs/>
          <w:sz w:val="24"/>
          <w:szCs w:val="24"/>
          <w:lang w:eastAsia="ru-RU"/>
        </w:rPr>
        <w:t>. настоящего</w:t>
      </w:r>
      <w:r w:rsidRPr="00A41E75">
        <w:rPr>
          <w:rFonts w:ascii="Times New Roman" w:eastAsia="Times New Roman" w:hAnsi="Times New Roman" w:cs="Times New Roman"/>
          <w:bCs/>
          <w:sz w:val="24"/>
          <w:szCs w:val="24"/>
          <w:lang w:eastAsia="ru-RU"/>
        </w:rPr>
        <w:tab/>
        <w:t xml:space="preserve">Договора, обеспечить запрет допуска работников </w:t>
      </w:r>
      <w:r w:rsidRPr="00A41E75">
        <w:rPr>
          <w:rFonts w:ascii="Times New Roman" w:eastAsia="Times New Roman" w:hAnsi="Times New Roman" w:cs="Times New Roman"/>
          <w:bCs/>
          <w:iCs/>
          <w:sz w:val="24"/>
          <w:szCs w:val="24"/>
        </w:rPr>
        <w:t>подрядчиком</w:t>
      </w:r>
      <w:r w:rsidRPr="00A41E75">
        <w:rPr>
          <w:rFonts w:ascii="Times New Roman" w:eastAsia="Times New Roman" w:hAnsi="Times New Roman" w:cs="Times New Roman"/>
          <w:bCs/>
          <w:sz w:val="24"/>
          <w:szCs w:val="24"/>
          <w:lang w:eastAsia="ru-RU"/>
        </w:rPr>
        <w:t xml:space="preserve"> с незамедлительным отстранением их от выполнения работ.</w:t>
      </w:r>
    </w:p>
    <w:p w14:paraId="2E13FF82" w14:textId="77777777" w:rsidR="00A41E75" w:rsidRDefault="00A41E75"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444E4C3C" w14:textId="77777777" w:rsidR="00D11EAA"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0ACF7669" w14:textId="77777777" w:rsidR="00C83C3A" w:rsidRPr="00C73964" w:rsidRDefault="00C83C3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14:paraId="53FE611A"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РАЗДЕЛ III. ВЫПОЛНЕНИЕ И ПРИЕМКА РАБОТ</w:t>
      </w:r>
    </w:p>
    <w:p w14:paraId="60DFFCCF"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Статья </w:t>
      </w:r>
      <w:r w:rsidR="00175015">
        <w:rPr>
          <w:rFonts w:ascii="Times New Roman" w:eastAsia="Times New Roman" w:hAnsi="Times New Roman" w:cs="Times New Roman"/>
          <w:b/>
          <w:sz w:val="24"/>
          <w:szCs w:val="24"/>
          <w:lang w:eastAsia="ru-RU"/>
        </w:rPr>
        <w:t>8</w:t>
      </w:r>
      <w:r w:rsidRPr="001E6C3E">
        <w:rPr>
          <w:rFonts w:ascii="Times New Roman" w:eastAsia="Times New Roman" w:hAnsi="Times New Roman" w:cs="Times New Roman"/>
          <w:b/>
          <w:sz w:val="24"/>
          <w:szCs w:val="24"/>
          <w:lang w:eastAsia="ru-RU"/>
        </w:rPr>
        <w:t>. Порядок выполнения и приемка работ по инженерным изысканиям</w:t>
      </w:r>
    </w:p>
    <w:p w14:paraId="0BF26D4A" w14:textId="1D9171AD"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.1.</w:t>
      </w:r>
      <w:r w:rsidR="00D11EAA" w:rsidRPr="001E6C3E">
        <w:rPr>
          <w:rFonts w:ascii="Times New Roman" w:eastAsia="Times New Roman" w:hAnsi="Times New Roman" w:cs="Times New Roman"/>
          <w:spacing w:val="-4"/>
          <w:sz w:val="24"/>
          <w:szCs w:val="24"/>
          <w:lang w:eastAsia="ru-RU"/>
        </w:rPr>
        <w:tab/>
        <w:t xml:space="preserve">Заказчик передает </w:t>
      </w:r>
      <w:r w:rsidR="00F56292" w:rsidRPr="001E6C3E">
        <w:rPr>
          <w:rFonts w:ascii="Times New Roman" w:eastAsia="Times New Roman" w:hAnsi="Times New Roman" w:cs="Times New Roman"/>
          <w:bCs/>
          <w:spacing w:val="-4"/>
          <w:sz w:val="24"/>
          <w:szCs w:val="24"/>
          <w:lang w:eastAsia="ru-RU"/>
        </w:rPr>
        <w:t>Подрядчик</w:t>
      </w:r>
      <w:r w:rsidR="00F56292">
        <w:rPr>
          <w:rFonts w:ascii="Times New Roman" w:eastAsia="Times New Roman" w:hAnsi="Times New Roman" w:cs="Times New Roman"/>
          <w:bCs/>
          <w:spacing w:val="-4"/>
          <w:sz w:val="24"/>
          <w:szCs w:val="24"/>
          <w:lang w:eastAsia="ru-RU"/>
        </w:rPr>
        <w:t>у</w:t>
      </w:r>
      <w:r w:rsidR="00F56292" w:rsidRPr="001E6C3E">
        <w:rPr>
          <w:rFonts w:ascii="Times New Roman" w:eastAsia="Times New Roman" w:hAnsi="Times New Roman" w:cs="Times New Roman"/>
          <w:spacing w:val="-4"/>
          <w:sz w:val="24"/>
          <w:szCs w:val="24"/>
          <w:lang w:eastAsia="ru-RU"/>
        </w:rPr>
        <w:t xml:space="preserve"> </w:t>
      </w:r>
      <w:r w:rsidR="00D11EAA" w:rsidRPr="001E6C3E">
        <w:rPr>
          <w:rFonts w:ascii="Times New Roman" w:eastAsia="Times New Roman" w:hAnsi="Times New Roman" w:cs="Times New Roman"/>
          <w:spacing w:val="-4"/>
          <w:sz w:val="24"/>
          <w:szCs w:val="24"/>
          <w:lang w:eastAsia="ru-RU"/>
        </w:rPr>
        <w:t>по акту приема-передачи</w:t>
      </w:r>
      <w:r w:rsidR="00D11EAA" w:rsidRPr="001E6C3E">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D11EAA" w:rsidRPr="001E6C3E">
        <w:rPr>
          <w:rFonts w:ascii="Times New Roman" w:eastAsia="Times New Roman" w:hAnsi="Times New Roman" w:cs="Times New Roman"/>
          <w:sz w:val="24"/>
          <w:szCs w:val="24"/>
          <w:lang w:eastAsia="ru-RU"/>
        </w:rPr>
        <w:t>, согласно п. 7.1.1 настоящего Договора.</w:t>
      </w:r>
    </w:p>
    <w:p w14:paraId="6E576C6C" w14:textId="77777777"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.2.</w:t>
      </w:r>
      <w:r w:rsidR="00D11EAA" w:rsidRPr="001E6C3E">
        <w:rPr>
          <w:rFonts w:ascii="Times New Roman" w:eastAsia="Times New Roman" w:hAnsi="Times New Roman" w:cs="Times New Roman"/>
          <w:spacing w:val="-4"/>
          <w:sz w:val="24"/>
          <w:szCs w:val="24"/>
          <w:lang w:eastAsia="ru-RU"/>
        </w:rPr>
        <w:tab/>
        <w:t>Подрядчик рассматривает представленные материалы, определяет необходимость</w:t>
      </w:r>
      <w:r w:rsidR="00D11EAA" w:rsidRPr="001E6C3E">
        <w:rPr>
          <w:rFonts w:ascii="Times New Roman" w:eastAsia="Times New Roman" w:hAnsi="Times New Roman" w:cs="Times New Roman"/>
          <w:sz w:val="24"/>
          <w:szCs w:val="24"/>
          <w:lang w:eastAsia="ru-RU"/>
        </w:rPr>
        <w:t xml:space="preserve"> дополнительного сбора исходных данных (п. 6.1.3 настоящего Договора).</w:t>
      </w:r>
    </w:p>
    <w:p w14:paraId="09B888F5" w14:textId="4618A4AE"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Инженерные изыскания выполняются в сроки, установленные в Календарном графике выполнения Работ </w:t>
      </w:r>
      <w:r w:rsidR="00D11EAA" w:rsidRPr="00772060">
        <w:rPr>
          <w:rFonts w:ascii="Times New Roman" w:eastAsia="Times New Roman" w:hAnsi="Times New Roman" w:cs="Times New Roman"/>
          <w:sz w:val="24"/>
          <w:szCs w:val="24"/>
          <w:lang w:eastAsia="ru-RU"/>
        </w:rPr>
        <w:t>(приложение 2).</w:t>
      </w:r>
      <w:r w:rsidR="00D11EAA" w:rsidRPr="001E6C3E">
        <w:rPr>
          <w:rFonts w:ascii="Times New Roman" w:eastAsia="Times New Roman" w:hAnsi="Times New Roman" w:cs="Times New Roman"/>
          <w:sz w:val="24"/>
          <w:szCs w:val="24"/>
          <w:lang w:eastAsia="ru-RU"/>
        </w:rPr>
        <w:t xml:space="preserve"> Подрядчик вправе досрочно выполнить инженерные изыскания, в этом случае Заказчик вправе принять и оплатить их </w:t>
      </w:r>
      <w:r w:rsidR="00D11EAA" w:rsidRPr="001E6C3E">
        <w:rPr>
          <w:rFonts w:ascii="Times New Roman" w:eastAsia="Times New Roman" w:hAnsi="Times New Roman" w:cs="Times New Roman"/>
          <w:spacing w:val="-4"/>
          <w:sz w:val="24"/>
          <w:szCs w:val="24"/>
          <w:lang w:eastAsia="ru-RU"/>
        </w:rPr>
        <w:t>досрочно или в сроки, установленные приложением 2 к настоящему Договору и в соответствии с условиями Договора.</w:t>
      </w:r>
    </w:p>
    <w:p w14:paraId="076AD4CE" w14:textId="70519C41" w:rsidR="00D11EAA" w:rsidRPr="001E6C3E" w:rsidRDefault="00175015" w:rsidP="00D11EAA">
      <w:pPr>
        <w:shd w:val="clear" w:color="auto" w:fill="FFFFFF"/>
        <w:tabs>
          <w:tab w:val="left" w:pos="1134"/>
          <w:tab w:val="left" w:pos="11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w:t>
      </w:r>
      <w:r w:rsidR="003E5031">
        <w:rPr>
          <w:rFonts w:ascii="Times New Roman" w:eastAsia="Times New Roman" w:hAnsi="Times New Roman" w:cs="Times New Roman"/>
          <w:spacing w:val="-4"/>
          <w:sz w:val="24"/>
          <w:szCs w:val="24"/>
          <w:lang w:eastAsia="ru-RU"/>
        </w:rPr>
        <w:t>4</w:t>
      </w:r>
      <w:r w:rsidR="00D11EAA" w:rsidRPr="001E6C3E">
        <w:rPr>
          <w:rFonts w:ascii="Times New Roman" w:eastAsia="Times New Roman" w:hAnsi="Times New Roman" w:cs="Times New Roman"/>
          <w:spacing w:val="-4"/>
          <w:sz w:val="24"/>
          <w:szCs w:val="24"/>
          <w:lang w:eastAsia="ru-RU"/>
        </w:rPr>
        <w:t>.</w:t>
      </w:r>
      <w:r w:rsidR="00D11EAA" w:rsidRPr="001E6C3E">
        <w:rPr>
          <w:rFonts w:ascii="Times New Roman" w:eastAsia="Times New Roman" w:hAnsi="Times New Roman" w:cs="Times New Roman"/>
          <w:spacing w:val="-4"/>
          <w:sz w:val="24"/>
          <w:szCs w:val="24"/>
          <w:lang w:eastAsia="ru-RU"/>
        </w:rPr>
        <w:tab/>
        <w:t>Инженерные</w:t>
      </w:r>
      <w:r w:rsidR="00D11EAA" w:rsidRPr="001E6C3E">
        <w:rPr>
          <w:rFonts w:ascii="Times New Roman" w:eastAsia="Times New Roman" w:hAnsi="Times New Roman" w:cs="Times New Roman"/>
          <w:sz w:val="24"/>
          <w:szCs w:val="24"/>
          <w:lang w:eastAsia="ru-RU"/>
        </w:rPr>
        <w:t xml:space="preserve"> изыскания выполняются в соответствии с Техническим заданием (приложение 6),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2872A659"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Для выполнения инженерных изысканий Подрядчик на основе Технического задания (приложение 6)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14:paraId="5164710F" w14:textId="2D68FECF" w:rsidR="00D11EAA"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Заказчик вправе </w:t>
      </w:r>
      <w:r w:rsidR="00743F4A">
        <w:rPr>
          <w:rFonts w:ascii="Times New Roman" w:eastAsia="Times New Roman" w:hAnsi="Times New Roman" w:cs="Times New Roman"/>
          <w:sz w:val="24"/>
          <w:szCs w:val="24"/>
          <w:lang w:eastAsia="ru-RU"/>
        </w:rPr>
        <w:t xml:space="preserve">до передачи Подрядчиком результата Работ, </w:t>
      </w:r>
      <w:r w:rsidR="00D11EAA" w:rsidRPr="001E6C3E">
        <w:rPr>
          <w:rFonts w:ascii="Times New Roman" w:eastAsia="Times New Roman" w:hAnsi="Times New Roman" w:cs="Times New Roman"/>
          <w:sz w:val="24"/>
          <w:szCs w:val="24"/>
          <w:lang w:eastAsia="ru-RU"/>
        </w:rPr>
        <w:t>вносить изменения в Задание на проектирование (приложение 6) в письменном виде на любом этапе выполнения инженерных изысканий</w:t>
      </w:r>
      <w:r w:rsidR="009F1A9A">
        <w:rPr>
          <w:rFonts w:ascii="Times New Roman" w:eastAsia="Times New Roman" w:hAnsi="Times New Roman" w:cs="Times New Roman"/>
          <w:sz w:val="24"/>
          <w:szCs w:val="24"/>
          <w:lang w:eastAsia="ru-RU"/>
        </w:rPr>
        <w:t xml:space="preserve">, если </w:t>
      </w:r>
      <w:r w:rsidR="009F1A9A" w:rsidRPr="009F1A9A">
        <w:rPr>
          <w:rFonts w:ascii="Times New Roman" w:eastAsia="Times New Roman" w:hAnsi="Times New Roman" w:cs="Times New Roman"/>
          <w:sz w:val="24"/>
          <w:szCs w:val="24"/>
          <w:lang w:eastAsia="ru-RU"/>
        </w:rPr>
        <w:t xml:space="preserve">вызываемые этим дополнительные работы по стоимости не превышают </w:t>
      </w:r>
      <w:r w:rsidR="009F1A9A">
        <w:rPr>
          <w:rFonts w:ascii="Times New Roman" w:eastAsia="Times New Roman" w:hAnsi="Times New Roman" w:cs="Times New Roman"/>
          <w:sz w:val="24"/>
          <w:szCs w:val="24"/>
          <w:lang w:eastAsia="ru-RU"/>
        </w:rPr>
        <w:t>10% от Цены Договора</w:t>
      </w:r>
      <w:r w:rsidR="009F1A9A" w:rsidRPr="009F1A9A">
        <w:rPr>
          <w:rFonts w:ascii="Times New Roman" w:eastAsia="Times New Roman" w:hAnsi="Times New Roman" w:cs="Times New Roman"/>
          <w:sz w:val="24"/>
          <w:szCs w:val="24"/>
          <w:lang w:eastAsia="ru-RU"/>
        </w:rPr>
        <w:t xml:space="preserve"> и не меняют характера предусмотренных в договоре </w:t>
      </w:r>
      <w:r w:rsidR="009F1A9A">
        <w:rPr>
          <w:rFonts w:ascii="Times New Roman" w:eastAsia="Times New Roman" w:hAnsi="Times New Roman" w:cs="Times New Roman"/>
          <w:sz w:val="24"/>
          <w:szCs w:val="24"/>
          <w:lang w:eastAsia="ru-RU"/>
        </w:rPr>
        <w:t>Р</w:t>
      </w:r>
      <w:r w:rsidR="009F1A9A" w:rsidRPr="009F1A9A">
        <w:rPr>
          <w:rFonts w:ascii="Times New Roman" w:eastAsia="Times New Roman" w:hAnsi="Times New Roman" w:cs="Times New Roman"/>
          <w:sz w:val="24"/>
          <w:szCs w:val="24"/>
          <w:lang w:eastAsia="ru-RU"/>
        </w:rPr>
        <w:t>абот</w:t>
      </w:r>
      <w:r w:rsidR="00D11EAA" w:rsidRPr="001E6C3E">
        <w:rPr>
          <w:rFonts w:ascii="Times New Roman" w:eastAsia="Times New Roman" w:hAnsi="Times New Roman" w:cs="Times New Roman"/>
          <w:sz w:val="24"/>
          <w:szCs w:val="24"/>
          <w:lang w:eastAsia="ru-RU"/>
        </w:rPr>
        <w:t>.</w:t>
      </w:r>
      <w:r w:rsidR="00743F4A">
        <w:rPr>
          <w:rFonts w:ascii="Times New Roman" w:eastAsia="Times New Roman" w:hAnsi="Times New Roman" w:cs="Times New Roman"/>
          <w:sz w:val="24"/>
          <w:szCs w:val="24"/>
          <w:lang w:eastAsia="ru-RU"/>
        </w:rPr>
        <w:t xml:space="preserve"> В случае изменения Заказчиком Задания на проектирование, Стороны обязуются заключить дополнительное соглашение к Договору об изменении сроков выполнения Работ, а также, если такие изменения более, чем на 10% увеличивают стоимость Работ</w:t>
      </w:r>
      <w:r w:rsidR="005B2969">
        <w:rPr>
          <w:rFonts w:ascii="Times New Roman" w:eastAsia="Times New Roman" w:hAnsi="Times New Roman" w:cs="Times New Roman"/>
          <w:sz w:val="24"/>
          <w:szCs w:val="24"/>
          <w:lang w:eastAsia="ru-RU"/>
        </w:rPr>
        <w:t xml:space="preserve"> - </w:t>
      </w:r>
      <w:r w:rsidR="00743F4A">
        <w:rPr>
          <w:rFonts w:ascii="Times New Roman" w:eastAsia="Times New Roman" w:hAnsi="Times New Roman" w:cs="Times New Roman"/>
          <w:sz w:val="24"/>
          <w:szCs w:val="24"/>
          <w:lang w:eastAsia="ru-RU"/>
        </w:rPr>
        <w:t>об увеличении Цены Договора.</w:t>
      </w:r>
      <w:r w:rsidR="00DD5875">
        <w:rPr>
          <w:rFonts w:ascii="Times New Roman" w:eastAsia="Times New Roman" w:hAnsi="Times New Roman" w:cs="Times New Roman"/>
          <w:sz w:val="24"/>
          <w:szCs w:val="24"/>
          <w:lang w:eastAsia="ru-RU"/>
        </w:rPr>
        <w:t xml:space="preserve"> </w:t>
      </w:r>
      <w:r w:rsidR="00DD5875" w:rsidRPr="00DD5875">
        <w:rPr>
          <w:rFonts w:ascii="Times New Roman" w:eastAsia="Times New Roman" w:hAnsi="Times New Roman" w:cs="Times New Roman"/>
          <w:sz w:val="24"/>
          <w:szCs w:val="24"/>
          <w:lang w:eastAsia="ru-RU"/>
        </w:rPr>
        <w:t>В этом случае</w:t>
      </w:r>
      <w:r w:rsidR="00322E05">
        <w:rPr>
          <w:rFonts w:ascii="Times New Roman" w:eastAsia="Times New Roman" w:hAnsi="Times New Roman" w:cs="Times New Roman"/>
          <w:sz w:val="24"/>
          <w:szCs w:val="24"/>
          <w:lang w:eastAsia="ru-RU"/>
        </w:rPr>
        <w:t xml:space="preserve"> Подрядчик в течение 10 рабочих </w:t>
      </w:r>
      <w:r w:rsidR="008C20A7">
        <w:rPr>
          <w:rFonts w:ascii="Times New Roman" w:eastAsia="Times New Roman" w:hAnsi="Times New Roman" w:cs="Times New Roman"/>
          <w:sz w:val="24"/>
          <w:szCs w:val="24"/>
          <w:lang w:eastAsia="ru-RU"/>
        </w:rPr>
        <w:t xml:space="preserve">дней </w:t>
      </w:r>
      <w:r w:rsidR="008C20A7" w:rsidRPr="00DD5875">
        <w:rPr>
          <w:rFonts w:ascii="Times New Roman" w:eastAsia="Times New Roman" w:hAnsi="Times New Roman" w:cs="Times New Roman"/>
          <w:sz w:val="24"/>
          <w:szCs w:val="24"/>
          <w:lang w:eastAsia="ru-RU"/>
        </w:rPr>
        <w:t>после</w:t>
      </w:r>
      <w:r w:rsidR="00322E05">
        <w:rPr>
          <w:rFonts w:ascii="Times New Roman" w:eastAsia="Times New Roman" w:hAnsi="Times New Roman" w:cs="Times New Roman"/>
          <w:sz w:val="24"/>
          <w:szCs w:val="24"/>
          <w:lang w:eastAsia="ru-RU"/>
        </w:rPr>
        <w:t xml:space="preserve"> получения от Заказчика уведомления о внесении изменений </w:t>
      </w:r>
      <w:r w:rsidR="009F1A9A">
        <w:rPr>
          <w:rFonts w:ascii="Times New Roman" w:eastAsia="Times New Roman" w:hAnsi="Times New Roman" w:cs="Times New Roman"/>
          <w:sz w:val="24"/>
          <w:szCs w:val="24"/>
          <w:lang w:eastAsia="ru-RU"/>
        </w:rPr>
        <w:t xml:space="preserve">в </w:t>
      </w:r>
      <w:r w:rsidR="00322E05">
        <w:rPr>
          <w:rFonts w:ascii="Times New Roman" w:eastAsia="Times New Roman" w:hAnsi="Times New Roman" w:cs="Times New Roman"/>
          <w:sz w:val="24"/>
          <w:szCs w:val="24"/>
          <w:lang w:eastAsia="ru-RU"/>
        </w:rPr>
        <w:t>Задание на проектирование, направляет Заказчику проект дополнительного соглашения и сметный расчет</w:t>
      </w:r>
      <w:r w:rsidR="008C20A7">
        <w:rPr>
          <w:rFonts w:ascii="Times New Roman" w:eastAsia="Times New Roman" w:hAnsi="Times New Roman" w:cs="Times New Roman"/>
          <w:sz w:val="24"/>
          <w:szCs w:val="24"/>
          <w:lang w:eastAsia="ru-RU"/>
        </w:rPr>
        <w:t xml:space="preserve"> (при необходимости изменения Цены Договора)</w:t>
      </w:r>
      <w:r w:rsidR="00322E05">
        <w:rPr>
          <w:rFonts w:ascii="Times New Roman" w:eastAsia="Times New Roman" w:hAnsi="Times New Roman" w:cs="Times New Roman"/>
          <w:sz w:val="24"/>
          <w:szCs w:val="24"/>
          <w:lang w:eastAsia="ru-RU"/>
        </w:rPr>
        <w:t>. Д</w:t>
      </w:r>
      <w:r w:rsidR="00DD5875" w:rsidRPr="00DD5875">
        <w:rPr>
          <w:rFonts w:ascii="Times New Roman" w:eastAsia="Times New Roman" w:hAnsi="Times New Roman" w:cs="Times New Roman"/>
          <w:sz w:val="24"/>
          <w:szCs w:val="24"/>
          <w:lang w:eastAsia="ru-RU"/>
        </w:rPr>
        <w:t xml:space="preserve">ополнительное соглашение к </w:t>
      </w:r>
      <w:r w:rsidR="00DD5875">
        <w:rPr>
          <w:rFonts w:ascii="Times New Roman" w:eastAsia="Times New Roman" w:hAnsi="Times New Roman" w:cs="Times New Roman"/>
          <w:sz w:val="24"/>
          <w:szCs w:val="24"/>
          <w:lang w:eastAsia="ru-RU"/>
        </w:rPr>
        <w:t>Договору</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Стороны </w:t>
      </w:r>
      <w:r w:rsidR="005B2969">
        <w:rPr>
          <w:rFonts w:ascii="Times New Roman" w:eastAsia="Times New Roman" w:hAnsi="Times New Roman" w:cs="Times New Roman"/>
          <w:sz w:val="24"/>
          <w:szCs w:val="24"/>
          <w:lang w:eastAsia="ru-RU"/>
        </w:rPr>
        <w:t xml:space="preserve">обязуются </w:t>
      </w:r>
      <w:r w:rsidR="00DD5875">
        <w:rPr>
          <w:rFonts w:ascii="Times New Roman" w:eastAsia="Times New Roman" w:hAnsi="Times New Roman" w:cs="Times New Roman"/>
          <w:sz w:val="24"/>
          <w:szCs w:val="24"/>
          <w:lang w:eastAsia="ru-RU"/>
        </w:rPr>
        <w:t>заключ</w:t>
      </w:r>
      <w:r w:rsidR="005B2969">
        <w:rPr>
          <w:rFonts w:ascii="Times New Roman" w:eastAsia="Times New Roman" w:hAnsi="Times New Roman" w:cs="Times New Roman"/>
          <w:sz w:val="24"/>
          <w:szCs w:val="24"/>
          <w:lang w:eastAsia="ru-RU"/>
        </w:rPr>
        <w:t>ить</w:t>
      </w:r>
      <w:r w:rsidR="00DD5875" w:rsidRPr="00DD5875">
        <w:rPr>
          <w:rFonts w:ascii="Times New Roman" w:eastAsia="Times New Roman" w:hAnsi="Times New Roman" w:cs="Times New Roman"/>
          <w:sz w:val="24"/>
          <w:szCs w:val="24"/>
          <w:lang w:eastAsia="ru-RU"/>
        </w:rPr>
        <w:t xml:space="preserve"> в течение 14 (четырнадцати) рабочих дней с момента направления </w:t>
      </w:r>
      <w:r w:rsidR="00DD5875">
        <w:rPr>
          <w:rFonts w:ascii="Times New Roman" w:eastAsia="Times New Roman" w:hAnsi="Times New Roman" w:cs="Times New Roman"/>
          <w:sz w:val="24"/>
          <w:szCs w:val="24"/>
          <w:lang w:eastAsia="ru-RU"/>
        </w:rPr>
        <w:t>Подрядчиком</w:t>
      </w:r>
      <w:r w:rsidR="00DD5875" w:rsidRPr="00DD5875">
        <w:rPr>
          <w:rFonts w:ascii="Times New Roman" w:eastAsia="Times New Roman" w:hAnsi="Times New Roman" w:cs="Times New Roman"/>
          <w:sz w:val="24"/>
          <w:szCs w:val="24"/>
          <w:lang w:eastAsia="ru-RU"/>
        </w:rPr>
        <w:t xml:space="preserve"> в адрес </w:t>
      </w:r>
      <w:r w:rsidR="00DD5875">
        <w:rPr>
          <w:rFonts w:ascii="Times New Roman" w:eastAsia="Times New Roman" w:hAnsi="Times New Roman" w:cs="Times New Roman"/>
          <w:sz w:val="24"/>
          <w:szCs w:val="24"/>
          <w:lang w:eastAsia="ru-RU"/>
        </w:rPr>
        <w:t>Заказчика</w:t>
      </w:r>
      <w:r w:rsidR="00DD5875" w:rsidRPr="00DD5875">
        <w:rPr>
          <w:rFonts w:ascii="Times New Roman" w:eastAsia="Times New Roman" w:hAnsi="Times New Roman" w:cs="Times New Roman"/>
          <w:sz w:val="24"/>
          <w:szCs w:val="24"/>
          <w:lang w:eastAsia="ru-RU"/>
        </w:rPr>
        <w:t xml:space="preserve"> </w:t>
      </w:r>
      <w:r w:rsidR="00322E05">
        <w:rPr>
          <w:rFonts w:ascii="Times New Roman" w:eastAsia="Times New Roman" w:hAnsi="Times New Roman" w:cs="Times New Roman"/>
          <w:sz w:val="24"/>
          <w:szCs w:val="24"/>
          <w:lang w:eastAsia="ru-RU"/>
        </w:rPr>
        <w:t>указанных документов</w:t>
      </w:r>
      <w:r w:rsidR="00DD5875">
        <w:rPr>
          <w:rFonts w:ascii="Times New Roman" w:eastAsia="Times New Roman" w:hAnsi="Times New Roman" w:cs="Times New Roman"/>
          <w:sz w:val="24"/>
          <w:szCs w:val="24"/>
          <w:lang w:eastAsia="ru-RU"/>
        </w:rPr>
        <w:t xml:space="preserve">. </w:t>
      </w:r>
      <w:r w:rsidR="00DD5875" w:rsidRPr="00DD5875">
        <w:rPr>
          <w:rFonts w:ascii="Times New Roman" w:eastAsia="Times New Roman" w:hAnsi="Times New Roman" w:cs="Times New Roman"/>
          <w:sz w:val="24"/>
          <w:szCs w:val="24"/>
          <w:lang w:eastAsia="ru-RU"/>
        </w:rPr>
        <w:t xml:space="preserve">В случае, если любая из Сторон не подпишет данное дополнительное соглашение в вышеуказанный срок, вторая Сторона вправе </w:t>
      </w:r>
      <w:r w:rsidR="00DD5875">
        <w:rPr>
          <w:rFonts w:ascii="Times New Roman" w:eastAsia="Times New Roman" w:hAnsi="Times New Roman" w:cs="Times New Roman"/>
          <w:sz w:val="24"/>
          <w:szCs w:val="24"/>
          <w:lang w:eastAsia="ru-RU"/>
        </w:rPr>
        <w:t>внести изменения в</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Договор </w:t>
      </w:r>
      <w:r w:rsidR="00DD5875" w:rsidRPr="00DD5875">
        <w:rPr>
          <w:rFonts w:ascii="Times New Roman" w:eastAsia="Times New Roman" w:hAnsi="Times New Roman" w:cs="Times New Roman"/>
          <w:sz w:val="24"/>
          <w:szCs w:val="24"/>
          <w:lang w:eastAsia="ru-RU"/>
        </w:rPr>
        <w:t xml:space="preserve">в одностороннем внесудебном порядке, направив Стороне, не подписавшей дополнительное соглашение, уведомление об изменении </w:t>
      </w:r>
      <w:r w:rsidR="00DD5875">
        <w:rPr>
          <w:rFonts w:ascii="Times New Roman" w:eastAsia="Times New Roman" w:hAnsi="Times New Roman" w:cs="Times New Roman"/>
          <w:sz w:val="24"/>
          <w:szCs w:val="24"/>
          <w:lang w:eastAsia="ru-RU"/>
        </w:rPr>
        <w:t>Договора</w:t>
      </w:r>
      <w:r w:rsidR="00DD5875" w:rsidRPr="00DD5875">
        <w:rPr>
          <w:rFonts w:ascii="Times New Roman" w:eastAsia="Times New Roman" w:hAnsi="Times New Roman" w:cs="Times New Roman"/>
          <w:sz w:val="24"/>
          <w:szCs w:val="24"/>
          <w:lang w:eastAsia="ru-RU"/>
        </w:rPr>
        <w:t xml:space="preserve"> в части изменения </w:t>
      </w:r>
      <w:r w:rsidR="00DD5875">
        <w:rPr>
          <w:rFonts w:ascii="Times New Roman" w:eastAsia="Times New Roman" w:hAnsi="Times New Roman" w:cs="Times New Roman"/>
          <w:sz w:val="24"/>
          <w:szCs w:val="24"/>
          <w:lang w:eastAsia="ru-RU"/>
        </w:rPr>
        <w:t xml:space="preserve">сроков выполнения работ и/или </w:t>
      </w:r>
      <w:r w:rsidR="00DD5875" w:rsidRPr="00DD5875">
        <w:rPr>
          <w:rFonts w:ascii="Times New Roman" w:eastAsia="Times New Roman" w:hAnsi="Times New Roman" w:cs="Times New Roman"/>
          <w:sz w:val="24"/>
          <w:szCs w:val="24"/>
          <w:lang w:eastAsia="ru-RU"/>
        </w:rPr>
        <w:t xml:space="preserve">Цены </w:t>
      </w:r>
      <w:r w:rsidR="00DD5875">
        <w:rPr>
          <w:rFonts w:ascii="Times New Roman" w:eastAsia="Times New Roman" w:hAnsi="Times New Roman" w:cs="Times New Roman"/>
          <w:sz w:val="24"/>
          <w:szCs w:val="24"/>
          <w:lang w:eastAsia="ru-RU"/>
        </w:rPr>
        <w:t>Договора</w:t>
      </w:r>
      <w:r w:rsidR="00DD5875" w:rsidRPr="00DD5875">
        <w:rPr>
          <w:rFonts w:ascii="Times New Roman" w:eastAsia="Times New Roman" w:hAnsi="Times New Roman" w:cs="Times New Roman"/>
          <w:sz w:val="24"/>
          <w:szCs w:val="24"/>
          <w:lang w:eastAsia="ru-RU"/>
        </w:rPr>
        <w:t xml:space="preserve">. </w:t>
      </w:r>
      <w:r w:rsidR="00DD5875">
        <w:rPr>
          <w:rFonts w:ascii="Times New Roman" w:eastAsia="Times New Roman" w:hAnsi="Times New Roman" w:cs="Times New Roman"/>
          <w:sz w:val="24"/>
          <w:szCs w:val="24"/>
          <w:lang w:eastAsia="ru-RU"/>
        </w:rPr>
        <w:t xml:space="preserve">Условия Договора будут считаться </w:t>
      </w:r>
      <w:r w:rsidR="005B2969">
        <w:rPr>
          <w:rFonts w:ascii="Times New Roman" w:eastAsia="Times New Roman" w:hAnsi="Times New Roman" w:cs="Times New Roman"/>
          <w:sz w:val="24"/>
          <w:szCs w:val="24"/>
          <w:lang w:eastAsia="ru-RU"/>
        </w:rPr>
        <w:t>измененными</w:t>
      </w:r>
      <w:r w:rsidR="00DD5875" w:rsidRPr="00DD5875">
        <w:rPr>
          <w:rFonts w:ascii="Times New Roman" w:eastAsia="Times New Roman" w:hAnsi="Times New Roman" w:cs="Times New Roman"/>
          <w:sz w:val="24"/>
          <w:szCs w:val="24"/>
          <w:lang w:eastAsia="ru-RU"/>
        </w:rPr>
        <w:t>, с момента направления первой Стороной соответствующего уведомления, если иная, более ранняя или поздняя дата, не указана в самом уведомлени</w:t>
      </w:r>
      <w:r w:rsidR="009F1A9A">
        <w:rPr>
          <w:rFonts w:ascii="Times New Roman" w:eastAsia="Times New Roman" w:hAnsi="Times New Roman" w:cs="Times New Roman"/>
          <w:sz w:val="24"/>
          <w:szCs w:val="24"/>
          <w:lang w:eastAsia="ru-RU"/>
        </w:rPr>
        <w:t>и.</w:t>
      </w:r>
    </w:p>
    <w:p w14:paraId="1552264B" w14:textId="231612C8"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8</w:t>
      </w:r>
      <w:r w:rsidR="00D11EAA" w:rsidRPr="001E6C3E">
        <w:rPr>
          <w:rFonts w:ascii="Times New Roman" w:eastAsia="Times New Roman" w:hAnsi="Times New Roman" w:cs="Times New Roman"/>
          <w:spacing w:val="-4"/>
          <w:sz w:val="24"/>
          <w:szCs w:val="24"/>
          <w:lang w:eastAsia="ru-RU"/>
        </w:rPr>
        <w:t>.</w:t>
      </w:r>
      <w:r w:rsidR="003E5031">
        <w:rPr>
          <w:rFonts w:ascii="Times New Roman" w:eastAsia="Times New Roman" w:hAnsi="Times New Roman" w:cs="Times New Roman"/>
          <w:spacing w:val="-4"/>
          <w:sz w:val="24"/>
          <w:szCs w:val="24"/>
          <w:lang w:eastAsia="ru-RU"/>
        </w:rPr>
        <w:t>6</w:t>
      </w:r>
      <w:r w:rsidR="00D11EAA" w:rsidRPr="001E6C3E">
        <w:rPr>
          <w:rFonts w:ascii="Times New Roman" w:eastAsia="Times New Roman" w:hAnsi="Times New Roman" w:cs="Times New Roman"/>
          <w:spacing w:val="-4"/>
          <w:sz w:val="24"/>
          <w:szCs w:val="24"/>
          <w:lang w:eastAsia="ru-RU"/>
        </w:rPr>
        <w:t>.</w:t>
      </w:r>
      <w:r w:rsidR="00D11EAA" w:rsidRPr="001E6C3E">
        <w:rPr>
          <w:rFonts w:ascii="Times New Roman" w:eastAsia="Times New Roman" w:hAnsi="Times New Roman" w:cs="Times New Roman"/>
          <w:spacing w:val="-4"/>
          <w:sz w:val="24"/>
          <w:szCs w:val="24"/>
          <w:lang w:eastAsia="ru-RU"/>
        </w:rPr>
        <w:tab/>
        <w:t>Подрядчик обязан до предъявления Заказчику согласовать Результаты инженерных</w:t>
      </w:r>
      <w:r w:rsidR="00D11EAA" w:rsidRPr="001E6C3E">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w:t>
      </w:r>
      <w:r w:rsidR="00D11EAA" w:rsidRPr="001E6C3E">
        <w:rPr>
          <w:rFonts w:ascii="Times New Roman" w:eastAsia="Times New Roman" w:hAnsi="Times New Roman" w:cs="Times New Roman"/>
          <w:sz w:val="24"/>
          <w:szCs w:val="24"/>
          <w:lang w:eastAsia="ru-RU"/>
        </w:rPr>
        <w:lastRenderedPageBreak/>
        <w:t xml:space="preserve">согласований, в случае и порядке, установленных нормативными актами в области проектирования и строительства. </w:t>
      </w:r>
    </w:p>
    <w:p w14:paraId="0B93B68F" w14:textId="20DB4040" w:rsidR="00D11EAA" w:rsidRPr="001E6C3E" w:rsidRDefault="00175015"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7</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(в случае если </w:t>
      </w:r>
      <w:r w:rsidR="00D11EAA" w:rsidRPr="001E6C3E">
        <w:rPr>
          <w:rFonts w:ascii="Times New Roman" w:eastAsia="Times New Roman" w:hAnsi="Times New Roman" w:cs="Times New Roman"/>
          <w:spacing w:val="-4"/>
          <w:sz w:val="24"/>
          <w:szCs w:val="24"/>
          <w:lang w:eastAsia="ru-RU"/>
        </w:rPr>
        <w:t>согласование со Специализированными организациями установлено требованиями Заказчика</w:t>
      </w:r>
      <w:r w:rsidR="00D11EAA" w:rsidRPr="001E6C3E">
        <w:rPr>
          <w:rFonts w:ascii="Times New Roman" w:eastAsia="Times New Roman" w:hAnsi="Times New Roman" w:cs="Times New Roman"/>
          <w:sz w:val="24"/>
          <w:szCs w:val="24"/>
          <w:lang w:eastAsia="ru-RU"/>
        </w:rPr>
        <w:t xml:space="preserve"> или нормативными актами в области проектирования и строительства) Результаты </w:t>
      </w:r>
      <w:r w:rsidR="00D11EAA" w:rsidRPr="001E6C3E">
        <w:rPr>
          <w:rFonts w:ascii="Times New Roman" w:eastAsia="Times New Roman" w:hAnsi="Times New Roman" w:cs="Times New Roman"/>
          <w:spacing w:val="-4"/>
          <w:sz w:val="24"/>
          <w:szCs w:val="24"/>
          <w:lang w:eastAsia="ru-RU"/>
        </w:rPr>
        <w:t>инженерных изысканий направляются Заказчику в сопровождении оформленного со стороны</w:t>
      </w:r>
      <w:r w:rsidR="00D11EAA" w:rsidRPr="001E6C3E">
        <w:rPr>
          <w:rFonts w:ascii="Times New Roman" w:eastAsia="Times New Roman" w:hAnsi="Times New Roman" w:cs="Times New Roman"/>
          <w:sz w:val="24"/>
          <w:szCs w:val="24"/>
          <w:lang w:eastAsia="ru-RU"/>
        </w:rPr>
        <w:t xml:space="preserve"> Подрядчика в 2 (двух) экземплярах Акта сдачи-приемки Результатов выполненных работ (приложение 1).</w:t>
      </w:r>
    </w:p>
    <w:p w14:paraId="3CCF3EFA" w14:textId="163C9691" w:rsidR="00D11EAA" w:rsidRPr="001E6C3E" w:rsidRDefault="00175015" w:rsidP="00D11EAA">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3E5031">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1) (если иной срок не согласован письменно Сторонами) и передать измененный и (или) доработанный Результат инженерных изысканий Заказчику. </w:t>
      </w:r>
    </w:p>
    <w:p w14:paraId="75AFCB0B" w14:textId="1A64836F"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1) по инженерным изысканиям</w:t>
      </w:r>
      <w:r w:rsidR="00B10D80">
        <w:rPr>
          <w:rFonts w:ascii="Times New Roman" w:eastAsia="Times New Roman" w:hAnsi="Times New Roman" w:cs="Times New Roman"/>
          <w:sz w:val="24"/>
          <w:szCs w:val="24"/>
          <w:lang w:eastAsia="ru-RU"/>
        </w:rPr>
        <w:t>.</w:t>
      </w:r>
    </w:p>
    <w:p w14:paraId="740D571C"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1E6C3E">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1E6C3E">
        <w:rPr>
          <w:rFonts w:ascii="Times New Roman" w:eastAsia="Times New Roman" w:hAnsi="Times New Roman" w:cs="Times New Roman"/>
          <w:sz w:val="24"/>
          <w:szCs w:val="24"/>
          <w:lang w:eastAsia="ru-RU"/>
        </w:rPr>
        <w:t xml:space="preserve">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согласования с Заказчиком. </w:t>
      </w:r>
    </w:p>
    <w:p w14:paraId="3ED3BF96" w14:textId="77777777" w:rsidR="00C83C3A" w:rsidRPr="001E6C3E" w:rsidRDefault="00C83C3A" w:rsidP="00B10D80">
      <w:pPr>
        <w:tabs>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5C69C56B"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Стать</w:t>
      </w:r>
      <w:r w:rsidR="00175015">
        <w:rPr>
          <w:rFonts w:ascii="Times New Roman" w:eastAsia="Times New Roman" w:hAnsi="Times New Roman" w:cs="Times New Roman"/>
          <w:b/>
          <w:sz w:val="24"/>
          <w:szCs w:val="24"/>
          <w:lang w:eastAsia="ru-RU"/>
        </w:rPr>
        <w:t xml:space="preserve">я </w:t>
      </w:r>
      <w:r w:rsidR="00B10D80">
        <w:rPr>
          <w:rFonts w:ascii="Times New Roman" w:eastAsia="Times New Roman" w:hAnsi="Times New Roman" w:cs="Times New Roman"/>
          <w:b/>
          <w:sz w:val="24"/>
          <w:szCs w:val="24"/>
          <w:lang w:eastAsia="ru-RU"/>
        </w:rPr>
        <w:t>9</w:t>
      </w:r>
      <w:r w:rsidRPr="001E6C3E">
        <w:rPr>
          <w:rFonts w:ascii="Times New Roman" w:eastAsia="Times New Roman" w:hAnsi="Times New Roman" w:cs="Times New Roman"/>
          <w:b/>
          <w:sz w:val="24"/>
          <w:szCs w:val="24"/>
          <w:lang w:eastAsia="ru-RU"/>
        </w:rPr>
        <w:t>. Порядок выполнения и приемка работ по разработке Рабочей документации</w:t>
      </w:r>
      <w:r w:rsidR="00B10D80">
        <w:rPr>
          <w:rFonts w:ascii="Times New Roman" w:eastAsia="Times New Roman" w:hAnsi="Times New Roman" w:cs="Times New Roman"/>
          <w:b/>
          <w:sz w:val="24"/>
          <w:szCs w:val="24"/>
          <w:lang w:eastAsia="ru-RU"/>
        </w:rPr>
        <w:t>.</w:t>
      </w:r>
    </w:p>
    <w:p w14:paraId="60C7713C" w14:textId="1D12EF6D" w:rsidR="00D11EAA" w:rsidRPr="001E6C3E" w:rsidRDefault="00B10D80"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 xml:space="preserve">Разработка Рабочей документации осуществляется в сроки, установленные в Календарном графике выполнения Работ </w:t>
      </w:r>
      <w:r w:rsidR="00D11EAA" w:rsidRPr="00772060">
        <w:rPr>
          <w:rFonts w:ascii="Times New Roman" w:eastAsia="Times New Roman" w:hAnsi="Times New Roman" w:cs="Times New Roman"/>
          <w:sz w:val="24"/>
          <w:szCs w:val="24"/>
          <w:lang w:eastAsia="ru-RU"/>
        </w:rPr>
        <w:t>(приложение 2).</w:t>
      </w:r>
      <w:r w:rsidR="00D11EAA" w:rsidRPr="001E6C3E">
        <w:rPr>
          <w:rFonts w:ascii="Times New Roman" w:eastAsia="Times New Roman" w:hAnsi="Times New Roman" w:cs="Times New Roman"/>
          <w:sz w:val="24"/>
          <w:szCs w:val="24"/>
          <w:lang w:eastAsia="ru-RU"/>
        </w:rPr>
        <w:t xml:space="preserve"> </w:t>
      </w:r>
    </w:p>
    <w:p w14:paraId="5E50030E" w14:textId="77777777" w:rsidR="00D11EAA" w:rsidRPr="00416B72" w:rsidRDefault="00B10D80"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r w:rsidR="00D11EAA" w:rsidRPr="001E6C3E">
        <w:rPr>
          <w:rFonts w:ascii="Times New Roman" w:eastAsia="Times New Roman" w:hAnsi="Times New Roman" w:cs="Times New Roman"/>
          <w:sz w:val="24"/>
          <w:szCs w:val="24"/>
          <w:lang w:eastAsia="ru-RU"/>
        </w:rPr>
        <w:tab/>
        <w:t xml:space="preserve">Рабочая документация разрабатывается в соответствии с решениями, </w:t>
      </w:r>
      <w:r w:rsidR="00D11EAA" w:rsidRPr="00416B72">
        <w:rPr>
          <w:rFonts w:ascii="Times New Roman" w:eastAsia="Times New Roman" w:hAnsi="Times New Roman" w:cs="Times New Roman"/>
          <w:sz w:val="24"/>
          <w:szCs w:val="24"/>
          <w:lang w:eastAsia="ru-RU"/>
        </w:rPr>
        <w:t>принятыми в Проектной документации, получившей положительное заключение экспертизы</w:t>
      </w:r>
      <w:r w:rsidR="00D11EAA" w:rsidRPr="001E6C3E">
        <w:rPr>
          <w:rFonts w:ascii="Times New Roman" w:eastAsia="Times New Roman" w:hAnsi="Times New Roman" w:cs="Times New Roman"/>
          <w:sz w:val="24"/>
          <w:szCs w:val="24"/>
          <w:lang w:eastAsia="ru-RU"/>
        </w:rPr>
        <w:t xml:space="preserve">. </w:t>
      </w:r>
      <w:r w:rsidR="00D11EAA" w:rsidRPr="00416B72">
        <w:rPr>
          <w:rFonts w:ascii="Times New Roman" w:eastAsia="Times New Roman" w:hAnsi="Times New Roman" w:cs="Times New Roman"/>
          <w:sz w:val="24"/>
          <w:szCs w:val="24"/>
          <w:lang w:eastAsia="ru-RU"/>
        </w:rPr>
        <w:t>Техническо</w:t>
      </w:r>
      <w:r w:rsidR="00AF33F2" w:rsidRPr="00416B72">
        <w:rPr>
          <w:rFonts w:ascii="Times New Roman" w:eastAsia="Times New Roman" w:hAnsi="Times New Roman" w:cs="Times New Roman"/>
          <w:sz w:val="24"/>
          <w:szCs w:val="24"/>
          <w:lang w:eastAsia="ru-RU"/>
        </w:rPr>
        <w:t>го</w:t>
      </w:r>
      <w:r w:rsidR="00D11EAA" w:rsidRPr="00416B72">
        <w:rPr>
          <w:rFonts w:ascii="Times New Roman" w:eastAsia="Times New Roman" w:hAnsi="Times New Roman" w:cs="Times New Roman"/>
          <w:sz w:val="24"/>
          <w:szCs w:val="24"/>
          <w:lang w:eastAsia="ru-RU"/>
        </w:rPr>
        <w:t xml:space="preserve"> задани</w:t>
      </w:r>
      <w:r w:rsidR="00AF33F2" w:rsidRPr="00416B72">
        <w:rPr>
          <w:rFonts w:ascii="Times New Roman" w:eastAsia="Times New Roman" w:hAnsi="Times New Roman" w:cs="Times New Roman"/>
          <w:sz w:val="24"/>
          <w:szCs w:val="24"/>
          <w:lang w:eastAsia="ru-RU"/>
        </w:rPr>
        <w:t>я</w:t>
      </w:r>
      <w:r w:rsidR="00D11EAA" w:rsidRPr="001E6C3E">
        <w:rPr>
          <w:rFonts w:ascii="Times New Roman" w:eastAsia="Times New Roman" w:hAnsi="Times New Roman" w:cs="Times New Roman"/>
          <w:sz w:val="24"/>
          <w:szCs w:val="24"/>
          <w:lang w:eastAsia="ru-RU"/>
        </w:rPr>
        <w:t xml:space="preserve"> (приложение 6),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14:paraId="3E921E61" w14:textId="77777777" w:rsidR="00D11EAA" w:rsidRPr="001E6C3E" w:rsidRDefault="00AF33F2"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16B72">
        <w:rPr>
          <w:rFonts w:ascii="Times New Roman" w:eastAsia="Times New Roman" w:hAnsi="Times New Roman" w:cs="Times New Roman"/>
          <w:sz w:val="24"/>
          <w:szCs w:val="24"/>
          <w:lang w:eastAsia="ru-RU"/>
        </w:rPr>
        <w:t>9.3.</w:t>
      </w:r>
      <w:r w:rsidR="00D11EAA" w:rsidRPr="00416B72">
        <w:rPr>
          <w:rFonts w:ascii="Times New Roman" w:eastAsia="Times New Roman" w:hAnsi="Times New Roman" w:cs="Times New Roman"/>
          <w:sz w:val="24"/>
          <w:szCs w:val="24"/>
          <w:lang w:eastAsia="ru-RU"/>
        </w:rPr>
        <w:tab/>
        <w:t>Рабочая документация направляется Подрядчиком Заказчику в сопровождении</w:t>
      </w:r>
      <w:r w:rsidR="00D11EAA" w:rsidRPr="001E6C3E">
        <w:rPr>
          <w:rFonts w:ascii="Times New Roman" w:eastAsia="Times New Roman" w:hAnsi="Times New Roman" w:cs="Times New Roman"/>
          <w:sz w:val="24"/>
          <w:szCs w:val="24"/>
          <w:lang w:eastAsia="ru-RU"/>
        </w:rPr>
        <w:t xml:space="preserve"> </w:t>
      </w:r>
      <w:r w:rsidR="00D11EAA" w:rsidRPr="00416B72">
        <w:rPr>
          <w:rFonts w:ascii="Times New Roman" w:eastAsia="Times New Roman" w:hAnsi="Times New Roman" w:cs="Times New Roman"/>
          <w:sz w:val="24"/>
          <w:szCs w:val="24"/>
          <w:lang w:eastAsia="ru-RU"/>
        </w:rPr>
        <w:t>оформленного со стороны Подрядчика в 2 (двух) экземплярах Акта сдачи-приемки Результатов</w:t>
      </w:r>
      <w:r w:rsidR="00D11EAA" w:rsidRPr="001E6C3E">
        <w:rPr>
          <w:rFonts w:ascii="Times New Roman" w:eastAsia="Times New Roman" w:hAnsi="Times New Roman" w:cs="Times New Roman"/>
          <w:sz w:val="24"/>
          <w:szCs w:val="24"/>
          <w:lang w:eastAsia="ru-RU"/>
        </w:rPr>
        <w:t xml:space="preserve"> выполненных Работ (приложение 1).</w:t>
      </w:r>
    </w:p>
    <w:p w14:paraId="06A45778" w14:textId="77777777" w:rsidR="00D11EAA" w:rsidRPr="001E6C3E" w:rsidRDefault="00D11EAA"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При наличии у Заказчика замечаний к Рабочей документации он направляет Подрядчику мотивированный отказ от подписания указанного Акта в сроки, указанные в п. 7.1.4 настоящего Договора.</w:t>
      </w:r>
    </w:p>
    <w:p w14:paraId="69BC3D1B" w14:textId="77777777" w:rsidR="00D11EAA" w:rsidRPr="001E6C3E" w:rsidRDefault="00AF33F2"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w:t>
      </w:r>
      <w:r w:rsidR="00D11EAA" w:rsidRPr="00416B72">
        <w:rPr>
          <w:rFonts w:ascii="Times New Roman" w:eastAsia="Times New Roman" w:hAnsi="Times New Roman" w:cs="Times New Roman"/>
          <w:sz w:val="24"/>
          <w:szCs w:val="24"/>
          <w:lang w:eastAsia="ru-RU"/>
        </w:rPr>
        <w:t>сдачи-приемки Результатов выполненных Работ (приложение 1) (если иной срок не согласован</w:t>
      </w:r>
      <w:r w:rsidR="00D11EAA" w:rsidRPr="001E6C3E">
        <w:rPr>
          <w:rFonts w:ascii="Times New Roman" w:eastAsia="Times New Roman" w:hAnsi="Times New Roman" w:cs="Times New Roman"/>
          <w:sz w:val="24"/>
          <w:szCs w:val="24"/>
          <w:lang w:eastAsia="ru-RU"/>
        </w:rPr>
        <w:t xml:space="preserve"> </w:t>
      </w:r>
      <w:r w:rsidR="00D11EAA" w:rsidRPr="00416B72">
        <w:rPr>
          <w:rFonts w:ascii="Times New Roman" w:eastAsia="Times New Roman" w:hAnsi="Times New Roman" w:cs="Times New Roman"/>
          <w:sz w:val="24"/>
          <w:szCs w:val="24"/>
          <w:lang w:eastAsia="ru-RU"/>
        </w:rPr>
        <w:t>письменно Сторонами) и передать измененную и (или) доработанную Рабочую документацию</w:t>
      </w:r>
      <w:r w:rsidR="00D11EAA" w:rsidRPr="001E6C3E">
        <w:rPr>
          <w:rFonts w:ascii="Times New Roman" w:eastAsia="Times New Roman" w:hAnsi="Times New Roman" w:cs="Times New Roman"/>
          <w:sz w:val="24"/>
          <w:szCs w:val="24"/>
          <w:lang w:eastAsia="ru-RU"/>
        </w:rPr>
        <w:t xml:space="preserve"> Заказчику.</w:t>
      </w:r>
    </w:p>
    <w:p w14:paraId="75811C95" w14:textId="77777777" w:rsidR="00D11EAA" w:rsidRPr="001E6C3E" w:rsidRDefault="00D11EAA"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подписания Заказчиком Актов сдачи-приемки Результатов выполненных Работ (приложение 1).</w:t>
      </w:r>
    </w:p>
    <w:p w14:paraId="75326FEB" w14:textId="77777777" w:rsidR="00D11EAA" w:rsidRPr="001E6C3E" w:rsidRDefault="00D11EAA"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14:paraId="2AFC8AE0" w14:textId="77777777" w:rsidR="00D11EAA" w:rsidRPr="001E6C3E" w:rsidRDefault="00AF33F2"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Подрядчик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14:paraId="35687AA2" w14:textId="77777777" w:rsidR="00D11EAA" w:rsidRDefault="00D11EAA" w:rsidP="00416B72">
      <w:pPr>
        <w:tabs>
          <w:tab w:val="left" w:pos="1134"/>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При обнаружении недостатков в технической документации или в 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14:paraId="043568BB" w14:textId="77777777" w:rsidR="00C83C3A" w:rsidRPr="001E6C3E" w:rsidRDefault="00C83C3A" w:rsidP="00AF33F2">
      <w:pPr>
        <w:tabs>
          <w:tab w:val="left" w:pos="131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0FFF732D"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IV</w:t>
      </w:r>
      <w:r w:rsidRPr="001E6C3E">
        <w:rPr>
          <w:rFonts w:ascii="Times New Roman" w:eastAsia="Times New Roman" w:hAnsi="Times New Roman" w:cs="Times New Roman"/>
          <w:b/>
          <w:bCs/>
          <w:kern w:val="32"/>
          <w:sz w:val="24"/>
          <w:szCs w:val="24"/>
          <w:lang w:eastAsia="ru-RU"/>
        </w:rPr>
        <w:t>. ОТВЕТСТВЕННОСТЬ СТОРОН. РАЗРЕШЕНИЕ СПОРОВ</w:t>
      </w:r>
    </w:p>
    <w:p w14:paraId="55F24363"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AF33F2">
        <w:rPr>
          <w:rFonts w:ascii="Times New Roman" w:eastAsia="Times New Roman" w:hAnsi="Times New Roman" w:cs="Times New Roman"/>
          <w:b/>
          <w:bCs/>
          <w:sz w:val="24"/>
          <w:szCs w:val="24"/>
          <w:lang w:eastAsia="ru-RU"/>
        </w:rPr>
        <w:t>0</w:t>
      </w:r>
      <w:r w:rsidRPr="001E6C3E">
        <w:rPr>
          <w:rFonts w:ascii="Times New Roman" w:eastAsia="Times New Roman" w:hAnsi="Times New Roman" w:cs="Times New Roman"/>
          <w:b/>
          <w:bCs/>
          <w:sz w:val="24"/>
          <w:szCs w:val="24"/>
          <w:lang w:eastAsia="ru-RU"/>
        </w:rPr>
        <w:t>. Ответственность Сторон</w:t>
      </w:r>
    </w:p>
    <w:p w14:paraId="4A101617" w14:textId="77777777" w:rsidR="00D11EAA" w:rsidRPr="001E6C3E" w:rsidRDefault="00175015" w:rsidP="00D11EAA">
      <w:pPr>
        <w:shd w:val="clear" w:color="auto" w:fill="FFFFFF"/>
        <w:tabs>
          <w:tab w:val="left" w:pos="1330"/>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F33F2">
        <w:rPr>
          <w:rFonts w:ascii="Times New Roman" w:eastAsia="Times New Roman" w:hAnsi="Times New Roman" w:cs="Times New Roman"/>
          <w:sz w:val="24"/>
          <w:szCs w:val="24"/>
          <w:lang w:eastAsia="ru-RU"/>
        </w:rPr>
        <w:t>0</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Заказчик за нарушение договорных обязательств уплачивает Подрядчику:</w:t>
      </w:r>
    </w:p>
    <w:p w14:paraId="662C4420" w14:textId="64174D01" w:rsidR="00D11EAA" w:rsidRPr="001E6C3E" w:rsidRDefault="00D11EAA" w:rsidP="00D11EAA">
      <w:pPr>
        <w:shd w:val="clear" w:color="auto" w:fill="FFFFFF"/>
        <w:tabs>
          <w:tab w:val="left" w:pos="952"/>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за нарушение сроков расчетов за выполненные работы, в отношении которых оформлены «</w:t>
      </w:r>
      <w:r w:rsidRPr="001E6C3E">
        <w:rPr>
          <w:rFonts w:ascii="Times New Roman" w:eastAsia="Times New Roman" w:hAnsi="Times New Roman" w:cs="Times New Roman"/>
          <w:bCs/>
          <w:sz w:val="24"/>
          <w:szCs w:val="24"/>
          <w:lang w:eastAsia="ru-RU"/>
        </w:rPr>
        <w:t xml:space="preserve">Акты сдачи-приемки </w:t>
      </w:r>
      <w:r w:rsidRPr="001E6C3E">
        <w:rPr>
          <w:rFonts w:ascii="Times New Roman" w:eastAsia="Times New Roman" w:hAnsi="Times New Roman" w:cs="Times New Roman"/>
          <w:sz w:val="24"/>
          <w:szCs w:val="24"/>
          <w:lang w:eastAsia="ru-RU"/>
        </w:rPr>
        <w:t>Результатов выполненных Работ» (приложение 1) пени в размере 0,01% (ноль целых одна сотая процента) от стоимости просроченного денежного обязательства за каждый день просрочки, но не более 10% (десяти процентов) от </w:t>
      </w:r>
      <w:r w:rsidR="009A0B25">
        <w:rPr>
          <w:rFonts w:ascii="Times New Roman" w:eastAsia="Times New Roman" w:hAnsi="Times New Roman" w:cs="Times New Roman"/>
          <w:sz w:val="24"/>
          <w:szCs w:val="24"/>
          <w:lang w:eastAsia="ru-RU"/>
        </w:rPr>
        <w:t>Цены Договора</w:t>
      </w:r>
      <w:r w:rsidRPr="001E6C3E">
        <w:rPr>
          <w:rFonts w:ascii="Times New Roman" w:eastAsia="Times New Roman" w:hAnsi="Times New Roman" w:cs="Times New Roman"/>
          <w:sz w:val="24"/>
          <w:szCs w:val="24"/>
          <w:lang w:eastAsia="ru-RU"/>
        </w:rPr>
        <w:t>, начиная с 31 (тридцать первого) дня после получения счета, выставленного после подписания Заказчиком соответствующих «Акта сдачи-приемки Результатов выполненных Работ» (приложение 1);</w:t>
      </w:r>
    </w:p>
    <w:p w14:paraId="4B3E5C50" w14:textId="77777777" w:rsidR="00D11EAA" w:rsidRPr="001E6C3E" w:rsidRDefault="00D11EAA" w:rsidP="00D11EAA">
      <w:pPr>
        <w:shd w:val="clear" w:color="auto" w:fill="FFFFFF"/>
        <w:tabs>
          <w:tab w:val="left" w:pos="994"/>
          <w:tab w:val="left" w:pos="1276"/>
          <w:tab w:val="left" w:pos="184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за необоснованную просрочку приемки результатов надлежаще выполненных Подрядчиком работ пени в размере 0,01 % (ноль целых одна сотая процента) от стоим</w:t>
      </w:r>
      <w:r w:rsidRPr="001E6C3E">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Pr="001E6C3E">
        <w:rPr>
          <w:rFonts w:ascii="Times New Roman" w:eastAsia="Times New Roman" w:hAnsi="Times New Roman" w:cs="Times New Roman"/>
          <w:sz w:val="24"/>
          <w:szCs w:val="24"/>
          <w:lang w:eastAsia="ru-RU"/>
        </w:rPr>
        <w:t xml:space="preserve"> но не более 10% (десяти процентов) от цены Договора</w:t>
      </w:r>
      <w:r w:rsidRPr="001E6C3E">
        <w:rPr>
          <w:rFonts w:ascii="Times New Roman" w:eastAsia="Times New Roman" w:hAnsi="Times New Roman" w:cs="Times New Roman"/>
          <w:spacing w:val="-2"/>
          <w:sz w:val="24"/>
          <w:szCs w:val="24"/>
          <w:lang w:eastAsia="ru-RU"/>
        </w:rPr>
        <w:t>.</w:t>
      </w:r>
      <w:r w:rsidRPr="001E6C3E">
        <w:rPr>
          <w:rStyle w:val="affffa"/>
          <w:rFonts w:ascii="Times New Roman" w:hAnsi="Times New Roman"/>
          <w:iCs/>
          <w:sz w:val="24"/>
          <w:szCs w:val="24"/>
        </w:rPr>
        <w:t xml:space="preserve"> </w:t>
      </w:r>
    </w:p>
    <w:p w14:paraId="326836FD"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14:paraId="63125E27" w14:textId="77777777" w:rsidR="00D11EAA" w:rsidRPr="001E6C3E" w:rsidRDefault="00D11EAA" w:rsidP="00D11EAA">
      <w:pPr>
        <w:shd w:val="clear" w:color="auto" w:fill="FFFFFF"/>
        <w:tabs>
          <w:tab w:val="left" w:pos="1274"/>
          <w:tab w:val="left"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Подрядчик при нарушении договорных обязательств уплачивает Заказчику:</w:t>
      </w:r>
    </w:p>
    <w:p w14:paraId="52B2DAA1" w14:textId="110DE2E0"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.2.1.</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нарушение сроков окончания Работ по Договору, в том числе по причине некачественного выполнения Работ - </w:t>
      </w:r>
      <w:r w:rsidR="00D11EAA" w:rsidRPr="001E6C3E">
        <w:rPr>
          <w:rFonts w:ascii="Times New Roman" w:eastAsia="Times New Roman" w:hAnsi="Times New Roman" w:cs="Times New Roman"/>
          <w:sz w:val="24"/>
          <w:szCs w:val="24"/>
          <w:u w:val="single"/>
          <w:lang w:eastAsia="ru-RU"/>
        </w:rPr>
        <w:t>пени в размере 0,</w:t>
      </w:r>
      <w:r w:rsidR="00AC3487">
        <w:rPr>
          <w:rFonts w:ascii="Times New Roman" w:eastAsia="Times New Roman" w:hAnsi="Times New Roman" w:cs="Times New Roman"/>
          <w:sz w:val="24"/>
          <w:szCs w:val="24"/>
          <w:u w:val="single"/>
          <w:lang w:eastAsia="ru-RU"/>
        </w:rPr>
        <w:t>2</w:t>
      </w:r>
      <w:r w:rsidR="00D11EAA" w:rsidRPr="001E6C3E">
        <w:rPr>
          <w:rFonts w:ascii="Times New Roman" w:eastAsia="Times New Roman" w:hAnsi="Times New Roman" w:cs="Times New Roman"/>
          <w:sz w:val="24"/>
          <w:szCs w:val="24"/>
          <w:u w:val="single"/>
          <w:lang w:eastAsia="ru-RU"/>
        </w:rPr>
        <w:t>% от Цены Договора</w:t>
      </w:r>
      <w:r w:rsidR="00D11EAA" w:rsidRPr="001E6C3E">
        <w:rPr>
          <w:rFonts w:ascii="Times New Roman" w:eastAsia="Times New Roman" w:hAnsi="Times New Roman" w:cs="Times New Roman"/>
          <w:sz w:val="24"/>
          <w:szCs w:val="24"/>
          <w:lang w:eastAsia="ru-RU"/>
        </w:rPr>
        <w:t xml:space="preserve"> за каждый день просрочки.</w:t>
      </w:r>
    </w:p>
    <w:p w14:paraId="327A31E0" w14:textId="389040AC"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.2.2.</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2) - </w:t>
      </w:r>
      <w:r w:rsidR="00D11EAA" w:rsidRPr="001E6C3E">
        <w:rPr>
          <w:rFonts w:ascii="Times New Roman" w:eastAsia="Times New Roman" w:hAnsi="Times New Roman" w:cs="Times New Roman"/>
          <w:sz w:val="24"/>
          <w:szCs w:val="24"/>
          <w:u w:val="single"/>
          <w:lang w:eastAsia="ru-RU"/>
        </w:rPr>
        <w:t>пени в размере 0,1% от Цены Договора</w:t>
      </w:r>
      <w:r w:rsidR="00D11EAA" w:rsidRPr="001E6C3E">
        <w:rPr>
          <w:rFonts w:ascii="Times New Roman" w:eastAsia="Times New Roman" w:hAnsi="Times New Roman" w:cs="Times New Roman"/>
          <w:sz w:val="24"/>
          <w:szCs w:val="24"/>
          <w:lang w:eastAsia="ru-RU"/>
        </w:rPr>
        <w:t xml:space="preserve"> за каждый день просрочки выполнения обязательств до фактического исполнения обязательств.</w:t>
      </w:r>
    </w:p>
    <w:p w14:paraId="14D81A9F" w14:textId="77777777"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3</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В случае заключения Подрядчиком для выполнения работ по настоящему Договору без согласования с Заказчиком договоров с Субподрядчиками, предметом которых является исполнение обязательств по настоящему Договору, - штраф в размере в соответствии с действующим законодательством.</w:t>
      </w:r>
    </w:p>
    <w:p w14:paraId="4181FABC" w14:textId="77777777"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.4</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В случае выявления фактов выполнения Работ, предусмотренных Договором, лицами с которыми у Подрядчика, Субподрядчика отсутствуют заключенные договоры, - штраф в размере в соответствии с действующим законодательством.</w:t>
      </w:r>
    </w:p>
    <w:p w14:paraId="327CE83F" w14:textId="2CAA8A4D" w:rsidR="00D11EAA" w:rsidRPr="001E6C3E" w:rsidRDefault="00175015" w:rsidP="00D11EAA">
      <w:pPr>
        <w:shd w:val="clear" w:color="auto" w:fill="FFFFFF"/>
        <w:tabs>
          <w:tab w:val="left" w:pos="1484"/>
          <w:tab w:val="left" w:pos="1701"/>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5</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00D11EAA" w:rsidRPr="001E6C3E">
        <w:rPr>
          <w:rFonts w:ascii="Times New Roman" w:eastAsia="Times New Roman" w:hAnsi="Times New Roman" w:cs="Times New Roman"/>
          <w:i/>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в установленные Договором сроки, - </w:t>
      </w:r>
      <w:r w:rsidR="00D11EAA" w:rsidRPr="001E6C3E">
        <w:rPr>
          <w:rFonts w:ascii="Times New Roman" w:eastAsia="Times New Roman" w:hAnsi="Times New Roman" w:cs="Times New Roman"/>
          <w:sz w:val="24"/>
          <w:szCs w:val="24"/>
          <w:u w:val="single"/>
          <w:lang w:eastAsia="ru-RU"/>
        </w:rPr>
        <w:t xml:space="preserve">штраф в размере </w:t>
      </w:r>
      <w:r w:rsidR="00D11EAA" w:rsidRPr="001E6C3E">
        <w:rPr>
          <w:rFonts w:ascii="Times New Roman" w:eastAsia="Times New Roman" w:hAnsi="Times New Roman" w:cs="Times New Roman"/>
          <w:sz w:val="24"/>
          <w:szCs w:val="24"/>
          <w:lang w:eastAsia="ru-RU"/>
        </w:rPr>
        <w:t>за каждый зафиксированный случай.</w:t>
      </w:r>
    </w:p>
    <w:p w14:paraId="7CE68C94" w14:textId="2588867D" w:rsidR="00D11EAA" w:rsidRPr="001E6C3E" w:rsidRDefault="00175015" w:rsidP="00D11EAA">
      <w:pPr>
        <w:shd w:val="clear" w:color="auto" w:fill="FFFFFF"/>
        <w:tabs>
          <w:tab w:val="left" w:pos="1134"/>
          <w:tab w:val="left" w:pos="1276"/>
          <w:tab w:val="left" w:pos="147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6</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00D11EAA" w:rsidRPr="001E6C3E">
        <w:rPr>
          <w:rFonts w:ascii="Times New Roman" w:eastAsia="Times New Roman" w:hAnsi="Times New Roman" w:cs="Times New Roman"/>
          <w:spacing w:val="-4"/>
          <w:sz w:val="24"/>
          <w:szCs w:val="24"/>
          <w:lang w:eastAsia="ru-RU"/>
        </w:rPr>
        <w:t>ненадлежащим образом оформленных документов и/или копий документов, предусмотренных</w:t>
      </w:r>
      <w:r w:rsidR="00D11EAA" w:rsidRPr="001E6C3E">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w:t>
      </w:r>
      <w:r w:rsidR="00D11EAA" w:rsidRPr="001E6C3E">
        <w:rPr>
          <w:rFonts w:ascii="Times New Roman" w:eastAsia="Times New Roman" w:hAnsi="Times New Roman" w:cs="Times New Roman"/>
          <w:sz w:val="24"/>
          <w:szCs w:val="24"/>
          <w:u w:val="single"/>
          <w:lang w:eastAsia="ru-RU"/>
        </w:rPr>
        <w:t>штраф в размере 2% от цены настоящего Договора</w:t>
      </w:r>
      <w:r w:rsidR="00D11EAA" w:rsidRPr="001E6C3E">
        <w:rPr>
          <w:rFonts w:ascii="Times New Roman" w:eastAsia="Times New Roman" w:hAnsi="Times New Roman" w:cs="Times New Roman"/>
          <w:sz w:val="24"/>
          <w:szCs w:val="24"/>
          <w:lang w:eastAsia="ru-RU"/>
        </w:rPr>
        <w:t xml:space="preserve"> за каждый зафиксированный случай.</w:t>
      </w:r>
    </w:p>
    <w:p w14:paraId="33AC05D9" w14:textId="2C87C088" w:rsidR="00D11EAA" w:rsidRPr="001E6C3E" w:rsidRDefault="00175015" w:rsidP="00D11EAA">
      <w:pPr>
        <w:shd w:val="clear" w:color="auto" w:fill="FFFFFF"/>
        <w:tabs>
          <w:tab w:val="left" w:pos="1134"/>
          <w:tab w:val="left" w:pos="1276"/>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trike/>
          <w:sz w:val="24"/>
          <w:szCs w:val="24"/>
          <w:u w:val="single"/>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7</w:t>
      </w:r>
      <w:r w:rsidR="00D11EAA">
        <w:rPr>
          <w:rFonts w:ascii="Times New Roman" w:eastAsia="Times New Roman" w:hAnsi="Times New Roman" w:cs="Times New Roman"/>
          <w:sz w:val="24"/>
          <w:szCs w:val="24"/>
          <w:lang w:eastAsia="ru-RU"/>
        </w:rPr>
        <w:t>.</w:t>
      </w:r>
      <w:r w:rsidR="00D6031B">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00D11EAA" w:rsidRPr="001E6C3E">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00D11EAA" w:rsidRPr="001E6C3E">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строительства»  штраф в размере в соответствии с действующим законодательством.</w:t>
      </w:r>
    </w:p>
    <w:p w14:paraId="696927E0" w14:textId="77777777" w:rsidR="00D11EAA" w:rsidRPr="001E6C3E" w:rsidRDefault="00175015" w:rsidP="00D11EAA">
      <w:pPr>
        <w:shd w:val="clear" w:color="auto" w:fill="FFFFFF"/>
        <w:tabs>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sidRPr="001E6C3E">
        <w:rPr>
          <w:rFonts w:ascii="Times New Roman" w:eastAsia="Times New Roman" w:hAnsi="Times New Roman" w:cs="Times New Roman"/>
          <w:sz w:val="24"/>
          <w:szCs w:val="24"/>
          <w:lang w:eastAsia="ru-RU"/>
        </w:rPr>
        <w:t>.2.</w:t>
      </w:r>
      <w:r w:rsidR="00AF33F2">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 xml:space="preserve">Уплата штрафных санкций за нарушение обязательства в соответствии </w:t>
      </w:r>
      <w:r w:rsidR="00D11EAA" w:rsidRPr="001E6C3E">
        <w:rPr>
          <w:rFonts w:ascii="Times New Roman" w:eastAsia="Times New Roman" w:hAnsi="Times New Roman" w:cs="Times New Roman"/>
          <w:spacing w:val="-4"/>
          <w:sz w:val="24"/>
          <w:szCs w:val="24"/>
          <w:lang w:eastAsia="ru-RU"/>
        </w:rPr>
        <w:t>с п. 12.2 не освобождает Подрядчика от надлежащего исполнения нарушенного обязательства</w:t>
      </w:r>
      <w:r w:rsidR="00D11EAA" w:rsidRPr="001E6C3E">
        <w:rPr>
          <w:rFonts w:ascii="Times New Roman" w:eastAsia="Times New Roman" w:hAnsi="Times New Roman" w:cs="Times New Roman"/>
          <w:sz w:val="24"/>
          <w:szCs w:val="24"/>
          <w:lang w:eastAsia="ru-RU"/>
        </w:rPr>
        <w:t xml:space="preserve"> по Договору.</w:t>
      </w:r>
    </w:p>
    <w:p w14:paraId="022BB89C" w14:textId="62812A7D" w:rsidR="00D11EAA" w:rsidRPr="001E6C3E" w:rsidRDefault="00D11EAA" w:rsidP="00D11EAA">
      <w:pPr>
        <w:shd w:val="clear" w:color="auto" w:fill="FFFFFF"/>
        <w:tabs>
          <w:tab w:val="left" w:pos="128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1</w:t>
      </w:r>
      <w:r w:rsidR="00602AF8">
        <w:rPr>
          <w:rFonts w:ascii="Times New Roman" w:eastAsia="Times New Roman" w:hAnsi="Times New Roman" w:cs="Times New Roman"/>
          <w:sz w:val="24"/>
          <w:szCs w:val="24"/>
          <w:lang w:eastAsia="ru-RU"/>
        </w:rPr>
        <w:t>0</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pacing w:val="-4"/>
          <w:sz w:val="24"/>
          <w:szCs w:val="24"/>
          <w:lang w:eastAsia="ru-RU"/>
        </w:rPr>
        <w:t>В случае</w:t>
      </w:r>
      <w:r w:rsidR="009A0B25">
        <w:rPr>
          <w:rFonts w:ascii="Times New Roman" w:eastAsia="Times New Roman" w:hAnsi="Times New Roman" w:cs="Times New Roman"/>
          <w:spacing w:val="-4"/>
          <w:sz w:val="24"/>
          <w:szCs w:val="24"/>
          <w:lang w:eastAsia="ru-RU"/>
        </w:rPr>
        <w:t xml:space="preserve"> необоснованного</w:t>
      </w:r>
      <w:r w:rsidR="00A62B8D">
        <w:rPr>
          <w:rFonts w:ascii="Times New Roman" w:eastAsia="Times New Roman" w:hAnsi="Times New Roman" w:cs="Times New Roman"/>
          <w:spacing w:val="-4"/>
          <w:sz w:val="24"/>
          <w:szCs w:val="24"/>
          <w:lang w:eastAsia="ru-RU"/>
        </w:rPr>
        <w:t xml:space="preserve"> </w:t>
      </w:r>
      <w:r w:rsidRPr="001E6C3E">
        <w:rPr>
          <w:rFonts w:ascii="Times New Roman" w:eastAsia="Times New Roman" w:hAnsi="Times New Roman" w:cs="Times New Roman"/>
          <w:spacing w:val="-4"/>
          <w:sz w:val="24"/>
          <w:szCs w:val="24"/>
          <w:lang w:eastAsia="ru-RU"/>
        </w:rPr>
        <w:t>отказа Подрядчика от исполнения своих обязательств, предусмотренных</w:t>
      </w:r>
      <w:r w:rsidRPr="001E6C3E">
        <w:rPr>
          <w:rFonts w:ascii="Times New Roman" w:eastAsia="Times New Roman" w:hAnsi="Times New Roman" w:cs="Times New Roman"/>
          <w:sz w:val="24"/>
          <w:szCs w:val="24"/>
          <w:lang w:eastAsia="ru-RU"/>
        </w:rPr>
        <w:t xml:space="preserve"> настоящим Договором, он обязан уплатить Заказчику штраф в размере 20% (двадц</w:t>
      </w:r>
      <w:r w:rsidR="00C53DEA">
        <w:rPr>
          <w:rFonts w:ascii="Times New Roman" w:eastAsia="Times New Roman" w:hAnsi="Times New Roman" w:cs="Times New Roman"/>
          <w:sz w:val="24"/>
          <w:szCs w:val="24"/>
          <w:lang w:eastAsia="ru-RU"/>
        </w:rPr>
        <w:t>ати процентов) от Цены Договора.</w:t>
      </w:r>
    </w:p>
    <w:p w14:paraId="6255F24A" w14:textId="77777777" w:rsidR="00D11EAA" w:rsidRPr="001E6C3E" w:rsidRDefault="00175015" w:rsidP="00175015">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D11EAA" w:rsidRPr="001E6C3E">
        <w:rPr>
          <w:rFonts w:ascii="Times New Roman" w:eastAsia="Times New Roman" w:hAnsi="Times New Roman" w:cs="Times New Roman"/>
          <w:sz w:val="24"/>
          <w:szCs w:val="24"/>
          <w:lang w:eastAsia="ru-RU"/>
        </w:rPr>
        <w:t>.4.</w:t>
      </w:r>
      <w:r w:rsidR="00D11EAA" w:rsidRPr="001E6C3E">
        <w:rPr>
          <w:rFonts w:ascii="Times New Roman" w:eastAsia="Times New Roman" w:hAnsi="Times New Roman" w:cs="Times New Roman"/>
          <w:sz w:val="24"/>
          <w:szCs w:val="24"/>
          <w:lang w:eastAsia="ru-RU"/>
        </w:rPr>
        <w:tab/>
        <w:t>Срок уплаты неустойки за неисполнение обязательств по Договору - в течение 15 (пятнадцати) календарных дней с даты получения соответствующей претензии.</w:t>
      </w:r>
    </w:p>
    <w:p w14:paraId="163CF4E1" w14:textId="77777777" w:rsidR="00D11EAA" w:rsidRPr="001E6C3E" w:rsidRDefault="00D11EAA"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Уплата неустойки не освобождает Стороны от исполнения своих обязательств по настоящему Договору. </w:t>
      </w:r>
    </w:p>
    <w:p w14:paraId="3B8B06BF" w14:textId="741F52F6" w:rsidR="00D11EAA" w:rsidRPr="001E6C3E" w:rsidRDefault="00D11EAA"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Уплаченная неустойка не освобождает </w:t>
      </w:r>
      <w:r w:rsidR="009A0B25">
        <w:rPr>
          <w:rFonts w:ascii="Times New Roman" w:eastAsia="Times New Roman" w:hAnsi="Times New Roman" w:cs="Times New Roman"/>
          <w:sz w:val="24"/>
          <w:szCs w:val="24"/>
          <w:lang w:eastAsia="ru-RU"/>
        </w:rPr>
        <w:t xml:space="preserve">Стороны </w:t>
      </w:r>
      <w:r w:rsidRPr="001E6C3E">
        <w:rPr>
          <w:rFonts w:ascii="Times New Roman" w:eastAsia="Times New Roman" w:hAnsi="Times New Roman" w:cs="Times New Roman"/>
          <w:sz w:val="24"/>
          <w:szCs w:val="24"/>
          <w:lang w:eastAsia="ru-RU"/>
        </w:rPr>
        <w:t xml:space="preserve">от обязанности компенсации в полном объеме убытков, причиненных </w:t>
      </w:r>
      <w:r w:rsidR="009A0B25">
        <w:rPr>
          <w:rFonts w:ascii="Times New Roman" w:eastAsia="Times New Roman" w:hAnsi="Times New Roman" w:cs="Times New Roman"/>
          <w:sz w:val="24"/>
          <w:szCs w:val="24"/>
          <w:lang w:eastAsia="ru-RU"/>
        </w:rPr>
        <w:t>другой Стороне</w:t>
      </w:r>
      <w:r w:rsidR="009A0B25"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нарушением договорных обязательств.</w:t>
      </w:r>
    </w:p>
    <w:p w14:paraId="5F8EB144" w14:textId="63AE8270" w:rsidR="00D11EAA" w:rsidRPr="001E6C3E" w:rsidRDefault="00175015" w:rsidP="00D11EAA">
      <w:pPr>
        <w:shd w:val="clear" w:color="auto" w:fill="FFFFFF"/>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1</w:t>
      </w:r>
      <w:r w:rsidR="00602AF8">
        <w:rPr>
          <w:rFonts w:ascii="Times New Roman" w:eastAsia="Times New Roman" w:hAnsi="Times New Roman" w:cs="Times New Roman"/>
          <w:spacing w:val="-2"/>
          <w:sz w:val="24"/>
          <w:szCs w:val="24"/>
          <w:lang w:eastAsia="ru-RU"/>
        </w:rPr>
        <w:t>0</w:t>
      </w:r>
      <w:r w:rsidR="00D11EAA" w:rsidRPr="001E6C3E">
        <w:rPr>
          <w:rFonts w:ascii="Times New Roman" w:eastAsia="Times New Roman" w:hAnsi="Times New Roman" w:cs="Times New Roman"/>
          <w:spacing w:val="-2"/>
          <w:sz w:val="24"/>
          <w:szCs w:val="24"/>
          <w:lang w:eastAsia="ru-RU"/>
        </w:rPr>
        <w:t>.6.</w:t>
      </w:r>
      <w:r w:rsidR="00D11EAA" w:rsidRPr="001E6C3E">
        <w:rPr>
          <w:rFonts w:ascii="Times New Roman" w:eastAsia="Times New Roman" w:hAnsi="Times New Roman" w:cs="Times New Roman"/>
          <w:spacing w:val="-2"/>
          <w:sz w:val="24"/>
          <w:szCs w:val="24"/>
          <w:lang w:eastAsia="ru-RU"/>
        </w:rPr>
        <w:tab/>
        <w:t xml:space="preserve">По настоящему Договору возмещение убытков </w:t>
      </w:r>
      <w:r w:rsidR="009A0B25">
        <w:rPr>
          <w:rFonts w:ascii="Times New Roman" w:eastAsia="Times New Roman" w:hAnsi="Times New Roman" w:cs="Times New Roman"/>
          <w:spacing w:val="-2"/>
          <w:sz w:val="24"/>
          <w:szCs w:val="24"/>
          <w:lang w:eastAsia="ru-RU"/>
        </w:rPr>
        <w:t>Сторонами</w:t>
      </w:r>
      <w:r w:rsidR="009A0B25" w:rsidRPr="001E6C3E">
        <w:rPr>
          <w:rFonts w:ascii="Times New Roman" w:eastAsia="Times New Roman" w:hAnsi="Times New Roman" w:cs="Times New Roman"/>
          <w:spacing w:val="-2"/>
          <w:sz w:val="24"/>
          <w:szCs w:val="24"/>
          <w:lang w:eastAsia="ru-RU"/>
        </w:rPr>
        <w:t xml:space="preserve"> </w:t>
      </w:r>
      <w:r w:rsidR="00D11EAA" w:rsidRPr="001E6C3E">
        <w:rPr>
          <w:rFonts w:ascii="Times New Roman" w:eastAsia="Times New Roman" w:hAnsi="Times New Roman" w:cs="Times New Roman"/>
          <w:spacing w:val="-2"/>
          <w:sz w:val="24"/>
          <w:szCs w:val="24"/>
          <w:lang w:eastAsia="ru-RU"/>
        </w:rPr>
        <w:t>производится только</w:t>
      </w:r>
      <w:r w:rsidR="00D11EAA" w:rsidRPr="001E6C3E">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по настоящему Договору, не может превышать 10% (десяти процентов) от Цены Договора, с учетом выплачиваемой по условиям настоящего Договора неустойки.</w:t>
      </w:r>
    </w:p>
    <w:p w14:paraId="00335C6B" w14:textId="77777777" w:rsidR="00D11EAA" w:rsidRPr="001E6C3E" w:rsidRDefault="00D11EAA" w:rsidP="00D11EAA">
      <w:pPr>
        <w:tabs>
          <w:tab w:val="left" w:pos="130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98660A">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14:paraId="4D6D18C3" w14:textId="4C888A03" w:rsidR="00D11EAA" w:rsidRDefault="00C53DEA"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0</w:t>
      </w:r>
      <w:r w:rsidR="0098660A">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ab/>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w:t>
      </w:r>
      <w:r w:rsidR="00960326">
        <w:rPr>
          <w:rFonts w:ascii="Times New Roman" w:eastAsia="Times New Roman" w:hAnsi="Times New Roman" w:cs="Times New Roman"/>
          <w:sz w:val="24"/>
          <w:szCs w:val="24"/>
          <w:lang w:eastAsia="ru-RU"/>
        </w:rPr>
        <w:t>меральной или выездной проверки.</w:t>
      </w:r>
    </w:p>
    <w:p w14:paraId="5593930F" w14:textId="65D83495" w:rsidR="00960326" w:rsidRPr="00E168BD" w:rsidRDefault="00960326" w:rsidP="00960326">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10.9. </w:t>
      </w:r>
      <w:r w:rsidRPr="00E168BD">
        <w:rPr>
          <w:rFonts w:ascii="Times New Roman" w:hAnsi="Times New Roman" w:cs="Times New Roman"/>
          <w:sz w:val="24"/>
          <w:szCs w:val="24"/>
        </w:rPr>
        <w:t xml:space="preserve">Подрядная организация за невыполнение графика работ по договору подряда компенсирует убытки, понесенных </w:t>
      </w:r>
      <w:r w:rsidRPr="005220F2">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Pr="005220F2">
        <w:rPr>
          <w:rFonts w:ascii="Times New Roman" w:hAnsi="Times New Roman" w:cs="Times New Roman"/>
          <w:sz w:val="24"/>
          <w:szCs w:val="24"/>
        </w:rPr>
        <w:t>»</w:t>
      </w:r>
      <w:r w:rsidRPr="00E168BD">
        <w:rPr>
          <w:rFonts w:ascii="Times New Roman" w:hAnsi="Times New Roman" w:cs="Times New Roman"/>
          <w:sz w:val="24"/>
          <w:szCs w:val="24"/>
        </w:rPr>
        <w:t xml:space="preserve"> из-за грубых нарушений правил и норм охраны труда, вызвавших отстранение бригады от работы, отказ от дальнейшего допуска бригады, корректировку сроков графика работ по договору подряда;</w:t>
      </w:r>
    </w:p>
    <w:p w14:paraId="197D8D8E" w14:textId="0B1F9442" w:rsidR="00960326" w:rsidRDefault="00960326" w:rsidP="00960326">
      <w:pPr>
        <w:shd w:val="clear" w:color="auto" w:fill="FFFFFF"/>
        <w:spacing w:after="0" w:line="240" w:lineRule="auto"/>
        <w:ind w:firstLine="709"/>
        <w:jc w:val="both"/>
        <w:rPr>
          <w:rFonts w:ascii="Times New Roman" w:hAnsi="Times New Roman" w:cs="Times New Roman"/>
          <w:sz w:val="24"/>
          <w:szCs w:val="24"/>
        </w:rPr>
      </w:pPr>
      <w:r w:rsidRPr="00E168BD">
        <w:rPr>
          <w:rFonts w:ascii="Times New Roman" w:hAnsi="Times New Roman" w:cs="Times New Roman"/>
          <w:sz w:val="24"/>
          <w:szCs w:val="24"/>
        </w:rPr>
        <w:t>штраф в размере 0,01% от цены Догов</w:t>
      </w:r>
      <w:r>
        <w:rPr>
          <w:rFonts w:ascii="Times New Roman" w:hAnsi="Times New Roman" w:cs="Times New Roman"/>
          <w:sz w:val="24"/>
          <w:szCs w:val="24"/>
        </w:rPr>
        <w:t xml:space="preserve">ора за каждый случай нарушения </w:t>
      </w:r>
      <w:r w:rsidRPr="00E168BD">
        <w:rPr>
          <w:rFonts w:ascii="Times New Roman" w:hAnsi="Times New Roman" w:cs="Times New Roman"/>
          <w:sz w:val="24"/>
          <w:szCs w:val="24"/>
        </w:rPr>
        <w:t>Подрядной организацией ее персоналом: требований правил и норм охраны труда, требований локальных документов 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 в области охраны труда и производственной безопасности, правил внутреннего трудового распорядка 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w:t>
      </w:r>
      <w:r>
        <w:rPr>
          <w:rFonts w:ascii="Times New Roman" w:hAnsi="Times New Roman" w:cs="Times New Roman"/>
          <w:sz w:val="24"/>
          <w:szCs w:val="24"/>
        </w:rPr>
        <w:t xml:space="preserve"> </w:t>
      </w:r>
      <w:r w:rsidRPr="00E168BD">
        <w:rPr>
          <w:rFonts w:ascii="Times New Roman" w:hAnsi="Times New Roman" w:cs="Times New Roman"/>
          <w:sz w:val="24"/>
          <w:szCs w:val="24"/>
        </w:rPr>
        <w:t xml:space="preserve">выявляемые по результатам контрольных проверок со стороны </w:t>
      </w:r>
      <w:r w:rsidRPr="005220F2">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Pr="005220F2">
        <w:rPr>
          <w:rFonts w:ascii="Times New Roman" w:hAnsi="Times New Roman" w:cs="Times New Roman"/>
          <w:sz w:val="24"/>
          <w:szCs w:val="24"/>
        </w:rPr>
        <w:t>»</w:t>
      </w:r>
      <w:r>
        <w:rPr>
          <w:rFonts w:ascii="Times New Roman" w:hAnsi="Times New Roman" w:cs="Times New Roman"/>
          <w:sz w:val="24"/>
          <w:szCs w:val="24"/>
        </w:rPr>
        <w:t>.</w:t>
      </w:r>
    </w:p>
    <w:p w14:paraId="00AC31AB" w14:textId="45E5F623" w:rsidR="00960326" w:rsidRPr="00227D06" w:rsidRDefault="00960326" w:rsidP="00960326">
      <w:pPr>
        <w:shd w:val="clear" w:color="auto" w:fill="FFFFFF"/>
        <w:spacing w:after="0" w:line="240" w:lineRule="auto"/>
        <w:ind w:firstLine="709"/>
        <w:jc w:val="both"/>
        <w:rPr>
          <w:rFonts w:ascii="Times New Roman" w:hAnsi="Times New Roman" w:cs="Times New Roman"/>
          <w:sz w:val="24"/>
          <w:szCs w:val="24"/>
        </w:rPr>
      </w:pPr>
      <w:r w:rsidRPr="00227D06">
        <w:rPr>
          <w:rFonts w:ascii="Times New Roman" w:hAnsi="Times New Roman" w:cs="Times New Roman"/>
          <w:sz w:val="24"/>
          <w:szCs w:val="24"/>
        </w:rPr>
        <w:t xml:space="preserve">в случае неоднократного нарушения подрядчиком требований к квалификации привлекаемых работников как подрядной, так и субподрядной организации </w:t>
      </w:r>
      <w:r w:rsidRPr="00E168BD">
        <w:rPr>
          <w:rFonts w:ascii="Times New Roman" w:hAnsi="Times New Roman" w:cs="Times New Roman"/>
          <w:sz w:val="24"/>
          <w:szCs w:val="24"/>
        </w:rPr>
        <w:t>ПАО «</w:t>
      </w:r>
      <w:r w:rsidR="008F6E93">
        <w:rPr>
          <w:rFonts w:ascii="Times New Roman" w:hAnsi="Times New Roman" w:cs="Times New Roman"/>
          <w:sz w:val="24"/>
          <w:szCs w:val="24"/>
        </w:rPr>
        <w:t>Россети Центр</w:t>
      </w:r>
      <w:r w:rsidRPr="00E168BD">
        <w:rPr>
          <w:rFonts w:ascii="Times New Roman" w:hAnsi="Times New Roman" w:cs="Times New Roman"/>
          <w:sz w:val="24"/>
          <w:szCs w:val="24"/>
        </w:rPr>
        <w:t>»</w:t>
      </w:r>
      <w:r>
        <w:rPr>
          <w:rFonts w:ascii="Times New Roman" w:hAnsi="Times New Roman" w:cs="Times New Roman"/>
          <w:sz w:val="24"/>
          <w:szCs w:val="24"/>
        </w:rPr>
        <w:t xml:space="preserve"> </w:t>
      </w:r>
      <w:r w:rsidRPr="00227D06">
        <w:rPr>
          <w:rFonts w:ascii="Times New Roman" w:hAnsi="Times New Roman" w:cs="Times New Roman"/>
          <w:sz w:val="24"/>
          <w:szCs w:val="24"/>
        </w:rPr>
        <w:t>имеет право</w:t>
      </w:r>
      <w:r>
        <w:rPr>
          <w:rFonts w:ascii="Times New Roman" w:hAnsi="Times New Roman" w:cs="Times New Roman"/>
          <w:sz w:val="24"/>
          <w:szCs w:val="24"/>
        </w:rPr>
        <w:t xml:space="preserve"> в одностороннем порядке</w:t>
      </w:r>
      <w:r w:rsidRPr="00227D06">
        <w:rPr>
          <w:rFonts w:ascii="Times New Roman" w:hAnsi="Times New Roman" w:cs="Times New Roman"/>
          <w:sz w:val="24"/>
          <w:szCs w:val="24"/>
        </w:rPr>
        <w:t xml:space="preserve"> </w:t>
      </w:r>
      <w:r>
        <w:rPr>
          <w:rFonts w:ascii="Times New Roman" w:hAnsi="Times New Roman" w:cs="Times New Roman"/>
          <w:sz w:val="24"/>
          <w:szCs w:val="24"/>
        </w:rPr>
        <w:t>расторгнуть</w:t>
      </w:r>
      <w:r w:rsidRPr="00227D06">
        <w:rPr>
          <w:rFonts w:ascii="Times New Roman" w:hAnsi="Times New Roman" w:cs="Times New Roman"/>
          <w:sz w:val="24"/>
          <w:szCs w:val="24"/>
        </w:rPr>
        <w:t xml:space="preserve"> </w:t>
      </w:r>
      <w:r>
        <w:rPr>
          <w:rFonts w:ascii="Times New Roman" w:hAnsi="Times New Roman" w:cs="Times New Roman"/>
          <w:sz w:val="24"/>
          <w:szCs w:val="24"/>
        </w:rPr>
        <w:t>договор</w:t>
      </w:r>
      <w:r w:rsidRPr="00227D06">
        <w:rPr>
          <w:rFonts w:ascii="Times New Roman" w:hAnsi="Times New Roman" w:cs="Times New Roman"/>
          <w:sz w:val="24"/>
          <w:szCs w:val="24"/>
        </w:rPr>
        <w:t>.</w:t>
      </w:r>
    </w:p>
    <w:p w14:paraId="11322A2C" w14:textId="77777777" w:rsidR="00960326" w:rsidRDefault="00960326"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sz w:val="24"/>
          <w:szCs w:val="24"/>
          <w:lang w:eastAsia="ru-RU"/>
        </w:rPr>
      </w:pPr>
    </w:p>
    <w:p w14:paraId="6D5BCAE7" w14:textId="77777777" w:rsidR="00C83C3A" w:rsidRPr="001E6C3E" w:rsidRDefault="00C83C3A" w:rsidP="00D11EAA">
      <w:pPr>
        <w:tabs>
          <w:tab w:val="left" w:pos="1302"/>
        </w:tabs>
        <w:autoSpaceDE w:val="0"/>
        <w:autoSpaceDN w:val="0"/>
        <w:adjustRightInd w:val="0"/>
        <w:snapToGrid w:val="0"/>
        <w:spacing w:after="0" w:line="240" w:lineRule="auto"/>
        <w:ind w:firstLine="709"/>
        <w:contextualSpacing/>
        <w:jc w:val="both"/>
        <w:rPr>
          <w:rFonts w:ascii="Times New Roman" w:eastAsia="Times New Roman" w:hAnsi="Times New Roman" w:cs="Times New Roman"/>
          <w:b/>
          <w:i/>
          <w:sz w:val="24"/>
          <w:szCs w:val="24"/>
          <w:lang w:eastAsia="ru-RU"/>
        </w:rPr>
      </w:pPr>
    </w:p>
    <w:p w14:paraId="7583F4E1" w14:textId="77777777" w:rsidR="00D11EAA" w:rsidRPr="001E6C3E" w:rsidRDefault="00C53DEA" w:rsidP="00D11EAA">
      <w:pPr>
        <w:shd w:val="clear" w:color="auto" w:fill="FFFFFF"/>
        <w:tabs>
          <w:tab w:val="left" w:pos="1276"/>
          <w:tab w:val="left" w:pos="2880"/>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Статья 1</w:t>
      </w:r>
      <w:r w:rsidR="00602AF8">
        <w:rPr>
          <w:rFonts w:ascii="Times New Roman" w:eastAsia="Times New Roman" w:hAnsi="Times New Roman" w:cs="Times New Roman"/>
          <w:b/>
          <w:bCs/>
          <w:sz w:val="24"/>
          <w:szCs w:val="24"/>
          <w:lang w:eastAsia="ru-RU"/>
        </w:rPr>
        <w:t>1</w:t>
      </w:r>
      <w:r w:rsidR="00D11EAA" w:rsidRPr="001E6C3E">
        <w:rPr>
          <w:rFonts w:ascii="Times New Roman" w:eastAsia="Times New Roman" w:hAnsi="Times New Roman" w:cs="Times New Roman"/>
          <w:b/>
          <w:bCs/>
          <w:sz w:val="24"/>
          <w:szCs w:val="24"/>
          <w:lang w:eastAsia="ru-RU"/>
        </w:rPr>
        <w:t>. Разрешение споров</w:t>
      </w:r>
    </w:p>
    <w:p w14:paraId="62564A68" w14:textId="77777777" w:rsidR="00D11EAA" w:rsidRPr="001E6C3E" w:rsidRDefault="00C53DEA" w:rsidP="00D11EAA">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 xml:space="preserve">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w:t>
      </w:r>
      <w:r w:rsidR="00D11EAA" w:rsidRPr="001E6C3E">
        <w:rPr>
          <w:rFonts w:ascii="Times New Roman" w:eastAsia="Times New Roman" w:hAnsi="Times New Roman" w:cs="Times New Roman"/>
          <w:spacing w:val="-4"/>
          <w:sz w:val="24"/>
          <w:szCs w:val="24"/>
          <w:lang w:eastAsia="ru-RU"/>
        </w:rPr>
        <w:t>назначенную Заказчиком, несет Подрядчик. При этом Подрядчик обязан возместить расходы</w:t>
      </w:r>
      <w:r w:rsidR="00D11EAA" w:rsidRPr="001E6C3E">
        <w:rPr>
          <w:rFonts w:ascii="Times New Roman" w:eastAsia="Times New Roman" w:hAnsi="Times New Roman" w:cs="Times New Roman"/>
          <w:sz w:val="24"/>
          <w:szCs w:val="24"/>
          <w:lang w:eastAsia="ru-RU"/>
        </w:rPr>
        <w:t xml:space="preserve"> Заказчика на проведение экспертизы, указанной в настоящем пункте Договора, в течение 5 (пяти) рабочих дней с даты направления Заказчиком соответствующего требования.</w:t>
      </w:r>
    </w:p>
    <w:p w14:paraId="23715C90" w14:textId="77777777" w:rsidR="00D11EAA" w:rsidRPr="001E6C3E" w:rsidRDefault="00C53DEA" w:rsidP="00D11EAA">
      <w:pPr>
        <w:shd w:val="clear" w:color="auto" w:fill="FFFFFF"/>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.2.</w:t>
      </w:r>
      <w:r w:rsidR="00D11EAA" w:rsidRPr="001E6C3E">
        <w:rPr>
          <w:rFonts w:ascii="Times New Roman" w:eastAsia="Times New Roman" w:hAnsi="Times New Roman" w:cs="Times New Roman"/>
          <w:sz w:val="24"/>
          <w:szCs w:val="24"/>
          <w:lang w:eastAsia="ru-RU"/>
        </w:rPr>
        <w:tab/>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w:t>
      </w:r>
      <w:r w:rsidR="00D11EAA" w:rsidRPr="001E6C3E">
        <w:rPr>
          <w:rFonts w:ascii="Times New Roman" w:eastAsia="Times New Roman" w:hAnsi="Times New Roman" w:cs="Times New Roman"/>
          <w:spacing w:val="-4"/>
          <w:sz w:val="24"/>
          <w:szCs w:val="24"/>
          <w:lang w:eastAsia="ru-RU"/>
        </w:rPr>
        <w:t>нарушением, расторжением, прекращением и действительностью (в случае неурегулирования</w:t>
      </w:r>
      <w:r w:rsidR="00D11EAA" w:rsidRPr="001E6C3E">
        <w:rPr>
          <w:rFonts w:ascii="Times New Roman" w:eastAsia="Times New Roman" w:hAnsi="Times New Roman" w:cs="Times New Roman"/>
          <w:sz w:val="24"/>
          <w:szCs w:val="24"/>
          <w:lang w:eastAsia="ru-RU"/>
        </w:rPr>
        <w:t xml:space="preserve"> споров в соответствии с п. 1</w:t>
      </w:r>
      <w:r w:rsidR="00602AF8">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 xml:space="preserve">.1), Стороны будут разрешать в претензионном порядке. Срок </w:t>
      </w:r>
      <w:r w:rsidR="00D11EAA" w:rsidRPr="001E6C3E">
        <w:rPr>
          <w:rFonts w:ascii="Times New Roman" w:eastAsia="Times New Roman" w:hAnsi="Times New Roman" w:cs="Times New Roman"/>
          <w:sz w:val="24"/>
          <w:szCs w:val="24"/>
          <w:lang w:eastAsia="ru-RU"/>
        </w:rPr>
        <w:lastRenderedPageBreak/>
        <w:t xml:space="preserve">ответа на претензию - 20 (двадцать) календарных дней </w:t>
      </w:r>
      <w:r w:rsidR="00D11EAA" w:rsidRPr="001E6C3E">
        <w:rPr>
          <w:rFonts w:ascii="Times New Roman" w:hAnsi="Times New Roman" w:cs="Times New Roman"/>
          <w:sz w:val="24"/>
          <w:szCs w:val="24"/>
        </w:rPr>
        <w:t>со дня ее получения. Ответ на претензию оформляется в письменном виде.</w:t>
      </w:r>
    </w:p>
    <w:p w14:paraId="4EF8BF8D" w14:textId="2F3221A9"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 xml:space="preserve">В том случае, если Подрядчик не направит ответ на полученную претензию </w:t>
      </w:r>
      <w:r w:rsidRPr="001E6C3E">
        <w:rPr>
          <w:rFonts w:ascii="Times New Roman" w:eastAsia="Times New Roman" w:hAnsi="Times New Roman" w:cs="Times New Roman"/>
          <w:spacing w:val="-4"/>
          <w:sz w:val="24"/>
          <w:szCs w:val="24"/>
          <w:lang w:eastAsia="ru-RU"/>
        </w:rPr>
        <w:t>в адрес Заказ</w:t>
      </w:r>
      <w:r w:rsidR="00C53DEA">
        <w:rPr>
          <w:rFonts w:ascii="Times New Roman" w:eastAsia="Times New Roman" w:hAnsi="Times New Roman" w:cs="Times New Roman"/>
          <w:spacing w:val="-4"/>
          <w:sz w:val="24"/>
          <w:szCs w:val="24"/>
          <w:lang w:eastAsia="ru-RU"/>
        </w:rPr>
        <w:t>чика в срок, установленный п. 12</w:t>
      </w:r>
      <w:r w:rsidRPr="001E6C3E">
        <w:rPr>
          <w:rFonts w:ascii="Times New Roman" w:eastAsia="Times New Roman" w:hAnsi="Times New Roman" w:cs="Times New Roman"/>
          <w:spacing w:val="-4"/>
          <w:sz w:val="24"/>
          <w:szCs w:val="24"/>
          <w:lang w:eastAsia="ru-RU"/>
        </w:rPr>
        <w:t>.2 настоящего Договора, Заказчик рассматривает</w:t>
      </w:r>
      <w:r w:rsidRPr="001E6C3E">
        <w:rPr>
          <w:rFonts w:ascii="Times New Roman" w:eastAsia="Times New Roman" w:hAnsi="Times New Roman" w:cs="Times New Roman"/>
          <w:sz w:val="24"/>
          <w:szCs w:val="24"/>
          <w:lang w:eastAsia="ru-RU"/>
        </w:rPr>
        <w:t xml:space="preserve"> данное событие как отсутствие возражений со стороны Подрядчика и признание Подрядчиком предъявленных претензионных требований, что будет являться основанием для зачета в одностороннем порядке суммы неустойки, предъявленной Заказчиком, в счет исполнения обязательств Заказчика по оплате, срок исполнения которых наступил (как авансовых, так и платежей, подлежащих перечислению Подрядчику на основании Актов сдачи-приемки Результатов выполненных Работ (приложение 1), путем уменьшения соответствующих платежей на сумму неустойки.</w:t>
      </w:r>
    </w:p>
    <w:p w14:paraId="37D969C0" w14:textId="062701A2"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Стороны подтверждают, что сумма претензионных требований, удержанная Заказчиком</w:t>
      </w:r>
      <w:r w:rsidRPr="001E6C3E">
        <w:rPr>
          <w:rFonts w:ascii="Times New Roman" w:eastAsia="Times New Roman" w:hAnsi="Times New Roman" w:cs="Times New Roman"/>
          <w:sz w:val="24"/>
          <w:szCs w:val="24"/>
          <w:lang w:eastAsia="ru-RU"/>
        </w:rPr>
        <w:t xml:space="preserve"> в</w:t>
      </w:r>
      <w:r w:rsidRPr="001E6C3E">
        <w:rPr>
          <w:rFonts w:ascii="Times New Roman" w:eastAsia="Times New Roman" w:hAnsi="Times New Roman" w:cs="Times New Roman"/>
          <w:spacing w:val="-4"/>
          <w:sz w:val="24"/>
          <w:szCs w:val="24"/>
          <w:lang w:eastAsia="ru-RU"/>
        </w:rPr>
        <w:t xml:space="preserve"> порядке зачета в случае, установленном настоящим пунктом, не является неосновательным</w:t>
      </w:r>
      <w:r w:rsidRPr="001E6C3E">
        <w:rPr>
          <w:rFonts w:ascii="Times New Roman" w:eastAsia="Times New Roman" w:hAnsi="Times New Roman" w:cs="Times New Roman"/>
          <w:sz w:val="24"/>
          <w:szCs w:val="24"/>
          <w:lang w:eastAsia="ru-RU"/>
        </w:rPr>
        <w:t xml:space="preserve"> обогащением Заказчика.</w:t>
      </w:r>
    </w:p>
    <w:p w14:paraId="2ABAC950" w14:textId="7006A589" w:rsidR="00D11EAA" w:rsidRDefault="00C53DEA" w:rsidP="00D11EAA">
      <w:pPr>
        <w:tabs>
          <w:tab w:val="left" w:pos="709"/>
          <w:tab w:val="left" w:pos="1276"/>
        </w:tabs>
        <w:autoSpaceDN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.4.</w:t>
      </w:r>
      <w:r w:rsidR="00D11EAA" w:rsidRPr="001E6C3E">
        <w:rPr>
          <w:rFonts w:ascii="Times New Roman" w:eastAsia="Times New Roman" w:hAnsi="Times New Roman" w:cs="Times New Roman"/>
          <w:sz w:val="24"/>
          <w:szCs w:val="24"/>
          <w:lang w:eastAsia="ru-RU"/>
        </w:rPr>
        <w:tab/>
        <w:t xml:space="preserve">В случае невозможности урегулировать споры, разногласия и требования </w:t>
      </w:r>
      <w:r w:rsidR="00D11EAA" w:rsidRPr="001E6C3E">
        <w:rPr>
          <w:rFonts w:ascii="Times New Roman" w:eastAsia="Times New Roman" w:hAnsi="Times New Roman" w:cs="Times New Roman"/>
          <w:spacing w:val="-4"/>
          <w:sz w:val="24"/>
          <w:szCs w:val="24"/>
          <w:lang w:eastAsia="ru-RU"/>
        </w:rPr>
        <w:t>в претензионном порядке, все споры, разногласия и требования, возникающие из настоящего</w:t>
      </w:r>
      <w:r w:rsidR="00D11EAA" w:rsidRPr="001E6C3E">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pacing w:val="-4"/>
          <w:sz w:val="24"/>
          <w:szCs w:val="24"/>
          <w:lang w:eastAsia="ru-RU"/>
        </w:rPr>
        <w:t>Договора или прямо или косвенно связанные с ним, в том числе касающиеся его заключения,</w:t>
      </w:r>
      <w:r w:rsidR="00D11EAA" w:rsidRPr="001E6C3E">
        <w:rPr>
          <w:rFonts w:ascii="Times New Roman" w:eastAsia="Times New Roman" w:hAnsi="Times New Roman" w:cs="Times New Roman"/>
          <w:sz w:val="24"/>
          <w:szCs w:val="24"/>
          <w:lang w:eastAsia="ru-RU"/>
        </w:rPr>
        <w:t xml:space="preserve"> существования, изменения, исполнения, нарушения, расторжения, прекращения и </w:t>
      </w:r>
      <w:r w:rsidR="00D11EAA" w:rsidRPr="001E6C3E">
        <w:rPr>
          <w:rFonts w:ascii="Times New Roman" w:eastAsia="Times New Roman" w:hAnsi="Times New Roman" w:cs="Times New Roman"/>
          <w:spacing w:val="-4"/>
          <w:sz w:val="24"/>
          <w:szCs w:val="24"/>
          <w:lang w:eastAsia="ru-RU"/>
        </w:rPr>
        <w:t>действительности, неосновательного обогащения, а также иных внедоговорных обязательств,</w:t>
      </w:r>
      <w:r w:rsidR="00D11EAA" w:rsidRPr="001E6C3E">
        <w:rPr>
          <w:rFonts w:ascii="Times New Roman" w:eastAsia="Times New Roman" w:hAnsi="Times New Roman" w:cs="Times New Roman"/>
          <w:sz w:val="24"/>
          <w:szCs w:val="24"/>
          <w:lang w:eastAsia="ru-RU"/>
        </w:rPr>
        <w:t xml:space="preserve"> возникших в связи с настоящим Договором, подлежат разрешению </w:t>
      </w:r>
      <w:r w:rsidR="00D11EAA" w:rsidRPr="00686F43">
        <w:rPr>
          <w:rFonts w:ascii="Times New Roman" w:eastAsia="Times New Roman" w:hAnsi="Times New Roman" w:cs="Times New Roman"/>
          <w:sz w:val="24"/>
          <w:szCs w:val="24"/>
          <w:lang w:eastAsia="ru-RU"/>
        </w:rPr>
        <w:t xml:space="preserve">в Арбитражном суде </w:t>
      </w:r>
      <w:r w:rsidR="00550513" w:rsidRPr="00550513">
        <w:rPr>
          <w:rFonts w:ascii="Times New Roman" w:hAnsi="Times New Roman" w:cs="Times New Roman"/>
          <w:sz w:val="24"/>
          <w:szCs w:val="24"/>
        </w:rPr>
        <w:t>Смоленской области</w:t>
      </w:r>
      <w:r w:rsidR="00D11EAA" w:rsidRPr="00550513">
        <w:rPr>
          <w:rFonts w:ascii="Times New Roman" w:eastAsia="Times New Roman" w:hAnsi="Times New Roman" w:cs="Times New Roman"/>
          <w:sz w:val="24"/>
          <w:szCs w:val="24"/>
          <w:lang w:eastAsia="ru-RU"/>
        </w:rPr>
        <w:t>.</w:t>
      </w:r>
      <w:r w:rsidR="00D11EAA" w:rsidRPr="001E6C3E">
        <w:rPr>
          <w:rFonts w:ascii="Times New Roman" w:eastAsia="Times New Roman" w:hAnsi="Times New Roman" w:cs="Times New Roman"/>
          <w:sz w:val="24"/>
          <w:szCs w:val="24"/>
          <w:lang w:eastAsia="ru-RU"/>
        </w:rPr>
        <w:t xml:space="preserve"> </w:t>
      </w:r>
    </w:p>
    <w:p w14:paraId="5AC9BE61" w14:textId="77777777" w:rsidR="00C83C3A" w:rsidRPr="001E6C3E" w:rsidRDefault="00C83C3A" w:rsidP="00D11EAA">
      <w:pPr>
        <w:tabs>
          <w:tab w:val="left" w:pos="709"/>
          <w:tab w:val="left" w:pos="1276"/>
        </w:tabs>
        <w:autoSpaceDN w:val="0"/>
        <w:spacing w:after="0" w:line="240" w:lineRule="auto"/>
        <w:ind w:firstLine="709"/>
        <w:contextualSpacing/>
        <w:jc w:val="both"/>
        <w:rPr>
          <w:rFonts w:ascii="Times New Roman" w:eastAsia="Times New Roman" w:hAnsi="Times New Roman" w:cs="Times New Roman"/>
          <w:sz w:val="24"/>
          <w:szCs w:val="24"/>
          <w:lang w:eastAsia="ru-RU"/>
        </w:rPr>
      </w:pPr>
    </w:p>
    <w:p w14:paraId="0899718C"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V</w:t>
      </w:r>
      <w:r w:rsidRPr="001E6C3E">
        <w:rPr>
          <w:rFonts w:ascii="Times New Roman" w:eastAsia="Times New Roman" w:hAnsi="Times New Roman" w:cs="Times New Roman"/>
          <w:b/>
          <w:bCs/>
          <w:kern w:val="32"/>
          <w:sz w:val="24"/>
          <w:szCs w:val="24"/>
          <w:lang w:eastAsia="ru-RU"/>
        </w:rPr>
        <w:t>. ОСОБЫЕ УСЛОВИЯ</w:t>
      </w:r>
    </w:p>
    <w:p w14:paraId="01A5C754" w14:textId="77777777" w:rsidR="00D11EAA" w:rsidRPr="001E6C3E" w:rsidRDefault="00C53DEA" w:rsidP="00D11EAA">
      <w:pPr>
        <w:shd w:val="clear" w:color="auto" w:fill="FFFFFF"/>
        <w:tabs>
          <w:tab w:val="left" w:pos="270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Статья 1</w:t>
      </w:r>
      <w:r w:rsidR="00602AF8">
        <w:rPr>
          <w:rFonts w:ascii="Times New Roman" w:eastAsia="Times New Roman" w:hAnsi="Times New Roman" w:cs="Times New Roman"/>
          <w:b/>
          <w:bCs/>
          <w:sz w:val="24"/>
          <w:szCs w:val="24"/>
          <w:lang w:eastAsia="ru-RU"/>
        </w:rPr>
        <w:t>2</w:t>
      </w:r>
      <w:r w:rsidR="00D11EAA" w:rsidRPr="001E6C3E">
        <w:rPr>
          <w:rFonts w:ascii="Times New Roman" w:eastAsia="Times New Roman" w:hAnsi="Times New Roman" w:cs="Times New Roman"/>
          <w:b/>
          <w:bCs/>
          <w:sz w:val="24"/>
          <w:szCs w:val="24"/>
          <w:lang w:eastAsia="ru-RU"/>
        </w:rPr>
        <w:t>. Изменение, прекращение и расторжение Договора</w:t>
      </w:r>
    </w:p>
    <w:p w14:paraId="4FDC8F39" w14:textId="77777777" w:rsidR="00D11EAA" w:rsidRPr="001E6C3E" w:rsidRDefault="00C53DE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Любые изменения и дополнения в настоящий Договор вносятся по взаимному согласию Сторон и оформляются дополнительным соглашением, являющимся с даты его подписания неотъемлемой частью настоящего Договора.</w:t>
      </w:r>
    </w:p>
    <w:p w14:paraId="5B6F4FE7" w14:textId="2937E674"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изменения реквизит</w:t>
      </w:r>
      <w:r w:rsidR="00C53DEA">
        <w:rPr>
          <w:rFonts w:ascii="Times New Roman" w:eastAsia="Times New Roman" w:hAnsi="Times New Roman" w:cs="Times New Roman"/>
          <w:sz w:val="24"/>
          <w:szCs w:val="24"/>
          <w:lang w:eastAsia="ru-RU"/>
        </w:rPr>
        <w:t xml:space="preserve">ов Сторон, </w:t>
      </w:r>
      <w:r w:rsidR="00C53DEA" w:rsidRPr="0098660A">
        <w:rPr>
          <w:rFonts w:ascii="Times New Roman" w:eastAsia="Times New Roman" w:hAnsi="Times New Roman" w:cs="Times New Roman"/>
          <w:sz w:val="24"/>
          <w:szCs w:val="24"/>
          <w:lang w:eastAsia="ru-RU"/>
        </w:rPr>
        <w:t xml:space="preserve">указанных в статье </w:t>
      </w:r>
      <w:r w:rsidR="00772060">
        <w:rPr>
          <w:rFonts w:ascii="Times New Roman" w:eastAsia="Times New Roman" w:hAnsi="Times New Roman" w:cs="Times New Roman"/>
          <w:sz w:val="24"/>
          <w:szCs w:val="24"/>
          <w:lang w:eastAsia="ru-RU"/>
        </w:rPr>
        <w:t>20</w:t>
      </w:r>
      <w:r w:rsidR="00322E05"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настоящего Договора, соответствующие изменения считаются внесенными (измененными) с даты получения Стороной (Сторонами) соответствующего уведомления. </w:t>
      </w:r>
    </w:p>
    <w:p w14:paraId="5859402F" w14:textId="77777777" w:rsidR="00D11EAA" w:rsidRPr="001E6C3E" w:rsidRDefault="00D11EAA" w:rsidP="00D11EAA">
      <w:pPr>
        <w:shd w:val="clear" w:color="auto" w:fill="FFFFFF"/>
        <w:tabs>
          <w:tab w:val="left" w:pos="1276"/>
          <w:tab w:val="num"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3004129" w14:textId="6166D672" w:rsidR="00D11EAA" w:rsidRPr="001E6C3E" w:rsidRDefault="00D11EAA" w:rsidP="00D11EAA">
      <w:pPr>
        <w:shd w:val="clear" w:color="auto" w:fill="FFFFFF"/>
        <w:tabs>
          <w:tab w:val="num" w:pos="-720"/>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2</w:t>
      </w:r>
      <w:r w:rsidRPr="001E6C3E">
        <w:rPr>
          <w:rFonts w:ascii="Times New Roman" w:eastAsia="Times New Roman" w:hAnsi="Times New Roman" w:cs="Times New Roman"/>
          <w:spacing w:val="-4"/>
          <w:sz w:val="24"/>
          <w:szCs w:val="24"/>
          <w:lang w:eastAsia="ru-RU"/>
        </w:rPr>
        <w:t>.3.</w:t>
      </w:r>
      <w:r w:rsidRPr="001E6C3E">
        <w:rPr>
          <w:rFonts w:ascii="Times New Roman" w:eastAsia="Times New Roman" w:hAnsi="Times New Roman" w:cs="Times New Roman"/>
          <w:spacing w:val="-4"/>
          <w:sz w:val="24"/>
          <w:szCs w:val="24"/>
          <w:lang w:eastAsia="ru-RU"/>
        </w:rPr>
        <w:tab/>
        <w:t>Заказчик вправе в одностороннем внесудебном порядке отказаться от исполнения</w:t>
      </w:r>
      <w:r w:rsidRPr="001E6C3E">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w:t>
      </w:r>
      <w:r w:rsidR="00B4174C">
        <w:rPr>
          <w:rFonts w:ascii="Times New Roman" w:eastAsia="Times New Roman" w:hAnsi="Times New Roman" w:cs="Times New Roman"/>
          <w:sz w:val="24"/>
          <w:szCs w:val="24"/>
          <w:lang w:eastAsia="ru-RU"/>
        </w:rPr>
        <w:t xml:space="preserve"> при условии оплаты Подрядчику стоимости фактически выполненных работ на момент получения Подрядчиком указанного уведомления</w:t>
      </w:r>
      <w:r w:rsidRPr="001E6C3E">
        <w:rPr>
          <w:rFonts w:ascii="Times New Roman" w:eastAsia="Times New Roman" w:hAnsi="Times New Roman" w:cs="Times New Roman"/>
          <w:sz w:val="24"/>
          <w:szCs w:val="24"/>
          <w:lang w:eastAsia="ru-RU"/>
        </w:rPr>
        <w:t>. В этом 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14:paraId="6BD0A5EC" w14:textId="77777777" w:rsidR="00D11EAA" w:rsidRPr="001E6C3E" w:rsidRDefault="00D11EAA" w:rsidP="00D11EAA">
      <w:pPr>
        <w:shd w:val="clear" w:color="auto" w:fill="FFFFFF"/>
        <w:tabs>
          <w:tab w:val="left" w:pos="1134"/>
          <w:tab w:val="left" w:pos="1276"/>
          <w:tab w:val="num" w:pos="16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r>
      <w:bookmarkStart w:id="2" w:name="_Hlk31906158"/>
      <w:r w:rsidRPr="001E6C3E">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случае (включая, но не ограничиваясь):</w:t>
      </w:r>
    </w:p>
    <w:bookmarkEnd w:id="2"/>
    <w:p w14:paraId="3E7A3B75" w14:textId="100D8CDF" w:rsidR="00D11EAA" w:rsidRPr="001E6C3E" w:rsidRDefault="00D11EAA" w:rsidP="00866A52">
      <w:pPr>
        <w:numPr>
          <w:ilvl w:val="1"/>
          <w:numId w:val="2"/>
        </w:numPr>
        <w:shd w:val="clear" w:color="auto" w:fill="FFFFFF"/>
        <w:tabs>
          <w:tab w:val="clear" w:pos="928"/>
          <w:tab w:val="left" w:pos="993"/>
          <w:tab w:val="num" w:pos="1620"/>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задержки Подрядчиком начала или окончания Работ и(или) этапов Работ более чем на 15 (пятнадцать) календарных дней по причинам, не зависящим от Заказчика;</w:t>
      </w:r>
    </w:p>
    <w:p w14:paraId="7247C08E"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1E6C3E">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1E6C3E">
        <w:rPr>
          <w:rFonts w:ascii="Times New Roman" w:eastAsia="Times New Roman" w:hAnsi="Times New Roman" w:cs="Times New Roman"/>
          <w:spacing w:val="-2"/>
          <w:sz w:val="24"/>
          <w:szCs w:val="24"/>
          <w:lang w:eastAsia="ru-RU"/>
        </w:rPr>
        <w:t>Работ;</w:t>
      </w:r>
    </w:p>
    <w:p w14:paraId="45B30B9C"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14:paraId="00D13B9D"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аннулирования или прекращения права на выполнение работ, полученного Подрядчиком в саморегулируемой организации (СРО);</w:t>
      </w:r>
    </w:p>
    <w:p w14:paraId="75E8A4A3"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14:paraId="790100AA"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14:paraId="36838473"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1E6C3E">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1E6C3E">
        <w:rPr>
          <w:rFonts w:ascii="Times New Roman" w:eastAsia="Times New Roman" w:hAnsi="Times New Roman" w:cs="Times New Roman"/>
          <w:sz w:val="24"/>
          <w:szCs w:val="24"/>
          <w:lang w:eastAsia="ru-RU"/>
        </w:rPr>
        <w:t xml:space="preserve"> Подрядчика права на производство Работ;</w:t>
      </w:r>
    </w:p>
    <w:p w14:paraId="4F28B596" w14:textId="77777777" w:rsidR="00D11EAA" w:rsidRPr="001E6C3E" w:rsidRDefault="00D11EAA" w:rsidP="00866A52">
      <w:pPr>
        <w:numPr>
          <w:ilvl w:val="1"/>
          <w:numId w:val="2"/>
        </w:numPr>
        <w:shd w:val="clear" w:color="auto" w:fill="FFFFFF"/>
        <w:tabs>
          <w:tab w:val="clear" w:pos="928"/>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отказа Подрядчика от исполнения своих обязательств, предусмотренных </w:t>
      </w:r>
      <w:r w:rsidRPr="001E6C3E">
        <w:rPr>
          <w:rFonts w:ascii="Times New Roman" w:eastAsia="Times New Roman" w:hAnsi="Times New Roman" w:cs="Times New Roman"/>
          <w:sz w:val="24"/>
          <w:szCs w:val="24"/>
          <w:lang w:eastAsia="ru-RU"/>
        </w:rPr>
        <w:br/>
        <w:t>пп. 6.1.4-6.1.7 настоящего Договора;</w:t>
      </w:r>
    </w:p>
    <w:p w14:paraId="67CB13D5" w14:textId="3A1B9286" w:rsidR="00D11EAA" w:rsidRPr="001E6C3E" w:rsidRDefault="00D11EAA" w:rsidP="00D11EAA">
      <w:pPr>
        <w:shd w:val="clear" w:color="auto" w:fill="FFFFFF"/>
        <w:tabs>
          <w:tab w:val="left" w:pos="1022"/>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w:t>
      </w:r>
      <w:r w:rsidRPr="001E6C3E">
        <w:rPr>
          <w:rFonts w:ascii="Times New Roman" w:eastAsia="Times New Roman" w:hAnsi="Times New Roman" w:cs="Times New Roman"/>
          <w:sz w:val="24"/>
          <w:szCs w:val="24"/>
          <w:lang w:eastAsia="ru-RU"/>
        </w:rPr>
        <w:tab/>
        <w:t xml:space="preserve">непредставления / представления не в полном объеме либо при отказе </w:t>
      </w:r>
      <w:r w:rsidRPr="001E6C3E">
        <w:rPr>
          <w:rFonts w:ascii="Times New Roman" w:eastAsia="Times New Roman" w:hAnsi="Times New Roman" w:cs="Times New Roman"/>
          <w:spacing w:val="-4"/>
          <w:sz w:val="24"/>
          <w:szCs w:val="24"/>
          <w:lang w:eastAsia="ru-RU"/>
        </w:rPr>
        <w:t>в представлении Подрядчиком/Субподрядчиком Информации о собственниках Подрядчика/ Субподрядчика</w:t>
      </w:r>
      <w:r w:rsidRPr="001E6C3E">
        <w:rPr>
          <w:rFonts w:ascii="Times New Roman" w:eastAsia="Times New Roman" w:hAnsi="Times New Roman" w:cs="Times New Roman"/>
          <w:sz w:val="24"/>
          <w:szCs w:val="24"/>
          <w:lang w:eastAsia="ru-RU"/>
        </w:rPr>
        <w:t>, указанной в п. 6.6 настоящего</w:t>
      </w:r>
      <w:r w:rsidR="004C627D">
        <w:rPr>
          <w:rFonts w:ascii="Times New Roman" w:eastAsia="Times New Roman" w:hAnsi="Times New Roman" w:cs="Times New Roman"/>
          <w:sz w:val="24"/>
          <w:szCs w:val="24"/>
          <w:lang w:eastAsia="ru-RU"/>
        </w:rPr>
        <w:t xml:space="preserve"> Договора, по </w:t>
      </w:r>
      <w:r w:rsidR="00A70849">
        <w:rPr>
          <w:rFonts w:ascii="Times New Roman" w:eastAsia="Times New Roman" w:hAnsi="Times New Roman" w:cs="Times New Roman"/>
          <w:sz w:val="24"/>
          <w:szCs w:val="24"/>
          <w:lang w:eastAsia="ru-RU"/>
        </w:rPr>
        <w:t>форме приложения 4</w:t>
      </w:r>
      <w:r w:rsidRPr="001E6C3E">
        <w:rPr>
          <w:rFonts w:ascii="Times New Roman" w:eastAsia="Times New Roman" w:hAnsi="Times New Roman" w:cs="Times New Roman"/>
          <w:sz w:val="24"/>
          <w:szCs w:val="24"/>
          <w:lang w:eastAsia="ru-RU"/>
        </w:rPr>
        <w:t xml:space="preserve"> к настоящему Договору;</w:t>
      </w:r>
    </w:p>
    <w:p w14:paraId="74C4B222" w14:textId="77777777" w:rsidR="00D11EAA" w:rsidRPr="001E6C3E" w:rsidRDefault="00D11EAA" w:rsidP="00866A52">
      <w:pPr>
        <w:numPr>
          <w:ilvl w:val="1"/>
          <w:numId w:val="2"/>
        </w:numPr>
        <w:shd w:val="clear" w:color="auto" w:fill="FFFFFF"/>
        <w:tabs>
          <w:tab w:val="clear" w:pos="928"/>
          <w:tab w:val="left" w:pos="1022"/>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14:paraId="38F2C7CD" w14:textId="77777777" w:rsidR="00D11EAA" w:rsidRPr="001E6C3E" w:rsidRDefault="00D11EAA" w:rsidP="00866A52">
      <w:pPr>
        <w:numPr>
          <w:ilvl w:val="1"/>
          <w:numId w:val="2"/>
        </w:numPr>
        <w:shd w:val="clear" w:color="auto" w:fill="FFFFFF"/>
        <w:tabs>
          <w:tab w:val="clear" w:pos="928"/>
          <w:tab w:val="left" w:pos="1022"/>
        </w:tabs>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14:paraId="54E7CA47" w14:textId="77777777" w:rsidR="00D11EAA" w:rsidRPr="001E6C3E" w:rsidRDefault="00D11EAA" w:rsidP="00D11EAA">
      <w:pPr>
        <w:tabs>
          <w:tab w:val="left" w:pos="709"/>
          <w:tab w:val="left" w:pos="1276"/>
        </w:tabs>
        <w:autoSpaceDN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 Заказчика информации о фактическом месте нахождения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r w:rsidRPr="001E6C3E">
        <w:rPr>
          <w:rStyle w:val="affffa"/>
          <w:rFonts w:ascii="Times New Roman" w:hAnsi="Times New Roman"/>
          <w:iCs/>
          <w:sz w:val="24"/>
          <w:szCs w:val="24"/>
        </w:rPr>
        <w:t xml:space="preserve"> </w:t>
      </w:r>
    </w:p>
    <w:p w14:paraId="5B47F895" w14:textId="445BC7D2"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.5.</w:t>
      </w:r>
      <w:bookmarkStart w:id="3" w:name="_Hlk31981204"/>
      <w:r w:rsidRPr="001E6C3E">
        <w:rPr>
          <w:rFonts w:ascii="Times New Roman" w:eastAsia="Times New Roman" w:hAnsi="Times New Roman" w:cs="Times New Roman"/>
          <w:sz w:val="24"/>
          <w:szCs w:val="24"/>
          <w:lang w:eastAsia="ru-RU"/>
        </w:rPr>
        <w:tab/>
        <w:t>В случае одностороннего отказа Заказчика от исполнения настоящего Договора по ука</w:t>
      </w:r>
      <w:r w:rsidR="00C53DEA">
        <w:rPr>
          <w:rFonts w:ascii="Times New Roman" w:eastAsia="Times New Roman" w:hAnsi="Times New Roman" w:cs="Times New Roman"/>
          <w:sz w:val="24"/>
          <w:szCs w:val="24"/>
          <w:lang w:eastAsia="ru-RU"/>
        </w:rPr>
        <w:t xml:space="preserve">занным в п. </w:t>
      </w:r>
      <w:r w:rsidR="00B4174C">
        <w:rPr>
          <w:rFonts w:ascii="Times New Roman" w:eastAsia="Times New Roman" w:hAnsi="Times New Roman" w:cs="Times New Roman"/>
          <w:sz w:val="24"/>
          <w:szCs w:val="24"/>
          <w:lang w:eastAsia="ru-RU"/>
        </w:rPr>
        <w:t>12</w:t>
      </w:r>
      <w:r w:rsidRPr="001E6C3E">
        <w:rPr>
          <w:rFonts w:ascii="Times New Roman" w:eastAsia="Times New Roman" w:hAnsi="Times New Roman" w:cs="Times New Roman"/>
          <w:sz w:val="24"/>
          <w:szCs w:val="24"/>
          <w:lang w:eastAsia="ru-RU"/>
        </w:rPr>
        <w:t>.4 настоящего Договора основаниям Подрядчик не вправе требовать возмещения ему убытков, связанных с расторжением Договора</w:t>
      </w:r>
      <w:bookmarkEnd w:id="3"/>
      <w:r w:rsidRPr="001E6C3E">
        <w:rPr>
          <w:rFonts w:ascii="Times New Roman" w:eastAsia="Times New Roman" w:hAnsi="Times New Roman" w:cs="Times New Roman"/>
          <w:sz w:val="24"/>
          <w:szCs w:val="24"/>
          <w:lang w:eastAsia="ru-RU"/>
        </w:rPr>
        <w:t xml:space="preserve">, в том числе разницы </w:t>
      </w:r>
      <w:r w:rsidR="00602AF8" w:rsidRPr="001E6C3E">
        <w:rPr>
          <w:rFonts w:ascii="Times New Roman" w:eastAsia="Times New Roman" w:hAnsi="Times New Roman" w:cs="Times New Roman"/>
          <w:sz w:val="24"/>
          <w:szCs w:val="24"/>
          <w:lang w:eastAsia="ru-RU"/>
        </w:rPr>
        <w:t>между</w:t>
      </w:r>
      <w:r w:rsidRPr="001E6C3E">
        <w:rPr>
          <w:rFonts w:ascii="Times New Roman" w:eastAsia="Times New Roman" w:hAnsi="Times New Roman" w:cs="Times New Roman"/>
          <w:sz w:val="24"/>
          <w:szCs w:val="24"/>
          <w:lang w:eastAsia="ru-RU"/>
        </w:rPr>
        <w:t xml:space="preserve"> Ценой Договора и ценой фактически оплаченных Работ, включая погашенную часть аванса.</w:t>
      </w:r>
    </w:p>
    <w:p w14:paraId="73185075"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В течение 10 (десяти) рабочих дней с даты получения Уведомления Подрядчик </w:t>
      </w:r>
      <w:r w:rsidRPr="001E6C3E">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1E6C3E">
        <w:rPr>
          <w:rFonts w:ascii="Times New Roman" w:eastAsia="Times New Roman" w:hAnsi="Times New Roman" w:cs="Times New Roman"/>
          <w:sz w:val="24"/>
          <w:szCs w:val="24"/>
          <w:lang w:eastAsia="ru-RU"/>
        </w:rPr>
        <w:t xml:space="preserve">-приемки Результатов выполненных Работ (приложение 1) фактически выполненных на дату </w:t>
      </w:r>
      <w:r w:rsidRPr="001E6C3E">
        <w:rPr>
          <w:rFonts w:ascii="Times New Roman" w:eastAsia="Times New Roman" w:hAnsi="Times New Roman" w:cs="Times New Roman"/>
          <w:spacing w:val="-4"/>
          <w:sz w:val="24"/>
          <w:szCs w:val="24"/>
          <w:lang w:eastAsia="ru-RU"/>
        </w:rPr>
        <w:t>получения Подрядчиком Уведомления (далее - Акт), накладную с приложением документации,</w:t>
      </w:r>
      <w:r w:rsidRPr="001E6C3E">
        <w:rPr>
          <w:rFonts w:ascii="Times New Roman" w:eastAsia="Times New Roman" w:hAnsi="Times New Roman" w:cs="Times New Roman"/>
          <w:sz w:val="24"/>
          <w:szCs w:val="24"/>
          <w:lang w:eastAsia="ru-RU"/>
        </w:rPr>
        <w:t xml:space="preserve"> разработанной на условиях настоящего Договора.</w:t>
      </w:r>
    </w:p>
    <w:p w14:paraId="06D37AAA"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Работы, выполненные Подрядчиком после получения уведомления о расторжении Договора, оплате Заказчиком не подлежат.</w:t>
      </w:r>
    </w:p>
    <w:p w14:paraId="7A157D6F" w14:textId="77777777"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ab/>
        <w:t>В течение 30 (тридцати) рабочих дней с даты получения от Подрядч</w:t>
      </w:r>
      <w:r w:rsidR="00C53DEA">
        <w:rPr>
          <w:rFonts w:ascii="Times New Roman" w:eastAsia="Times New Roman" w:hAnsi="Times New Roman" w:cs="Times New Roman"/>
          <w:sz w:val="24"/>
          <w:szCs w:val="24"/>
          <w:lang w:eastAsia="ru-RU"/>
        </w:rPr>
        <w:t>ика Акта, указанного в пункте 1</w:t>
      </w:r>
      <w:r w:rsidR="0098660A">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.6, Заказчик рассматривает и подписывает Акт и возвращает Подрядчику один его экземпляр либо предоставляет Подрядчику мотивированный отказ от его подписания.</w:t>
      </w:r>
    </w:p>
    <w:p w14:paraId="2579F593" w14:textId="77777777"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Заказчик производит оплату фактически выполненных Подрядчиком работ </w:t>
      </w:r>
      <w:r w:rsidRPr="001E6C3E">
        <w:rPr>
          <w:rFonts w:ascii="Times New Roman" w:eastAsia="Times New Roman" w:hAnsi="Times New Roman" w:cs="Times New Roman"/>
          <w:spacing w:val="-4"/>
          <w:sz w:val="24"/>
          <w:szCs w:val="24"/>
          <w:lang w:eastAsia="ru-RU"/>
        </w:rPr>
        <w:t>на дату получения Уведомления в течение 30 (тридцати) банковских дней с даты подписания</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сторон</w:t>
      </w:r>
      <w:r w:rsidR="00C53DEA">
        <w:rPr>
          <w:rFonts w:ascii="Times New Roman" w:eastAsia="Times New Roman" w:hAnsi="Times New Roman" w:cs="Times New Roman"/>
          <w:spacing w:val="-4"/>
          <w:sz w:val="24"/>
          <w:szCs w:val="24"/>
          <w:lang w:eastAsia="ru-RU"/>
        </w:rPr>
        <w:t>ами Акта, указанного в пункте 1</w:t>
      </w:r>
      <w:r w:rsidR="0098660A">
        <w:rPr>
          <w:rFonts w:ascii="Times New Roman" w:eastAsia="Times New Roman" w:hAnsi="Times New Roman" w:cs="Times New Roman"/>
          <w:spacing w:val="-4"/>
          <w:sz w:val="24"/>
          <w:szCs w:val="24"/>
          <w:lang w:eastAsia="ru-RU"/>
        </w:rPr>
        <w:t>2</w:t>
      </w:r>
      <w:r w:rsidRPr="001E6C3E">
        <w:rPr>
          <w:rFonts w:ascii="Times New Roman" w:eastAsia="Times New Roman" w:hAnsi="Times New Roman" w:cs="Times New Roman"/>
          <w:spacing w:val="-4"/>
          <w:sz w:val="24"/>
          <w:szCs w:val="24"/>
          <w:lang w:eastAsia="ru-RU"/>
        </w:rPr>
        <w:t>.6, на основании выставленного Подрядчиком счета</w:t>
      </w:r>
      <w:r w:rsidRPr="001E6C3E">
        <w:rPr>
          <w:rFonts w:ascii="Times New Roman" w:eastAsia="Times New Roman" w:hAnsi="Times New Roman" w:cs="Times New Roman"/>
          <w:sz w:val="24"/>
          <w:szCs w:val="24"/>
          <w:lang w:eastAsia="ru-RU"/>
        </w:rPr>
        <w:t>-фактуры.</w:t>
      </w:r>
    </w:p>
    <w:p w14:paraId="52CED1C2" w14:textId="02E14C13" w:rsidR="00D11EAA"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ab/>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14:paraId="18302B14" w14:textId="3B0F92C3" w:rsidR="00B4174C" w:rsidRDefault="00B4174C"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12.10. Подрядчи</w:t>
      </w:r>
      <w:r w:rsidRPr="00B4174C">
        <w:rPr>
          <w:rFonts w:ascii="Times New Roman" w:eastAsia="Times New Roman" w:hAnsi="Times New Roman" w:cs="Times New Roman"/>
          <w:sz w:val="24"/>
          <w:szCs w:val="24"/>
          <w:lang w:eastAsia="ru-RU"/>
        </w:rPr>
        <w:t>к вправе в одностороннем порядке отказаться от исполнения Договора</w:t>
      </w:r>
      <w:r w:rsidR="006A2E1B">
        <w:rPr>
          <w:rFonts w:ascii="Times New Roman" w:eastAsia="Times New Roman" w:hAnsi="Times New Roman" w:cs="Times New Roman"/>
          <w:sz w:val="24"/>
          <w:szCs w:val="24"/>
          <w:lang w:eastAsia="ru-RU"/>
        </w:rPr>
        <w:t xml:space="preserve">, а также потребовать возмещения своих убытков, </w:t>
      </w:r>
      <w:r w:rsidRPr="00B4174C">
        <w:rPr>
          <w:rFonts w:ascii="Times New Roman" w:eastAsia="Times New Roman" w:hAnsi="Times New Roman" w:cs="Times New Roman"/>
          <w:sz w:val="24"/>
          <w:szCs w:val="24"/>
          <w:lang w:eastAsia="ru-RU"/>
        </w:rPr>
        <w:t xml:space="preserve">путем направления соответствующего уведомления </w:t>
      </w:r>
      <w:r w:rsidR="00CA7D96">
        <w:rPr>
          <w:rFonts w:ascii="Times New Roman" w:eastAsia="Times New Roman" w:hAnsi="Times New Roman" w:cs="Times New Roman"/>
          <w:sz w:val="24"/>
          <w:szCs w:val="24"/>
          <w:lang w:eastAsia="ru-RU"/>
        </w:rPr>
        <w:t>Заказчику</w:t>
      </w:r>
      <w:r w:rsidRPr="00B4174C">
        <w:rPr>
          <w:rFonts w:ascii="Times New Roman" w:eastAsia="Times New Roman" w:hAnsi="Times New Roman" w:cs="Times New Roman"/>
          <w:sz w:val="24"/>
          <w:szCs w:val="24"/>
          <w:lang w:eastAsia="ru-RU"/>
        </w:rPr>
        <w:t xml:space="preserve">, с указанием даты предполагаемого отказа в </w:t>
      </w:r>
      <w:r w:rsidR="006A2E1B">
        <w:rPr>
          <w:rFonts w:ascii="Times New Roman" w:eastAsia="Times New Roman" w:hAnsi="Times New Roman" w:cs="Times New Roman"/>
          <w:sz w:val="24"/>
          <w:szCs w:val="24"/>
          <w:lang w:eastAsia="ru-RU"/>
        </w:rPr>
        <w:t xml:space="preserve">следующих </w:t>
      </w:r>
      <w:r w:rsidRPr="00B4174C">
        <w:rPr>
          <w:rFonts w:ascii="Times New Roman" w:eastAsia="Times New Roman" w:hAnsi="Times New Roman" w:cs="Times New Roman"/>
          <w:sz w:val="24"/>
          <w:szCs w:val="24"/>
          <w:lang w:eastAsia="ru-RU"/>
        </w:rPr>
        <w:t>случ</w:t>
      </w:r>
      <w:r w:rsidR="006A2E1B">
        <w:rPr>
          <w:rFonts w:ascii="Times New Roman" w:eastAsia="Times New Roman" w:hAnsi="Times New Roman" w:cs="Times New Roman"/>
          <w:sz w:val="24"/>
          <w:szCs w:val="24"/>
          <w:lang w:eastAsia="ru-RU"/>
        </w:rPr>
        <w:t>аях</w:t>
      </w:r>
      <w:r w:rsidRPr="00B4174C">
        <w:rPr>
          <w:rFonts w:ascii="Times New Roman" w:eastAsia="Times New Roman" w:hAnsi="Times New Roman" w:cs="Times New Roman"/>
          <w:sz w:val="24"/>
          <w:szCs w:val="24"/>
          <w:lang w:eastAsia="ru-RU"/>
        </w:rPr>
        <w:t>:</w:t>
      </w:r>
    </w:p>
    <w:p w14:paraId="5F61D414" w14:textId="48B68402" w:rsidR="00DE598A" w:rsidRDefault="00DE598A" w:rsidP="00CA7D96">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приостановка Работ</w:t>
      </w:r>
      <w:r w:rsidR="00AC3487">
        <w:rPr>
          <w:rFonts w:ascii="Times New Roman" w:eastAsia="Times New Roman" w:hAnsi="Times New Roman" w:cs="Times New Roman"/>
          <w:sz w:val="24"/>
          <w:szCs w:val="24"/>
          <w:lang w:eastAsia="ru-RU"/>
        </w:rPr>
        <w:t xml:space="preserve"> </w:t>
      </w:r>
      <w:r w:rsidRPr="00DE598A">
        <w:rPr>
          <w:rFonts w:ascii="Times New Roman" w:eastAsia="Times New Roman" w:hAnsi="Times New Roman" w:cs="Times New Roman"/>
          <w:sz w:val="24"/>
          <w:szCs w:val="24"/>
          <w:lang w:eastAsia="ru-RU"/>
        </w:rPr>
        <w:t xml:space="preserve">по письменному указанию Заказчика </w:t>
      </w:r>
      <w:r>
        <w:rPr>
          <w:rFonts w:ascii="Times New Roman" w:eastAsia="Times New Roman" w:hAnsi="Times New Roman" w:cs="Times New Roman"/>
          <w:sz w:val="24"/>
          <w:szCs w:val="24"/>
          <w:lang w:eastAsia="ru-RU"/>
        </w:rPr>
        <w:t>на срок свыше 90 календарных дней по причинам, независящим от Подрядчика;</w:t>
      </w:r>
    </w:p>
    <w:p w14:paraId="2AC02B6B" w14:textId="4339C8BB" w:rsidR="00DE598A" w:rsidRDefault="00DE598A" w:rsidP="00DE598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E598A">
        <w:rPr>
          <w:rFonts w:ascii="Times New Roman" w:eastAsia="Times New Roman" w:hAnsi="Times New Roman" w:cs="Times New Roman"/>
          <w:sz w:val="24"/>
          <w:szCs w:val="24"/>
          <w:lang w:eastAsia="ru-RU"/>
        </w:rPr>
        <w:lastRenderedPageBreak/>
        <w:t>возбуждения арбитражным судом процедуры банкротства в отношении Заказчика;</w:t>
      </w:r>
    </w:p>
    <w:p w14:paraId="26CC8B26" w14:textId="0FF9680F" w:rsidR="00CA7D96" w:rsidRDefault="00DE598A" w:rsidP="007D7ECA">
      <w:pPr>
        <w:tabs>
          <w:tab w:val="left" w:pos="1276"/>
          <w:tab w:val="left" w:pos="1418"/>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E598A">
        <w:rPr>
          <w:rFonts w:ascii="Times New Roman" w:eastAsia="Times New Roman" w:hAnsi="Times New Roman" w:cs="Times New Roman"/>
          <w:sz w:val="24"/>
          <w:szCs w:val="24"/>
          <w:lang w:eastAsia="ru-RU"/>
        </w:rPr>
        <w:t xml:space="preserve">В случае одностороннего отказа </w:t>
      </w:r>
      <w:r>
        <w:rPr>
          <w:rFonts w:ascii="Times New Roman" w:eastAsia="Times New Roman" w:hAnsi="Times New Roman" w:cs="Times New Roman"/>
          <w:sz w:val="24"/>
          <w:szCs w:val="24"/>
          <w:lang w:eastAsia="ru-RU"/>
        </w:rPr>
        <w:t>Подрядчика</w:t>
      </w:r>
      <w:r w:rsidRPr="00DE598A">
        <w:rPr>
          <w:rFonts w:ascii="Times New Roman" w:eastAsia="Times New Roman" w:hAnsi="Times New Roman" w:cs="Times New Roman"/>
          <w:sz w:val="24"/>
          <w:szCs w:val="24"/>
          <w:lang w:eastAsia="ru-RU"/>
        </w:rPr>
        <w:t xml:space="preserve"> от исполнения настоящего Договора по указанным в настоящ</w:t>
      </w:r>
      <w:r>
        <w:rPr>
          <w:rFonts w:ascii="Times New Roman" w:eastAsia="Times New Roman" w:hAnsi="Times New Roman" w:cs="Times New Roman"/>
          <w:sz w:val="24"/>
          <w:szCs w:val="24"/>
          <w:lang w:eastAsia="ru-RU"/>
        </w:rPr>
        <w:t xml:space="preserve">ем пункте </w:t>
      </w:r>
      <w:r w:rsidRPr="00DE598A">
        <w:rPr>
          <w:rFonts w:ascii="Times New Roman" w:eastAsia="Times New Roman" w:hAnsi="Times New Roman" w:cs="Times New Roman"/>
          <w:sz w:val="24"/>
          <w:szCs w:val="24"/>
          <w:lang w:eastAsia="ru-RU"/>
        </w:rPr>
        <w:t>основаниям</w:t>
      </w:r>
      <w:r>
        <w:rPr>
          <w:rFonts w:ascii="Times New Roman" w:eastAsia="Times New Roman" w:hAnsi="Times New Roman" w:cs="Times New Roman"/>
          <w:sz w:val="24"/>
          <w:szCs w:val="24"/>
          <w:lang w:eastAsia="ru-RU"/>
        </w:rPr>
        <w:t>,</w:t>
      </w:r>
      <w:r w:rsidRPr="00DE598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Заказчик</w:t>
      </w:r>
      <w:r w:rsidRPr="00DE598A">
        <w:rPr>
          <w:rFonts w:ascii="Times New Roman" w:eastAsia="Times New Roman" w:hAnsi="Times New Roman" w:cs="Times New Roman"/>
          <w:sz w:val="24"/>
          <w:szCs w:val="24"/>
          <w:lang w:eastAsia="ru-RU"/>
        </w:rPr>
        <w:t xml:space="preserve"> не вправе требовать возмещения ему убытков, связанных с расторжением Договора</w:t>
      </w:r>
      <w:r>
        <w:rPr>
          <w:rFonts w:ascii="Times New Roman" w:eastAsia="Times New Roman" w:hAnsi="Times New Roman" w:cs="Times New Roman"/>
          <w:sz w:val="24"/>
          <w:szCs w:val="24"/>
          <w:lang w:eastAsia="ru-RU"/>
        </w:rPr>
        <w:t>.</w:t>
      </w:r>
    </w:p>
    <w:p w14:paraId="6351D2A5" w14:textId="548EBE72" w:rsidR="00C83C3A" w:rsidRDefault="00DE598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DE598A">
        <w:rPr>
          <w:rFonts w:ascii="Times New Roman" w:eastAsia="Times New Roman" w:hAnsi="Times New Roman" w:cs="Times New Roman"/>
          <w:sz w:val="24"/>
          <w:szCs w:val="24"/>
          <w:lang w:eastAsia="ru-RU"/>
        </w:rPr>
        <w:t xml:space="preserve">оментом расторжения Договора по основаниям, предусмотренным </w:t>
      </w:r>
      <w:r>
        <w:rPr>
          <w:rFonts w:ascii="Times New Roman" w:eastAsia="Times New Roman" w:hAnsi="Times New Roman" w:cs="Times New Roman"/>
          <w:sz w:val="24"/>
          <w:szCs w:val="24"/>
          <w:lang w:eastAsia="ru-RU"/>
        </w:rPr>
        <w:t>настоящим</w:t>
      </w:r>
      <w:r w:rsidRPr="00DE598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пунктом</w:t>
      </w:r>
      <w:r w:rsidRPr="00DE598A">
        <w:rPr>
          <w:rFonts w:ascii="Times New Roman" w:eastAsia="Times New Roman" w:hAnsi="Times New Roman" w:cs="Times New Roman"/>
          <w:sz w:val="24"/>
          <w:szCs w:val="24"/>
          <w:lang w:eastAsia="ru-RU"/>
        </w:rPr>
        <w:t xml:space="preserve"> будет являться дата направления </w:t>
      </w:r>
      <w:r>
        <w:rPr>
          <w:rFonts w:ascii="Times New Roman" w:eastAsia="Times New Roman" w:hAnsi="Times New Roman" w:cs="Times New Roman"/>
          <w:sz w:val="24"/>
          <w:szCs w:val="24"/>
          <w:lang w:eastAsia="ru-RU"/>
        </w:rPr>
        <w:t>Подрядчиком</w:t>
      </w:r>
      <w:r w:rsidRPr="00DE598A">
        <w:rPr>
          <w:rFonts w:ascii="Times New Roman" w:eastAsia="Times New Roman" w:hAnsi="Times New Roman" w:cs="Times New Roman"/>
          <w:sz w:val="24"/>
          <w:szCs w:val="24"/>
          <w:lang w:eastAsia="ru-RU"/>
        </w:rPr>
        <w:t xml:space="preserve"> письменного уведомления </w:t>
      </w:r>
      <w:r>
        <w:rPr>
          <w:rFonts w:ascii="Times New Roman" w:eastAsia="Times New Roman" w:hAnsi="Times New Roman" w:cs="Times New Roman"/>
          <w:sz w:val="24"/>
          <w:szCs w:val="24"/>
          <w:lang w:eastAsia="ru-RU"/>
        </w:rPr>
        <w:t>Заказчику</w:t>
      </w:r>
      <w:r w:rsidRPr="00DE598A">
        <w:rPr>
          <w:rFonts w:ascii="Times New Roman" w:eastAsia="Times New Roman" w:hAnsi="Times New Roman" w:cs="Times New Roman"/>
          <w:sz w:val="24"/>
          <w:szCs w:val="24"/>
          <w:lang w:eastAsia="ru-RU"/>
        </w:rPr>
        <w:t xml:space="preserve"> об отказе от исполнения Договора, если иной момент не указан в уведомлении.</w:t>
      </w:r>
    </w:p>
    <w:p w14:paraId="2841D9D9" w14:textId="14DF5B54" w:rsidR="00A41E75" w:rsidRPr="00A41E75" w:rsidRDefault="00A41E75" w:rsidP="00A41E75">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41E75">
        <w:rPr>
          <w:rFonts w:ascii="Times New Roman" w:eastAsia="Times New Roman" w:hAnsi="Times New Roman" w:cs="Times New Roman"/>
          <w:sz w:val="24"/>
          <w:szCs w:val="24"/>
          <w:lang w:eastAsia="ru-RU"/>
        </w:rPr>
        <w:t>12.11. В случае неисполнения подрядчиком обязанностей, установленных п.6.11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подрядчиком</w:t>
      </w:r>
      <w:r w:rsidRPr="00A41E75">
        <w:rPr>
          <w:rFonts w:eastAsia="Times New Roman"/>
          <w:i/>
          <w:iCs/>
        </w:rPr>
        <w:t>.</w:t>
      </w:r>
      <w:r w:rsidRPr="00A41E75">
        <w:rPr>
          <w:rFonts w:ascii="Times New Roman" w:eastAsia="Times New Roman" w:hAnsi="Times New Roman" w:cs="Times New Roman"/>
          <w:sz w:val="24"/>
          <w:szCs w:val="24"/>
          <w:lang w:eastAsia="ru-RU"/>
        </w:rPr>
        <w:t xml:space="preserve">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14:paraId="1DC76C54" w14:textId="06939CEC" w:rsidR="00A41E75" w:rsidRDefault="00A41E75"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7DD2DF24" w14:textId="77777777" w:rsidR="00A41E75" w:rsidRPr="001E6C3E" w:rsidRDefault="00A41E75"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550AF59B"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sz w:val="24"/>
          <w:szCs w:val="24"/>
          <w:lang w:eastAsia="ru-RU"/>
        </w:rPr>
        <w:t>Статья 1</w:t>
      </w:r>
      <w:r w:rsidR="00602AF8">
        <w:rPr>
          <w:rFonts w:ascii="Times New Roman" w:eastAsia="Times New Roman" w:hAnsi="Times New Roman" w:cs="Times New Roman"/>
          <w:b/>
          <w:sz w:val="24"/>
          <w:szCs w:val="24"/>
          <w:lang w:eastAsia="ru-RU"/>
        </w:rPr>
        <w:t>3</w:t>
      </w:r>
      <w:r w:rsidRPr="001E6C3E">
        <w:rPr>
          <w:rFonts w:ascii="Times New Roman" w:eastAsia="Times New Roman" w:hAnsi="Times New Roman" w:cs="Times New Roman"/>
          <w:b/>
          <w:sz w:val="24"/>
          <w:szCs w:val="24"/>
          <w:lang w:eastAsia="ru-RU"/>
        </w:rPr>
        <w:t>. Обстоятельства</w:t>
      </w:r>
      <w:r w:rsidRPr="001E6C3E">
        <w:rPr>
          <w:rFonts w:ascii="Times New Roman" w:eastAsia="Times New Roman" w:hAnsi="Times New Roman" w:cs="Times New Roman"/>
          <w:b/>
          <w:bCs/>
          <w:sz w:val="24"/>
          <w:szCs w:val="24"/>
          <w:lang w:eastAsia="ru-RU"/>
        </w:rPr>
        <w:t xml:space="preserve"> непреодолимой силы</w:t>
      </w:r>
    </w:p>
    <w:p w14:paraId="207D2A34" w14:textId="77777777" w:rsidR="00D11EAA" w:rsidRPr="001E6C3E"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 понимаются природные явления (пожар, наводнение, землетрясение и другие стихийные бедствия), действия внешних объективных факторов (война,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14:paraId="7CC8E022" w14:textId="77777777" w:rsidR="00D11EAA" w:rsidRPr="001E6C3E"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 </w:t>
      </w:r>
    </w:p>
    <w:p w14:paraId="414B70FD" w14:textId="77777777" w:rsidR="00D11EAA" w:rsidRPr="001E6C3E" w:rsidRDefault="00C53DE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ab/>
        <w:t>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14:paraId="063A5E79" w14:textId="77777777" w:rsidR="00D11EAA" w:rsidRPr="001E6C3E"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14:paraId="08470327" w14:textId="77777777" w:rsidR="00D11EAA" w:rsidRPr="001E6C3E"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Если форс-мажорные обстоятельства длятся более 2 (двух) месяцев, Стороны </w:t>
      </w:r>
      <w:r w:rsidRPr="001E6C3E">
        <w:rPr>
          <w:rFonts w:ascii="Times New Roman" w:eastAsia="Times New Roman" w:hAnsi="Times New Roman" w:cs="Times New Roman"/>
          <w:spacing w:val="-4"/>
          <w:sz w:val="24"/>
          <w:szCs w:val="24"/>
          <w:lang w:eastAsia="ru-RU"/>
        </w:rPr>
        <w:t>обязуются провести переговоры с целью принятия решения о продлении сроков исполнения</w:t>
      </w:r>
      <w:r w:rsidRPr="001E6C3E">
        <w:rPr>
          <w:rFonts w:ascii="Times New Roman" w:eastAsia="Times New Roman" w:hAnsi="Times New Roman" w:cs="Times New Roman"/>
          <w:sz w:val="24"/>
          <w:szCs w:val="24"/>
          <w:lang w:eastAsia="ru-RU"/>
        </w:rPr>
        <w:t xml:space="preserve"> обязательств по Договору либо его расторжении.</w:t>
      </w:r>
    </w:p>
    <w:p w14:paraId="2750B5AD" w14:textId="77777777" w:rsidR="00D11EAA" w:rsidRPr="001E6C3E"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Если, по мнению Сторон, работы могут быть продолжены в порядке, действовавшем согласно Договору до начала действия форс-мажорных обстоятельств, то срок исполнения обязательств по Договору продлевается на период действия форс-мажорных обстоятельств и ликвидации их последствий. </w:t>
      </w:r>
    </w:p>
    <w:p w14:paraId="5E5684C3" w14:textId="77777777" w:rsidR="00D11EAA" w:rsidRDefault="00D11EA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ab/>
        <w:t>Действия третьих лиц, привлеченных Сторонами по Договору к исполнению Договора, обстоятельствами непреодолимой силы не являются.</w:t>
      </w:r>
    </w:p>
    <w:p w14:paraId="383021A7" w14:textId="77777777" w:rsidR="00C83C3A" w:rsidRPr="001E6C3E" w:rsidRDefault="00C83C3A" w:rsidP="00D11EAA">
      <w:pPr>
        <w:shd w:val="clear" w:color="auto" w:fill="FFFFFF"/>
        <w:tabs>
          <w:tab w:val="left" w:pos="1276"/>
          <w:tab w:val="num"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2987E454"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Статья 1</w:t>
      </w:r>
      <w:r w:rsidR="00602AF8">
        <w:rPr>
          <w:rFonts w:ascii="Times New Roman" w:eastAsia="Times New Roman" w:hAnsi="Times New Roman" w:cs="Times New Roman"/>
          <w:b/>
          <w:sz w:val="24"/>
          <w:szCs w:val="24"/>
          <w:lang w:eastAsia="ru-RU"/>
        </w:rPr>
        <w:t>4</w:t>
      </w:r>
      <w:r w:rsidRPr="001E6C3E">
        <w:rPr>
          <w:rFonts w:ascii="Times New Roman" w:eastAsia="Times New Roman" w:hAnsi="Times New Roman" w:cs="Times New Roman"/>
          <w:b/>
          <w:sz w:val="24"/>
          <w:szCs w:val="24"/>
          <w:lang w:eastAsia="ru-RU"/>
        </w:rPr>
        <w:t>. Исключительные права на результат Работ</w:t>
      </w:r>
    </w:p>
    <w:p w14:paraId="5D4F2A21"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4</w:t>
      </w:r>
      <w:r w:rsidRPr="001E6C3E">
        <w:rPr>
          <w:rFonts w:ascii="Times New Roman" w:eastAsia="Times New Roman" w:hAnsi="Times New Roman" w:cs="Times New Roman"/>
          <w:spacing w:val="-4"/>
          <w:sz w:val="24"/>
          <w:szCs w:val="24"/>
          <w:lang w:eastAsia="ru-RU"/>
        </w:rPr>
        <w:t>.1.</w:t>
      </w:r>
      <w:r w:rsidRPr="001E6C3E">
        <w:rPr>
          <w:rFonts w:ascii="Times New Roman" w:eastAsia="Times New Roman" w:hAnsi="Times New Roman" w:cs="Times New Roman"/>
          <w:spacing w:val="-4"/>
          <w:sz w:val="24"/>
          <w:szCs w:val="24"/>
          <w:lang w:eastAsia="ru-RU"/>
        </w:rPr>
        <w:tab/>
        <w:t>Передаваемые Подрядчиком исключительные права на Результаты выполненных</w:t>
      </w:r>
      <w:r w:rsidRPr="001E6C3E">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14:paraId="411015FF"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14:paraId="2128A198" w14:textId="3EFAE1CC"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1E6C3E">
        <w:rPr>
          <w:rFonts w:ascii="Times New Roman" w:eastAsia="Times New Roman" w:hAnsi="Times New Roman" w:cs="Times New Roman"/>
          <w:spacing w:val="-4"/>
          <w:sz w:val="24"/>
          <w:szCs w:val="24"/>
          <w:lang w:eastAsia="ru-RU"/>
        </w:rPr>
        <w:t xml:space="preserve">приемки Результатов выполненных Работ (приложение 1), </w:t>
      </w:r>
      <w:r w:rsidRPr="00772060">
        <w:rPr>
          <w:rFonts w:ascii="Times New Roman" w:eastAsia="Times New Roman" w:hAnsi="Times New Roman" w:cs="Times New Roman"/>
          <w:spacing w:val="-4"/>
          <w:sz w:val="24"/>
          <w:szCs w:val="24"/>
          <w:lang w:eastAsia="ru-RU"/>
        </w:rPr>
        <w:t>Актов сдачи-приемки Результатов</w:t>
      </w:r>
      <w:r w:rsidRPr="00772060">
        <w:rPr>
          <w:rFonts w:ascii="Times New Roman" w:eastAsia="Times New Roman" w:hAnsi="Times New Roman" w:cs="Times New Roman"/>
          <w:sz w:val="24"/>
          <w:szCs w:val="24"/>
          <w:lang w:eastAsia="ru-RU"/>
        </w:rPr>
        <w:t xml:space="preserve"> </w:t>
      </w:r>
      <w:r w:rsidRPr="00772060">
        <w:rPr>
          <w:rFonts w:ascii="Times New Roman" w:eastAsia="Times New Roman" w:hAnsi="Times New Roman" w:cs="Times New Roman"/>
          <w:sz w:val="24"/>
          <w:szCs w:val="24"/>
          <w:lang w:eastAsia="ru-RU"/>
        </w:rPr>
        <w:lastRenderedPageBreak/>
        <w:t>выполненных Работ (приложение 3),</w:t>
      </w:r>
      <w:r w:rsidRPr="001E6C3E">
        <w:rPr>
          <w:rFonts w:ascii="Times New Roman" w:eastAsia="Times New Roman" w:hAnsi="Times New Roman" w:cs="Times New Roman"/>
          <w:sz w:val="24"/>
          <w:szCs w:val="24"/>
          <w:lang w:eastAsia="ru-RU"/>
        </w:rPr>
        <w:t xml:space="preserve"> а в случае досрочного расторжения Договора - дата расторжения настоящего Договора. </w:t>
      </w:r>
    </w:p>
    <w:p w14:paraId="2ECC0269"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В рамках настоящего Договора Подрядчик дает Заказчику согласие на обнародование Результатов выполненных Работ, то есть дает согласие на осуществление </w:t>
      </w:r>
      <w:r w:rsidRPr="001E6C3E">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Pr="001E6C3E">
        <w:rPr>
          <w:rFonts w:ascii="Times New Roman" w:eastAsia="Times New Roman" w:hAnsi="Times New Roman" w:cs="Times New Roman"/>
          <w:sz w:val="24"/>
          <w:szCs w:val="24"/>
          <w:lang w:eastAsia="ru-RU"/>
        </w:rPr>
        <w:t xml:space="preserve"> сведения путем его опубликования, публичного показа, сообщения по кабелю либо любым другим способом.</w:t>
      </w:r>
    </w:p>
    <w:p w14:paraId="638546D7" w14:textId="77777777" w:rsidR="00D11EAA" w:rsidRPr="001E6C3E"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Использование Заказчиком Результатов выполненных Работ допускается неограниченное количество раз.</w:t>
      </w:r>
    </w:p>
    <w:p w14:paraId="0AFB9800" w14:textId="77777777" w:rsidR="00D11EAA" w:rsidRDefault="00D11EA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602AF8">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.1 настоящего Договора.</w:t>
      </w:r>
    </w:p>
    <w:p w14:paraId="7102EF12" w14:textId="77777777" w:rsidR="00C83C3A" w:rsidRPr="001E6C3E" w:rsidRDefault="00C83C3A" w:rsidP="00D11EAA">
      <w:pPr>
        <w:tabs>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89A72CA" w14:textId="77777777" w:rsidR="00D11EAA" w:rsidRPr="001E6C3E" w:rsidRDefault="00D11EAA" w:rsidP="00D11EAA">
      <w:pPr>
        <w:spacing w:after="0" w:line="240" w:lineRule="auto"/>
        <w:ind w:firstLine="709"/>
        <w:contextualSpacing/>
        <w:jc w:val="both"/>
        <w:outlineLvl w:val="0"/>
        <w:rPr>
          <w:rFonts w:ascii="Times New Roman" w:eastAsia="Times New Roman" w:hAnsi="Times New Roman" w:cs="Times New Roman"/>
          <w:b/>
          <w:bCs/>
          <w:kern w:val="32"/>
          <w:sz w:val="24"/>
          <w:szCs w:val="24"/>
          <w:lang w:eastAsia="ru-RU"/>
        </w:rPr>
      </w:pPr>
      <w:r w:rsidRPr="001E6C3E">
        <w:rPr>
          <w:rFonts w:ascii="Times New Roman" w:eastAsia="Times New Roman" w:hAnsi="Times New Roman" w:cs="Times New Roman"/>
          <w:b/>
          <w:bCs/>
          <w:kern w:val="32"/>
          <w:sz w:val="24"/>
          <w:szCs w:val="24"/>
          <w:lang w:eastAsia="ru-RU"/>
        </w:rPr>
        <w:t xml:space="preserve">РАЗДЕЛ </w:t>
      </w:r>
      <w:r w:rsidRPr="001E6C3E">
        <w:rPr>
          <w:rFonts w:ascii="Times New Roman" w:eastAsia="Times New Roman" w:hAnsi="Times New Roman" w:cs="Times New Roman"/>
          <w:b/>
          <w:bCs/>
          <w:kern w:val="32"/>
          <w:sz w:val="24"/>
          <w:szCs w:val="24"/>
          <w:lang w:val="en-US" w:eastAsia="ru-RU"/>
        </w:rPr>
        <w:t>VI</w:t>
      </w:r>
      <w:r w:rsidRPr="001E6C3E">
        <w:rPr>
          <w:rFonts w:ascii="Times New Roman" w:eastAsia="Times New Roman" w:hAnsi="Times New Roman" w:cs="Times New Roman"/>
          <w:b/>
          <w:bCs/>
          <w:kern w:val="32"/>
          <w:sz w:val="24"/>
          <w:szCs w:val="24"/>
          <w:lang w:eastAsia="ru-RU"/>
        </w:rPr>
        <w:t>. ПРОЧИЕ УСЛОВИЯ</w:t>
      </w:r>
    </w:p>
    <w:p w14:paraId="78325C90"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602AF8">
        <w:rPr>
          <w:rFonts w:ascii="Times New Roman" w:eastAsia="Times New Roman" w:hAnsi="Times New Roman" w:cs="Times New Roman"/>
          <w:b/>
          <w:bCs/>
          <w:sz w:val="24"/>
          <w:szCs w:val="24"/>
          <w:lang w:eastAsia="ru-RU"/>
        </w:rPr>
        <w:t>5</w:t>
      </w:r>
      <w:r w:rsidRPr="001E6C3E">
        <w:rPr>
          <w:rFonts w:ascii="Times New Roman" w:eastAsia="Times New Roman" w:hAnsi="Times New Roman" w:cs="Times New Roman"/>
          <w:b/>
          <w:bCs/>
          <w:sz w:val="24"/>
          <w:szCs w:val="24"/>
          <w:lang w:eastAsia="ru-RU"/>
        </w:rPr>
        <w:t>. Конфиденциальность</w:t>
      </w:r>
    </w:p>
    <w:p w14:paraId="3F15EE75" w14:textId="77777777" w:rsidR="00D11EAA" w:rsidRPr="001E6C3E" w:rsidRDefault="00C53DEA" w:rsidP="00D11EAA">
      <w:pPr>
        <w:tabs>
          <w:tab w:val="right" w:pos="0"/>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.1.</w:t>
      </w:r>
      <w:r w:rsidR="00D11EAA" w:rsidRPr="001E6C3E">
        <w:rPr>
          <w:rFonts w:ascii="Times New Roman" w:eastAsia="Times New Roman" w:hAnsi="Times New Roman" w:cs="Times New Roman"/>
          <w:sz w:val="24"/>
          <w:szCs w:val="24"/>
          <w:lang w:eastAsia="ru-RU"/>
        </w:rPr>
        <w:tab/>
        <w:t>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w:t>
      </w:r>
    </w:p>
    <w:p w14:paraId="4769D8F1" w14:textId="77777777" w:rsidR="00D11EAA" w:rsidRPr="001E6C3E" w:rsidRDefault="00C53DEA" w:rsidP="00D11EAA">
      <w:pPr>
        <w:tabs>
          <w:tab w:val="right" w:pos="0"/>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5</w:t>
      </w:r>
      <w:r w:rsidR="00D11EAA" w:rsidRPr="001E6C3E">
        <w:rPr>
          <w:rFonts w:ascii="Times New Roman" w:eastAsia="Times New Roman" w:hAnsi="Times New Roman" w:cs="Times New Roman"/>
          <w:spacing w:val="-4"/>
          <w:sz w:val="24"/>
          <w:szCs w:val="24"/>
          <w:lang w:eastAsia="ru-RU"/>
        </w:rPr>
        <w:t>.2.</w:t>
      </w:r>
      <w:r w:rsidR="00D11EAA" w:rsidRPr="001E6C3E">
        <w:rPr>
          <w:rFonts w:ascii="Times New Roman" w:eastAsia="Times New Roman" w:hAnsi="Times New Roman" w:cs="Times New Roman"/>
          <w:spacing w:val="-4"/>
          <w:sz w:val="24"/>
          <w:szCs w:val="24"/>
          <w:lang w:eastAsia="ru-RU"/>
        </w:rPr>
        <w:tab/>
        <w:t>Стороны обязуются использовать конфиденциальную информацию только в связи</w:t>
      </w:r>
      <w:r w:rsidR="00D11EAA" w:rsidRPr="001E6C3E">
        <w:rPr>
          <w:rFonts w:ascii="Times New Roman" w:eastAsia="Times New Roman" w:hAnsi="Times New Roman" w:cs="Times New Roman"/>
          <w:sz w:val="24"/>
          <w:szCs w:val="24"/>
          <w:lang w:eastAsia="ru-RU"/>
        </w:rPr>
        <w:t xml:space="preserve">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42B4789B" w14:textId="77777777" w:rsidR="00D11EAA" w:rsidRPr="001E6C3E" w:rsidRDefault="00C53DE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ab/>
        <w:t>Стороны обязуются:</w:t>
      </w:r>
    </w:p>
    <w:p w14:paraId="2083B118" w14:textId="77777777" w:rsidR="00D11EAA" w:rsidRPr="001E6C3E" w:rsidRDefault="00C53DEA" w:rsidP="00D11EAA">
      <w:pPr>
        <w:tabs>
          <w:tab w:val="left" w:pos="1260"/>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5</w:t>
      </w:r>
      <w:r w:rsidR="00D11EAA" w:rsidRPr="001E6C3E">
        <w:rPr>
          <w:rFonts w:ascii="Times New Roman" w:eastAsia="Times New Roman" w:hAnsi="Times New Roman" w:cs="Times New Roman"/>
          <w:spacing w:val="-4"/>
          <w:sz w:val="24"/>
          <w:szCs w:val="24"/>
          <w:lang w:eastAsia="ru-RU"/>
        </w:rPr>
        <w:t>.3.1.</w:t>
      </w:r>
      <w:r w:rsidR="00D11EAA" w:rsidRPr="001E6C3E">
        <w:rPr>
          <w:rFonts w:ascii="Times New Roman" w:eastAsia="Times New Roman" w:hAnsi="Times New Roman" w:cs="Times New Roman"/>
          <w:spacing w:val="-4"/>
          <w:sz w:val="24"/>
          <w:szCs w:val="24"/>
          <w:lang w:eastAsia="ru-RU"/>
        </w:rPr>
        <w:tab/>
        <w:t>Обеспечить хранение конфиденциальной информации, исключающее доступ</w:t>
      </w:r>
      <w:r w:rsidR="00D11EAA" w:rsidRPr="001E6C3E">
        <w:rPr>
          <w:rFonts w:ascii="Times New Roman" w:eastAsia="Times New Roman" w:hAnsi="Times New Roman" w:cs="Times New Roman"/>
          <w:sz w:val="24"/>
          <w:szCs w:val="24"/>
          <w:lang w:eastAsia="ru-RU"/>
        </w:rPr>
        <w:t xml:space="preserve"> к информации третьих лиц.</w:t>
      </w:r>
    </w:p>
    <w:p w14:paraId="772DB6F0" w14:textId="77777777" w:rsidR="00D11EAA" w:rsidRPr="001E6C3E" w:rsidRDefault="00D11EAA" w:rsidP="00D11EAA">
      <w:pPr>
        <w:tabs>
          <w:tab w:val="left" w:pos="1080"/>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5</w:t>
      </w:r>
      <w:r>
        <w:rPr>
          <w:rFonts w:ascii="Times New Roman" w:eastAsia="Times New Roman" w:hAnsi="Times New Roman" w:cs="Times New Roman"/>
          <w:spacing w:val="-4"/>
          <w:sz w:val="24"/>
          <w:szCs w:val="24"/>
          <w:lang w:eastAsia="ru-RU"/>
        </w:rPr>
        <w:t>.</w:t>
      </w:r>
      <w:r w:rsidRPr="001E6C3E">
        <w:rPr>
          <w:rFonts w:ascii="Times New Roman" w:eastAsia="Times New Roman" w:hAnsi="Times New Roman" w:cs="Times New Roman"/>
          <w:spacing w:val="-4"/>
          <w:sz w:val="24"/>
          <w:szCs w:val="24"/>
          <w:lang w:eastAsia="ru-RU"/>
        </w:rPr>
        <w:t>3.2.</w:t>
      </w:r>
      <w:r w:rsidRPr="001E6C3E">
        <w:rPr>
          <w:rFonts w:ascii="Times New Roman" w:eastAsia="Times New Roman" w:hAnsi="Times New Roman" w:cs="Times New Roman"/>
          <w:spacing w:val="-4"/>
          <w:sz w:val="24"/>
          <w:szCs w:val="24"/>
          <w:lang w:eastAsia="ru-RU"/>
        </w:rPr>
        <w:tab/>
        <w:t>Не передавать конфиденциальную информацию третьим лицам как в полном</w:t>
      </w:r>
      <w:r w:rsidRPr="001E6C3E">
        <w:rPr>
          <w:rFonts w:ascii="Times New Roman" w:eastAsia="Times New Roman" w:hAnsi="Times New Roman" w:cs="Times New Roman"/>
          <w:sz w:val="24"/>
          <w:szCs w:val="24"/>
          <w:lang w:eastAsia="ru-RU"/>
        </w:rPr>
        <w:t xml:space="preserve"> объеме, так и частично.</w:t>
      </w:r>
    </w:p>
    <w:p w14:paraId="2FD0117F" w14:textId="77777777" w:rsidR="00D11EAA" w:rsidRPr="001E6C3E" w:rsidRDefault="00D11EAA" w:rsidP="00D11EAA">
      <w:pPr>
        <w:tabs>
          <w:tab w:val="right" w:pos="0"/>
          <w:tab w:val="left" w:pos="1080"/>
          <w:tab w:val="left" w:pos="1276"/>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 xml:space="preserve">Подрядчик вправе привлекать к выполнению Работ Субподрядчиков при условии сохранения конфиденциальности получаемой от Заказчика информации, при этом </w:t>
      </w:r>
      <w:r w:rsidRPr="001E6C3E">
        <w:rPr>
          <w:rFonts w:ascii="Times New Roman" w:eastAsia="Times New Roman" w:hAnsi="Times New Roman" w:cs="Times New Roman"/>
          <w:snapToGrid w:val="0"/>
          <w:sz w:val="24"/>
          <w:szCs w:val="24"/>
          <w:lang w:eastAsia="ru-RU"/>
        </w:rPr>
        <w:t>Подрядчик</w:t>
      </w:r>
      <w:r w:rsidRPr="001E6C3E">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за свои собственные.</w:t>
      </w:r>
    </w:p>
    <w:p w14:paraId="5C3BF5CC" w14:textId="77777777" w:rsidR="00D11EAA" w:rsidRPr="001E6C3E" w:rsidRDefault="00D11EAA" w:rsidP="00D11EAA">
      <w:pPr>
        <w:tabs>
          <w:tab w:val="right" w:pos="0"/>
          <w:tab w:val="left" w:pos="1080"/>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602AF8">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Предусмотренные настоящей статьей Договора обязательства Сторон </w:t>
      </w:r>
      <w:r w:rsidRPr="001E6C3E">
        <w:rPr>
          <w:rFonts w:ascii="Times New Roman" w:eastAsia="Times New Roman" w:hAnsi="Times New Roman" w:cs="Times New Roman"/>
          <w:spacing w:val="-4"/>
          <w:sz w:val="24"/>
          <w:szCs w:val="24"/>
          <w:lang w:eastAsia="ru-RU"/>
        </w:rPr>
        <w:t>в отношении конфиденциальной информации действуют в течение 5 лет после прекращения</w:t>
      </w:r>
      <w:r w:rsidRPr="001E6C3E">
        <w:rPr>
          <w:rFonts w:ascii="Times New Roman" w:eastAsia="Times New Roman" w:hAnsi="Times New Roman" w:cs="Times New Roman"/>
          <w:sz w:val="24"/>
          <w:szCs w:val="24"/>
          <w:lang w:eastAsia="ru-RU"/>
        </w:rPr>
        <w:t xml:space="preserve"> действия настоящего Договора.</w:t>
      </w:r>
    </w:p>
    <w:p w14:paraId="035189F3"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602AF8">
        <w:rPr>
          <w:rFonts w:ascii="Times New Roman" w:eastAsia="Times New Roman" w:hAnsi="Times New Roman" w:cs="Times New Roman"/>
          <w:spacing w:val="-4"/>
          <w:sz w:val="24"/>
          <w:szCs w:val="24"/>
          <w:lang w:eastAsia="ru-RU"/>
        </w:rPr>
        <w:t>5</w:t>
      </w:r>
      <w:r w:rsidRPr="001E6C3E">
        <w:rPr>
          <w:rFonts w:ascii="Times New Roman" w:eastAsia="Times New Roman" w:hAnsi="Times New Roman" w:cs="Times New Roman"/>
          <w:spacing w:val="-4"/>
          <w:sz w:val="24"/>
          <w:szCs w:val="24"/>
          <w:lang w:eastAsia="ru-RU"/>
        </w:rPr>
        <w:t>.6.</w:t>
      </w:r>
      <w:r w:rsidRPr="001E6C3E">
        <w:rPr>
          <w:rFonts w:ascii="Times New Roman" w:eastAsia="Times New Roman" w:hAnsi="Times New Roman" w:cs="Times New Roman"/>
          <w:spacing w:val="-4"/>
          <w:sz w:val="24"/>
          <w:szCs w:val="24"/>
          <w:lang w:eastAsia="ru-RU"/>
        </w:rPr>
        <w:tab/>
        <w:t>Заявления для печати или иные публичные заявления любой из Сторон, связанные</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с условиями настоящего Договора, требуют предварительного письменного согласия другой</w:t>
      </w:r>
      <w:r w:rsidRPr="001E6C3E">
        <w:rPr>
          <w:rFonts w:ascii="Times New Roman" w:eastAsia="Times New Roman" w:hAnsi="Times New Roman" w:cs="Times New Roman"/>
          <w:sz w:val="24"/>
          <w:szCs w:val="24"/>
          <w:lang w:eastAsia="ru-RU"/>
        </w:rPr>
        <w:t xml:space="preserve"> Стороны.</w:t>
      </w:r>
    </w:p>
    <w:p w14:paraId="6A25E5E6" w14:textId="77777777" w:rsidR="00D11EAA" w:rsidRPr="001E6C3E" w:rsidRDefault="00D11EAA" w:rsidP="00D11EAA">
      <w:pPr>
        <w:tabs>
          <w:tab w:val="right" w:pos="0"/>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1</w:t>
      </w:r>
      <w:r w:rsidR="002611B0">
        <w:rPr>
          <w:rFonts w:ascii="Times New Roman" w:eastAsia="Times New Roman" w:hAnsi="Times New Roman" w:cs="Times New Roman"/>
          <w:spacing w:val="-4"/>
          <w:sz w:val="24"/>
          <w:szCs w:val="24"/>
          <w:lang w:eastAsia="ru-RU"/>
        </w:rPr>
        <w:t>5</w:t>
      </w:r>
      <w:r w:rsidRPr="001E6C3E">
        <w:rPr>
          <w:rFonts w:ascii="Times New Roman" w:eastAsia="Times New Roman" w:hAnsi="Times New Roman" w:cs="Times New Roman"/>
          <w:spacing w:val="-4"/>
          <w:sz w:val="24"/>
          <w:szCs w:val="24"/>
          <w:lang w:eastAsia="ru-RU"/>
        </w:rPr>
        <w:t>.7.</w:t>
      </w:r>
      <w:r w:rsidRPr="001E6C3E">
        <w:rPr>
          <w:rFonts w:ascii="Times New Roman" w:eastAsia="Times New Roman" w:hAnsi="Times New Roman" w:cs="Times New Roman"/>
          <w:spacing w:val="-4"/>
          <w:sz w:val="24"/>
          <w:szCs w:val="24"/>
          <w:lang w:eastAsia="ru-RU"/>
        </w:rPr>
        <w:tab/>
        <w:t>Стороны имеют право разглашать условия настоящего Договора исключительно</w:t>
      </w:r>
      <w:r w:rsidRPr="001E6C3E">
        <w:rPr>
          <w:rFonts w:ascii="Times New Roman" w:eastAsia="Times New Roman" w:hAnsi="Times New Roman" w:cs="Times New Roman"/>
          <w:sz w:val="24"/>
          <w:szCs w:val="24"/>
          <w:lang w:eastAsia="ru-RU"/>
        </w:rPr>
        <w:t xml:space="preserve"> в случаях, когда такое разглашение однозначно и напрямую требуется в соответствии с </w:t>
      </w:r>
      <w:r w:rsidRPr="001E6C3E">
        <w:rPr>
          <w:rFonts w:ascii="Times New Roman" w:eastAsia="Times New Roman" w:hAnsi="Times New Roman" w:cs="Times New Roman"/>
          <w:spacing w:val="-4"/>
          <w:sz w:val="24"/>
          <w:szCs w:val="24"/>
          <w:lang w:eastAsia="ru-RU"/>
        </w:rPr>
        <w:t>законодательством Российской Федерации и только тем уполномоченным государственным органам</w:t>
      </w:r>
      <w:r w:rsidRPr="001E6C3E">
        <w:rPr>
          <w:rFonts w:ascii="Times New Roman" w:eastAsia="Times New Roman" w:hAnsi="Times New Roman" w:cs="Times New Roman"/>
          <w:sz w:val="24"/>
          <w:szCs w:val="24"/>
          <w:lang w:eastAsia="ru-RU"/>
        </w:rPr>
        <w:t>, которые прямо указаны в законе, а также исключительно в объеме (и ни в коем случае в превышение такого объема), напрямую указанном в соответствующем законе.</w:t>
      </w:r>
    </w:p>
    <w:p w14:paraId="4AF1925B" w14:textId="77777777" w:rsidR="00D11EAA"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Требования настоящей статьи не распространяются на случаи раскрытия конфиденциальной информации по запросу уполномоченных органов и/или в случаях, предусмотренных законодательством Российской Федерации. Однако даже в этом случае </w:t>
      </w:r>
      <w:r w:rsidRPr="001E6C3E">
        <w:rPr>
          <w:rFonts w:ascii="Times New Roman" w:eastAsia="Times New Roman" w:hAnsi="Times New Roman" w:cs="Times New Roman"/>
          <w:spacing w:val="-4"/>
          <w:sz w:val="24"/>
          <w:szCs w:val="24"/>
          <w:lang w:eastAsia="ru-RU"/>
        </w:rPr>
        <w:t>Стороны обязаны согласовать друг с другом объем и характер предоставляемой информации.</w:t>
      </w:r>
    </w:p>
    <w:p w14:paraId="308889D2" w14:textId="77777777" w:rsidR="00C83C3A" w:rsidRPr="001E6C3E" w:rsidRDefault="00C83C3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11C1230"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Статья 1</w:t>
      </w:r>
      <w:r w:rsidR="002611B0">
        <w:rPr>
          <w:rFonts w:ascii="Times New Roman" w:eastAsia="Times New Roman" w:hAnsi="Times New Roman" w:cs="Times New Roman"/>
          <w:b/>
          <w:bCs/>
          <w:sz w:val="24"/>
          <w:szCs w:val="24"/>
          <w:lang w:eastAsia="ru-RU"/>
        </w:rPr>
        <w:t>6</w:t>
      </w:r>
      <w:r w:rsidRPr="001E6C3E">
        <w:rPr>
          <w:rFonts w:ascii="Times New Roman" w:eastAsia="Times New Roman" w:hAnsi="Times New Roman" w:cs="Times New Roman"/>
          <w:b/>
          <w:bCs/>
          <w:sz w:val="24"/>
          <w:szCs w:val="24"/>
          <w:lang w:eastAsia="ru-RU"/>
        </w:rPr>
        <w:t>. Антикоррупционная оговорка</w:t>
      </w:r>
    </w:p>
    <w:p w14:paraId="2CF26732"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Подрядчику известно о том, что Заказчи</w:t>
      </w:r>
      <w:r w:rsidR="00C53DEA">
        <w:rPr>
          <w:rFonts w:ascii="Times New Roman" w:eastAsia="Times New Roman" w:hAnsi="Times New Roman" w:cs="Times New Roman"/>
          <w:sz w:val="24"/>
          <w:szCs w:val="24"/>
          <w:lang w:eastAsia="ru-RU"/>
        </w:rPr>
        <w:t>к реализует требования статьи 12</w:t>
      </w:r>
      <w:r w:rsidRPr="001E6C3E">
        <w:rPr>
          <w:rFonts w:ascii="Times New Roman" w:eastAsia="Times New Roman" w:hAnsi="Times New Roman" w:cs="Times New Roman"/>
          <w:sz w:val="24"/>
          <w:szCs w:val="24"/>
          <w:lang w:eastAsia="ru-RU"/>
        </w:rPr>
        <w:t xml:space="preserve">.3 Федерального закона от 25.12.2008 № 273-ФЗ «О противодействии коррупции», принимает меры по предупреждению коррупции, присоединился к Антикоррупционной хартии </w:t>
      </w:r>
      <w:r w:rsidRPr="001E6C3E">
        <w:rPr>
          <w:rFonts w:ascii="Times New Roman" w:eastAsia="Times New Roman" w:hAnsi="Times New Roman" w:cs="Times New Roman"/>
          <w:sz w:val="24"/>
          <w:szCs w:val="24"/>
          <w:lang w:eastAsia="ru-RU"/>
        </w:rPr>
        <w:lastRenderedPageBreak/>
        <w:t xml:space="preserve">российского бизнеса (свидетельство от 23.09.2014 № 496), включен в Реестр надежных </w:t>
      </w:r>
      <w:r w:rsidRPr="001E6C3E">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1E6C3E">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A6DC600" w14:textId="62A322E8"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Подрядчик настоящим подтверждает, что он ознакомился с Антикоррупционной хартией российского бизнеса и Антикоррупционной политикой ПАО «Россети»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(представленных в разделе «Антикоррупционная политика» на официальном сайте ПАО «Россети» по адресу: </w:t>
      </w:r>
      <w:hyperlink r:id="rId8" w:history="1">
        <w:r w:rsidRPr="001E6C3E">
          <w:rPr>
            <w:rStyle w:val="afff7"/>
            <w:rFonts w:ascii="Times New Roman" w:eastAsia="Times New Roman" w:hAnsi="Times New Roman"/>
            <w:color w:val="auto"/>
            <w:sz w:val="24"/>
            <w:szCs w:val="24"/>
            <w:lang w:eastAsia="ru-RU"/>
          </w:rPr>
          <w:t>http://www.rosseti.ru/about/anticorruptionpolicy/policy/index.php</w:t>
        </w:r>
      </w:hyperlink>
      <w:r w:rsidRPr="001E6C3E">
        <w:rPr>
          <w:rFonts w:ascii="Times New Roman" w:eastAsia="Times New Roman" w:hAnsi="Times New Roman" w:cs="Times New Roman"/>
          <w:sz w:val="24"/>
          <w:szCs w:val="24"/>
          <w:lang w:eastAsia="ru-RU"/>
        </w:rPr>
        <w:t>), полностью принимает положения Антикоррупционной политики ПАО «Россети»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1051D55E"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1E6C3E">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
    <w:p w14:paraId="2E732D66" w14:textId="77777777"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13A16904" w14:textId="38685B68" w:rsidR="00D11EAA" w:rsidRPr="001E6C3E"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 xml:space="preserve">В случае возникновения у одной из Сторон подозрений, что произошло или </w:t>
      </w:r>
      <w:r w:rsidRPr="001E6C3E">
        <w:rPr>
          <w:rFonts w:ascii="Times New Roman" w:eastAsia="Times New Roman" w:hAnsi="Times New Roman" w:cs="Times New Roman"/>
          <w:spacing w:val="-4"/>
          <w:sz w:val="24"/>
          <w:szCs w:val="24"/>
          <w:lang w:eastAsia="ru-RU"/>
        </w:rPr>
        <w:t>может произойти нарушение</w:t>
      </w:r>
      <w:r w:rsidR="002804B1">
        <w:rPr>
          <w:rFonts w:ascii="Times New Roman" w:eastAsia="Times New Roman" w:hAnsi="Times New Roman" w:cs="Times New Roman"/>
          <w:spacing w:val="-4"/>
          <w:sz w:val="24"/>
          <w:szCs w:val="24"/>
          <w:lang w:eastAsia="ru-RU"/>
        </w:rPr>
        <w:t xml:space="preserve"> каких-либо положений пунктов 16.1-16.3</w:t>
      </w:r>
      <w:r w:rsidRPr="001E6C3E">
        <w:rPr>
          <w:rFonts w:ascii="Times New Roman" w:eastAsia="Times New Roman" w:hAnsi="Times New Roman" w:cs="Times New Roman"/>
          <w:spacing w:val="-4"/>
          <w:sz w:val="24"/>
          <w:szCs w:val="24"/>
          <w:lang w:eastAsia="ru-RU"/>
        </w:rPr>
        <w:t xml:space="preserve"> настоящего Договора,</w:t>
      </w:r>
      <w:r w:rsidRPr="001E6C3E">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2467274" w14:textId="6182EB1E"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w:t>
      </w:r>
      <w:r w:rsidR="002804B1">
        <w:rPr>
          <w:rFonts w:ascii="Times New Roman" w:eastAsia="Times New Roman" w:hAnsi="Times New Roman" w:cs="Times New Roman"/>
          <w:sz w:val="24"/>
          <w:szCs w:val="24"/>
          <w:lang w:eastAsia="ru-RU"/>
        </w:rPr>
        <w:t xml:space="preserve"> каких-либо положений пунктов 16.1, 16</w:t>
      </w:r>
      <w:r w:rsidRPr="001E6C3E">
        <w:rPr>
          <w:rFonts w:ascii="Times New Roman" w:eastAsia="Times New Roman" w:hAnsi="Times New Roman" w:cs="Times New Roman"/>
          <w:sz w:val="24"/>
          <w:szCs w:val="24"/>
          <w:lang w:eastAsia="ru-RU"/>
        </w:rPr>
        <w:t>.2 настоящего Договора любой из Сторон, аффилированными лицами, работниками или посредниками.</w:t>
      </w:r>
    </w:p>
    <w:p w14:paraId="53A1A83A" w14:textId="77777777" w:rsidR="00D11EAA" w:rsidRDefault="00D11EA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w:t>
      </w:r>
      <w:r w:rsidRPr="001E6C3E">
        <w:rPr>
          <w:rFonts w:ascii="Times New Roman" w:eastAsia="Times New Roman" w:hAnsi="Times New Roman" w:cs="Times New Roman"/>
          <w:spacing w:val="-4"/>
          <w:sz w:val="24"/>
          <w:szCs w:val="24"/>
          <w:lang w:eastAsia="ru-RU"/>
        </w:rPr>
        <w:t>Антикоррупционной полит</w:t>
      </w:r>
      <w:r w:rsidR="00C53DEA">
        <w:rPr>
          <w:rFonts w:ascii="Times New Roman" w:eastAsia="Times New Roman" w:hAnsi="Times New Roman" w:cs="Times New Roman"/>
          <w:spacing w:val="-4"/>
          <w:sz w:val="24"/>
          <w:szCs w:val="24"/>
          <w:lang w:eastAsia="ru-RU"/>
        </w:rPr>
        <w:t>ики, предусмотренных пунктами 1</w:t>
      </w:r>
      <w:r w:rsidR="002611B0">
        <w:rPr>
          <w:rFonts w:ascii="Times New Roman" w:eastAsia="Times New Roman" w:hAnsi="Times New Roman" w:cs="Times New Roman"/>
          <w:spacing w:val="-4"/>
          <w:sz w:val="24"/>
          <w:szCs w:val="24"/>
          <w:lang w:eastAsia="ru-RU"/>
        </w:rPr>
        <w:t>6</w:t>
      </w:r>
      <w:r w:rsidR="00C53DEA">
        <w:rPr>
          <w:rFonts w:ascii="Times New Roman" w:eastAsia="Times New Roman" w:hAnsi="Times New Roman" w:cs="Times New Roman"/>
          <w:spacing w:val="-4"/>
          <w:sz w:val="24"/>
          <w:szCs w:val="24"/>
          <w:lang w:eastAsia="ru-RU"/>
        </w:rPr>
        <w:t>.1, 1</w:t>
      </w:r>
      <w:r w:rsidR="002611B0">
        <w:rPr>
          <w:rFonts w:ascii="Times New Roman" w:eastAsia="Times New Roman" w:hAnsi="Times New Roman" w:cs="Times New Roman"/>
          <w:spacing w:val="-4"/>
          <w:sz w:val="24"/>
          <w:szCs w:val="24"/>
          <w:lang w:eastAsia="ru-RU"/>
        </w:rPr>
        <w:t>6</w:t>
      </w:r>
      <w:r w:rsidRPr="001E6C3E">
        <w:rPr>
          <w:rFonts w:ascii="Times New Roman" w:eastAsia="Times New Roman" w:hAnsi="Times New Roman" w:cs="Times New Roman"/>
          <w:spacing w:val="-4"/>
          <w:sz w:val="24"/>
          <w:szCs w:val="24"/>
          <w:lang w:eastAsia="ru-RU"/>
        </w:rPr>
        <w:t>.2 настоящего Договора</w:t>
      </w:r>
      <w:r w:rsidRPr="001E6C3E">
        <w:rPr>
          <w:rFonts w:ascii="Times New Roman" w:eastAsia="Times New Roman" w:hAnsi="Times New Roman" w:cs="Times New Roman"/>
          <w:sz w:val="24"/>
          <w:szCs w:val="24"/>
          <w:lang w:eastAsia="ru-RU"/>
        </w:rPr>
        <w:t>, и обязательств воздержив</w:t>
      </w:r>
      <w:r w:rsidR="00C53DEA">
        <w:rPr>
          <w:rFonts w:ascii="Times New Roman" w:eastAsia="Times New Roman" w:hAnsi="Times New Roman" w:cs="Times New Roman"/>
          <w:sz w:val="24"/>
          <w:szCs w:val="24"/>
          <w:lang w:eastAsia="ru-RU"/>
        </w:rPr>
        <w:t>аться от запрещенных в пункте 1</w:t>
      </w:r>
      <w:r w:rsidR="002611B0">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Pr="001E6C3E">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 направив письменное</w:t>
      </w:r>
      <w:r w:rsidRPr="001E6C3E">
        <w:rPr>
          <w:rFonts w:ascii="Times New Roman" w:eastAsia="Times New Roman" w:hAnsi="Times New Roman" w:cs="Times New Roman"/>
          <w:sz w:val="24"/>
          <w:szCs w:val="24"/>
          <w:lang w:eastAsia="ru-RU"/>
        </w:rPr>
        <w:t xml:space="preserve">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BBF9BF9" w14:textId="77777777" w:rsidR="00C83C3A" w:rsidRPr="001E6C3E" w:rsidRDefault="00C83C3A"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0CF96AC" w14:textId="10B32CF2" w:rsidR="00D11EAA" w:rsidRPr="001E6C3E" w:rsidRDefault="00D11EAA" w:rsidP="00D11EAA">
      <w:pPr>
        <w:shd w:val="clear" w:color="auto" w:fill="FFFFFF"/>
        <w:spacing w:after="0" w:line="240" w:lineRule="auto"/>
        <w:ind w:firstLine="709"/>
        <w:contextualSpacing/>
        <w:jc w:val="both"/>
        <w:rPr>
          <w:rFonts w:ascii="Times New Roman" w:hAnsi="Times New Roman" w:cs="Times New Roman"/>
          <w:b/>
          <w:bCs/>
          <w:sz w:val="24"/>
          <w:szCs w:val="24"/>
        </w:rPr>
      </w:pPr>
      <w:r w:rsidRPr="001E6C3E">
        <w:rPr>
          <w:rFonts w:ascii="Times New Roman" w:eastAsia="Times New Roman" w:hAnsi="Times New Roman" w:cs="Times New Roman"/>
          <w:b/>
          <w:bCs/>
          <w:sz w:val="24"/>
          <w:szCs w:val="24"/>
          <w:lang w:eastAsia="ru-RU"/>
        </w:rPr>
        <w:t xml:space="preserve">Статья </w:t>
      </w:r>
      <w:r w:rsidR="00C53DEA">
        <w:rPr>
          <w:rFonts w:ascii="Times New Roman" w:eastAsia="Times New Roman" w:hAnsi="Times New Roman" w:cs="Times New Roman"/>
          <w:b/>
          <w:bCs/>
          <w:sz w:val="24"/>
          <w:szCs w:val="24"/>
          <w:lang w:eastAsia="ru-RU"/>
        </w:rPr>
        <w:t>1</w:t>
      </w:r>
      <w:r w:rsidR="002611B0">
        <w:rPr>
          <w:rFonts w:ascii="Times New Roman" w:eastAsia="Times New Roman" w:hAnsi="Times New Roman" w:cs="Times New Roman"/>
          <w:b/>
          <w:bCs/>
          <w:sz w:val="24"/>
          <w:szCs w:val="24"/>
          <w:lang w:eastAsia="ru-RU"/>
        </w:rPr>
        <w:t>7</w:t>
      </w:r>
      <w:r w:rsidRPr="001E6C3E">
        <w:rPr>
          <w:rFonts w:ascii="Times New Roman" w:eastAsia="Times New Roman" w:hAnsi="Times New Roman" w:cs="Times New Roman"/>
          <w:b/>
          <w:bCs/>
          <w:sz w:val="24"/>
          <w:szCs w:val="24"/>
          <w:lang w:eastAsia="ru-RU"/>
        </w:rPr>
        <w:t xml:space="preserve">. </w:t>
      </w:r>
      <w:r w:rsidRPr="001E6C3E">
        <w:rPr>
          <w:rFonts w:ascii="Times New Roman" w:hAnsi="Times New Roman" w:cs="Times New Roman"/>
          <w:b/>
          <w:bCs/>
          <w:sz w:val="24"/>
          <w:szCs w:val="24"/>
        </w:rPr>
        <w:t>Толкование</w:t>
      </w:r>
      <w:r w:rsidR="002804B1">
        <w:rPr>
          <w:rFonts w:ascii="Times New Roman" w:hAnsi="Times New Roman" w:cs="Times New Roman"/>
          <w:b/>
          <w:bCs/>
          <w:sz w:val="24"/>
          <w:szCs w:val="24"/>
        </w:rPr>
        <w:t xml:space="preserve"> Договора</w:t>
      </w:r>
    </w:p>
    <w:p w14:paraId="36D3F7A9" w14:textId="77777777" w:rsidR="00D11EAA" w:rsidRPr="001E6C3E"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2611B0">
        <w:rPr>
          <w:rFonts w:ascii="Times New Roman" w:hAnsi="Times New Roman" w:cs="Times New Roman"/>
          <w:sz w:val="24"/>
          <w:szCs w:val="24"/>
        </w:rPr>
        <w:t>7</w:t>
      </w:r>
      <w:r w:rsidR="00D11EAA" w:rsidRPr="001E6C3E">
        <w:rPr>
          <w:rFonts w:ascii="Times New Roman" w:hAnsi="Times New Roman" w:cs="Times New Roman"/>
          <w:sz w:val="24"/>
          <w:szCs w:val="24"/>
        </w:rPr>
        <w:t>.1.</w:t>
      </w:r>
      <w:r w:rsidR="00D11EAA" w:rsidRPr="001E6C3E">
        <w:rPr>
          <w:rFonts w:ascii="Times New Roman" w:hAnsi="Times New Roman" w:cs="Times New Roman"/>
          <w:sz w:val="24"/>
          <w:szCs w:val="24"/>
        </w:rPr>
        <w:tab/>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D11EAA" w:rsidRPr="001E6C3E">
        <w:rPr>
          <w:rFonts w:ascii="Times New Roman" w:hAnsi="Times New Roman" w:cs="Times New Roman"/>
          <w:spacing w:val="-4"/>
          <w:sz w:val="24"/>
          <w:szCs w:val="24"/>
        </w:rPr>
        <w:t>Договору, ведутся на русском языке, и настоящий Договор толкуется в соответствии с нормами</w:t>
      </w:r>
      <w:r w:rsidR="00D11EAA" w:rsidRPr="001E6C3E">
        <w:rPr>
          <w:rFonts w:ascii="Times New Roman" w:hAnsi="Times New Roman" w:cs="Times New Roman"/>
          <w:sz w:val="24"/>
          <w:szCs w:val="24"/>
        </w:rPr>
        <w:t xml:space="preserve"> этого языка.</w:t>
      </w:r>
    </w:p>
    <w:p w14:paraId="7CD0EA8E" w14:textId="77777777" w:rsidR="00D11EAA" w:rsidRPr="001E6C3E"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2611B0">
        <w:rPr>
          <w:rFonts w:ascii="Times New Roman" w:hAnsi="Times New Roman" w:cs="Times New Roman"/>
          <w:sz w:val="24"/>
          <w:szCs w:val="24"/>
        </w:rPr>
        <w:t>7</w:t>
      </w:r>
      <w:r w:rsidR="00D11EAA" w:rsidRPr="001E6C3E">
        <w:rPr>
          <w:rFonts w:ascii="Times New Roman" w:hAnsi="Times New Roman" w:cs="Times New Roman"/>
          <w:spacing w:val="-4"/>
          <w:sz w:val="24"/>
          <w:szCs w:val="24"/>
        </w:rPr>
        <w:t>.2.</w:t>
      </w:r>
      <w:r w:rsidR="00D11EAA" w:rsidRPr="001E6C3E">
        <w:rPr>
          <w:rFonts w:ascii="Times New Roman" w:hAnsi="Times New Roman" w:cs="Times New Roman"/>
          <w:spacing w:val="-4"/>
          <w:sz w:val="24"/>
          <w:szCs w:val="24"/>
        </w:rPr>
        <w:tab/>
        <w:t>Если какая-либо часть договорных документов, корреспонденции или переписки</w:t>
      </w:r>
      <w:r w:rsidR="00D11EAA" w:rsidRPr="001E6C3E">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75C33EEC" w14:textId="77777777" w:rsidR="00D11EAA" w:rsidRDefault="00C53DE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2611B0">
        <w:rPr>
          <w:rFonts w:ascii="Times New Roman" w:hAnsi="Times New Roman" w:cs="Times New Roman"/>
          <w:sz w:val="24"/>
          <w:szCs w:val="24"/>
        </w:rPr>
        <w:t>7</w:t>
      </w:r>
      <w:r w:rsidR="00D11EAA" w:rsidRPr="001E6C3E">
        <w:rPr>
          <w:rFonts w:ascii="Times New Roman" w:hAnsi="Times New Roman" w:cs="Times New Roman"/>
          <w:sz w:val="24"/>
          <w:szCs w:val="24"/>
        </w:rPr>
        <w:t>.3.</w:t>
      </w:r>
      <w:r w:rsidR="00D11EAA" w:rsidRPr="001E6C3E">
        <w:rPr>
          <w:rFonts w:ascii="Times New Roman" w:hAnsi="Times New Roman" w:cs="Times New Roman"/>
          <w:sz w:val="24"/>
          <w:szCs w:val="24"/>
        </w:rPr>
        <w:tab/>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5E51CEF5" w14:textId="77777777" w:rsidR="00C83C3A" w:rsidRPr="001E6C3E" w:rsidRDefault="00C83C3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p>
    <w:p w14:paraId="037D6426"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 xml:space="preserve">Статья </w:t>
      </w:r>
      <w:r w:rsidR="002611B0">
        <w:rPr>
          <w:rFonts w:ascii="Times New Roman" w:eastAsia="Times New Roman" w:hAnsi="Times New Roman" w:cs="Times New Roman"/>
          <w:b/>
          <w:bCs/>
          <w:sz w:val="24"/>
          <w:szCs w:val="24"/>
          <w:lang w:eastAsia="ru-RU"/>
        </w:rPr>
        <w:t>18</w:t>
      </w:r>
      <w:r w:rsidRPr="001E6C3E">
        <w:rPr>
          <w:rFonts w:ascii="Times New Roman" w:eastAsia="Times New Roman" w:hAnsi="Times New Roman" w:cs="Times New Roman"/>
          <w:b/>
          <w:bCs/>
          <w:sz w:val="24"/>
          <w:szCs w:val="24"/>
          <w:lang w:eastAsia="ru-RU"/>
        </w:rPr>
        <w:t>. Заключительные положения</w:t>
      </w:r>
    </w:p>
    <w:p w14:paraId="78CD3417" w14:textId="06E54DFA" w:rsidR="002804B1" w:rsidRPr="002804B1" w:rsidRDefault="002611B0"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hAnsi="Times New Roman" w:cs="Times New Roman"/>
          <w:sz w:val="24"/>
          <w:szCs w:val="24"/>
        </w:rPr>
        <w:t>18</w:t>
      </w:r>
      <w:r w:rsidR="00C53DEA">
        <w:rPr>
          <w:rFonts w:ascii="Times New Roman" w:hAnsi="Times New Roman" w:cs="Times New Roman"/>
          <w:sz w:val="24"/>
          <w:szCs w:val="24"/>
        </w:rPr>
        <w:t>.</w:t>
      </w:r>
      <w:r w:rsidR="00D11EAA" w:rsidRPr="001E6C3E">
        <w:rPr>
          <w:rFonts w:ascii="Times New Roman" w:eastAsia="Times New Roman" w:hAnsi="Times New Roman" w:cs="Times New Roman"/>
          <w:spacing w:val="-4"/>
          <w:sz w:val="24"/>
          <w:szCs w:val="24"/>
          <w:lang w:eastAsia="ru-RU"/>
        </w:rPr>
        <w:t>1.</w:t>
      </w:r>
      <w:r w:rsidR="00D11EAA" w:rsidRPr="001E6C3E">
        <w:rPr>
          <w:rFonts w:ascii="Times New Roman" w:eastAsia="Times New Roman" w:hAnsi="Times New Roman" w:cs="Times New Roman"/>
          <w:spacing w:val="-4"/>
          <w:sz w:val="24"/>
          <w:szCs w:val="24"/>
          <w:lang w:eastAsia="ru-RU"/>
        </w:rPr>
        <w:tab/>
      </w:r>
      <w:r w:rsidR="002804B1" w:rsidRPr="002804B1">
        <w:rPr>
          <w:rFonts w:ascii="Times New Roman" w:eastAsia="Times New Roman" w:hAnsi="Times New Roman" w:cs="Times New Roman"/>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14:paraId="7C77C2CB" w14:textId="73545F9F"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Pr="001E6C3E">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Pr="001E6C3E">
        <w:rPr>
          <w:rFonts w:ascii="Times New Roman" w:eastAsia="Times New Roman" w:hAnsi="Times New Roman" w:cs="Times New Roman"/>
          <w:spacing w:val="-4"/>
          <w:sz w:val="24"/>
          <w:szCs w:val="24"/>
          <w:lang w:eastAsia="ru-RU"/>
        </w:rPr>
        <w:t>и закупочной (конкурсной) документации.</w:t>
      </w:r>
    </w:p>
    <w:p w14:paraId="1978E068" w14:textId="77777777" w:rsidR="00D11EAA" w:rsidRPr="001E6C3E" w:rsidRDefault="00D11EAA" w:rsidP="00D11EAA">
      <w:pPr>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14:paraId="4D45B698" w14:textId="79E1A2D6" w:rsidR="00D11EAA" w:rsidRPr="001E6C3E" w:rsidRDefault="002611B0" w:rsidP="00D11EAA">
      <w:pPr>
        <w:shd w:val="clear" w:color="auto" w:fill="FFFFFF"/>
        <w:tabs>
          <w:tab w:val="left" w:pos="1176"/>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.2.</w:t>
      </w:r>
      <w:r w:rsidR="00D11EAA" w:rsidRPr="001E6C3E">
        <w:rPr>
          <w:rFonts w:ascii="Times New Roman" w:eastAsia="Times New Roman" w:hAnsi="Times New Roman" w:cs="Times New Roman"/>
          <w:sz w:val="24"/>
          <w:szCs w:val="24"/>
          <w:lang w:eastAsia="ru-RU"/>
        </w:rPr>
        <w:tab/>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D11EAA" w:rsidRPr="001E6C3E">
        <w:rPr>
          <w:rFonts w:ascii="Times New Roman" w:eastAsia="Times New Roman" w:hAnsi="Times New Roman" w:cs="Times New Roman"/>
          <w:i/>
          <w:sz w:val="24"/>
          <w:szCs w:val="24"/>
          <w:lang w:eastAsia="ru-RU"/>
        </w:rPr>
        <w:t>(</w:t>
      </w:r>
      <w:r w:rsidR="00D11EAA" w:rsidRPr="001E6C3E">
        <w:rPr>
          <w:rFonts w:ascii="Times New Roman" w:eastAsia="Times New Roman" w:hAnsi="Times New Roman" w:cs="Times New Roman"/>
          <w:sz w:val="24"/>
          <w:szCs w:val="24"/>
          <w:lang w:eastAsia="ru-RU"/>
        </w:rPr>
        <w:t>ОРД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xml:space="preserve"> и Приволжья»), прямо поименованных в настоящем Договоре, и иными нормативно-техническими и организационно-распорядительными документами Заказчика (ОРД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00D11EAA" w:rsidRPr="001E6C3E">
        <w:rPr>
          <w:rFonts w:ascii="Times New Roman" w:eastAsia="Times New Roman" w:hAnsi="Times New Roman" w:cs="Times New Roman"/>
          <w:sz w:val="24"/>
          <w:szCs w:val="24"/>
          <w:lang w:eastAsia="ru-RU"/>
        </w:rPr>
        <w:t xml:space="preserve"> и Приволжья»),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p>
    <w:p w14:paraId="067AC3A2" w14:textId="77777777"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Настоящим Подрядчик гарантирует выполнение Работ в соответствии со всеми </w:t>
      </w:r>
      <w:r w:rsidRPr="001E6C3E">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1E6C3E">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14:paraId="2EAFCC3C" w14:textId="6961517B" w:rsidR="00D11EAA" w:rsidRPr="001E6C3E" w:rsidRDefault="00D11EAA" w:rsidP="00D11EAA">
      <w:pPr>
        <w:shd w:val="clear" w:color="auto" w:fill="FFFFFF"/>
        <w:tabs>
          <w:tab w:val="left" w:pos="11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Заказчик вправе уведомлять Подрядчика о действующих организационно-распорядительных документах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 путем их размещения на своем официальном сайте или направлением в адрес подрядной Подрядчика. </w:t>
      </w:r>
    </w:p>
    <w:p w14:paraId="293ADDFC" w14:textId="77777777"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.3.</w:t>
      </w:r>
      <w:r w:rsidR="00D11EAA" w:rsidRPr="001E6C3E">
        <w:rPr>
          <w:rFonts w:ascii="Times New Roman" w:eastAsia="Times New Roman" w:hAnsi="Times New Roman" w:cs="Times New Roman"/>
          <w:sz w:val="24"/>
          <w:szCs w:val="24"/>
          <w:lang w:eastAsia="ru-RU"/>
        </w:rPr>
        <w:tab/>
      </w:r>
      <w:r w:rsidR="00D11EAA" w:rsidRPr="001E6C3E">
        <w:rPr>
          <w:rFonts w:ascii="Times New Roman" w:eastAsia="Times New Roman" w:hAnsi="Times New Roman" w:cs="Times New Roman"/>
          <w:bCs/>
          <w:sz w:val="24"/>
          <w:szCs w:val="24"/>
          <w:lang w:eastAsia="ru-RU"/>
        </w:rPr>
        <w:t>Настоящим Подрядчик гарантирует, что обладает всеми необходимыми разрешениями (лицензиями,</w:t>
      </w:r>
      <w:r w:rsidR="00D11EAA" w:rsidRPr="001E6C3E">
        <w:rPr>
          <w:rFonts w:ascii="Times New Roman" w:eastAsia="Times New Roman" w:hAnsi="Times New Roman" w:cs="Times New Roman"/>
          <w:sz w:val="24"/>
          <w:szCs w:val="24"/>
          <w:lang w:eastAsia="ru-RU"/>
        </w:rPr>
        <w:t xml:space="preserve"> свидетельствами) о допуске к работам, выданными </w:t>
      </w:r>
      <w:r w:rsidR="00D11EAA" w:rsidRPr="001E6C3E">
        <w:rPr>
          <w:rFonts w:ascii="Times New Roman" w:eastAsia="Times New Roman" w:hAnsi="Times New Roman" w:cs="Times New Roman"/>
          <w:spacing w:val="-4"/>
          <w:sz w:val="24"/>
          <w:szCs w:val="24"/>
          <w:lang w:eastAsia="ru-RU"/>
        </w:rPr>
        <w:t>в установленном законом порядке</w:t>
      </w:r>
      <w:r w:rsidR="00D11EAA" w:rsidRPr="001E6C3E">
        <w:rPr>
          <w:rFonts w:ascii="Times New Roman" w:eastAsia="Times New Roman" w:hAnsi="Times New Roman" w:cs="Times New Roman"/>
          <w:bCs/>
          <w:spacing w:val="-4"/>
          <w:sz w:val="24"/>
          <w:szCs w:val="24"/>
          <w:lang w:eastAsia="ru-RU"/>
        </w:rPr>
        <w:t xml:space="preserve">, для выполнения Работ, что подтверждается </w:t>
      </w:r>
      <w:r w:rsidR="0098660A">
        <w:rPr>
          <w:rFonts w:ascii="Times New Roman" w:eastAsia="Times New Roman" w:hAnsi="Times New Roman" w:cs="Times New Roman"/>
          <w:bCs/>
          <w:sz w:val="24"/>
          <w:szCs w:val="24"/>
          <w:lang w:eastAsia="ru-RU"/>
        </w:rPr>
        <w:t>документами.</w:t>
      </w:r>
      <w:r w:rsidR="00D11EAA" w:rsidRPr="001E6C3E">
        <w:rPr>
          <w:rFonts w:ascii="Times New Roman" w:eastAsia="Times New Roman" w:hAnsi="Times New Roman" w:cs="Times New Roman"/>
          <w:bCs/>
          <w:sz w:val="24"/>
          <w:szCs w:val="24"/>
          <w:lang w:eastAsia="ru-RU"/>
        </w:rPr>
        <w:t xml:space="preserve"> </w:t>
      </w:r>
    </w:p>
    <w:p w14:paraId="5262CB43" w14:textId="3230A8C1"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.4.</w:t>
      </w:r>
      <w:r w:rsidR="00D11EAA" w:rsidRPr="001E6C3E">
        <w:rPr>
          <w:rFonts w:ascii="Times New Roman" w:eastAsia="Times New Roman" w:hAnsi="Times New Roman" w:cs="Times New Roman"/>
          <w:sz w:val="24"/>
          <w:szCs w:val="24"/>
          <w:lang w:eastAsia="ru-RU"/>
        </w:rPr>
        <w:tab/>
      </w:r>
      <w:r w:rsidR="00D250D7">
        <w:rPr>
          <w:rFonts w:ascii="Times New Roman" w:hAnsi="Times New Roman" w:cs="Times New Roman"/>
          <w:sz w:val="24"/>
          <w:szCs w:val="24"/>
        </w:rPr>
        <w:t>Стороны</w:t>
      </w:r>
      <w:r w:rsidR="00D250D7" w:rsidRPr="001E6C3E">
        <w:rPr>
          <w:rFonts w:ascii="Times New Roman" w:hAnsi="Times New Roman" w:cs="Times New Roman"/>
          <w:sz w:val="24"/>
          <w:szCs w:val="24"/>
        </w:rPr>
        <w:t xml:space="preserve"> </w:t>
      </w:r>
      <w:r w:rsidR="00D11EAA" w:rsidRPr="001E6C3E">
        <w:rPr>
          <w:rFonts w:ascii="Times New Roman" w:hAnsi="Times New Roman" w:cs="Times New Roman"/>
          <w:sz w:val="24"/>
          <w:szCs w:val="24"/>
        </w:rPr>
        <w:t xml:space="preserve">не вправе без предварительного письменного согласия </w:t>
      </w:r>
      <w:r w:rsidR="00D250D7">
        <w:rPr>
          <w:rFonts w:ascii="Times New Roman" w:hAnsi="Times New Roman" w:cs="Times New Roman"/>
          <w:sz w:val="24"/>
          <w:szCs w:val="24"/>
        </w:rPr>
        <w:t xml:space="preserve">другой Стороны </w:t>
      </w:r>
      <w:r w:rsidR="00D11EAA" w:rsidRPr="001E6C3E">
        <w:rPr>
          <w:rFonts w:ascii="Times New Roman" w:hAnsi="Times New Roman" w:cs="Times New Roman"/>
          <w:sz w:val="24"/>
          <w:szCs w:val="24"/>
        </w:rPr>
        <w:t>переуступать третьим лицам права по настоящему Договору.</w:t>
      </w:r>
    </w:p>
    <w:p w14:paraId="6CDDCB2F" w14:textId="5207FBB4" w:rsidR="00D11EAA" w:rsidRPr="001E6C3E" w:rsidRDefault="00D11EAA" w:rsidP="00D11EAA">
      <w:pPr>
        <w:shd w:val="clear" w:color="auto" w:fill="FFFFFF"/>
        <w:tabs>
          <w:tab w:val="left" w:pos="1276"/>
          <w:tab w:val="left" w:pos="1418"/>
        </w:tabs>
        <w:spacing w:after="0" w:line="240" w:lineRule="auto"/>
        <w:ind w:firstLine="709"/>
        <w:contextualSpacing/>
        <w:jc w:val="both"/>
        <w:rPr>
          <w:rFonts w:ascii="Times New Roman" w:hAnsi="Times New Roman" w:cs="Times New Roman"/>
          <w:sz w:val="24"/>
          <w:szCs w:val="24"/>
        </w:rPr>
      </w:pPr>
      <w:r w:rsidRPr="001E6C3E">
        <w:rPr>
          <w:rFonts w:ascii="Times New Roman" w:hAnsi="Times New Roman" w:cs="Times New Roman"/>
          <w:sz w:val="24"/>
          <w:szCs w:val="24"/>
        </w:rPr>
        <w:t xml:space="preserve">При этом </w:t>
      </w:r>
      <w:r w:rsidR="00D250D7">
        <w:rPr>
          <w:rFonts w:ascii="Times New Roman" w:hAnsi="Times New Roman" w:cs="Times New Roman"/>
          <w:sz w:val="24"/>
          <w:szCs w:val="24"/>
        </w:rPr>
        <w:t xml:space="preserve">Сторона </w:t>
      </w:r>
      <w:r w:rsidRPr="001E6C3E">
        <w:rPr>
          <w:rFonts w:ascii="Times New Roman" w:hAnsi="Times New Roman" w:cs="Times New Roman"/>
          <w:sz w:val="24"/>
          <w:szCs w:val="24"/>
        </w:rPr>
        <w:t xml:space="preserve">при получении письменного согласия </w:t>
      </w:r>
      <w:r w:rsidR="00D250D7">
        <w:rPr>
          <w:rFonts w:ascii="Times New Roman" w:hAnsi="Times New Roman" w:cs="Times New Roman"/>
          <w:sz w:val="24"/>
          <w:szCs w:val="24"/>
        </w:rPr>
        <w:t xml:space="preserve">другой Стороны </w:t>
      </w:r>
      <w:r w:rsidRPr="001E6C3E">
        <w:rPr>
          <w:rFonts w:ascii="Times New Roman" w:hAnsi="Times New Roman" w:cs="Times New Roman"/>
          <w:sz w:val="24"/>
          <w:szCs w:val="24"/>
        </w:rPr>
        <w:t>обязан</w:t>
      </w:r>
      <w:r w:rsidR="00D250D7">
        <w:rPr>
          <w:rFonts w:ascii="Times New Roman" w:hAnsi="Times New Roman" w:cs="Times New Roman"/>
          <w:sz w:val="24"/>
          <w:szCs w:val="24"/>
        </w:rPr>
        <w:t>а</w:t>
      </w:r>
      <w:r w:rsidRPr="001E6C3E">
        <w:rPr>
          <w:rFonts w:ascii="Times New Roman" w:hAnsi="Times New Roman" w:cs="Times New Roman"/>
          <w:sz w:val="24"/>
          <w:szCs w:val="24"/>
        </w:rPr>
        <w:t xml:space="preserve"> предоставить оригинал письменного уведомления об уступке денежного требования в течение 2 (двух) рабочих дней с даты осуществления уступки.</w:t>
      </w:r>
    </w:p>
    <w:p w14:paraId="13C8AA23" w14:textId="77777777"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.5.</w:t>
      </w:r>
      <w:r w:rsidR="00D11EAA" w:rsidRPr="001E6C3E">
        <w:rPr>
          <w:rFonts w:ascii="Times New Roman" w:eastAsia="Times New Roman" w:hAnsi="Times New Roman" w:cs="Times New Roman"/>
          <w:sz w:val="24"/>
          <w:szCs w:val="24"/>
          <w:lang w:eastAsia="ru-RU"/>
        </w:rPr>
        <w:tab/>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433AF19" w14:textId="175008AD"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18</w:t>
      </w:r>
      <w:r w:rsidR="00D11EAA" w:rsidRPr="001E6C3E">
        <w:rPr>
          <w:rFonts w:ascii="Times New Roman" w:eastAsia="Times New Roman" w:hAnsi="Times New Roman" w:cs="Times New Roman"/>
          <w:spacing w:val="-4"/>
          <w:sz w:val="24"/>
          <w:szCs w:val="24"/>
          <w:lang w:eastAsia="ru-RU"/>
        </w:rPr>
        <w:t>.6.</w:t>
      </w:r>
      <w:r w:rsidR="00D11EAA" w:rsidRPr="001E6C3E">
        <w:rPr>
          <w:rFonts w:ascii="Times New Roman" w:eastAsia="Times New Roman" w:hAnsi="Times New Roman" w:cs="Times New Roman"/>
          <w:spacing w:val="-4"/>
          <w:sz w:val="24"/>
          <w:szCs w:val="24"/>
          <w:lang w:eastAsia="ru-RU"/>
        </w:rPr>
        <w:tab/>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 и иными способами, в том числе электронными документами (письма по электронной почте</w:t>
      </w:r>
      <w:r w:rsidR="00D250D7">
        <w:rPr>
          <w:rFonts w:ascii="Times New Roman" w:eastAsia="Times New Roman" w:hAnsi="Times New Roman" w:cs="Times New Roman"/>
          <w:spacing w:val="-4"/>
          <w:sz w:val="24"/>
          <w:szCs w:val="24"/>
          <w:lang w:eastAsia="ru-RU"/>
        </w:rPr>
        <w:t xml:space="preserve"> по адресам, указанным в Договоре</w:t>
      </w:r>
      <w:r w:rsidR="00D11EAA" w:rsidRPr="001E6C3E">
        <w:rPr>
          <w:rFonts w:ascii="Times New Roman" w:eastAsia="Times New Roman" w:hAnsi="Times New Roman" w:cs="Times New Roman"/>
          <w:spacing w:val="-4"/>
          <w:sz w:val="24"/>
          <w:szCs w:val="24"/>
          <w:lang w:eastAsia="ru-RU"/>
        </w:rPr>
        <w:t>), передаваемыми по каналам связи, позволяющими достоверно установить, что документ исходит от Стороны по договору.</w:t>
      </w:r>
    </w:p>
    <w:p w14:paraId="1DD11645"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w:t>
      </w:r>
      <w:r w:rsidRPr="001E6C3E">
        <w:rPr>
          <w:rFonts w:ascii="Times New Roman" w:eastAsia="Times New Roman" w:hAnsi="Times New Roman" w:cs="Times New Roman"/>
          <w:spacing w:val="-4"/>
          <w:sz w:val="24"/>
          <w:szCs w:val="24"/>
          <w:lang w:eastAsia="ru-RU"/>
        </w:rPr>
        <w:lastRenderedPageBreak/>
        <w:t>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95013C7" w14:textId="77777777" w:rsidR="00D11EAA" w:rsidRPr="001E6C3E" w:rsidRDefault="00D11EAA"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ru-RU"/>
        </w:rPr>
      </w:pPr>
      <w:r w:rsidRPr="001E6C3E">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1013BAC6" w14:textId="02BF5045"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.7.</w:t>
      </w:r>
      <w:r w:rsidR="00D11EAA" w:rsidRPr="001E6C3E">
        <w:rPr>
          <w:rFonts w:ascii="Times New Roman" w:eastAsia="Times New Roman" w:hAnsi="Times New Roman" w:cs="Times New Roman"/>
          <w:sz w:val="24"/>
          <w:szCs w:val="24"/>
          <w:lang w:eastAsia="ru-RU"/>
        </w:rPr>
        <w:tab/>
      </w:r>
      <w:r w:rsidR="00D11EAA" w:rsidRPr="001E6C3E">
        <w:rPr>
          <w:rFonts w:ascii="Times New Roman" w:hAnsi="Times New Roman" w:cs="Times New Roman"/>
          <w:sz w:val="24"/>
          <w:szCs w:val="24"/>
        </w:rPr>
        <w:t xml:space="preserve">Полномочия представителя Подрядчика должны быть подтверждены </w:t>
      </w:r>
      <w:r w:rsidR="00D11EAA" w:rsidRPr="001E6C3E">
        <w:rPr>
          <w:rFonts w:ascii="Times New Roman" w:hAnsi="Times New Roman" w:cs="Times New Roman"/>
          <w:spacing w:val="-4"/>
          <w:sz w:val="24"/>
          <w:szCs w:val="24"/>
        </w:rPr>
        <w:t xml:space="preserve">доверенностью. Подлинник или </w:t>
      </w:r>
      <w:r w:rsidR="000E6A94">
        <w:rPr>
          <w:rFonts w:ascii="Times New Roman" w:hAnsi="Times New Roman" w:cs="Times New Roman"/>
          <w:spacing w:val="-4"/>
          <w:sz w:val="24"/>
          <w:szCs w:val="24"/>
        </w:rPr>
        <w:t>надлежащим образом</w:t>
      </w:r>
      <w:r w:rsidR="000E6A94" w:rsidRPr="001E6C3E">
        <w:rPr>
          <w:rFonts w:ascii="Times New Roman" w:hAnsi="Times New Roman" w:cs="Times New Roman"/>
          <w:spacing w:val="-4"/>
          <w:sz w:val="24"/>
          <w:szCs w:val="24"/>
        </w:rPr>
        <w:t xml:space="preserve"> </w:t>
      </w:r>
      <w:r w:rsidR="00D11EAA" w:rsidRPr="001E6C3E">
        <w:rPr>
          <w:rFonts w:ascii="Times New Roman" w:hAnsi="Times New Roman" w:cs="Times New Roman"/>
          <w:spacing w:val="-4"/>
          <w:sz w:val="24"/>
          <w:szCs w:val="24"/>
        </w:rPr>
        <w:t>заверенная</w:t>
      </w:r>
      <w:r w:rsidR="00D11EAA" w:rsidRPr="001E6C3E">
        <w:rPr>
          <w:rFonts w:ascii="Times New Roman" w:hAnsi="Times New Roman" w:cs="Times New Roman"/>
          <w:sz w:val="24"/>
          <w:szCs w:val="24"/>
        </w:rPr>
        <w:t xml:space="preserve"> копия доверенности должна быть передана Заказчику.</w:t>
      </w:r>
    </w:p>
    <w:p w14:paraId="5FF0EC9C" w14:textId="77777777"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.8.</w:t>
      </w:r>
      <w:r w:rsidR="00D11EAA" w:rsidRPr="001E6C3E">
        <w:rPr>
          <w:rFonts w:ascii="Times New Roman" w:eastAsia="Times New Roman" w:hAnsi="Times New Roman" w:cs="Times New Roman"/>
          <w:sz w:val="24"/>
          <w:szCs w:val="24"/>
          <w:lang w:eastAsia="ru-RU"/>
        </w:rPr>
        <w:tab/>
        <w:t>При выполнении настоящего Договора Стороны руководствуются нормами законодательства Российской Федерации.</w:t>
      </w:r>
    </w:p>
    <w:p w14:paraId="38B1FCBB" w14:textId="77777777" w:rsidR="00D11EAA" w:rsidRPr="001E6C3E" w:rsidRDefault="00893041" w:rsidP="00D11EAA">
      <w:pPr>
        <w:shd w:val="clear" w:color="auto" w:fill="FFFFFF"/>
        <w:tabs>
          <w:tab w:val="left" w:pos="1276"/>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.9.</w:t>
      </w:r>
      <w:r w:rsidR="00D11EAA" w:rsidRPr="001E6C3E">
        <w:rPr>
          <w:rFonts w:ascii="Times New Roman" w:eastAsia="Times New Roman" w:hAnsi="Times New Roman" w:cs="Times New Roman"/>
          <w:sz w:val="24"/>
          <w:szCs w:val="24"/>
          <w:lang w:eastAsia="ru-RU"/>
        </w:rPr>
        <w:tab/>
        <w:t>Все указанные в Договоре приложения являются его неотъемлемой частью.</w:t>
      </w:r>
    </w:p>
    <w:p w14:paraId="1F396688" w14:textId="77777777" w:rsidR="00D11EAA" w:rsidRPr="001E6C3E" w:rsidRDefault="00893041"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D11EAA" w:rsidRPr="001E6C3E">
        <w:rPr>
          <w:rFonts w:ascii="Times New Roman" w:eastAsia="Times New Roman" w:hAnsi="Times New Roman" w:cs="Times New Roman"/>
          <w:sz w:val="24"/>
          <w:szCs w:val="24"/>
          <w:lang w:eastAsia="ru-RU"/>
        </w:rPr>
        <w:t>.10.</w:t>
      </w:r>
      <w:r w:rsidR="00D11EAA" w:rsidRPr="001E6C3E">
        <w:rPr>
          <w:rFonts w:ascii="Times New Roman" w:eastAsia="Times New Roman" w:hAnsi="Times New Roman" w:cs="Times New Roman"/>
          <w:sz w:val="24"/>
          <w:szCs w:val="24"/>
          <w:lang w:eastAsia="ru-RU"/>
        </w:rPr>
        <w:tab/>
        <w:t>Настоящий Договор вступает в силу с даты его подписания и действует до полного исполнения Сторонами взятых на себя обязательств.</w:t>
      </w:r>
    </w:p>
    <w:p w14:paraId="72C6DD8E" w14:textId="77777777" w:rsidR="002804B1" w:rsidRPr="002804B1" w:rsidRDefault="00893041"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804B1">
        <w:rPr>
          <w:rFonts w:ascii="Times New Roman" w:eastAsia="Times New Roman" w:hAnsi="Times New Roman" w:cs="Times New Roman"/>
          <w:sz w:val="24"/>
          <w:szCs w:val="24"/>
          <w:lang w:eastAsia="ru-RU"/>
        </w:rPr>
        <w:t>18</w:t>
      </w:r>
      <w:r w:rsidR="00D11EAA" w:rsidRPr="002804B1">
        <w:rPr>
          <w:rFonts w:ascii="Times New Roman" w:eastAsia="Times New Roman" w:hAnsi="Times New Roman" w:cs="Times New Roman"/>
          <w:sz w:val="24"/>
          <w:szCs w:val="24"/>
          <w:lang w:eastAsia="ru-RU"/>
        </w:rPr>
        <w:t>.11.</w:t>
      </w:r>
      <w:r w:rsidR="00D11EAA" w:rsidRPr="002804B1">
        <w:rPr>
          <w:rFonts w:ascii="Times New Roman" w:eastAsia="Times New Roman" w:hAnsi="Times New Roman" w:cs="Times New Roman"/>
          <w:sz w:val="24"/>
          <w:szCs w:val="24"/>
          <w:lang w:eastAsia="ru-RU"/>
        </w:rPr>
        <w:tab/>
      </w:r>
      <w:r w:rsidR="002804B1" w:rsidRPr="002804B1">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14:paraId="5DF464FD" w14:textId="4B78C268" w:rsidR="00D11EAA" w:rsidRPr="002804B1" w:rsidRDefault="00893041" w:rsidP="00D11EAA">
      <w:pPr>
        <w:shd w:val="clear" w:color="auto" w:fill="FFFFFF"/>
        <w:tabs>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spacing w:val="-2"/>
          <w:sz w:val="24"/>
          <w:szCs w:val="24"/>
          <w:lang w:eastAsia="ru-RU"/>
        </w:rPr>
      </w:pPr>
      <w:r w:rsidRPr="002804B1">
        <w:rPr>
          <w:rFonts w:ascii="Times New Roman" w:eastAsia="Times New Roman" w:hAnsi="Times New Roman" w:cs="Times New Roman"/>
          <w:spacing w:val="-2"/>
          <w:sz w:val="24"/>
          <w:szCs w:val="24"/>
          <w:lang w:eastAsia="ru-RU"/>
        </w:rPr>
        <w:t>18</w:t>
      </w:r>
      <w:r w:rsidR="00D11EAA" w:rsidRPr="002804B1">
        <w:rPr>
          <w:rFonts w:ascii="Times New Roman" w:eastAsia="Times New Roman" w:hAnsi="Times New Roman" w:cs="Times New Roman"/>
          <w:spacing w:val="-2"/>
          <w:sz w:val="24"/>
          <w:szCs w:val="24"/>
          <w:lang w:eastAsia="ru-RU"/>
        </w:rPr>
        <w:t>.12.</w:t>
      </w:r>
      <w:r w:rsidR="00D11EAA" w:rsidRPr="002804B1">
        <w:rPr>
          <w:rFonts w:ascii="Times New Roman" w:eastAsia="Times New Roman" w:hAnsi="Times New Roman" w:cs="Times New Roman"/>
          <w:spacing w:val="-2"/>
          <w:sz w:val="24"/>
          <w:szCs w:val="24"/>
          <w:lang w:eastAsia="ru-RU"/>
        </w:rPr>
        <w:tab/>
      </w:r>
      <w:r w:rsidR="002804B1" w:rsidRPr="002804B1">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14:paraId="71D50B45" w14:textId="77777777" w:rsidR="002804B1" w:rsidRPr="002804B1" w:rsidRDefault="00893041"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804B1">
        <w:rPr>
          <w:rFonts w:ascii="Times New Roman" w:eastAsia="Times New Roman" w:hAnsi="Times New Roman" w:cs="Times New Roman"/>
          <w:sz w:val="24"/>
          <w:szCs w:val="24"/>
          <w:lang w:eastAsia="ru-RU"/>
        </w:rPr>
        <w:t>18</w:t>
      </w:r>
      <w:r w:rsidR="00D11EAA" w:rsidRPr="002804B1">
        <w:rPr>
          <w:rFonts w:ascii="Times New Roman" w:eastAsia="Times New Roman" w:hAnsi="Times New Roman" w:cs="Times New Roman"/>
          <w:sz w:val="24"/>
          <w:szCs w:val="24"/>
          <w:lang w:eastAsia="ru-RU"/>
        </w:rPr>
        <w:t>.13.</w:t>
      </w:r>
      <w:r w:rsidR="00D11EAA" w:rsidRPr="002804B1">
        <w:rPr>
          <w:rFonts w:ascii="Times New Roman" w:eastAsia="Times New Roman" w:hAnsi="Times New Roman" w:cs="Times New Roman"/>
          <w:sz w:val="24"/>
          <w:szCs w:val="24"/>
          <w:lang w:eastAsia="ru-RU"/>
        </w:rPr>
        <w:tab/>
      </w:r>
      <w:r w:rsidR="002804B1" w:rsidRPr="002804B1">
        <w:rPr>
          <w:rFonts w:ascii="Times New Roman" w:eastAsia="Times New Roman" w:hAnsi="Times New Roman" w:cs="Times New Roman"/>
          <w:sz w:val="24"/>
          <w:szCs w:val="24"/>
          <w:lang w:eastAsia="ru-RU"/>
        </w:rPr>
        <w:t xml:space="preserve">Стороны обязаны письменно уведомлять друг друга об изменении </w:t>
      </w:r>
      <w:r w:rsidR="002804B1" w:rsidRPr="002804B1">
        <w:rPr>
          <w:rFonts w:ascii="Times New Roman" w:eastAsia="Times New Roman" w:hAnsi="Times New Roman" w:cs="Times New Roman"/>
          <w:spacing w:val="-4"/>
          <w:sz w:val="24"/>
          <w:szCs w:val="24"/>
          <w:lang w:eastAsia="ru-RU"/>
        </w:rPr>
        <w:t>реквизитов, места нахождения, почтового адреса, номеров телефонов в течение 3 (трех)</w:t>
      </w:r>
      <w:r w:rsidR="002804B1" w:rsidRPr="002804B1">
        <w:rPr>
          <w:rFonts w:ascii="Times New Roman" w:eastAsia="Times New Roman" w:hAnsi="Times New Roman" w:cs="Times New Roman"/>
          <w:sz w:val="24"/>
          <w:szCs w:val="24"/>
          <w:lang w:eastAsia="ru-RU"/>
        </w:rPr>
        <w:t xml:space="preserve"> рабочих дней с даты таких изменений.</w:t>
      </w:r>
    </w:p>
    <w:p w14:paraId="6E476B93" w14:textId="77777777" w:rsidR="002804B1" w:rsidRPr="002804B1" w:rsidRDefault="002804B1"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804B1">
        <w:rPr>
          <w:rFonts w:ascii="Times New Roman" w:eastAsia="Times New Roman" w:hAnsi="Times New Roman" w:cs="Times New Roman"/>
          <w:sz w:val="24"/>
          <w:szCs w:val="24"/>
          <w:lang w:eastAsia="ru-RU"/>
        </w:rPr>
        <w:t>18.14. Вопросы, не урегулированные настоящим Договором, регламентируются нормами законодательства Российской Федерации.</w:t>
      </w:r>
    </w:p>
    <w:p w14:paraId="580C56A4" w14:textId="6C64B382" w:rsidR="002804B1" w:rsidRPr="007E1B02" w:rsidRDefault="002804B1" w:rsidP="002804B1">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198E41C0" w14:textId="48AEB7FC" w:rsidR="00D11EAA" w:rsidRPr="001E6C3E" w:rsidRDefault="00D11EAA" w:rsidP="00D11EAA">
      <w:pPr>
        <w:shd w:val="clear" w:color="auto" w:fill="FFFFFF"/>
        <w:tabs>
          <w:tab w:val="left" w:pos="1418"/>
        </w:tabs>
        <w:autoSpaceDE w:val="0"/>
        <w:autoSpaceDN w:val="0"/>
        <w:adjustRightInd w:val="0"/>
        <w:spacing w:after="0" w:line="240" w:lineRule="auto"/>
        <w:ind w:firstLine="700"/>
        <w:contextualSpacing/>
        <w:jc w:val="both"/>
        <w:rPr>
          <w:rFonts w:ascii="Times New Roman" w:eastAsia="Times New Roman" w:hAnsi="Times New Roman" w:cs="Times New Roman"/>
          <w:sz w:val="24"/>
          <w:szCs w:val="24"/>
          <w:lang w:eastAsia="ru-RU"/>
        </w:rPr>
      </w:pPr>
    </w:p>
    <w:p w14:paraId="017D33FA" w14:textId="77777777" w:rsidR="00D11EAA"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1E6C3E">
        <w:rPr>
          <w:rFonts w:ascii="Times New Roman" w:eastAsia="Times New Roman" w:hAnsi="Times New Roman" w:cs="Times New Roman"/>
          <w:b/>
          <w:bCs/>
          <w:sz w:val="24"/>
          <w:szCs w:val="24"/>
          <w:lang w:eastAsia="ru-RU"/>
        </w:rPr>
        <w:t xml:space="preserve">Статья </w:t>
      </w:r>
      <w:r w:rsidR="00893041">
        <w:rPr>
          <w:rFonts w:ascii="Times New Roman" w:eastAsia="Times New Roman" w:hAnsi="Times New Roman" w:cs="Times New Roman"/>
          <w:b/>
          <w:bCs/>
          <w:sz w:val="24"/>
          <w:szCs w:val="24"/>
          <w:lang w:eastAsia="ru-RU"/>
        </w:rPr>
        <w:t>19</w:t>
      </w:r>
      <w:r w:rsidRPr="001E6C3E">
        <w:rPr>
          <w:rFonts w:ascii="Times New Roman" w:eastAsia="Times New Roman" w:hAnsi="Times New Roman" w:cs="Times New Roman"/>
          <w:b/>
          <w:bCs/>
          <w:sz w:val="24"/>
          <w:szCs w:val="24"/>
          <w:lang w:eastAsia="ru-RU"/>
        </w:rPr>
        <w:t>. Перечень документов, прилагаемых к Договору</w:t>
      </w:r>
    </w:p>
    <w:p w14:paraId="14EC0903" w14:textId="73B1F741" w:rsidR="00D11EAA"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Все указанные ниже приложения являются неотъемлемой частью Договора. </w:t>
      </w:r>
    </w:p>
    <w:tbl>
      <w:tblPr>
        <w:tblW w:w="8897" w:type="dxa"/>
        <w:tblLayout w:type="fixed"/>
        <w:tblLook w:val="0000" w:firstRow="0" w:lastRow="0" w:firstColumn="0" w:lastColumn="0" w:noHBand="0" w:noVBand="0"/>
      </w:tblPr>
      <w:tblGrid>
        <w:gridCol w:w="675"/>
        <w:gridCol w:w="8222"/>
      </w:tblGrid>
      <w:tr w:rsidR="00D11EAA" w:rsidRPr="001E6C3E" w14:paraId="0F054041" w14:textId="77777777" w:rsidTr="00807A93">
        <w:trPr>
          <w:trHeight w:val="337"/>
        </w:trPr>
        <w:tc>
          <w:tcPr>
            <w:tcW w:w="675" w:type="dxa"/>
            <w:vAlign w:val="center"/>
          </w:tcPr>
          <w:p w14:paraId="3E2266B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w:t>
            </w:r>
          </w:p>
          <w:p w14:paraId="48CA93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п/п</w:t>
            </w:r>
          </w:p>
        </w:tc>
        <w:tc>
          <w:tcPr>
            <w:tcW w:w="8222" w:type="dxa"/>
            <w:vAlign w:val="center"/>
          </w:tcPr>
          <w:p w14:paraId="1E932BD5" w14:textId="77777777" w:rsidR="00D11EAA" w:rsidRPr="001E6C3E" w:rsidRDefault="00D11EAA" w:rsidP="00807A93">
            <w:pPr>
              <w:autoSpaceDE w:val="0"/>
              <w:autoSpaceDN w:val="0"/>
              <w:adjustRightInd w:val="0"/>
              <w:spacing w:after="0" w:line="240" w:lineRule="auto"/>
              <w:ind w:firstLine="34"/>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Наименование приложений</w:t>
            </w:r>
          </w:p>
        </w:tc>
      </w:tr>
      <w:tr w:rsidR="00D11EAA" w:rsidRPr="001E6C3E" w14:paraId="62A58F5D" w14:textId="77777777" w:rsidTr="00807A93">
        <w:trPr>
          <w:trHeight w:val="261"/>
        </w:trPr>
        <w:tc>
          <w:tcPr>
            <w:tcW w:w="675" w:type="dxa"/>
          </w:tcPr>
          <w:p w14:paraId="577EC817"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p>
        </w:tc>
        <w:tc>
          <w:tcPr>
            <w:tcW w:w="8222" w:type="dxa"/>
          </w:tcPr>
          <w:p w14:paraId="35CF0953"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r>
      <w:tr w:rsidR="00D11EAA" w:rsidRPr="001E6C3E" w14:paraId="6EF70793" w14:textId="77777777" w:rsidTr="00807A93">
        <w:trPr>
          <w:trHeight w:val="186"/>
        </w:trPr>
        <w:tc>
          <w:tcPr>
            <w:tcW w:w="675" w:type="dxa"/>
          </w:tcPr>
          <w:p w14:paraId="0479D74D"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p>
        </w:tc>
        <w:tc>
          <w:tcPr>
            <w:tcW w:w="8222" w:type="dxa"/>
          </w:tcPr>
          <w:p w14:paraId="514569C2" w14:textId="77777777" w:rsidR="00D11EAA" w:rsidRPr="001E6C3E" w:rsidRDefault="00D11EAA" w:rsidP="00DF226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Календарный гра</w:t>
            </w:r>
            <w:r w:rsidR="006D7F6A">
              <w:rPr>
                <w:rFonts w:ascii="Times New Roman" w:eastAsia="Times New Roman" w:hAnsi="Times New Roman" w:cs="Times New Roman"/>
                <w:sz w:val="24"/>
                <w:szCs w:val="24"/>
                <w:lang w:eastAsia="ru-RU"/>
              </w:rPr>
              <w:t>фик выполнения Работ</w:t>
            </w:r>
          </w:p>
        </w:tc>
      </w:tr>
      <w:tr w:rsidR="00D11EAA" w:rsidRPr="001E6C3E" w14:paraId="6B8A1FD2" w14:textId="77777777" w:rsidTr="00807A93">
        <w:trPr>
          <w:trHeight w:val="158"/>
        </w:trPr>
        <w:tc>
          <w:tcPr>
            <w:tcW w:w="675" w:type="dxa"/>
          </w:tcPr>
          <w:p w14:paraId="15EA72EA"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iCs/>
                <w:spacing w:val="-4"/>
                <w:sz w:val="24"/>
                <w:szCs w:val="24"/>
                <w:lang w:eastAsia="ru-RU"/>
              </w:rPr>
            </w:pPr>
            <w:r w:rsidRPr="001E6C3E">
              <w:rPr>
                <w:rFonts w:ascii="Times New Roman" w:eastAsia="Times New Roman" w:hAnsi="Times New Roman" w:cs="Times New Roman"/>
                <w:iCs/>
                <w:spacing w:val="-4"/>
                <w:sz w:val="24"/>
                <w:szCs w:val="24"/>
                <w:lang w:eastAsia="ru-RU"/>
              </w:rPr>
              <w:t>3</w:t>
            </w:r>
          </w:p>
        </w:tc>
        <w:tc>
          <w:tcPr>
            <w:tcW w:w="8222" w:type="dxa"/>
          </w:tcPr>
          <w:p w14:paraId="5E472CAF"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Акта сверки расчетов</w:t>
            </w:r>
          </w:p>
        </w:tc>
      </w:tr>
      <w:tr w:rsidR="00D11EAA" w:rsidRPr="001E6C3E" w14:paraId="4A93D4F2" w14:textId="77777777" w:rsidTr="00807A93">
        <w:trPr>
          <w:trHeight w:val="150"/>
        </w:trPr>
        <w:tc>
          <w:tcPr>
            <w:tcW w:w="675" w:type="dxa"/>
          </w:tcPr>
          <w:p w14:paraId="2CF3AADC"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4</w:t>
            </w:r>
          </w:p>
        </w:tc>
        <w:tc>
          <w:tcPr>
            <w:tcW w:w="8222" w:type="dxa"/>
          </w:tcPr>
          <w:p w14:paraId="1AEE7F3C"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r>
      <w:tr w:rsidR="00D11EAA" w:rsidRPr="001E6C3E" w14:paraId="2447E2CB" w14:textId="77777777" w:rsidTr="00807A93">
        <w:trPr>
          <w:trHeight w:val="150"/>
        </w:trPr>
        <w:tc>
          <w:tcPr>
            <w:tcW w:w="675" w:type="dxa"/>
          </w:tcPr>
          <w:p w14:paraId="245D31F1"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5</w:t>
            </w:r>
          </w:p>
        </w:tc>
        <w:tc>
          <w:tcPr>
            <w:tcW w:w="8222" w:type="dxa"/>
          </w:tcPr>
          <w:p w14:paraId="26519EDA"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sz w:val="24"/>
                <w:szCs w:val="24"/>
                <w:lang w:eastAsia="ru-RU"/>
              </w:rPr>
            </w:pPr>
            <w:r w:rsidRPr="001E6C3E">
              <w:rPr>
                <w:rFonts w:ascii="Times New Roman" w:eastAsia="Times New Roman" w:hAnsi="Times New Roman" w:cs="Times New Roman"/>
                <w:bCs/>
                <w:iCs/>
                <w:sz w:val="24"/>
                <w:szCs w:val="24"/>
                <w:lang w:eastAsia="ru-RU"/>
              </w:rPr>
              <w:t>Форма Соглашения о раскрытии информации</w:t>
            </w:r>
          </w:p>
        </w:tc>
      </w:tr>
      <w:tr w:rsidR="00D11EAA" w:rsidRPr="001E6C3E" w14:paraId="74D4648B" w14:textId="77777777" w:rsidTr="00807A93">
        <w:trPr>
          <w:trHeight w:val="150"/>
        </w:trPr>
        <w:tc>
          <w:tcPr>
            <w:tcW w:w="675" w:type="dxa"/>
          </w:tcPr>
          <w:p w14:paraId="74D4582A"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6</w:t>
            </w:r>
          </w:p>
        </w:tc>
        <w:tc>
          <w:tcPr>
            <w:tcW w:w="8222" w:type="dxa"/>
          </w:tcPr>
          <w:p w14:paraId="11473BF8"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Техническое задание</w:t>
            </w:r>
          </w:p>
        </w:tc>
      </w:tr>
      <w:tr w:rsidR="00D11EAA" w:rsidRPr="001E6C3E" w14:paraId="0DE4CB15" w14:textId="77777777" w:rsidTr="00807A93">
        <w:trPr>
          <w:trHeight w:val="150"/>
        </w:trPr>
        <w:tc>
          <w:tcPr>
            <w:tcW w:w="675" w:type="dxa"/>
          </w:tcPr>
          <w:p w14:paraId="13222554"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7</w:t>
            </w:r>
          </w:p>
        </w:tc>
        <w:tc>
          <w:tcPr>
            <w:tcW w:w="8222" w:type="dxa"/>
          </w:tcPr>
          <w:p w14:paraId="1FFED2AC" w14:textId="56ACC8A5" w:rsidR="00D11EAA" w:rsidRPr="001E6C3E" w:rsidRDefault="00D11EAA" w:rsidP="004D3040">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 xml:space="preserve">Смета на проектные (изыскательские) работы </w:t>
            </w:r>
            <w:r w:rsidR="00C403A6">
              <w:rPr>
                <w:rFonts w:ascii="Times New Roman" w:eastAsia="Times New Roman" w:hAnsi="Times New Roman" w:cs="Times New Roman"/>
                <w:bCs/>
                <w:iCs/>
                <w:sz w:val="24"/>
                <w:szCs w:val="24"/>
                <w:lang w:eastAsia="ru-RU"/>
              </w:rPr>
              <w:t>(Приложение</w:t>
            </w:r>
            <w:r w:rsidR="00BF33E4">
              <w:rPr>
                <w:rFonts w:ascii="Times New Roman" w:eastAsia="Times New Roman" w:hAnsi="Times New Roman" w:cs="Times New Roman"/>
                <w:bCs/>
                <w:iCs/>
                <w:sz w:val="24"/>
                <w:szCs w:val="24"/>
                <w:lang w:eastAsia="ru-RU"/>
              </w:rPr>
              <w:t>)</w:t>
            </w:r>
          </w:p>
        </w:tc>
      </w:tr>
      <w:tr w:rsidR="00D11EAA" w:rsidRPr="001E6C3E" w14:paraId="19D102AC" w14:textId="77777777" w:rsidTr="00807A93">
        <w:trPr>
          <w:trHeight w:val="317"/>
        </w:trPr>
        <w:tc>
          <w:tcPr>
            <w:tcW w:w="675" w:type="dxa"/>
          </w:tcPr>
          <w:p w14:paraId="1D4F99C1"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8</w:t>
            </w:r>
          </w:p>
        </w:tc>
        <w:tc>
          <w:tcPr>
            <w:tcW w:w="8222" w:type="dxa"/>
          </w:tcPr>
          <w:p w14:paraId="11CA52A3"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Согласие на обработку персональных данных</w:t>
            </w:r>
          </w:p>
        </w:tc>
      </w:tr>
      <w:tr w:rsidR="00D11EAA" w:rsidRPr="001E6C3E" w14:paraId="69E359F1" w14:textId="77777777" w:rsidTr="00807A93">
        <w:trPr>
          <w:trHeight w:val="150"/>
        </w:trPr>
        <w:tc>
          <w:tcPr>
            <w:tcW w:w="675" w:type="dxa"/>
          </w:tcPr>
          <w:p w14:paraId="02603098" w14:textId="77777777" w:rsidR="00D11EAA" w:rsidRPr="001E6C3E" w:rsidRDefault="00D11EAA" w:rsidP="00DF226D">
            <w:pPr>
              <w:autoSpaceDE w:val="0"/>
              <w:autoSpaceDN w:val="0"/>
              <w:adjustRightInd w:val="0"/>
              <w:spacing w:after="0" w:line="240" w:lineRule="auto"/>
              <w:contextualSpacing/>
              <w:jc w:val="center"/>
              <w:rPr>
                <w:rFonts w:ascii="Times New Roman" w:eastAsia="Times New Roman" w:hAnsi="Times New Roman" w:cs="Times New Roman"/>
                <w:spacing w:val="-8"/>
                <w:sz w:val="24"/>
                <w:szCs w:val="24"/>
                <w:lang w:eastAsia="ru-RU"/>
              </w:rPr>
            </w:pPr>
            <w:r w:rsidRPr="001E6C3E">
              <w:rPr>
                <w:rFonts w:ascii="Times New Roman" w:eastAsia="Times New Roman" w:hAnsi="Times New Roman" w:cs="Times New Roman"/>
                <w:spacing w:val="-8"/>
                <w:sz w:val="24"/>
                <w:szCs w:val="24"/>
                <w:lang w:eastAsia="ru-RU"/>
              </w:rPr>
              <w:t>9</w:t>
            </w:r>
          </w:p>
        </w:tc>
        <w:tc>
          <w:tcPr>
            <w:tcW w:w="8222" w:type="dxa"/>
          </w:tcPr>
          <w:p w14:paraId="3F34DBDC" w14:textId="77777777" w:rsidR="00D11EAA" w:rsidRPr="001E6C3E" w:rsidRDefault="00D11EAA" w:rsidP="00DF226D">
            <w:pPr>
              <w:spacing w:after="0" w:line="240" w:lineRule="auto"/>
              <w:ind w:left="-11"/>
              <w:contextualSpacing/>
              <w:jc w:val="both"/>
              <w:outlineLvl w:val="1"/>
              <w:rPr>
                <w:rFonts w:ascii="Times New Roman" w:eastAsia="Times New Roman" w:hAnsi="Times New Roman" w:cs="Times New Roman"/>
                <w:bCs/>
                <w:iCs/>
                <w:sz w:val="24"/>
                <w:szCs w:val="24"/>
                <w:lang w:eastAsia="ru-RU"/>
              </w:rPr>
            </w:pPr>
            <w:r w:rsidRPr="001E6C3E">
              <w:rPr>
                <w:rFonts w:ascii="Times New Roman" w:eastAsia="Times New Roman" w:hAnsi="Times New Roman" w:cs="Times New Roman"/>
                <w:bCs/>
                <w:iCs/>
                <w:sz w:val="24"/>
                <w:szCs w:val="24"/>
                <w:lang w:eastAsia="ru-RU"/>
              </w:rPr>
              <w:t>Список субподрядных организаций</w:t>
            </w:r>
          </w:p>
        </w:tc>
      </w:tr>
    </w:tbl>
    <w:p w14:paraId="1EB85F5F" w14:textId="77777777" w:rsidR="00FC6073" w:rsidRDefault="00FC6073"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6923A57D"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17909264"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204CC1F9"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3BBA3769"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1EC9BB2"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1D1DF2BA"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20F5952D"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08689D64"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306AC817"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0B8AEE21"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6BDE1E4F"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433DB0FD"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30BBB027" w14:textId="77777777" w:rsidR="004A71EA" w:rsidRDefault="004A71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66A0D343" w14:textId="77777777" w:rsidR="00FD1D51" w:rsidRDefault="00FD1D51"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42D59A17" w14:textId="77777777" w:rsidR="00FD1D51" w:rsidRDefault="00FD1D51"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D36F083" w14:textId="06709E1E" w:rsidR="00D11EAA" w:rsidRDefault="00C53DE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Статья </w:t>
      </w:r>
      <w:r w:rsidR="00322E05">
        <w:rPr>
          <w:rFonts w:ascii="Times New Roman" w:eastAsia="Times New Roman" w:hAnsi="Times New Roman" w:cs="Times New Roman"/>
          <w:b/>
          <w:bCs/>
          <w:sz w:val="24"/>
          <w:szCs w:val="24"/>
          <w:lang w:eastAsia="ru-RU"/>
        </w:rPr>
        <w:t>20</w:t>
      </w:r>
      <w:r w:rsidR="00D11EAA" w:rsidRPr="001E6C3E">
        <w:rPr>
          <w:rFonts w:ascii="Times New Roman" w:eastAsia="Times New Roman" w:hAnsi="Times New Roman" w:cs="Times New Roman"/>
          <w:b/>
          <w:bCs/>
          <w:sz w:val="24"/>
          <w:szCs w:val="24"/>
          <w:lang w:eastAsia="ru-RU"/>
        </w:rPr>
        <w:t>. Реквизиты и подписи Сторон</w:t>
      </w:r>
    </w:p>
    <w:p w14:paraId="2DDC3E34" w14:textId="77777777" w:rsidR="000C1262" w:rsidRDefault="000C1262"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p w14:paraId="754B2B7A" w14:textId="77777777" w:rsidR="000C1262" w:rsidRPr="00805478" w:rsidRDefault="000C1262"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p>
    <w:tbl>
      <w:tblPr>
        <w:tblW w:w="9738" w:type="dxa"/>
        <w:jc w:val="center"/>
        <w:tblLook w:val="01E0" w:firstRow="1" w:lastRow="1" w:firstColumn="1" w:lastColumn="1" w:noHBand="0" w:noVBand="0"/>
      </w:tblPr>
      <w:tblGrid>
        <w:gridCol w:w="4877"/>
        <w:gridCol w:w="4861"/>
      </w:tblGrid>
      <w:tr w:rsidR="00805478" w:rsidRPr="00805478" w14:paraId="55002740" w14:textId="77777777" w:rsidTr="00077B84">
        <w:trPr>
          <w:trHeight w:val="3864"/>
          <w:jc w:val="center"/>
        </w:trPr>
        <w:tc>
          <w:tcPr>
            <w:tcW w:w="4877" w:type="dxa"/>
          </w:tcPr>
          <w:p w14:paraId="220F36F6" w14:textId="7181000E" w:rsidR="00805478" w:rsidRPr="00805478" w:rsidRDefault="00805478" w:rsidP="00077B84">
            <w:pPr>
              <w:tabs>
                <w:tab w:val="left" w:pos="992"/>
              </w:tabs>
              <w:contextualSpacing/>
              <w:jc w:val="center"/>
              <w:rPr>
                <w:rFonts w:ascii="Times New Roman" w:hAnsi="Times New Roman" w:cs="Times New Roman"/>
                <w:sz w:val="24"/>
                <w:szCs w:val="24"/>
              </w:rPr>
            </w:pPr>
            <w:r w:rsidRPr="00805478">
              <w:rPr>
                <w:rFonts w:ascii="Times New Roman" w:hAnsi="Times New Roman" w:cs="Times New Roman"/>
                <w:b/>
                <w:sz w:val="24"/>
                <w:szCs w:val="24"/>
              </w:rPr>
              <w:t xml:space="preserve">ЗАКАЗЧИК                                                                                        </w:t>
            </w:r>
            <w:r w:rsidRPr="00805478">
              <w:rPr>
                <w:rStyle w:val="2f6"/>
                <w:rFonts w:eastAsiaTheme="minorHAnsi"/>
                <w:sz w:val="24"/>
                <w:szCs w:val="24"/>
              </w:rPr>
              <w:t>ПАО «Россети Центр»</w:t>
            </w:r>
          </w:p>
          <w:p w14:paraId="3CBC41CD" w14:textId="77777777" w:rsidR="00805478" w:rsidRPr="00805478" w:rsidRDefault="00805478" w:rsidP="00077B84">
            <w:pPr>
              <w:contextualSpacing/>
              <w:rPr>
                <w:rFonts w:ascii="Times New Roman" w:hAnsi="Times New Roman" w:cs="Times New Roman"/>
                <w:sz w:val="24"/>
                <w:szCs w:val="24"/>
              </w:rPr>
            </w:pPr>
            <w:r w:rsidRPr="00805478">
              <w:rPr>
                <w:rFonts w:ascii="Times New Roman" w:hAnsi="Times New Roman" w:cs="Times New Roman"/>
                <w:sz w:val="24"/>
                <w:szCs w:val="24"/>
              </w:rPr>
              <w:t xml:space="preserve">Юридический адрес: 119017, город Москва, улица Ордынка М., дом 15; </w:t>
            </w:r>
          </w:p>
          <w:p w14:paraId="1D35256C" w14:textId="77777777" w:rsidR="00805478" w:rsidRPr="00805478" w:rsidRDefault="00805478" w:rsidP="00077B84">
            <w:pPr>
              <w:contextualSpacing/>
              <w:rPr>
                <w:rFonts w:ascii="Times New Roman" w:hAnsi="Times New Roman" w:cs="Times New Roman"/>
                <w:sz w:val="24"/>
                <w:szCs w:val="24"/>
              </w:rPr>
            </w:pPr>
            <w:r w:rsidRPr="00805478">
              <w:rPr>
                <w:rFonts w:ascii="Times New Roman" w:hAnsi="Times New Roman" w:cs="Times New Roman"/>
                <w:sz w:val="24"/>
                <w:szCs w:val="24"/>
              </w:rPr>
              <w:t>Фактический адрес: 119017, город Москва, улица Ордынка М., дом 15;</w:t>
            </w:r>
          </w:p>
          <w:p w14:paraId="1AE972C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ОГРН-1046900099498, ИНН 6901067107</w:t>
            </w:r>
          </w:p>
          <w:p w14:paraId="08E6291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Филиал ПАО «Россети Центр»»- «Смоленскэнерго»</w:t>
            </w:r>
          </w:p>
          <w:p w14:paraId="00C44D67"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214019 г. Смоленск, ул. Тенишевой, д.33</w:t>
            </w:r>
          </w:p>
          <w:p w14:paraId="05DA124F"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ИНН 6901067107 / КПП 673102001</w:t>
            </w:r>
          </w:p>
          <w:p w14:paraId="19FD026C"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р/с № 40702810623250000008</w:t>
            </w:r>
          </w:p>
          <w:p w14:paraId="1A529E2B"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в филиале Банка ВТБ (ПАО) в г. Воронеже  кор/сч № 30101810100000000835</w:t>
            </w:r>
          </w:p>
          <w:p w14:paraId="6E8AA347" w14:textId="77777777" w:rsidR="00805478" w:rsidRPr="00805478" w:rsidRDefault="00805478" w:rsidP="00077B84">
            <w:pPr>
              <w:contextualSpacing/>
              <w:rPr>
                <w:rFonts w:ascii="Times New Roman" w:hAnsi="Times New Roman" w:cs="Times New Roman"/>
                <w:bCs/>
                <w:sz w:val="24"/>
                <w:szCs w:val="24"/>
              </w:rPr>
            </w:pPr>
            <w:r w:rsidRPr="00805478">
              <w:rPr>
                <w:rFonts w:ascii="Times New Roman" w:hAnsi="Times New Roman" w:cs="Times New Roman"/>
                <w:sz w:val="24"/>
                <w:szCs w:val="24"/>
              </w:rPr>
              <w:t>БИК 042007835</w:t>
            </w:r>
          </w:p>
        </w:tc>
        <w:tc>
          <w:tcPr>
            <w:tcW w:w="4861" w:type="dxa"/>
          </w:tcPr>
          <w:p w14:paraId="57A6CE03" w14:textId="77777777" w:rsidR="00805478" w:rsidRPr="00805478" w:rsidRDefault="00805478" w:rsidP="00077B84">
            <w:pPr>
              <w:contextualSpacing/>
              <w:jc w:val="center"/>
              <w:rPr>
                <w:rFonts w:ascii="Times New Roman" w:hAnsi="Times New Roman" w:cs="Times New Roman"/>
                <w:b/>
                <w:sz w:val="24"/>
                <w:szCs w:val="24"/>
              </w:rPr>
            </w:pPr>
            <w:r w:rsidRPr="00805478">
              <w:rPr>
                <w:rFonts w:ascii="Times New Roman" w:hAnsi="Times New Roman" w:cs="Times New Roman"/>
                <w:b/>
                <w:sz w:val="24"/>
                <w:szCs w:val="24"/>
              </w:rPr>
              <w:t>ПОДРЯДЧИК</w:t>
            </w:r>
          </w:p>
          <w:p w14:paraId="353A38CF" w14:textId="6AA7EB52" w:rsidR="00772060" w:rsidRPr="00805478" w:rsidRDefault="00805478" w:rsidP="00772060">
            <w:pPr>
              <w:ind w:right="159"/>
              <w:contextualSpacing/>
              <w:rPr>
                <w:rFonts w:ascii="Times New Roman" w:hAnsi="Times New Roman" w:cs="Times New Roman"/>
                <w:bCs/>
                <w:spacing w:val="-12"/>
                <w:sz w:val="24"/>
                <w:szCs w:val="24"/>
                <w:lang w:eastAsia="x-none"/>
              </w:rPr>
            </w:pPr>
            <w:r w:rsidRPr="00805478">
              <w:rPr>
                <w:rFonts w:ascii="Times New Roman" w:hAnsi="Times New Roman" w:cs="Times New Roman"/>
                <w:b/>
                <w:sz w:val="24"/>
                <w:szCs w:val="24"/>
              </w:rPr>
              <w:t xml:space="preserve">                                                                                                                           </w:t>
            </w:r>
          </w:p>
          <w:p w14:paraId="5D16F69F" w14:textId="41F1E159" w:rsidR="00805478" w:rsidRPr="00805478" w:rsidRDefault="00805478" w:rsidP="00077B84">
            <w:pPr>
              <w:ind w:right="159"/>
              <w:contextualSpacing/>
              <w:rPr>
                <w:rFonts w:ascii="Times New Roman" w:hAnsi="Times New Roman" w:cs="Times New Roman"/>
                <w:bCs/>
                <w:spacing w:val="-12"/>
                <w:sz w:val="24"/>
                <w:szCs w:val="24"/>
                <w:lang w:eastAsia="x-none"/>
              </w:rPr>
            </w:pPr>
          </w:p>
        </w:tc>
      </w:tr>
    </w:tbl>
    <w:p w14:paraId="01EE94E6" w14:textId="77777777" w:rsidR="00805478" w:rsidRPr="00805478" w:rsidRDefault="00805478" w:rsidP="00805478">
      <w:pPr>
        <w:tabs>
          <w:tab w:val="left" w:pos="975"/>
        </w:tabs>
        <w:contextualSpacing/>
        <w:rPr>
          <w:rFonts w:ascii="Times New Roman" w:hAnsi="Times New Roman" w:cs="Times New Roman"/>
          <w:vanish/>
          <w:sz w:val="24"/>
          <w:szCs w:val="24"/>
        </w:rPr>
      </w:pP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805478" w:rsidRPr="00805478" w14:paraId="1B7EFB72" w14:textId="77777777" w:rsidTr="00077B84">
        <w:trPr>
          <w:trHeight w:val="641"/>
        </w:trPr>
        <w:tc>
          <w:tcPr>
            <w:tcW w:w="4961" w:type="dxa"/>
          </w:tcPr>
          <w:p w14:paraId="38D2FC71" w14:textId="77777777" w:rsidR="00805478" w:rsidRPr="00805478" w:rsidRDefault="0080547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12B606F" w14:textId="77777777" w:rsidR="00805478" w:rsidRPr="00805478" w:rsidRDefault="00805478" w:rsidP="00077B84">
            <w:pPr>
              <w:tabs>
                <w:tab w:val="left" w:pos="1134"/>
              </w:tabs>
              <w:contextualSpacing/>
              <w:rPr>
                <w:rFonts w:ascii="Times New Roman" w:hAnsi="Times New Roman" w:cs="Times New Roman"/>
                <w:b/>
                <w:sz w:val="24"/>
                <w:szCs w:val="24"/>
              </w:rPr>
            </w:pPr>
          </w:p>
          <w:p w14:paraId="481F4396" w14:textId="77777777" w:rsidR="00805478" w:rsidRPr="00805478" w:rsidRDefault="00805478" w:rsidP="00077B84">
            <w:pPr>
              <w:tabs>
                <w:tab w:val="left" w:pos="1134"/>
              </w:tabs>
              <w:contextualSpacing/>
              <w:rPr>
                <w:rFonts w:ascii="Times New Roman" w:hAnsi="Times New Roman" w:cs="Times New Roman"/>
                <w:b/>
                <w:sz w:val="24"/>
                <w:szCs w:val="24"/>
              </w:rPr>
            </w:pPr>
          </w:p>
          <w:p w14:paraId="7270B359" w14:textId="77777777" w:rsidR="00805478" w:rsidRPr="00805478" w:rsidRDefault="0080547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689D3FB6" w14:textId="77777777" w:rsidR="00805478" w:rsidRPr="00805478" w:rsidRDefault="0080547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3D369A1B"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72C2C6A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354B4A56"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246F871B"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59EE3AF"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1B91985A"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5C4D45E3" w14:textId="77777777" w:rsidR="00805478" w:rsidRPr="00805478" w:rsidRDefault="00805478"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51D9DB7D" w14:textId="77777777" w:rsidR="000722B5" w:rsidRPr="000722B5" w:rsidRDefault="000722B5" w:rsidP="000722B5">
      <w:pPr>
        <w:tabs>
          <w:tab w:val="left" w:pos="1134"/>
        </w:tabs>
        <w:autoSpaceDE w:val="0"/>
        <w:autoSpaceDN w:val="0"/>
        <w:adjustRightInd w:val="0"/>
        <w:ind w:firstLine="851"/>
        <w:contextualSpacing/>
        <w:rPr>
          <w:rFonts w:ascii="Times New Roman" w:eastAsia="Calibri" w:hAnsi="Times New Roman" w:cs="Times New Roman"/>
          <w:b/>
          <w:bCs/>
          <w:sz w:val="24"/>
          <w:szCs w:val="24"/>
        </w:rPr>
      </w:pPr>
    </w:p>
    <w:p w14:paraId="231CA049" w14:textId="63B3835C" w:rsidR="00F000FB" w:rsidRPr="00F000FB" w:rsidRDefault="00F000FB" w:rsidP="00F000FB">
      <w:pPr>
        <w:tabs>
          <w:tab w:val="left" w:pos="1134"/>
        </w:tabs>
        <w:autoSpaceDE w:val="0"/>
        <w:autoSpaceDN w:val="0"/>
        <w:adjustRightInd w:val="0"/>
        <w:ind w:firstLine="851"/>
        <w:contextualSpacing/>
        <w:rPr>
          <w:rFonts w:ascii="Times New Roman" w:hAnsi="Times New Roman" w:cs="Times New Roman"/>
          <w:b/>
          <w:bCs/>
          <w:sz w:val="24"/>
          <w:szCs w:val="24"/>
        </w:rPr>
      </w:pPr>
    </w:p>
    <w:p w14:paraId="402923A5"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0549568C"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6989F806"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sectPr w:rsidR="00D11EAA" w:rsidRPr="001E6C3E" w:rsidSect="00D250D7">
          <w:headerReference w:type="even" r:id="rId9"/>
          <w:headerReference w:type="default" r:id="rId10"/>
          <w:pgSz w:w="11906" w:h="16838"/>
          <w:pgMar w:top="567" w:right="709" w:bottom="851" w:left="1418" w:header="709" w:footer="709" w:gutter="0"/>
          <w:pgNumType w:start="1"/>
          <w:cols w:space="708"/>
          <w:titlePg/>
          <w:docGrid w:linePitch="360"/>
        </w:sectPr>
      </w:pPr>
    </w:p>
    <w:p w14:paraId="6CFCDCBD" w14:textId="77777777" w:rsidR="00D11EAA" w:rsidRPr="001E6C3E" w:rsidRDefault="00D11EAA" w:rsidP="00D11EAA">
      <w:pPr>
        <w:spacing w:after="0" w:line="240" w:lineRule="auto"/>
        <w:ind w:left="5529" w:right="-8"/>
        <w:contextualSpacing/>
        <w:jc w:val="both"/>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Приложение 1</w:t>
      </w:r>
      <w:r w:rsidRPr="001E6C3E">
        <w:rPr>
          <w:rFonts w:ascii="Times New Roman" w:hAnsi="Times New Roman" w:cs="Times New Roman"/>
          <w:sz w:val="24"/>
          <w:szCs w:val="24"/>
        </w:rPr>
        <w:t xml:space="preserve"> к Договору </w:t>
      </w:r>
    </w:p>
    <w:p w14:paraId="3BAD2157" w14:textId="443B9E3B" w:rsidR="00D11EAA" w:rsidRPr="00513735" w:rsidRDefault="00D11EAA" w:rsidP="00D11EAA">
      <w:pPr>
        <w:spacing w:after="0" w:line="240" w:lineRule="auto"/>
        <w:ind w:left="5529" w:right="-8"/>
        <w:contextualSpacing/>
        <w:jc w:val="both"/>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sidR="00664305">
        <w:rPr>
          <w:rFonts w:ascii="Times New Roman" w:hAnsi="Times New Roman" w:cs="Times New Roman"/>
          <w:sz w:val="24"/>
          <w:szCs w:val="24"/>
        </w:rPr>
        <w:t xml:space="preserve"> «</w:t>
      </w:r>
      <w:r w:rsidR="00D356FC" w:rsidRPr="00513735">
        <w:rPr>
          <w:rFonts w:ascii="Times New Roman" w:hAnsi="Times New Roman" w:cs="Times New Roman"/>
          <w:sz w:val="24"/>
          <w:szCs w:val="24"/>
        </w:rPr>
        <w:t>»</w:t>
      </w:r>
      <w:r w:rsidR="000C762D">
        <w:rPr>
          <w:rFonts w:ascii="Times New Roman" w:hAnsi="Times New Roman" w:cs="Times New Roman"/>
          <w:sz w:val="24"/>
          <w:szCs w:val="24"/>
        </w:rPr>
        <w:t xml:space="preserve"> </w:t>
      </w:r>
      <w:r w:rsidR="00E60648">
        <w:rPr>
          <w:rFonts w:ascii="Times New Roman" w:hAnsi="Times New Roman" w:cs="Times New Roman"/>
          <w:sz w:val="24"/>
          <w:szCs w:val="24"/>
        </w:rPr>
        <w:t>2022</w:t>
      </w:r>
      <w:r w:rsidRPr="00513735">
        <w:rPr>
          <w:rFonts w:ascii="Times New Roman" w:hAnsi="Times New Roman" w:cs="Times New Roman"/>
          <w:sz w:val="24"/>
          <w:szCs w:val="24"/>
        </w:rPr>
        <w:t>г. №</w:t>
      </w:r>
      <w:r w:rsidR="00664305">
        <w:rPr>
          <w:rFonts w:ascii="Times New Roman" w:eastAsia="Times New Roman" w:hAnsi="Times New Roman" w:cs="Times New Roman"/>
          <w:bCs/>
          <w:sz w:val="24"/>
          <w:szCs w:val="24"/>
          <w:lang w:eastAsia="ru-RU"/>
        </w:rPr>
        <w:t>6700/</w:t>
      </w:r>
      <w:r w:rsidR="00E60648">
        <w:rPr>
          <w:rFonts w:ascii="Times New Roman" w:eastAsia="Times New Roman" w:hAnsi="Times New Roman" w:cs="Times New Roman"/>
          <w:bCs/>
          <w:sz w:val="24"/>
          <w:szCs w:val="24"/>
          <w:lang w:eastAsia="ru-RU"/>
        </w:rPr>
        <w:t>/22</w:t>
      </w:r>
    </w:p>
    <w:p w14:paraId="7BE4E8FC" w14:textId="77777777" w:rsidR="00D11EAA" w:rsidRPr="001E6C3E" w:rsidRDefault="00D11EAA" w:rsidP="00D11EAA">
      <w:pPr>
        <w:spacing w:after="0" w:line="240" w:lineRule="auto"/>
        <w:ind w:left="6379"/>
        <w:contextualSpacing/>
        <w:rPr>
          <w:rFonts w:ascii="Times New Roman" w:eastAsia="Times New Roman" w:hAnsi="Times New Roman" w:cs="Times New Roman"/>
          <w:sz w:val="24"/>
          <w:szCs w:val="24"/>
          <w:lang w:eastAsia="ru-RU"/>
        </w:rPr>
      </w:pPr>
    </w:p>
    <w:p w14:paraId="17CAF858" w14:textId="77777777"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60A617EA" w14:textId="77777777"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ab/>
      </w:r>
    </w:p>
    <w:p w14:paraId="5EF064F1"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АКТ № __________</w:t>
      </w:r>
    </w:p>
    <w:p w14:paraId="475D51D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сдачи-приемки Результатов выполненных Работ</w:t>
      </w:r>
    </w:p>
    <w:p w14:paraId="621941E0"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sidRPr="001E6C3E">
        <w:rPr>
          <w:rFonts w:ascii="Times New Roman" w:eastAsia="Times New Roman" w:hAnsi="Times New Roman" w:cs="Times New Roman"/>
          <w:b/>
          <w:sz w:val="24"/>
          <w:szCs w:val="24"/>
          <w:lang w:eastAsia="ru-RU"/>
        </w:rPr>
        <w:t>Заказчик</w:t>
      </w:r>
      <w:r w:rsidRPr="001E6C3E">
        <w:rPr>
          <w:rFonts w:ascii="Times New Roman" w:eastAsia="Times New Roman" w:hAnsi="Times New Roman" w:cs="Times New Roman"/>
          <w:sz w:val="24"/>
          <w:szCs w:val="24"/>
          <w:lang w:eastAsia="ru-RU"/>
        </w:rPr>
        <w:t>_____________________________________________________________</w:t>
      </w:r>
    </w:p>
    <w:p w14:paraId="7E0124F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Подрядчик</w:t>
      </w:r>
      <w:r w:rsidRPr="001E6C3E">
        <w:rPr>
          <w:rFonts w:ascii="Times New Roman" w:eastAsia="Times New Roman" w:hAnsi="Times New Roman" w:cs="Times New Roman"/>
          <w:sz w:val="24"/>
          <w:szCs w:val="24"/>
          <w:lang w:eastAsia="ru-RU"/>
        </w:rPr>
        <w:t>___________________________________________________________</w:t>
      </w:r>
    </w:p>
    <w:p w14:paraId="0CF4C5FF" w14:textId="77777777" w:rsidR="00D11EAA" w:rsidRPr="001E6C3E" w:rsidRDefault="00D11EAA" w:rsidP="00D11EAA">
      <w:pPr>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Указывается фирменное наименование, место нахождения</w:t>
      </w:r>
    </w:p>
    <w:p w14:paraId="255C7139"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Объект_</w:t>
      </w:r>
      <w:r w:rsidRPr="001E6C3E">
        <w:rPr>
          <w:rFonts w:ascii="Times New Roman" w:eastAsia="Times New Roman" w:hAnsi="Times New Roman" w:cs="Times New Roman"/>
          <w:sz w:val="24"/>
          <w:szCs w:val="24"/>
          <w:lang w:eastAsia="ru-RU"/>
        </w:rPr>
        <w:t>_____________________________________________________________</w:t>
      </w:r>
    </w:p>
    <w:p w14:paraId="66706A47"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 xml:space="preserve">Договор </w:t>
      </w:r>
      <w:r w:rsidRPr="001E6C3E">
        <w:rPr>
          <w:rFonts w:ascii="Times New Roman" w:eastAsia="Times New Roman" w:hAnsi="Times New Roman" w:cs="Times New Roman"/>
          <w:sz w:val="24"/>
          <w:szCs w:val="24"/>
          <w:lang w:eastAsia="ru-RU"/>
        </w:rPr>
        <w:t xml:space="preserve">№ ________ от «___»__________ 20__ г. </w:t>
      </w:r>
    </w:p>
    <w:p w14:paraId="01AA0614" w14:textId="77777777" w:rsidR="00D11EAA" w:rsidRPr="001E6C3E" w:rsidRDefault="00D11EAA" w:rsidP="00D11EAA">
      <w:pPr>
        <w:shd w:val="clear" w:color="auto" w:fill="FFFFFF"/>
        <w:tabs>
          <w:tab w:val="left" w:pos="748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составления Акта</w:t>
      </w:r>
      <w:r w:rsidRPr="001E6C3E">
        <w:rPr>
          <w:rFonts w:ascii="Times New Roman" w:eastAsia="Times New Roman" w:hAnsi="Times New Roman" w:cs="Times New Roman"/>
          <w:sz w:val="24"/>
          <w:szCs w:val="24"/>
          <w:lang w:eastAsia="ru-RU"/>
        </w:rPr>
        <w:t xml:space="preserve"> «___»__________________20__ г. </w:t>
      </w:r>
    </w:p>
    <w:p w14:paraId="72B7F066"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58E6FAC"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и(</w:t>
      </w:r>
      <w:r w:rsidRPr="001E6C3E">
        <w:rPr>
          <w:rFonts w:ascii="Times New Roman" w:eastAsia="Times New Roman" w:hAnsi="Times New Roman" w:cs="Times New Roman"/>
          <w:i/>
          <w:sz w:val="24"/>
          <w:szCs w:val="24"/>
          <w:lang w:eastAsia="ru-RU"/>
        </w:rPr>
        <w:t xml:space="preserve">или) разработке Закупочной документации </w:t>
      </w:r>
      <w:r w:rsidRPr="001E6C3E">
        <w:rPr>
          <w:rFonts w:ascii="Times New Roman" w:eastAsia="Times New Roman" w:hAnsi="Times New Roman" w:cs="Times New Roman"/>
          <w:sz w:val="24"/>
          <w:szCs w:val="24"/>
          <w:lang w:eastAsia="ru-RU"/>
        </w:rPr>
        <w:t xml:space="preserve">в следующем объеме: </w:t>
      </w:r>
    </w:p>
    <w:p w14:paraId="145EC6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
          <w:szCs w:val="2"/>
          <w:lang w:eastAsia="ru-RU"/>
        </w:rPr>
      </w:pPr>
    </w:p>
    <w:tbl>
      <w:tblPr>
        <w:tblpPr w:leftFromText="180" w:rightFromText="180" w:vertAnchor="text" w:horzAnchor="margin" w:tblpY="10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280"/>
        <w:gridCol w:w="1600"/>
        <w:gridCol w:w="1440"/>
        <w:gridCol w:w="1620"/>
        <w:gridCol w:w="2079"/>
      </w:tblGrid>
      <w:tr w:rsidR="00D11EAA" w:rsidRPr="001E6C3E" w14:paraId="1CF183F8" w14:textId="77777777" w:rsidTr="00807A93">
        <w:trPr>
          <w:trHeight w:val="705"/>
        </w:trPr>
        <w:tc>
          <w:tcPr>
            <w:tcW w:w="1728" w:type="dxa"/>
            <w:vAlign w:val="center"/>
          </w:tcPr>
          <w:p w14:paraId="12FE15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Наименование Работ</w:t>
            </w:r>
          </w:p>
        </w:tc>
        <w:tc>
          <w:tcPr>
            <w:tcW w:w="1280" w:type="dxa"/>
            <w:vAlign w:val="center"/>
          </w:tcPr>
          <w:p w14:paraId="38912C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Стоимость Работ с НДС</w:t>
            </w:r>
          </w:p>
        </w:tc>
        <w:tc>
          <w:tcPr>
            <w:tcW w:w="1600" w:type="dxa"/>
            <w:vAlign w:val="center"/>
          </w:tcPr>
          <w:p w14:paraId="3477BBC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начала выполнения Работ</w:t>
            </w:r>
          </w:p>
        </w:tc>
        <w:tc>
          <w:tcPr>
            <w:tcW w:w="1440" w:type="dxa"/>
            <w:vAlign w:val="center"/>
          </w:tcPr>
          <w:p w14:paraId="706BA1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окончания выполнения Работ</w:t>
            </w:r>
          </w:p>
        </w:tc>
        <w:tc>
          <w:tcPr>
            <w:tcW w:w="1620" w:type="dxa"/>
            <w:vAlign w:val="center"/>
          </w:tcPr>
          <w:p w14:paraId="6C16EE6B" w14:textId="77777777" w:rsidR="00D11EAA" w:rsidRPr="001E6C3E" w:rsidRDefault="00D11EAA" w:rsidP="00807A93">
            <w:pPr>
              <w:autoSpaceDE w:val="0"/>
              <w:autoSpaceDN w:val="0"/>
              <w:adjustRightInd w:val="0"/>
              <w:spacing w:after="0" w:line="240" w:lineRule="auto"/>
              <w:ind w:right="7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Результат выполненных Работ</w:t>
            </w:r>
          </w:p>
        </w:tc>
        <w:tc>
          <w:tcPr>
            <w:tcW w:w="2079" w:type="dxa"/>
            <w:vAlign w:val="center"/>
          </w:tcPr>
          <w:p w14:paraId="46C55F9A" w14:textId="77777777" w:rsidR="00D11EAA" w:rsidRPr="001E6C3E" w:rsidRDefault="00D11EAA" w:rsidP="00807A93">
            <w:pPr>
              <w:tabs>
                <w:tab w:val="left" w:pos="2952"/>
              </w:tabs>
              <w:autoSpaceDE w:val="0"/>
              <w:autoSpaceDN w:val="0"/>
              <w:adjustRightInd w:val="0"/>
              <w:spacing w:after="0" w:line="240" w:lineRule="auto"/>
              <w:ind w:right="72" w:firstLine="3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Перечень документации, передаваемой Заказчику</w:t>
            </w:r>
          </w:p>
        </w:tc>
      </w:tr>
      <w:tr w:rsidR="00D11EAA" w:rsidRPr="001E6C3E" w14:paraId="675A38BA" w14:textId="77777777" w:rsidTr="00807A93">
        <w:trPr>
          <w:trHeight w:val="180"/>
        </w:trPr>
        <w:tc>
          <w:tcPr>
            <w:tcW w:w="1728" w:type="dxa"/>
            <w:vMerge w:val="restart"/>
          </w:tcPr>
          <w:p w14:paraId="78607F95"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val="restart"/>
          </w:tcPr>
          <w:p w14:paraId="290B63B4"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val="restart"/>
          </w:tcPr>
          <w:p w14:paraId="34FCAB83"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val="restart"/>
          </w:tcPr>
          <w:p w14:paraId="5C4C802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7DDC4D0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0783D39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18AD5CA6" w14:textId="77777777" w:rsidTr="00807A93">
        <w:trPr>
          <w:trHeight w:val="120"/>
        </w:trPr>
        <w:tc>
          <w:tcPr>
            <w:tcW w:w="1728" w:type="dxa"/>
            <w:vMerge/>
          </w:tcPr>
          <w:p w14:paraId="0B3F19B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ECACC77"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1512A72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07A46129"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4830266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7A3D31D3"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5F847BFB" w14:textId="77777777" w:rsidTr="00807A93">
        <w:trPr>
          <w:trHeight w:val="240"/>
        </w:trPr>
        <w:tc>
          <w:tcPr>
            <w:tcW w:w="1728" w:type="dxa"/>
            <w:vMerge/>
          </w:tcPr>
          <w:p w14:paraId="4DC7FC7C"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C2DF30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59D0D5B7"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3BA3B19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11E094B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6FB72146"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16D52378" w14:textId="77777777" w:rsidTr="00807A93">
        <w:trPr>
          <w:trHeight w:val="70"/>
        </w:trPr>
        <w:tc>
          <w:tcPr>
            <w:tcW w:w="1728" w:type="dxa"/>
            <w:vMerge/>
          </w:tcPr>
          <w:p w14:paraId="78952844"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0D36C1FA"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08BC3E4F"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38AF0FCD"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2EFE00A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616C67C0"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14:paraId="4A82E743" w14:textId="77777777" w:rsidTr="00807A93">
        <w:trPr>
          <w:trHeight w:val="70"/>
        </w:trPr>
        <w:tc>
          <w:tcPr>
            <w:tcW w:w="1728" w:type="dxa"/>
            <w:vMerge/>
          </w:tcPr>
          <w:p w14:paraId="09BE6998"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280" w:type="dxa"/>
            <w:vMerge/>
          </w:tcPr>
          <w:p w14:paraId="68E5AC21"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00" w:type="dxa"/>
            <w:vMerge/>
          </w:tcPr>
          <w:p w14:paraId="4E096BDE"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440" w:type="dxa"/>
            <w:vMerge/>
          </w:tcPr>
          <w:p w14:paraId="5A7C037B"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620" w:type="dxa"/>
          </w:tcPr>
          <w:p w14:paraId="629E6BBC"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2079" w:type="dxa"/>
          </w:tcPr>
          <w:p w14:paraId="7297F445" w14:textId="77777777"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bl>
    <w:p w14:paraId="1AEEDA45"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16"/>
          <w:szCs w:val="16"/>
          <w:lang w:eastAsia="ru-RU"/>
        </w:rPr>
      </w:pPr>
    </w:p>
    <w:p w14:paraId="5838563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изысканиям, Рабочей документации</w:t>
      </w:r>
      <w:r w:rsidR="00893041">
        <w:rPr>
          <w:rFonts w:ascii="Times New Roman" w:eastAsia="Times New Roman" w:hAnsi="Times New Roman" w:cs="Times New Roman"/>
          <w:spacing w:val="-4"/>
          <w:sz w:val="24"/>
          <w:szCs w:val="24"/>
          <w:lang w:eastAsia="ru-RU"/>
        </w:rPr>
        <w:t>,</w:t>
      </w:r>
      <w:r w:rsidRPr="001E6C3E">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1E6C3E">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1E6C3E">
        <w:rPr>
          <w:rFonts w:ascii="Times New Roman" w:eastAsia="Times New Roman" w:hAnsi="Times New Roman" w:cs="Times New Roman"/>
          <w:sz w:val="24"/>
          <w:szCs w:val="24"/>
          <w:lang w:eastAsia="ru-RU"/>
        </w:rPr>
        <w:t xml:space="preserve"> объеме. </w:t>
      </w:r>
    </w:p>
    <w:p w14:paraId="045165D0" w14:textId="77777777"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0"/>
          <w:lang w:eastAsia="ru-RU"/>
        </w:rPr>
      </w:pPr>
      <w:r w:rsidRPr="001E6C3E">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1E6C3E">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1E6C3E">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14:paraId="41BB9582" w14:textId="77777777"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Работ, выполненных по Договору, составляет ________________ (_____________) рублей, включая НДС___% - ________ (___________________________).</w:t>
      </w:r>
    </w:p>
    <w:p w14:paraId="546377D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24"/>
          <w:szCs w:val="24"/>
          <w:lang w:eastAsia="ru-RU"/>
        </w:rPr>
      </w:pPr>
      <w:r w:rsidRPr="001E6C3E">
        <w:rPr>
          <w:rFonts w:ascii="Times New Roman" w:eastAsia="Times New Roman" w:hAnsi="Times New Roman" w:cs="Times New Roman"/>
          <w:sz w:val="24"/>
          <w:szCs w:val="24"/>
          <w:lang w:eastAsia="ru-RU"/>
        </w:rPr>
        <w:t xml:space="preserve">Настоящим стороны подтверждают зачет аванса в размере ______ от стоимости выполненных Работ, что составляет______(_____), в том числе НДС 20%___(____) </w:t>
      </w:r>
      <w:r w:rsidRPr="001E6C3E">
        <w:rPr>
          <w:rFonts w:ascii="Times New Roman" w:eastAsia="Times New Roman" w:hAnsi="Times New Roman" w:cs="Times New Roman"/>
          <w:i/>
          <w:sz w:val="24"/>
          <w:szCs w:val="24"/>
          <w:lang w:eastAsia="ru-RU"/>
        </w:rPr>
        <w:t>(указывается в случае уплаты Заказчиком авансового платежа).</w:t>
      </w:r>
    </w:p>
    <w:p w14:paraId="06FA38BF"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Следует к оплате ______ от Цены Договора, что составляет _____ (______), в том числе НДС 20%_____ (_______).</w:t>
      </w:r>
    </w:p>
    <w:p w14:paraId="485FBA99"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1B8656CD" w14:textId="77777777"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Настоящий Акт составлен в двух экземплярах, имеющих равную юридическую силу, по одному экземпляру для каждой стороны.</w:t>
      </w:r>
    </w:p>
    <w:p w14:paraId="0BBCBA70" w14:textId="5336856B"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От Заказчика: </w:t>
      </w:r>
      <w:r w:rsidRPr="001E6C3E">
        <w:rPr>
          <w:rFonts w:ascii="Times New Roman" w:eastAsia="Times New Roman" w:hAnsi="Times New Roman" w:cs="Times New Roman"/>
          <w:sz w:val="24"/>
          <w:szCs w:val="24"/>
          <w:lang w:eastAsia="ru-RU"/>
        </w:rPr>
        <w:t>___________________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________________________</w:t>
      </w:r>
    </w:p>
    <w:p w14:paraId="6249047F" w14:textId="111BDBB9"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 </w:t>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 </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расшифровка подписи</w:t>
      </w:r>
    </w:p>
    <w:p w14:paraId="263E639D" w14:textId="642A3EB5"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От Подрядчика: _________________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 xml:space="preserve"> _______________________</w:t>
      </w:r>
    </w:p>
    <w:p w14:paraId="428051F4" w14:textId="04DC9914"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Должность </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 </w:t>
      </w:r>
      <w:r w:rsidRPr="001E6C3E">
        <w:rPr>
          <w:rFonts w:ascii="Times New Roman" w:eastAsia="Times New Roman" w:hAnsi="Times New Roman" w:cs="Times New Roman"/>
          <w:i/>
          <w:sz w:val="16"/>
          <w:szCs w:val="16"/>
          <w:lang w:eastAsia="ru-RU"/>
        </w:rPr>
        <w:tab/>
        <w:t xml:space="preserve"> </w:t>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4FD4E843" w14:textId="754EC375"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sz w:val="24"/>
          <w:szCs w:val="24"/>
          <w:lang w:eastAsia="ru-RU"/>
        </w:rPr>
        <w:t>Результаты выполнения Работ сдал __________ ______________ _______________</w:t>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35DF3E63" w14:textId="31E108D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sz w:val="24"/>
          <w:szCs w:val="24"/>
          <w:lang w:eastAsia="ru-RU"/>
        </w:rPr>
        <w:t>Результаты выполнения Работ принял __________ 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_______________</w:t>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Должность</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подпись</w:t>
      </w:r>
      <w:r w:rsidRPr="001E6C3E">
        <w:rPr>
          <w:rFonts w:ascii="Times New Roman" w:eastAsia="Times New Roman" w:hAnsi="Times New Roman" w:cs="Times New Roman"/>
          <w:i/>
          <w:sz w:val="16"/>
          <w:szCs w:val="16"/>
          <w:lang w:eastAsia="ru-RU"/>
        </w:rPr>
        <w:tab/>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 xml:space="preserve"> 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14:paraId="506932F5" w14:textId="6B9CF966"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подписания</w:t>
      </w:r>
      <w:r w:rsidR="000C762D">
        <w:rPr>
          <w:rFonts w:ascii="Times New Roman" w:eastAsia="Times New Roman" w:hAnsi="Times New Roman" w:cs="Times New Roman"/>
          <w:b/>
          <w:sz w:val="24"/>
          <w:szCs w:val="24"/>
          <w:lang w:eastAsia="ru-RU"/>
        </w:rPr>
        <w:t xml:space="preserve"> </w:t>
      </w:r>
      <w:r w:rsidRPr="001E6C3E">
        <w:rPr>
          <w:rFonts w:ascii="Times New Roman" w:eastAsia="Times New Roman" w:hAnsi="Times New Roman" w:cs="Times New Roman"/>
          <w:b/>
          <w:sz w:val="24"/>
          <w:szCs w:val="24"/>
          <w:lang w:eastAsia="ru-RU"/>
        </w:rPr>
        <w:t>Акта</w:t>
      </w:r>
      <w:r w:rsidRPr="001E6C3E">
        <w:rPr>
          <w:rFonts w:ascii="Times New Roman" w:eastAsia="Times New Roman" w:hAnsi="Times New Roman" w:cs="Times New Roman"/>
          <w:sz w:val="24"/>
          <w:szCs w:val="24"/>
          <w:lang w:eastAsia="ru-RU"/>
        </w:rPr>
        <w:t xml:space="preserve"> «______»_____________________ 20______ г. </w:t>
      </w:r>
    </w:p>
    <w:p w14:paraId="6ED4B66B" w14:textId="77777777" w:rsidR="00D11EAA" w:rsidRPr="001E6C3E" w:rsidRDefault="00D11EAA" w:rsidP="00D11EAA">
      <w:pPr>
        <w:autoSpaceDE w:val="0"/>
        <w:autoSpaceDN w:val="0"/>
        <w:adjustRightInd w:val="0"/>
        <w:spacing w:after="0" w:line="240" w:lineRule="auto"/>
        <w:ind w:left="6300"/>
        <w:contextualSpacing/>
        <w:rPr>
          <w:rFonts w:ascii="Times New Roman" w:eastAsia="Times New Roman" w:hAnsi="Times New Roman" w:cs="Times New Roman"/>
          <w:sz w:val="24"/>
          <w:szCs w:val="24"/>
          <w:lang w:eastAsia="ru-RU"/>
        </w:rPr>
      </w:pPr>
    </w:p>
    <w:p w14:paraId="716729C5"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14:paraId="1DBA50FF" w14:textId="77777777" w:rsidR="000A3100" w:rsidRDefault="000A3100" w:rsidP="000A3100">
      <w:pPr>
        <w:tabs>
          <w:tab w:val="center" w:pos="4748"/>
        </w:tabs>
        <w:spacing w:after="0" w:line="240" w:lineRule="auto"/>
        <w:contextualSpacing/>
        <w:jc w:val="both"/>
        <w:rPr>
          <w:rFonts w:ascii="Times New Roman" w:eastAsia="Times New Roman" w:hAnsi="Times New Roman" w:cs="Times New Roman"/>
          <w:b/>
          <w:sz w:val="24"/>
          <w:szCs w:val="24"/>
          <w:lang w:eastAsia="ru-RU"/>
        </w:rPr>
      </w:pPr>
    </w:p>
    <w:p w14:paraId="5589219F" w14:textId="1F30C90E" w:rsidR="00F8549C" w:rsidRDefault="00F8549C" w:rsidP="00F8549C">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000C762D">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60648" w:rsidRPr="00805478" w14:paraId="0C127244" w14:textId="77777777" w:rsidTr="00077B84">
        <w:trPr>
          <w:trHeight w:val="641"/>
        </w:trPr>
        <w:tc>
          <w:tcPr>
            <w:tcW w:w="4961" w:type="dxa"/>
          </w:tcPr>
          <w:p w14:paraId="5F55B845" w14:textId="77777777" w:rsidR="00E60648" w:rsidRPr="00805478" w:rsidRDefault="00E6064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768B1591" w14:textId="77777777" w:rsidR="00E60648" w:rsidRPr="00805478" w:rsidRDefault="00E60648" w:rsidP="00077B84">
            <w:pPr>
              <w:tabs>
                <w:tab w:val="left" w:pos="1134"/>
              </w:tabs>
              <w:contextualSpacing/>
              <w:rPr>
                <w:rFonts w:ascii="Times New Roman" w:hAnsi="Times New Roman" w:cs="Times New Roman"/>
                <w:b/>
                <w:sz w:val="24"/>
                <w:szCs w:val="24"/>
              </w:rPr>
            </w:pPr>
          </w:p>
          <w:p w14:paraId="50C74819" w14:textId="77777777" w:rsidR="00E60648" w:rsidRPr="00805478" w:rsidRDefault="00E60648" w:rsidP="00077B84">
            <w:pPr>
              <w:tabs>
                <w:tab w:val="left" w:pos="1134"/>
              </w:tabs>
              <w:contextualSpacing/>
              <w:rPr>
                <w:rFonts w:ascii="Times New Roman" w:hAnsi="Times New Roman" w:cs="Times New Roman"/>
                <w:b/>
                <w:sz w:val="24"/>
                <w:szCs w:val="24"/>
              </w:rPr>
            </w:pPr>
          </w:p>
          <w:p w14:paraId="0825BAA1" w14:textId="77777777" w:rsidR="00E60648" w:rsidRPr="00805478" w:rsidRDefault="00E6064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2A757A45" w14:textId="77777777" w:rsidR="00E60648" w:rsidRPr="00805478" w:rsidRDefault="00E6064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3B8E7E20"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4896BC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06F80564"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73F36FDE"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5D178DBC"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BA54953" w14:textId="77777777" w:rsidR="00772060" w:rsidRDefault="00772060" w:rsidP="00077B84">
            <w:pPr>
              <w:tabs>
                <w:tab w:val="left" w:pos="1134"/>
              </w:tabs>
              <w:contextualSpacing/>
              <w:rPr>
                <w:rFonts w:ascii="Times New Roman" w:hAnsi="Times New Roman" w:cs="Times New Roman"/>
                <w:bCs/>
                <w:spacing w:val="-1"/>
                <w:sz w:val="24"/>
                <w:szCs w:val="24"/>
                <w:lang w:eastAsia="x-none"/>
              </w:rPr>
            </w:pPr>
          </w:p>
          <w:p w14:paraId="6CD6EB6C" w14:textId="77777777" w:rsidR="00E60648" w:rsidRPr="00805478" w:rsidRDefault="00E60648"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1D32AE64" w14:textId="77777777"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14:paraId="3C58FDEE" w14:textId="77777777" w:rsidR="00C9435A" w:rsidRDefault="00C9435A"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sectPr w:rsidR="00C9435A" w:rsidSect="00C9435A">
          <w:headerReference w:type="default" r:id="rId11"/>
          <w:pgSz w:w="11907" w:h="16840" w:code="9"/>
          <w:pgMar w:top="1134" w:right="709" w:bottom="1134" w:left="1701" w:header="709" w:footer="709" w:gutter="0"/>
          <w:cols w:space="708"/>
          <w:docGrid w:linePitch="360"/>
        </w:sectPr>
      </w:pPr>
    </w:p>
    <w:p w14:paraId="3D1277DE" w14:textId="77777777" w:rsidR="00C9435A" w:rsidRPr="001E6C3E" w:rsidRDefault="00C9435A" w:rsidP="00C9435A">
      <w:pPr>
        <w:spacing w:after="0" w:line="240" w:lineRule="auto"/>
        <w:ind w:left="6237" w:right="-8"/>
        <w:contextualSpacing/>
        <w:jc w:val="right"/>
        <w:rPr>
          <w:rFonts w:ascii="Times New Roman" w:hAnsi="Times New Roman" w:cs="Times New Roman"/>
          <w:sz w:val="24"/>
          <w:szCs w:val="24"/>
        </w:rPr>
      </w:pPr>
      <w:r w:rsidRPr="001E6C3E">
        <w:rPr>
          <w:rFonts w:ascii="Times New Roman" w:eastAsia="Times New Roman" w:hAnsi="Times New Roman" w:cs="Times New Roman"/>
          <w:sz w:val="24"/>
          <w:szCs w:val="24"/>
          <w:lang w:eastAsia="ru-RU"/>
        </w:rPr>
        <w:lastRenderedPageBreak/>
        <w:t>Приложение 2</w:t>
      </w:r>
      <w:r w:rsidRPr="001E6C3E">
        <w:rPr>
          <w:rFonts w:ascii="Times New Roman" w:hAnsi="Times New Roman" w:cs="Times New Roman"/>
          <w:sz w:val="24"/>
          <w:szCs w:val="24"/>
        </w:rPr>
        <w:t xml:space="preserve"> к Договору </w:t>
      </w:r>
    </w:p>
    <w:p w14:paraId="088D426A" w14:textId="01B66BCC" w:rsidR="00513735" w:rsidRPr="00513735" w:rsidRDefault="000C762D" w:rsidP="00513735">
      <w:pPr>
        <w:spacing w:after="0" w:line="240" w:lineRule="auto"/>
        <w:ind w:left="5529" w:right="-8"/>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 xml:space="preserve">     </w:t>
      </w:r>
      <w:r w:rsidR="00C9435A">
        <w:rPr>
          <w:rFonts w:ascii="Times New Roman" w:hAnsi="Times New Roman" w:cs="Times New Roman"/>
          <w:sz w:val="24"/>
          <w:szCs w:val="24"/>
        </w:rPr>
        <w:t xml:space="preserve"> </w:t>
      </w:r>
      <w:r w:rsidR="00AB56B6">
        <w:rPr>
          <w:rFonts w:ascii="Times New Roman" w:hAnsi="Times New Roman" w:cs="Times New Roman"/>
          <w:sz w:val="24"/>
          <w:szCs w:val="24"/>
        </w:rPr>
        <w:t>от «</w:t>
      </w:r>
      <w:r>
        <w:rPr>
          <w:rFonts w:ascii="Times New Roman" w:hAnsi="Times New Roman" w:cs="Times New Roman"/>
          <w:sz w:val="24"/>
          <w:szCs w:val="24"/>
        </w:rPr>
        <w:t xml:space="preserve"> </w:t>
      </w:r>
      <w:r w:rsidR="00AB56B6">
        <w:rPr>
          <w:rFonts w:ascii="Times New Roman" w:hAnsi="Times New Roman" w:cs="Times New Roman"/>
          <w:sz w:val="24"/>
          <w:szCs w:val="24"/>
        </w:rPr>
        <w:t xml:space="preserve"> </w:t>
      </w:r>
      <w:r w:rsidR="00664305">
        <w:rPr>
          <w:rFonts w:ascii="Times New Roman" w:hAnsi="Times New Roman" w:cs="Times New Roman"/>
          <w:sz w:val="24"/>
          <w:szCs w:val="24"/>
        </w:rPr>
        <w:t>»</w:t>
      </w:r>
      <w:r>
        <w:rPr>
          <w:rFonts w:ascii="Times New Roman" w:hAnsi="Times New Roman" w:cs="Times New Roman"/>
          <w:sz w:val="24"/>
          <w:szCs w:val="24"/>
        </w:rPr>
        <w:t xml:space="preserve"> </w:t>
      </w:r>
      <w:r w:rsidR="00513735" w:rsidRPr="00513735">
        <w:rPr>
          <w:rFonts w:ascii="Times New Roman" w:hAnsi="Times New Roman" w:cs="Times New Roman"/>
          <w:sz w:val="24"/>
          <w:szCs w:val="24"/>
        </w:rPr>
        <w:t>202</w:t>
      </w:r>
      <w:r w:rsidR="00E60648">
        <w:rPr>
          <w:rFonts w:ascii="Times New Roman" w:hAnsi="Times New Roman" w:cs="Times New Roman"/>
          <w:sz w:val="24"/>
          <w:szCs w:val="24"/>
        </w:rPr>
        <w:t>2</w:t>
      </w:r>
      <w:r w:rsidR="00513735" w:rsidRPr="00513735">
        <w:rPr>
          <w:rFonts w:ascii="Times New Roman" w:hAnsi="Times New Roman" w:cs="Times New Roman"/>
          <w:sz w:val="24"/>
          <w:szCs w:val="24"/>
        </w:rPr>
        <w:t>г. №</w:t>
      </w:r>
    </w:p>
    <w:p w14:paraId="706CB2B1" w14:textId="767547F5" w:rsidR="00D11EAA" w:rsidRDefault="00A84239"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sidRPr="00A84239">
        <w:rPr>
          <w:rFonts w:ascii="Times New Roman" w:eastAsia="Times New Roman" w:hAnsi="Times New Roman" w:cs="Times New Roman"/>
          <w:b/>
          <w:sz w:val="28"/>
          <w:szCs w:val="28"/>
          <w:lang w:eastAsia="ru-RU"/>
        </w:rPr>
        <w:t>Календарный</w:t>
      </w:r>
      <w:r>
        <w:rPr>
          <w:rFonts w:ascii="Times New Roman" w:eastAsia="Times New Roman" w:hAnsi="Times New Roman" w:cs="Times New Roman"/>
          <w:b/>
          <w:sz w:val="28"/>
          <w:szCs w:val="28"/>
          <w:lang w:eastAsia="ru-RU"/>
        </w:rPr>
        <w:t xml:space="preserve"> г</w:t>
      </w:r>
      <w:r w:rsidR="00D11EAA" w:rsidRPr="00FB4B87">
        <w:rPr>
          <w:rFonts w:ascii="Times New Roman" w:eastAsia="Times New Roman" w:hAnsi="Times New Roman" w:cs="Times New Roman"/>
          <w:b/>
          <w:sz w:val="28"/>
          <w:szCs w:val="28"/>
          <w:lang w:eastAsia="ru-RU"/>
        </w:rPr>
        <w:t>ра</w:t>
      </w:r>
      <w:r w:rsidR="00C9435A">
        <w:rPr>
          <w:rFonts w:ascii="Times New Roman" w:eastAsia="Times New Roman" w:hAnsi="Times New Roman" w:cs="Times New Roman"/>
          <w:b/>
          <w:sz w:val="28"/>
          <w:szCs w:val="28"/>
          <w:lang w:eastAsia="ru-RU"/>
        </w:rPr>
        <w:t>фик выполнения Работ</w:t>
      </w:r>
      <w:r w:rsidR="00F8549C">
        <w:rPr>
          <w:rFonts w:ascii="Times New Roman" w:eastAsia="Times New Roman" w:hAnsi="Times New Roman" w:cs="Times New Roman"/>
          <w:b/>
          <w:sz w:val="28"/>
          <w:szCs w:val="28"/>
          <w:lang w:eastAsia="ru-RU"/>
        </w:rPr>
        <w:t xml:space="preserve"> по</w:t>
      </w:r>
    </w:p>
    <w:p w14:paraId="63329E44" w14:textId="77777777" w:rsidR="00CF48A7" w:rsidRDefault="00CF48A7" w:rsidP="00E11DF2">
      <w:pPr>
        <w:pStyle w:val="af9"/>
        <w:tabs>
          <w:tab w:val="left" w:pos="1134"/>
        </w:tabs>
        <w:ind w:firstLine="567"/>
        <w:jc w:val="both"/>
        <w:rPr>
          <w:rFonts w:ascii="Times New Roman" w:hAnsi="Times New Roman"/>
          <w:sz w:val="24"/>
          <w:szCs w:val="24"/>
        </w:rPr>
      </w:pPr>
    </w:p>
    <w:p w14:paraId="27EE7ABC" w14:textId="33F29622" w:rsidR="00CF48A7" w:rsidRPr="00CF48A7" w:rsidRDefault="00F1011D" w:rsidP="00E11DF2">
      <w:pPr>
        <w:pStyle w:val="af9"/>
        <w:tabs>
          <w:tab w:val="left" w:pos="1134"/>
        </w:tabs>
        <w:ind w:firstLine="567"/>
        <w:jc w:val="both"/>
        <w:rPr>
          <w:rFonts w:ascii="Times New Roman" w:hAnsi="Times New Roman"/>
          <w:sz w:val="24"/>
          <w:szCs w:val="24"/>
        </w:rPr>
      </w:pPr>
      <w:r>
        <w:rPr>
          <w:rFonts w:ascii="Times New Roman" w:hAnsi="Times New Roman"/>
          <w:sz w:val="24"/>
          <w:szCs w:val="24"/>
        </w:rPr>
        <w:t>В</w:t>
      </w:r>
      <w:r w:rsidRPr="00F1011D">
        <w:rPr>
          <w:rFonts w:ascii="Times New Roman" w:hAnsi="Times New Roman"/>
          <w:sz w:val="24"/>
          <w:szCs w:val="24"/>
        </w:rPr>
        <w:t>ыполнение работ по проектированию объекта: «Техперевооружение ПС 110/10/10 кВ КС-3 №2 с заменой трансформаторов тока 110кВ, ОД-КЗ 110кВ на элегазовые выключатели, разъединителей 110кВ, ВЧ-защит 110кВ и защит силового трансформатора на микропроцессорные и установкой трансформаторов напряжения 110кВ (ССПИ)» для нужд ПАО «Россети Центр» (филиала «Смоленскэнерго»</w:t>
      </w:r>
    </w:p>
    <w:p w14:paraId="36A61C04" w14:textId="32665DFF" w:rsidR="00E11DF2" w:rsidRPr="00E11DF2" w:rsidRDefault="000C1262" w:rsidP="00E11DF2">
      <w:pPr>
        <w:pStyle w:val="af9"/>
        <w:tabs>
          <w:tab w:val="left" w:pos="1134"/>
        </w:tabs>
        <w:ind w:firstLine="567"/>
        <w:jc w:val="both"/>
        <w:rPr>
          <w:rFonts w:ascii="Times New Roman" w:hAnsi="Times New Roman"/>
          <w:iCs/>
          <w:sz w:val="24"/>
          <w:szCs w:val="24"/>
        </w:rPr>
      </w:pPr>
      <w:r w:rsidRPr="00E11DF2">
        <w:rPr>
          <w:rFonts w:ascii="Times New Roman" w:hAnsi="Times New Roman"/>
          <w:sz w:val="24"/>
          <w:szCs w:val="24"/>
        </w:rPr>
        <w:t>Срок выполнения работ</w:t>
      </w:r>
      <w:r w:rsidR="00F8549C" w:rsidRPr="00E11DF2">
        <w:rPr>
          <w:rFonts w:ascii="Times New Roman" w:hAnsi="Times New Roman"/>
          <w:sz w:val="24"/>
          <w:szCs w:val="24"/>
        </w:rPr>
        <w:t xml:space="preserve">: </w:t>
      </w:r>
      <w:r w:rsidR="00CF48A7" w:rsidRPr="00CF48A7">
        <w:rPr>
          <w:rFonts w:ascii="Times New Roman" w:hAnsi="Times New Roman"/>
          <w:sz w:val="24"/>
          <w:szCs w:val="24"/>
        </w:rPr>
        <w:t>с момента заключения договора по 30.12.2022.</w:t>
      </w: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4321"/>
        <w:gridCol w:w="4193"/>
      </w:tblGrid>
      <w:tr w:rsidR="00AB56B6" w:rsidRPr="008C7318" w14:paraId="1AAF6F55" w14:textId="77777777" w:rsidTr="00D14705">
        <w:trPr>
          <w:trHeight w:val="40"/>
        </w:trPr>
        <w:tc>
          <w:tcPr>
            <w:tcW w:w="908" w:type="dxa"/>
          </w:tcPr>
          <w:p w14:paraId="77FC4674" w14:textId="77777777" w:rsidR="00AB56B6" w:rsidRPr="008C7318" w:rsidRDefault="00AB56B6" w:rsidP="00D14705">
            <w:pPr>
              <w:contextualSpacing/>
              <w:jc w:val="center"/>
              <w:rPr>
                <w:rFonts w:ascii="Times New Roman" w:hAnsi="Times New Roman" w:cs="Times New Roman"/>
                <w:b/>
                <w:sz w:val="24"/>
                <w:szCs w:val="24"/>
              </w:rPr>
            </w:pPr>
            <w:r w:rsidRPr="008C7318">
              <w:rPr>
                <w:rFonts w:ascii="Times New Roman" w:hAnsi="Times New Roman" w:cs="Times New Roman"/>
                <w:b/>
                <w:sz w:val="24"/>
                <w:szCs w:val="24"/>
              </w:rPr>
              <w:t>№</w:t>
            </w:r>
          </w:p>
          <w:p w14:paraId="2427CB2D" w14:textId="77777777" w:rsidR="00AB56B6" w:rsidRPr="008C7318" w:rsidRDefault="00AB56B6" w:rsidP="00D14705">
            <w:pPr>
              <w:contextualSpacing/>
              <w:jc w:val="center"/>
              <w:rPr>
                <w:rFonts w:ascii="Times New Roman" w:hAnsi="Times New Roman" w:cs="Times New Roman"/>
                <w:b/>
                <w:sz w:val="24"/>
                <w:szCs w:val="24"/>
              </w:rPr>
            </w:pPr>
            <w:r w:rsidRPr="008C7318">
              <w:rPr>
                <w:rFonts w:ascii="Times New Roman" w:hAnsi="Times New Roman" w:cs="Times New Roman"/>
                <w:b/>
                <w:sz w:val="24"/>
                <w:szCs w:val="24"/>
              </w:rPr>
              <w:t>п/п</w:t>
            </w:r>
          </w:p>
        </w:tc>
        <w:tc>
          <w:tcPr>
            <w:tcW w:w="4321" w:type="dxa"/>
            <w:vAlign w:val="center"/>
          </w:tcPr>
          <w:p w14:paraId="25AA3A91" w14:textId="77777777" w:rsidR="00AB56B6" w:rsidRPr="008C7318" w:rsidRDefault="00AB56B6" w:rsidP="00D14705">
            <w:pPr>
              <w:contextualSpacing/>
              <w:jc w:val="center"/>
              <w:rPr>
                <w:rFonts w:ascii="Times New Roman" w:hAnsi="Times New Roman" w:cs="Times New Roman"/>
                <w:b/>
                <w:sz w:val="24"/>
                <w:szCs w:val="24"/>
              </w:rPr>
            </w:pPr>
            <w:r w:rsidRPr="008C7318">
              <w:rPr>
                <w:rFonts w:ascii="Times New Roman" w:hAnsi="Times New Roman" w:cs="Times New Roman"/>
                <w:b/>
                <w:sz w:val="24"/>
                <w:szCs w:val="24"/>
              </w:rPr>
              <w:t>Наименование этапа</w:t>
            </w:r>
          </w:p>
        </w:tc>
        <w:tc>
          <w:tcPr>
            <w:tcW w:w="4193" w:type="dxa"/>
            <w:vAlign w:val="center"/>
          </w:tcPr>
          <w:p w14:paraId="0E958F84" w14:textId="77777777" w:rsidR="00AB56B6" w:rsidRPr="008C7318" w:rsidRDefault="00AB56B6" w:rsidP="00D14705">
            <w:pPr>
              <w:contextualSpacing/>
              <w:jc w:val="center"/>
              <w:rPr>
                <w:rFonts w:ascii="Times New Roman" w:hAnsi="Times New Roman" w:cs="Times New Roman"/>
                <w:b/>
                <w:sz w:val="24"/>
                <w:szCs w:val="24"/>
              </w:rPr>
            </w:pPr>
            <w:r w:rsidRPr="008C7318">
              <w:rPr>
                <w:rFonts w:ascii="Times New Roman" w:hAnsi="Times New Roman" w:cs="Times New Roman"/>
                <w:b/>
                <w:sz w:val="24"/>
                <w:szCs w:val="24"/>
              </w:rPr>
              <w:t xml:space="preserve">График выполнения работ </w:t>
            </w:r>
          </w:p>
        </w:tc>
      </w:tr>
      <w:tr w:rsidR="00AB56B6" w:rsidRPr="008C7318" w14:paraId="486D1BB8" w14:textId="77777777" w:rsidTr="00D14705">
        <w:trPr>
          <w:trHeight w:val="699"/>
        </w:trPr>
        <w:tc>
          <w:tcPr>
            <w:tcW w:w="908" w:type="dxa"/>
            <w:vAlign w:val="center"/>
          </w:tcPr>
          <w:p w14:paraId="574EC214" w14:textId="77777777" w:rsidR="00AB56B6" w:rsidRPr="008C7318" w:rsidRDefault="00AB56B6" w:rsidP="00D14705">
            <w:pPr>
              <w:contextualSpacing/>
              <w:rPr>
                <w:rFonts w:ascii="Times New Roman" w:hAnsi="Times New Roman" w:cs="Times New Roman"/>
                <w:b/>
                <w:sz w:val="24"/>
                <w:szCs w:val="24"/>
              </w:rPr>
            </w:pPr>
            <w:r w:rsidRPr="008C7318">
              <w:rPr>
                <w:rFonts w:ascii="Times New Roman" w:hAnsi="Times New Roman" w:cs="Times New Roman"/>
                <w:b/>
                <w:sz w:val="24"/>
                <w:szCs w:val="24"/>
              </w:rPr>
              <w:t>1.1</w:t>
            </w:r>
          </w:p>
        </w:tc>
        <w:tc>
          <w:tcPr>
            <w:tcW w:w="4321" w:type="dxa"/>
            <w:vAlign w:val="center"/>
          </w:tcPr>
          <w:p w14:paraId="03786DEF" w14:textId="3B4622D9" w:rsidR="00AB56B6" w:rsidRPr="008C7318" w:rsidRDefault="00E87349" w:rsidP="00D14705">
            <w:pPr>
              <w:contextualSpacing/>
              <w:rPr>
                <w:rFonts w:ascii="Times New Roman" w:hAnsi="Times New Roman" w:cs="Times New Roman"/>
                <w:bCs/>
                <w:sz w:val="24"/>
                <w:szCs w:val="24"/>
              </w:rPr>
            </w:pPr>
            <w:r w:rsidRPr="008C7318">
              <w:rPr>
                <w:rFonts w:ascii="Times New Roman" w:hAnsi="Times New Roman" w:cs="Times New Roman"/>
                <w:bCs/>
                <w:sz w:val="24"/>
                <w:szCs w:val="24"/>
              </w:rPr>
              <w:t>Проектно-изыскательские работы</w:t>
            </w:r>
          </w:p>
        </w:tc>
        <w:tc>
          <w:tcPr>
            <w:tcW w:w="4193" w:type="dxa"/>
            <w:shd w:val="clear" w:color="auto" w:fill="FFFFFF"/>
            <w:vAlign w:val="center"/>
          </w:tcPr>
          <w:p w14:paraId="2345D0EF" w14:textId="7125B413" w:rsidR="00AB56B6" w:rsidRPr="008C7318" w:rsidRDefault="00CF48A7" w:rsidP="00AB56B6">
            <w:pPr>
              <w:shd w:val="clear" w:color="auto" w:fill="FFFFFF"/>
              <w:spacing w:before="14" w:after="14"/>
              <w:contextualSpacing/>
              <w:jc w:val="both"/>
              <w:rPr>
                <w:rFonts w:ascii="Times New Roman" w:hAnsi="Times New Roman" w:cs="Times New Roman"/>
                <w:bCs/>
                <w:color w:val="000000"/>
                <w:sz w:val="24"/>
                <w:szCs w:val="24"/>
              </w:rPr>
            </w:pPr>
            <w:r w:rsidRPr="00CF48A7">
              <w:rPr>
                <w:rFonts w:ascii="Times New Roman" w:hAnsi="Times New Roman"/>
                <w:sz w:val="24"/>
                <w:szCs w:val="24"/>
              </w:rPr>
              <w:t>с момента заключения договора по 30.12.2022.</w:t>
            </w:r>
          </w:p>
        </w:tc>
      </w:tr>
    </w:tbl>
    <w:p w14:paraId="02220A4F" w14:textId="77777777" w:rsidR="00C9435A" w:rsidRPr="002A0922" w:rsidRDefault="00C9435A" w:rsidP="00C9435A">
      <w:pPr>
        <w:suppressAutoHyphens/>
        <w:overflowPunct w:val="0"/>
        <w:autoSpaceDE w:val="0"/>
        <w:spacing w:after="0" w:line="240" w:lineRule="auto"/>
        <w:jc w:val="both"/>
        <w:rPr>
          <w:rFonts w:ascii="Times New Roman" w:eastAsia="Times New Roman" w:hAnsi="Times New Roman" w:cs="Times New Roman"/>
          <w:bCs/>
          <w:lang w:eastAsia="ar-SA"/>
        </w:rPr>
      </w:pPr>
    </w:p>
    <w:p w14:paraId="50D22046"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29F70208" w14:textId="77777777" w:rsidTr="00077B84">
        <w:trPr>
          <w:trHeight w:val="641"/>
        </w:trPr>
        <w:tc>
          <w:tcPr>
            <w:tcW w:w="4961" w:type="dxa"/>
          </w:tcPr>
          <w:p w14:paraId="282CFC97"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60E2FA8E" w14:textId="77777777" w:rsidR="00E11DF2" w:rsidRPr="00805478" w:rsidRDefault="00E11DF2" w:rsidP="00077B84">
            <w:pPr>
              <w:tabs>
                <w:tab w:val="left" w:pos="1134"/>
              </w:tabs>
              <w:contextualSpacing/>
              <w:rPr>
                <w:rFonts w:ascii="Times New Roman" w:hAnsi="Times New Roman" w:cs="Times New Roman"/>
                <w:b/>
                <w:sz w:val="24"/>
                <w:szCs w:val="24"/>
              </w:rPr>
            </w:pPr>
          </w:p>
          <w:p w14:paraId="7EB30148" w14:textId="77777777" w:rsidR="00E11DF2" w:rsidRPr="00805478" w:rsidRDefault="00E11DF2" w:rsidP="00077B84">
            <w:pPr>
              <w:tabs>
                <w:tab w:val="left" w:pos="1134"/>
              </w:tabs>
              <w:contextualSpacing/>
              <w:rPr>
                <w:rFonts w:ascii="Times New Roman" w:hAnsi="Times New Roman" w:cs="Times New Roman"/>
                <w:b/>
                <w:sz w:val="24"/>
                <w:szCs w:val="24"/>
              </w:rPr>
            </w:pPr>
          </w:p>
          <w:p w14:paraId="34453658"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5E42AC4D"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4E7A3E8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42BDA42C"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005011BE"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AC54CC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E1EAB29"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9990F5A"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3D5611D6"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4FA8E579" w14:textId="77777777"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14:paraId="1D783A6F" w14:textId="77777777"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866883F" w14:textId="77777777"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sectPr w:rsidR="00D11EAA" w:rsidRPr="001E6C3E" w:rsidSect="00C9435A">
          <w:pgSz w:w="16840" w:h="11907" w:orient="landscape" w:code="9"/>
          <w:pgMar w:top="1701" w:right="1134" w:bottom="709" w:left="1134" w:header="709" w:footer="709" w:gutter="0"/>
          <w:cols w:space="708"/>
          <w:docGrid w:linePitch="360"/>
        </w:sectPr>
      </w:pPr>
    </w:p>
    <w:p w14:paraId="00859D27" w14:textId="3E87E106" w:rsidR="00D11EAA" w:rsidRPr="001E6C3E" w:rsidRDefault="000C762D" w:rsidP="000A3100">
      <w:pPr>
        <w:tabs>
          <w:tab w:val="left" w:pos="709"/>
          <w:tab w:val="left" w:pos="2856"/>
        </w:tabs>
        <w:suppressAutoHyphens/>
        <w:autoSpaceDE w:val="0"/>
        <w:autoSpaceDN w:val="0"/>
        <w:adjustRightInd w:val="0"/>
        <w:spacing w:after="0" w:line="240" w:lineRule="auto"/>
        <w:ind w:left="10773" w:firstLine="142"/>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D11EAA" w:rsidRPr="001E6C3E">
        <w:rPr>
          <w:rFonts w:ascii="Times New Roman" w:eastAsia="Times New Roman" w:hAnsi="Times New Roman" w:cs="Times New Roman"/>
          <w:sz w:val="24"/>
          <w:szCs w:val="24"/>
          <w:lang w:eastAsia="ru-RU"/>
        </w:rPr>
        <w:t xml:space="preserve">Приложение 3 к Договору </w:t>
      </w:r>
    </w:p>
    <w:p w14:paraId="20EA807D" w14:textId="4D5D59C6" w:rsidR="00D11EAA" w:rsidRPr="001E6C3E" w:rsidRDefault="00E87349" w:rsidP="000A3100">
      <w:pPr>
        <w:spacing w:after="0" w:line="240" w:lineRule="auto"/>
        <w:ind w:left="5529" w:right="-8" w:firstLine="142"/>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от «»</w:t>
      </w:r>
      <w:r w:rsidR="000C762D">
        <w:rPr>
          <w:rFonts w:ascii="Times New Roman" w:hAnsi="Times New Roman" w:cs="Times New Roman"/>
          <w:sz w:val="24"/>
          <w:szCs w:val="24"/>
        </w:rPr>
        <w:t xml:space="preserve"> </w:t>
      </w:r>
      <w:r w:rsidR="00513735" w:rsidRPr="00513735">
        <w:rPr>
          <w:rFonts w:ascii="Times New Roman" w:hAnsi="Times New Roman" w:cs="Times New Roman"/>
          <w:sz w:val="24"/>
          <w:szCs w:val="24"/>
        </w:rPr>
        <w:t>202</w:t>
      </w:r>
      <w:r w:rsidR="00E11DF2" w:rsidRPr="00077B84">
        <w:rPr>
          <w:rFonts w:ascii="Times New Roman" w:hAnsi="Times New Roman" w:cs="Times New Roman"/>
          <w:sz w:val="24"/>
          <w:szCs w:val="24"/>
        </w:rPr>
        <w:t>2</w:t>
      </w:r>
      <w:r w:rsidR="00513735" w:rsidRPr="00513735">
        <w:rPr>
          <w:rFonts w:ascii="Times New Roman" w:hAnsi="Times New Roman" w:cs="Times New Roman"/>
          <w:sz w:val="24"/>
          <w:szCs w:val="24"/>
        </w:rPr>
        <w:t>г. №</w:t>
      </w:r>
    </w:p>
    <w:tbl>
      <w:tblPr>
        <w:tblW w:w="14358" w:type="dxa"/>
        <w:tblInd w:w="93" w:type="dxa"/>
        <w:tblLook w:val="0000" w:firstRow="0" w:lastRow="0" w:firstColumn="0" w:lastColumn="0" w:noHBand="0" w:noVBand="0"/>
      </w:tblPr>
      <w:tblGrid>
        <w:gridCol w:w="514"/>
        <w:gridCol w:w="2169"/>
        <w:gridCol w:w="309"/>
        <w:gridCol w:w="1871"/>
        <w:gridCol w:w="2240"/>
        <w:gridCol w:w="82"/>
        <w:gridCol w:w="2504"/>
        <w:gridCol w:w="309"/>
        <w:gridCol w:w="1871"/>
        <w:gridCol w:w="2180"/>
        <w:gridCol w:w="309"/>
      </w:tblGrid>
      <w:tr w:rsidR="00D11EAA" w:rsidRPr="001E6C3E" w14:paraId="096B0065" w14:textId="77777777" w:rsidTr="00807A93">
        <w:trPr>
          <w:gridAfter w:val="1"/>
          <w:wAfter w:w="309" w:type="dxa"/>
          <w:trHeight w:val="300"/>
        </w:trPr>
        <w:tc>
          <w:tcPr>
            <w:tcW w:w="14049" w:type="dxa"/>
            <w:gridSpan w:val="10"/>
            <w:tcBorders>
              <w:top w:val="nil"/>
              <w:left w:val="nil"/>
              <w:bottom w:val="nil"/>
              <w:right w:val="nil"/>
            </w:tcBorders>
          </w:tcPr>
          <w:p w14:paraId="5F5012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1DDEDA5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20"/>
                <w:szCs w:val="20"/>
                <w:lang w:eastAsia="ru-RU"/>
              </w:rPr>
            </w:pPr>
            <w:r w:rsidRPr="001E6C3E">
              <w:rPr>
                <w:rFonts w:ascii="Times New Roman" w:eastAsia="Times New Roman" w:hAnsi="Times New Roman" w:cs="Times New Roman"/>
                <w:b/>
                <w:bCs/>
                <w:sz w:val="20"/>
                <w:szCs w:val="20"/>
                <w:lang w:eastAsia="ru-RU"/>
              </w:rPr>
              <w:t xml:space="preserve">АКТА СВЕРКИ РАСЧЕТОВ по договору №___________ от __________ </w:t>
            </w:r>
          </w:p>
        </w:tc>
      </w:tr>
      <w:tr w:rsidR="00D11EAA" w:rsidRPr="001E6C3E" w14:paraId="7881521A" w14:textId="77777777" w:rsidTr="00807A93">
        <w:trPr>
          <w:gridAfter w:val="1"/>
          <w:wAfter w:w="309" w:type="dxa"/>
          <w:trHeight w:val="300"/>
        </w:trPr>
        <w:tc>
          <w:tcPr>
            <w:tcW w:w="14049" w:type="dxa"/>
            <w:gridSpan w:val="10"/>
            <w:tcBorders>
              <w:top w:val="nil"/>
              <w:left w:val="nil"/>
              <w:bottom w:val="nil"/>
              <w:right w:val="nil"/>
            </w:tcBorders>
          </w:tcPr>
          <w:p w14:paraId="68FACC6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r>
      <w:tr w:rsidR="00D11EAA" w:rsidRPr="001E6C3E" w14:paraId="37154828" w14:textId="77777777" w:rsidTr="00807A93">
        <w:trPr>
          <w:gridAfter w:val="1"/>
          <w:wAfter w:w="309" w:type="dxa"/>
          <w:trHeight w:val="255"/>
        </w:trPr>
        <w:tc>
          <w:tcPr>
            <w:tcW w:w="14049" w:type="dxa"/>
            <w:gridSpan w:val="10"/>
            <w:tcBorders>
              <w:top w:val="nil"/>
              <w:left w:val="nil"/>
              <w:bottom w:val="nil"/>
              <w:right w:val="nil"/>
            </w:tcBorders>
          </w:tcPr>
          <w:p w14:paraId="1437ADDA"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Мы, нижеподписавшиеся: наименование Заказчика </w:t>
            </w:r>
          </w:p>
        </w:tc>
      </w:tr>
      <w:tr w:rsidR="00D11EAA" w:rsidRPr="001E6C3E" w14:paraId="696E3EDD" w14:textId="77777777" w:rsidTr="00807A93">
        <w:trPr>
          <w:gridAfter w:val="1"/>
          <w:wAfter w:w="309" w:type="dxa"/>
          <w:trHeight w:val="255"/>
        </w:trPr>
        <w:tc>
          <w:tcPr>
            <w:tcW w:w="14049" w:type="dxa"/>
            <w:gridSpan w:val="10"/>
            <w:tcBorders>
              <w:top w:val="nil"/>
              <w:left w:val="nil"/>
              <w:bottom w:val="nil"/>
              <w:right w:val="nil"/>
            </w:tcBorders>
          </w:tcPr>
          <w:p w14:paraId="467DF6B4"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и Наименование Подрядчика</w:t>
            </w:r>
          </w:p>
        </w:tc>
      </w:tr>
      <w:tr w:rsidR="00D11EAA" w:rsidRPr="001E6C3E" w14:paraId="3FC60B4D" w14:textId="77777777" w:rsidTr="00807A93">
        <w:trPr>
          <w:gridAfter w:val="1"/>
          <w:wAfter w:w="309" w:type="dxa"/>
          <w:trHeight w:val="255"/>
        </w:trPr>
        <w:tc>
          <w:tcPr>
            <w:tcW w:w="14049" w:type="dxa"/>
            <w:gridSpan w:val="10"/>
            <w:tcBorders>
              <w:top w:val="nil"/>
              <w:left w:val="nil"/>
              <w:bottom w:val="nil"/>
              <w:right w:val="nil"/>
            </w:tcBorders>
          </w:tcPr>
          <w:p w14:paraId="456E9E91"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составили настоящий акт сверки взаиморасчетов с ... по ...</w:t>
            </w:r>
          </w:p>
        </w:tc>
      </w:tr>
      <w:tr w:rsidR="00D11EAA" w:rsidRPr="001E6C3E" w14:paraId="0C525A07" w14:textId="77777777" w:rsidTr="00807A93">
        <w:trPr>
          <w:gridAfter w:val="1"/>
          <w:wAfter w:w="309" w:type="dxa"/>
          <w:trHeight w:val="255"/>
        </w:trPr>
        <w:tc>
          <w:tcPr>
            <w:tcW w:w="14049" w:type="dxa"/>
            <w:gridSpan w:val="10"/>
            <w:tcBorders>
              <w:top w:val="nil"/>
              <w:left w:val="nil"/>
              <w:bottom w:val="nil"/>
              <w:right w:val="nil"/>
            </w:tcBorders>
          </w:tcPr>
          <w:p w14:paraId="2BAC4EA8"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В результате сверки установлено:</w:t>
            </w:r>
          </w:p>
        </w:tc>
      </w:tr>
      <w:tr w:rsidR="00D11EAA" w:rsidRPr="001E6C3E" w14:paraId="17FD631F" w14:textId="77777777" w:rsidTr="00807A93">
        <w:trPr>
          <w:gridAfter w:val="1"/>
          <w:wAfter w:w="309" w:type="dxa"/>
          <w:trHeight w:val="270"/>
        </w:trPr>
        <w:tc>
          <w:tcPr>
            <w:tcW w:w="14049" w:type="dxa"/>
            <w:gridSpan w:val="10"/>
            <w:tcBorders>
              <w:top w:val="nil"/>
              <w:left w:val="nil"/>
              <w:bottom w:val="nil"/>
              <w:right w:val="nil"/>
            </w:tcBorders>
          </w:tcPr>
          <w:p w14:paraId="4E546D9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14:paraId="7A1CA405" w14:textId="77777777" w:rsidTr="00807A93">
        <w:trPr>
          <w:gridAfter w:val="1"/>
          <w:wAfter w:w="309" w:type="dxa"/>
          <w:trHeight w:val="270"/>
        </w:trPr>
        <w:tc>
          <w:tcPr>
            <w:tcW w:w="514" w:type="dxa"/>
            <w:tcBorders>
              <w:top w:val="single" w:sz="8" w:space="0" w:color="auto"/>
              <w:left w:val="single" w:sz="8" w:space="0" w:color="auto"/>
              <w:bottom w:val="nil"/>
              <w:right w:val="nil"/>
            </w:tcBorders>
          </w:tcPr>
          <w:p w14:paraId="6ED05C3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w:t>
            </w:r>
          </w:p>
        </w:tc>
        <w:tc>
          <w:tcPr>
            <w:tcW w:w="9175" w:type="dxa"/>
            <w:gridSpan w:val="6"/>
            <w:tcBorders>
              <w:top w:val="single" w:sz="8" w:space="0" w:color="auto"/>
              <w:left w:val="single" w:sz="8" w:space="0" w:color="auto"/>
              <w:bottom w:val="single" w:sz="8" w:space="0" w:color="auto"/>
              <w:right w:val="single" w:sz="8" w:space="0" w:color="auto"/>
            </w:tcBorders>
            <w:vAlign w:val="center"/>
          </w:tcPr>
          <w:p w14:paraId="4A6FE1B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xml:space="preserve">Заказчик </w:t>
            </w:r>
          </w:p>
        </w:tc>
        <w:tc>
          <w:tcPr>
            <w:tcW w:w="4360" w:type="dxa"/>
            <w:gridSpan w:val="3"/>
            <w:tcBorders>
              <w:top w:val="single" w:sz="8" w:space="0" w:color="auto"/>
              <w:left w:val="nil"/>
              <w:bottom w:val="single" w:sz="8" w:space="0" w:color="auto"/>
              <w:right w:val="single" w:sz="8" w:space="0" w:color="auto"/>
            </w:tcBorders>
            <w:vAlign w:val="center"/>
          </w:tcPr>
          <w:p w14:paraId="4133C51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Наименование контрагента</w:t>
            </w:r>
          </w:p>
        </w:tc>
      </w:tr>
      <w:tr w:rsidR="00D11EAA" w:rsidRPr="001E6C3E" w14:paraId="6769E96E" w14:textId="77777777" w:rsidTr="00807A93">
        <w:trPr>
          <w:gridAfter w:val="1"/>
          <w:wAfter w:w="309" w:type="dxa"/>
          <w:trHeight w:val="300"/>
        </w:trPr>
        <w:tc>
          <w:tcPr>
            <w:tcW w:w="514" w:type="dxa"/>
            <w:tcBorders>
              <w:top w:val="nil"/>
              <w:left w:val="single" w:sz="8" w:space="0" w:color="auto"/>
              <w:bottom w:val="single" w:sz="8" w:space="0" w:color="auto"/>
              <w:right w:val="nil"/>
            </w:tcBorders>
            <w:vAlign w:val="center"/>
          </w:tcPr>
          <w:p w14:paraId="37CD5B8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п/п</w:t>
            </w:r>
          </w:p>
        </w:tc>
        <w:tc>
          <w:tcPr>
            <w:tcW w:w="2169" w:type="dxa"/>
            <w:tcBorders>
              <w:top w:val="nil"/>
              <w:left w:val="single" w:sz="8" w:space="0" w:color="auto"/>
              <w:bottom w:val="single" w:sz="8" w:space="0" w:color="auto"/>
              <w:right w:val="single" w:sz="8" w:space="0" w:color="auto"/>
            </w:tcBorders>
            <w:vAlign w:val="center"/>
          </w:tcPr>
          <w:p w14:paraId="5C3C88A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Дата проводки</w:t>
            </w:r>
          </w:p>
        </w:tc>
        <w:tc>
          <w:tcPr>
            <w:tcW w:w="2180" w:type="dxa"/>
            <w:gridSpan w:val="2"/>
            <w:tcBorders>
              <w:top w:val="nil"/>
              <w:left w:val="nil"/>
              <w:bottom w:val="single" w:sz="8" w:space="0" w:color="auto"/>
              <w:right w:val="single" w:sz="8" w:space="0" w:color="auto"/>
            </w:tcBorders>
            <w:vAlign w:val="center"/>
          </w:tcPr>
          <w:p w14:paraId="195272B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Номер, дата документа</w:t>
            </w:r>
          </w:p>
        </w:tc>
        <w:tc>
          <w:tcPr>
            <w:tcW w:w="2322" w:type="dxa"/>
            <w:gridSpan w:val="2"/>
            <w:tcBorders>
              <w:top w:val="nil"/>
              <w:left w:val="nil"/>
              <w:bottom w:val="single" w:sz="8" w:space="0" w:color="auto"/>
              <w:right w:val="single" w:sz="8" w:space="0" w:color="auto"/>
            </w:tcBorders>
            <w:vAlign w:val="center"/>
          </w:tcPr>
          <w:p w14:paraId="0B0885D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Дебет</w:t>
            </w:r>
          </w:p>
        </w:tc>
        <w:tc>
          <w:tcPr>
            <w:tcW w:w="2504" w:type="dxa"/>
            <w:tcBorders>
              <w:top w:val="nil"/>
              <w:left w:val="nil"/>
              <w:bottom w:val="single" w:sz="8" w:space="0" w:color="auto"/>
              <w:right w:val="single" w:sz="8" w:space="0" w:color="auto"/>
            </w:tcBorders>
            <w:vAlign w:val="center"/>
          </w:tcPr>
          <w:p w14:paraId="61045AE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Кредит</w:t>
            </w:r>
          </w:p>
        </w:tc>
        <w:tc>
          <w:tcPr>
            <w:tcW w:w="2180" w:type="dxa"/>
            <w:gridSpan w:val="2"/>
            <w:tcBorders>
              <w:top w:val="nil"/>
              <w:left w:val="nil"/>
              <w:bottom w:val="single" w:sz="8" w:space="0" w:color="auto"/>
              <w:right w:val="single" w:sz="8" w:space="0" w:color="auto"/>
            </w:tcBorders>
            <w:vAlign w:val="center"/>
          </w:tcPr>
          <w:p w14:paraId="7F1F63A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Дебет</w:t>
            </w:r>
          </w:p>
        </w:tc>
        <w:tc>
          <w:tcPr>
            <w:tcW w:w="2180" w:type="dxa"/>
            <w:tcBorders>
              <w:top w:val="nil"/>
              <w:left w:val="nil"/>
              <w:bottom w:val="single" w:sz="8" w:space="0" w:color="auto"/>
              <w:right w:val="single" w:sz="8" w:space="0" w:color="auto"/>
            </w:tcBorders>
            <w:vAlign w:val="center"/>
          </w:tcPr>
          <w:p w14:paraId="723E9F1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Кредит</w:t>
            </w:r>
          </w:p>
        </w:tc>
      </w:tr>
      <w:tr w:rsidR="00D11EAA" w:rsidRPr="001E6C3E" w14:paraId="1F1DD131"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652D041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1</w:t>
            </w:r>
          </w:p>
        </w:tc>
        <w:tc>
          <w:tcPr>
            <w:tcW w:w="2169" w:type="dxa"/>
            <w:tcBorders>
              <w:top w:val="nil"/>
              <w:left w:val="nil"/>
              <w:bottom w:val="single" w:sz="4" w:space="0" w:color="auto"/>
              <w:right w:val="single" w:sz="4" w:space="0" w:color="auto"/>
            </w:tcBorders>
            <w:vAlign w:val="center"/>
          </w:tcPr>
          <w:p w14:paraId="0B02CC1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xml:space="preserve">Сальдо на </w:t>
            </w:r>
          </w:p>
        </w:tc>
        <w:tc>
          <w:tcPr>
            <w:tcW w:w="2180" w:type="dxa"/>
            <w:gridSpan w:val="2"/>
            <w:tcBorders>
              <w:top w:val="nil"/>
              <w:left w:val="nil"/>
              <w:bottom w:val="single" w:sz="4" w:space="0" w:color="auto"/>
              <w:right w:val="single" w:sz="4" w:space="0" w:color="auto"/>
            </w:tcBorders>
            <w:vAlign w:val="center"/>
          </w:tcPr>
          <w:p w14:paraId="055D1B47"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5FEC22BF"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00FDDCD2"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260D1931"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5F8C296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r>
      <w:tr w:rsidR="00D11EAA" w:rsidRPr="001E6C3E" w14:paraId="7B5DA147"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5EF026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2</w:t>
            </w:r>
          </w:p>
        </w:tc>
        <w:tc>
          <w:tcPr>
            <w:tcW w:w="2169" w:type="dxa"/>
            <w:tcBorders>
              <w:top w:val="nil"/>
              <w:left w:val="nil"/>
              <w:bottom w:val="single" w:sz="4" w:space="0" w:color="auto"/>
              <w:right w:val="single" w:sz="4" w:space="0" w:color="auto"/>
            </w:tcBorders>
            <w:vAlign w:val="center"/>
          </w:tcPr>
          <w:p w14:paraId="4D3B9C01"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xml:space="preserve">Вх.сальдо по дог. № </w:t>
            </w:r>
          </w:p>
        </w:tc>
        <w:tc>
          <w:tcPr>
            <w:tcW w:w="2180" w:type="dxa"/>
            <w:gridSpan w:val="2"/>
            <w:tcBorders>
              <w:top w:val="nil"/>
              <w:left w:val="nil"/>
              <w:bottom w:val="single" w:sz="4" w:space="0" w:color="auto"/>
              <w:right w:val="single" w:sz="4" w:space="0" w:color="auto"/>
            </w:tcBorders>
            <w:vAlign w:val="center"/>
          </w:tcPr>
          <w:p w14:paraId="02DCBED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6992D85C"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4183247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5F1B521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3629C454"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r>
      <w:tr w:rsidR="00D11EAA" w:rsidRPr="001E6C3E" w14:paraId="4372DC19"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2012E0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3</w:t>
            </w:r>
          </w:p>
        </w:tc>
        <w:tc>
          <w:tcPr>
            <w:tcW w:w="2169" w:type="dxa"/>
            <w:tcBorders>
              <w:top w:val="nil"/>
              <w:left w:val="nil"/>
              <w:bottom w:val="single" w:sz="4" w:space="0" w:color="auto"/>
              <w:right w:val="single" w:sz="4" w:space="0" w:color="auto"/>
            </w:tcBorders>
            <w:vAlign w:val="center"/>
          </w:tcPr>
          <w:p w14:paraId="124FD1E2"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14:paraId="1B3390F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244C05C1"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13858A4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0517162C"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61BA4EEE"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r>
      <w:tr w:rsidR="00D11EAA" w:rsidRPr="001E6C3E" w14:paraId="41F19200"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28728A8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4</w:t>
            </w:r>
          </w:p>
        </w:tc>
        <w:tc>
          <w:tcPr>
            <w:tcW w:w="2169" w:type="dxa"/>
            <w:tcBorders>
              <w:top w:val="nil"/>
              <w:left w:val="nil"/>
              <w:bottom w:val="single" w:sz="4" w:space="0" w:color="auto"/>
              <w:right w:val="single" w:sz="4" w:space="0" w:color="auto"/>
            </w:tcBorders>
            <w:vAlign w:val="center"/>
          </w:tcPr>
          <w:p w14:paraId="4D39B9B5"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w:t>
            </w:r>
          </w:p>
        </w:tc>
        <w:tc>
          <w:tcPr>
            <w:tcW w:w="2180" w:type="dxa"/>
            <w:gridSpan w:val="2"/>
            <w:tcBorders>
              <w:top w:val="nil"/>
              <w:left w:val="nil"/>
              <w:bottom w:val="single" w:sz="4" w:space="0" w:color="auto"/>
              <w:right w:val="single" w:sz="4" w:space="0" w:color="auto"/>
            </w:tcBorders>
            <w:vAlign w:val="center"/>
          </w:tcPr>
          <w:p w14:paraId="3A962BF9"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2E21B36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5DECE00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635BED78"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58B20EE0"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r>
      <w:tr w:rsidR="00D11EAA" w:rsidRPr="001E6C3E" w14:paraId="5AC1C5A2" w14:textId="77777777" w:rsidTr="00807A93">
        <w:trPr>
          <w:gridAfter w:val="1"/>
          <w:wAfter w:w="309" w:type="dxa"/>
          <w:trHeight w:val="510"/>
        </w:trPr>
        <w:tc>
          <w:tcPr>
            <w:tcW w:w="514" w:type="dxa"/>
            <w:tcBorders>
              <w:top w:val="nil"/>
              <w:left w:val="single" w:sz="4" w:space="0" w:color="auto"/>
              <w:bottom w:val="single" w:sz="4" w:space="0" w:color="auto"/>
              <w:right w:val="single" w:sz="4" w:space="0" w:color="auto"/>
            </w:tcBorders>
            <w:vAlign w:val="center"/>
          </w:tcPr>
          <w:p w14:paraId="6B7ACFA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5</w:t>
            </w:r>
          </w:p>
        </w:tc>
        <w:tc>
          <w:tcPr>
            <w:tcW w:w="2169" w:type="dxa"/>
            <w:tcBorders>
              <w:top w:val="nil"/>
              <w:left w:val="nil"/>
              <w:bottom w:val="single" w:sz="4" w:space="0" w:color="auto"/>
              <w:right w:val="single" w:sz="4" w:space="0" w:color="auto"/>
            </w:tcBorders>
            <w:vAlign w:val="center"/>
          </w:tcPr>
          <w:p w14:paraId="617E439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Итого оборотов по договору</w:t>
            </w:r>
          </w:p>
        </w:tc>
        <w:tc>
          <w:tcPr>
            <w:tcW w:w="2180" w:type="dxa"/>
            <w:gridSpan w:val="2"/>
            <w:tcBorders>
              <w:top w:val="nil"/>
              <w:left w:val="nil"/>
              <w:bottom w:val="single" w:sz="4" w:space="0" w:color="auto"/>
              <w:right w:val="single" w:sz="4" w:space="0" w:color="auto"/>
            </w:tcBorders>
            <w:vAlign w:val="center"/>
          </w:tcPr>
          <w:p w14:paraId="43F2E72B"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589B4020"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56F7EDD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006CC96C"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6877E60F"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r>
      <w:tr w:rsidR="00D11EAA" w:rsidRPr="001E6C3E" w14:paraId="6D0B4F51"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56C7CAA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6</w:t>
            </w:r>
          </w:p>
        </w:tc>
        <w:tc>
          <w:tcPr>
            <w:tcW w:w="2169" w:type="dxa"/>
            <w:tcBorders>
              <w:top w:val="nil"/>
              <w:left w:val="nil"/>
              <w:bottom w:val="single" w:sz="4" w:space="0" w:color="auto"/>
              <w:right w:val="single" w:sz="4" w:space="0" w:color="auto"/>
            </w:tcBorders>
            <w:vAlign w:val="center"/>
          </w:tcPr>
          <w:p w14:paraId="49B5D9E8"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xml:space="preserve">Исх.сальдо по дог. № </w:t>
            </w:r>
          </w:p>
        </w:tc>
        <w:tc>
          <w:tcPr>
            <w:tcW w:w="2180" w:type="dxa"/>
            <w:gridSpan w:val="2"/>
            <w:tcBorders>
              <w:top w:val="nil"/>
              <w:left w:val="nil"/>
              <w:bottom w:val="single" w:sz="4" w:space="0" w:color="auto"/>
              <w:right w:val="single" w:sz="4" w:space="0" w:color="auto"/>
            </w:tcBorders>
            <w:vAlign w:val="center"/>
          </w:tcPr>
          <w:p w14:paraId="60757B7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160D4F95"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504" w:type="dxa"/>
            <w:tcBorders>
              <w:top w:val="nil"/>
              <w:left w:val="nil"/>
              <w:bottom w:val="single" w:sz="4" w:space="0" w:color="auto"/>
              <w:right w:val="single" w:sz="4" w:space="0" w:color="auto"/>
            </w:tcBorders>
            <w:vAlign w:val="center"/>
          </w:tcPr>
          <w:p w14:paraId="17B2BD14"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3F0C79B7"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c>
          <w:tcPr>
            <w:tcW w:w="2180" w:type="dxa"/>
            <w:tcBorders>
              <w:top w:val="nil"/>
              <w:left w:val="nil"/>
              <w:bottom w:val="single" w:sz="4" w:space="0" w:color="auto"/>
              <w:right w:val="single" w:sz="4" w:space="0" w:color="auto"/>
            </w:tcBorders>
            <w:vAlign w:val="center"/>
          </w:tcPr>
          <w:p w14:paraId="5CA625F7"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18"/>
                <w:szCs w:val="18"/>
                <w:lang w:eastAsia="ru-RU"/>
              </w:rPr>
            </w:pPr>
            <w:r w:rsidRPr="001E6C3E">
              <w:rPr>
                <w:rFonts w:ascii="Times New Roman" w:eastAsia="Times New Roman" w:hAnsi="Times New Roman" w:cs="Times New Roman"/>
                <w:sz w:val="18"/>
                <w:szCs w:val="18"/>
                <w:lang w:eastAsia="ru-RU"/>
              </w:rPr>
              <w:t> </w:t>
            </w:r>
          </w:p>
        </w:tc>
      </w:tr>
      <w:tr w:rsidR="00D11EAA" w:rsidRPr="001E6C3E" w14:paraId="7ED8382A"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65EEC76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7</w:t>
            </w:r>
          </w:p>
        </w:tc>
        <w:tc>
          <w:tcPr>
            <w:tcW w:w="2169" w:type="dxa"/>
            <w:tcBorders>
              <w:top w:val="nil"/>
              <w:left w:val="nil"/>
              <w:bottom w:val="single" w:sz="4" w:space="0" w:color="auto"/>
              <w:right w:val="single" w:sz="4" w:space="0" w:color="auto"/>
            </w:tcBorders>
            <w:vAlign w:val="center"/>
          </w:tcPr>
          <w:p w14:paraId="14652A6B"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Итого оборотов</w:t>
            </w:r>
          </w:p>
        </w:tc>
        <w:tc>
          <w:tcPr>
            <w:tcW w:w="2180" w:type="dxa"/>
            <w:gridSpan w:val="2"/>
            <w:tcBorders>
              <w:top w:val="nil"/>
              <w:left w:val="nil"/>
              <w:bottom w:val="single" w:sz="4" w:space="0" w:color="auto"/>
              <w:right w:val="single" w:sz="4" w:space="0" w:color="auto"/>
            </w:tcBorders>
            <w:vAlign w:val="center"/>
          </w:tcPr>
          <w:p w14:paraId="0818F67C"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40B49B95"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6BC1873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7A6DD60B"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62B96EB0"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r>
      <w:tr w:rsidR="00D11EAA" w:rsidRPr="001E6C3E" w14:paraId="704DC23E" w14:textId="77777777" w:rsidTr="00807A93">
        <w:trPr>
          <w:gridAfter w:val="1"/>
          <w:wAfter w:w="309" w:type="dxa"/>
          <w:trHeight w:val="255"/>
        </w:trPr>
        <w:tc>
          <w:tcPr>
            <w:tcW w:w="514" w:type="dxa"/>
            <w:tcBorders>
              <w:top w:val="nil"/>
              <w:left w:val="single" w:sz="4" w:space="0" w:color="auto"/>
              <w:bottom w:val="single" w:sz="4" w:space="0" w:color="auto"/>
              <w:right w:val="single" w:sz="4" w:space="0" w:color="auto"/>
            </w:tcBorders>
            <w:vAlign w:val="center"/>
          </w:tcPr>
          <w:p w14:paraId="47EFA87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8</w:t>
            </w:r>
          </w:p>
        </w:tc>
        <w:tc>
          <w:tcPr>
            <w:tcW w:w="2169" w:type="dxa"/>
            <w:tcBorders>
              <w:top w:val="nil"/>
              <w:left w:val="nil"/>
              <w:bottom w:val="single" w:sz="4" w:space="0" w:color="auto"/>
              <w:right w:val="single" w:sz="4" w:space="0" w:color="auto"/>
            </w:tcBorders>
            <w:vAlign w:val="center"/>
          </w:tcPr>
          <w:p w14:paraId="501F4F06"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xml:space="preserve">Сальдо на </w:t>
            </w:r>
          </w:p>
        </w:tc>
        <w:tc>
          <w:tcPr>
            <w:tcW w:w="2180" w:type="dxa"/>
            <w:gridSpan w:val="2"/>
            <w:tcBorders>
              <w:top w:val="nil"/>
              <w:left w:val="nil"/>
              <w:bottom w:val="single" w:sz="4" w:space="0" w:color="auto"/>
              <w:right w:val="single" w:sz="4" w:space="0" w:color="auto"/>
            </w:tcBorders>
            <w:vAlign w:val="center"/>
          </w:tcPr>
          <w:p w14:paraId="5C2778F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322" w:type="dxa"/>
            <w:gridSpan w:val="2"/>
            <w:tcBorders>
              <w:top w:val="nil"/>
              <w:left w:val="nil"/>
              <w:bottom w:val="single" w:sz="4" w:space="0" w:color="auto"/>
              <w:right w:val="single" w:sz="4" w:space="0" w:color="auto"/>
            </w:tcBorders>
            <w:vAlign w:val="center"/>
          </w:tcPr>
          <w:p w14:paraId="71576E45"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504" w:type="dxa"/>
            <w:tcBorders>
              <w:top w:val="nil"/>
              <w:left w:val="nil"/>
              <w:bottom w:val="single" w:sz="4" w:space="0" w:color="auto"/>
              <w:right w:val="single" w:sz="4" w:space="0" w:color="auto"/>
            </w:tcBorders>
            <w:vAlign w:val="center"/>
          </w:tcPr>
          <w:p w14:paraId="422E3A2A"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gridSpan w:val="2"/>
            <w:tcBorders>
              <w:top w:val="nil"/>
              <w:left w:val="nil"/>
              <w:bottom w:val="single" w:sz="4" w:space="0" w:color="auto"/>
              <w:right w:val="single" w:sz="4" w:space="0" w:color="auto"/>
            </w:tcBorders>
            <w:vAlign w:val="center"/>
          </w:tcPr>
          <w:p w14:paraId="027A22B8"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c>
          <w:tcPr>
            <w:tcW w:w="2180" w:type="dxa"/>
            <w:tcBorders>
              <w:top w:val="nil"/>
              <w:left w:val="nil"/>
              <w:bottom w:val="single" w:sz="4" w:space="0" w:color="auto"/>
              <w:right w:val="single" w:sz="4" w:space="0" w:color="auto"/>
            </w:tcBorders>
            <w:vAlign w:val="center"/>
          </w:tcPr>
          <w:p w14:paraId="2292AEEF"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b/>
                <w:bCs/>
                <w:sz w:val="18"/>
                <w:szCs w:val="18"/>
                <w:lang w:eastAsia="ru-RU"/>
              </w:rPr>
            </w:pPr>
            <w:r w:rsidRPr="001E6C3E">
              <w:rPr>
                <w:rFonts w:ascii="Times New Roman" w:eastAsia="Times New Roman" w:hAnsi="Times New Roman" w:cs="Times New Roman"/>
                <w:b/>
                <w:bCs/>
                <w:sz w:val="18"/>
                <w:szCs w:val="18"/>
                <w:lang w:eastAsia="ru-RU"/>
              </w:rPr>
              <w:t> </w:t>
            </w:r>
          </w:p>
        </w:tc>
      </w:tr>
      <w:tr w:rsidR="00D11EAA" w:rsidRPr="001E6C3E" w14:paraId="19A16FE0" w14:textId="77777777" w:rsidTr="00807A93">
        <w:trPr>
          <w:gridAfter w:val="1"/>
          <w:wAfter w:w="309" w:type="dxa"/>
          <w:trHeight w:val="300"/>
        </w:trPr>
        <w:tc>
          <w:tcPr>
            <w:tcW w:w="514" w:type="dxa"/>
            <w:tcBorders>
              <w:top w:val="nil"/>
              <w:left w:val="nil"/>
              <w:bottom w:val="nil"/>
              <w:right w:val="nil"/>
            </w:tcBorders>
            <w:vAlign w:val="center"/>
          </w:tcPr>
          <w:p w14:paraId="7221B6F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2169" w:type="dxa"/>
            <w:tcBorders>
              <w:top w:val="nil"/>
              <w:left w:val="nil"/>
              <w:bottom w:val="nil"/>
              <w:right w:val="nil"/>
            </w:tcBorders>
            <w:vAlign w:val="center"/>
          </w:tcPr>
          <w:p w14:paraId="1273FD1E"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06C218FB"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c>
          <w:tcPr>
            <w:tcW w:w="2322" w:type="dxa"/>
            <w:gridSpan w:val="2"/>
            <w:tcBorders>
              <w:top w:val="nil"/>
              <w:left w:val="nil"/>
              <w:bottom w:val="nil"/>
              <w:right w:val="nil"/>
            </w:tcBorders>
            <w:vAlign w:val="center"/>
          </w:tcPr>
          <w:p w14:paraId="5F4507AF"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tc>
        <w:tc>
          <w:tcPr>
            <w:tcW w:w="2504" w:type="dxa"/>
            <w:tcBorders>
              <w:top w:val="nil"/>
              <w:left w:val="nil"/>
              <w:bottom w:val="nil"/>
              <w:right w:val="nil"/>
            </w:tcBorders>
            <w:vAlign w:val="center"/>
          </w:tcPr>
          <w:p w14:paraId="7644AEBF"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tc>
        <w:tc>
          <w:tcPr>
            <w:tcW w:w="2180" w:type="dxa"/>
            <w:gridSpan w:val="2"/>
            <w:tcBorders>
              <w:top w:val="nil"/>
              <w:left w:val="nil"/>
              <w:bottom w:val="nil"/>
              <w:right w:val="nil"/>
            </w:tcBorders>
            <w:vAlign w:val="center"/>
          </w:tcPr>
          <w:p w14:paraId="43F0BDFD"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tc>
        <w:tc>
          <w:tcPr>
            <w:tcW w:w="2180" w:type="dxa"/>
            <w:tcBorders>
              <w:top w:val="nil"/>
              <w:left w:val="nil"/>
              <w:bottom w:val="nil"/>
              <w:right w:val="nil"/>
            </w:tcBorders>
            <w:vAlign w:val="center"/>
          </w:tcPr>
          <w:p w14:paraId="05B55C45" w14:textId="77777777" w:rsidR="00D11EAA" w:rsidRPr="001E6C3E" w:rsidRDefault="00D11EAA" w:rsidP="00807A93">
            <w:pPr>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tc>
      </w:tr>
      <w:tr w:rsidR="00D11EAA" w:rsidRPr="001E6C3E" w14:paraId="7C596EBD" w14:textId="77777777" w:rsidTr="00807A93">
        <w:trPr>
          <w:gridAfter w:val="1"/>
          <w:wAfter w:w="309" w:type="dxa"/>
          <w:trHeight w:val="274"/>
        </w:trPr>
        <w:tc>
          <w:tcPr>
            <w:tcW w:w="14049" w:type="dxa"/>
            <w:gridSpan w:val="10"/>
            <w:tcBorders>
              <w:top w:val="nil"/>
              <w:left w:val="nil"/>
              <w:bottom w:val="nil"/>
              <w:right w:val="nil"/>
            </w:tcBorders>
          </w:tcPr>
          <w:p w14:paraId="614DAFA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Итого в пользу…</w:t>
            </w:r>
          </w:p>
        </w:tc>
      </w:tr>
      <w:tr w:rsidR="00D11EAA" w:rsidRPr="001E6C3E" w14:paraId="5CD464E2" w14:textId="77777777" w:rsidTr="00807A93">
        <w:trPr>
          <w:gridAfter w:val="1"/>
          <w:wAfter w:w="309" w:type="dxa"/>
          <w:trHeight w:val="255"/>
        </w:trPr>
        <w:tc>
          <w:tcPr>
            <w:tcW w:w="7185" w:type="dxa"/>
            <w:gridSpan w:val="6"/>
            <w:tcBorders>
              <w:top w:val="nil"/>
              <w:left w:val="nil"/>
              <w:bottom w:val="nil"/>
              <w:right w:val="nil"/>
            </w:tcBorders>
          </w:tcPr>
          <w:p w14:paraId="0DFA4246"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От Заказчика </w:t>
            </w:r>
          </w:p>
        </w:tc>
        <w:tc>
          <w:tcPr>
            <w:tcW w:w="6864" w:type="dxa"/>
            <w:gridSpan w:val="4"/>
            <w:tcBorders>
              <w:top w:val="nil"/>
              <w:left w:val="nil"/>
              <w:bottom w:val="nil"/>
              <w:right w:val="nil"/>
            </w:tcBorders>
          </w:tcPr>
          <w:p w14:paraId="54CD2369"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От Подрядчика</w:t>
            </w:r>
          </w:p>
        </w:tc>
      </w:tr>
      <w:tr w:rsidR="00D11EAA" w:rsidRPr="001E6C3E" w14:paraId="3D25A975" w14:textId="77777777" w:rsidTr="00807A93">
        <w:trPr>
          <w:trHeight w:val="300"/>
        </w:trPr>
        <w:tc>
          <w:tcPr>
            <w:tcW w:w="2992" w:type="dxa"/>
            <w:gridSpan w:val="3"/>
            <w:tcBorders>
              <w:top w:val="nil"/>
              <w:left w:val="nil"/>
              <w:bottom w:val="nil"/>
              <w:right w:val="nil"/>
            </w:tcBorders>
            <w:noWrap/>
          </w:tcPr>
          <w:p w14:paraId="5B2F27F6"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Руководитель организации</w:t>
            </w:r>
          </w:p>
        </w:tc>
        <w:tc>
          <w:tcPr>
            <w:tcW w:w="4111" w:type="dxa"/>
            <w:gridSpan w:val="2"/>
            <w:tcBorders>
              <w:top w:val="nil"/>
              <w:left w:val="nil"/>
              <w:bottom w:val="nil"/>
              <w:right w:val="nil"/>
            </w:tcBorders>
            <w:noWrap/>
          </w:tcPr>
          <w:p w14:paraId="3B1CFDDB" w14:textId="038489D3"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_______________ (</w:t>
            </w:r>
            <w:r w:rsidR="000C762D">
              <w:rPr>
                <w:rFonts w:ascii="Times New Roman" w:eastAsia="Times New Roman" w:hAnsi="Times New Roman" w:cs="Times New Roman"/>
                <w:sz w:val="20"/>
                <w:szCs w:val="20"/>
                <w:lang w:eastAsia="ru-RU"/>
              </w:rPr>
              <w:t xml:space="preserve">            </w:t>
            </w:r>
            <w:r w:rsidRPr="001E6C3E">
              <w:rPr>
                <w:rFonts w:ascii="Times New Roman" w:eastAsia="Times New Roman" w:hAnsi="Times New Roman" w:cs="Times New Roman"/>
                <w:sz w:val="20"/>
                <w:szCs w:val="20"/>
                <w:lang w:eastAsia="ru-RU"/>
              </w:rPr>
              <w:t xml:space="preserve"> )</w:t>
            </w:r>
          </w:p>
        </w:tc>
        <w:tc>
          <w:tcPr>
            <w:tcW w:w="2895" w:type="dxa"/>
            <w:gridSpan w:val="3"/>
            <w:tcBorders>
              <w:top w:val="nil"/>
              <w:left w:val="nil"/>
              <w:bottom w:val="nil"/>
              <w:right w:val="nil"/>
            </w:tcBorders>
            <w:vAlign w:val="center"/>
          </w:tcPr>
          <w:p w14:paraId="62438D34" w14:textId="77777777" w:rsidR="00D11EAA" w:rsidRPr="001E6C3E" w:rsidRDefault="00D11EAA" w:rsidP="00807A93">
            <w:pPr>
              <w:autoSpaceDE w:val="0"/>
              <w:autoSpaceDN w:val="0"/>
              <w:adjustRightInd w:val="0"/>
              <w:spacing w:after="0" w:line="240" w:lineRule="auto"/>
              <w:ind w:left="34"/>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Руководитель организации</w:t>
            </w:r>
          </w:p>
        </w:tc>
        <w:tc>
          <w:tcPr>
            <w:tcW w:w="4360" w:type="dxa"/>
            <w:gridSpan w:val="3"/>
            <w:tcBorders>
              <w:top w:val="nil"/>
              <w:left w:val="nil"/>
              <w:bottom w:val="nil"/>
              <w:right w:val="nil"/>
            </w:tcBorders>
            <w:noWrap/>
          </w:tcPr>
          <w:p w14:paraId="548CEB24" w14:textId="7D93B753" w:rsidR="00D11EAA" w:rsidRPr="001E6C3E" w:rsidRDefault="00D11EAA" w:rsidP="00807A93">
            <w:pPr>
              <w:autoSpaceDE w:val="0"/>
              <w:autoSpaceDN w:val="0"/>
              <w:adjustRightInd w:val="0"/>
              <w:spacing w:after="0" w:line="240" w:lineRule="auto"/>
              <w:ind w:left="-168"/>
              <w:contextualSpacing/>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_______________ (</w:t>
            </w:r>
            <w:r w:rsidR="000C762D">
              <w:rPr>
                <w:rFonts w:ascii="Times New Roman" w:eastAsia="Times New Roman" w:hAnsi="Times New Roman" w:cs="Times New Roman"/>
                <w:sz w:val="20"/>
                <w:szCs w:val="20"/>
                <w:lang w:eastAsia="ru-RU"/>
              </w:rPr>
              <w:t xml:space="preserve">            </w:t>
            </w:r>
            <w:r w:rsidRPr="001E6C3E">
              <w:rPr>
                <w:rFonts w:ascii="Times New Roman" w:eastAsia="Times New Roman" w:hAnsi="Times New Roman" w:cs="Times New Roman"/>
                <w:sz w:val="20"/>
                <w:szCs w:val="20"/>
                <w:lang w:eastAsia="ru-RU"/>
              </w:rPr>
              <w:t xml:space="preserve"> )</w:t>
            </w:r>
          </w:p>
        </w:tc>
      </w:tr>
    </w:tbl>
    <w:p w14:paraId="68E2BE20"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ФОРМУ СОГЛАСОВАЛИ:</w:t>
      </w:r>
    </w:p>
    <w:p w14:paraId="0D2BE360"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0D393115" w14:textId="77777777" w:rsidTr="00077B84">
        <w:trPr>
          <w:trHeight w:val="641"/>
        </w:trPr>
        <w:tc>
          <w:tcPr>
            <w:tcW w:w="4961" w:type="dxa"/>
          </w:tcPr>
          <w:p w14:paraId="67BE8149"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272BC31" w14:textId="77777777" w:rsidR="00E11DF2" w:rsidRPr="00805478" w:rsidRDefault="00E11DF2" w:rsidP="00077B84">
            <w:pPr>
              <w:tabs>
                <w:tab w:val="left" w:pos="1134"/>
              </w:tabs>
              <w:contextualSpacing/>
              <w:rPr>
                <w:rFonts w:ascii="Times New Roman" w:hAnsi="Times New Roman" w:cs="Times New Roman"/>
                <w:b/>
                <w:sz w:val="24"/>
                <w:szCs w:val="24"/>
              </w:rPr>
            </w:pPr>
          </w:p>
          <w:p w14:paraId="56AA6224" w14:textId="77777777" w:rsidR="00E11DF2" w:rsidRPr="00805478" w:rsidRDefault="00E11DF2" w:rsidP="00077B84">
            <w:pPr>
              <w:tabs>
                <w:tab w:val="left" w:pos="1134"/>
              </w:tabs>
              <w:contextualSpacing/>
              <w:rPr>
                <w:rFonts w:ascii="Times New Roman" w:hAnsi="Times New Roman" w:cs="Times New Roman"/>
                <w:b/>
                <w:sz w:val="24"/>
                <w:szCs w:val="24"/>
              </w:rPr>
            </w:pPr>
          </w:p>
          <w:p w14:paraId="6183DDB6"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1ADD78C5"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1FEE9FCD"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2075467A"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4E1D895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5E2AB255"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27085E0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070B91F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2C031494"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54433A39" w14:textId="77777777" w:rsidR="00D11EAA" w:rsidRPr="001E6C3E" w:rsidRDefault="00D11EAA" w:rsidP="00D11EAA">
      <w:pPr>
        <w:spacing w:after="0" w:line="240" w:lineRule="auto"/>
        <w:contextualSpacing/>
        <w:rPr>
          <w:rFonts w:ascii="Times New Roman" w:eastAsia="Times New Roman" w:hAnsi="Times New Roman" w:cs="Times New Roman"/>
          <w:sz w:val="24"/>
          <w:szCs w:val="24"/>
          <w:lang w:eastAsia="ru-RU"/>
        </w:rPr>
      </w:pPr>
    </w:p>
    <w:p w14:paraId="32C0A359" w14:textId="57C0F1CD" w:rsidR="00D11EAA" w:rsidRPr="001E6C3E" w:rsidRDefault="00D11EAA" w:rsidP="00D11EAA">
      <w:pPr>
        <w:tabs>
          <w:tab w:val="left" w:pos="709"/>
          <w:tab w:val="left" w:pos="2856"/>
          <w:tab w:val="left" w:pos="11057"/>
        </w:tabs>
        <w:suppressAutoHyphens/>
        <w:autoSpaceDE w:val="0"/>
        <w:autoSpaceDN w:val="0"/>
        <w:adjustRightInd w:val="0"/>
        <w:spacing w:after="0" w:line="240" w:lineRule="auto"/>
        <w:ind w:left="10915" w:firstLine="142"/>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6"/>
          <w:szCs w:val="26"/>
          <w:lang w:eastAsia="ru-RU"/>
        </w:rPr>
        <w:br w:type="page"/>
      </w:r>
      <w:r w:rsidR="000C762D">
        <w:rPr>
          <w:rFonts w:ascii="Times New Roman" w:eastAsia="Times New Roman" w:hAnsi="Times New Roman" w:cs="Times New Roman"/>
          <w:sz w:val="26"/>
          <w:szCs w:val="26"/>
          <w:lang w:eastAsia="ru-RU"/>
        </w:rPr>
        <w:lastRenderedPageBreak/>
        <w:t xml:space="preserve">          </w:t>
      </w:r>
      <w:r w:rsidR="000A3635">
        <w:rPr>
          <w:rFonts w:ascii="Times New Roman" w:eastAsia="Times New Roman" w:hAnsi="Times New Roman" w:cs="Times New Roman"/>
          <w:sz w:val="26"/>
          <w:szCs w:val="26"/>
          <w:lang w:eastAsia="ru-RU"/>
        </w:rPr>
        <w:t xml:space="preserve"> </w:t>
      </w:r>
      <w:r w:rsidRPr="001E6C3E">
        <w:rPr>
          <w:rFonts w:ascii="Times New Roman" w:eastAsia="Times New Roman" w:hAnsi="Times New Roman" w:cs="Times New Roman"/>
          <w:sz w:val="24"/>
          <w:szCs w:val="24"/>
          <w:lang w:eastAsia="ru-RU"/>
        </w:rPr>
        <w:t>Приложение 4 к Договору</w:t>
      </w:r>
    </w:p>
    <w:p w14:paraId="234751AB" w14:textId="76E8EB46" w:rsidR="00D11EAA" w:rsidRPr="001E6C3E" w:rsidRDefault="00E87349" w:rsidP="00D11EAA">
      <w:pPr>
        <w:spacing w:after="0" w:line="240" w:lineRule="auto"/>
        <w:ind w:left="5529" w:right="-8"/>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от «</w:t>
      </w:r>
      <w:r w:rsidR="000C762D">
        <w:rPr>
          <w:rFonts w:ascii="Times New Roman" w:hAnsi="Times New Roman" w:cs="Times New Roman"/>
          <w:sz w:val="24"/>
          <w:szCs w:val="24"/>
        </w:rPr>
        <w:t xml:space="preserve"> </w:t>
      </w:r>
      <w:r>
        <w:rPr>
          <w:rFonts w:ascii="Times New Roman" w:hAnsi="Times New Roman" w:cs="Times New Roman"/>
          <w:sz w:val="24"/>
          <w:szCs w:val="24"/>
        </w:rPr>
        <w:t>»</w:t>
      </w:r>
      <w:r w:rsidR="000C762D">
        <w:rPr>
          <w:rFonts w:ascii="Times New Roman" w:hAnsi="Times New Roman" w:cs="Times New Roman"/>
          <w:sz w:val="24"/>
          <w:szCs w:val="24"/>
        </w:rPr>
        <w:t xml:space="preserve">     </w:t>
      </w:r>
      <w:r w:rsidR="00513735" w:rsidRPr="00513735">
        <w:rPr>
          <w:rFonts w:ascii="Times New Roman" w:hAnsi="Times New Roman" w:cs="Times New Roman"/>
          <w:sz w:val="24"/>
          <w:szCs w:val="24"/>
        </w:rPr>
        <w:t xml:space="preserve"> 202</w:t>
      </w:r>
      <w:r w:rsidR="00E11DF2" w:rsidRPr="00077B84">
        <w:rPr>
          <w:rFonts w:ascii="Times New Roman" w:hAnsi="Times New Roman" w:cs="Times New Roman"/>
          <w:sz w:val="24"/>
          <w:szCs w:val="24"/>
        </w:rPr>
        <w:t>2</w:t>
      </w:r>
      <w:r w:rsidR="00513735" w:rsidRPr="00513735">
        <w:rPr>
          <w:rFonts w:ascii="Times New Roman" w:hAnsi="Times New Roman" w:cs="Times New Roman"/>
          <w:sz w:val="24"/>
          <w:szCs w:val="24"/>
        </w:rPr>
        <w:t>г. №</w:t>
      </w:r>
    </w:p>
    <w:p w14:paraId="0214D9C7"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14:paraId="74F353CC"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14:paraId="35E2B545"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бенефициаров (в том числе конечных)*</w:t>
      </w:r>
    </w:p>
    <w:p w14:paraId="5550E1B8"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_________________________________________________</w:t>
      </w:r>
    </w:p>
    <w:p w14:paraId="1AF03EE4"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i/>
          <w:sz w:val="24"/>
          <w:szCs w:val="24"/>
          <w:lang w:eastAsia="ru-RU"/>
        </w:rPr>
        <w:t>(наименование организации)</w:t>
      </w:r>
    </w:p>
    <w:tbl>
      <w:tblPr>
        <w:tblW w:w="15168" w:type="dxa"/>
        <w:tblInd w:w="108" w:type="dxa"/>
        <w:tblLayout w:type="fixed"/>
        <w:tblLook w:val="04A0" w:firstRow="1" w:lastRow="0" w:firstColumn="1" w:lastColumn="0" w:noHBand="0" w:noVBand="1"/>
      </w:tblPr>
      <w:tblGrid>
        <w:gridCol w:w="453"/>
        <w:gridCol w:w="568"/>
        <w:gridCol w:w="567"/>
        <w:gridCol w:w="1135"/>
        <w:gridCol w:w="879"/>
        <w:gridCol w:w="1247"/>
        <w:gridCol w:w="1556"/>
        <w:gridCol w:w="570"/>
        <w:gridCol w:w="554"/>
        <w:gridCol w:w="693"/>
        <w:gridCol w:w="1150"/>
        <w:gridCol w:w="976"/>
        <w:gridCol w:w="1276"/>
        <w:gridCol w:w="1134"/>
        <w:gridCol w:w="1134"/>
        <w:gridCol w:w="1276"/>
      </w:tblGrid>
      <w:tr w:rsidR="00D11EAA" w:rsidRPr="001E6C3E" w14:paraId="0859D500" w14:textId="77777777" w:rsidTr="00807A9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0DA96B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14:paraId="3793895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1276" w:type="dxa"/>
            <w:tcBorders>
              <w:top w:val="single" w:sz="4" w:space="0" w:color="FFFFFF"/>
              <w:left w:val="single" w:sz="4" w:space="0" w:color="FFFFFF"/>
              <w:bottom w:val="single" w:sz="4" w:space="0" w:color="auto"/>
              <w:right w:val="single" w:sz="4" w:space="0" w:color="FFFFFF"/>
            </w:tcBorders>
          </w:tcPr>
          <w:p w14:paraId="32086D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14:paraId="1FC9AC45" w14:textId="77777777" w:rsidTr="00807A9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14:paraId="794D068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14:paraId="1B00B6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1276" w:type="dxa"/>
            <w:tcBorders>
              <w:top w:val="single" w:sz="4" w:space="0" w:color="FFFFFF"/>
              <w:left w:val="single" w:sz="4" w:space="0" w:color="FFFFFF"/>
              <w:bottom w:val="single" w:sz="4" w:space="0" w:color="auto"/>
              <w:right w:val="single" w:sz="4" w:space="0" w:color="FFFFFF"/>
            </w:tcBorders>
          </w:tcPr>
          <w:p w14:paraId="0554C30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14:paraId="05F533D3" w14:textId="77777777" w:rsidTr="00807A93">
        <w:trPr>
          <w:trHeight w:val="331"/>
        </w:trPr>
        <w:tc>
          <w:tcPr>
            <w:tcW w:w="453" w:type="dxa"/>
            <w:vMerge w:val="restart"/>
            <w:tcBorders>
              <w:top w:val="nil"/>
              <w:left w:val="single" w:sz="4" w:space="0" w:color="auto"/>
              <w:right w:val="single" w:sz="4" w:space="0" w:color="auto"/>
            </w:tcBorders>
            <w:shd w:val="clear" w:color="000000" w:fill="FFFFFF"/>
            <w:textDirection w:val="btLr"/>
            <w:vAlign w:val="center"/>
          </w:tcPr>
          <w:p w14:paraId="16E2A1AB"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14:paraId="0F60E55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об организации</w:t>
            </w:r>
          </w:p>
        </w:tc>
        <w:tc>
          <w:tcPr>
            <w:tcW w:w="570" w:type="dxa"/>
            <w:vMerge w:val="restart"/>
            <w:tcBorders>
              <w:top w:val="nil"/>
              <w:left w:val="single" w:sz="4" w:space="0" w:color="auto"/>
              <w:right w:val="single" w:sz="4" w:space="0" w:color="auto"/>
            </w:tcBorders>
            <w:shd w:val="clear" w:color="auto" w:fill="auto"/>
            <w:vAlign w:val="center"/>
          </w:tcPr>
          <w:p w14:paraId="134B8B6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p w14:paraId="5430DDB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8193" w:type="dxa"/>
            <w:gridSpan w:val="8"/>
            <w:tcBorders>
              <w:top w:val="nil"/>
              <w:left w:val="single" w:sz="4" w:space="0" w:color="auto"/>
              <w:bottom w:val="single" w:sz="4" w:space="0" w:color="auto"/>
              <w:right w:val="single" w:sz="4" w:space="0" w:color="auto"/>
            </w:tcBorders>
            <w:shd w:val="clear" w:color="auto" w:fill="auto"/>
            <w:vAlign w:val="center"/>
          </w:tcPr>
          <w:p w14:paraId="71B69E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D11EAA" w:rsidRPr="001E6C3E" w14:paraId="25D5A546" w14:textId="77777777" w:rsidTr="00807A93">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14:paraId="2AD1D3B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4EB4A1F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02B69CA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2A4B2A6"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73664712"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14:paraId="35C17A4C"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14:paraId="5A7D79B8"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570" w:type="dxa"/>
            <w:vMerge/>
            <w:tcBorders>
              <w:left w:val="single" w:sz="4" w:space="0" w:color="auto"/>
              <w:bottom w:val="single" w:sz="4" w:space="0" w:color="000000"/>
              <w:right w:val="single" w:sz="4" w:space="0" w:color="auto"/>
            </w:tcBorders>
            <w:shd w:val="clear" w:color="auto" w:fill="auto"/>
            <w:textDirection w:val="btLr"/>
            <w:vAlign w:val="center"/>
            <w:hideMark/>
          </w:tcPr>
          <w:p w14:paraId="1AB365F5"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p>
        </w:tc>
        <w:tc>
          <w:tcPr>
            <w:tcW w:w="55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F5B20DF"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693" w:type="dxa"/>
            <w:tcBorders>
              <w:top w:val="nil"/>
              <w:left w:val="single" w:sz="4" w:space="0" w:color="auto"/>
              <w:bottom w:val="single" w:sz="4" w:space="0" w:color="auto"/>
              <w:right w:val="single" w:sz="4" w:space="0" w:color="auto"/>
            </w:tcBorders>
            <w:shd w:val="clear" w:color="auto" w:fill="auto"/>
            <w:textDirection w:val="btLr"/>
            <w:vAlign w:val="center"/>
            <w:hideMark/>
          </w:tcPr>
          <w:p w14:paraId="1609060C"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14:paraId="7339B7B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 Ф.И.О.</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084A2B59"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14:paraId="206DA19E"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28DDEB4A"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Руководитель / участник / акционер /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14:paraId="649834E5"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Размер доли (для участников </w:t>
            </w:r>
            <w:r w:rsidRPr="001E6C3E">
              <w:rPr>
                <w:rFonts w:ascii="Times New Roman" w:eastAsia="Times New Roman" w:hAnsi="Times New Roman" w:cs="Times New Roman"/>
                <w:bCs/>
                <w:sz w:val="20"/>
                <w:szCs w:val="20"/>
                <w:lang w:eastAsia="ru-RU"/>
              </w:rPr>
              <w:t>/ акционеров / бенефициаров)</w:t>
            </w:r>
            <w:r w:rsidRPr="001E6C3E">
              <w:rPr>
                <w:rFonts w:ascii="Times New Roman" w:eastAsia="Times New Roman" w:hAnsi="Times New Roman" w:cs="Times New Roman"/>
                <w:sz w:val="20"/>
                <w:szCs w:val="20"/>
                <w:lang w:eastAsia="ru-RU"/>
              </w:rPr>
              <w:t xml:space="preserve"> </w:t>
            </w:r>
          </w:p>
        </w:tc>
        <w:tc>
          <w:tcPr>
            <w:tcW w:w="1276" w:type="dxa"/>
            <w:tcBorders>
              <w:top w:val="nil"/>
              <w:left w:val="single" w:sz="4" w:space="0" w:color="auto"/>
              <w:bottom w:val="single" w:sz="4" w:space="0" w:color="auto"/>
              <w:right w:val="single" w:sz="4" w:space="0" w:color="auto"/>
            </w:tcBorders>
            <w:textDirection w:val="btLr"/>
          </w:tcPr>
          <w:p w14:paraId="3E322C2E" w14:textId="77777777"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Информация о подтверждающих документах (наименование, реквизиты и т.д.)***</w:t>
            </w:r>
          </w:p>
        </w:tc>
      </w:tr>
      <w:tr w:rsidR="00D11EAA" w:rsidRPr="001E6C3E" w14:paraId="74F49ED3" w14:textId="77777777" w:rsidTr="00807A93">
        <w:trPr>
          <w:trHeight w:val="225"/>
        </w:trPr>
        <w:tc>
          <w:tcPr>
            <w:tcW w:w="453" w:type="dxa"/>
            <w:tcBorders>
              <w:top w:val="nil"/>
              <w:left w:val="single" w:sz="4" w:space="0" w:color="auto"/>
              <w:bottom w:val="nil"/>
              <w:right w:val="single" w:sz="4" w:space="0" w:color="auto"/>
            </w:tcBorders>
            <w:shd w:val="clear" w:color="000000" w:fill="FFFFFF"/>
            <w:vAlign w:val="center"/>
            <w:hideMark/>
          </w:tcPr>
          <w:p w14:paraId="103229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nil"/>
              <w:right w:val="single" w:sz="4" w:space="0" w:color="auto"/>
            </w:tcBorders>
            <w:shd w:val="clear" w:color="000000" w:fill="FFFFFF"/>
            <w:vAlign w:val="center"/>
            <w:hideMark/>
          </w:tcPr>
          <w:p w14:paraId="6F73A5A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2</w:t>
            </w:r>
          </w:p>
        </w:tc>
        <w:tc>
          <w:tcPr>
            <w:tcW w:w="567" w:type="dxa"/>
            <w:tcBorders>
              <w:top w:val="nil"/>
              <w:left w:val="nil"/>
              <w:bottom w:val="nil"/>
              <w:right w:val="single" w:sz="4" w:space="0" w:color="auto"/>
            </w:tcBorders>
            <w:shd w:val="clear" w:color="000000" w:fill="FFFFFF"/>
            <w:vAlign w:val="center"/>
            <w:hideMark/>
          </w:tcPr>
          <w:p w14:paraId="42A60EC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3</w:t>
            </w:r>
          </w:p>
        </w:tc>
        <w:tc>
          <w:tcPr>
            <w:tcW w:w="1135" w:type="dxa"/>
            <w:tcBorders>
              <w:top w:val="nil"/>
              <w:left w:val="nil"/>
              <w:bottom w:val="nil"/>
              <w:right w:val="single" w:sz="4" w:space="0" w:color="auto"/>
            </w:tcBorders>
            <w:shd w:val="clear" w:color="000000" w:fill="FFFFFF"/>
            <w:vAlign w:val="center"/>
            <w:hideMark/>
          </w:tcPr>
          <w:p w14:paraId="77916A0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4</w:t>
            </w:r>
          </w:p>
        </w:tc>
        <w:tc>
          <w:tcPr>
            <w:tcW w:w="879" w:type="dxa"/>
            <w:tcBorders>
              <w:top w:val="nil"/>
              <w:left w:val="nil"/>
              <w:bottom w:val="nil"/>
              <w:right w:val="single" w:sz="4" w:space="0" w:color="auto"/>
            </w:tcBorders>
            <w:shd w:val="clear" w:color="000000" w:fill="FFFFFF"/>
            <w:vAlign w:val="center"/>
            <w:hideMark/>
          </w:tcPr>
          <w:p w14:paraId="209CFC1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5</w:t>
            </w:r>
          </w:p>
        </w:tc>
        <w:tc>
          <w:tcPr>
            <w:tcW w:w="1247" w:type="dxa"/>
            <w:tcBorders>
              <w:top w:val="nil"/>
              <w:left w:val="nil"/>
              <w:bottom w:val="nil"/>
              <w:right w:val="single" w:sz="4" w:space="0" w:color="auto"/>
            </w:tcBorders>
            <w:shd w:val="clear" w:color="000000" w:fill="FFFFFF"/>
            <w:vAlign w:val="center"/>
            <w:hideMark/>
          </w:tcPr>
          <w:p w14:paraId="4180A44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14:paraId="7F2BE78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7</w:t>
            </w:r>
          </w:p>
        </w:tc>
        <w:tc>
          <w:tcPr>
            <w:tcW w:w="570" w:type="dxa"/>
            <w:tcBorders>
              <w:top w:val="single" w:sz="4" w:space="0" w:color="000000"/>
              <w:left w:val="nil"/>
              <w:bottom w:val="nil"/>
              <w:right w:val="single" w:sz="4" w:space="0" w:color="auto"/>
            </w:tcBorders>
            <w:shd w:val="clear" w:color="auto" w:fill="auto"/>
            <w:vAlign w:val="center"/>
            <w:hideMark/>
          </w:tcPr>
          <w:p w14:paraId="525EF44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8</w:t>
            </w:r>
          </w:p>
        </w:tc>
        <w:tc>
          <w:tcPr>
            <w:tcW w:w="554" w:type="dxa"/>
            <w:tcBorders>
              <w:top w:val="nil"/>
              <w:left w:val="nil"/>
              <w:bottom w:val="nil"/>
              <w:right w:val="single" w:sz="4" w:space="0" w:color="auto"/>
            </w:tcBorders>
            <w:shd w:val="clear" w:color="auto" w:fill="auto"/>
            <w:vAlign w:val="center"/>
            <w:hideMark/>
          </w:tcPr>
          <w:p w14:paraId="1FCEEC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9</w:t>
            </w:r>
          </w:p>
        </w:tc>
        <w:tc>
          <w:tcPr>
            <w:tcW w:w="693" w:type="dxa"/>
            <w:tcBorders>
              <w:top w:val="nil"/>
              <w:left w:val="nil"/>
              <w:bottom w:val="nil"/>
              <w:right w:val="single" w:sz="4" w:space="0" w:color="auto"/>
            </w:tcBorders>
            <w:shd w:val="clear" w:color="auto" w:fill="auto"/>
            <w:vAlign w:val="center"/>
            <w:hideMark/>
          </w:tcPr>
          <w:p w14:paraId="6066768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10</w:t>
            </w:r>
          </w:p>
        </w:tc>
        <w:tc>
          <w:tcPr>
            <w:tcW w:w="1150" w:type="dxa"/>
            <w:tcBorders>
              <w:top w:val="nil"/>
              <w:left w:val="nil"/>
              <w:bottom w:val="nil"/>
              <w:right w:val="single" w:sz="4" w:space="0" w:color="auto"/>
            </w:tcBorders>
            <w:shd w:val="clear" w:color="auto" w:fill="auto"/>
            <w:vAlign w:val="center"/>
            <w:hideMark/>
          </w:tcPr>
          <w:p w14:paraId="55DE2A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976" w:type="dxa"/>
            <w:tcBorders>
              <w:top w:val="nil"/>
              <w:left w:val="nil"/>
              <w:bottom w:val="nil"/>
              <w:right w:val="single" w:sz="4" w:space="0" w:color="auto"/>
            </w:tcBorders>
            <w:shd w:val="clear" w:color="auto" w:fill="auto"/>
            <w:vAlign w:val="center"/>
            <w:hideMark/>
          </w:tcPr>
          <w:p w14:paraId="470ABA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1276" w:type="dxa"/>
            <w:tcBorders>
              <w:top w:val="nil"/>
              <w:left w:val="nil"/>
              <w:bottom w:val="nil"/>
              <w:right w:val="single" w:sz="4" w:space="0" w:color="auto"/>
            </w:tcBorders>
            <w:shd w:val="clear" w:color="auto" w:fill="auto"/>
            <w:vAlign w:val="bottom"/>
            <w:hideMark/>
          </w:tcPr>
          <w:p w14:paraId="0191316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1134" w:type="dxa"/>
            <w:tcBorders>
              <w:top w:val="nil"/>
              <w:left w:val="nil"/>
              <w:bottom w:val="nil"/>
              <w:right w:val="single" w:sz="4" w:space="0" w:color="auto"/>
            </w:tcBorders>
            <w:shd w:val="clear" w:color="auto" w:fill="auto"/>
            <w:vAlign w:val="center"/>
            <w:hideMark/>
          </w:tcPr>
          <w:p w14:paraId="3A21601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14</w:t>
            </w:r>
          </w:p>
        </w:tc>
        <w:tc>
          <w:tcPr>
            <w:tcW w:w="1134" w:type="dxa"/>
            <w:tcBorders>
              <w:top w:val="nil"/>
              <w:left w:val="nil"/>
              <w:bottom w:val="nil"/>
              <w:right w:val="single" w:sz="4" w:space="0" w:color="auto"/>
            </w:tcBorders>
            <w:shd w:val="clear" w:color="auto" w:fill="auto"/>
            <w:vAlign w:val="bottom"/>
            <w:hideMark/>
          </w:tcPr>
          <w:p w14:paraId="2D6F144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bCs/>
                <w:sz w:val="20"/>
                <w:szCs w:val="20"/>
                <w:lang w:eastAsia="ru-RU"/>
              </w:rPr>
              <w:t>15</w:t>
            </w:r>
          </w:p>
        </w:tc>
        <w:tc>
          <w:tcPr>
            <w:tcW w:w="1276" w:type="dxa"/>
            <w:tcBorders>
              <w:top w:val="nil"/>
              <w:left w:val="nil"/>
              <w:bottom w:val="nil"/>
              <w:right w:val="single" w:sz="4" w:space="0" w:color="auto"/>
            </w:tcBorders>
          </w:tcPr>
          <w:p w14:paraId="19693A7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val="en-US" w:eastAsia="ru-RU"/>
              </w:rPr>
            </w:pPr>
            <w:r w:rsidRPr="001E6C3E">
              <w:rPr>
                <w:rFonts w:ascii="Times New Roman" w:eastAsia="Times New Roman" w:hAnsi="Times New Roman" w:cs="Times New Roman"/>
                <w:bCs/>
                <w:sz w:val="20"/>
                <w:szCs w:val="20"/>
                <w:lang w:val="en-US" w:eastAsia="ru-RU"/>
              </w:rPr>
              <w:t>16</w:t>
            </w:r>
          </w:p>
        </w:tc>
      </w:tr>
      <w:tr w:rsidR="00D11EAA" w:rsidRPr="001E6C3E" w14:paraId="177907C5"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677DFC5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6745660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C68C42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0A3A1E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72B6CAB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98B33A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C498C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4CB1F73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54" w:type="dxa"/>
            <w:tcBorders>
              <w:top w:val="nil"/>
              <w:left w:val="nil"/>
              <w:bottom w:val="single" w:sz="4" w:space="0" w:color="auto"/>
              <w:right w:val="single" w:sz="4" w:space="0" w:color="auto"/>
            </w:tcBorders>
            <w:shd w:val="clear" w:color="auto" w:fill="auto"/>
            <w:vAlign w:val="center"/>
          </w:tcPr>
          <w:p w14:paraId="62669D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15AC76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144BC25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396AED9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629112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08486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772D601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2CC6C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E128122"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192BCD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568" w:type="dxa"/>
            <w:tcBorders>
              <w:top w:val="nil"/>
              <w:left w:val="nil"/>
              <w:bottom w:val="single" w:sz="4" w:space="0" w:color="auto"/>
              <w:right w:val="single" w:sz="4" w:space="0" w:color="auto"/>
            </w:tcBorders>
            <w:shd w:val="clear" w:color="000000" w:fill="FFFFFF"/>
            <w:vAlign w:val="center"/>
          </w:tcPr>
          <w:p w14:paraId="40853AB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522AC83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4E4EB2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3C1DFE0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5A6C3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9B771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1D8C243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554" w:type="dxa"/>
            <w:tcBorders>
              <w:top w:val="nil"/>
              <w:left w:val="nil"/>
              <w:bottom w:val="single" w:sz="4" w:space="0" w:color="auto"/>
              <w:right w:val="single" w:sz="4" w:space="0" w:color="auto"/>
            </w:tcBorders>
            <w:shd w:val="clear" w:color="auto" w:fill="auto"/>
            <w:vAlign w:val="center"/>
          </w:tcPr>
          <w:p w14:paraId="2456EED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361638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0D7BB02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5D21A68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EFD70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0BD70BE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3EFC1E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2FEDBA5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18CF1D1C"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6F0D3E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FFE745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FC1767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6BEA4C5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67F2D0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7EF186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1A88A78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78F93A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1.1.1</w:t>
            </w:r>
          </w:p>
        </w:tc>
        <w:tc>
          <w:tcPr>
            <w:tcW w:w="554" w:type="dxa"/>
            <w:tcBorders>
              <w:top w:val="nil"/>
              <w:left w:val="nil"/>
              <w:bottom w:val="single" w:sz="4" w:space="0" w:color="auto"/>
              <w:right w:val="single" w:sz="4" w:space="0" w:color="auto"/>
            </w:tcBorders>
            <w:shd w:val="clear" w:color="auto" w:fill="auto"/>
            <w:vAlign w:val="center"/>
          </w:tcPr>
          <w:p w14:paraId="2A211F1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53B203D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6F49B36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797388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60485E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35E6A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81A6A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8643E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185ADE0"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5C9C7D2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7A7B4EE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678E39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5653DC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6A3583A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22096A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5E44A49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A6C5D7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1.1.2</w:t>
            </w:r>
          </w:p>
        </w:tc>
        <w:tc>
          <w:tcPr>
            <w:tcW w:w="554" w:type="dxa"/>
            <w:tcBorders>
              <w:top w:val="nil"/>
              <w:left w:val="nil"/>
              <w:bottom w:val="single" w:sz="4" w:space="0" w:color="auto"/>
              <w:right w:val="single" w:sz="4" w:space="0" w:color="auto"/>
            </w:tcBorders>
            <w:shd w:val="clear" w:color="auto" w:fill="auto"/>
            <w:vAlign w:val="center"/>
          </w:tcPr>
          <w:p w14:paraId="7A4AD2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237AA01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25D5F1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4316A89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74D6BA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502819F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2D7833C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776825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0BC3C05"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306C644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49500C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1EF7A0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CC709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1ABE82B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19AA334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317CE6A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1FA89A2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w:t>
            </w:r>
          </w:p>
        </w:tc>
        <w:tc>
          <w:tcPr>
            <w:tcW w:w="554" w:type="dxa"/>
            <w:tcBorders>
              <w:top w:val="nil"/>
              <w:left w:val="nil"/>
              <w:bottom w:val="single" w:sz="4" w:space="0" w:color="auto"/>
              <w:right w:val="single" w:sz="4" w:space="0" w:color="auto"/>
            </w:tcBorders>
            <w:shd w:val="clear" w:color="auto" w:fill="auto"/>
            <w:vAlign w:val="center"/>
          </w:tcPr>
          <w:p w14:paraId="222EF16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7DF00CC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7D2815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5CDA14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3CAFCE5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3F8AF0D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5047164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22F04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4147F52" w14:textId="77777777" w:rsidTr="00807A93">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14:paraId="005773F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auto"/>
              <w:right w:val="single" w:sz="4" w:space="0" w:color="auto"/>
            </w:tcBorders>
            <w:shd w:val="clear" w:color="000000" w:fill="FFFFFF"/>
            <w:vAlign w:val="center"/>
          </w:tcPr>
          <w:p w14:paraId="3608B72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auto"/>
              <w:right w:val="single" w:sz="4" w:space="0" w:color="auto"/>
            </w:tcBorders>
            <w:shd w:val="clear" w:color="000000" w:fill="FFFFFF"/>
            <w:vAlign w:val="center"/>
          </w:tcPr>
          <w:p w14:paraId="076726A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auto"/>
              <w:right w:val="single" w:sz="4" w:space="0" w:color="auto"/>
            </w:tcBorders>
            <w:shd w:val="clear" w:color="000000" w:fill="FFFFFF"/>
            <w:vAlign w:val="center"/>
          </w:tcPr>
          <w:p w14:paraId="1B4230C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auto"/>
              <w:right w:val="single" w:sz="4" w:space="0" w:color="auto"/>
            </w:tcBorders>
            <w:shd w:val="clear" w:color="000000" w:fill="FFFFFF"/>
            <w:vAlign w:val="center"/>
          </w:tcPr>
          <w:p w14:paraId="55561BE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auto"/>
              <w:right w:val="single" w:sz="4" w:space="0" w:color="auto"/>
            </w:tcBorders>
            <w:shd w:val="clear" w:color="000000" w:fill="FFFFFF"/>
            <w:vAlign w:val="center"/>
          </w:tcPr>
          <w:p w14:paraId="6379766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auto"/>
              <w:right w:val="single" w:sz="4" w:space="0" w:color="auto"/>
            </w:tcBorders>
            <w:shd w:val="clear" w:color="000000" w:fill="FFFFFF"/>
            <w:vAlign w:val="center"/>
          </w:tcPr>
          <w:p w14:paraId="45C07FE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auto"/>
              <w:right w:val="single" w:sz="4" w:space="0" w:color="auto"/>
            </w:tcBorders>
            <w:shd w:val="clear" w:color="auto" w:fill="auto"/>
            <w:vAlign w:val="center"/>
          </w:tcPr>
          <w:p w14:paraId="04F767A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1.1.3.1</w:t>
            </w:r>
          </w:p>
        </w:tc>
        <w:tc>
          <w:tcPr>
            <w:tcW w:w="554" w:type="dxa"/>
            <w:tcBorders>
              <w:top w:val="nil"/>
              <w:left w:val="nil"/>
              <w:bottom w:val="single" w:sz="4" w:space="0" w:color="auto"/>
              <w:right w:val="single" w:sz="4" w:space="0" w:color="auto"/>
            </w:tcBorders>
            <w:shd w:val="clear" w:color="auto" w:fill="auto"/>
            <w:vAlign w:val="center"/>
          </w:tcPr>
          <w:p w14:paraId="22506E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auto"/>
              <w:right w:val="single" w:sz="4" w:space="0" w:color="auto"/>
            </w:tcBorders>
            <w:shd w:val="clear" w:color="auto" w:fill="auto"/>
            <w:vAlign w:val="center"/>
          </w:tcPr>
          <w:p w14:paraId="02A62FC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auto"/>
              <w:right w:val="single" w:sz="4" w:space="0" w:color="auto"/>
            </w:tcBorders>
            <w:shd w:val="clear" w:color="auto" w:fill="auto"/>
            <w:vAlign w:val="center"/>
          </w:tcPr>
          <w:p w14:paraId="3C83271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auto"/>
              <w:right w:val="single" w:sz="4" w:space="0" w:color="auto"/>
            </w:tcBorders>
            <w:shd w:val="clear" w:color="auto" w:fill="auto"/>
            <w:vAlign w:val="center"/>
          </w:tcPr>
          <w:p w14:paraId="0E7FF36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shd w:val="clear" w:color="auto" w:fill="auto"/>
            <w:vAlign w:val="bottom"/>
          </w:tcPr>
          <w:p w14:paraId="5DAA8B6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tcPr>
          <w:p w14:paraId="72B354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auto"/>
              <w:right w:val="single" w:sz="4" w:space="0" w:color="auto"/>
            </w:tcBorders>
            <w:shd w:val="clear" w:color="auto" w:fill="auto"/>
            <w:vAlign w:val="bottom"/>
          </w:tcPr>
          <w:p w14:paraId="64B00C3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auto"/>
              <w:right w:val="single" w:sz="4" w:space="0" w:color="auto"/>
            </w:tcBorders>
          </w:tcPr>
          <w:p w14:paraId="50D0C4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0F729990" w14:textId="77777777" w:rsidTr="00807A93">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14:paraId="5165726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nil"/>
              <w:left w:val="nil"/>
              <w:bottom w:val="single" w:sz="4" w:space="0" w:color="000000"/>
              <w:right w:val="single" w:sz="4" w:space="0" w:color="auto"/>
            </w:tcBorders>
            <w:shd w:val="clear" w:color="000000" w:fill="FFFFFF"/>
            <w:vAlign w:val="center"/>
          </w:tcPr>
          <w:p w14:paraId="3BE214B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nil"/>
              <w:left w:val="nil"/>
              <w:bottom w:val="single" w:sz="4" w:space="0" w:color="000000"/>
              <w:right w:val="single" w:sz="4" w:space="0" w:color="auto"/>
            </w:tcBorders>
            <w:shd w:val="clear" w:color="000000" w:fill="FFFFFF"/>
            <w:vAlign w:val="center"/>
          </w:tcPr>
          <w:p w14:paraId="6B414E4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nil"/>
              <w:left w:val="nil"/>
              <w:bottom w:val="single" w:sz="4" w:space="0" w:color="000000"/>
              <w:right w:val="single" w:sz="4" w:space="0" w:color="auto"/>
            </w:tcBorders>
            <w:shd w:val="clear" w:color="000000" w:fill="FFFFFF"/>
            <w:vAlign w:val="center"/>
          </w:tcPr>
          <w:p w14:paraId="4365C5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nil"/>
              <w:left w:val="nil"/>
              <w:bottom w:val="single" w:sz="4" w:space="0" w:color="000000"/>
              <w:right w:val="single" w:sz="4" w:space="0" w:color="auto"/>
            </w:tcBorders>
            <w:shd w:val="clear" w:color="000000" w:fill="FFFFFF"/>
            <w:vAlign w:val="center"/>
          </w:tcPr>
          <w:p w14:paraId="32455EE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nil"/>
              <w:left w:val="nil"/>
              <w:bottom w:val="single" w:sz="4" w:space="0" w:color="000000"/>
              <w:right w:val="single" w:sz="4" w:space="0" w:color="auto"/>
            </w:tcBorders>
            <w:shd w:val="clear" w:color="000000" w:fill="FFFFFF"/>
            <w:vAlign w:val="center"/>
          </w:tcPr>
          <w:p w14:paraId="2A56EC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nil"/>
              <w:left w:val="nil"/>
              <w:bottom w:val="single" w:sz="4" w:space="0" w:color="000000"/>
              <w:right w:val="single" w:sz="4" w:space="0" w:color="auto"/>
            </w:tcBorders>
            <w:shd w:val="clear" w:color="000000" w:fill="FFFFFF"/>
            <w:vAlign w:val="center"/>
          </w:tcPr>
          <w:p w14:paraId="63C1C4F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nil"/>
              <w:left w:val="nil"/>
              <w:bottom w:val="single" w:sz="4" w:space="0" w:color="000000"/>
              <w:right w:val="single" w:sz="4" w:space="0" w:color="auto"/>
            </w:tcBorders>
            <w:shd w:val="clear" w:color="auto" w:fill="auto"/>
            <w:vAlign w:val="center"/>
          </w:tcPr>
          <w:p w14:paraId="1BAE331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1.1.3.2</w:t>
            </w:r>
          </w:p>
        </w:tc>
        <w:tc>
          <w:tcPr>
            <w:tcW w:w="554" w:type="dxa"/>
            <w:tcBorders>
              <w:top w:val="nil"/>
              <w:left w:val="nil"/>
              <w:bottom w:val="single" w:sz="4" w:space="0" w:color="000000"/>
              <w:right w:val="single" w:sz="4" w:space="0" w:color="auto"/>
            </w:tcBorders>
            <w:shd w:val="clear" w:color="auto" w:fill="auto"/>
            <w:vAlign w:val="center"/>
          </w:tcPr>
          <w:p w14:paraId="04E9C5E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nil"/>
              <w:left w:val="nil"/>
              <w:bottom w:val="single" w:sz="4" w:space="0" w:color="000000"/>
              <w:right w:val="single" w:sz="4" w:space="0" w:color="auto"/>
            </w:tcBorders>
            <w:shd w:val="clear" w:color="auto" w:fill="auto"/>
            <w:vAlign w:val="center"/>
          </w:tcPr>
          <w:p w14:paraId="175A07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nil"/>
              <w:left w:val="nil"/>
              <w:bottom w:val="single" w:sz="4" w:space="0" w:color="000000"/>
              <w:right w:val="single" w:sz="4" w:space="0" w:color="auto"/>
            </w:tcBorders>
            <w:shd w:val="clear" w:color="auto" w:fill="auto"/>
            <w:vAlign w:val="center"/>
          </w:tcPr>
          <w:p w14:paraId="73E3AE1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nil"/>
              <w:left w:val="nil"/>
              <w:bottom w:val="single" w:sz="4" w:space="0" w:color="000000"/>
              <w:right w:val="single" w:sz="4" w:space="0" w:color="auto"/>
            </w:tcBorders>
            <w:shd w:val="clear" w:color="auto" w:fill="auto"/>
            <w:vAlign w:val="center"/>
          </w:tcPr>
          <w:p w14:paraId="009A72D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shd w:val="clear" w:color="auto" w:fill="auto"/>
            <w:vAlign w:val="bottom"/>
          </w:tcPr>
          <w:p w14:paraId="403444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center"/>
          </w:tcPr>
          <w:p w14:paraId="3034A44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nil"/>
              <w:left w:val="nil"/>
              <w:bottom w:val="single" w:sz="4" w:space="0" w:color="000000"/>
              <w:right w:val="single" w:sz="4" w:space="0" w:color="auto"/>
            </w:tcBorders>
            <w:shd w:val="clear" w:color="auto" w:fill="auto"/>
            <w:vAlign w:val="bottom"/>
          </w:tcPr>
          <w:p w14:paraId="6E8F7C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nil"/>
              <w:left w:val="nil"/>
              <w:bottom w:val="single" w:sz="4" w:space="0" w:color="000000"/>
              <w:right w:val="single" w:sz="4" w:space="0" w:color="auto"/>
            </w:tcBorders>
          </w:tcPr>
          <w:p w14:paraId="119EAD7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28426F9E"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3A79D42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6ECD71E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5A98780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2642546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9ABD5E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303A79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56069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548A0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5E445A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7F51B8F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D30F5D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A539EA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4FA686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83007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2DB4D98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E09C7C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1E94AE8E"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17C0D5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5BBAD0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8E7655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02688C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715AF90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4A10C2E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00131DA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8642B9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35E8F6A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54A5D9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0F497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256DF2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69BC836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00B1B1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51BB63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532A734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38842DD8"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8F92F9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AA287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68249C9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5F996CD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BF1F96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CF8E6B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63B6CFB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74BA1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1.2.1</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2B762B8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6F70D0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55EA86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21292A5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34ADA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9C03EB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335A7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0022222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39D2866"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41DF99D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A1E150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F19059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DF8EC4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018CC83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0E8D1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4EB6087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38700E2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1.2.2</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3DDC61A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4A9C5D2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6BAE6E3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1DC6438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5A18E03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075E7FD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4F5B171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92ED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30CB1184"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F23A3B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154BF14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1D74165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98926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6D91070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FC6E06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B9B688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4058A7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739DAA0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290D49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09387D0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5722072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4F7A6E0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6DBFCE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081F52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4A6745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70774D85"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96BC6F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6BE20D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36FFC4C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0D2D083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13A124D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280EED1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5FA9C8B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0F870ED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4B523F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2D581E3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8B700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856A7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F6A479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B4A811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464F0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851AD6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6A7A983C"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2BE5CB3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29B11BF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0A8A0A8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6CC1A67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5C1B240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1841040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1143FC8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783A755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75B394D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561017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7581656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001CFFD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738F645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5F0884B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4D944E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7E35A15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6D5667F4" w14:textId="77777777" w:rsidTr="00807A93">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14:paraId="7C2F20B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14:paraId="37071467"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14:paraId="25A67A14"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14:paraId="7EA60FC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14:paraId="43B74BA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14:paraId="69DF5A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14:paraId="388EB0F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000000"/>
              <w:right w:val="single" w:sz="4" w:space="0" w:color="auto"/>
            </w:tcBorders>
            <w:shd w:val="clear" w:color="auto" w:fill="auto"/>
            <w:vAlign w:val="center"/>
          </w:tcPr>
          <w:p w14:paraId="5528B4F2"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554" w:type="dxa"/>
            <w:tcBorders>
              <w:top w:val="single" w:sz="4" w:space="0" w:color="000000"/>
              <w:left w:val="nil"/>
              <w:bottom w:val="single" w:sz="4" w:space="0" w:color="000000"/>
              <w:right w:val="single" w:sz="4" w:space="0" w:color="auto"/>
            </w:tcBorders>
            <w:shd w:val="clear" w:color="auto" w:fill="auto"/>
            <w:vAlign w:val="center"/>
          </w:tcPr>
          <w:p w14:paraId="15B29C5B"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000000"/>
              <w:right w:val="single" w:sz="4" w:space="0" w:color="auto"/>
            </w:tcBorders>
            <w:shd w:val="clear" w:color="auto" w:fill="auto"/>
            <w:vAlign w:val="center"/>
          </w:tcPr>
          <w:p w14:paraId="00250CE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14:paraId="286BC19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14:paraId="48EEC45A"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14:paraId="0AEF9AA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14:paraId="250C7FA3"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14:paraId="6B8965E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000000"/>
              <w:right w:val="single" w:sz="4" w:space="0" w:color="auto"/>
            </w:tcBorders>
          </w:tcPr>
          <w:p w14:paraId="111853E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14:paraId="442A5DC9" w14:textId="77777777" w:rsidTr="00807A93">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14:paraId="26DEE29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14:paraId="4FA7AAD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14:paraId="6E531C0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14:paraId="0568264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14:paraId="0790EF2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14:paraId="5E34371C"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14:paraId="14331BF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70" w:type="dxa"/>
            <w:tcBorders>
              <w:top w:val="single" w:sz="4" w:space="0" w:color="000000"/>
              <w:left w:val="nil"/>
              <w:bottom w:val="single" w:sz="4" w:space="0" w:color="auto"/>
              <w:right w:val="single" w:sz="4" w:space="0" w:color="auto"/>
            </w:tcBorders>
            <w:shd w:val="clear" w:color="auto" w:fill="auto"/>
            <w:vAlign w:val="center"/>
          </w:tcPr>
          <w:p w14:paraId="07C5AB8E"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54" w:type="dxa"/>
            <w:tcBorders>
              <w:top w:val="single" w:sz="4" w:space="0" w:color="000000"/>
              <w:left w:val="nil"/>
              <w:bottom w:val="single" w:sz="4" w:space="0" w:color="auto"/>
              <w:right w:val="single" w:sz="4" w:space="0" w:color="auto"/>
            </w:tcBorders>
            <w:shd w:val="clear" w:color="auto" w:fill="auto"/>
            <w:vAlign w:val="center"/>
          </w:tcPr>
          <w:p w14:paraId="4553169D"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693" w:type="dxa"/>
            <w:tcBorders>
              <w:top w:val="single" w:sz="4" w:space="0" w:color="000000"/>
              <w:left w:val="nil"/>
              <w:bottom w:val="single" w:sz="4" w:space="0" w:color="auto"/>
              <w:right w:val="single" w:sz="4" w:space="0" w:color="auto"/>
            </w:tcBorders>
            <w:shd w:val="clear" w:color="auto" w:fill="auto"/>
            <w:vAlign w:val="center"/>
          </w:tcPr>
          <w:p w14:paraId="1F976F70"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14:paraId="0F9ACC78"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14:paraId="40A2D496"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14:paraId="41C252C9"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14:paraId="56EED01F"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14:paraId="22B30CB5"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276" w:type="dxa"/>
            <w:tcBorders>
              <w:top w:val="single" w:sz="4" w:space="0" w:color="000000"/>
              <w:left w:val="nil"/>
              <w:bottom w:val="single" w:sz="4" w:space="0" w:color="auto"/>
              <w:right w:val="single" w:sz="4" w:space="0" w:color="auto"/>
            </w:tcBorders>
          </w:tcPr>
          <w:p w14:paraId="49FB2E41" w14:textId="77777777"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bl>
    <w:p w14:paraId="285CD09F"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Примечания:</w:t>
      </w:r>
    </w:p>
    <w:p w14:paraId="0BBC2D1F" w14:textId="77777777" w:rsidR="00D11EAA" w:rsidRPr="001E6C3E" w:rsidRDefault="00D11EAA" w:rsidP="00D11EAA">
      <w:pPr>
        <w:tabs>
          <w:tab w:val="left" w:pos="708"/>
          <w:tab w:val="left" w:pos="1134"/>
        </w:tabs>
        <w:autoSpaceDE w:val="0"/>
        <w:autoSpaceDN w:val="0"/>
        <w:spacing w:after="0" w:line="240" w:lineRule="auto"/>
        <w:ind w:firstLine="567"/>
        <w:contextualSpacing/>
        <w:jc w:val="both"/>
        <w:rPr>
          <w:rFonts w:ascii="Times New Roman" w:eastAsia="Calibri" w:hAnsi="Times New Roman" w:cs="Times New Roman"/>
          <w:bCs/>
          <w:sz w:val="20"/>
          <w:szCs w:val="28"/>
          <w:lang w:eastAsia="ar-SA"/>
        </w:rPr>
      </w:pPr>
      <w:r w:rsidRPr="001E6C3E">
        <w:rPr>
          <w:rFonts w:ascii="Times New Roman" w:eastAsia="Calibri" w:hAnsi="Times New Roman" w:cs="Times New Roman"/>
          <w:bCs/>
          <w:sz w:val="20"/>
          <w:lang w:eastAsia="ar-SA"/>
        </w:rPr>
        <w:t>_______________________________________________________________________________________________________</w:t>
      </w:r>
    </w:p>
    <w:p w14:paraId="4D1BAB12" w14:textId="5A35FC37" w:rsidR="00D11EAA" w:rsidRPr="001E6C3E" w:rsidRDefault="000C762D" w:rsidP="00D11EAA">
      <w:pPr>
        <w:overflowPunct w:val="0"/>
        <w:autoSpaceDE w:val="0"/>
        <w:spacing w:after="0" w:line="240" w:lineRule="auto"/>
        <w:ind w:firstLine="567"/>
        <w:contextualSpacing/>
        <w:jc w:val="both"/>
        <w:rPr>
          <w:rFonts w:ascii="Times New Roman" w:eastAsia="Calibri" w:hAnsi="Times New Roman" w:cs="Times New Roman"/>
          <w:bCs/>
          <w:sz w:val="20"/>
          <w:szCs w:val="20"/>
          <w:lang w:eastAsia="ar-SA"/>
        </w:rPr>
      </w:pPr>
      <w:r>
        <w:rPr>
          <w:rFonts w:ascii="Times New Roman" w:eastAsia="Calibri" w:hAnsi="Times New Roman" w:cs="Times New Roman"/>
          <w:bCs/>
          <w:snapToGrid w:val="0"/>
          <w:sz w:val="20"/>
          <w:szCs w:val="20"/>
          <w:lang w:eastAsia="ar-SA"/>
        </w:rPr>
        <w:t xml:space="preserve">  </w:t>
      </w:r>
      <w:r w:rsidR="00D11EAA" w:rsidRPr="001E6C3E">
        <w:rPr>
          <w:rFonts w:ascii="Times New Roman" w:eastAsia="Calibri" w:hAnsi="Times New Roman" w:cs="Times New Roman"/>
          <w:bCs/>
          <w:snapToGrid w:val="0"/>
          <w:sz w:val="20"/>
          <w:szCs w:val="20"/>
          <w:lang w:eastAsia="ar-SA"/>
        </w:rPr>
        <w:t>(Подпись уполномоченного представителя)</w:t>
      </w:r>
      <w:r>
        <w:rPr>
          <w:rFonts w:ascii="Times New Roman" w:eastAsia="Calibri" w:hAnsi="Times New Roman" w:cs="Times New Roman"/>
          <w:bCs/>
          <w:snapToGrid w:val="0"/>
          <w:sz w:val="20"/>
          <w:szCs w:val="20"/>
          <w:lang w:eastAsia="ar-SA"/>
        </w:rPr>
        <w:t xml:space="preserve">        </w:t>
      </w:r>
      <w:r w:rsidR="00D11EAA" w:rsidRPr="001E6C3E">
        <w:rPr>
          <w:rFonts w:ascii="Times New Roman" w:eastAsia="Calibri" w:hAnsi="Times New Roman" w:cs="Times New Roman"/>
          <w:bCs/>
          <w:snapToGrid w:val="0"/>
          <w:sz w:val="20"/>
          <w:szCs w:val="20"/>
          <w:lang w:eastAsia="ar-SA"/>
        </w:rPr>
        <w:t xml:space="preserve"> (Ф.И.О. и должность подписавшего)</w:t>
      </w:r>
    </w:p>
    <w:p w14:paraId="397E9CD8"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sz w:val="16"/>
          <w:szCs w:val="12"/>
          <w:lang w:eastAsia="ar-SA"/>
        </w:rPr>
      </w:pPr>
    </w:p>
    <w:p w14:paraId="4953D300" w14:textId="77777777"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b/>
          <w:sz w:val="24"/>
          <w:szCs w:val="24"/>
          <w:lang w:eastAsia="ar-SA"/>
        </w:rPr>
      </w:pPr>
      <w:r w:rsidRPr="001E6C3E">
        <w:rPr>
          <w:rFonts w:ascii="Times New Roman" w:eastAsia="Calibri" w:hAnsi="Times New Roman" w:cs="Times New Roman"/>
          <w:b/>
          <w:sz w:val="24"/>
          <w:szCs w:val="24"/>
          <w:lang w:eastAsia="ar-SA"/>
        </w:rPr>
        <w:t>М.П.</w:t>
      </w:r>
    </w:p>
    <w:p w14:paraId="2FD27A3F"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14:paraId="38A89529"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Изменение формы справки недопустимо.</w:t>
      </w:r>
    </w:p>
    <w:p w14:paraId="366F0A4E"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14:paraId="5CEB25F4"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14:paraId="441BF6C1"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14:paraId="7FD62047"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14:paraId="54A13FA6"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1.1, 1.2 и т.д. - собственники участника (собственники первого уровня)</w:t>
      </w:r>
    </w:p>
    <w:p w14:paraId="4913A6E2" w14:textId="77777777"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1F6154E" w14:textId="77777777" w:rsidR="00D11EAA" w:rsidRPr="001E6C3E" w:rsidRDefault="00D11EAA" w:rsidP="00D11EAA">
      <w:pPr>
        <w:tabs>
          <w:tab w:val="left" w:pos="284"/>
          <w:tab w:val="left" w:pos="426"/>
        </w:tabs>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14:paraId="289C05B6"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ФОРМУ СОГЛАСОВАЛИ:</w:t>
      </w:r>
    </w:p>
    <w:p w14:paraId="6096E5D9"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3F5E4194" w14:textId="77777777" w:rsidTr="00077B84">
        <w:trPr>
          <w:trHeight w:val="641"/>
        </w:trPr>
        <w:tc>
          <w:tcPr>
            <w:tcW w:w="4961" w:type="dxa"/>
          </w:tcPr>
          <w:p w14:paraId="17FC94C5"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4FE4025D" w14:textId="77777777" w:rsidR="00E11DF2" w:rsidRPr="00805478" w:rsidRDefault="00E11DF2" w:rsidP="00077B84">
            <w:pPr>
              <w:tabs>
                <w:tab w:val="left" w:pos="1134"/>
              </w:tabs>
              <w:contextualSpacing/>
              <w:rPr>
                <w:rFonts w:ascii="Times New Roman" w:hAnsi="Times New Roman" w:cs="Times New Roman"/>
                <w:b/>
                <w:sz w:val="24"/>
                <w:szCs w:val="24"/>
              </w:rPr>
            </w:pPr>
          </w:p>
          <w:p w14:paraId="793B777C" w14:textId="77777777" w:rsidR="00E11DF2" w:rsidRPr="00805478" w:rsidRDefault="00E11DF2" w:rsidP="00077B84">
            <w:pPr>
              <w:tabs>
                <w:tab w:val="left" w:pos="1134"/>
              </w:tabs>
              <w:contextualSpacing/>
              <w:rPr>
                <w:rFonts w:ascii="Times New Roman" w:hAnsi="Times New Roman" w:cs="Times New Roman"/>
                <w:b/>
                <w:sz w:val="24"/>
                <w:szCs w:val="24"/>
              </w:rPr>
            </w:pPr>
          </w:p>
          <w:p w14:paraId="7963B7BF"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018D0337"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61EAF09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0D1CBE7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22C41E32"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58C72FC4"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C80569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12876170"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198D633"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7A54B76E"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1F0DF54B"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sectPr w:rsidR="00D11EAA" w:rsidRPr="001E6C3E" w:rsidSect="000A3100">
          <w:headerReference w:type="first" r:id="rId12"/>
          <w:pgSz w:w="16838" w:h="11906" w:orient="landscape"/>
          <w:pgMar w:top="851" w:right="851" w:bottom="426" w:left="851" w:header="709" w:footer="709" w:gutter="0"/>
          <w:cols w:space="708"/>
          <w:titlePg/>
          <w:docGrid w:linePitch="360"/>
        </w:sectPr>
      </w:pPr>
    </w:p>
    <w:p w14:paraId="7587FB4F" w14:textId="77777777" w:rsidR="00D11EAA" w:rsidRPr="001E6C3E" w:rsidRDefault="00D11EAA" w:rsidP="009B668F">
      <w:pPr>
        <w:tabs>
          <w:tab w:val="left" w:pos="709"/>
          <w:tab w:val="left" w:pos="2856"/>
        </w:tabs>
        <w:suppressAutoHyphen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Приложение 5 к Договору</w:t>
      </w:r>
    </w:p>
    <w:p w14:paraId="7CC10752" w14:textId="7D142070" w:rsidR="00D11EAA" w:rsidRPr="001E6C3E" w:rsidRDefault="000C762D" w:rsidP="009B668F">
      <w:pPr>
        <w:spacing w:after="0" w:line="240" w:lineRule="auto"/>
        <w:ind w:left="5529" w:right="-8"/>
        <w:contextualSpacing/>
        <w:jc w:val="right"/>
        <w:rPr>
          <w:rFonts w:ascii="Times New Roman" w:eastAsia="Times New Roman" w:hAnsi="Times New Roman" w:cs="Times New Roman"/>
          <w:kern w:val="32"/>
          <w:sz w:val="28"/>
          <w:szCs w:val="28"/>
        </w:rPr>
      </w:pPr>
      <w:r>
        <w:rPr>
          <w:rFonts w:ascii="Times New Roman" w:hAnsi="Times New Roman" w:cs="Times New Roman"/>
          <w:sz w:val="24"/>
          <w:szCs w:val="24"/>
        </w:rPr>
        <w:t xml:space="preserve">    </w:t>
      </w:r>
      <w:r w:rsidR="00513735">
        <w:rPr>
          <w:rFonts w:ascii="Times New Roman" w:hAnsi="Times New Roman" w:cs="Times New Roman"/>
          <w:sz w:val="24"/>
          <w:szCs w:val="24"/>
        </w:rPr>
        <w:t xml:space="preserve"> </w:t>
      </w:r>
      <w:r w:rsidR="00E87349">
        <w:rPr>
          <w:rFonts w:ascii="Times New Roman" w:hAnsi="Times New Roman" w:cs="Times New Roman"/>
          <w:sz w:val="24"/>
          <w:szCs w:val="24"/>
        </w:rPr>
        <w:t>от «»</w:t>
      </w:r>
      <w:r>
        <w:rPr>
          <w:rFonts w:ascii="Times New Roman" w:hAnsi="Times New Roman" w:cs="Times New Roman"/>
          <w:sz w:val="24"/>
          <w:szCs w:val="24"/>
        </w:rPr>
        <w:t xml:space="preserve"> </w:t>
      </w:r>
      <w:r w:rsidR="00513735" w:rsidRPr="00513735">
        <w:rPr>
          <w:rFonts w:ascii="Times New Roman" w:hAnsi="Times New Roman" w:cs="Times New Roman"/>
          <w:sz w:val="24"/>
          <w:szCs w:val="24"/>
        </w:rPr>
        <w:t>202</w:t>
      </w:r>
      <w:r w:rsidR="00E11DF2" w:rsidRPr="00077B84">
        <w:rPr>
          <w:rFonts w:ascii="Times New Roman" w:hAnsi="Times New Roman" w:cs="Times New Roman"/>
          <w:sz w:val="24"/>
          <w:szCs w:val="24"/>
        </w:rPr>
        <w:t>2</w:t>
      </w:r>
      <w:r w:rsidR="00513735" w:rsidRPr="00513735">
        <w:rPr>
          <w:rFonts w:ascii="Times New Roman" w:hAnsi="Times New Roman" w:cs="Times New Roman"/>
          <w:sz w:val="24"/>
          <w:szCs w:val="24"/>
        </w:rPr>
        <w:t>г. №</w:t>
      </w:r>
    </w:p>
    <w:p w14:paraId="1442DE49"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0"/>
          <w:szCs w:val="20"/>
        </w:rPr>
      </w:pPr>
    </w:p>
    <w:p w14:paraId="0E72EBED"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СОГЛАШЕНИЕ </w:t>
      </w:r>
    </w:p>
    <w:p w14:paraId="69D18B1B"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 РАСКРЫТИИ ИНФОРМАЦИИ</w:t>
      </w:r>
    </w:p>
    <w:p w14:paraId="26D28ADD"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76260404" w14:textId="19C649CA"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г._______________</w:t>
      </w:r>
      <w:r w:rsidR="000C762D">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z w:val="24"/>
          <w:szCs w:val="24"/>
          <w:lang w:eastAsia="ru-RU"/>
        </w:rPr>
        <w:t>«___»_________20__г.</w:t>
      </w:r>
    </w:p>
    <w:p w14:paraId="2B751573"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5C4AA54"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__________________________, именуемое в дальнейшем «Сторона-1», в лице ___________________, действующего на основании _________________, с одной стороны, 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24C73248"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p>
    <w:p w14:paraId="08E0BEDD" w14:textId="77777777"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p>
    <w:p w14:paraId="3106DB6F"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6F1CFF2C"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w:t>
      </w:r>
      <w:r w:rsidRPr="001E6C3E">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Pr="001E6C3E">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 форме, указанной в приложение 4 к настоящему Договору.</w:t>
      </w:r>
    </w:p>
    <w:p w14:paraId="4676309F"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ab/>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11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3F34247F" w14:textId="21BE380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w:t>
      </w:r>
      <w:r w:rsidRPr="001E6C3E">
        <w:rPr>
          <w:rFonts w:ascii="Times New Roman" w:eastAsia="Times New Roman" w:hAnsi="Times New Roman" w:cs="Times New Roman"/>
          <w:sz w:val="24"/>
          <w:szCs w:val="24"/>
          <w:lang w:eastAsia="ru-RU"/>
        </w:rPr>
        <w:tab/>
        <w:t xml:space="preserve">«Сторона-1» вправе передавать указанную в пп. 2, 3 настоящего Соглашения информацию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hAnsi="Times New Roman" w:cs="Times New Roman"/>
          <w:sz w:val="24"/>
          <w:szCs w:val="24"/>
        </w:rPr>
        <w:t xml:space="preserve"> </w:t>
      </w:r>
      <w:r w:rsidRPr="001E6C3E">
        <w:rPr>
          <w:rFonts w:ascii="Times New Roman" w:eastAsia="Times New Roman" w:hAnsi="Times New Roman" w:cs="Times New Roman"/>
          <w:sz w:val="24"/>
          <w:szCs w:val="24"/>
          <w:lang w:eastAsia="ru-RU"/>
        </w:rPr>
        <w:t xml:space="preserve">и/или лицам, указанным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 xml:space="preserve"> в качестве получателей указанной информации.</w:t>
      </w:r>
    </w:p>
    <w:p w14:paraId="4E68E2B8" w14:textId="77777777"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t xml:space="preserve">В случае непредставления «Стороной-2», предоставления не в полном объеме либо </w:t>
      </w:r>
      <w:r w:rsidRPr="001E6C3E">
        <w:rPr>
          <w:rFonts w:ascii="Times New Roman" w:eastAsia="Times New Roman" w:hAnsi="Times New Roman" w:cs="Times New Roman"/>
          <w:spacing w:val="-4"/>
          <w:sz w:val="24"/>
          <w:szCs w:val="24"/>
          <w:lang w:eastAsia="ru-RU"/>
        </w:rPr>
        <w:t>при отказе в предоставлении информации, указанной в пп. 3 настоящего Соглашения, «Сторона-2»</w:t>
      </w:r>
      <w:r w:rsidRPr="001E6C3E">
        <w:rPr>
          <w:rFonts w:ascii="Times New Roman" w:eastAsia="Times New Roman" w:hAnsi="Times New Roman" w:cs="Times New Roman"/>
          <w:i/>
          <w:sz w:val="24"/>
          <w:szCs w:val="24"/>
          <w:lang w:eastAsia="ru-RU"/>
        </w:rPr>
        <w:t xml:space="preserve"> </w:t>
      </w:r>
      <w:r w:rsidRPr="001E6C3E">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Pr="001E6C3E">
        <w:rPr>
          <w:rFonts w:ascii="Times New Roman" w:eastAsia="Times New Roman" w:hAnsi="Times New Roman" w:cs="Times New Roman"/>
          <w:spacing w:val="-4"/>
          <w:sz w:val="24"/>
          <w:szCs w:val="24"/>
          <w:lang w:eastAsia="ru-RU"/>
        </w:rPr>
        <w:t>случай неисполнения / несвоевременного исполнения «Стороной-2» обязанности по предоставлению</w:t>
      </w:r>
      <w:r w:rsidRPr="001E6C3E">
        <w:rPr>
          <w:rFonts w:ascii="Times New Roman" w:eastAsia="Times New Roman" w:hAnsi="Times New Roman" w:cs="Times New Roman"/>
          <w:sz w:val="24"/>
          <w:szCs w:val="24"/>
          <w:lang w:eastAsia="ru-RU"/>
        </w:rPr>
        <w:t xml:space="preserve"> указанной информации.</w:t>
      </w:r>
    </w:p>
    <w:p w14:paraId="28CE8ABB"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Стороны пришли к соглашению, что в случае заключения Сторонами договора на выполнение </w:t>
      </w:r>
      <w:r w:rsidRPr="001E6C3E">
        <w:rPr>
          <w:rFonts w:ascii="Times New Roman" w:eastAsia="Times New Roman" w:hAnsi="Times New Roman" w:cs="Times New Roman"/>
          <w:i/>
          <w:sz w:val="24"/>
          <w:szCs w:val="24"/>
          <w:lang w:eastAsia="ru-RU"/>
        </w:rPr>
        <w:t>работ/услуг/поставок по титулу: ___________</w:t>
      </w:r>
      <w:r w:rsidRPr="001E6C3E">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16ACF244"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7.</w:t>
      </w:r>
      <w:r w:rsidRPr="001E6C3E">
        <w:rPr>
          <w:rFonts w:ascii="Times New Roman" w:eastAsia="Times New Roman" w:hAnsi="Times New Roman" w:cs="Times New Roman"/>
          <w:sz w:val="24"/>
          <w:szCs w:val="24"/>
          <w:lang w:eastAsia="ru-RU"/>
        </w:rPr>
        <w:tab/>
        <w:t>Отношения Сторон, не урегулированные настоящим Соглашением, регулируются законодательством Российской Федерации.</w:t>
      </w:r>
    </w:p>
    <w:p w14:paraId="03D6D560" w14:textId="77777777"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Настоящее Соглашение вступает в силу с даты его подписания Сторонами и действует до ________________. </w:t>
      </w:r>
    </w:p>
    <w:p w14:paraId="63C47FF7" w14:textId="72086E6C"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9.</w:t>
      </w:r>
      <w:r w:rsidRPr="001E6C3E">
        <w:rPr>
          <w:rFonts w:ascii="Times New Roman" w:eastAsia="Times New Roman" w:hAnsi="Times New Roman" w:cs="Times New Roman"/>
          <w:sz w:val="24"/>
          <w:szCs w:val="24"/>
          <w:lang w:eastAsia="ru-RU"/>
        </w:rPr>
        <w:tab/>
        <w:t xml:space="preserve">Настоящее Соглашение подписано в ___ экземплярах, __ экземпляр передается «Стороне-1», __ экземпляр - «Стороне-2», _ экземпляр - Заказчика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и ПАО «</w:t>
      </w:r>
      <w:r w:rsidR="008F6E93">
        <w:rPr>
          <w:rFonts w:ascii="Times New Roman" w:eastAsia="Times New Roman" w:hAnsi="Times New Roman" w:cs="Times New Roman"/>
          <w:sz w:val="24"/>
          <w:szCs w:val="24"/>
          <w:lang w:eastAsia="ru-RU"/>
        </w:rPr>
        <w:t>Россети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w:t>
      </w:r>
    </w:p>
    <w:p w14:paraId="046E1A80" w14:textId="77777777"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10.</w:t>
      </w:r>
      <w:r w:rsidRPr="001E6C3E">
        <w:rPr>
          <w:rFonts w:ascii="Times New Roman" w:eastAsia="Times New Roman" w:hAnsi="Times New Roman" w:cs="Times New Roman"/>
          <w:sz w:val="24"/>
          <w:szCs w:val="24"/>
          <w:lang w:eastAsia="ru-RU"/>
        </w:rPr>
        <w:tab/>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D11EAA" w:rsidRPr="001E6C3E" w14:paraId="62D250D7" w14:textId="77777777" w:rsidTr="00807A93">
        <w:trPr>
          <w:trHeight w:val="1787"/>
        </w:trPr>
        <w:tc>
          <w:tcPr>
            <w:tcW w:w="10213" w:type="dxa"/>
            <w:tcBorders>
              <w:top w:val="single" w:sz="4" w:space="0" w:color="FFFFFF"/>
              <w:left w:val="single" w:sz="4" w:space="0" w:color="FFFFFF"/>
              <w:bottom w:val="single" w:sz="4" w:space="0" w:color="FFFFFF"/>
              <w:right w:val="single" w:sz="4" w:space="0" w:color="FFFFFF"/>
            </w:tcBorders>
          </w:tcPr>
          <w:p w14:paraId="0EFB45F8"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z w:val="24"/>
                <w:szCs w:val="24"/>
                <w:lang w:eastAsia="ru-RU"/>
              </w:rPr>
              <w:tab/>
            </w:r>
            <w:r w:rsidRPr="001E6C3E">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D11EAA" w:rsidRPr="001E6C3E" w14:paraId="01009992" w14:textId="77777777" w:rsidTr="00807A93">
              <w:tc>
                <w:tcPr>
                  <w:tcW w:w="4991" w:type="dxa"/>
                  <w:tcBorders>
                    <w:top w:val="nil"/>
                    <w:left w:val="nil"/>
                    <w:bottom w:val="nil"/>
                    <w:right w:val="nil"/>
                  </w:tcBorders>
                </w:tcPr>
                <w:p w14:paraId="58B7E7A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14:paraId="223FB49C"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«Сторона-2»</w:t>
                  </w:r>
                </w:p>
              </w:tc>
            </w:tr>
            <w:tr w:rsidR="00D11EAA" w:rsidRPr="001E6C3E" w14:paraId="343D969C" w14:textId="77777777" w:rsidTr="00807A93">
              <w:tc>
                <w:tcPr>
                  <w:tcW w:w="4991" w:type="dxa"/>
                  <w:tcBorders>
                    <w:top w:val="nil"/>
                    <w:left w:val="nil"/>
                    <w:bottom w:val="nil"/>
                    <w:right w:val="nil"/>
                  </w:tcBorders>
                </w:tcPr>
                <w:p w14:paraId="0F1021CD"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78ED6BF2"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14:paraId="47530A47"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14:paraId="57BE227A"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r>
          </w:tbl>
          <w:p w14:paraId="39C7B4EA"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
          <w:p w14:paraId="3D745178" w14:textId="4575B58D"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sz w:val="24"/>
                <w:szCs w:val="24"/>
                <w:lang w:eastAsia="ru-RU"/>
              </w:rPr>
              <w:t>«Стороны-1»</w:t>
            </w:r>
            <w:r w:rsidR="000C762D">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
                <w:bCs/>
                <w:i/>
                <w:sz w:val="24"/>
                <w:szCs w:val="24"/>
                <w:lang w:eastAsia="ru-RU"/>
              </w:rPr>
              <w:t xml:space="preserve"> </w:t>
            </w:r>
            <w:r w:rsidRPr="001E6C3E">
              <w:rPr>
                <w:rFonts w:ascii="Times New Roman" w:eastAsia="Times New Roman" w:hAnsi="Times New Roman" w:cs="Times New Roman"/>
                <w:b/>
                <w:sz w:val="24"/>
                <w:szCs w:val="24"/>
                <w:lang w:eastAsia="ru-RU"/>
              </w:rPr>
              <w:t>«Стороны-2»</w:t>
            </w:r>
            <w:r w:rsidRPr="001E6C3E">
              <w:rPr>
                <w:rFonts w:ascii="Times New Roman" w:eastAsia="Times New Roman" w:hAnsi="Times New Roman" w:cs="Times New Roman"/>
                <w:b/>
                <w:bCs/>
                <w:i/>
                <w:sz w:val="24"/>
                <w:szCs w:val="24"/>
                <w:lang w:eastAsia="ru-RU"/>
              </w:rPr>
              <w:t xml:space="preserve"> </w:t>
            </w:r>
          </w:p>
          <w:p w14:paraId="326647FB" w14:textId="5CF07606"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______________(_________________)</w:t>
            </w:r>
            <w:r w:rsidR="000C762D">
              <w:rPr>
                <w:rFonts w:ascii="Times New Roman" w:eastAsia="Times New Roman" w:hAnsi="Times New Roman" w:cs="Times New Roman"/>
                <w:bCs/>
                <w:sz w:val="24"/>
                <w:szCs w:val="24"/>
                <w:lang w:eastAsia="ru-RU"/>
              </w:rPr>
              <w:t xml:space="preserve">          </w:t>
            </w:r>
            <w:r w:rsidRPr="001E6C3E">
              <w:rPr>
                <w:rFonts w:ascii="Times New Roman" w:eastAsia="Times New Roman" w:hAnsi="Times New Roman" w:cs="Times New Roman"/>
                <w:bCs/>
                <w:sz w:val="24"/>
                <w:szCs w:val="24"/>
                <w:lang w:eastAsia="ru-RU"/>
              </w:rPr>
              <w:t xml:space="preserve"> ________________(_______________)</w:t>
            </w:r>
          </w:p>
          <w:p w14:paraId="18E4246E" w14:textId="1AEEA3B8" w:rsidR="00D11EAA" w:rsidRPr="001E6C3E" w:rsidRDefault="000C762D"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D11EAA" w:rsidRPr="001E6C3E">
              <w:rPr>
                <w:rFonts w:ascii="Times New Roman" w:eastAsia="Times New Roman" w:hAnsi="Times New Roman" w:cs="Times New Roman"/>
                <w:bCs/>
                <w:sz w:val="24"/>
                <w:szCs w:val="24"/>
                <w:lang w:eastAsia="ru-RU"/>
              </w:rPr>
              <w:t>МП</w:t>
            </w:r>
            <w:r>
              <w:rPr>
                <w:rFonts w:ascii="Times New Roman" w:eastAsia="Times New Roman" w:hAnsi="Times New Roman" w:cs="Times New Roman"/>
                <w:sz w:val="24"/>
                <w:szCs w:val="24"/>
                <w:lang w:eastAsia="ru-RU"/>
              </w:rPr>
              <w:t xml:space="preserve">                                         </w:t>
            </w:r>
            <w:r w:rsidR="00D11EAA" w:rsidRPr="001E6C3E">
              <w:rPr>
                <w:rFonts w:ascii="Times New Roman" w:eastAsia="Times New Roman" w:hAnsi="Times New Roman" w:cs="Times New Roman"/>
                <w:sz w:val="24"/>
                <w:szCs w:val="24"/>
                <w:lang w:eastAsia="ru-RU"/>
              </w:rPr>
              <w:t>МП</w:t>
            </w:r>
          </w:p>
        </w:tc>
        <w:tc>
          <w:tcPr>
            <w:tcW w:w="5040" w:type="dxa"/>
            <w:tcBorders>
              <w:top w:val="single" w:sz="4" w:space="0" w:color="FFFFFF"/>
              <w:left w:val="single" w:sz="4" w:space="0" w:color="FFFFFF"/>
              <w:bottom w:val="single" w:sz="4" w:space="0" w:color="FFFFFF"/>
              <w:right w:val="single" w:sz="4" w:space="0" w:color="FFFFFF"/>
            </w:tcBorders>
          </w:tcPr>
          <w:p w14:paraId="035644F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1F9F6EC6"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14:paraId="426975A0" w14:textId="77777777"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14:paraId="39744084" w14:textId="77777777" w:rsidR="00D11EAA" w:rsidRPr="001E6C3E" w:rsidRDefault="00D11EAA" w:rsidP="00D11EAA">
      <w:pPr>
        <w:autoSpaceDE w:val="0"/>
        <w:autoSpaceDN w:val="0"/>
        <w:adjustRightInd w:val="0"/>
        <w:spacing w:after="0" w:line="240" w:lineRule="auto"/>
        <w:ind w:firstLine="709"/>
        <w:contextualSpacing/>
        <w:rPr>
          <w:rFonts w:ascii="Times New Roman" w:eastAsia="Times New Roman" w:hAnsi="Times New Roman" w:cs="Times New Roman"/>
          <w:sz w:val="24"/>
          <w:szCs w:val="24"/>
          <w:lang w:eastAsia="ru-RU"/>
        </w:rPr>
      </w:pPr>
    </w:p>
    <w:p w14:paraId="3BDBDDD2" w14:textId="77777777"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i/>
          <w:sz w:val="24"/>
          <w:szCs w:val="24"/>
          <w:lang w:eastAsia="ru-RU"/>
        </w:rPr>
        <w:t>*Примечание:</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p>
    <w:p w14:paraId="7CD9A145"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440CC80E" w14:textId="77777777"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14:paraId="3963A1D2" w14:textId="77777777"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14:paraId="46D2D81F"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30A6AFA3" w14:textId="77777777" w:rsidTr="00077B84">
        <w:trPr>
          <w:trHeight w:val="641"/>
        </w:trPr>
        <w:tc>
          <w:tcPr>
            <w:tcW w:w="4961" w:type="dxa"/>
          </w:tcPr>
          <w:p w14:paraId="21BA039E"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78297C84" w14:textId="77777777" w:rsidR="00E11DF2" w:rsidRPr="00805478" w:rsidRDefault="00E11DF2" w:rsidP="00077B84">
            <w:pPr>
              <w:tabs>
                <w:tab w:val="left" w:pos="1134"/>
              </w:tabs>
              <w:contextualSpacing/>
              <w:rPr>
                <w:rFonts w:ascii="Times New Roman" w:hAnsi="Times New Roman" w:cs="Times New Roman"/>
                <w:b/>
                <w:sz w:val="24"/>
                <w:szCs w:val="24"/>
              </w:rPr>
            </w:pPr>
          </w:p>
          <w:p w14:paraId="6A9AD607" w14:textId="77777777" w:rsidR="00E11DF2" w:rsidRPr="00805478" w:rsidRDefault="00E11DF2" w:rsidP="00077B84">
            <w:pPr>
              <w:tabs>
                <w:tab w:val="left" w:pos="1134"/>
              </w:tabs>
              <w:contextualSpacing/>
              <w:rPr>
                <w:rFonts w:ascii="Times New Roman" w:hAnsi="Times New Roman" w:cs="Times New Roman"/>
                <w:b/>
                <w:sz w:val="24"/>
                <w:szCs w:val="24"/>
              </w:rPr>
            </w:pPr>
          </w:p>
          <w:p w14:paraId="5111B0F8"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2EBEFF8C"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6EB1B32B"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32335C47"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767D9BE"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661958F0"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575E665"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4714B085"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7F210416" w14:textId="77777777"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3FD46A32" w14:textId="77777777" w:rsidR="00D11EAA" w:rsidRDefault="00D11EAA" w:rsidP="00D11EAA">
      <w:pPr>
        <w:contextualSpacing/>
        <w:rPr>
          <w:rFonts w:ascii="Times New Roman" w:eastAsia="Times New Roman" w:hAnsi="Times New Roman" w:cs="Times New Roman"/>
          <w:sz w:val="20"/>
          <w:szCs w:val="20"/>
        </w:rPr>
      </w:pPr>
    </w:p>
    <w:p w14:paraId="3A98A62E" w14:textId="77777777" w:rsidR="00D14705" w:rsidRDefault="00D14705" w:rsidP="00D14705">
      <w:pPr>
        <w:suppressAutoHyphens/>
        <w:spacing w:after="120"/>
        <w:ind w:firstLine="426"/>
        <w:jc w:val="right"/>
        <w:rPr>
          <w:rFonts w:ascii="Times New Roman" w:eastAsia="Arial" w:hAnsi="Times New Roman" w:cs="Times New Roman"/>
          <w:b/>
          <w:sz w:val="28"/>
          <w:szCs w:val="28"/>
          <w:lang w:eastAsia="ar-SA"/>
        </w:rPr>
        <w:sectPr w:rsidR="00D14705" w:rsidSect="00D14705">
          <w:headerReference w:type="default" r:id="rId13"/>
          <w:pgSz w:w="16839" w:h="11907" w:orient="landscape" w:code="9"/>
          <w:pgMar w:top="1140" w:right="709" w:bottom="709" w:left="851" w:header="567" w:footer="709" w:gutter="0"/>
          <w:cols w:space="708"/>
          <w:titlePg/>
          <w:docGrid w:linePitch="360"/>
        </w:sectPr>
      </w:pPr>
      <w:bookmarkStart w:id="4" w:name="_Toc12535618"/>
    </w:p>
    <w:p w14:paraId="165EA812" w14:textId="77777777" w:rsidR="007E5109" w:rsidRPr="001E6C3E" w:rsidRDefault="007E5109" w:rsidP="007E5109">
      <w:pPr>
        <w:tabs>
          <w:tab w:val="left" w:pos="709"/>
          <w:tab w:val="left" w:pos="2856"/>
        </w:tabs>
        <w:suppressAutoHyphens/>
        <w:autoSpaceDE w:val="0"/>
        <w:autoSpaceDN w:val="0"/>
        <w:adjustRightInd w:val="0"/>
        <w:spacing w:after="0" w:line="240" w:lineRule="auto"/>
        <w:ind w:left="6804"/>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 xml:space="preserve">Приложение </w:t>
      </w:r>
      <w:r>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 xml:space="preserve"> к Договору</w:t>
      </w:r>
    </w:p>
    <w:p w14:paraId="48626F4A" w14:textId="5130B409" w:rsidR="007E5109" w:rsidRDefault="007E5109" w:rsidP="007E5109">
      <w:pPr>
        <w:spacing w:after="0" w:line="240" w:lineRule="auto"/>
        <w:ind w:left="5529" w:right="-8"/>
        <w:contextualSpacing/>
        <w:jc w:val="both"/>
        <w:rPr>
          <w:rFonts w:ascii="Times New Roman" w:hAnsi="Times New Roman" w:cs="Times New Roman"/>
          <w:sz w:val="24"/>
          <w:szCs w:val="24"/>
        </w:rPr>
      </w:pPr>
      <w:r>
        <w:rPr>
          <w:rFonts w:ascii="Times New Roman" w:hAnsi="Times New Roman" w:cs="Times New Roman"/>
          <w:sz w:val="24"/>
          <w:szCs w:val="24"/>
        </w:rPr>
        <w:t>от «»</w:t>
      </w:r>
      <w:r w:rsidR="000C762D">
        <w:rPr>
          <w:rFonts w:ascii="Times New Roman" w:hAnsi="Times New Roman" w:cs="Times New Roman"/>
          <w:sz w:val="24"/>
          <w:szCs w:val="24"/>
        </w:rPr>
        <w:t xml:space="preserve"> </w:t>
      </w:r>
      <w:r w:rsidR="00E11DF2">
        <w:rPr>
          <w:rFonts w:ascii="Times New Roman" w:hAnsi="Times New Roman" w:cs="Times New Roman"/>
          <w:sz w:val="24"/>
          <w:szCs w:val="24"/>
        </w:rPr>
        <w:t>2022</w:t>
      </w:r>
      <w:r w:rsidRPr="00513735">
        <w:rPr>
          <w:rFonts w:ascii="Times New Roman" w:hAnsi="Times New Roman" w:cs="Times New Roman"/>
          <w:sz w:val="24"/>
          <w:szCs w:val="24"/>
        </w:rPr>
        <w:t>г. №</w:t>
      </w:r>
    </w:p>
    <w:p w14:paraId="34A78857" w14:textId="77777777" w:rsidR="00CF48A7" w:rsidRDefault="00CF48A7" w:rsidP="007E5109">
      <w:pPr>
        <w:spacing w:after="0" w:line="240" w:lineRule="auto"/>
        <w:ind w:left="5529" w:right="-8"/>
        <w:contextualSpacing/>
        <w:jc w:val="both"/>
        <w:rPr>
          <w:rFonts w:ascii="Times New Roman" w:hAnsi="Times New Roman" w:cs="Times New Roman"/>
          <w:sz w:val="24"/>
          <w:szCs w:val="24"/>
        </w:rPr>
      </w:pPr>
    </w:p>
    <w:p w14:paraId="1A2633B2" w14:textId="77777777" w:rsidR="00CF48A7" w:rsidRDefault="00CF48A7" w:rsidP="007E5109">
      <w:pPr>
        <w:spacing w:after="0" w:line="240" w:lineRule="auto"/>
        <w:ind w:left="5529" w:right="-8"/>
        <w:contextualSpacing/>
        <w:jc w:val="both"/>
        <w:rPr>
          <w:rFonts w:ascii="Times New Roman" w:hAnsi="Times New Roman" w:cs="Times New Roman"/>
          <w:sz w:val="24"/>
          <w:szCs w:val="24"/>
        </w:rPr>
      </w:pPr>
    </w:p>
    <w:p w14:paraId="550BD198" w14:textId="77777777" w:rsidR="00CF48A7" w:rsidRPr="00CF48A7" w:rsidRDefault="00CF48A7" w:rsidP="00CF48A7">
      <w:pPr>
        <w:keepNext/>
        <w:widowControl w:val="0"/>
        <w:spacing w:before="240" w:after="240" w:line="240" w:lineRule="auto"/>
        <w:jc w:val="center"/>
        <w:outlineLvl w:val="1"/>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ЗАДАНИЕ НА ПРОЕКТИРОВАНИЕ</w:t>
      </w:r>
    </w:p>
    <w:p w14:paraId="41748B10" w14:textId="4239EED6" w:rsidR="00CF48A7" w:rsidRPr="00CF48A7" w:rsidRDefault="00CF48A7" w:rsidP="00CF48A7">
      <w:pPr>
        <w:widowControl w:val="0"/>
        <w:spacing w:after="0" w:line="240" w:lineRule="auto"/>
        <w:jc w:val="center"/>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на </w:t>
      </w:r>
      <w:r w:rsidR="00F1011D" w:rsidRPr="00F1011D">
        <w:rPr>
          <w:rFonts w:ascii="Times New Roman" w:eastAsia="Times New Roman" w:hAnsi="Times New Roman" w:cs="Times New Roman"/>
          <w:sz w:val="24"/>
          <w:szCs w:val="24"/>
          <w:lang w:eastAsia="ru-RU"/>
        </w:rPr>
        <w:t>выполнение работ по проектированию объекта: «Техперевооружение ПС 110/10/10 кВ КС-3 №2 с заменой трансформаторов тока 110кВ, ОД-КЗ 110кВ на элегазовые выключатели, разъединителей 110кВ, ВЧ-защит 110кВ и защит силового трансформатора на микропроцессорные и установкой трансформаторов напряжения 110кВ (ССПИ)» для нужд ПАО «Россети Центр» (филиала «Смоленскэнерго»</w:t>
      </w:r>
      <w:r w:rsidR="00F1011D">
        <w:rPr>
          <w:rFonts w:ascii="Times New Roman" w:eastAsia="Times New Roman" w:hAnsi="Times New Roman" w:cs="Times New Roman"/>
          <w:sz w:val="24"/>
          <w:szCs w:val="24"/>
          <w:lang w:eastAsia="ru-RU"/>
        </w:rPr>
        <w:t>)</w:t>
      </w:r>
    </w:p>
    <w:p w14:paraId="2F07AC4C" w14:textId="77777777" w:rsidR="00CF48A7" w:rsidRPr="00CF48A7" w:rsidRDefault="00CF48A7" w:rsidP="00CF48A7">
      <w:pPr>
        <w:widowControl w:val="0"/>
        <w:spacing w:after="0" w:line="240" w:lineRule="auto"/>
        <w:jc w:val="center"/>
        <w:rPr>
          <w:rFonts w:ascii="Times New Roman" w:eastAsia="Times New Roman" w:hAnsi="Times New Roman" w:cs="Times New Roman"/>
          <w:sz w:val="24"/>
          <w:szCs w:val="24"/>
          <w:lang w:eastAsia="ru-RU"/>
        </w:rPr>
      </w:pPr>
    </w:p>
    <w:p w14:paraId="54699E06" w14:textId="77777777" w:rsidR="00CF48A7" w:rsidRPr="00CF48A7" w:rsidRDefault="00CF48A7" w:rsidP="00CF48A7">
      <w:pPr>
        <w:widowControl w:val="0"/>
        <w:spacing w:after="0" w:line="240" w:lineRule="auto"/>
        <w:jc w:val="center"/>
        <w:rPr>
          <w:rFonts w:ascii="Times New Roman" w:eastAsia="Times New Roman" w:hAnsi="Times New Roman" w:cs="Times New Roman"/>
          <w:b/>
          <w:i/>
          <w:color w:val="000000"/>
          <w:sz w:val="24"/>
          <w:szCs w:val="24"/>
          <w:lang w:eastAsia="ru-RU"/>
        </w:rPr>
      </w:pPr>
    </w:p>
    <w:p w14:paraId="72E031C8" w14:textId="77777777" w:rsidR="00CF48A7" w:rsidRPr="00CF48A7" w:rsidRDefault="00CF48A7" w:rsidP="00CF48A7">
      <w:pPr>
        <w:widowControl w:val="0"/>
        <w:spacing w:after="0" w:line="240" w:lineRule="auto"/>
        <w:jc w:val="center"/>
        <w:rPr>
          <w:rFonts w:ascii="Times New Roman" w:eastAsia="Times New Roman" w:hAnsi="Times New Roman" w:cs="Times New Roman"/>
          <w:b/>
          <w:i/>
          <w:color w:val="000000"/>
          <w:sz w:val="24"/>
          <w:szCs w:val="24"/>
          <w:lang w:eastAsia="ru-RU"/>
        </w:rPr>
      </w:pPr>
    </w:p>
    <w:p w14:paraId="1DE2AB30" w14:textId="77777777" w:rsidR="00CF48A7" w:rsidRPr="00CF48A7" w:rsidRDefault="00CF48A7" w:rsidP="00CA38D9">
      <w:pPr>
        <w:widowControl w:val="0"/>
        <w:numPr>
          <w:ilvl w:val="0"/>
          <w:numId w:val="43"/>
        </w:numPr>
        <w:tabs>
          <w:tab w:val="left" w:pos="1080"/>
        </w:tabs>
        <w:spacing w:after="0" w:line="240" w:lineRule="auto"/>
        <w:ind w:left="0" w:firstLine="709"/>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Основание для проектирования.</w:t>
      </w:r>
    </w:p>
    <w:p w14:paraId="1BCE08B6" w14:textId="77777777" w:rsidR="00CF48A7" w:rsidRPr="00CF48A7" w:rsidRDefault="00CF48A7" w:rsidP="00CA38D9">
      <w:pPr>
        <w:widowControl w:val="0"/>
        <w:numPr>
          <w:ilvl w:val="1"/>
          <w:numId w:val="43"/>
        </w:numPr>
        <w:tabs>
          <w:tab w:val="num" w:pos="709"/>
        </w:tabs>
        <w:spacing w:after="0" w:line="240" w:lineRule="auto"/>
        <w:ind w:left="0" w:firstLine="709"/>
        <w:jc w:val="both"/>
        <w:rPr>
          <w:rFonts w:ascii="Times New Roman" w:eastAsia="BatangChe" w:hAnsi="Times New Roman" w:cs="Times New Roman"/>
          <w:bCs/>
          <w:kern w:val="28"/>
          <w:sz w:val="24"/>
          <w:szCs w:val="24"/>
          <w:lang w:eastAsia="ru-RU"/>
        </w:rPr>
      </w:pPr>
      <w:r w:rsidRPr="00CF48A7">
        <w:rPr>
          <w:rFonts w:ascii="Times New Roman" w:eastAsia="BatangChe" w:hAnsi="Times New Roman" w:cs="Times New Roman"/>
          <w:kern w:val="28"/>
          <w:sz w:val="24"/>
          <w:szCs w:val="24"/>
          <w:lang w:eastAsia="ru-RU"/>
        </w:rPr>
        <w:t>Инвестиционная программа филиала ПАО «Россети Центр» - «Смоленскэнерго», на 2022 год.</w:t>
      </w:r>
    </w:p>
    <w:p w14:paraId="4A30F167" w14:textId="77777777" w:rsidR="00CF48A7" w:rsidRPr="00CF48A7" w:rsidRDefault="00CF48A7" w:rsidP="00CA38D9">
      <w:pPr>
        <w:widowControl w:val="0"/>
        <w:numPr>
          <w:ilvl w:val="1"/>
          <w:numId w:val="43"/>
        </w:numPr>
        <w:tabs>
          <w:tab w:val="num" w:pos="709"/>
        </w:tabs>
        <w:spacing w:after="0" w:line="240" w:lineRule="auto"/>
        <w:ind w:left="0" w:firstLine="709"/>
        <w:jc w:val="both"/>
        <w:rPr>
          <w:rFonts w:ascii="Times New Roman" w:eastAsia="BatangChe" w:hAnsi="Times New Roman" w:cs="Times New Roman"/>
          <w:bCs/>
          <w:kern w:val="28"/>
          <w:sz w:val="24"/>
          <w:szCs w:val="24"/>
          <w:lang w:eastAsia="ru-RU"/>
        </w:rPr>
      </w:pPr>
      <w:r w:rsidRPr="00CF48A7">
        <w:rPr>
          <w:rFonts w:ascii="Times New Roman" w:eastAsia="BatangChe" w:hAnsi="Times New Roman" w:cs="Times New Roman"/>
          <w:kern w:val="28"/>
          <w:sz w:val="24"/>
          <w:szCs w:val="24"/>
          <w:lang w:eastAsia="ru-RU"/>
        </w:rPr>
        <w:t>Программа модернизации и расширения системы сбора и передачи информации на подстанциях ПАО «Россети Центр» в зоне эксплуатационного обслуживания филиала ПАО «Россети Центр» - «Смоленскэнерго» на период 2021-2026 годов.</w:t>
      </w:r>
    </w:p>
    <w:p w14:paraId="52A9DA9A" w14:textId="77777777" w:rsidR="00CF48A7" w:rsidRPr="00CF48A7" w:rsidRDefault="00CF48A7" w:rsidP="00CF48A7">
      <w:pPr>
        <w:widowControl w:val="0"/>
        <w:tabs>
          <w:tab w:val="left" w:pos="0"/>
          <w:tab w:val="left" w:pos="1260"/>
          <w:tab w:val="num" w:pos="5253"/>
        </w:tabs>
        <w:spacing w:after="0" w:line="240" w:lineRule="auto"/>
        <w:jc w:val="both"/>
        <w:rPr>
          <w:rFonts w:ascii="Times New Roman" w:eastAsia="Times New Roman" w:hAnsi="Times New Roman" w:cs="Times New Roman"/>
          <w:sz w:val="24"/>
          <w:szCs w:val="24"/>
          <w:lang w:eastAsia="ru-RU"/>
        </w:rPr>
      </w:pPr>
    </w:p>
    <w:p w14:paraId="59342C25" w14:textId="77777777" w:rsidR="00CF48A7" w:rsidRPr="00CF48A7" w:rsidRDefault="00CF48A7" w:rsidP="00CA38D9">
      <w:pPr>
        <w:widowControl w:val="0"/>
        <w:numPr>
          <w:ilvl w:val="0"/>
          <w:numId w:val="43"/>
        </w:numPr>
        <w:tabs>
          <w:tab w:val="left" w:pos="-4680"/>
          <w:tab w:val="num" w:pos="0"/>
          <w:tab w:val="left" w:pos="1080"/>
        </w:tabs>
        <w:spacing w:after="0" w:line="240" w:lineRule="auto"/>
        <w:ind w:left="0"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b/>
          <w:sz w:val="24"/>
          <w:szCs w:val="24"/>
          <w:lang w:eastAsia="ru-RU"/>
        </w:rPr>
        <w:t>Нормативно-технические документы, определяющие требования к оформлению и содержанию проектной документации.</w:t>
      </w:r>
    </w:p>
    <w:p w14:paraId="418E7E5A"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НТД указаны в приложении №1 к ТЗ. При проектировании необходимо руководствоваться последними редакциями документов, необходимых и действующих на момент разработки документации, в том числе не указанных в данном приложении. </w:t>
      </w:r>
    </w:p>
    <w:p w14:paraId="129226A7" w14:textId="77777777" w:rsidR="00CF48A7" w:rsidRPr="00CF48A7" w:rsidRDefault="00CF48A7" w:rsidP="00CF48A7">
      <w:pPr>
        <w:widowControl w:val="0"/>
        <w:tabs>
          <w:tab w:val="left" w:pos="-4680"/>
        </w:tabs>
        <w:spacing w:after="0" w:line="240" w:lineRule="auto"/>
        <w:ind w:firstLine="720"/>
        <w:jc w:val="both"/>
        <w:rPr>
          <w:rFonts w:ascii="Times New Roman" w:eastAsia="Times New Roman" w:hAnsi="Times New Roman" w:cs="Times New Roman"/>
          <w:sz w:val="24"/>
          <w:szCs w:val="24"/>
          <w:lang w:eastAsia="ru-RU"/>
        </w:rPr>
      </w:pPr>
    </w:p>
    <w:p w14:paraId="0BE193FC" w14:textId="77777777" w:rsidR="00CF48A7" w:rsidRPr="00CF48A7" w:rsidRDefault="00CF48A7" w:rsidP="00CA38D9">
      <w:pPr>
        <w:widowControl w:val="0"/>
        <w:numPr>
          <w:ilvl w:val="0"/>
          <w:numId w:val="43"/>
        </w:numPr>
        <w:tabs>
          <w:tab w:val="left" w:pos="1320"/>
        </w:tabs>
        <w:spacing w:after="0" w:line="240" w:lineRule="auto"/>
        <w:ind w:left="0" w:firstLine="709"/>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Вид строительства и этапы разработки проектной документации.</w:t>
      </w:r>
    </w:p>
    <w:p w14:paraId="67F6F0AD" w14:textId="77777777" w:rsidR="00CF48A7" w:rsidRPr="00CF48A7" w:rsidRDefault="00CF48A7" w:rsidP="00CA38D9">
      <w:pPr>
        <w:widowControl w:val="0"/>
        <w:numPr>
          <w:ilvl w:val="1"/>
          <w:numId w:val="43"/>
        </w:numPr>
        <w:tabs>
          <w:tab w:val="left" w:pos="132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Вид строительства: техническое перевооружение</w:t>
      </w:r>
      <w:r w:rsidRPr="00CF48A7">
        <w:rPr>
          <w:rFonts w:ascii="Times New Roman" w:eastAsia="Times New Roman" w:hAnsi="Times New Roman" w:cs="Times New Roman"/>
          <w:i/>
          <w:color w:val="000000"/>
          <w:sz w:val="24"/>
          <w:szCs w:val="24"/>
          <w:lang w:eastAsia="ru-RU"/>
        </w:rPr>
        <w:t>.</w:t>
      </w:r>
    </w:p>
    <w:p w14:paraId="077C1DA7"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Этапы разработки документации:</w:t>
      </w:r>
    </w:p>
    <w:p w14:paraId="3F8A4C5C" w14:textId="77777777" w:rsidR="00CF48A7" w:rsidRPr="00CF48A7" w:rsidRDefault="00CF48A7" w:rsidP="00CF48A7">
      <w:pPr>
        <w:widowControl w:val="0"/>
        <w:tabs>
          <w:tab w:val="left" w:pos="72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b/>
          <w:bCs/>
          <w:sz w:val="24"/>
          <w:szCs w:val="24"/>
          <w:lang w:eastAsia="ru-RU"/>
        </w:rPr>
        <w:t>I этап</w:t>
      </w:r>
      <w:r w:rsidRPr="00CF48A7" w:rsidDel="00460893">
        <w:rPr>
          <w:rFonts w:ascii="Times New Roman" w:eastAsia="Times New Roman" w:hAnsi="Times New Roman" w:cs="Times New Roman"/>
          <w:b/>
          <w:bCs/>
          <w:sz w:val="24"/>
          <w:szCs w:val="24"/>
          <w:lang w:eastAsia="ru-RU"/>
        </w:rPr>
        <w:t xml:space="preserve"> </w:t>
      </w:r>
      <w:r w:rsidRPr="00CF48A7">
        <w:rPr>
          <w:rFonts w:ascii="Times New Roman" w:eastAsia="Times New Roman" w:hAnsi="Times New Roman" w:cs="Times New Roman"/>
          <w:b/>
          <w:bCs/>
          <w:sz w:val="24"/>
          <w:szCs w:val="24"/>
          <w:lang w:eastAsia="ru-RU"/>
        </w:rPr>
        <w:t>(для</w:t>
      </w:r>
      <w:r w:rsidRPr="00CF48A7">
        <w:rPr>
          <w:rFonts w:ascii="Times New Roman" w:eastAsia="Times New Roman" w:hAnsi="Times New Roman" w:cs="Times New Roman"/>
          <w:sz w:val="24"/>
          <w:szCs w:val="24"/>
          <w:lang w:eastAsia="ru-RU"/>
        </w:rPr>
        <w:t xml:space="preserve"> </w:t>
      </w:r>
      <w:r w:rsidRPr="00CF48A7">
        <w:rPr>
          <w:rFonts w:ascii="Times New Roman" w:eastAsia="Times New Roman" w:hAnsi="Times New Roman" w:cs="Times New Roman"/>
          <w:b/>
          <w:bCs/>
          <w:sz w:val="24"/>
          <w:szCs w:val="24"/>
          <w:lang w:eastAsia="ru-RU"/>
        </w:rPr>
        <w:t xml:space="preserve">объектов реконструкции и нового строительства напряжения 35 кВ и выше) </w:t>
      </w:r>
      <w:r w:rsidRPr="00CF48A7">
        <w:rPr>
          <w:rFonts w:ascii="Times New Roman" w:eastAsia="Times New Roman" w:hAnsi="Times New Roman" w:cs="Times New Roman"/>
          <w:sz w:val="24"/>
          <w:szCs w:val="24"/>
          <w:lang w:eastAsia="ru-RU"/>
        </w:rPr>
        <w:t>- разработка, обоснование и согласование с Заказчиком,</w:t>
      </w:r>
      <w:r w:rsidRPr="00CF48A7">
        <w:rPr>
          <w:rFonts w:ascii="Times New Roman" w:eastAsia="Times New Roman" w:hAnsi="Times New Roman" w:cs="Times New Roman"/>
          <w:i/>
          <w:color w:val="000000"/>
          <w:sz w:val="24"/>
          <w:szCs w:val="24"/>
          <w:lang w:eastAsia="ru-RU"/>
        </w:rPr>
        <w:t xml:space="preserve"> </w:t>
      </w:r>
      <w:r w:rsidRPr="00CF48A7">
        <w:rPr>
          <w:rFonts w:ascii="Times New Roman" w:eastAsia="Times New Roman" w:hAnsi="Times New Roman" w:cs="Times New Roman"/>
          <w:sz w:val="24"/>
          <w:szCs w:val="24"/>
          <w:lang w:eastAsia="ru-RU"/>
        </w:rPr>
        <w:t>Филиалом АО «СО ЕЭС» Смоленское РДУ и собственниками объектов, технологически связанных с объектом проектирования основных технических решений (ОТР) по проектируемому объекту (в сроки, установленные соответствующим договором).</w:t>
      </w:r>
    </w:p>
    <w:p w14:paraId="37A04435" w14:textId="77777777" w:rsidR="00CF48A7" w:rsidRPr="00CF48A7" w:rsidRDefault="00CF48A7" w:rsidP="00CF48A7">
      <w:pPr>
        <w:widowControl w:val="0"/>
        <w:tabs>
          <w:tab w:val="left" w:pos="720"/>
        </w:tabs>
        <w:spacing w:after="0" w:line="240" w:lineRule="auto"/>
        <w:ind w:firstLine="709"/>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II этап - разработка, согласование и экспертиза проектной документации в соответствии с требованиями нормативно-технических документов.</w:t>
      </w:r>
    </w:p>
    <w:p w14:paraId="1A65767B" w14:textId="77777777" w:rsidR="00CF48A7" w:rsidRPr="00CF48A7" w:rsidRDefault="00CF48A7" w:rsidP="00CF48A7">
      <w:pPr>
        <w:widowControl w:val="0"/>
        <w:tabs>
          <w:tab w:val="left" w:pos="1320"/>
          <w:tab w:val="left" w:pos="2268"/>
        </w:tabs>
        <w:spacing w:after="0" w:line="240" w:lineRule="auto"/>
        <w:ind w:firstLine="709"/>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
          <w:bCs/>
          <w:sz w:val="24"/>
          <w:szCs w:val="24"/>
          <w:lang w:eastAsia="ru-RU"/>
        </w:rPr>
        <w:t xml:space="preserve">III этап - разработка и согласование рабочей документации (РД) в соответствии с требованиями нормативно-технических документов. </w:t>
      </w:r>
    </w:p>
    <w:p w14:paraId="417EFC43"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Проектно-сметная документация, разработанная и утвержденная в установленном порядке, должна быть достаточной для разработки Заказчиком закупочной документации на проведение процедур по выбору подрядчика на выполнение строительно-монтажных работ (СМР) и пуско-наладочных работ (ПНР).   </w:t>
      </w:r>
    </w:p>
    <w:p w14:paraId="3FA07D4B"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ОТР, разработанные на I этапе проектирования, могут быть скорректированы на II этапе разработки проектной документации. Указанные изменения должны быть согласованы со всеми лицами, участвующими в разработке и согласовании ТЗ.</w:t>
      </w:r>
    </w:p>
    <w:p w14:paraId="0AF36FC1"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bCs/>
          <w:sz w:val="24"/>
          <w:szCs w:val="24"/>
          <w:lang w:eastAsia="ru-RU"/>
        </w:rPr>
        <w:t>Одновременно с первичным направлением на рассмотрение и согласование томов ОТР, проектной и рабочей документации</w:t>
      </w:r>
      <w:r w:rsidRPr="00CF48A7">
        <w:rPr>
          <w:rFonts w:ascii="Times New Roman" w:eastAsia="Times New Roman" w:hAnsi="Times New Roman" w:cs="Times New Roman"/>
          <w:sz w:val="24"/>
          <w:szCs w:val="24"/>
          <w:lang w:eastAsia="ru-RU"/>
        </w:rPr>
        <w:t xml:space="preserve"> в Филиал АО «СО ЕЭС» Смоленское РДУ</w:t>
      </w:r>
      <w:r w:rsidRPr="00CF48A7">
        <w:rPr>
          <w:rFonts w:ascii="Times New Roman" w:eastAsia="Times New Roman" w:hAnsi="Times New Roman" w:cs="Times New Roman"/>
          <w:i/>
          <w:sz w:val="24"/>
          <w:szCs w:val="24"/>
          <w:lang w:eastAsia="ru-RU"/>
        </w:rPr>
        <w:t xml:space="preserve"> </w:t>
      </w:r>
      <w:r w:rsidRPr="00CF48A7">
        <w:rPr>
          <w:rFonts w:ascii="Times New Roman" w:eastAsia="Times New Roman" w:hAnsi="Times New Roman" w:cs="Times New Roman"/>
          <w:sz w:val="24"/>
          <w:szCs w:val="24"/>
          <w:lang w:eastAsia="ru-RU"/>
        </w:rPr>
        <w:t xml:space="preserve">направляется </w:t>
      </w:r>
      <w:r w:rsidRPr="00CF48A7">
        <w:rPr>
          <w:rFonts w:ascii="Times New Roman" w:eastAsia="Times New Roman" w:hAnsi="Times New Roman" w:cs="Times New Roman"/>
          <w:bCs/>
          <w:sz w:val="24"/>
          <w:szCs w:val="24"/>
          <w:lang w:eastAsia="ru-RU"/>
        </w:rPr>
        <w:t xml:space="preserve">перечень томов, разрабатываемых </w:t>
      </w:r>
      <w:r w:rsidRPr="00CF48A7">
        <w:rPr>
          <w:rFonts w:ascii="Times New Roman" w:eastAsia="Times New Roman" w:hAnsi="Times New Roman" w:cs="Times New Roman"/>
          <w:sz w:val="24"/>
          <w:szCs w:val="24"/>
          <w:lang w:eastAsia="ru-RU"/>
        </w:rPr>
        <w:t>в рамках настоящего инвестиционного проекта.</w:t>
      </w:r>
    </w:p>
    <w:p w14:paraId="3812F9DC"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ОТР (при необходимости, </w:t>
      </w:r>
      <w:r w:rsidRPr="00CF48A7">
        <w:rPr>
          <w:rFonts w:ascii="Times New Roman" w:eastAsia="Times New Roman" w:hAnsi="Times New Roman" w:cs="Times New Roman"/>
          <w:i/>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 xml:space="preserve"> согласования </w:t>
      </w:r>
      <w:r w:rsidRPr="00CF48A7">
        <w:rPr>
          <w:rFonts w:ascii="Times New Roman" w:eastAsia="Times New Roman" w:hAnsi="Times New Roman" w:cs="Times New Roman"/>
          <w:sz w:val="24"/>
          <w:szCs w:val="24"/>
          <w:lang w:eastAsia="ru-RU"/>
        </w:rPr>
        <w:lastRenderedPageBreak/>
        <w:t>технических решений в части первичного оборудования) и ПД согласовываются с собственниками объектов, технологически связанных с объектом проектирования, в объеме технических решений, выполняемых на соответствующих объектах.</w:t>
      </w:r>
    </w:p>
    <w:p w14:paraId="4B082FFB" w14:textId="77777777" w:rsidR="00CF48A7" w:rsidRPr="00CF48A7" w:rsidRDefault="00CF48A7" w:rsidP="00CA38D9">
      <w:pPr>
        <w:widowControl w:val="0"/>
        <w:numPr>
          <w:ilvl w:val="1"/>
          <w:numId w:val="43"/>
        </w:numPr>
        <w:tabs>
          <w:tab w:val="left" w:pos="132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 альбомы типовых проектных решений.</w:t>
      </w:r>
    </w:p>
    <w:p w14:paraId="14259FD4" w14:textId="77777777" w:rsidR="00CF48A7" w:rsidRPr="00CF48A7" w:rsidRDefault="00CF48A7" w:rsidP="00CF48A7">
      <w:pPr>
        <w:widowControl w:val="0"/>
        <w:spacing w:after="0" w:line="240" w:lineRule="auto"/>
        <w:rPr>
          <w:rFonts w:ascii="Times New Roman" w:eastAsia="Times New Roman" w:hAnsi="Times New Roman" w:cs="Times New Roman"/>
          <w:b/>
          <w:bCs/>
          <w:sz w:val="24"/>
          <w:szCs w:val="24"/>
          <w:lang w:eastAsia="ru-RU"/>
        </w:rPr>
      </w:pPr>
    </w:p>
    <w:p w14:paraId="02715439" w14:textId="77777777" w:rsidR="00CF48A7" w:rsidRPr="00CF48A7" w:rsidRDefault="00CF48A7" w:rsidP="00CA38D9">
      <w:pPr>
        <w:widowControl w:val="0"/>
        <w:numPr>
          <w:ilvl w:val="0"/>
          <w:numId w:val="43"/>
        </w:numPr>
        <w:tabs>
          <w:tab w:val="left" w:pos="-4860"/>
          <w:tab w:val="left" w:pos="1134"/>
        </w:tabs>
        <w:spacing w:after="0" w:line="240" w:lineRule="auto"/>
        <w:ind w:left="0" w:firstLine="720"/>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Основные характеристики проектируемого объекта.</w:t>
      </w:r>
    </w:p>
    <w:p w14:paraId="50B8B7C4" w14:textId="77777777" w:rsidR="00CF48A7" w:rsidRPr="00CF48A7" w:rsidRDefault="00CF48A7" w:rsidP="00CA38D9">
      <w:pPr>
        <w:widowControl w:val="0"/>
        <w:numPr>
          <w:ilvl w:val="1"/>
          <w:numId w:val="43"/>
        </w:numPr>
        <w:tabs>
          <w:tab w:val="left" w:pos="1320"/>
        </w:tabs>
        <w:spacing w:after="0" w:line="240" w:lineRule="auto"/>
        <w:ind w:left="0" w:firstLine="709"/>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В час</w:t>
      </w:r>
      <w:r w:rsidRPr="00CF48A7">
        <w:rPr>
          <w:rFonts w:ascii="Times New Roman" w:eastAsia="Times New Roman" w:hAnsi="Times New Roman" w:cs="Times New Roman"/>
          <w:sz w:val="24"/>
          <w:szCs w:val="24"/>
          <w:lang w:eastAsia="ru-RU"/>
        </w:rPr>
        <w:t>ти ПС КС-3 №2, в т. ч. с заменой отдельных видов оборудования или устройств</w:t>
      </w:r>
    </w:p>
    <w:tbl>
      <w:tblPr>
        <w:tblW w:w="9713" w:type="dxa"/>
        <w:tblLayout w:type="fixed"/>
        <w:tblLook w:val="00A0" w:firstRow="1" w:lastRow="0" w:firstColumn="1" w:lastColumn="0" w:noHBand="0" w:noVBand="0"/>
      </w:tblPr>
      <w:tblGrid>
        <w:gridCol w:w="592"/>
        <w:gridCol w:w="3697"/>
        <w:gridCol w:w="5424"/>
      </w:tblGrid>
      <w:tr w:rsidR="00CF48A7" w:rsidRPr="00CF48A7" w14:paraId="3B3DAAA2" w14:textId="77777777" w:rsidTr="00A84239">
        <w:trPr>
          <w:trHeight w:val="70"/>
          <w:tblHeader/>
        </w:trPr>
        <w:tc>
          <w:tcPr>
            <w:tcW w:w="4289" w:type="dxa"/>
            <w:gridSpan w:val="2"/>
            <w:tcBorders>
              <w:top w:val="single" w:sz="4" w:space="0" w:color="auto"/>
              <w:left w:val="single" w:sz="4" w:space="0" w:color="auto"/>
              <w:bottom w:val="single" w:sz="4" w:space="0" w:color="auto"/>
              <w:right w:val="single" w:sz="4" w:space="0" w:color="auto"/>
            </w:tcBorders>
            <w:vAlign w:val="center"/>
          </w:tcPr>
          <w:p w14:paraId="596EC8B9" w14:textId="77777777" w:rsidR="00CF48A7" w:rsidRPr="00CF48A7" w:rsidRDefault="00CF48A7" w:rsidP="00CF48A7">
            <w:pPr>
              <w:widowControl w:val="0"/>
              <w:tabs>
                <w:tab w:val="left" w:pos="180"/>
              </w:tabs>
              <w:spacing w:after="0" w:line="240" w:lineRule="auto"/>
              <w:jc w:val="center"/>
              <w:rPr>
                <w:rFonts w:ascii="Times New Roman" w:eastAsia="Times New Roman" w:hAnsi="Times New Roman" w:cs="Times New Roman"/>
                <w:b/>
                <w:sz w:val="23"/>
                <w:szCs w:val="23"/>
                <w:lang w:eastAsia="ru-RU"/>
              </w:rPr>
            </w:pPr>
            <w:r w:rsidRPr="00CF48A7">
              <w:rPr>
                <w:rFonts w:ascii="Times New Roman" w:eastAsia="Times New Roman" w:hAnsi="Times New Roman" w:cs="Times New Roman"/>
                <w:b/>
                <w:sz w:val="23"/>
                <w:szCs w:val="23"/>
                <w:lang w:eastAsia="ru-RU"/>
              </w:rPr>
              <w:t>Показатель</w:t>
            </w:r>
          </w:p>
        </w:tc>
        <w:tc>
          <w:tcPr>
            <w:tcW w:w="5424" w:type="dxa"/>
            <w:tcBorders>
              <w:top w:val="single" w:sz="4" w:space="0" w:color="auto"/>
              <w:left w:val="single" w:sz="4" w:space="0" w:color="auto"/>
              <w:bottom w:val="single" w:sz="4" w:space="0" w:color="auto"/>
              <w:right w:val="single" w:sz="4" w:space="0" w:color="auto"/>
            </w:tcBorders>
            <w:vAlign w:val="center"/>
          </w:tcPr>
          <w:p w14:paraId="0A174EFB" w14:textId="77777777" w:rsidR="00CF48A7" w:rsidRPr="00CF48A7" w:rsidRDefault="00CF48A7" w:rsidP="00CF48A7">
            <w:pPr>
              <w:widowControl w:val="0"/>
              <w:numPr>
                <w:ilvl w:val="0"/>
                <w:numId w:val="11"/>
              </w:numPr>
              <w:tabs>
                <w:tab w:val="left" w:pos="180"/>
              </w:tabs>
              <w:autoSpaceDE w:val="0"/>
              <w:autoSpaceDN w:val="0"/>
              <w:adjustRightInd w:val="0"/>
              <w:spacing w:after="0" w:line="240" w:lineRule="auto"/>
              <w:jc w:val="center"/>
              <w:outlineLvl w:val="2"/>
              <w:rPr>
                <w:rFonts w:ascii="Times New Roman" w:eastAsia="Times New Roman" w:hAnsi="Times New Roman" w:cs="Times New Roman"/>
                <w:b/>
                <w:bCs/>
                <w:sz w:val="23"/>
                <w:szCs w:val="23"/>
                <w:lang w:eastAsia="ru-RU"/>
              </w:rPr>
            </w:pPr>
            <w:r w:rsidRPr="00CF48A7">
              <w:rPr>
                <w:rFonts w:ascii="Cambria" w:eastAsia="Times New Roman" w:hAnsi="Cambria" w:cs="Times New Roman"/>
                <w:b/>
                <w:bCs/>
                <w:sz w:val="23"/>
                <w:szCs w:val="23"/>
                <w:lang w:eastAsia="ru-RU"/>
              </w:rPr>
              <w:t>Значение / Заданные характеристики*</w:t>
            </w:r>
          </w:p>
        </w:tc>
      </w:tr>
      <w:tr w:rsidR="00CF48A7" w:rsidRPr="00CF48A7" w14:paraId="20AD1FA6"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47C7CC36"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Планируемый год окончания реконструкции</w:t>
            </w:r>
          </w:p>
        </w:tc>
        <w:tc>
          <w:tcPr>
            <w:tcW w:w="5424" w:type="dxa"/>
            <w:tcBorders>
              <w:top w:val="single" w:sz="4" w:space="0" w:color="auto"/>
              <w:left w:val="single" w:sz="4" w:space="0" w:color="auto"/>
              <w:bottom w:val="single" w:sz="4" w:space="0" w:color="auto"/>
              <w:right w:val="single" w:sz="4" w:space="0" w:color="auto"/>
            </w:tcBorders>
          </w:tcPr>
          <w:p w14:paraId="56F218C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2024</w:t>
            </w:r>
          </w:p>
        </w:tc>
      </w:tr>
      <w:tr w:rsidR="00CF48A7" w:rsidRPr="00CF48A7" w14:paraId="495A66EF"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CA3F43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Номинальные напряжения, кВ</w:t>
            </w:r>
          </w:p>
        </w:tc>
        <w:tc>
          <w:tcPr>
            <w:tcW w:w="5424" w:type="dxa"/>
            <w:tcBorders>
              <w:top w:val="single" w:sz="4" w:space="0" w:color="auto"/>
              <w:left w:val="single" w:sz="4" w:space="0" w:color="auto"/>
              <w:bottom w:val="single" w:sz="4" w:space="0" w:color="auto"/>
              <w:right w:val="single" w:sz="4" w:space="0" w:color="auto"/>
            </w:tcBorders>
          </w:tcPr>
          <w:p w14:paraId="28DD3581"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color w:val="000000"/>
                <w:sz w:val="23"/>
                <w:szCs w:val="23"/>
                <w:lang w:eastAsia="ru-RU"/>
              </w:rPr>
              <w:t xml:space="preserve">110/10/10 </w:t>
            </w:r>
          </w:p>
        </w:tc>
      </w:tr>
      <w:tr w:rsidR="00CF48A7" w:rsidRPr="00CF48A7" w14:paraId="0F187E7B"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C2BCD3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Конструктивное исполнение ПС и РУ (открытое, закрытое, блочное, КРУЭ и т.д.)</w:t>
            </w:r>
          </w:p>
        </w:tc>
        <w:tc>
          <w:tcPr>
            <w:tcW w:w="5424" w:type="dxa"/>
            <w:tcBorders>
              <w:top w:val="single" w:sz="4" w:space="0" w:color="auto"/>
              <w:left w:val="single" w:sz="4" w:space="0" w:color="auto"/>
              <w:bottom w:val="single" w:sz="4" w:space="0" w:color="auto"/>
              <w:right w:val="single" w:sz="4" w:space="0" w:color="auto"/>
            </w:tcBorders>
          </w:tcPr>
          <w:p w14:paraId="276BBFF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РУ-110кВ - открытое</w:t>
            </w:r>
          </w:p>
          <w:p w14:paraId="6BB16264"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РУ-10кВ - закрытое</w:t>
            </w:r>
          </w:p>
        </w:tc>
      </w:tr>
      <w:tr w:rsidR="00CF48A7" w:rsidRPr="00CF48A7" w14:paraId="0336AEF4"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39B8FABE"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Тип ПС (цифровая/на традиционных принципах управления)</w:t>
            </w:r>
          </w:p>
        </w:tc>
        <w:tc>
          <w:tcPr>
            <w:tcW w:w="5424" w:type="dxa"/>
            <w:tcBorders>
              <w:top w:val="single" w:sz="4" w:space="0" w:color="auto"/>
              <w:left w:val="single" w:sz="4" w:space="0" w:color="auto"/>
              <w:bottom w:val="single" w:sz="4" w:space="0" w:color="auto"/>
              <w:right w:val="single" w:sz="4" w:space="0" w:color="auto"/>
            </w:tcBorders>
          </w:tcPr>
          <w:p w14:paraId="08781E7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sz w:val="23"/>
                <w:szCs w:val="23"/>
                <w:lang w:eastAsia="ru-RU"/>
              </w:rPr>
              <w:t xml:space="preserve">на традиционных принципах </w:t>
            </w:r>
          </w:p>
        </w:tc>
      </w:tr>
      <w:tr w:rsidR="00CF48A7" w:rsidRPr="00CF48A7" w14:paraId="6A5F8DAC"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63E27EA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Тип схемы каждого РУ</w:t>
            </w:r>
          </w:p>
        </w:tc>
        <w:tc>
          <w:tcPr>
            <w:tcW w:w="5424" w:type="dxa"/>
            <w:tcBorders>
              <w:top w:val="single" w:sz="4" w:space="0" w:color="auto"/>
              <w:left w:val="single" w:sz="4" w:space="0" w:color="auto"/>
              <w:bottom w:val="single" w:sz="4" w:space="0" w:color="auto"/>
              <w:right w:val="single" w:sz="4" w:space="0" w:color="auto"/>
            </w:tcBorders>
          </w:tcPr>
          <w:p w14:paraId="0322FAB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xml:space="preserve">В части реконструкции РУ-110кВ предусмотреть проектом </w:t>
            </w:r>
          </w:p>
          <w:p w14:paraId="6FF7E6C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xml:space="preserve">- демонтаж ОД-110 с фундаментами (2шт.), </w:t>
            </w:r>
          </w:p>
          <w:p w14:paraId="145CA2D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монтаж фундаментов и установку двух элегазовых колонковых выключателей ЭВ-110кВ;</w:t>
            </w:r>
          </w:p>
          <w:p w14:paraId="40E07836"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xml:space="preserve">- демонтаж Р-110 с фундаментами (6 шт.); </w:t>
            </w:r>
          </w:p>
          <w:p w14:paraId="7E70827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монтаж разъединителей 110кВ с моторным приводом (8 шт.);</w:t>
            </w:r>
          </w:p>
          <w:p w14:paraId="3D4ACB34"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xml:space="preserve">- демонтаж ТТ-110 с фундаментами (8 шт.); </w:t>
            </w:r>
          </w:p>
          <w:p w14:paraId="796262FA"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монтаж элегазовых трансформаторов тока 110кВ (18 шт.);</w:t>
            </w:r>
          </w:p>
          <w:p w14:paraId="4E7C0FE6"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демонтаж ТН-110 (НКФ-110) с фундаментами (2 компл.);</w:t>
            </w:r>
          </w:p>
          <w:p w14:paraId="087AC6C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xml:space="preserve">- монтаж герметичных, антирезонансных ТН-110кВ (2 компл.); </w:t>
            </w:r>
          </w:p>
          <w:p w14:paraId="69292439"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 замена ЗОН-110 Т-1, Т-2 на ЗОН с моторным приводом.</w:t>
            </w:r>
          </w:p>
        </w:tc>
      </w:tr>
      <w:tr w:rsidR="00CF48A7" w:rsidRPr="00CF48A7" w14:paraId="0DAC4F98"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6ECB000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Количество ЛЭП, подключаемых к ПС, по каждому РУ</w:t>
            </w:r>
          </w:p>
        </w:tc>
        <w:tc>
          <w:tcPr>
            <w:tcW w:w="5424" w:type="dxa"/>
            <w:tcBorders>
              <w:top w:val="single" w:sz="4" w:space="0" w:color="auto"/>
              <w:left w:val="single" w:sz="4" w:space="0" w:color="auto"/>
              <w:bottom w:val="single" w:sz="4" w:space="0" w:color="auto"/>
              <w:right w:val="single" w:sz="4" w:space="0" w:color="auto"/>
            </w:tcBorders>
          </w:tcPr>
          <w:p w14:paraId="7CCE33F6"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ВЛ-110кВ – 2шт. (сущ.), ЗРУ-10кВ ведомственная</w:t>
            </w:r>
          </w:p>
        </w:tc>
      </w:tr>
      <w:tr w:rsidR="00CF48A7" w:rsidRPr="00CF48A7" w14:paraId="5841F391"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6762B0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Количество резервных ячеек по каждому РУ</w:t>
            </w:r>
          </w:p>
        </w:tc>
        <w:tc>
          <w:tcPr>
            <w:tcW w:w="5424" w:type="dxa"/>
            <w:tcBorders>
              <w:top w:val="single" w:sz="4" w:space="0" w:color="auto"/>
              <w:left w:val="single" w:sz="4" w:space="0" w:color="auto"/>
              <w:bottom w:val="single" w:sz="4" w:space="0" w:color="auto"/>
              <w:right w:val="single" w:sz="4" w:space="0" w:color="auto"/>
            </w:tcBorders>
          </w:tcPr>
          <w:p w14:paraId="1E5C5BFE"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Не требуется</w:t>
            </w:r>
          </w:p>
        </w:tc>
      </w:tr>
      <w:tr w:rsidR="00CF48A7" w:rsidRPr="00CF48A7" w14:paraId="54ED923C"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7529E8C6"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Тип выключателей </w:t>
            </w:r>
          </w:p>
        </w:tc>
        <w:tc>
          <w:tcPr>
            <w:tcW w:w="5424" w:type="dxa"/>
            <w:tcBorders>
              <w:top w:val="single" w:sz="4" w:space="0" w:color="auto"/>
              <w:left w:val="single" w:sz="4" w:space="0" w:color="auto"/>
              <w:bottom w:val="single" w:sz="4" w:space="0" w:color="auto"/>
              <w:right w:val="single" w:sz="4" w:space="0" w:color="auto"/>
            </w:tcBorders>
          </w:tcPr>
          <w:p w14:paraId="63D3F1B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ВГТ-110кВ</w:t>
            </w:r>
          </w:p>
        </w:tc>
      </w:tr>
      <w:tr w:rsidR="00CF48A7" w:rsidRPr="00CF48A7" w14:paraId="5C09B0D9"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390FF8F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Количество и мощность силовых трансформаторов</w:t>
            </w:r>
          </w:p>
        </w:tc>
        <w:tc>
          <w:tcPr>
            <w:tcW w:w="5424" w:type="dxa"/>
            <w:tcBorders>
              <w:top w:val="single" w:sz="4" w:space="0" w:color="auto"/>
              <w:left w:val="single" w:sz="4" w:space="0" w:color="auto"/>
              <w:bottom w:val="single" w:sz="4" w:space="0" w:color="auto"/>
              <w:right w:val="single" w:sz="4" w:space="0" w:color="auto"/>
            </w:tcBorders>
          </w:tcPr>
          <w:p w14:paraId="34CDF3A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color w:val="000000"/>
                <w:sz w:val="23"/>
                <w:szCs w:val="23"/>
                <w:lang w:eastAsia="ru-RU"/>
              </w:rPr>
              <w:t>2х40МВА</w:t>
            </w:r>
          </w:p>
        </w:tc>
      </w:tr>
      <w:tr w:rsidR="00CF48A7" w:rsidRPr="00CF48A7" w14:paraId="499EB104"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7AD26AD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Тип, количество, единичная мощность и точки присоединения средств компенсации реактивной мощности (СКРМ)</w:t>
            </w:r>
          </w:p>
        </w:tc>
        <w:tc>
          <w:tcPr>
            <w:tcW w:w="5424" w:type="dxa"/>
            <w:tcBorders>
              <w:top w:val="single" w:sz="4" w:space="0" w:color="auto"/>
              <w:left w:val="single" w:sz="4" w:space="0" w:color="auto"/>
              <w:bottom w:val="single" w:sz="4" w:space="0" w:color="auto"/>
              <w:right w:val="single" w:sz="4" w:space="0" w:color="auto"/>
            </w:tcBorders>
          </w:tcPr>
          <w:p w14:paraId="7559BD8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FF0000"/>
                <w:sz w:val="23"/>
                <w:szCs w:val="23"/>
                <w:lang w:eastAsia="ru-RU"/>
              </w:rPr>
            </w:pPr>
            <w:r w:rsidRPr="00CF48A7">
              <w:rPr>
                <w:rFonts w:ascii="Times New Roman" w:eastAsia="Times New Roman" w:hAnsi="Times New Roman" w:cs="Times New Roman"/>
                <w:sz w:val="23"/>
                <w:szCs w:val="23"/>
                <w:lang w:eastAsia="ru-RU"/>
              </w:rPr>
              <w:t>Не требуется</w:t>
            </w:r>
            <w:r w:rsidRPr="00CF48A7">
              <w:rPr>
                <w:rFonts w:ascii="Times New Roman" w:eastAsia="Times New Roman" w:hAnsi="Times New Roman" w:cs="Times New Roman"/>
                <w:color w:val="000000"/>
                <w:sz w:val="23"/>
                <w:szCs w:val="23"/>
                <w:lang w:eastAsia="ru-RU"/>
              </w:rPr>
              <w:t xml:space="preserve"> </w:t>
            </w:r>
          </w:p>
          <w:p w14:paraId="0EC8D4F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color w:val="FF0000"/>
                <w:sz w:val="23"/>
                <w:szCs w:val="23"/>
                <w:lang w:eastAsia="ru-RU"/>
              </w:rPr>
            </w:pPr>
          </w:p>
        </w:tc>
      </w:tr>
      <w:tr w:rsidR="00CF48A7" w:rsidRPr="00CF48A7" w14:paraId="0BEB0DCA"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67F9C383"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Система собственных нужд</w:t>
            </w:r>
          </w:p>
        </w:tc>
        <w:tc>
          <w:tcPr>
            <w:tcW w:w="5424" w:type="dxa"/>
            <w:tcBorders>
              <w:top w:val="single" w:sz="4" w:space="0" w:color="auto"/>
              <w:left w:val="single" w:sz="4" w:space="0" w:color="auto"/>
              <w:bottom w:val="single" w:sz="4" w:space="0" w:color="auto"/>
              <w:right w:val="single" w:sz="4" w:space="0" w:color="auto"/>
            </w:tcBorders>
          </w:tcPr>
          <w:p w14:paraId="73CE695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1. Количество ТСН - 2 шт. (через В-10кВ)</w:t>
            </w:r>
          </w:p>
          <w:p w14:paraId="50ACB00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3. Схема 0,4кВ с АВР.</w:t>
            </w:r>
          </w:p>
        </w:tc>
      </w:tr>
      <w:tr w:rsidR="00CF48A7" w:rsidRPr="00CF48A7" w14:paraId="16E70637"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537CA5C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Система оперативного тока (СОТ)</w:t>
            </w:r>
          </w:p>
        </w:tc>
        <w:tc>
          <w:tcPr>
            <w:tcW w:w="5424" w:type="dxa"/>
            <w:tcBorders>
              <w:top w:val="single" w:sz="4" w:space="0" w:color="auto"/>
              <w:left w:val="single" w:sz="4" w:space="0" w:color="auto"/>
              <w:bottom w:val="single" w:sz="4" w:space="0" w:color="auto"/>
              <w:right w:val="single" w:sz="4" w:space="0" w:color="auto"/>
            </w:tcBorders>
          </w:tcPr>
          <w:p w14:paraId="6FF14B6A" w14:textId="77777777" w:rsidR="00CF48A7" w:rsidRPr="00CF48A7" w:rsidRDefault="00CF48A7" w:rsidP="00CF48A7">
            <w:pPr>
              <w:widowControl w:val="0"/>
              <w:spacing w:after="0" w:line="240" w:lineRule="auto"/>
              <w:jc w:val="both"/>
              <w:rPr>
                <w:rFonts w:ascii="Times New Roman" w:eastAsia="Arial Unicode MS" w:hAnsi="Times New Roman" w:cs="Times New Roman"/>
                <w:sz w:val="23"/>
                <w:szCs w:val="23"/>
                <w:lang w:eastAsia="ru-RU"/>
              </w:rPr>
            </w:pPr>
            <w:r w:rsidRPr="00CF48A7">
              <w:rPr>
                <w:rFonts w:ascii="Times New Roman" w:eastAsia="Times New Roman" w:hAnsi="Times New Roman" w:cs="Times New Roman"/>
                <w:iCs/>
                <w:sz w:val="23"/>
                <w:szCs w:val="23"/>
                <w:lang w:eastAsia="ru-RU"/>
              </w:rPr>
              <w:t>Для питания защит ВЛ 110кВ и защит трансформаторов 110кВ предусмотреть на этапе проектирования переход на постоянный оперативный ток. (аккумуляторная батарея и УУОТ)</w:t>
            </w:r>
          </w:p>
        </w:tc>
      </w:tr>
      <w:tr w:rsidR="00CF48A7" w:rsidRPr="00CF48A7" w14:paraId="7CA668EC"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37E62441" w14:textId="77777777" w:rsidR="00CF48A7" w:rsidRPr="00CF48A7" w:rsidRDefault="00CF48A7" w:rsidP="00CF48A7">
            <w:pPr>
              <w:widowControl w:val="0"/>
              <w:tabs>
                <w:tab w:val="left" w:pos="180"/>
              </w:tabs>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Релейная защита и автоматика (РЗА)</w:t>
            </w:r>
          </w:p>
        </w:tc>
        <w:tc>
          <w:tcPr>
            <w:tcW w:w="5424" w:type="dxa"/>
            <w:tcBorders>
              <w:top w:val="single" w:sz="4" w:space="0" w:color="auto"/>
              <w:left w:val="single" w:sz="4" w:space="0" w:color="auto"/>
              <w:bottom w:val="single" w:sz="4" w:space="0" w:color="auto"/>
              <w:right w:val="single" w:sz="4" w:space="0" w:color="auto"/>
            </w:tcBorders>
          </w:tcPr>
          <w:p w14:paraId="130994E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color w:val="000000"/>
                <w:sz w:val="23"/>
                <w:szCs w:val="23"/>
                <w:lang w:eastAsia="ru-RU"/>
              </w:rPr>
            </w:pPr>
            <w:r w:rsidRPr="00CF48A7">
              <w:rPr>
                <w:rFonts w:ascii="Times New Roman" w:eastAsia="Times New Roman" w:hAnsi="Times New Roman" w:cs="Times New Roman"/>
                <w:sz w:val="23"/>
                <w:szCs w:val="23"/>
                <w:lang w:eastAsia="ru-RU"/>
              </w:rPr>
              <w:t xml:space="preserve">Проектом должна быть предусмотрена замена </w:t>
            </w:r>
            <w:r w:rsidRPr="00CF48A7">
              <w:rPr>
                <w:rFonts w:ascii="Times New Roman" w:eastAsia="Times New Roman" w:hAnsi="Times New Roman" w:cs="Times New Roman"/>
                <w:sz w:val="23"/>
                <w:szCs w:val="23"/>
                <w:lang w:eastAsia="ru-RU"/>
              </w:rPr>
              <w:lastRenderedPageBreak/>
              <w:t>основных и резервных защит ВЛ-110кВ и защит силового трансформатора (2шт.) на микропроцессорные.</w:t>
            </w:r>
          </w:p>
          <w:p w14:paraId="71A219BD"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проектируемому оборудованию:</w:t>
            </w:r>
          </w:p>
          <w:p w14:paraId="72C24DDC"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Реконструкцию выполнить с применением микропроцессорных устройств (МПУ). </w:t>
            </w:r>
          </w:p>
          <w:p w14:paraId="2331E7D6"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Проектируемые устройства должны представлять собой отдельные шкафы напольной установки и выполнять функции:</w:t>
            </w:r>
          </w:p>
          <w:p w14:paraId="4C97BA68"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основной защиты линии 110кВ;</w:t>
            </w:r>
          </w:p>
          <w:p w14:paraId="73D7146D"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резервной защиты линии 110кВ;</w:t>
            </w:r>
          </w:p>
          <w:p w14:paraId="1D3781FA"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автоматику управления секционного выключателя 110кВ;</w:t>
            </w:r>
          </w:p>
          <w:p w14:paraId="75820858"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основную, резервную защиту силовых трансформаторов;</w:t>
            </w:r>
          </w:p>
          <w:p w14:paraId="1886FE79"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защиту ближнего резервирования силовых трансформаторов;</w:t>
            </w:r>
          </w:p>
          <w:p w14:paraId="0DDD2E05"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АУВ выключателей ЭВ-110 кВ трансформаторов.</w:t>
            </w:r>
          </w:p>
          <w:p w14:paraId="793B22EC"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p>
          <w:p w14:paraId="6CB79EE9"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Устройства высокочастотной защиты ВЛ-110кВ должны обеспечивать высокочастотную направленную защиту.</w:t>
            </w:r>
          </w:p>
          <w:p w14:paraId="5B582F21"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Устройства резервных защит ВЛ-110кВ должны обеспечивать дистанционную защиту от междуфазных замыканий, токовую направленную защиту нулевой последовательности, токовую отсечку, блокировку при качаниях.</w:t>
            </w:r>
          </w:p>
          <w:p w14:paraId="6114E0C6"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p>
          <w:p w14:paraId="78FFF952"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Устройства защит силового трансформатора должны обеспечивать: дифференциальную токовую защита трансформатора, газовую защиту бака трансформатора и бака РПН, максимальную токовую защиту стороны высокого/среднего/низкого напряжения, токовую защиту нулевой последовательности, функции РПН.</w:t>
            </w:r>
          </w:p>
          <w:p w14:paraId="0F0CC67D"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p>
          <w:p w14:paraId="78275B16"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Устройства автоматики управления секционного выключателя 110кВ должны обеспечивать функции: </w:t>
            </w:r>
          </w:p>
          <w:p w14:paraId="18DE453E"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двукратного трехфазного автоматического повторного включения;</w:t>
            </w:r>
          </w:p>
          <w:p w14:paraId="221324E1"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устройство резервирования при отказе выключателя;</w:t>
            </w:r>
          </w:p>
          <w:p w14:paraId="537A9EE8"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автоматики управления выключателем;</w:t>
            </w:r>
          </w:p>
          <w:p w14:paraId="222F1BF3"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блокировки от многократных включений выключателя;</w:t>
            </w:r>
          </w:p>
          <w:p w14:paraId="045001D0"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блокировку включения и отключения выключателя;</w:t>
            </w:r>
          </w:p>
          <w:p w14:paraId="0C623573"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контроль исправности цепей включения и отключения выключателя.</w:t>
            </w:r>
          </w:p>
          <w:p w14:paraId="2EA928B0" w14:textId="77777777" w:rsidR="00CF48A7" w:rsidRPr="00CF48A7" w:rsidRDefault="00CF48A7" w:rsidP="00CF48A7">
            <w:pPr>
              <w:widowControl w:val="0"/>
              <w:tabs>
                <w:tab w:val="left" w:pos="560"/>
              </w:tabs>
              <w:spacing w:after="0" w:line="240" w:lineRule="auto"/>
              <w:contextualSpacing/>
              <w:jc w:val="both"/>
              <w:rPr>
                <w:rFonts w:ascii="Times New Roman" w:eastAsia="Times New Roman" w:hAnsi="Times New Roman" w:cs="Times New Roman"/>
                <w:sz w:val="23"/>
                <w:szCs w:val="23"/>
                <w:lang w:eastAsia="ru-RU"/>
              </w:rPr>
            </w:pPr>
          </w:p>
          <w:p w14:paraId="2A8AAC59"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Шкафы должны представлять собой металлоконструкцию, с правой и левой боковыми панелями, двустороннего обслуживания, с испытательными разъемами, должен иметь </w:t>
            </w:r>
            <w:r w:rsidRPr="00CF48A7">
              <w:rPr>
                <w:rFonts w:ascii="Times New Roman" w:eastAsia="Times New Roman" w:hAnsi="Times New Roman" w:cs="Times New Roman"/>
                <w:sz w:val="23"/>
                <w:szCs w:val="23"/>
                <w:lang w:eastAsia="ru-RU"/>
              </w:rPr>
              <w:lastRenderedPageBreak/>
              <w:t>световую сигнализацию положения выключателей и работы устройства.</w:t>
            </w:r>
          </w:p>
          <w:p w14:paraId="2502A5F4"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Все МП терминалы, входящие в состав шкафа, должны быть оснащены интерфейсами RS-485 и должны быть использованы в качестве устройств нижнего уровня </w:t>
            </w:r>
            <w:r w:rsidRPr="00CF48A7">
              <w:rPr>
                <w:rFonts w:ascii="Times New Roman" w:eastAsia="Times New Roman" w:hAnsi="Times New Roman" w:cs="Times New Roman"/>
                <w:sz w:val="24"/>
                <w:szCs w:val="24"/>
                <w:lang w:eastAsia="ru-RU"/>
              </w:rPr>
              <w:t>СТМ</w:t>
            </w:r>
            <w:r w:rsidRPr="00CF48A7">
              <w:rPr>
                <w:rFonts w:ascii="Times New Roman" w:eastAsia="Times New Roman" w:hAnsi="Times New Roman" w:cs="Times New Roman"/>
                <w:sz w:val="23"/>
                <w:szCs w:val="23"/>
                <w:lang w:eastAsia="ru-RU"/>
              </w:rPr>
              <w:t xml:space="preserve"> энергообъекта. Все устройства должны поддерживать возможность передачи данных и информации по на верхний уровень </w:t>
            </w:r>
            <w:r w:rsidRPr="00CF48A7">
              <w:rPr>
                <w:rFonts w:ascii="Times New Roman" w:eastAsia="Times New Roman" w:hAnsi="Times New Roman" w:cs="Times New Roman"/>
                <w:sz w:val="24"/>
                <w:szCs w:val="24"/>
                <w:lang w:eastAsia="ru-RU"/>
              </w:rPr>
              <w:t>СТМ</w:t>
            </w:r>
            <w:r w:rsidRPr="00CF48A7">
              <w:rPr>
                <w:rFonts w:ascii="Times New Roman" w:eastAsia="Times New Roman" w:hAnsi="Times New Roman" w:cs="Times New Roman"/>
                <w:sz w:val="23"/>
                <w:szCs w:val="23"/>
                <w:lang w:eastAsia="ru-RU"/>
              </w:rPr>
              <w:t xml:space="preserve"> в соответствии со стандартом МЭК 61850</w:t>
            </w:r>
            <w:r w:rsidRPr="00CF48A7">
              <w:rPr>
                <w:rFonts w:ascii="Times New Roman" w:eastAsia="Times New Roman" w:hAnsi="Times New Roman" w:cs="Times New Roman"/>
                <w:iCs/>
                <w:sz w:val="23"/>
                <w:szCs w:val="23"/>
                <w:lang w:eastAsia="ru-RU"/>
              </w:rPr>
              <w:t>.</w:t>
            </w:r>
          </w:p>
          <w:p w14:paraId="71A55063"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Все МП терминалы должны иметь регистраторы событий и аварийные осциллографы.</w:t>
            </w:r>
          </w:p>
          <w:p w14:paraId="6E09E27E"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 xml:space="preserve">Предусмотреть передачу ТИ, ТС, АПТС, аварийных осциллограмм </w:t>
            </w:r>
            <w:r w:rsidRPr="00CF48A7">
              <w:rPr>
                <w:rFonts w:ascii="Times New Roman" w:eastAsia="Times New Roman" w:hAnsi="Times New Roman" w:cs="Times New Roman"/>
                <w:sz w:val="23"/>
                <w:szCs w:val="23"/>
                <w:lang w:val="en-US" w:eastAsia="ru-RU"/>
              </w:rPr>
              <w:t>c</w:t>
            </w:r>
            <w:r w:rsidRPr="00CF48A7">
              <w:rPr>
                <w:rFonts w:ascii="Times New Roman" w:eastAsia="Times New Roman" w:hAnsi="Times New Roman" w:cs="Times New Roman"/>
                <w:sz w:val="23"/>
                <w:szCs w:val="23"/>
                <w:lang w:eastAsia="ru-RU"/>
              </w:rPr>
              <w:t xml:space="preserve"> МП терминалов в АРМ диспетчера ЦУС и ОИК ЦУС филиала ПАО «Россети Центр»-«Смоленскэнерго».</w:t>
            </w:r>
          </w:p>
          <w:p w14:paraId="0C42F7C9"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Шкафы должны соответствовать требованиям ГОСТ по электромагнитной совместимости и помехоустойчивости, либо аналогичным ТУ.</w:t>
            </w:r>
          </w:p>
          <w:p w14:paraId="00287ED0"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Все электротехническое оборудование должно иметь аттестацию аккредитованного центра ПАО «Россети».</w:t>
            </w:r>
          </w:p>
          <w:p w14:paraId="2C95AC28"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МП терминалы и прилагаемое ПО должны иметь русскоязычный интерфейс.</w:t>
            </w:r>
          </w:p>
          <w:p w14:paraId="04FA5606" w14:textId="77777777" w:rsidR="00CF48A7" w:rsidRPr="00CF48A7" w:rsidRDefault="00CF48A7" w:rsidP="00CA38D9">
            <w:pPr>
              <w:widowControl w:val="0"/>
              <w:numPr>
                <w:ilvl w:val="0"/>
                <w:numId w:val="61"/>
              </w:numPr>
              <w:tabs>
                <w:tab w:val="left" w:pos="560"/>
              </w:tabs>
              <w:spacing w:after="0" w:line="240" w:lineRule="auto"/>
              <w:ind w:left="0" w:firstLine="0"/>
              <w:contextualSpacing/>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Проектируемые устройства должны обеспечивать свою работу при частоте 45,0 - 55,0 Гц.</w:t>
            </w:r>
          </w:p>
          <w:p w14:paraId="12C2DDBA" w14:textId="77777777" w:rsidR="00CF48A7" w:rsidRPr="00CF48A7" w:rsidRDefault="00CF48A7" w:rsidP="00CF48A7">
            <w:pPr>
              <w:widowControl w:val="0"/>
              <w:tabs>
                <w:tab w:val="left" w:pos="1134"/>
              </w:tabs>
              <w:suppressAutoHyphens/>
              <w:spacing w:after="0" w:line="240" w:lineRule="auto"/>
              <w:ind w:hanging="7"/>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Срок службы не менее (круглосуточно в непрерывном режиме) – 20 лет;</w:t>
            </w:r>
          </w:p>
          <w:p w14:paraId="58C0EF3A" w14:textId="77777777" w:rsidR="00CF48A7" w:rsidRPr="00CF48A7" w:rsidRDefault="00CF48A7" w:rsidP="00CF48A7">
            <w:pPr>
              <w:widowControl w:val="0"/>
              <w:tabs>
                <w:tab w:val="left" w:pos="1134"/>
              </w:tabs>
              <w:suppressAutoHyphens/>
              <w:spacing w:after="0" w:line="240" w:lineRule="auto"/>
              <w:ind w:hanging="7"/>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Гарантийный срок не менее 3 лет.</w:t>
            </w:r>
          </w:p>
        </w:tc>
      </w:tr>
      <w:tr w:rsidR="00CF48A7" w:rsidRPr="00CF48A7" w14:paraId="76AB06D3"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1714124F" w14:textId="77777777" w:rsidR="00CF48A7" w:rsidRPr="00CF48A7" w:rsidRDefault="00CF48A7" w:rsidP="00CF48A7">
            <w:pPr>
              <w:widowControl w:val="0"/>
              <w:tabs>
                <w:tab w:val="left" w:pos="180"/>
              </w:tabs>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lastRenderedPageBreak/>
              <w:t>Противоаварийная автоматика (ПА)</w:t>
            </w:r>
          </w:p>
        </w:tc>
        <w:tc>
          <w:tcPr>
            <w:tcW w:w="5424" w:type="dxa"/>
            <w:tcBorders>
              <w:top w:val="single" w:sz="4" w:space="0" w:color="auto"/>
              <w:left w:val="single" w:sz="4" w:space="0" w:color="auto"/>
              <w:bottom w:val="single" w:sz="4" w:space="0" w:color="auto"/>
              <w:right w:val="single" w:sz="4" w:space="0" w:color="auto"/>
            </w:tcBorders>
          </w:tcPr>
          <w:p w14:paraId="780F1BD1"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color w:val="000000"/>
                <w:sz w:val="23"/>
                <w:szCs w:val="23"/>
                <w:lang w:eastAsia="ru-RU"/>
              </w:rPr>
              <w:t>Не требуется</w:t>
            </w:r>
          </w:p>
        </w:tc>
      </w:tr>
      <w:tr w:rsidR="00CF48A7" w:rsidRPr="00CF48A7" w14:paraId="2DFA91F2"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1A31CE0E"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Регистрация аварийных событий и процессов (РАС, СМПР, ОМП)</w:t>
            </w:r>
          </w:p>
        </w:tc>
        <w:tc>
          <w:tcPr>
            <w:tcW w:w="5424" w:type="dxa"/>
            <w:tcBorders>
              <w:top w:val="single" w:sz="4" w:space="0" w:color="auto"/>
              <w:left w:val="single" w:sz="4" w:space="0" w:color="auto"/>
              <w:bottom w:val="single" w:sz="4" w:space="0" w:color="auto"/>
              <w:right w:val="single" w:sz="4" w:space="0" w:color="auto"/>
            </w:tcBorders>
          </w:tcPr>
          <w:p w14:paraId="03BABD3D"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color w:val="000000"/>
                <w:sz w:val="23"/>
                <w:szCs w:val="23"/>
                <w:lang w:eastAsia="ru-RU"/>
              </w:rPr>
              <w:t xml:space="preserve">Терминалы защит линии </w:t>
            </w:r>
            <w:r w:rsidRPr="00CF48A7">
              <w:rPr>
                <w:rFonts w:ascii="Times New Roman" w:eastAsia="Times New Roman" w:hAnsi="Times New Roman" w:cs="Times New Roman"/>
                <w:sz w:val="23"/>
                <w:szCs w:val="23"/>
                <w:lang w:eastAsia="ru-RU"/>
              </w:rPr>
              <w:t xml:space="preserve"> </w:t>
            </w:r>
            <w:r w:rsidRPr="00CF48A7">
              <w:rPr>
                <w:rFonts w:ascii="Times New Roman" w:eastAsia="Times New Roman" w:hAnsi="Times New Roman" w:cs="Times New Roman"/>
                <w:iCs/>
                <w:color w:val="000000"/>
                <w:sz w:val="23"/>
                <w:szCs w:val="23"/>
                <w:lang w:eastAsia="ru-RU"/>
              </w:rPr>
              <w:t xml:space="preserve">должны иметь встроенные регистраторы событий и аварийные осциллографы. Состав комплектов РАС определяется при проектировании. </w:t>
            </w:r>
          </w:p>
        </w:tc>
      </w:tr>
      <w:tr w:rsidR="00CF48A7" w:rsidRPr="00CF48A7" w14:paraId="14C675A0"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00BDC104"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Автоматическая диагностика, система мониторинга (СМ)</w:t>
            </w:r>
          </w:p>
        </w:tc>
        <w:tc>
          <w:tcPr>
            <w:tcW w:w="5424" w:type="dxa"/>
            <w:tcBorders>
              <w:top w:val="single" w:sz="4" w:space="0" w:color="auto"/>
              <w:left w:val="single" w:sz="4" w:space="0" w:color="auto"/>
              <w:bottom w:val="single" w:sz="4" w:space="0" w:color="auto"/>
              <w:right w:val="single" w:sz="4" w:space="0" w:color="auto"/>
            </w:tcBorders>
          </w:tcPr>
          <w:p w14:paraId="0AA2709A" w14:textId="77777777" w:rsidR="00CF48A7" w:rsidRPr="00CF48A7" w:rsidRDefault="00CF48A7" w:rsidP="00CF48A7">
            <w:pPr>
              <w:widowControl w:val="0"/>
              <w:tabs>
                <w:tab w:val="left" w:pos="392"/>
              </w:tabs>
              <w:spacing w:after="0" w:line="240" w:lineRule="auto"/>
              <w:jc w:val="both"/>
              <w:rPr>
                <w:rFonts w:ascii="Times New Roman" w:eastAsia="Times New Roman" w:hAnsi="Times New Roman" w:cs="Times New Roman"/>
                <w:color w:val="000000"/>
                <w:sz w:val="23"/>
                <w:szCs w:val="23"/>
                <w:lang w:eastAsia="ru-RU"/>
              </w:rPr>
            </w:pPr>
            <w:r w:rsidRPr="00CF48A7">
              <w:rPr>
                <w:rFonts w:ascii="Times New Roman" w:eastAsia="Times New Roman" w:hAnsi="Times New Roman" w:cs="Times New Roman"/>
                <w:iCs/>
                <w:sz w:val="23"/>
                <w:szCs w:val="23"/>
                <w:lang w:eastAsia="ru-RU"/>
              </w:rPr>
              <w:t>Не требуется</w:t>
            </w:r>
            <w:r w:rsidRPr="00CF48A7">
              <w:rPr>
                <w:rFonts w:ascii="Times New Roman" w:eastAsia="Times New Roman" w:hAnsi="Times New Roman" w:cs="Times New Roman"/>
                <w:color w:val="000000"/>
                <w:sz w:val="23"/>
                <w:szCs w:val="23"/>
                <w:lang w:eastAsia="ru-RU"/>
              </w:rPr>
              <w:t xml:space="preserve"> </w:t>
            </w:r>
          </w:p>
        </w:tc>
      </w:tr>
      <w:tr w:rsidR="00CF48A7" w:rsidRPr="00CF48A7" w14:paraId="200EB161"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1C9B4A84"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Система управления основным и вспомогательным оборудованием, система сбора и передачи информации</w:t>
            </w:r>
          </w:p>
        </w:tc>
        <w:tc>
          <w:tcPr>
            <w:tcW w:w="5424" w:type="dxa"/>
            <w:tcBorders>
              <w:top w:val="single" w:sz="4" w:space="0" w:color="auto"/>
              <w:left w:val="single" w:sz="4" w:space="0" w:color="auto"/>
              <w:bottom w:val="single" w:sz="4" w:space="0" w:color="auto"/>
              <w:right w:val="single" w:sz="4" w:space="0" w:color="auto"/>
            </w:tcBorders>
          </w:tcPr>
          <w:p w14:paraId="0C865B7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4"/>
                <w:szCs w:val="24"/>
                <w:lang w:eastAsia="ru-RU"/>
              </w:rPr>
              <w:t xml:space="preserve">Расширение существующей системы ТМ в объеме, необходимом для функционирования вновь вводимого оборудования с сохранением или расширением (при необходимости, уточняется на этапе проектирования) объемов телеинформации. </w:t>
            </w:r>
            <w:r w:rsidRPr="00CF48A7">
              <w:rPr>
                <w:rFonts w:ascii="Times New Roman" w:eastAsia="Times New Roman" w:hAnsi="Times New Roman" w:cs="Times New Roman"/>
                <w:iCs/>
                <w:sz w:val="23"/>
                <w:szCs w:val="23"/>
                <w:lang w:eastAsia="ru-RU"/>
              </w:rPr>
              <w:t>Проектом предусмотреть организацию каналов передачи команд ДУ между ДЦ Смоленского РДУ и ПС 110 кВ КС-3 №2 с учётом требований:</w:t>
            </w:r>
          </w:p>
          <w:p w14:paraId="196EEA1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 ГОСТ Р 59947-2021 «Дистанционное управление. Требования к информационному обмену при организации и осуществлении дистанционного управления»;</w:t>
            </w:r>
          </w:p>
          <w:p w14:paraId="4F162823"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 xml:space="preserve">- «Типовые технические требования к ПТК АСУ ТП подстанций, микропроцессорным устройствам РЗА, обмену технологической информацией для осуществления функций дистанционного </w:t>
            </w:r>
            <w:r w:rsidRPr="00CF48A7">
              <w:rPr>
                <w:rFonts w:ascii="Times New Roman" w:eastAsia="Times New Roman" w:hAnsi="Times New Roman" w:cs="Times New Roman"/>
                <w:iCs/>
                <w:sz w:val="23"/>
                <w:szCs w:val="23"/>
                <w:lang w:eastAsia="ru-RU"/>
              </w:rPr>
              <w:lastRenderedPageBreak/>
              <w:t>управления оборудованием и устройствами РЗА подстанций из диспетчерских центров АО «СО ЕЭС», центров управления сетями сетевых организаций и порядок внедрения дистанционного управления».</w:t>
            </w:r>
          </w:p>
        </w:tc>
      </w:tr>
      <w:tr w:rsidR="00CF48A7" w:rsidRPr="00CF48A7" w14:paraId="4E386F06"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6EB78C2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Автоматизированная система учета электроэнергии (АСУЭ)</w:t>
            </w:r>
          </w:p>
        </w:tc>
        <w:tc>
          <w:tcPr>
            <w:tcW w:w="5424" w:type="dxa"/>
            <w:tcBorders>
              <w:top w:val="single" w:sz="4" w:space="0" w:color="auto"/>
              <w:left w:val="single" w:sz="4" w:space="0" w:color="auto"/>
              <w:bottom w:val="single" w:sz="4" w:space="0" w:color="auto"/>
              <w:right w:val="single" w:sz="4" w:space="0" w:color="auto"/>
            </w:tcBorders>
          </w:tcPr>
          <w:p w14:paraId="1289DEE3" w14:textId="77777777" w:rsidR="00CF48A7" w:rsidRPr="00CF48A7" w:rsidRDefault="00CF48A7" w:rsidP="00CF48A7">
            <w:pPr>
              <w:widowControl w:val="0"/>
              <w:tabs>
                <w:tab w:val="left" w:pos="0"/>
                <w:tab w:val="left" w:pos="247"/>
              </w:tabs>
              <w:spacing w:after="0" w:line="240" w:lineRule="auto"/>
              <w:contextualSpacing/>
              <w:jc w:val="both"/>
              <w:rPr>
                <w:rFonts w:ascii="Times New Roman" w:eastAsia="Times New Roman" w:hAnsi="Times New Roman" w:cs="Times New Roman"/>
                <w:iCs/>
                <w:spacing w:val="-10"/>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6004C795" w14:textId="77777777" w:rsidTr="00A84239">
        <w:tc>
          <w:tcPr>
            <w:tcW w:w="592" w:type="dxa"/>
            <w:vMerge w:val="restart"/>
            <w:tcBorders>
              <w:top w:val="single" w:sz="4" w:space="0" w:color="auto"/>
              <w:left w:val="single" w:sz="4" w:space="0" w:color="auto"/>
              <w:bottom w:val="single" w:sz="4" w:space="0" w:color="auto"/>
              <w:right w:val="single" w:sz="4" w:space="0" w:color="auto"/>
            </w:tcBorders>
            <w:textDirection w:val="btLr"/>
          </w:tcPr>
          <w:p w14:paraId="66081ABC" w14:textId="77777777" w:rsidR="00CF48A7" w:rsidRPr="00CF48A7" w:rsidRDefault="00CF48A7" w:rsidP="00CF48A7">
            <w:pPr>
              <w:widowControl w:val="0"/>
              <w:tabs>
                <w:tab w:val="left" w:pos="180"/>
              </w:tabs>
              <w:spacing w:after="0" w:line="240" w:lineRule="auto"/>
              <w:jc w:val="center"/>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Средства связи</w:t>
            </w:r>
          </w:p>
        </w:tc>
        <w:tc>
          <w:tcPr>
            <w:tcW w:w="3697" w:type="dxa"/>
            <w:tcBorders>
              <w:top w:val="single" w:sz="4" w:space="0" w:color="auto"/>
              <w:left w:val="single" w:sz="4" w:space="0" w:color="auto"/>
              <w:bottom w:val="single" w:sz="4" w:space="0" w:color="auto"/>
              <w:right w:val="single" w:sz="4" w:space="0" w:color="auto"/>
            </w:tcBorders>
          </w:tcPr>
          <w:p w14:paraId="5FF68B2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Станционные сооружения ВОЛС</w:t>
            </w:r>
          </w:p>
        </w:tc>
        <w:tc>
          <w:tcPr>
            <w:tcW w:w="5424" w:type="dxa"/>
            <w:tcBorders>
              <w:top w:val="single" w:sz="4" w:space="0" w:color="auto"/>
              <w:left w:val="single" w:sz="4" w:space="0" w:color="auto"/>
              <w:bottom w:val="single" w:sz="4" w:space="0" w:color="auto"/>
              <w:right w:val="single" w:sz="4" w:space="0" w:color="auto"/>
            </w:tcBorders>
          </w:tcPr>
          <w:p w14:paraId="1045C78B"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3946DAE5" w14:textId="77777777" w:rsidTr="00A84239">
        <w:tc>
          <w:tcPr>
            <w:tcW w:w="592" w:type="dxa"/>
            <w:vMerge/>
            <w:tcBorders>
              <w:top w:val="single" w:sz="4" w:space="0" w:color="auto"/>
              <w:left w:val="single" w:sz="4" w:space="0" w:color="auto"/>
              <w:bottom w:val="single" w:sz="4" w:space="0" w:color="auto"/>
              <w:right w:val="single" w:sz="4" w:space="0" w:color="auto"/>
            </w:tcBorders>
            <w:textDirection w:val="btLr"/>
          </w:tcPr>
          <w:p w14:paraId="32697FCA" w14:textId="77777777" w:rsidR="00CF48A7" w:rsidRPr="00CF48A7" w:rsidRDefault="00CF48A7" w:rsidP="00CF48A7">
            <w:pPr>
              <w:widowControl w:val="0"/>
              <w:tabs>
                <w:tab w:val="left" w:pos="180"/>
              </w:tabs>
              <w:spacing w:after="0" w:line="240" w:lineRule="auto"/>
              <w:jc w:val="center"/>
              <w:rPr>
                <w:rFonts w:ascii="Times New Roman" w:eastAsia="Times New Roman" w:hAnsi="Times New Roman" w:cs="Times New Roman"/>
                <w:sz w:val="23"/>
                <w:szCs w:val="23"/>
                <w:lang w:eastAsia="ru-RU"/>
              </w:rPr>
            </w:pPr>
          </w:p>
        </w:tc>
        <w:tc>
          <w:tcPr>
            <w:tcW w:w="3697" w:type="dxa"/>
            <w:tcBorders>
              <w:top w:val="single" w:sz="4" w:space="0" w:color="auto"/>
              <w:left w:val="single" w:sz="4" w:space="0" w:color="auto"/>
              <w:bottom w:val="single" w:sz="4" w:space="0" w:color="auto"/>
              <w:right w:val="single" w:sz="4" w:space="0" w:color="auto"/>
            </w:tcBorders>
          </w:tcPr>
          <w:p w14:paraId="1458280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Линейно-кабельные сооружения ВОЛС</w:t>
            </w:r>
          </w:p>
        </w:tc>
        <w:tc>
          <w:tcPr>
            <w:tcW w:w="5424" w:type="dxa"/>
            <w:tcBorders>
              <w:top w:val="single" w:sz="4" w:space="0" w:color="auto"/>
              <w:left w:val="single" w:sz="4" w:space="0" w:color="auto"/>
              <w:bottom w:val="single" w:sz="4" w:space="0" w:color="auto"/>
              <w:right w:val="single" w:sz="4" w:space="0" w:color="auto"/>
            </w:tcBorders>
          </w:tcPr>
          <w:p w14:paraId="150343A5"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6B80F99F" w14:textId="77777777" w:rsidTr="00A84239">
        <w:tc>
          <w:tcPr>
            <w:tcW w:w="592" w:type="dxa"/>
            <w:vMerge/>
            <w:tcBorders>
              <w:top w:val="single" w:sz="4" w:space="0" w:color="auto"/>
              <w:left w:val="single" w:sz="4" w:space="0" w:color="auto"/>
              <w:bottom w:val="single" w:sz="4" w:space="0" w:color="auto"/>
              <w:right w:val="single" w:sz="4" w:space="0" w:color="auto"/>
            </w:tcBorders>
            <w:vAlign w:val="center"/>
          </w:tcPr>
          <w:p w14:paraId="6E4867BE" w14:textId="77777777" w:rsidR="00CF48A7" w:rsidRPr="00CF48A7" w:rsidRDefault="00CF48A7" w:rsidP="00CF48A7">
            <w:pPr>
              <w:widowControl w:val="0"/>
              <w:spacing w:after="0" w:line="240" w:lineRule="auto"/>
              <w:rPr>
                <w:rFonts w:ascii="Times New Roman" w:eastAsia="Times New Roman" w:hAnsi="Times New Roman" w:cs="Times New Roman"/>
                <w:sz w:val="23"/>
                <w:szCs w:val="23"/>
                <w:lang w:eastAsia="ru-RU"/>
              </w:rPr>
            </w:pPr>
          </w:p>
        </w:tc>
        <w:tc>
          <w:tcPr>
            <w:tcW w:w="3697" w:type="dxa"/>
            <w:tcBorders>
              <w:top w:val="single" w:sz="4" w:space="0" w:color="auto"/>
              <w:left w:val="single" w:sz="4" w:space="0" w:color="auto"/>
              <w:bottom w:val="single" w:sz="4" w:space="0" w:color="auto"/>
              <w:right w:val="single" w:sz="4" w:space="0" w:color="auto"/>
            </w:tcBorders>
          </w:tcPr>
          <w:p w14:paraId="6AC0DB15" w14:textId="77777777" w:rsidR="00CF48A7" w:rsidRPr="00CF48A7" w:rsidRDefault="00CF48A7" w:rsidP="00CF48A7">
            <w:pPr>
              <w:widowControl w:val="0"/>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ВЧ-связь</w:t>
            </w:r>
          </w:p>
        </w:tc>
        <w:tc>
          <w:tcPr>
            <w:tcW w:w="5424" w:type="dxa"/>
            <w:tcBorders>
              <w:top w:val="single" w:sz="4" w:space="0" w:color="auto"/>
              <w:left w:val="single" w:sz="4" w:space="0" w:color="auto"/>
              <w:bottom w:val="single" w:sz="4" w:space="0" w:color="auto"/>
              <w:right w:val="single" w:sz="4" w:space="0" w:color="auto"/>
            </w:tcBorders>
          </w:tcPr>
          <w:p w14:paraId="03A1A699"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2B038BDD" w14:textId="77777777" w:rsidTr="00A84239">
        <w:tc>
          <w:tcPr>
            <w:tcW w:w="592" w:type="dxa"/>
            <w:vMerge/>
            <w:tcBorders>
              <w:top w:val="single" w:sz="4" w:space="0" w:color="auto"/>
              <w:left w:val="single" w:sz="4" w:space="0" w:color="auto"/>
              <w:bottom w:val="single" w:sz="4" w:space="0" w:color="auto"/>
              <w:right w:val="single" w:sz="4" w:space="0" w:color="auto"/>
            </w:tcBorders>
            <w:vAlign w:val="center"/>
          </w:tcPr>
          <w:p w14:paraId="4DF531E3" w14:textId="77777777" w:rsidR="00CF48A7" w:rsidRPr="00CF48A7" w:rsidRDefault="00CF48A7" w:rsidP="00CF48A7">
            <w:pPr>
              <w:widowControl w:val="0"/>
              <w:spacing w:after="0" w:line="240" w:lineRule="auto"/>
              <w:rPr>
                <w:rFonts w:ascii="Times New Roman" w:eastAsia="Times New Roman" w:hAnsi="Times New Roman" w:cs="Times New Roman"/>
                <w:sz w:val="23"/>
                <w:szCs w:val="23"/>
                <w:lang w:eastAsia="ru-RU"/>
              </w:rPr>
            </w:pPr>
          </w:p>
        </w:tc>
        <w:tc>
          <w:tcPr>
            <w:tcW w:w="3697" w:type="dxa"/>
            <w:tcBorders>
              <w:top w:val="single" w:sz="4" w:space="0" w:color="auto"/>
              <w:left w:val="single" w:sz="4" w:space="0" w:color="auto"/>
              <w:bottom w:val="single" w:sz="4" w:space="0" w:color="auto"/>
              <w:right w:val="single" w:sz="4" w:space="0" w:color="auto"/>
            </w:tcBorders>
          </w:tcPr>
          <w:p w14:paraId="5287A54F"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Комплекс внутриобъектной связи</w:t>
            </w:r>
          </w:p>
        </w:tc>
        <w:tc>
          <w:tcPr>
            <w:tcW w:w="5424" w:type="dxa"/>
            <w:tcBorders>
              <w:top w:val="single" w:sz="4" w:space="0" w:color="auto"/>
              <w:left w:val="single" w:sz="4" w:space="0" w:color="auto"/>
              <w:bottom w:val="single" w:sz="4" w:space="0" w:color="auto"/>
              <w:right w:val="single" w:sz="4" w:space="0" w:color="auto"/>
            </w:tcBorders>
          </w:tcPr>
          <w:p w14:paraId="38DDAB5B"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03D1EBB4"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421973E7" w14:textId="77777777" w:rsidR="00CF48A7" w:rsidRPr="00CF48A7" w:rsidRDefault="00CF48A7" w:rsidP="00CF48A7">
            <w:pPr>
              <w:widowControl w:val="0"/>
              <w:tabs>
                <w:tab w:val="left" w:pos="180"/>
              </w:tabs>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Инфраструктура средств связи</w:t>
            </w:r>
          </w:p>
        </w:tc>
        <w:tc>
          <w:tcPr>
            <w:tcW w:w="5424" w:type="dxa"/>
            <w:tcBorders>
              <w:top w:val="single" w:sz="4" w:space="0" w:color="auto"/>
              <w:left w:val="single" w:sz="4" w:space="0" w:color="auto"/>
              <w:bottom w:val="single" w:sz="4" w:space="0" w:color="auto"/>
              <w:right w:val="single" w:sz="4" w:space="0" w:color="auto"/>
            </w:tcBorders>
          </w:tcPr>
          <w:p w14:paraId="65803DDB"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54970255"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74C168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по структуре оперативно-диспетчерского и оперативно-технологического управления ПС</w:t>
            </w:r>
          </w:p>
        </w:tc>
        <w:tc>
          <w:tcPr>
            <w:tcW w:w="5424" w:type="dxa"/>
            <w:tcBorders>
              <w:top w:val="single" w:sz="4" w:space="0" w:color="auto"/>
              <w:left w:val="single" w:sz="4" w:space="0" w:color="auto"/>
              <w:bottom w:val="single" w:sz="4" w:space="0" w:color="auto"/>
              <w:right w:val="single" w:sz="4" w:space="0" w:color="auto"/>
            </w:tcBorders>
          </w:tcPr>
          <w:p w14:paraId="2D0842F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1. Предусмотреть передачу ТИ, ТС, АПТС из Филиала Смоленское ЛПУМГ ООО «Газпром трансгаз Санкт-Петербург» в ОИК ЦУС филиала ПАО «Россети Центр»-«Смоленскэнерго» в части В 10кВ Т1 №1, В 10кВ Т1 №3, В 10кВ Т2 №2, В 10кВ Т2 №4, СВ 10кВ №1, СВ 10кВ №2, В 10кВ ТСН 1, В 10кВ ТСН 2, 1 сек 10кВ, 2 сек 10кВ, 3 сек 10кВ, 4 сек 10кВ.</w:t>
            </w:r>
          </w:p>
          <w:p w14:paraId="30FD80A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2. Предусмотреть возможность дистанционного управления функциями (устройствами) РЗА, дистанционного управления и получения ТС со всех коммутационных аппаратов ОРУ-110кВ (включая ЗОН-110) с рабочего места диспетчерского персонала Филиала АО «СО ЕЭС» Смоленское РДУ и с рабочего места оперативного персонала филиала ПАО «Россети Центр»-«Смоленскэнерго», а также возможность управления данными коммутационными аппаратами из ОПУ ПС 110/10/10кВ КС-3 №2 в соответствии с действующими Типовыми принципами переключений в электроустановках при осуществлении дистанционного управления оборудованием и устройствами РЗА подстанций.</w:t>
            </w:r>
          </w:p>
          <w:p w14:paraId="083D63B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3. Учесть требования по составу телеметрической информации ПС 110кВ КС-3 №2, подлежащей передачи в Филиал АО «СО ЕЭС» Смоленское РДУ после модернизации на основании Таблицы 1 Программы модернизации и расширения системы сбора и передачи информации на подстанциях ПАО «Россети Центр» в зоне эксплуатационного обслуживания филиала ПАО «Россети Центр»-«Смоленскэнерго» на период 2021-2026 годов.</w:t>
            </w:r>
          </w:p>
          <w:p w14:paraId="3627C757"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4. В диспетчерском управлении Филиала АО «СО ЕЭС» Смоленское РДУ находятся: ВЛ 110кВ Смоленская ТЭЦ-2–КС-3 №2 с отпайкой на ПС Феникс (ВЛ-142), ВЛ 110кВ Талашкино–КС-3 №2 с отпайкой на ПС Ракитная (ВЛ-175); в диспетчерском ведении находятся: 1СШ 110кВ, 2СШ 110кВ, СВ-110, РП 110кВ.</w:t>
            </w:r>
          </w:p>
          <w:p w14:paraId="2F17163E"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 xml:space="preserve">5. В диспетчерском управлении филиала ПАО «Россети Центр»-«Смоленскэнерго» находятся: </w:t>
            </w:r>
            <w:r w:rsidRPr="00CF48A7">
              <w:rPr>
                <w:rFonts w:ascii="Times New Roman" w:eastAsia="Times New Roman" w:hAnsi="Times New Roman" w:cs="Times New Roman"/>
                <w:iCs/>
                <w:sz w:val="23"/>
                <w:szCs w:val="23"/>
                <w:lang w:eastAsia="ru-RU"/>
              </w:rPr>
              <w:lastRenderedPageBreak/>
              <w:t>ЗОН-110 Т-1, ЗОН-110 Т-2, Т-1, Т-2, ОД-110 Т-1, ОД-110 Т-2, ТСН 1, ТСН 2; в диспетчерском ведении находятся: ВЛ 110кВ Смоленская ТЭЦ-2–КС-3 №2 с отпайкой на ПС Феникс (ВЛ-142), ВЛ 110кВ Талашкино–КС-3 №2 с отпайкой на ПС Ракитная (ВЛ-175), 1СШ 110кВ, 2СШ 110кВ, СВ-110, РП 110кВ, В-10 №1, В-10 №3, В-10 №2, В-10 №4, СВ-10 №1, СВ-10 №2, В 10кВ ТСН 1, В 10кВ ТСН 2.</w:t>
            </w:r>
          </w:p>
          <w:p w14:paraId="23BD26D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6. Способ организации оперативного обслуживания ПС – ОВБ.</w:t>
            </w:r>
          </w:p>
          <w:p w14:paraId="2A8893B3"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iCs/>
                <w:sz w:val="23"/>
                <w:szCs w:val="23"/>
                <w:lang w:eastAsia="ru-RU"/>
              </w:rPr>
            </w:pPr>
            <w:r w:rsidRPr="00CF48A7">
              <w:rPr>
                <w:rFonts w:ascii="Times New Roman" w:eastAsia="Times New Roman" w:hAnsi="Times New Roman" w:cs="Times New Roman"/>
                <w:iCs/>
                <w:sz w:val="23"/>
                <w:szCs w:val="23"/>
                <w:lang w:eastAsia="ru-RU"/>
              </w:rPr>
              <w:t>7. Предусмотреть возможность приёма требуемого объёма телеметрии (ТС, ТИ, ТУ, АПТС) в существующую телемеханику на ПС.</w:t>
            </w:r>
          </w:p>
        </w:tc>
      </w:tr>
      <w:tr w:rsidR="00CF48A7" w:rsidRPr="00CF48A7" w14:paraId="48DEBF7D"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40415B9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эксплуатации оборудования ПС, техническому обслуживанию и ремонту (ТОиР)</w:t>
            </w:r>
          </w:p>
        </w:tc>
        <w:tc>
          <w:tcPr>
            <w:tcW w:w="5424" w:type="dxa"/>
            <w:tcBorders>
              <w:top w:val="single" w:sz="4" w:space="0" w:color="auto"/>
              <w:left w:val="single" w:sz="4" w:space="0" w:color="auto"/>
              <w:bottom w:val="single" w:sz="4" w:space="0" w:color="auto"/>
              <w:right w:val="single" w:sz="4" w:space="0" w:color="auto"/>
            </w:tcBorders>
          </w:tcPr>
          <w:p w14:paraId="266341C4"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iCs/>
                <w:sz w:val="23"/>
                <w:szCs w:val="23"/>
                <w:lang w:eastAsia="ru-RU"/>
              </w:rPr>
              <w:t>Не требуется</w:t>
            </w:r>
          </w:p>
        </w:tc>
      </w:tr>
      <w:tr w:rsidR="00CF48A7" w:rsidRPr="00CF48A7" w14:paraId="6816B4C8"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464FC99"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обеспечению пожарной безопасности на объекте</w:t>
            </w:r>
          </w:p>
        </w:tc>
        <w:tc>
          <w:tcPr>
            <w:tcW w:w="5424" w:type="dxa"/>
            <w:tcBorders>
              <w:top w:val="single" w:sz="4" w:space="0" w:color="auto"/>
              <w:left w:val="single" w:sz="4" w:space="0" w:color="auto"/>
              <w:bottom w:val="single" w:sz="4" w:space="0" w:color="auto"/>
              <w:right w:val="single" w:sz="4" w:space="0" w:color="auto"/>
            </w:tcBorders>
          </w:tcPr>
          <w:p w14:paraId="513B396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Определить проектом</w:t>
            </w:r>
          </w:p>
        </w:tc>
      </w:tr>
      <w:tr w:rsidR="00CF48A7" w:rsidRPr="00CF48A7" w14:paraId="17CFF0D5"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4A22409C"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обеспечению промышленной безопасности на объекте</w:t>
            </w:r>
          </w:p>
        </w:tc>
        <w:tc>
          <w:tcPr>
            <w:tcW w:w="5424" w:type="dxa"/>
            <w:tcBorders>
              <w:top w:val="single" w:sz="4" w:space="0" w:color="auto"/>
              <w:left w:val="single" w:sz="4" w:space="0" w:color="auto"/>
              <w:bottom w:val="single" w:sz="4" w:space="0" w:color="auto"/>
              <w:right w:val="single" w:sz="4" w:space="0" w:color="auto"/>
            </w:tcBorders>
          </w:tcPr>
          <w:p w14:paraId="1F15865A"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Определить проектом</w:t>
            </w:r>
          </w:p>
        </w:tc>
      </w:tr>
      <w:tr w:rsidR="00CF48A7" w:rsidRPr="00CF48A7" w14:paraId="164CF4F4"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1F56CF7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охране объекта</w:t>
            </w:r>
          </w:p>
        </w:tc>
        <w:tc>
          <w:tcPr>
            <w:tcW w:w="5424" w:type="dxa"/>
            <w:tcBorders>
              <w:top w:val="single" w:sz="4" w:space="0" w:color="auto"/>
              <w:left w:val="single" w:sz="4" w:space="0" w:color="auto"/>
              <w:bottom w:val="single" w:sz="4" w:space="0" w:color="auto"/>
              <w:right w:val="single" w:sz="4" w:space="0" w:color="auto"/>
            </w:tcBorders>
          </w:tcPr>
          <w:p w14:paraId="6061783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Не требуется</w:t>
            </w:r>
          </w:p>
        </w:tc>
      </w:tr>
      <w:tr w:rsidR="00CF48A7" w:rsidRPr="00CF48A7" w14:paraId="17AE6101"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215DDF80"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обеспечивающие высокую энергетическую эффективность объекта</w:t>
            </w:r>
          </w:p>
        </w:tc>
        <w:tc>
          <w:tcPr>
            <w:tcW w:w="5424" w:type="dxa"/>
            <w:tcBorders>
              <w:top w:val="single" w:sz="4" w:space="0" w:color="auto"/>
              <w:left w:val="single" w:sz="4" w:space="0" w:color="auto"/>
              <w:bottom w:val="single" w:sz="4" w:space="0" w:color="auto"/>
              <w:right w:val="single" w:sz="4" w:space="0" w:color="auto"/>
            </w:tcBorders>
          </w:tcPr>
          <w:p w14:paraId="29540772"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Определить проектом</w:t>
            </w:r>
          </w:p>
        </w:tc>
      </w:tr>
      <w:tr w:rsidR="00CF48A7" w:rsidRPr="00CF48A7" w14:paraId="1435D28A" w14:textId="77777777" w:rsidTr="00A84239">
        <w:tc>
          <w:tcPr>
            <w:tcW w:w="4289" w:type="dxa"/>
            <w:gridSpan w:val="2"/>
            <w:tcBorders>
              <w:top w:val="single" w:sz="4" w:space="0" w:color="auto"/>
              <w:left w:val="single" w:sz="4" w:space="0" w:color="auto"/>
              <w:bottom w:val="single" w:sz="4" w:space="0" w:color="auto"/>
              <w:right w:val="single" w:sz="4" w:space="0" w:color="auto"/>
            </w:tcBorders>
            <w:vAlign w:val="center"/>
          </w:tcPr>
          <w:p w14:paraId="17CC2CDF"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Категория значимости объектов КИИ</w:t>
            </w:r>
          </w:p>
        </w:tc>
        <w:tc>
          <w:tcPr>
            <w:tcW w:w="5424" w:type="dxa"/>
            <w:tcBorders>
              <w:top w:val="single" w:sz="4" w:space="0" w:color="auto"/>
              <w:left w:val="single" w:sz="4" w:space="0" w:color="auto"/>
              <w:bottom w:val="single" w:sz="4" w:space="0" w:color="auto"/>
              <w:right w:val="single" w:sz="4" w:space="0" w:color="auto"/>
            </w:tcBorders>
            <w:vAlign w:val="center"/>
          </w:tcPr>
          <w:p w14:paraId="0EE221C2" w14:textId="77777777" w:rsidR="00CF48A7" w:rsidRPr="00CF48A7" w:rsidRDefault="00CF48A7" w:rsidP="00CF48A7">
            <w:pPr>
              <w:spacing w:after="0"/>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CF48A7" w:rsidRPr="00CF48A7" w14:paraId="08A5D49F" w14:textId="77777777" w:rsidTr="00A84239">
        <w:tc>
          <w:tcPr>
            <w:tcW w:w="4289" w:type="dxa"/>
            <w:gridSpan w:val="2"/>
            <w:tcBorders>
              <w:top w:val="single" w:sz="4" w:space="0" w:color="auto"/>
              <w:left w:val="single" w:sz="4" w:space="0" w:color="auto"/>
              <w:bottom w:val="single" w:sz="4" w:space="0" w:color="auto"/>
              <w:right w:val="single" w:sz="4" w:space="0" w:color="auto"/>
            </w:tcBorders>
            <w:vAlign w:val="center"/>
          </w:tcPr>
          <w:p w14:paraId="6FDAC169" w14:textId="77777777" w:rsidR="00CF48A7" w:rsidRPr="00CF48A7" w:rsidRDefault="00CF48A7" w:rsidP="00CF48A7">
            <w:pPr>
              <w:spacing w:after="0" w:line="240" w:lineRule="auto"/>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Требования к информационной безопасности</w:t>
            </w:r>
          </w:p>
        </w:tc>
        <w:tc>
          <w:tcPr>
            <w:tcW w:w="5424" w:type="dxa"/>
            <w:tcBorders>
              <w:top w:val="single" w:sz="4" w:space="0" w:color="auto"/>
              <w:left w:val="single" w:sz="4" w:space="0" w:color="auto"/>
              <w:bottom w:val="single" w:sz="4" w:space="0" w:color="auto"/>
              <w:right w:val="single" w:sz="4" w:space="0" w:color="auto"/>
            </w:tcBorders>
            <w:vAlign w:val="center"/>
          </w:tcPr>
          <w:p w14:paraId="363ACBB6" w14:textId="77777777" w:rsidR="00CF48A7" w:rsidRPr="00CF48A7" w:rsidRDefault="00CF48A7" w:rsidP="00CF48A7">
            <w:pPr>
              <w:spacing w:after="0"/>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r w:rsidR="00CF48A7" w:rsidRPr="00CF48A7" w14:paraId="2ADFCECC" w14:textId="77777777" w:rsidTr="00A84239">
        <w:tc>
          <w:tcPr>
            <w:tcW w:w="4289" w:type="dxa"/>
            <w:gridSpan w:val="2"/>
            <w:tcBorders>
              <w:top w:val="single" w:sz="4" w:space="0" w:color="auto"/>
              <w:left w:val="single" w:sz="4" w:space="0" w:color="auto"/>
              <w:bottom w:val="single" w:sz="4" w:space="0" w:color="auto"/>
              <w:right w:val="single" w:sz="4" w:space="0" w:color="auto"/>
            </w:tcBorders>
          </w:tcPr>
          <w:p w14:paraId="5CDA808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lastRenderedPageBreak/>
              <w:t xml:space="preserve">Дополнительные требования </w:t>
            </w:r>
          </w:p>
        </w:tc>
        <w:tc>
          <w:tcPr>
            <w:tcW w:w="5424" w:type="dxa"/>
            <w:tcBorders>
              <w:top w:val="single" w:sz="4" w:space="0" w:color="auto"/>
              <w:left w:val="single" w:sz="4" w:space="0" w:color="auto"/>
              <w:bottom w:val="single" w:sz="4" w:space="0" w:color="auto"/>
              <w:right w:val="single" w:sz="4" w:space="0" w:color="auto"/>
            </w:tcBorders>
          </w:tcPr>
          <w:p w14:paraId="45816753"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Комплектование объекта проектирования информационными и предупреждающими знаками в соответствии с распоряжением ПАО «Россети» от 09.11.2019 года №501р «Об утверждении требований к информационным знакам»</w:t>
            </w:r>
          </w:p>
          <w:p w14:paraId="1065C268"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3"/>
                <w:szCs w:val="23"/>
                <w:lang w:eastAsia="ru-RU"/>
              </w:rPr>
            </w:pPr>
            <w:r w:rsidRPr="00CF48A7">
              <w:rPr>
                <w:rFonts w:ascii="Times New Roman" w:eastAsia="Times New Roman" w:hAnsi="Times New Roman" w:cs="Times New Roman"/>
                <w:sz w:val="23"/>
                <w:szCs w:val="23"/>
                <w:lang w:eastAsia="ru-RU"/>
              </w:rPr>
              <w:t>Соответствие объекта проектирования требованиям руководства ПАО «МРСК Центра»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 РК БП 20/17-01/2018</w:t>
            </w:r>
          </w:p>
        </w:tc>
      </w:tr>
    </w:tbl>
    <w:p w14:paraId="670D38BB" w14:textId="77777777" w:rsidR="00CF48A7" w:rsidRPr="00CF48A7" w:rsidRDefault="00CF48A7" w:rsidP="00CF48A7">
      <w:pPr>
        <w:widowControl w:val="0"/>
        <w:spacing w:after="0" w:line="240" w:lineRule="auto"/>
        <w:ind w:firstLine="709"/>
        <w:jc w:val="both"/>
        <w:rPr>
          <w:rFonts w:ascii="Times New Roman" w:eastAsia="Times New Roman" w:hAnsi="Times New Roman" w:cs="Times New Roman"/>
          <w:i/>
          <w:color w:val="000000"/>
          <w:sz w:val="24"/>
          <w:szCs w:val="24"/>
          <w:lang w:eastAsia="ru-RU"/>
        </w:rPr>
      </w:pPr>
    </w:p>
    <w:p w14:paraId="014648DC" w14:textId="77777777" w:rsidR="00CF48A7" w:rsidRPr="00CF48A7" w:rsidRDefault="00CF48A7" w:rsidP="00CF48A7">
      <w:pPr>
        <w:widowControl w:val="0"/>
        <w:tabs>
          <w:tab w:val="left" w:pos="180"/>
          <w:tab w:val="left" w:pos="720"/>
          <w:tab w:val="left" w:pos="1080"/>
        </w:tabs>
        <w:spacing w:after="0" w:line="240" w:lineRule="auto"/>
        <w:ind w:firstLine="709"/>
        <w:jc w:val="both"/>
        <w:rPr>
          <w:rFonts w:ascii="Times New Roman" w:eastAsia="Times New Roman" w:hAnsi="Times New Roman" w:cs="Times New Roman"/>
          <w:i/>
          <w:color w:val="000000"/>
          <w:sz w:val="24"/>
          <w:szCs w:val="24"/>
          <w:lang w:eastAsia="ru-RU"/>
        </w:rPr>
      </w:pPr>
    </w:p>
    <w:p w14:paraId="0065DB1F" w14:textId="77777777" w:rsidR="00CF48A7" w:rsidRPr="00CF48A7" w:rsidRDefault="00CF48A7" w:rsidP="00CA38D9">
      <w:pPr>
        <w:widowControl w:val="0"/>
        <w:numPr>
          <w:ilvl w:val="0"/>
          <w:numId w:val="43"/>
        </w:numPr>
        <w:tabs>
          <w:tab w:val="left" w:pos="-3960"/>
          <w:tab w:val="left" w:pos="1276"/>
          <w:tab w:val="left" w:pos="1440"/>
        </w:tabs>
        <w:spacing w:after="0" w:line="240" w:lineRule="auto"/>
        <w:ind w:left="0" w:firstLine="709"/>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Требования к оформлению и содержанию проектной документации</w:t>
      </w:r>
    </w:p>
    <w:p w14:paraId="5E93D468" w14:textId="77777777" w:rsidR="00CF48A7" w:rsidRPr="00CF48A7" w:rsidRDefault="00CF48A7" w:rsidP="00CA38D9">
      <w:pPr>
        <w:widowControl w:val="0"/>
        <w:numPr>
          <w:ilvl w:val="1"/>
          <w:numId w:val="43"/>
        </w:numPr>
        <w:tabs>
          <w:tab w:val="left" w:pos="-4680"/>
          <w:tab w:val="left" w:pos="142"/>
          <w:tab w:val="left" w:pos="1080"/>
          <w:tab w:val="left" w:pos="1418"/>
        </w:tabs>
        <w:spacing w:after="0" w:line="240" w:lineRule="auto"/>
        <w:ind w:left="0" w:firstLine="709"/>
        <w:contextualSpacing/>
        <w:jc w:val="both"/>
        <w:rPr>
          <w:rFonts w:ascii="Times New Roman" w:eastAsia="Times New Roman" w:hAnsi="Times New Roman" w:cs="Times New Roman"/>
          <w:i/>
          <w:sz w:val="24"/>
          <w:szCs w:val="24"/>
          <w:lang w:eastAsia="ru-RU"/>
        </w:rPr>
      </w:pPr>
      <w:r w:rsidRPr="00CF48A7">
        <w:rPr>
          <w:rFonts w:ascii="Times New Roman" w:eastAsia="Times New Roman" w:hAnsi="Times New Roman" w:cs="Times New Roman"/>
          <w:b/>
          <w:sz w:val="24"/>
          <w:szCs w:val="24"/>
          <w:lang w:eastAsia="ru-RU"/>
        </w:rPr>
        <w:t xml:space="preserve">  Предпроектные обследования.</w:t>
      </w:r>
    </w:p>
    <w:p w14:paraId="68487C32"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Перед началом проектирования выполнить предпроектные обследования. </w:t>
      </w:r>
    </w:p>
    <w:p w14:paraId="3FD17982" w14:textId="77777777" w:rsidR="00CF48A7" w:rsidRPr="00CF48A7" w:rsidRDefault="00CF48A7" w:rsidP="00CA38D9">
      <w:pPr>
        <w:widowControl w:val="0"/>
        <w:numPr>
          <w:ilvl w:val="2"/>
          <w:numId w:val="43"/>
        </w:numPr>
        <w:tabs>
          <w:tab w:val="left" w:pos="-4680"/>
          <w:tab w:val="left" w:pos="1080"/>
          <w:tab w:val="left" w:pos="1418"/>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iCs/>
          <w:sz w:val="24"/>
          <w:szCs w:val="24"/>
          <w:lang w:eastAsia="ru-RU"/>
        </w:rPr>
        <w:t xml:space="preserve">При предпроектном обследовании </w:t>
      </w:r>
      <w:r w:rsidRPr="00CF48A7">
        <w:rPr>
          <w:rFonts w:ascii="Times New Roman" w:eastAsia="Times New Roman" w:hAnsi="Times New Roman" w:cs="Times New Roman"/>
          <w:sz w:val="24"/>
          <w:szCs w:val="24"/>
          <w:lang w:eastAsia="ru-RU"/>
        </w:rPr>
        <w:t>объекта проектирования должна быть проведена оценка:</w:t>
      </w:r>
    </w:p>
    <w:p w14:paraId="622F46EB" w14:textId="77777777" w:rsidR="00CF48A7" w:rsidRPr="00CF48A7" w:rsidRDefault="00CF48A7" w:rsidP="00CA38D9">
      <w:pPr>
        <w:widowControl w:val="0"/>
        <w:numPr>
          <w:ilvl w:val="0"/>
          <w:numId w:val="55"/>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срока эксплуатации и состояния существующих зданий и сооружений, строительных конструкций, основного и вспомогательного оборудования ПС;</w:t>
      </w:r>
    </w:p>
    <w:p w14:paraId="4AC08547" w14:textId="77777777" w:rsidR="00CF48A7" w:rsidRPr="00CF48A7" w:rsidRDefault="00CF48A7" w:rsidP="00CA38D9">
      <w:pPr>
        <w:widowControl w:val="0"/>
        <w:numPr>
          <w:ilvl w:val="0"/>
          <w:numId w:val="55"/>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уровня грунтовых вод, состава пород, глубину промерзания грунта и др.;</w:t>
      </w:r>
    </w:p>
    <w:p w14:paraId="56C5E1D0" w14:textId="77777777" w:rsidR="00CF48A7" w:rsidRPr="00CF48A7" w:rsidRDefault="00CF48A7" w:rsidP="00CA38D9">
      <w:pPr>
        <w:widowControl w:val="0"/>
        <w:numPr>
          <w:ilvl w:val="0"/>
          <w:numId w:val="55"/>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состояния электромагнитной обстановки на объекте проектирования и на других действующих объектах, технологически связанных с объектом проектирования;</w:t>
      </w:r>
    </w:p>
    <w:p w14:paraId="0074CD6C" w14:textId="77777777" w:rsidR="00CF48A7" w:rsidRPr="00CF48A7" w:rsidRDefault="00CF48A7" w:rsidP="00CA38D9">
      <w:pPr>
        <w:widowControl w:val="0"/>
        <w:numPr>
          <w:ilvl w:val="0"/>
          <w:numId w:val="55"/>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наличия объектов в схеме территориального планирования РФ и наличия документов по планировке территории (проектов планировки и межевания территории).</w:t>
      </w:r>
    </w:p>
    <w:p w14:paraId="1BF94815" w14:textId="77777777" w:rsidR="00CF48A7" w:rsidRPr="00CF48A7" w:rsidRDefault="00CF48A7" w:rsidP="00CA38D9">
      <w:pPr>
        <w:widowControl w:val="0"/>
        <w:numPr>
          <w:ilvl w:val="2"/>
          <w:numId w:val="43"/>
        </w:numPr>
        <w:tabs>
          <w:tab w:val="left" w:pos="-4680"/>
          <w:tab w:val="left" w:pos="1080"/>
          <w:tab w:val="left" w:pos="1418"/>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 предпроектном обследовании оборудования ИТС и систем связи объекта(ов) проектирования и объектов, технологически связанных с объектом проектирования, совместно с филиалом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sz w:val="24"/>
          <w:szCs w:val="24"/>
          <w:lang w:eastAsia="ru-RU"/>
        </w:rPr>
        <w:t xml:space="preserve"> Центр» определить и оценить:</w:t>
      </w:r>
    </w:p>
    <w:p w14:paraId="454F08AC"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состав и существующую схему размещения устройств (систем) автоматической диагностики;</w:t>
      </w:r>
    </w:p>
    <w:p w14:paraId="040C98ED"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состав, размещение, срок эксплуатации и техническое состояние существующих устройств РЗА в сети, прилегающей к объекту проектирования;</w:t>
      </w:r>
    </w:p>
    <w:p w14:paraId="72535D37"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виды, объемы и места реализации управляющих воздействий (отключение нагрузки, оборудования и т.п.) от устройств и комплексов ПА и РА;</w:t>
      </w:r>
    </w:p>
    <w:p w14:paraId="032BEBC3"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схему и состав существующей сети связи</w:t>
      </w:r>
      <w:r w:rsidRPr="00CF48A7">
        <w:rPr>
          <w:rFonts w:ascii="Times New Roman" w:eastAsia="Times New Roman" w:hAnsi="Times New Roman" w:cs="Times New Roman"/>
          <w:iCs/>
          <w:sz w:val="24"/>
          <w:szCs w:val="24"/>
          <w:lang w:eastAsia="ru-RU"/>
        </w:rPr>
        <w:t xml:space="preserve">, включая резервные каналы связи, </w:t>
      </w:r>
      <w:r w:rsidRPr="00CF48A7">
        <w:rPr>
          <w:rFonts w:ascii="Times New Roman" w:eastAsia="Times New Roman" w:hAnsi="Times New Roman" w:cs="Times New Roman"/>
          <w:sz w:val="24"/>
          <w:szCs w:val="24"/>
          <w:lang w:eastAsia="ru-RU"/>
        </w:rPr>
        <w:t xml:space="preserve">для систем диспетчерского и технологического управления (СДТУ) на объекте строительства и в прилегающей сети с отражением используемых и организуемых каналов связи для передачи сигналов и команд </w:t>
      </w:r>
      <w:r w:rsidRPr="00CF48A7">
        <w:rPr>
          <w:rFonts w:ascii="Times New Roman" w:eastAsia="Times New Roman" w:hAnsi="Times New Roman" w:cs="Times New Roman"/>
          <w:iCs/>
          <w:sz w:val="24"/>
          <w:szCs w:val="24"/>
          <w:lang w:eastAsia="ru-RU"/>
        </w:rPr>
        <w:t>РЗ, ПА и РА</w:t>
      </w:r>
      <w:r w:rsidRPr="00CF48A7">
        <w:rPr>
          <w:rFonts w:ascii="Times New Roman" w:eastAsia="Times New Roman" w:hAnsi="Times New Roman" w:cs="Times New Roman"/>
          <w:sz w:val="24"/>
          <w:szCs w:val="24"/>
          <w:lang w:eastAsia="ru-RU"/>
        </w:rPr>
        <w:t xml:space="preserve">, передачи в центры управления сетями (ЦУС) и в ДЦ АО «СО ЕЭС» информации систем РАСП, телеинформации и голосовой информации, включая резервные каналы связи. </w:t>
      </w:r>
      <w:r w:rsidRPr="00CF48A7">
        <w:rPr>
          <w:rFonts w:ascii="Times New Roman" w:eastAsia="Times New Roman" w:hAnsi="Times New Roman" w:cs="Times New Roman"/>
          <w:iCs/>
          <w:sz w:val="24"/>
          <w:szCs w:val="24"/>
          <w:lang w:eastAsia="ru-RU"/>
        </w:rPr>
        <w:t>В процессе предпроектного обследования должны быть проанализированы и приложены к отчету все актуальные схемы организации связи объектов с ДЦ по всем видам задействованного трафика, схемы ВОЛС и ЦСПИ, включая УПАСК по ВОЛС, отходящих от объекта, схемы всех систем ВЧ-связи на объекте и схемы ВЧ-обработки, схемы размещения оборудования, гарантированного электропитания СДТУ, прокладки внутриобъектовых и внешних информационных и силовых кабелей, климатических систем, схемы выхода на ТфОП</w:t>
      </w:r>
      <w:r w:rsidRPr="00CF48A7">
        <w:rPr>
          <w:rFonts w:ascii="Times New Roman" w:eastAsia="Times New Roman" w:hAnsi="Times New Roman" w:cs="Times New Roman"/>
          <w:sz w:val="24"/>
          <w:szCs w:val="24"/>
          <w:lang w:eastAsia="ru-RU"/>
        </w:rPr>
        <w:t>;</w:t>
      </w:r>
    </w:p>
    <w:p w14:paraId="47005727"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планы размещения активного сетевого оборудования, телекоммуникационных шкафов, аппаратной связи с указанием используемых интерфейсов и линий связи;</w:t>
      </w:r>
    </w:p>
    <w:p w14:paraId="731C5FAA"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отклонения (при наличии) от требований селективности, быстродействия и чувствительности устройств </w:t>
      </w:r>
      <w:r w:rsidRPr="00CF48A7">
        <w:rPr>
          <w:rFonts w:ascii="Times New Roman" w:eastAsia="Times New Roman" w:hAnsi="Times New Roman" w:cs="Times New Roman"/>
          <w:iCs/>
          <w:sz w:val="24"/>
          <w:szCs w:val="24"/>
          <w:lang w:eastAsia="ru-RU"/>
        </w:rPr>
        <w:t>РЗ</w:t>
      </w:r>
      <w:r w:rsidRPr="00CF48A7">
        <w:rPr>
          <w:rFonts w:ascii="Times New Roman" w:eastAsia="Times New Roman" w:hAnsi="Times New Roman" w:cs="Times New Roman"/>
          <w:sz w:val="24"/>
          <w:szCs w:val="24"/>
          <w:lang w:eastAsia="ru-RU"/>
        </w:rPr>
        <w:t xml:space="preserve"> в существующей сети;</w:t>
      </w:r>
    </w:p>
    <w:p w14:paraId="228EEE34"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существующий перечень сигналов телеметрической информации;</w:t>
      </w:r>
    </w:p>
    <w:p w14:paraId="6054F4AA" w14:textId="77777777" w:rsidR="00CF48A7" w:rsidRPr="00CF48A7" w:rsidRDefault="00CF48A7" w:rsidP="00CA38D9">
      <w:pPr>
        <w:widowControl w:val="0"/>
        <w:numPr>
          <w:ilvl w:val="0"/>
          <w:numId w:val="54"/>
        </w:numPr>
        <w:tabs>
          <w:tab w:val="left" w:pos="-4680"/>
          <w:tab w:val="left" w:pos="9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существующее оборудование СТМ</w:t>
      </w:r>
      <w:r w:rsidRPr="00CF48A7">
        <w:rPr>
          <w:rFonts w:ascii="Times New Roman" w:eastAsia="Times New Roman" w:hAnsi="Times New Roman" w:cs="Times New Roman"/>
          <w:iCs/>
          <w:sz w:val="24"/>
          <w:szCs w:val="24"/>
          <w:lang w:eastAsia="ru-RU"/>
        </w:rPr>
        <w:t>, СМиУКЭ, АСУЭ</w:t>
      </w:r>
      <w:r w:rsidRPr="00CF48A7">
        <w:rPr>
          <w:rFonts w:ascii="Times New Roman" w:eastAsia="Times New Roman" w:hAnsi="Times New Roman" w:cs="Times New Roman"/>
          <w:sz w:val="24"/>
          <w:szCs w:val="24"/>
          <w:lang w:eastAsia="ru-RU"/>
        </w:rPr>
        <w:t xml:space="preserve"> на предмет достаточности </w:t>
      </w:r>
      <w:r w:rsidRPr="00CF48A7">
        <w:rPr>
          <w:rFonts w:ascii="Times New Roman" w:eastAsia="Times New Roman" w:hAnsi="Times New Roman" w:cs="Times New Roman"/>
          <w:sz w:val="24"/>
          <w:szCs w:val="24"/>
          <w:lang w:eastAsia="ru-RU"/>
        </w:rPr>
        <w:lastRenderedPageBreak/>
        <w:t>или необходимости его модернизации.</w:t>
      </w:r>
    </w:p>
    <w:p w14:paraId="363B0B4E" w14:textId="77777777" w:rsidR="00CF48A7" w:rsidRPr="00CF48A7" w:rsidRDefault="00CF48A7" w:rsidP="00CA38D9">
      <w:pPr>
        <w:widowControl w:val="0"/>
        <w:numPr>
          <w:ilvl w:val="2"/>
          <w:numId w:val="43"/>
        </w:numPr>
        <w:tabs>
          <w:tab w:val="left" w:pos="-4680"/>
          <w:tab w:val="left" w:pos="1080"/>
          <w:tab w:val="left" w:pos="1418"/>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Для всех измеряемых параметров и применяемых на объекте СИ, включая измерительные каналы информационно-измерительных систем, необходимо определить:</w:t>
      </w:r>
    </w:p>
    <w:p w14:paraId="122D783F" w14:textId="77777777" w:rsidR="00CF48A7" w:rsidRPr="00CF48A7" w:rsidRDefault="00CF48A7" w:rsidP="00CA38D9">
      <w:pPr>
        <w:widowControl w:val="0"/>
        <w:numPr>
          <w:ilvl w:val="0"/>
          <w:numId w:val="56"/>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iCs/>
          <w:sz w:val="24"/>
          <w:szCs w:val="24"/>
          <w:lang w:eastAsia="ru-RU"/>
        </w:rPr>
        <w:t>полноту перечня измеряемых параметров, соответствие погрешности измерений параметра установленным (действующим) нормам точности измерений (максимальной допускаемой погрешности измерений), отнесение измерений к сфере Государственного регулирования обеспечения единства измерений;</w:t>
      </w:r>
    </w:p>
    <w:p w14:paraId="756AB23F" w14:textId="77777777" w:rsidR="00CF48A7" w:rsidRPr="00CF48A7" w:rsidRDefault="00CF48A7" w:rsidP="00CA38D9">
      <w:pPr>
        <w:widowControl w:val="0"/>
        <w:numPr>
          <w:ilvl w:val="0"/>
          <w:numId w:val="56"/>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измеряемых параметров и соответствие погрешности их измерений установленным (действующим) нормам;</w:t>
      </w:r>
    </w:p>
    <w:p w14:paraId="1944FEEB" w14:textId="77777777" w:rsidR="00CF48A7" w:rsidRPr="00CF48A7" w:rsidRDefault="00CF48A7" w:rsidP="00CA38D9">
      <w:pPr>
        <w:widowControl w:val="0"/>
        <w:numPr>
          <w:ilvl w:val="0"/>
          <w:numId w:val="56"/>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перечень, размещение и условия эксплуатации и техническое состояние СИ, </w:t>
      </w:r>
      <w:r w:rsidRPr="00CF48A7">
        <w:rPr>
          <w:rFonts w:ascii="Times New Roman" w:eastAsia="Times New Roman" w:hAnsi="Times New Roman" w:cs="Times New Roman"/>
          <w:iCs/>
          <w:sz w:val="24"/>
          <w:szCs w:val="24"/>
          <w:lang w:eastAsia="ru-RU"/>
        </w:rPr>
        <w:t>применяемых для измерения параметров</w:t>
      </w:r>
      <w:r w:rsidRPr="00CF48A7">
        <w:rPr>
          <w:rFonts w:ascii="Times New Roman" w:eastAsia="Times New Roman" w:hAnsi="Times New Roman" w:cs="Times New Roman"/>
          <w:sz w:val="24"/>
          <w:szCs w:val="24"/>
          <w:lang w:eastAsia="ru-RU"/>
        </w:rPr>
        <w:t>;</w:t>
      </w:r>
    </w:p>
    <w:p w14:paraId="06F443BC" w14:textId="77777777" w:rsidR="00CF48A7" w:rsidRPr="00CF48A7" w:rsidRDefault="00CF48A7" w:rsidP="00CA38D9">
      <w:pPr>
        <w:widowControl w:val="0"/>
        <w:numPr>
          <w:ilvl w:val="0"/>
          <w:numId w:val="56"/>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iCs/>
          <w:sz w:val="24"/>
          <w:szCs w:val="24"/>
          <w:lang w:eastAsia="ru-RU"/>
        </w:rPr>
        <w:t>соответствие параметров и технического состояния цепей измерений, включая вторичные цепи, установленным требованиям</w:t>
      </w:r>
      <w:r w:rsidRPr="00CF48A7">
        <w:rPr>
          <w:rFonts w:ascii="Times New Roman" w:eastAsia="Times New Roman" w:hAnsi="Times New Roman" w:cs="Times New Roman"/>
          <w:sz w:val="24"/>
          <w:szCs w:val="24"/>
          <w:lang w:eastAsia="ru-RU"/>
        </w:rPr>
        <w:t>;</w:t>
      </w:r>
    </w:p>
    <w:p w14:paraId="63D725E9" w14:textId="77777777" w:rsidR="00CF48A7" w:rsidRPr="00CF48A7" w:rsidRDefault="00CF48A7" w:rsidP="00CA38D9">
      <w:pPr>
        <w:widowControl w:val="0"/>
        <w:numPr>
          <w:ilvl w:val="0"/>
          <w:numId w:val="56"/>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iCs/>
          <w:sz w:val="24"/>
          <w:szCs w:val="24"/>
          <w:lang w:eastAsia="ru-RU"/>
        </w:rPr>
        <w:t>необходимость замены, модернизации СИ, измерительных комплексов.</w:t>
      </w:r>
    </w:p>
    <w:p w14:paraId="4FD658B3" w14:textId="77777777" w:rsidR="00CF48A7" w:rsidRPr="00CF48A7" w:rsidRDefault="00CF48A7" w:rsidP="00CA38D9">
      <w:pPr>
        <w:widowControl w:val="0"/>
        <w:numPr>
          <w:ilvl w:val="2"/>
          <w:numId w:val="43"/>
        </w:numPr>
        <w:tabs>
          <w:tab w:val="left"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Выполнить обследование существующих фундаментов и строительных конструкций в соответствии с требованиями ГОСТ 31937-2011, СП 13-102-2003.</w:t>
      </w:r>
    </w:p>
    <w:p w14:paraId="6D15AAEF" w14:textId="77777777" w:rsidR="00CF48A7" w:rsidRPr="00CF48A7" w:rsidRDefault="00CF48A7" w:rsidP="00CA38D9">
      <w:pPr>
        <w:widowControl w:val="0"/>
        <w:numPr>
          <w:ilvl w:val="2"/>
          <w:numId w:val="43"/>
        </w:numPr>
        <w:tabs>
          <w:tab w:val="left" w:pos="-4680"/>
          <w:tab w:val="left" w:pos="1080"/>
        </w:tabs>
        <w:spacing w:after="0" w:line="240" w:lineRule="auto"/>
        <w:ind w:left="0" w:firstLine="709"/>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sz w:val="24"/>
          <w:szCs w:val="24"/>
          <w:lang w:eastAsia="ru-RU"/>
        </w:rPr>
        <w:t xml:space="preserve">Результаты предпроектного обследования </w:t>
      </w:r>
      <w:r w:rsidRPr="00CF48A7">
        <w:rPr>
          <w:rFonts w:ascii="Times New Roman" w:eastAsia="Times New Roman" w:hAnsi="Times New Roman" w:cs="Times New Roman"/>
          <w:iCs/>
          <w:sz w:val="24"/>
          <w:szCs w:val="24"/>
          <w:lang w:eastAsia="ru-RU"/>
        </w:rPr>
        <w:t>(пп. 5.1.1-5.1.3)</w:t>
      </w:r>
      <w:r w:rsidRPr="00CF48A7">
        <w:rPr>
          <w:rFonts w:ascii="Times New Roman" w:eastAsia="Times New Roman" w:hAnsi="Times New Roman" w:cs="Times New Roman"/>
          <w:sz w:val="24"/>
          <w:szCs w:val="24"/>
          <w:lang w:eastAsia="ru-RU"/>
        </w:rPr>
        <w:t xml:space="preserve"> согласовать с филиалом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sz w:val="24"/>
          <w:szCs w:val="24"/>
          <w:lang w:eastAsia="ru-RU"/>
        </w:rPr>
        <w:t xml:space="preserve"> Центр» - «Смоленскэнерго».</w:t>
      </w:r>
    </w:p>
    <w:p w14:paraId="734B7FD8"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Результаты предпроектного обследования (пп. 5.1.2-5.1.3) согласовать с Филиалом АО «СО ЕЭС» Смоленское РДУ.</w:t>
      </w:r>
    </w:p>
    <w:p w14:paraId="32746666"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Предпроектные обследования проводятся проектной организацией самостоятельно, с выездом специалистов на объекты. Заказчик обеспечивает доступ на объект и оказывает необходимое содействие в сборе исходных данных. </w:t>
      </w:r>
    </w:p>
    <w:p w14:paraId="3689244F"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Отчет с результатами предпроектного обследования оформить отдельным томом.</w:t>
      </w:r>
    </w:p>
    <w:p w14:paraId="4642A897"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b/>
          <w:iCs/>
          <w:sz w:val="24"/>
          <w:szCs w:val="24"/>
          <w:lang w:eastAsia="ru-RU"/>
        </w:rPr>
      </w:pPr>
    </w:p>
    <w:p w14:paraId="064A840C" w14:textId="77777777" w:rsidR="00CF48A7" w:rsidRPr="00CF48A7" w:rsidRDefault="00CF48A7" w:rsidP="00CA38D9">
      <w:pPr>
        <w:widowControl w:val="0"/>
        <w:numPr>
          <w:ilvl w:val="1"/>
          <w:numId w:val="43"/>
        </w:numPr>
        <w:tabs>
          <w:tab w:val="left" w:pos="-4680"/>
          <w:tab w:val="left" w:pos="142"/>
          <w:tab w:val="left" w:pos="1080"/>
          <w:tab w:val="left" w:pos="1418"/>
        </w:tabs>
        <w:spacing w:after="0" w:line="240" w:lineRule="auto"/>
        <w:ind w:left="0" w:firstLine="709"/>
        <w:contextualSpacing/>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bCs/>
          <w:sz w:val="24"/>
          <w:szCs w:val="24"/>
          <w:lang w:eastAsia="ru-RU"/>
        </w:rPr>
        <w:t xml:space="preserve"> I этап проектирования «Разработка, обоснование и согласование с Заказчиком, АО «СО ЕЭС» и </w:t>
      </w:r>
      <w:r w:rsidRPr="00CF48A7">
        <w:rPr>
          <w:rFonts w:ascii="Times New Roman" w:eastAsia="Times New Roman" w:hAnsi="Times New Roman" w:cs="Times New Roman"/>
          <w:b/>
          <w:sz w:val="24"/>
          <w:szCs w:val="24"/>
          <w:lang w:eastAsia="ru-RU"/>
        </w:rPr>
        <w:t>другими участниками строительства основных технических решений (ОТР) по сооружаемому объекту»</w:t>
      </w:r>
      <w:r w:rsidRPr="00CF48A7">
        <w:rPr>
          <w:rFonts w:ascii="Times New Roman" w:eastAsia="Times New Roman" w:hAnsi="Times New Roman" w:cs="Times New Roman"/>
          <w:b/>
          <w:bCs/>
          <w:sz w:val="24"/>
          <w:szCs w:val="24"/>
          <w:lang w:eastAsia="ru-RU"/>
        </w:rPr>
        <w:t xml:space="preserve"> (для</w:t>
      </w:r>
      <w:r w:rsidRPr="00CF48A7">
        <w:rPr>
          <w:rFonts w:ascii="Times New Roman" w:eastAsia="Times New Roman" w:hAnsi="Times New Roman" w:cs="Times New Roman"/>
          <w:b/>
          <w:sz w:val="24"/>
          <w:szCs w:val="24"/>
          <w:lang w:eastAsia="ru-RU"/>
        </w:rPr>
        <w:t xml:space="preserve"> </w:t>
      </w:r>
      <w:r w:rsidRPr="00CF48A7">
        <w:rPr>
          <w:rFonts w:ascii="Times New Roman" w:eastAsia="Times New Roman" w:hAnsi="Times New Roman" w:cs="Times New Roman"/>
          <w:b/>
          <w:bCs/>
          <w:sz w:val="24"/>
          <w:szCs w:val="24"/>
          <w:lang w:eastAsia="ru-RU"/>
        </w:rPr>
        <w:t>объектов реконструкции и нового строительства распределительной сети классом напряжения 35 кВ и выше)</w:t>
      </w:r>
      <w:r w:rsidRPr="00CF48A7">
        <w:rPr>
          <w:rFonts w:ascii="Times New Roman" w:eastAsia="Times New Roman" w:hAnsi="Times New Roman" w:cs="Times New Roman"/>
          <w:b/>
          <w:sz w:val="24"/>
          <w:szCs w:val="24"/>
          <w:lang w:eastAsia="ru-RU"/>
        </w:rPr>
        <w:t>.</w:t>
      </w:r>
    </w:p>
    <w:p w14:paraId="73B87601" w14:textId="77777777" w:rsidR="00CF48A7" w:rsidRPr="00CF48A7" w:rsidRDefault="00CF48A7" w:rsidP="00CF48A7">
      <w:pPr>
        <w:widowControl w:val="0"/>
        <w:tabs>
          <w:tab w:val="left" w:pos="72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 I этапе проектирования разработать следующие разделы документации:</w:t>
      </w:r>
    </w:p>
    <w:p w14:paraId="069406AB" w14:textId="77777777" w:rsidR="00CF48A7" w:rsidRPr="00CF48A7" w:rsidRDefault="00CF48A7" w:rsidP="00CF48A7">
      <w:pPr>
        <w:widowControl w:val="0"/>
        <w:tabs>
          <w:tab w:val="left" w:pos="720"/>
        </w:tabs>
        <w:spacing w:after="0" w:line="240" w:lineRule="auto"/>
        <w:ind w:firstLine="709"/>
        <w:jc w:val="both"/>
        <w:rPr>
          <w:rFonts w:ascii="Times New Roman" w:eastAsia="Times New Roman" w:hAnsi="Times New Roman" w:cs="Times New Roman"/>
          <w:sz w:val="24"/>
          <w:szCs w:val="24"/>
          <w:lang w:eastAsia="ru-RU"/>
        </w:rPr>
      </w:pPr>
    </w:p>
    <w:p w14:paraId="77D07CCC" w14:textId="77777777" w:rsidR="00CF48A7" w:rsidRPr="00CF48A7" w:rsidRDefault="00CF48A7" w:rsidP="00CA38D9">
      <w:pPr>
        <w:widowControl w:val="0"/>
        <w:numPr>
          <w:ilvl w:val="2"/>
          <w:numId w:val="43"/>
        </w:numPr>
        <w:tabs>
          <w:tab w:val="left" w:pos="-4680"/>
          <w:tab w:val="left" w:pos="1080"/>
        </w:tabs>
        <w:spacing w:after="0" w:line="240" w:lineRule="auto"/>
        <w:ind w:left="0" w:firstLine="709"/>
        <w:contextualSpacing/>
        <w:jc w:val="both"/>
        <w:rPr>
          <w:rFonts w:ascii="Times New Roman" w:eastAsia="Times New Roman" w:hAnsi="Times New Roman" w:cs="Times New Roman"/>
          <w:b/>
          <w:iCs/>
          <w:sz w:val="24"/>
          <w:szCs w:val="24"/>
          <w:lang w:eastAsia="ru-RU"/>
        </w:rPr>
      </w:pPr>
      <w:r w:rsidRPr="00CF48A7">
        <w:rPr>
          <w:rFonts w:ascii="Times New Roman" w:eastAsia="Times New Roman" w:hAnsi="Times New Roman" w:cs="Times New Roman"/>
          <w:b/>
          <w:iCs/>
          <w:sz w:val="24"/>
          <w:szCs w:val="24"/>
          <w:lang w:eastAsia="ru-RU"/>
        </w:rPr>
        <w:t>«Балансы и режимы»:</w:t>
      </w:r>
    </w:p>
    <w:p w14:paraId="1450A489" w14:textId="77777777" w:rsidR="00CF48A7" w:rsidRPr="00CF48A7" w:rsidRDefault="00CF48A7" w:rsidP="00CA38D9">
      <w:pPr>
        <w:widowControl w:val="0"/>
        <w:numPr>
          <w:ilvl w:val="3"/>
          <w:numId w:val="43"/>
        </w:numPr>
        <w:tabs>
          <w:tab w:val="left" w:pos="-4680"/>
          <w:tab w:val="left" w:pos="142"/>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Расчеты токов КЗ на шинах объекта проектирования, а также на шинах энергообъектов прилегающей электрической сети 110 кВ и выше на планируемый год окончания реконструкции (при наличии этапности – год завершения каждого этапа) и на Расчетный период.</w:t>
      </w:r>
    </w:p>
    <w:p w14:paraId="74C4CA26" w14:textId="77777777" w:rsidR="00CF48A7" w:rsidRPr="00CF48A7" w:rsidRDefault="00CF48A7" w:rsidP="00CF48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По результатам расчетов должны быть определены требования к отключающей способности устанавливаемых выключателей, термической и электродинамической стойкости выключателей и иного оборудования, выполнена проверка соответствия существующего оборудования расчетным токам КЗ (в том числе оборудования кабельных систем 110кВ и выше по термической стойкости и напряжению на экране кабеля), обеспечения требуемой погрешности измерительных трансформаторов тока по условиям надежной работы устройств РЗ и СИ и, при необходимости, разработаны рекомендации по замене оборудования на объекте проектирования и объектах прилегающей электрической сети 110кВ и выше и/или разработаны мероприятия по ограничению токов КЗ (секционирование, применение токоограничивающих реакторов, разземление нейтрали части трансформаторов, опережающее деление сети и т.д.) вне зависимости от принадлежности объектов.</w:t>
      </w:r>
    </w:p>
    <w:p w14:paraId="3C8BFE5A" w14:textId="77777777" w:rsidR="00CF48A7" w:rsidRPr="00CF48A7" w:rsidRDefault="00CF48A7" w:rsidP="00CF48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14:paraId="61A9A7EC" w14:textId="77777777" w:rsidR="00CF48A7" w:rsidRPr="00CF48A7" w:rsidRDefault="00CF48A7" w:rsidP="00CA38D9">
      <w:pPr>
        <w:widowControl w:val="0"/>
        <w:numPr>
          <w:ilvl w:val="2"/>
          <w:numId w:val="43"/>
        </w:numPr>
        <w:tabs>
          <w:tab w:val="left" w:pos="-4680"/>
          <w:tab w:val="left" w:pos="1080"/>
        </w:tabs>
        <w:spacing w:after="0" w:line="240" w:lineRule="auto"/>
        <w:ind w:left="0" w:firstLine="709"/>
        <w:contextualSpacing/>
        <w:jc w:val="both"/>
        <w:rPr>
          <w:rFonts w:ascii="Times New Roman" w:eastAsia="Times New Roman" w:hAnsi="Times New Roman" w:cs="Times New Roman"/>
          <w:b/>
          <w:iCs/>
          <w:sz w:val="24"/>
          <w:szCs w:val="24"/>
          <w:lang w:eastAsia="ru-RU"/>
        </w:rPr>
      </w:pPr>
      <w:r w:rsidRPr="00CF48A7">
        <w:rPr>
          <w:rFonts w:ascii="Times New Roman" w:eastAsia="Times New Roman" w:hAnsi="Times New Roman" w:cs="Times New Roman"/>
          <w:b/>
          <w:iCs/>
          <w:sz w:val="24"/>
          <w:szCs w:val="24"/>
          <w:lang w:eastAsia="ru-RU"/>
        </w:rPr>
        <w:t xml:space="preserve"> «Основные технические решения по ПС».</w:t>
      </w:r>
    </w:p>
    <w:p w14:paraId="449BF1C9" w14:textId="77777777" w:rsidR="00CF48A7" w:rsidRPr="00CF48A7" w:rsidRDefault="00CF48A7" w:rsidP="00CF48A7">
      <w:pPr>
        <w:widowControl w:val="0"/>
        <w:tabs>
          <w:tab w:val="left" w:pos="72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Провести сравнение вариантов сооружения, реконструкции объектов с применением традиционных и инновационных решений из «Реестра инновационных технологий», размещённого на сайте ПАО «Россети».</w:t>
      </w:r>
    </w:p>
    <w:p w14:paraId="2D9778D3"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Cs/>
          <w:sz w:val="24"/>
          <w:szCs w:val="24"/>
          <w:lang w:eastAsia="ru-RU"/>
        </w:rPr>
        <w:lastRenderedPageBreak/>
        <w:t>При выполнении технико-экономического сравнения вариантов выполнить сопоставление эффективности реконструкции ОРУ 110кВ с использованием компоновочных решений на базе альбомов типовых проектных решений, проектной документации предоставленной Заказчиком.</w:t>
      </w:r>
    </w:p>
    <w:p w14:paraId="2702F119" w14:textId="77777777" w:rsidR="00CF48A7" w:rsidRPr="00CF48A7" w:rsidRDefault="00CF48A7" w:rsidP="00CA38D9">
      <w:pPr>
        <w:widowControl w:val="0"/>
        <w:numPr>
          <w:ilvl w:val="3"/>
          <w:numId w:val="43"/>
        </w:numPr>
        <w:tabs>
          <w:tab w:val="left" w:pos="-4680"/>
          <w:tab w:val="left" w:pos="1560"/>
        </w:tabs>
        <w:spacing w:after="0" w:line="240" w:lineRule="auto"/>
        <w:ind w:left="0" w:firstLine="709"/>
        <w:contextualSpacing/>
        <w:jc w:val="both"/>
        <w:rPr>
          <w:rFonts w:ascii="Times New Roman" w:eastAsia="Times New Roman" w:hAnsi="Times New Roman" w:cs="Times New Roman"/>
          <w:iCs/>
          <w:sz w:val="24"/>
          <w:szCs w:val="24"/>
          <w:u w:val="single"/>
          <w:lang w:eastAsia="ru-RU"/>
        </w:rPr>
      </w:pPr>
      <w:r w:rsidRPr="00CF48A7">
        <w:rPr>
          <w:rFonts w:ascii="Times New Roman" w:eastAsia="Times New Roman" w:hAnsi="Times New Roman" w:cs="Times New Roman"/>
          <w:iCs/>
          <w:sz w:val="24"/>
          <w:szCs w:val="24"/>
          <w:u w:val="single"/>
          <w:lang w:eastAsia="ru-RU"/>
        </w:rPr>
        <w:t>В части ПС обосновать, определить и выполнить:</w:t>
      </w:r>
    </w:p>
    <w:p w14:paraId="36E819A2" w14:textId="77777777" w:rsidR="00CF48A7" w:rsidRPr="00CF48A7" w:rsidRDefault="00CF48A7" w:rsidP="00CA38D9">
      <w:pPr>
        <w:widowControl w:val="0"/>
        <w:numPr>
          <w:ilvl w:val="0"/>
          <w:numId w:val="44"/>
        </w:numPr>
        <w:tabs>
          <w:tab w:val="left" w:pos="180"/>
          <w:tab w:val="num" w:pos="360"/>
          <w:tab w:val="left" w:pos="1080"/>
          <w:tab w:val="left" w:pos="2127"/>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 схему электрическую принципиальную ПС; </w:t>
      </w:r>
    </w:p>
    <w:p w14:paraId="012C359F" w14:textId="77777777" w:rsidR="00CF48A7" w:rsidRPr="00CF48A7" w:rsidRDefault="00CF48A7" w:rsidP="00CA38D9">
      <w:pPr>
        <w:widowControl w:val="0"/>
        <w:numPr>
          <w:ilvl w:val="0"/>
          <w:numId w:val="4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принципиальные конструктивные и компоновочные решения РУ (ОРУ);</w:t>
      </w:r>
    </w:p>
    <w:p w14:paraId="1811B91B" w14:textId="77777777" w:rsidR="00CF48A7" w:rsidRPr="00CF48A7" w:rsidRDefault="00CF48A7" w:rsidP="00CA38D9">
      <w:pPr>
        <w:widowControl w:val="0"/>
        <w:numPr>
          <w:ilvl w:val="0"/>
          <w:numId w:val="44"/>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основному электротехническому оборудованию (ОРУ, выключатели, разъединители, индуктивные, емкостные, оптические ТТ, ТН и т.д.), включая требования автоматического управления обогревом этого оборудования;</w:t>
      </w:r>
    </w:p>
    <w:p w14:paraId="7AF6F7F4"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решения по ограничению токов КЗ, включая способ, состав и параметры применяемого оборудования (при необходимости, </w:t>
      </w:r>
      <w:r w:rsidRPr="00CF48A7">
        <w:rPr>
          <w:rFonts w:ascii="Times New Roman" w:eastAsia="Times New Roman" w:hAnsi="Times New Roman" w:cs="Times New Roman"/>
          <w:color w:val="000000"/>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w:t>
      </w:r>
    </w:p>
    <w:p w14:paraId="6F934B5A"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решения по плавке гололеда (при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 xml:space="preserve">); </w:t>
      </w:r>
    </w:p>
    <w:p w14:paraId="00BEC019" w14:textId="77777777" w:rsidR="00CF48A7" w:rsidRPr="00CF48A7" w:rsidRDefault="00CF48A7" w:rsidP="00CF48A7">
      <w:pPr>
        <w:widowControl w:val="0"/>
        <w:tabs>
          <w:tab w:val="left" w:pos="18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w:t>
      </w:r>
      <w:r w:rsidRPr="00CF48A7">
        <w:rPr>
          <w:rFonts w:ascii="Times New Roman" w:eastAsia="Times New Roman" w:hAnsi="Times New Roman" w:cs="Times New Roman"/>
          <w:sz w:val="24"/>
          <w:szCs w:val="24"/>
          <w:lang w:eastAsia="ru-RU"/>
        </w:rPr>
        <w:tab/>
        <w:t>наличие особых требований к изоляции;</w:t>
      </w:r>
    </w:p>
    <w:p w14:paraId="30DC310F"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общие решения по инженерным системам (противопожарным, в том числе автоматическим системам пожаротушения и сигнализации, водоснабжению и др.) и водоотводу;</w:t>
      </w:r>
    </w:p>
    <w:p w14:paraId="0A52EC36"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использование существующих зданий и сооружений;</w:t>
      </w:r>
    </w:p>
    <w:p w14:paraId="2A3C97D7"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новых сооружений с основными решениями (фундаменты, чертежи коммуникаций, размеры);</w:t>
      </w:r>
    </w:p>
    <w:p w14:paraId="7199E87C" w14:textId="77777777" w:rsidR="00CF48A7" w:rsidRPr="00CF48A7" w:rsidRDefault="00CF48A7" w:rsidP="00CA38D9">
      <w:pPr>
        <w:widowControl w:val="0"/>
        <w:numPr>
          <w:ilvl w:val="1"/>
          <w:numId w:val="49"/>
        </w:numPr>
        <w:tabs>
          <w:tab w:val="num" w:pos="1134"/>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энергоэффективных и энергосберегающих технологий;</w:t>
      </w:r>
    </w:p>
    <w:p w14:paraId="3878C948"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тип кабельных каналов (предпочтительно заглубляемых с организацией дренажа талых и грунтовых вод);</w:t>
      </w:r>
    </w:p>
    <w:p w14:paraId="0CCEA481"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тип опор и фундаментов под порталы и оборудование (при этом на стадии ОТР не допускается указание конкретного материала и типа опорно-стержневой изоляции);</w:t>
      </w:r>
    </w:p>
    <w:p w14:paraId="6E899811"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описание решений по подсыпке территории ПС щебнем либо иные решения (в том числе бетонирование или асфальтирование с организацией водоотвода);</w:t>
      </w:r>
    </w:p>
    <w:p w14:paraId="2F9BAEA6"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молниезащите, исключающей перекрытие изоляции и проникновение перенапряжений в цепи вторичной коммутации;</w:t>
      </w:r>
    </w:p>
    <w:p w14:paraId="0287F47E"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заземляющему устройству с применением коррозионностойких материалов со сниженным удельным сопротивлением для заземляющих устройств;</w:t>
      </w:r>
    </w:p>
    <w:p w14:paraId="34BB459D"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организации питания оперативной блокировки разъединителей;</w:t>
      </w:r>
    </w:p>
    <w:p w14:paraId="0F6A6897" w14:textId="77777777" w:rsidR="00CF48A7" w:rsidRPr="00CF48A7" w:rsidRDefault="00CF48A7" w:rsidP="00CA38D9">
      <w:pPr>
        <w:widowControl w:val="0"/>
        <w:numPr>
          <w:ilvl w:val="0"/>
          <w:numId w:val="44"/>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внутриобъектных систем связи и пользовательских систем, с указанием оборудования, интерфейсов сопряжения, информационных каналов и трафика;</w:t>
      </w:r>
    </w:p>
    <w:p w14:paraId="003B1717"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системам РЗА</w:t>
      </w:r>
      <w:r w:rsidRPr="00CF48A7">
        <w:rPr>
          <w:rFonts w:ascii="Times New Roman" w:eastAsia="Times New Roman" w:hAnsi="Times New Roman" w:cs="Times New Roman"/>
          <w:iCs/>
          <w:sz w:val="24"/>
          <w:szCs w:val="24"/>
          <w:lang w:eastAsia="ru-RU"/>
        </w:rPr>
        <w:t xml:space="preserve">, </w:t>
      </w:r>
      <w:r w:rsidRPr="00CF48A7">
        <w:rPr>
          <w:rFonts w:ascii="Times New Roman" w:eastAsia="Times New Roman" w:hAnsi="Times New Roman" w:cs="Times New Roman"/>
          <w:sz w:val="24"/>
          <w:szCs w:val="24"/>
          <w:lang w:eastAsia="ru-RU"/>
        </w:rPr>
        <w:t>СТМ</w:t>
      </w:r>
      <w:r w:rsidRPr="00CF48A7">
        <w:rPr>
          <w:rFonts w:ascii="Times New Roman" w:eastAsia="Times New Roman" w:hAnsi="Times New Roman" w:cs="Times New Roman"/>
          <w:iCs/>
          <w:sz w:val="24"/>
          <w:szCs w:val="24"/>
          <w:lang w:eastAsia="ru-RU"/>
        </w:rPr>
        <w:t xml:space="preserve"> (ССПИ, ТМ), СМиУКЭ и СИ</w:t>
      </w:r>
      <w:r w:rsidRPr="00CF48A7">
        <w:rPr>
          <w:rFonts w:ascii="Times New Roman" w:eastAsia="Times New Roman" w:hAnsi="Times New Roman" w:cs="Times New Roman"/>
          <w:sz w:val="24"/>
          <w:szCs w:val="24"/>
          <w:lang w:eastAsia="ru-RU"/>
        </w:rPr>
        <w:t>;</w:t>
      </w:r>
    </w:p>
    <w:p w14:paraId="75F1839A"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обеспечению информационной безопасности объектов критической информационной инфраструктуры;</w:t>
      </w:r>
    </w:p>
    <w:p w14:paraId="4D529844"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результаты предпроектного обследования систем РЗА, АСМ РЗА, СТМ, АСУЭ, СМиУКЭ, СС и СИ (</w:t>
      </w:r>
      <w:r w:rsidRPr="00CF48A7">
        <w:rPr>
          <w:rFonts w:ascii="Times New Roman" w:eastAsia="Times New Roman" w:hAnsi="Times New Roman" w:cs="Times New Roman"/>
          <w:i/>
          <w:sz w:val="24"/>
          <w:szCs w:val="24"/>
          <w:lang w:eastAsia="ru-RU"/>
        </w:rPr>
        <w:t>для объектов реконструкции</w:t>
      </w:r>
      <w:r w:rsidRPr="00CF48A7">
        <w:rPr>
          <w:rFonts w:ascii="Times New Roman" w:eastAsia="Times New Roman" w:hAnsi="Times New Roman" w:cs="Times New Roman"/>
          <w:sz w:val="24"/>
          <w:szCs w:val="24"/>
          <w:lang w:eastAsia="ru-RU"/>
        </w:rPr>
        <w:t>);</w:t>
      </w:r>
    </w:p>
    <w:p w14:paraId="74A85186"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решения по обеспечению ЭМС устройств РЗА, СТМ, АСУЭ, СИ, СМиУКЭ и СС </w:t>
      </w:r>
      <w:r w:rsidRPr="00CF48A7">
        <w:rPr>
          <w:rFonts w:ascii="Times New Roman" w:eastAsia="Times New Roman" w:hAnsi="Times New Roman" w:cs="Times New Roman"/>
          <w:i/>
          <w:sz w:val="24"/>
          <w:szCs w:val="24"/>
          <w:lang w:eastAsia="ru-RU"/>
        </w:rPr>
        <w:t>(для реконструируемых объектов - на основании результатов предпроектного обследования состояния электромагнитной обстановки на объекте);</w:t>
      </w:r>
    </w:p>
    <w:p w14:paraId="784C864D"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основные требования по организации измерений и МО для всех видов оборудования, инженерных систем и ИТС, комплектуемых СИ;</w:t>
      </w:r>
    </w:p>
    <w:p w14:paraId="2AC9254B" w14:textId="77777777" w:rsidR="00CF48A7" w:rsidRPr="00CF48A7" w:rsidRDefault="00CF48A7" w:rsidP="00CA38D9">
      <w:pPr>
        <w:widowControl w:val="0"/>
        <w:numPr>
          <w:ilvl w:val="0"/>
          <w:numId w:val="44"/>
        </w:numPr>
        <w:tabs>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решения по демонтируемому оборудованию (при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w:t>
      </w:r>
    </w:p>
    <w:p w14:paraId="01A888B0" w14:textId="77777777" w:rsidR="00CF48A7" w:rsidRPr="00CF48A7" w:rsidRDefault="00CF48A7" w:rsidP="00CA38D9">
      <w:pPr>
        <w:widowControl w:val="0"/>
        <w:numPr>
          <w:ilvl w:val="0"/>
          <w:numId w:val="44"/>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структуру диспетчерского и оперативно-технологического управления объектом с указанием ДП филиала АО «СО ЕЭС», ЦУС филиала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sz w:val="24"/>
          <w:szCs w:val="24"/>
          <w:lang w:eastAsia="ru-RU"/>
        </w:rPr>
        <w:t xml:space="preserve"> Центр» - «Смоленскэнерго», осуществляющих диспетчерское и оперативно-технологическое управление отходящими ЛЭП, оборудованием и устройствами подстанции, направления приема-передачи оперативной и технологической информации.</w:t>
      </w:r>
    </w:p>
    <w:p w14:paraId="399084A1" w14:textId="77777777" w:rsidR="00CF48A7" w:rsidRPr="00CF48A7" w:rsidRDefault="00CF48A7" w:rsidP="00CF48A7">
      <w:pPr>
        <w:widowControl w:val="0"/>
        <w:tabs>
          <w:tab w:val="left" w:pos="1080"/>
        </w:tabs>
        <w:spacing w:after="0" w:line="240" w:lineRule="auto"/>
        <w:jc w:val="both"/>
        <w:rPr>
          <w:rFonts w:ascii="Times New Roman" w:eastAsia="Times New Roman" w:hAnsi="Times New Roman" w:cs="Times New Roman"/>
          <w:sz w:val="24"/>
          <w:szCs w:val="24"/>
          <w:lang w:eastAsia="ru-RU"/>
        </w:rPr>
      </w:pPr>
    </w:p>
    <w:p w14:paraId="783CF345" w14:textId="77777777" w:rsidR="00CF48A7" w:rsidRPr="00CF48A7" w:rsidRDefault="00CF48A7" w:rsidP="00CA38D9">
      <w:pPr>
        <w:widowControl w:val="0"/>
        <w:numPr>
          <w:ilvl w:val="2"/>
          <w:numId w:val="43"/>
        </w:numPr>
        <w:tabs>
          <w:tab w:val="left" w:pos="-4680"/>
          <w:tab w:val="left" w:pos="1080"/>
          <w:tab w:val="num" w:pos="1418"/>
        </w:tabs>
        <w:spacing w:after="0" w:line="240" w:lineRule="auto"/>
        <w:ind w:left="0" w:firstLine="709"/>
        <w:contextualSpacing/>
        <w:jc w:val="both"/>
        <w:rPr>
          <w:rFonts w:ascii="Times New Roman" w:eastAsia="Times New Roman" w:hAnsi="Times New Roman" w:cs="Times New Roman"/>
          <w:b/>
          <w:iCs/>
          <w:sz w:val="24"/>
          <w:szCs w:val="24"/>
          <w:lang w:eastAsia="ru-RU"/>
        </w:rPr>
      </w:pPr>
      <w:r w:rsidRPr="00CF48A7">
        <w:rPr>
          <w:rFonts w:ascii="Times New Roman" w:eastAsia="Times New Roman" w:hAnsi="Times New Roman" w:cs="Times New Roman"/>
          <w:b/>
          <w:iCs/>
          <w:sz w:val="24"/>
          <w:szCs w:val="24"/>
          <w:lang w:eastAsia="ru-RU"/>
        </w:rPr>
        <w:lastRenderedPageBreak/>
        <w:t>Релейная защита и автоматика</w:t>
      </w:r>
    </w:p>
    <w:p w14:paraId="554DA11D"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В составе ОТР разработать раздел по РЗА, в том числе:</w:t>
      </w:r>
    </w:p>
    <w:p w14:paraId="1E2AC9E7"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bCs/>
          <w:sz w:val="24"/>
          <w:szCs w:val="24"/>
          <w:lang w:eastAsia="ru-RU"/>
        </w:rPr>
        <w:t>В</w:t>
      </w:r>
      <w:r w:rsidRPr="00CF48A7">
        <w:rPr>
          <w:rFonts w:ascii="Times New Roman" w:eastAsia="Times New Roman" w:hAnsi="Times New Roman" w:cs="Times New Roman"/>
          <w:sz w:val="24"/>
          <w:szCs w:val="24"/>
          <w:lang w:eastAsia="ru-RU"/>
        </w:rPr>
        <w:t>ариант (с обязательной оценкой экономических показателей и выполнением технико-экономического сравнения по критерию минимума дисконтированных затрат за весь период жизненного цикла проектируемого оборудования) применения типовых технических решений в шкафах РЗА в соответствии с требованиями серии стандартов ПАО «Россети ФСК ЕЭС» на типовые шкафы из реестра НТД группы компаний «Россети», размещённого на сайте ПАО «Россети» (указаны в приложении № 1 к настоящему ТЗ), с выполнением обосновывающих расчетов и подготовкой рекомендаций по оптимальным вариантам применения шкафов РЗА.</w:t>
      </w:r>
    </w:p>
    <w:p w14:paraId="6A9059C3"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Состав вновь устанавливаемых и объемы модернизации существующих устройств ИТС, в т.ч. РЗ, СА, ПА, РА и РАСП (РАС, ОМП, СМПР) каждого элемента проектируемого объекта (АТ, шины, СКРМ и т.д.), и каждой отходящей ЛЭП (в том числе на противоположных концах ЛЭП) на основании результатов расчетов установившихся электроэнергетических режимов, статической и динамической устойчивости, с учетом сроков эксплуатации (срока службы) устройств ИТС, наличия ЗИП и сервисной поддержки с выводом о возможности дальнейшего использования, либо необходимости замены или модернизации, учетом максимально допустимого времени отключения КЗ (по условиям сохранения устойчивости работы генерирующего оборудования электростанций и/или энергопринимающих устройств, имеющих двигательную нагрузку), определенного в разделах «Расчеты статической и динамической устойчивости» и/или определенного технологическим процессом потребителей электрической энергии.</w:t>
      </w:r>
    </w:p>
    <w:p w14:paraId="3ED08C8B"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Представить ориентировочный расчет параметров срабатывания устройств релейной защиты, сетевой автоматики для подтверждения принципов выполнения и уточнения количественного состава защит, в т.ч. обоснование:</w:t>
      </w:r>
    </w:p>
    <w:p w14:paraId="61AC9041" w14:textId="77777777" w:rsidR="00CF48A7" w:rsidRPr="00CF48A7" w:rsidRDefault="00CF48A7" w:rsidP="00CA38D9">
      <w:pPr>
        <w:widowControl w:val="0"/>
        <w:numPr>
          <w:ilvl w:val="3"/>
          <w:numId w:val="58"/>
        </w:numPr>
        <w:tabs>
          <w:tab w:val="left" w:pos="-4680"/>
          <w:tab w:val="left" w:pos="0"/>
          <w:tab w:val="left" w:pos="108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необходимости усиления требований ближнего резервирования (установка дополнительной защиты ЛЭП, трансформатора 110кВ), в случае отсутствия дальнего резервирования;</w:t>
      </w:r>
    </w:p>
    <w:p w14:paraId="3426ECB3" w14:textId="77777777" w:rsidR="00CF48A7" w:rsidRPr="00CF48A7" w:rsidRDefault="00CF48A7" w:rsidP="00CA38D9">
      <w:pPr>
        <w:widowControl w:val="0"/>
        <w:numPr>
          <w:ilvl w:val="3"/>
          <w:numId w:val="58"/>
        </w:numPr>
        <w:tabs>
          <w:tab w:val="left" w:pos="-4680"/>
          <w:tab w:val="left" w:pos="0"/>
          <w:tab w:val="left" w:pos="108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алгоритмов АПВ (кратность, условия пуска, контроль напряжения на ЛЭП и шинах и т.п.);</w:t>
      </w:r>
    </w:p>
    <w:p w14:paraId="545355C2" w14:textId="77777777" w:rsidR="00CF48A7" w:rsidRPr="00CF48A7" w:rsidRDefault="00CF48A7" w:rsidP="00CA38D9">
      <w:pPr>
        <w:widowControl w:val="0"/>
        <w:numPr>
          <w:ilvl w:val="3"/>
          <w:numId w:val="58"/>
        </w:numPr>
        <w:tabs>
          <w:tab w:val="left" w:pos="-4680"/>
          <w:tab w:val="left" w:pos="0"/>
          <w:tab w:val="left" w:pos="108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принятых коэффициентов трансформации ТТ дифференциальных защит для обеспечения программного выравнивания вторичных токов ТТ (без установки промежуточных ТТ);</w:t>
      </w:r>
    </w:p>
    <w:p w14:paraId="1C0DDF4D"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Схему размещения устройств ИТС, в т.ч. РЗ, СА, ПА, РА и РАСП (РАС, ОМП, СМПР) на объекте проектирования (АТ, шины, СКРМ и т.д.) и в прилегающей сети с отражением используемых каналов связи (ВОЛС, ВЧ, другое) для передачи сигналов и команд РЗА, включая резервные каналы связи. Данную схему допускается разрабатывать с применением ПТК ЭК РЗА.</w:t>
      </w:r>
    </w:p>
    <w:p w14:paraId="5B3C4F0F"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Технические и метрологические характеристики вторичных обмоток ТТ и ТН. При изменении технического учета электроэнергии на коммерческий, при необходимости, предусмотреть установку/замену ТТ, ТН (в т.ч. на смежных объектах ДО ПАО «Россети</w:t>
      </w:r>
    </w:p>
    <w:p w14:paraId="33B1D43B"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Каналы, технологии и состав оборудования связи, используемые для целей РЗА (в т.ч. обеспечивающих функционирование устройств РЗА на объектах проектирования), АСМ РЗА, рабочие частоты, количество фаз с ВЧ-обработкой, при использовании ВЧ каналов связи по ЛЭП, количество ОВ, оборудования мультиплексирования (при обоснованном отказе организации работы РЗ, ПА и РА по выделенным волокнам волоконно-оптического кабеля) при организации ВОЛС).</w:t>
      </w:r>
    </w:p>
    <w:p w14:paraId="4827B6D9"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iCs/>
          <w:sz w:val="24"/>
          <w:szCs w:val="24"/>
          <w:lang w:eastAsia="ru-RU"/>
        </w:rPr>
      </w:pPr>
      <w:r w:rsidRPr="00CF48A7">
        <w:rPr>
          <w:rFonts w:ascii="Times New Roman" w:eastAsia="Times New Roman" w:hAnsi="Times New Roman" w:cs="Times New Roman"/>
          <w:iCs/>
          <w:sz w:val="24"/>
          <w:szCs w:val="24"/>
          <w:lang w:eastAsia="ru-RU"/>
        </w:rPr>
        <w:t xml:space="preserve">Структурную схему </w:t>
      </w:r>
      <w:r w:rsidRPr="00CF48A7">
        <w:rPr>
          <w:rFonts w:ascii="Times New Roman" w:eastAsia="Times New Roman" w:hAnsi="Times New Roman" w:cs="Times New Roman"/>
          <w:sz w:val="24"/>
          <w:szCs w:val="24"/>
          <w:lang w:eastAsia="ru-RU"/>
        </w:rPr>
        <w:t>СТМ</w:t>
      </w:r>
      <w:r w:rsidRPr="00CF48A7">
        <w:rPr>
          <w:rFonts w:ascii="Times New Roman" w:eastAsia="Times New Roman" w:hAnsi="Times New Roman" w:cs="Times New Roman"/>
          <w:iCs/>
          <w:sz w:val="24"/>
          <w:szCs w:val="24"/>
          <w:lang w:eastAsia="ru-RU"/>
        </w:rPr>
        <w:t xml:space="preserve"> с краткой пояснительной запиской (виды контролируемого и управляемого оборудования, состав функциональных подсистем, требования к надежности и электропитанию).</w:t>
      </w:r>
    </w:p>
    <w:p w14:paraId="369E6D63"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Терминалы должны иметь точность синхронизации не менее 1 мс (SNTP).</w:t>
      </w:r>
    </w:p>
    <w:p w14:paraId="76D73E89"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Определить решения по обеспечению информационной безопасности РЗА </w:t>
      </w:r>
      <w:r w:rsidRPr="00CF48A7">
        <w:rPr>
          <w:rFonts w:ascii="Times New Roman" w:eastAsia="Times New Roman" w:hAnsi="Times New Roman" w:cs="Times New Roman"/>
          <w:sz w:val="24"/>
          <w:szCs w:val="24"/>
          <w:lang w:eastAsia="ru-RU"/>
        </w:rPr>
        <w:lastRenderedPageBreak/>
        <w:t>как объекта критической информационной инфраструктуры.</w:t>
      </w:r>
    </w:p>
    <w:p w14:paraId="3A870A3A" w14:textId="77777777" w:rsidR="00CF48A7" w:rsidRPr="00CF48A7" w:rsidRDefault="00CF48A7" w:rsidP="00CA38D9">
      <w:pPr>
        <w:widowControl w:val="0"/>
        <w:numPr>
          <w:ilvl w:val="3"/>
          <w:numId w:val="43"/>
        </w:numPr>
        <w:tabs>
          <w:tab w:val="left" w:pos="1080"/>
          <w:tab w:val="left" w:pos="1560"/>
          <w:tab w:val="num" w:pos="2357"/>
        </w:tabs>
        <w:spacing w:after="0" w:line="240" w:lineRule="auto"/>
        <w:ind w:left="0" w:firstLine="709"/>
        <w:contextualSpacing/>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Cs/>
          <w:sz w:val="24"/>
          <w:szCs w:val="24"/>
          <w:lang w:eastAsia="ru-RU"/>
        </w:rPr>
        <w:t>Решения по обмену технологической информацией с ЦУС и ДЦ  Филиала АО «СО ЕЭС» Смоленское РДУ на базе протокола ГОСТ Р МЭК 60870-5-104: выбор направления обмена, определение решений по резервированию (сохранению резервирования) информационного обмена, определение состава информации, обобщенный расчет данных каждого типа для каждого направления обмена по вновь вводимому оборудованию, расчет необходимой пропускной способности каналов связи, решения по защите информации от несанкционированного доступа.</w:t>
      </w:r>
    </w:p>
    <w:p w14:paraId="69A021AB" w14:textId="77777777" w:rsidR="00CF48A7" w:rsidRPr="00CF48A7" w:rsidRDefault="00CF48A7" w:rsidP="00CA38D9">
      <w:pPr>
        <w:widowControl w:val="0"/>
        <w:numPr>
          <w:ilvl w:val="3"/>
          <w:numId w:val="43"/>
        </w:numPr>
        <w:tabs>
          <w:tab w:val="left" w:pos="1080"/>
          <w:tab w:val="left" w:pos="1560"/>
          <w:tab w:val="num" w:pos="2357"/>
        </w:tabs>
        <w:spacing w:after="0" w:line="240" w:lineRule="auto"/>
        <w:ind w:left="0" w:firstLine="709"/>
        <w:contextualSpacing/>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Cs/>
          <w:sz w:val="24"/>
          <w:szCs w:val="24"/>
          <w:lang w:eastAsia="ru-RU"/>
        </w:rPr>
        <w:t>Решения по передаче аварийной информации (данных РАС, ОМП, СМПР) в соответствующие ЦУС и ДЦ.</w:t>
      </w:r>
    </w:p>
    <w:p w14:paraId="3F388BB7" w14:textId="77777777" w:rsidR="00CF48A7" w:rsidRPr="00CF48A7" w:rsidRDefault="00CF48A7" w:rsidP="00CA38D9">
      <w:pPr>
        <w:widowControl w:val="0"/>
        <w:numPr>
          <w:ilvl w:val="3"/>
          <w:numId w:val="43"/>
        </w:numPr>
        <w:tabs>
          <w:tab w:val="left" w:pos="1080"/>
          <w:tab w:val="left" w:pos="1560"/>
          <w:tab w:val="num" w:pos="2357"/>
        </w:tabs>
        <w:spacing w:after="0" w:line="240" w:lineRule="auto"/>
        <w:ind w:left="0" w:firstLine="709"/>
        <w:contextualSpacing/>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Cs/>
          <w:sz w:val="24"/>
          <w:szCs w:val="24"/>
          <w:lang w:eastAsia="ru-RU"/>
        </w:rPr>
        <w:t>Состав устройств ИТС, в том числе РЗА.</w:t>
      </w:r>
    </w:p>
    <w:p w14:paraId="7754C936" w14:textId="77777777" w:rsidR="00CF48A7" w:rsidRPr="00CF48A7" w:rsidRDefault="00CF48A7" w:rsidP="00CA38D9">
      <w:pPr>
        <w:widowControl w:val="0"/>
        <w:numPr>
          <w:ilvl w:val="3"/>
          <w:numId w:val="43"/>
        </w:numPr>
        <w:tabs>
          <w:tab w:val="left" w:pos="-4680"/>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bCs/>
          <w:sz w:val="24"/>
          <w:szCs w:val="24"/>
          <w:lang w:eastAsia="ru-RU"/>
        </w:rPr>
        <w:t>Список передаваемых сигналов телемеханики</w:t>
      </w:r>
    </w:p>
    <w:p w14:paraId="0AB825BD" w14:textId="77777777" w:rsidR="00CF48A7" w:rsidRPr="00CF48A7" w:rsidRDefault="00CF48A7" w:rsidP="00CA38D9">
      <w:pPr>
        <w:widowControl w:val="0"/>
        <w:numPr>
          <w:ilvl w:val="3"/>
          <w:numId w:val="43"/>
        </w:numPr>
        <w:tabs>
          <w:tab w:val="left" w:pos="1080"/>
          <w:tab w:val="left" w:pos="1560"/>
          <w:tab w:val="num" w:pos="2357"/>
        </w:tabs>
        <w:spacing w:after="0" w:line="240" w:lineRule="auto"/>
        <w:ind w:left="0" w:firstLine="709"/>
        <w:contextualSpacing/>
        <w:jc w:val="both"/>
        <w:rPr>
          <w:rFonts w:ascii="Times New Roman" w:eastAsia="Times New Roman" w:hAnsi="Times New Roman" w:cs="Times New Roman"/>
          <w:bCs/>
          <w:sz w:val="24"/>
          <w:szCs w:val="24"/>
          <w:lang w:eastAsia="ru-RU"/>
        </w:rPr>
      </w:pPr>
      <w:r w:rsidRPr="00CF48A7">
        <w:rPr>
          <w:rFonts w:ascii="Times New Roman" w:eastAsia="Times New Roman" w:hAnsi="Times New Roman" w:cs="Times New Roman"/>
          <w:bCs/>
          <w:sz w:val="24"/>
          <w:szCs w:val="24"/>
          <w:lang w:eastAsia="ru-RU"/>
        </w:rPr>
        <w:t>Для существующих электромагнитных ТТ произвести расчет времени до насыщения в соответствии с ПНСТ 283-2018 "Трансформаторы измерительные. Часть 2. Технические условия на трансформаторы тока.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достоверноо измерения значения тока ТТ, при котором обеспечивается правильная работа УРЗА в переходных режимах, сопровождающихся насыщением ТТ. При необходимости разработать мероприятия, исключающие риск неправильной работы УРЗА в переходных режимах, сопровождающихся насыщением ТТ.</w:t>
      </w:r>
    </w:p>
    <w:p w14:paraId="558C86B8" w14:textId="77777777" w:rsidR="00CF48A7" w:rsidRPr="00CF48A7" w:rsidRDefault="00CF48A7" w:rsidP="00CA38D9">
      <w:pPr>
        <w:widowControl w:val="0"/>
        <w:numPr>
          <w:ilvl w:val="2"/>
          <w:numId w:val="43"/>
        </w:numPr>
        <w:tabs>
          <w:tab w:val="left" w:pos="-4680"/>
          <w:tab w:val="left" w:pos="1080"/>
          <w:tab w:val="num" w:pos="1418"/>
        </w:tabs>
        <w:spacing w:after="0" w:line="240" w:lineRule="auto"/>
        <w:ind w:left="0" w:firstLine="709"/>
        <w:contextualSpacing/>
        <w:jc w:val="both"/>
        <w:rPr>
          <w:rFonts w:ascii="Times New Roman" w:eastAsia="Times New Roman" w:hAnsi="Times New Roman" w:cs="Times New Roman"/>
          <w:b/>
          <w:iCs/>
          <w:sz w:val="24"/>
          <w:szCs w:val="24"/>
          <w:lang w:eastAsia="ru-RU"/>
        </w:rPr>
      </w:pPr>
      <w:r w:rsidRPr="00CF48A7">
        <w:rPr>
          <w:rFonts w:ascii="Times New Roman" w:eastAsia="Times New Roman" w:hAnsi="Times New Roman" w:cs="Times New Roman"/>
          <w:b/>
          <w:iCs/>
          <w:sz w:val="24"/>
          <w:szCs w:val="24"/>
          <w:lang w:eastAsia="ru-RU"/>
        </w:rPr>
        <w:t xml:space="preserve">Материалы I этапа проектирования (по ПС) с пояснительной запиской по ОТР представить на рассмотрение Заказчику в объеме, необходимом для принятия решений и последующего согласования. </w:t>
      </w:r>
    </w:p>
    <w:p w14:paraId="0B19307E" w14:textId="77777777" w:rsidR="00CF48A7" w:rsidRPr="00CF48A7" w:rsidRDefault="00CF48A7" w:rsidP="00CF48A7">
      <w:pPr>
        <w:widowControl w:val="0"/>
        <w:tabs>
          <w:tab w:val="left" w:pos="-4680"/>
          <w:tab w:val="left" w:pos="1080"/>
          <w:tab w:val="num" w:pos="1418"/>
        </w:tabs>
        <w:spacing w:after="0" w:line="240" w:lineRule="auto"/>
        <w:jc w:val="both"/>
        <w:rPr>
          <w:rFonts w:ascii="Times New Roman" w:eastAsia="Times New Roman" w:hAnsi="Times New Roman" w:cs="Times New Roman"/>
          <w:b/>
          <w:iCs/>
          <w:sz w:val="24"/>
          <w:szCs w:val="24"/>
          <w:lang w:eastAsia="ru-RU"/>
        </w:rPr>
      </w:pPr>
    </w:p>
    <w:p w14:paraId="6065F79C" w14:textId="77777777" w:rsidR="00CF48A7" w:rsidRPr="00CF48A7" w:rsidRDefault="00CF48A7" w:rsidP="00CA38D9">
      <w:pPr>
        <w:widowControl w:val="0"/>
        <w:numPr>
          <w:ilvl w:val="1"/>
          <w:numId w:val="43"/>
        </w:numPr>
        <w:tabs>
          <w:tab w:val="left" w:pos="-4680"/>
          <w:tab w:val="left" w:pos="142"/>
          <w:tab w:val="left" w:pos="1080"/>
          <w:tab w:val="left" w:pos="1418"/>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val="en-US" w:eastAsia="ru-RU"/>
        </w:rPr>
        <w:t>II</w:t>
      </w:r>
      <w:r w:rsidRPr="00CF48A7">
        <w:rPr>
          <w:rFonts w:ascii="Times New Roman" w:eastAsia="Times New Roman" w:hAnsi="Times New Roman" w:cs="Times New Roman"/>
          <w:b/>
          <w:bCs/>
          <w:sz w:val="24"/>
          <w:szCs w:val="24"/>
          <w:lang w:eastAsia="ru-RU"/>
        </w:rPr>
        <w:t xml:space="preserve"> этап проектирования «Р</w:t>
      </w:r>
      <w:r w:rsidRPr="00CF48A7">
        <w:rPr>
          <w:rFonts w:ascii="Times New Roman" w:eastAsia="Times New Roman" w:hAnsi="Times New Roman" w:cs="Times New Roman"/>
          <w:b/>
          <w:sz w:val="24"/>
          <w:szCs w:val="24"/>
          <w:lang w:eastAsia="ru-RU"/>
        </w:rPr>
        <w:t>азработка и согласование в соответствии с требованиями нормативно-технических документов».</w:t>
      </w:r>
    </w:p>
    <w:p w14:paraId="42D91176" w14:textId="77777777" w:rsidR="00CF48A7" w:rsidRPr="00CF48A7" w:rsidRDefault="00CF48A7" w:rsidP="00CF48A7">
      <w:pPr>
        <w:widowControl w:val="0"/>
        <w:tabs>
          <w:tab w:val="left" w:pos="-3240"/>
          <w:tab w:val="left" w:pos="720"/>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14:paraId="1C7FA407"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Проектная документация, выполненная на </w:t>
      </w:r>
      <w:r w:rsidRPr="00CF48A7">
        <w:rPr>
          <w:rFonts w:ascii="Times New Roman" w:eastAsia="Times New Roman" w:hAnsi="Times New Roman" w:cs="Times New Roman"/>
          <w:sz w:val="24"/>
          <w:szCs w:val="24"/>
          <w:lang w:val="en-US" w:eastAsia="ru-RU"/>
        </w:rPr>
        <w:t>II</w:t>
      </w:r>
      <w:r w:rsidRPr="00CF48A7">
        <w:rPr>
          <w:rFonts w:ascii="Times New Roman" w:eastAsia="Times New Roman" w:hAnsi="Times New Roman" w:cs="Times New Roman"/>
          <w:sz w:val="24"/>
          <w:szCs w:val="24"/>
          <w:lang w:eastAsia="ru-RU"/>
        </w:rPr>
        <w:t xml:space="preserve"> этапе, должна быть согласована в требуемом объеме с</w:t>
      </w:r>
      <w:r w:rsidRPr="00CF48A7">
        <w:rPr>
          <w:rFonts w:ascii="Times New Roman" w:eastAsia="Times New Roman" w:hAnsi="Times New Roman" w:cs="Times New Roman"/>
          <w:bCs/>
          <w:sz w:val="24"/>
          <w:szCs w:val="24"/>
          <w:lang w:eastAsia="ru-RU"/>
        </w:rPr>
        <w:t xml:space="preserve"> филиалом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bCs/>
          <w:sz w:val="24"/>
          <w:szCs w:val="24"/>
          <w:lang w:eastAsia="ru-RU"/>
        </w:rPr>
        <w:t xml:space="preserve"> Центр» - «Смоленскэнерго», Филиалом АО «СО ЕЭС» Смоленское РДУ </w:t>
      </w:r>
      <w:r w:rsidRPr="00CF48A7">
        <w:rPr>
          <w:rFonts w:ascii="Times New Roman" w:eastAsia="Times New Roman" w:hAnsi="Times New Roman" w:cs="Times New Roman"/>
          <w:sz w:val="24"/>
          <w:szCs w:val="24"/>
          <w:lang w:eastAsia="ru-RU"/>
        </w:rPr>
        <w:t>и с субъектами электроэнергетики - собственниками энергообъектов, технологически связанных с объектом проектирования.</w:t>
      </w:r>
    </w:p>
    <w:p w14:paraId="67C450F2"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p>
    <w:p w14:paraId="71623ACA"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В части технических решений по РЗА объекта проектирования и прилегающей сети с использованием микропроцессорных устройств, выполнить:</w:t>
      </w:r>
    </w:p>
    <w:p w14:paraId="60764048"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Схему распределения устройств информационно-технологических систем по ТТ и ТН (включая устройства РЗА, СТМ</w:t>
      </w:r>
      <w:r w:rsidRPr="00CF48A7">
        <w:rPr>
          <w:rFonts w:ascii="Times New Roman" w:eastAsia="Times New Roman" w:hAnsi="Times New Roman" w:cs="Times New Roman"/>
          <w:sz w:val="26"/>
          <w:szCs w:val="26"/>
        </w:rPr>
        <w:t>, АСУЭ, СМиУКЭ</w:t>
      </w:r>
      <w:r w:rsidRPr="00CF48A7">
        <w:rPr>
          <w:rFonts w:ascii="Times New Roman" w:eastAsia="Times New Roman" w:hAnsi="Times New Roman" w:cs="Times New Roman"/>
          <w:sz w:val="24"/>
          <w:szCs w:val="24"/>
          <w:lang w:eastAsia="ru-RU"/>
        </w:rPr>
        <w:t xml:space="preserve">) на объекте проектирования и на объектах, технологически связанных с объектом проектирования (в объеме распределительного устройства с присоединениями, на которых создаются или модернизируются устройства РЗА) с отражением функций (подтвердить на основании расчетов (при необходимости уточнить) решения, принятые на </w:t>
      </w:r>
      <w:r w:rsidRPr="00CF48A7">
        <w:rPr>
          <w:rFonts w:ascii="Times New Roman" w:eastAsia="Times New Roman" w:hAnsi="Times New Roman" w:cs="Times New Roman"/>
          <w:sz w:val="24"/>
          <w:szCs w:val="24"/>
          <w:lang w:val="en-US" w:eastAsia="ru-RU"/>
        </w:rPr>
        <w:t>I</w:t>
      </w:r>
      <w:r w:rsidRPr="00CF48A7">
        <w:rPr>
          <w:rFonts w:ascii="Times New Roman" w:eastAsia="Times New Roman" w:hAnsi="Times New Roman" w:cs="Times New Roman"/>
          <w:sz w:val="24"/>
          <w:szCs w:val="24"/>
          <w:lang w:eastAsia="ru-RU"/>
        </w:rPr>
        <w:t xml:space="preserve"> этапе проектирования).</w:t>
      </w:r>
    </w:p>
    <w:p w14:paraId="338CEF63"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организации цепей переменного напряжения на объекте проектирования.</w:t>
      </w:r>
    </w:p>
    <w:p w14:paraId="40C86BA7"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Схему организации передачи сигналов и команд РЗА (ВОЛС, ВЧ каналы, другое) с учетом резервирования каналов, а также схему организации передачи доаварийной информации для ПА с учетом резервирования каналов.</w:t>
      </w:r>
    </w:p>
    <w:p w14:paraId="63D6B278"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Структурно-функциональные схемы устройств РЗА, сетевой автоматики присоединений и ПА с указанием: входных цепей; выходных цепей; переключающих устройств (испытательных блоков, переключателей и т.п.), необходимых для оперативного ввода/вывода из работы устройств релейной защиты, сетевой автоматики, ПА и отдельных функций, и цепей; сигналов, отображаемых с помощью светодиодов и передаваемых в СТМ </w:t>
      </w:r>
      <w:r w:rsidRPr="00CF48A7">
        <w:rPr>
          <w:rFonts w:ascii="Times New Roman" w:eastAsia="Times New Roman" w:hAnsi="Times New Roman" w:cs="Times New Roman"/>
          <w:sz w:val="24"/>
          <w:szCs w:val="24"/>
          <w:lang w:eastAsia="ru-RU"/>
        </w:rPr>
        <w:lastRenderedPageBreak/>
        <w:t>ПС.</w:t>
      </w:r>
    </w:p>
    <w:p w14:paraId="3E898667"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Функциональные блок-схемы взаимодействия устройств РЗА между собой и с другими устройствами (трансформаторами тока и напряжения, преобразователями аналоговых сигналов и дискретных сигналов, коммутационными аппаратами), на которых в графическом виде должны быть представлены все коммуникации между ними.</w:t>
      </w:r>
    </w:p>
    <w:p w14:paraId="3CF5EAF8"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Схемы организации цепей переменного напряжения на объекте проектирования </w:t>
      </w:r>
      <w:r w:rsidRPr="00CF48A7">
        <w:rPr>
          <w:rFonts w:ascii="Times New Roman" w:eastAsia="Times New Roman" w:hAnsi="Times New Roman" w:cs="Times New Roman"/>
          <w:i/>
          <w:sz w:val="24"/>
          <w:szCs w:val="24"/>
          <w:lang w:eastAsia="ru-RU"/>
        </w:rPr>
        <w:t>(для ЛЭП - на каждой ПС)</w:t>
      </w:r>
      <w:r w:rsidRPr="00CF48A7">
        <w:rPr>
          <w:rFonts w:ascii="Times New Roman" w:eastAsia="Times New Roman" w:hAnsi="Times New Roman" w:cs="Times New Roman"/>
          <w:sz w:val="24"/>
          <w:szCs w:val="24"/>
          <w:lang w:eastAsia="ru-RU"/>
        </w:rPr>
        <w:t>.</w:t>
      </w:r>
    </w:p>
    <w:p w14:paraId="414405DC"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Мероприятия, исключающие необходимость вывода устройств РЗА, которые могут ложно сработать при проведении операций в их токовых цепях с помощью испытательных блоков из-за разности потенциалов между двумя точками заземления токовых цепей.</w:t>
      </w:r>
    </w:p>
    <w:p w14:paraId="69A193A0"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Схему организации передачи сигналов и команд РЗА (ВОЛС, ВЧ каналы, другое) с учетом резервирования каналов, а также схему организации передачи доаварийной информации для ПА с учетом резервирования каналов.</w:t>
      </w:r>
    </w:p>
    <w:p w14:paraId="76A93EA2"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Принципиальные электрические и структурно-функциональные схемы устройств РЗА с указанием: входных и выходных цепей; переключающих устройств (испытательных блоков, переключателей и т.п.), необходимых для оперативного ввода/вывода из работы устройств РЗА и отдельных функций, и цепей; сигналов, отображаемых и передаваемых в СТМ ПС.</w:t>
      </w:r>
    </w:p>
    <w:p w14:paraId="55D4C110"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передаче информации об аварийных событиях в ДО, филиалы ДО ПАО «Россети» и в АО «СО ЕЭС».</w:t>
      </w:r>
    </w:p>
    <w:p w14:paraId="5DFF7886"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всех функций РЗА каждого защищаемого элемента сети (линия, шины, Т и т.д.), необходимых на данном объекте, анализ возможности реализации выбранных функций на оборудовании разных производителей.</w:t>
      </w:r>
    </w:p>
    <w:p w14:paraId="2CBF943B"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Расчеты токов короткого замыкания, необходимые для определения количественного состава устройств релейной защиты и для расчета и выбора параметров настройки и алгоритмов функционирования устройств релейной защиты или сетевой автоматики.</w:t>
      </w:r>
    </w:p>
    <w:p w14:paraId="4CA67652"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Технические решения по созданию (модернизации) РЗА и по созданию (модернизации) каналов связи, обеспечивающих функционирование РЗА.</w:t>
      </w:r>
    </w:p>
    <w:p w14:paraId="29160E4B"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Расчет параметров срабатывания устройств РЗ, СА на объекте проектирования и в прилегающей сети, с приложением карт уставок, и необходимые для этого расчеты токов КЗ.</w:t>
      </w:r>
    </w:p>
    <w:p w14:paraId="4E2F194E"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Расчет параметров срабатывания устройств ПА для подтверждения принципов выполнения и уточнения количественного состава устройств, в т.ч. обоснование:</w:t>
      </w:r>
    </w:p>
    <w:p w14:paraId="7FEA98CD" w14:textId="77777777" w:rsidR="00CF48A7" w:rsidRPr="00CF48A7" w:rsidRDefault="00CF48A7" w:rsidP="00CA38D9">
      <w:pPr>
        <w:widowControl w:val="0"/>
        <w:numPr>
          <w:ilvl w:val="0"/>
          <w:numId w:val="46"/>
        </w:numPr>
        <w:tabs>
          <w:tab w:val="left"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требуемого количества ступеней каждого из устройств ПА и действия каждой ступени (</w:t>
      </w:r>
      <w:r w:rsidRPr="00CF48A7">
        <w:rPr>
          <w:rFonts w:ascii="Times New Roman" w:eastAsia="Times New Roman" w:hAnsi="Times New Roman" w:cs="Times New Roman"/>
          <w:i/>
          <w:sz w:val="24"/>
          <w:szCs w:val="24"/>
          <w:lang w:eastAsia="ru-RU"/>
        </w:rPr>
        <w:t xml:space="preserve">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w:t>
      </w:r>
    </w:p>
    <w:p w14:paraId="65F4FE03" w14:textId="77777777" w:rsidR="00CF48A7" w:rsidRPr="00CF48A7" w:rsidRDefault="00CF48A7" w:rsidP="00CA38D9">
      <w:pPr>
        <w:widowControl w:val="0"/>
        <w:numPr>
          <w:ilvl w:val="0"/>
          <w:numId w:val="46"/>
        </w:numPr>
        <w:tabs>
          <w:tab w:val="left"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алгоритмов устройств ПА.</w:t>
      </w:r>
    </w:p>
    <w:p w14:paraId="02C19794"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удаленному доступу к изменению конфигураций и уставок терминалов РЗА, с учетом требований к обеспечению информационной безопасности.</w:t>
      </w:r>
    </w:p>
    <w:p w14:paraId="57E0BE1D"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Обоснование (ориентировочные расчеты) требуемых номинальных первичных и вторичных токов ТТ, а также количества и номинальной мощности вторичных обмоток ТТ и ТН на основании обосновывающих расчетов с учетом видов устройств РЗА (дифференциальная защита шин, продольная дифференциальная, дифференциально-фазная защита линии, ступенчатые защиты линий и т.д.), ПА, их потребления, ориентировочных длин кабелей, значений токов КЗ и допустимой погрешности для каждого вида РЗА (при КЗ в месте их установки и в других точках сети, постоянной времени сети соответствующего напряжения, длительности бестоковой паузы для ОАПВ и т.п.).</w:t>
      </w:r>
    </w:p>
    <w:p w14:paraId="63EA44F6" w14:textId="77777777" w:rsidR="00CF48A7" w:rsidRPr="00CF48A7" w:rsidRDefault="00CF48A7" w:rsidP="00CF48A7">
      <w:pPr>
        <w:widowControl w:val="0"/>
        <w:tabs>
          <w:tab w:val="left" w:pos="1080"/>
          <w:tab w:val="left" w:pos="156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Технические характеристики устанавливаемых/заменяемых ТТ и подключенных к ним устройств РЗА, а также технические характеристики существующих ТТ при подключении к ним новых/модернизируемых устройств РЗА в совокупности должны обеспечивать правильную работу устройств РЗА, в том числе  в переходных режимах КЗ с </w:t>
      </w:r>
      <w:r w:rsidRPr="00CF48A7">
        <w:rPr>
          <w:rFonts w:ascii="Times New Roman" w:eastAsia="Times New Roman" w:hAnsi="Times New Roman" w:cs="Times New Roman"/>
          <w:sz w:val="24"/>
          <w:szCs w:val="24"/>
          <w:lang w:eastAsia="ru-RU"/>
        </w:rPr>
        <w:lastRenderedPageBreak/>
        <w:t>учетом требований изготовителей устройств РЗА, ГОСТ Р 58669-2019 «Единая энергетическая система и изолированно работающие энергосистемы. Релейная защита. Трансформаторы тока измерительные индуктивные с замкнутым магнитопроводом для защиты. Методические указания по определению времени до насыщения при коротких замыканиях» и приложения Б ПНСТ 283-2018 «Трансформаторы измерительные. Часть 2. Технические условия на трансформаторы тока».</w:t>
      </w:r>
    </w:p>
    <w:p w14:paraId="2D648DD3"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 Расчеты по определению времени до насыщения ТТ, существующих или выбранных в соответствии с разделом 5.3.1. На основании выполненных расчетов должны быть разработаны мероприятия (при необходимости), исключающие неправильную работу функций РЗ, реализованных в этих устройствах РЗА, в переходных режимах, сопровождающихся насыщением ТТ, с учетом п. 46(1) 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 утвержденные приказом Министерства энергетики Российской Федерации от 13.02.2019 № 101 (с учетом изменений, утвержденных Приказом Министерства энергетики Российской Федерации от 10.07.2020 №546).</w:t>
      </w:r>
    </w:p>
    <w:p w14:paraId="05A1A62E"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регистрации аварийных процессов и событий объекта независимым РАС с учетом наличия этой функции в микропроцессорных терминалах РЗА, в т. ч.:</w:t>
      </w:r>
    </w:p>
    <w:p w14:paraId="2570F3FA" w14:textId="77777777" w:rsidR="00CF48A7" w:rsidRPr="00CF48A7" w:rsidRDefault="00CF48A7" w:rsidP="00CA38D9">
      <w:pPr>
        <w:widowControl w:val="0"/>
        <w:numPr>
          <w:ilvl w:val="0"/>
          <w:numId w:val="48"/>
        </w:numPr>
        <w:tabs>
          <w:tab w:val="left" w:pos="-4860"/>
          <w:tab w:val="num" w:pos="1080"/>
        </w:tabs>
        <w:spacing w:after="0" w:line="240" w:lineRule="auto"/>
        <w:ind w:left="0"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вид (тип) измеряемых и регистрируемых параметров;</w:t>
      </w:r>
    </w:p>
    <w:p w14:paraId="794C794F" w14:textId="77777777" w:rsidR="00CF48A7" w:rsidRPr="00CF48A7" w:rsidRDefault="00CF48A7" w:rsidP="00CA38D9">
      <w:pPr>
        <w:widowControl w:val="0"/>
        <w:numPr>
          <w:ilvl w:val="0"/>
          <w:numId w:val="48"/>
        </w:numPr>
        <w:tabs>
          <w:tab w:val="left" w:pos="-4860"/>
          <w:tab w:val="num" w:pos="1080"/>
        </w:tabs>
        <w:spacing w:after="0" w:line="240" w:lineRule="auto"/>
        <w:ind w:left="0"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частота обработки;</w:t>
      </w:r>
    </w:p>
    <w:p w14:paraId="05D6D472" w14:textId="77777777" w:rsidR="00CF48A7" w:rsidRPr="00CF48A7" w:rsidRDefault="00CF48A7" w:rsidP="00CA38D9">
      <w:pPr>
        <w:widowControl w:val="0"/>
        <w:numPr>
          <w:ilvl w:val="0"/>
          <w:numId w:val="48"/>
        </w:numPr>
        <w:tabs>
          <w:tab w:val="left" w:pos="-4860"/>
          <w:tab w:val="num" w:pos="1080"/>
        </w:tabs>
        <w:spacing w:after="0" w:line="240" w:lineRule="auto"/>
        <w:ind w:left="0"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регистрируемые сигналы (с указанием источника сигнала);</w:t>
      </w:r>
    </w:p>
    <w:p w14:paraId="1DA0DFED" w14:textId="77777777" w:rsidR="00CF48A7" w:rsidRPr="00CF48A7" w:rsidRDefault="00CF48A7" w:rsidP="00CA38D9">
      <w:pPr>
        <w:widowControl w:val="0"/>
        <w:numPr>
          <w:ilvl w:val="0"/>
          <w:numId w:val="48"/>
        </w:numPr>
        <w:tabs>
          <w:tab w:val="left" w:pos="-4860"/>
          <w:tab w:val="num" w:pos="1080"/>
        </w:tabs>
        <w:spacing w:after="0" w:line="240" w:lineRule="auto"/>
        <w:ind w:left="0"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условия пуска (для обеспечения функции РАС) должны обеспечивать сбор информации, достаточной для обеспечения своевременного (оперативного) анализа аварийного процесса. </w:t>
      </w:r>
    </w:p>
    <w:p w14:paraId="3FBB37A7" w14:textId="77777777" w:rsidR="00CF48A7" w:rsidRPr="00CF48A7" w:rsidRDefault="00CF48A7" w:rsidP="00CF48A7">
      <w:pPr>
        <w:widowControl w:val="0"/>
        <w:tabs>
          <w:tab w:val="left" w:pos="-486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передаче аварийной информации от систем РАСП (данных системы РАС, ОМП, СМПР) с объектов в соответствующие ЦУС ДО и ДЦ и автоматизированной передаче данных РАС (осциллограммы аварийных событий, РАС, РЗ, СА, ПА, ОМП; журналы срабатываний РЗ, СА, ПА, ОМП) в Систему сбора неоперативной технологической информации АО «СО  ЕЭС» (ССНТИ) с учетом требований ГОСТ Р 59550-2021.</w:t>
      </w:r>
    </w:p>
    <w:p w14:paraId="0C52D01F"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Однолинейная расчетная схема прилегающей сети для расчета токов К.З., необходимой в свою очередь для расчета параметров срабатывания релейной защиты, с указанием длин и марок проводов участков ВЛ, типов и количества опор, типов изоляторов, марок грозозащитных тросов, а также при наличии участков ВЛ 110 кВ и выше параллельного следования в коридоре 100 м расстояния между ВЛ и протяженности данных участков. Для параллельных ВЛ указать вышеперечисленные параметры. (для расчета токов КЗ).</w:t>
      </w:r>
    </w:p>
    <w:p w14:paraId="6006EF8E"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обеспечению информационной безопасности объектов критической информационной инфраструктуры.</w:t>
      </w:r>
    </w:p>
    <w:p w14:paraId="05210091" w14:textId="77777777" w:rsidR="00CF48A7" w:rsidRPr="00CF48A7" w:rsidRDefault="00CF48A7" w:rsidP="00CF48A7">
      <w:pPr>
        <w:widowControl w:val="0"/>
        <w:tabs>
          <w:tab w:val="left" w:pos="1080"/>
          <w:tab w:val="left" w:pos="1560"/>
        </w:tabs>
        <w:spacing w:after="0" w:line="240" w:lineRule="auto"/>
        <w:ind w:left="709"/>
        <w:contextualSpacing/>
        <w:jc w:val="both"/>
        <w:rPr>
          <w:rFonts w:ascii="Times New Roman" w:eastAsia="Times New Roman" w:hAnsi="Times New Roman" w:cs="Times New Roman"/>
          <w:sz w:val="24"/>
          <w:szCs w:val="24"/>
          <w:lang w:eastAsia="ru-RU"/>
        </w:rPr>
      </w:pPr>
    </w:p>
    <w:p w14:paraId="5E1F7651"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Технические решения в части метрологического обеспечения.</w:t>
      </w:r>
    </w:p>
    <w:p w14:paraId="780AF1BD"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Все СИ (ТН, ТТ, измерительные преобразователи, приборы контроля качества электроэнергии, счетчики электроэнергии и другие) должны быть внесены в государственный реестр средств измерений, иметь действующую поверку на момент установки и допущены к применению в РФ.</w:t>
      </w:r>
    </w:p>
    <w:p w14:paraId="56E8EA93" w14:textId="77777777" w:rsidR="00CF48A7" w:rsidRPr="00CF48A7" w:rsidRDefault="00CF48A7" w:rsidP="00CF48A7">
      <w:pPr>
        <w:widowControl w:val="0"/>
        <w:tabs>
          <w:tab w:val="left" w:pos="1080"/>
          <w:tab w:val="left" w:pos="1560"/>
        </w:tabs>
        <w:spacing w:after="0" w:line="240" w:lineRule="auto"/>
        <w:ind w:left="709"/>
        <w:contextualSpacing/>
        <w:jc w:val="both"/>
        <w:rPr>
          <w:rFonts w:ascii="Times New Roman" w:eastAsia="Times New Roman" w:hAnsi="Times New Roman" w:cs="Times New Roman"/>
          <w:sz w:val="24"/>
          <w:szCs w:val="24"/>
          <w:lang w:eastAsia="ru-RU"/>
        </w:rPr>
      </w:pPr>
    </w:p>
    <w:p w14:paraId="407C009D"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b/>
          <w:bCs/>
          <w:sz w:val="24"/>
          <w:szCs w:val="24"/>
          <w:lang w:eastAsia="ru-RU"/>
        </w:rPr>
        <w:t>В части технических решений по системе телемеханики (СТМ) выполнить:</w:t>
      </w:r>
    </w:p>
    <w:p w14:paraId="7030607F"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Пояснительная записку, содержащую описание функциональных подсистем и задач, решаемых в СТМ для вновь устанавливаемого оборудования, включая систему обмена технологической информацией с автоматизированной системой Системного </w:t>
      </w:r>
      <w:r w:rsidRPr="00CF48A7">
        <w:rPr>
          <w:rFonts w:ascii="Times New Roman" w:eastAsia="Times New Roman" w:hAnsi="Times New Roman" w:cs="Times New Roman"/>
          <w:sz w:val="24"/>
          <w:szCs w:val="24"/>
          <w:lang w:eastAsia="ru-RU"/>
        </w:rPr>
        <w:lastRenderedPageBreak/>
        <w:t>оператора (СОТИАССО).</w:t>
      </w:r>
    </w:p>
    <w:p w14:paraId="0AF2E3B2"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Структурную схему ТМ, для вновь вводимого оборудования, передачи телеметрической информации, в т.ч. сервисной, на верхний уровень и дистанционное управление.</w:t>
      </w:r>
    </w:p>
    <w:p w14:paraId="2315EB5F"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телеметрической информации с вновь устанавливаемого оборудования, собираемой и обрабатываемой в СТМ (в том числе передаваемой в ЦУС филиала ПАО «Россети Центр»-«Смоленскэнерго», Филиал АО «СО ЕЭС» Смоленское РДУ, представить в виде таблиц, которые должны содержать:</w:t>
      </w:r>
    </w:p>
    <w:p w14:paraId="1AF36ED6"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диспетчерское наименование присоединения;</w:t>
      </w:r>
    </w:p>
    <w:p w14:paraId="07EFBA9F"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наименование сигнала;</w:t>
      </w:r>
    </w:p>
    <w:p w14:paraId="12D7260E"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тип оборудования источника сигнала;</w:t>
      </w:r>
    </w:p>
    <w:p w14:paraId="62DB94B7"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класс точности (для ТИ);</w:t>
      </w:r>
    </w:p>
    <w:p w14:paraId="1CE52213"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наименование интерфейса и протокола передачи сигнала;</w:t>
      </w:r>
    </w:p>
    <w:p w14:paraId="1D58F478" w14:textId="77777777" w:rsidR="00CF48A7" w:rsidRPr="00CF48A7" w:rsidRDefault="00CF48A7" w:rsidP="00CA38D9">
      <w:pPr>
        <w:widowControl w:val="0"/>
        <w:numPr>
          <w:ilvl w:val="0"/>
          <w:numId w:val="64"/>
        </w:numPr>
        <w:tabs>
          <w:tab w:val="left" w:pos="1080"/>
          <w:tab w:val="left" w:pos="1980"/>
        </w:tabs>
        <w:spacing w:after="0" w:line="240" w:lineRule="auto"/>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направление передачи ТИ на верхний уровень АСДУ (РДУ, ЦУС).</w:t>
      </w:r>
    </w:p>
    <w:p w14:paraId="78A75098"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Представить обобщенный расчет количества сигналов для вновь вводимого оборудования по каждому виду оборудования с разбивкой по подсистемам и общее количество сигналов, собираемых в СТМ.</w:t>
      </w:r>
    </w:p>
    <w:p w14:paraId="45CBCF7B"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iCs/>
          <w:sz w:val="24"/>
          <w:szCs w:val="24"/>
          <w:lang w:eastAsia="ru-RU"/>
        </w:rPr>
        <w:t xml:space="preserve">Предусмотреть согласование с филиалом </w:t>
      </w:r>
      <w:r w:rsidRPr="00CF48A7">
        <w:rPr>
          <w:rFonts w:ascii="Times New Roman" w:eastAsia="BatangChe" w:hAnsi="Times New Roman" w:cs="Times New Roman"/>
          <w:sz w:val="24"/>
          <w:szCs w:val="24"/>
          <w:lang w:eastAsia="ru-RU"/>
        </w:rPr>
        <w:t>ПАО «Россети Центр» - «Смоленскэнерго»</w:t>
      </w:r>
      <w:r w:rsidRPr="00CF48A7">
        <w:rPr>
          <w:rFonts w:ascii="Times New Roman" w:eastAsia="Times New Roman" w:hAnsi="Times New Roman" w:cs="Times New Roman"/>
          <w:iCs/>
          <w:sz w:val="24"/>
          <w:szCs w:val="24"/>
          <w:lang w:eastAsia="ru-RU"/>
        </w:rPr>
        <w:t xml:space="preserve"> и </w:t>
      </w:r>
      <w:r w:rsidRPr="00CF48A7">
        <w:rPr>
          <w:rFonts w:ascii="Times New Roman" w:eastAsia="Times New Roman" w:hAnsi="Times New Roman" w:cs="Times New Roman"/>
          <w:sz w:val="24"/>
          <w:szCs w:val="24"/>
          <w:lang w:eastAsia="ru-RU"/>
        </w:rPr>
        <w:t>Филиалом АО «СО ЕЭС» Смоленское РДУ</w:t>
      </w:r>
      <w:r w:rsidRPr="00CF48A7">
        <w:rPr>
          <w:rFonts w:ascii="Times New Roman" w:eastAsia="Times New Roman" w:hAnsi="Times New Roman" w:cs="Times New Roman"/>
          <w:iCs/>
          <w:sz w:val="24"/>
          <w:szCs w:val="24"/>
          <w:lang w:eastAsia="ru-RU"/>
        </w:rPr>
        <w:t xml:space="preserve"> объемов телеинформации, необходимой для оперативного обслуживания и диспетчеризации вновь вводимого оборудования.</w:t>
      </w:r>
    </w:p>
    <w:p w14:paraId="36E369B1"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организации измерений, организуемых средствами СТМ и интегрируемых в СТМ, и их метрологическому обеспечению выполнить в соответствии с требованиями настоящего ТЗ с оформлением самостоятельным подразделом.</w:t>
      </w:r>
    </w:p>
    <w:p w14:paraId="4D5A7421"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диагностике, надежности, отказоустойчивости и резервированию системы ТМ, а также резервному управлению вновь вводимым оборудованием при отказах СТМ.</w:t>
      </w:r>
    </w:p>
    <w:p w14:paraId="2226051C"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интеграции (информационному обмену) в СТМ устройств РЗА, ПА, мониторинга и диагностики состояния вновь вводимого основного оборудования, взаимодействие с оборудованием системы связи на основе стандартных протоколов.</w:t>
      </w:r>
    </w:p>
    <w:p w14:paraId="279EC4F6"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Ведомость оборудования и материалов.</w:t>
      </w:r>
    </w:p>
    <w:p w14:paraId="10F6D747" w14:textId="77777777" w:rsidR="00CF48A7" w:rsidRPr="00CF48A7" w:rsidRDefault="00CF48A7" w:rsidP="00CA38D9">
      <w:pPr>
        <w:widowControl w:val="0"/>
        <w:numPr>
          <w:ilvl w:val="3"/>
          <w:numId w:val="43"/>
        </w:numPr>
        <w:tabs>
          <w:tab w:val="left" w:pos="1080"/>
          <w:tab w:val="left" w:pos="156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 В ведомости работ предусмотреть полный комплекс работ, необходимых для ввода в эксплуатацию вновь вводимого оборудования, в том числе настройка передачи телеметрической информации в ОИК верхнего уровня АСДУ филиала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sz w:val="24"/>
          <w:szCs w:val="24"/>
          <w:lang w:eastAsia="ru-RU"/>
        </w:rPr>
        <w:t xml:space="preserve"> Центр» - «Смоленскэнерго».</w:t>
      </w:r>
    </w:p>
    <w:p w14:paraId="68AD8453" w14:textId="77777777" w:rsidR="00CF48A7" w:rsidRPr="00CF48A7" w:rsidRDefault="00CF48A7" w:rsidP="00CF48A7">
      <w:pPr>
        <w:widowControl w:val="0"/>
        <w:tabs>
          <w:tab w:val="left" w:pos="1080"/>
          <w:tab w:val="left" w:pos="1560"/>
        </w:tabs>
        <w:spacing w:after="0" w:line="240" w:lineRule="auto"/>
        <w:ind w:left="709"/>
        <w:contextualSpacing/>
        <w:jc w:val="both"/>
        <w:rPr>
          <w:rFonts w:ascii="Times New Roman" w:eastAsia="Times New Roman" w:hAnsi="Times New Roman" w:cs="Times New Roman"/>
          <w:sz w:val="24"/>
          <w:szCs w:val="24"/>
          <w:lang w:eastAsia="ru-RU"/>
        </w:rPr>
      </w:pPr>
    </w:p>
    <w:p w14:paraId="63BA5392"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Решения по электромагнитной совместимости устройств РЗА, ПА, СТМ, АСУЭ, СМиУКЭ, связи, обеспечивающих их нормальную работу, с отражением в отдельном разделе.</w:t>
      </w:r>
    </w:p>
    <w:p w14:paraId="7E24E5B2"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разделе должны быть приведены обосновывающие расчеты, подтверждающие достаточность мероприятий, обеспечивающих нормальную работу устройств РЗА, ПА, СТМ, АСУЭ, СМиУКЭ, ССПТИ, связи, с отражением, в том числе решений по:</w:t>
      </w:r>
    </w:p>
    <w:p w14:paraId="688CDFD0" w14:textId="77777777" w:rsidR="00CF48A7" w:rsidRPr="00CF48A7" w:rsidRDefault="00CF48A7" w:rsidP="00CA38D9">
      <w:pPr>
        <w:widowControl w:val="0"/>
        <w:numPr>
          <w:ilvl w:val="0"/>
          <w:numId w:val="45"/>
        </w:numPr>
        <w:tabs>
          <w:tab w:val="clear" w:pos="8100"/>
          <w:tab w:val="left" w:pos="-4860"/>
          <w:tab w:val="left" w:pos="142"/>
        </w:tabs>
        <w:spacing w:after="0" w:line="240" w:lineRule="auto"/>
        <w:ind w:left="162" w:hanging="1863"/>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заземляющему устройству объекта проектирования;</w:t>
      </w:r>
    </w:p>
    <w:p w14:paraId="7F731C07" w14:textId="77777777" w:rsidR="00CF48A7" w:rsidRPr="00CF48A7" w:rsidRDefault="00CF48A7" w:rsidP="00CA38D9">
      <w:pPr>
        <w:widowControl w:val="0"/>
        <w:numPr>
          <w:ilvl w:val="0"/>
          <w:numId w:val="45"/>
        </w:numPr>
        <w:tabs>
          <w:tab w:val="clear" w:pos="8100"/>
          <w:tab w:val="left" w:pos="-4860"/>
          <w:tab w:val="left" w:pos="142"/>
        </w:tabs>
        <w:spacing w:after="0" w:line="240" w:lineRule="auto"/>
        <w:ind w:left="162"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способам раскладки кабелей вторичных цепей и силовых, в т.ч. кабелей собственных нужд объекта проектирования;</w:t>
      </w:r>
    </w:p>
    <w:p w14:paraId="7E074734" w14:textId="77777777" w:rsidR="00CF48A7" w:rsidRPr="00CF48A7" w:rsidRDefault="00CF48A7" w:rsidP="00CA38D9">
      <w:pPr>
        <w:widowControl w:val="0"/>
        <w:numPr>
          <w:ilvl w:val="0"/>
          <w:numId w:val="45"/>
        </w:numPr>
        <w:tabs>
          <w:tab w:val="clear" w:pos="8100"/>
          <w:tab w:val="left" w:pos="-4860"/>
          <w:tab w:val="left" w:pos="142"/>
        </w:tabs>
        <w:spacing w:after="0" w:line="240" w:lineRule="auto"/>
        <w:ind w:left="162"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молниезащите и обеспечению отсутствия ее влияния на устройства;</w:t>
      </w:r>
    </w:p>
    <w:p w14:paraId="78439018" w14:textId="77777777" w:rsidR="00CF48A7" w:rsidRPr="00CF48A7" w:rsidRDefault="00CF48A7" w:rsidP="00CA38D9">
      <w:pPr>
        <w:widowControl w:val="0"/>
        <w:numPr>
          <w:ilvl w:val="0"/>
          <w:numId w:val="45"/>
        </w:numPr>
        <w:tabs>
          <w:tab w:val="clear" w:pos="8100"/>
          <w:tab w:val="left" w:pos="-4860"/>
          <w:tab w:val="left" w:pos="142"/>
        </w:tabs>
        <w:spacing w:after="0" w:line="240" w:lineRule="auto"/>
        <w:ind w:left="162"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реализации, 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sz w:val="24"/>
          <w:szCs w:val="24"/>
          <w:lang w:eastAsia="ru-RU"/>
        </w:rPr>
        <w:t>), дополнительных мероприятий по обеспечению ЭМС при наличии внешних по отношению к объекту строительства мощных источников высокочастотных излучений, применению экранированных и/или неэкранированных кабелей во вторичных цепях для подключения устройств и другие.</w:t>
      </w:r>
    </w:p>
    <w:p w14:paraId="52FBF2D0"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разделе должны быть приведены обосновывающие расчеты, подтверждающие достаточность мероприятий, предусмотренных проектом, по обеспечению требований </w:t>
      </w:r>
      <w:r w:rsidRPr="00CF48A7">
        <w:rPr>
          <w:rFonts w:ascii="Times New Roman" w:eastAsia="Times New Roman" w:hAnsi="Times New Roman" w:cs="Times New Roman"/>
          <w:sz w:val="24"/>
          <w:szCs w:val="24"/>
          <w:lang w:eastAsia="ru-RU"/>
        </w:rPr>
        <w:lastRenderedPageBreak/>
        <w:t>ЭМС.</w:t>
      </w:r>
    </w:p>
    <w:p w14:paraId="269EE669"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p>
    <w:p w14:paraId="38FA239C"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Решения по организации электропитания устройств РЗА и других систем, включая:</w:t>
      </w:r>
    </w:p>
    <w:p w14:paraId="6F34ECDD" w14:textId="77777777" w:rsidR="00CF48A7" w:rsidRPr="00CF48A7" w:rsidRDefault="00CF48A7" w:rsidP="00CA38D9">
      <w:pPr>
        <w:widowControl w:val="0"/>
        <w:numPr>
          <w:ilvl w:val="0"/>
          <w:numId w:val="47"/>
        </w:numPr>
        <w:tabs>
          <w:tab w:val="num"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таблицы потребителей сети собственных нужд 0,4/0,23кВ и их характеристики;</w:t>
      </w:r>
    </w:p>
    <w:p w14:paraId="5C6FC847" w14:textId="77777777" w:rsidR="00CF48A7" w:rsidRPr="00CF48A7" w:rsidRDefault="00CF48A7" w:rsidP="00CA38D9">
      <w:pPr>
        <w:widowControl w:val="0"/>
        <w:numPr>
          <w:ilvl w:val="0"/>
          <w:numId w:val="47"/>
        </w:numPr>
        <w:tabs>
          <w:tab w:val="num"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сети оперативного тока и собственных нужд 0,4/0,23кВ, включая схемы ЩСН, в том числе решения по организации ШРОТ с распределением подключения устройств РЗА, соленоидов управления выключателями, РАСП и других электроприемников;</w:t>
      </w:r>
    </w:p>
    <w:p w14:paraId="47633E82" w14:textId="77777777" w:rsidR="00CF48A7" w:rsidRPr="00CF48A7" w:rsidRDefault="00CF48A7" w:rsidP="00CA38D9">
      <w:pPr>
        <w:widowControl w:val="0"/>
        <w:numPr>
          <w:ilvl w:val="0"/>
          <w:numId w:val="47"/>
        </w:numPr>
        <w:tabs>
          <w:tab w:val="num"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ориентировочные расчеты токов КЗ в сетях собственных нужд и оперативного тока (с использованием специализированных программ);</w:t>
      </w:r>
    </w:p>
    <w:p w14:paraId="4561DE96" w14:textId="77777777" w:rsidR="00CF48A7" w:rsidRPr="00CF48A7" w:rsidRDefault="00CF48A7" w:rsidP="00CA38D9">
      <w:pPr>
        <w:widowControl w:val="0"/>
        <w:numPr>
          <w:ilvl w:val="0"/>
          <w:numId w:val="47"/>
        </w:numPr>
        <w:tabs>
          <w:tab w:val="num" w:pos="-4680"/>
          <w:tab w:val="left" w:pos="1080"/>
        </w:tabs>
        <w:spacing w:after="0" w:line="240" w:lineRule="auto"/>
        <w:ind w:left="0" w:firstLine="709"/>
        <w:jc w:val="both"/>
        <w:rPr>
          <w:rFonts w:ascii="Times New Roman" w:eastAsia="Times New Roman" w:hAnsi="Times New Roman" w:cs="Times New Roman"/>
          <w:spacing w:val="-8"/>
          <w:sz w:val="24"/>
          <w:szCs w:val="24"/>
          <w:lang w:eastAsia="ru-RU"/>
        </w:rPr>
      </w:pPr>
      <w:r w:rsidRPr="00CF48A7">
        <w:rPr>
          <w:rFonts w:ascii="Times New Roman" w:eastAsia="Times New Roman" w:hAnsi="Times New Roman" w:cs="Times New Roman"/>
          <w:spacing w:val="-8"/>
          <w:sz w:val="24"/>
          <w:szCs w:val="24"/>
          <w:lang w:eastAsia="ru-RU"/>
        </w:rPr>
        <w:t>выполнение защиты сетей оперативного тока и собственных нужд;</w:t>
      </w:r>
    </w:p>
    <w:p w14:paraId="56A506C5" w14:textId="77777777" w:rsidR="00CF48A7" w:rsidRPr="00CF48A7" w:rsidRDefault="00CF48A7" w:rsidP="00CA38D9">
      <w:pPr>
        <w:widowControl w:val="0"/>
        <w:numPr>
          <w:ilvl w:val="0"/>
          <w:numId w:val="47"/>
        </w:numPr>
        <w:tabs>
          <w:tab w:val="num"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построение карт селективности защитных аппаратов сети 0,4/0,23кВ и оперативного тока (с использованием специализированных программ).</w:t>
      </w:r>
    </w:p>
    <w:p w14:paraId="14018B16"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Привести предварительный расчет объема кабельной продукции (с учетом аварийного резерва).</w:t>
      </w:r>
    </w:p>
    <w:p w14:paraId="1A418477"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Раздел «Мероприятия по охране окружающей среды» оформить отдельным томом. При нахождении объектов реконструкции на землях особо-охраняемых природных территорий подраздел «Оценка воздействия на окружающую среду» оформить отдельным томом.</w:t>
      </w:r>
    </w:p>
    <w:p w14:paraId="5E8388EB"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Расчет санитарно-защитной зоны для реконструируемых объектов, зон санитарной охраны выполнить и оформить отдельными разделами. </w:t>
      </w:r>
    </w:p>
    <w:p w14:paraId="77288858"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Раздел «Мероприятия по обеспечению пожарной безопасности» выполнить в соответствии с действующими отраслевыми правилами пожарной безопасности для энергетических объектов и оформить отдельным томом.</w:t>
      </w:r>
    </w:p>
    <w:p w14:paraId="6903842A"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Проект организации строительства (ПОС) с определением продолжительности выполнения строительно-монтажных и пуско-наладочных работ, включая предложения по выделению очередей и этапов строительства, с технологическими решениями, график поставки и схему транспортировки оборудования и т.д. </w:t>
      </w:r>
    </w:p>
    <w:p w14:paraId="46F22430" w14:textId="77777777" w:rsidR="00CF48A7" w:rsidRPr="00CF48A7" w:rsidRDefault="00CF48A7" w:rsidP="00CF48A7">
      <w:pPr>
        <w:widowControl w:val="0"/>
        <w:tabs>
          <w:tab w:val="left" w:pos="-4680"/>
          <w:tab w:val="left" w:pos="1080"/>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томе ПОС учитывать комплекс работ по организации и осуществлению авторского надзора за строительством, реконструкцией зданий и сооружений. В проектной документации и в сметных расчетах учитывать привлечение строительных отрядов. В томе ПОС привести полный перечень зданий и сооружений, затрагиваемых при реализации, с указанием уровня ответственности каждого.</w:t>
      </w:r>
    </w:p>
    <w:p w14:paraId="5263129D"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Охранные мероприятия для ПС, которым присвоена категория потенциальной опасности, разработать в соответствии с требованиями утверждёнными Постановлением Правительства Российской Федерации от 19.09.2015 №993 «Об утверждении Требований к обеспечению безопасности линейных объектов топливно-энергетического комплекса».</w:t>
      </w:r>
    </w:p>
    <w:p w14:paraId="3DCDEE52" w14:textId="77777777" w:rsidR="00CF48A7" w:rsidRPr="00CF48A7" w:rsidRDefault="00CF48A7" w:rsidP="00CF48A7">
      <w:pPr>
        <w:widowControl w:val="0"/>
        <w:tabs>
          <w:tab w:val="left" w:pos="-4680"/>
          <w:tab w:val="left" w:pos="1080"/>
          <w:tab w:val="left" w:pos="1276"/>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Для ПС, которым категория опасности не присвоена, охранные мероприятия от актов незаконного вмешательства разработать в соответствии с «Методическими рекомендациями по организации защиты объектов ДЗО ПАО «Россети», которым категория опасности не присвоена, от актов незаконного вмешательства» (утверждены распоряжением заместителя генерального директора по безопасности ПАО «Россети» от 12.02.2015 № 71р), приказом ПАО «МРСК Центра» от 07.11.2018 № 515-ЦА  «Об унификации требований к зданиям и сооружениям объектов электрических сетей ПАО «МРСК Центра» и ПАО «МРСК Центра и Приволжья» при выполнении работ по реконструкции и новому строительству»,  приказом ПАО «МРСК Центра» от 12.02.2019 № 60-ЦА «Об утверждении нормативного документа, регламентирующего реализацию проектного управления по строительству ПАО «МРСК Центра» и ПАО «МРСК Центра и Приволжья», приказом ПАО «Россети» от 22.01.2020 № 18 «Об утверждении Порядка обеспечения антитеррористической защищенности объектов ДЗО ПАО «Россети», приказом ПАО «МРСК Центра» от 29.01.2021 № 37-ЦА «О регулировании порядка обеспечения безопасности объектов ПАО «МРСК Центра» и ПАО «МРСК Центра и </w:t>
      </w:r>
      <w:r w:rsidRPr="00CF48A7">
        <w:rPr>
          <w:rFonts w:ascii="Times New Roman" w:eastAsia="Times New Roman" w:hAnsi="Times New Roman" w:cs="Times New Roman"/>
          <w:sz w:val="24"/>
          <w:szCs w:val="24"/>
          <w:lang w:eastAsia="ru-RU"/>
        </w:rPr>
        <w:lastRenderedPageBreak/>
        <w:t>Приволжья».</w:t>
      </w:r>
    </w:p>
    <w:p w14:paraId="203C9F1A"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Сметная документация.</w:t>
      </w:r>
    </w:p>
    <w:p w14:paraId="50B05DB8" w14:textId="77777777" w:rsidR="00CF48A7" w:rsidRPr="00CF48A7" w:rsidRDefault="00CF48A7" w:rsidP="00CA38D9">
      <w:pPr>
        <w:numPr>
          <w:ilvl w:val="3"/>
          <w:numId w:val="43"/>
        </w:numPr>
        <w:tabs>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и действующим законодательством РФ в сфере ценообразования, а также внутренними локальными нормативными актами ПАО «Россети Центр» и ПАО «Россети Центр и Приволжье». </w:t>
      </w:r>
    </w:p>
    <w:p w14:paraId="19083B4E"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№10 (УНЦ), с обеспечением не превышения стоимости строительства объекта над стоимостью, рассчитанной по УНЦ.</w:t>
      </w:r>
    </w:p>
    <w:p w14:paraId="6BD7E28B"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14:paraId="541AEC13"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Calibri" w:hAnsi="Times New Roman" w:cs="Times New Roman"/>
          <w:sz w:val="24"/>
          <w:szCs w:val="24"/>
        </w:rPr>
        <w:t>В электронном виде сметная документация предоставляется в форматах ПО «Гранд-смета» (*.</w:t>
      </w:r>
      <w:r w:rsidRPr="00CF48A7">
        <w:rPr>
          <w:rFonts w:ascii="Times New Roman" w:eastAsia="Calibri" w:hAnsi="Times New Roman" w:cs="Times New Roman"/>
          <w:sz w:val="24"/>
          <w:szCs w:val="24"/>
          <w:lang w:val="en-US"/>
        </w:rPr>
        <w:t>gsf</w:t>
      </w:r>
      <w:r w:rsidRPr="00CF48A7">
        <w:rPr>
          <w:rFonts w:ascii="Times New Roman" w:eastAsia="Calibri" w:hAnsi="Times New Roman" w:cs="Times New Roman"/>
          <w:sz w:val="24"/>
          <w:szCs w:val="24"/>
        </w:rPr>
        <w:t>, *.</w:t>
      </w:r>
      <w:r w:rsidRPr="00CF48A7">
        <w:rPr>
          <w:rFonts w:ascii="Times New Roman" w:eastAsia="Calibri" w:hAnsi="Times New Roman" w:cs="Times New Roman"/>
          <w:sz w:val="24"/>
          <w:szCs w:val="24"/>
          <w:lang w:val="en-US"/>
        </w:rPr>
        <w:t>gsfx</w:t>
      </w:r>
      <w:r w:rsidRPr="00CF48A7">
        <w:rPr>
          <w:rFonts w:ascii="Times New Roman" w:eastAsia="Calibri" w:hAnsi="Times New Roman" w:cs="Times New Roman"/>
          <w:sz w:val="24"/>
          <w:szCs w:val="24"/>
        </w:rPr>
        <w:t>), универсальном формате (*.</w:t>
      </w:r>
      <w:r w:rsidRPr="00CF48A7">
        <w:rPr>
          <w:rFonts w:ascii="Times New Roman" w:eastAsia="Calibri" w:hAnsi="Times New Roman" w:cs="Times New Roman"/>
          <w:sz w:val="24"/>
          <w:szCs w:val="24"/>
          <w:lang w:val="en-US"/>
        </w:rPr>
        <w:t>xml</w:t>
      </w:r>
      <w:r w:rsidRPr="00CF48A7">
        <w:rPr>
          <w:rFonts w:ascii="Times New Roman" w:eastAsia="Calibri" w:hAnsi="Times New Roman" w:cs="Times New Roman"/>
          <w:sz w:val="24"/>
          <w:szCs w:val="24"/>
        </w:rPr>
        <w:t>, *.</w:t>
      </w:r>
      <w:r w:rsidRPr="00CF48A7">
        <w:rPr>
          <w:rFonts w:ascii="Times New Roman" w:eastAsia="Calibri" w:hAnsi="Times New Roman" w:cs="Times New Roman"/>
          <w:sz w:val="24"/>
          <w:szCs w:val="24"/>
          <w:lang w:val="en-US"/>
        </w:rPr>
        <w:t>xmlx</w:t>
      </w:r>
      <w:r w:rsidRPr="00CF48A7">
        <w:rPr>
          <w:rFonts w:ascii="Times New Roman" w:eastAsia="Calibri" w:hAnsi="Times New Roman" w:cs="Times New Roman"/>
          <w:sz w:val="24"/>
          <w:szCs w:val="24"/>
        </w:rPr>
        <w:t xml:space="preserve">).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w:t>
      </w:r>
      <w:r w:rsidRPr="00CF48A7">
        <w:rPr>
          <w:rFonts w:ascii="Times New Roman" w:eastAsia="Calibri" w:hAnsi="Times New Roman" w:cs="Times New Roman"/>
          <w:sz w:val="24"/>
          <w:szCs w:val="24"/>
          <w:lang w:val="en-US"/>
        </w:rPr>
        <w:t>MS</w:t>
      </w:r>
      <w:r w:rsidRPr="00CF48A7">
        <w:rPr>
          <w:rFonts w:ascii="Times New Roman" w:eastAsia="Calibri" w:hAnsi="Times New Roman" w:cs="Times New Roman"/>
          <w:sz w:val="24"/>
          <w:szCs w:val="24"/>
        </w:rPr>
        <w:t xml:space="preserve"> </w:t>
      </w:r>
      <w:r w:rsidRPr="00CF48A7">
        <w:rPr>
          <w:rFonts w:ascii="Times New Roman" w:eastAsia="Calibri" w:hAnsi="Times New Roman" w:cs="Times New Roman"/>
          <w:sz w:val="24"/>
          <w:szCs w:val="24"/>
          <w:lang w:val="en-US"/>
        </w:rPr>
        <w:t>Excel</w:t>
      </w:r>
      <w:r w:rsidRPr="00CF48A7">
        <w:rPr>
          <w:rFonts w:ascii="Times New Roman" w:eastAsia="Calibri" w:hAnsi="Times New Roman" w:cs="Times New Roman"/>
          <w:sz w:val="24"/>
          <w:szCs w:val="24"/>
        </w:rPr>
        <w:t xml:space="preserve"> (*.</w:t>
      </w:r>
      <w:r w:rsidRPr="00CF48A7">
        <w:rPr>
          <w:rFonts w:ascii="Times New Roman" w:eastAsia="Calibri" w:hAnsi="Times New Roman" w:cs="Times New Roman"/>
          <w:sz w:val="24"/>
          <w:szCs w:val="24"/>
          <w:lang w:val="en-US"/>
        </w:rPr>
        <w:t>xls</w:t>
      </w:r>
      <w:r w:rsidRPr="00CF48A7">
        <w:rPr>
          <w:rFonts w:ascii="Times New Roman" w:eastAsia="Calibri" w:hAnsi="Times New Roman" w:cs="Times New Roman"/>
          <w:sz w:val="24"/>
          <w:szCs w:val="24"/>
        </w:rPr>
        <w:t>, *.</w:t>
      </w:r>
      <w:r w:rsidRPr="00CF48A7">
        <w:rPr>
          <w:rFonts w:ascii="Times New Roman" w:eastAsia="Calibri" w:hAnsi="Times New Roman" w:cs="Times New Roman"/>
          <w:sz w:val="24"/>
          <w:szCs w:val="24"/>
          <w:lang w:val="en-US"/>
        </w:rPr>
        <w:t>xlsx</w:t>
      </w:r>
      <w:r w:rsidRPr="00CF48A7">
        <w:rPr>
          <w:rFonts w:ascii="Times New Roman" w:eastAsia="Calibri" w:hAnsi="Times New Roman" w:cs="Times New Roman"/>
          <w:sz w:val="24"/>
          <w:szCs w:val="24"/>
        </w:rPr>
        <w:t xml:space="preserve">), пояснительная записка, иные текстовые материалы и титульные листы тома «Сметная документация» - в формате </w:t>
      </w:r>
      <w:r w:rsidRPr="00CF48A7">
        <w:rPr>
          <w:rFonts w:ascii="Times New Roman" w:eastAsia="Calibri" w:hAnsi="Times New Roman" w:cs="Times New Roman"/>
          <w:sz w:val="24"/>
          <w:szCs w:val="24"/>
          <w:lang w:val="en-US"/>
        </w:rPr>
        <w:t>MS</w:t>
      </w:r>
      <w:r w:rsidRPr="00CF48A7">
        <w:rPr>
          <w:rFonts w:ascii="Times New Roman" w:eastAsia="Calibri" w:hAnsi="Times New Roman" w:cs="Times New Roman"/>
          <w:sz w:val="24"/>
          <w:szCs w:val="24"/>
        </w:rPr>
        <w:t xml:space="preserve"> </w:t>
      </w:r>
      <w:r w:rsidRPr="00CF48A7">
        <w:rPr>
          <w:rFonts w:ascii="Times New Roman" w:eastAsia="Calibri" w:hAnsi="Times New Roman" w:cs="Times New Roman"/>
          <w:sz w:val="24"/>
          <w:szCs w:val="24"/>
          <w:lang w:val="en-US"/>
        </w:rPr>
        <w:t>Word</w:t>
      </w:r>
      <w:r w:rsidRPr="00CF48A7">
        <w:rPr>
          <w:rFonts w:ascii="Times New Roman" w:eastAsia="Calibri" w:hAnsi="Times New Roman" w:cs="Times New Roman"/>
          <w:sz w:val="24"/>
          <w:szCs w:val="24"/>
        </w:rPr>
        <w:t xml:space="preserve"> (*.</w:t>
      </w:r>
      <w:r w:rsidRPr="00CF48A7">
        <w:rPr>
          <w:rFonts w:ascii="Times New Roman" w:eastAsia="Calibri" w:hAnsi="Times New Roman" w:cs="Times New Roman"/>
          <w:sz w:val="24"/>
          <w:szCs w:val="24"/>
          <w:lang w:val="en-US"/>
        </w:rPr>
        <w:t>doc</w:t>
      </w:r>
      <w:r w:rsidRPr="00CF48A7">
        <w:rPr>
          <w:rFonts w:ascii="Times New Roman" w:eastAsia="Calibri" w:hAnsi="Times New Roman" w:cs="Times New Roman"/>
          <w:sz w:val="24"/>
          <w:szCs w:val="24"/>
        </w:rPr>
        <w:t>, *.</w:t>
      </w:r>
      <w:r w:rsidRPr="00CF48A7">
        <w:rPr>
          <w:rFonts w:ascii="Times New Roman" w:eastAsia="Calibri" w:hAnsi="Times New Roman" w:cs="Times New Roman"/>
          <w:sz w:val="24"/>
          <w:szCs w:val="24"/>
          <w:lang w:val="en-US"/>
        </w:rPr>
        <w:t>docx</w:t>
      </w:r>
      <w:r w:rsidRPr="00CF48A7">
        <w:rPr>
          <w:rFonts w:ascii="Times New Roman" w:eastAsia="Calibri" w:hAnsi="Times New Roman" w:cs="Times New Roman"/>
          <w:sz w:val="24"/>
          <w:szCs w:val="24"/>
        </w:rPr>
        <w:t>).</w:t>
      </w:r>
    </w:p>
    <w:p w14:paraId="27DF7F3A"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Calibri" w:hAnsi="Times New Roman" w:cs="Times New Roman"/>
          <w:sz w:val="24"/>
          <w:szCs w:val="24"/>
        </w:rPr>
      </w:pPr>
      <w:r w:rsidRPr="00CF48A7">
        <w:rPr>
          <w:rFonts w:ascii="Times New Roman" w:eastAsia="Calibri" w:hAnsi="Times New Roman" w:cs="Times New Roman"/>
          <w:sz w:val="24"/>
          <w:szCs w:val="24"/>
        </w:rPr>
        <w:t>С 30.06.2022 в соответствии с приказом Минстроя РФ №1046/пр от 30.12.2021 при составлении сметной документации использовать базу ФСНБ-2022 с актуальными дополнениями.</w:t>
      </w:r>
    </w:p>
    <w:p w14:paraId="4420A43E"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Для пересчета сметной стоимости строительства (реконструкции) в текущий уровень цен использовать индексы изменения сметной стоимости строительства ежеквартально публикуемые и рекомендуемые к применению Минстроем России. </w:t>
      </w:r>
    </w:p>
    <w:p w14:paraId="3349C600"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14:paraId="303DC1EC" w14:textId="77777777" w:rsidR="00CF48A7" w:rsidRPr="00CF48A7" w:rsidRDefault="00CF48A7" w:rsidP="00CA38D9">
      <w:pPr>
        <w:widowControl w:val="0"/>
        <w:numPr>
          <w:ilvl w:val="3"/>
          <w:numId w:val="43"/>
        </w:numPr>
        <w:tabs>
          <w:tab w:val="left" w:pos="-4680"/>
          <w:tab w:val="left" w:pos="1080"/>
          <w:tab w:val="left" w:pos="1276"/>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14:paraId="4C453EFE" w14:textId="77777777" w:rsidR="00CF48A7" w:rsidRPr="00CF48A7" w:rsidRDefault="00CF48A7" w:rsidP="00CA38D9">
      <w:pPr>
        <w:widowControl w:val="0"/>
        <w:numPr>
          <w:ilvl w:val="3"/>
          <w:numId w:val="43"/>
        </w:numPr>
        <w:tabs>
          <w:tab w:val="left" w:pos="-4680"/>
          <w:tab w:val="left" w:pos="1080"/>
          <w:tab w:val="left" w:pos="1276"/>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4.08.2020 №421/п,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14:paraId="178E8253" w14:textId="77777777" w:rsidR="00CF48A7" w:rsidRPr="00CF48A7" w:rsidRDefault="00CF48A7" w:rsidP="00CA38D9">
      <w:pPr>
        <w:widowControl w:val="0"/>
        <w:numPr>
          <w:ilvl w:val="3"/>
          <w:numId w:val="43"/>
        </w:numPr>
        <w:tabs>
          <w:tab w:val="left" w:pos="-4860"/>
          <w:tab w:val="left" w:pos="-4680"/>
          <w:tab w:val="left" w:pos="1080"/>
          <w:tab w:val="left" w:pos="1276"/>
          <w:tab w:val="left" w:pos="1701"/>
        </w:tabs>
        <w:spacing w:after="0" w:line="240" w:lineRule="auto"/>
        <w:ind w:left="0" w:firstLine="720"/>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случае применения инновационных решений, приведенных в Реестре инновационных технологий ПАО «Россети», </w:t>
      </w:r>
      <w:r w:rsidRPr="00CF48A7">
        <w:rPr>
          <w:rFonts w:ascii="Times New Roman" w:eastAsia="Times New Roman" w:hAnsi="Times New Roman" w:cs="Times New Roman"/>
          <w:b/>
          <w:sz w:val="24"/>
          <w:szCs w:val="24"/>
          <w:lang w:eastAsia="ru-RU"/>
        </w:rPr>
        <w:t>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w:t>
      </w:r>
      <w:r w:rsidRPr="00CF48A7">
        <w:rPr>
          <w:rFonts w:ascii="Times New Roman" w:eastAsia="Times New Roman" w:hAnsi="Times New Roman" w:cs="Times New Roman"/>
          <w:sz w:val="24"/>
          <w:szCs w:val="24"/>
          <w:lang w:eastAsia="ru-RU"/>
        </w:rPr>
        <w:t xml:space="preserve"> </w:t>
      </w:r>
    </w:p>
    <w:p w14:paraId="512A5AC8"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При выполнении проектной документации учесть единые стандарты </w:t>
      </w:r>
      <w:r w:rsidRPr="00CF48A7">
        <w:rPr>
          <w:rFonts w:ascii="Times New Roman" w:eastAsia="Times New Roman" w:hAnsi="Times New Roman" w:cs="Times New Roman"/>
          <w:sz w:val="24"/>
          <w:szCs w:val="24"/>
          <w:lang w:eastAsia="ru-RU"/>
        </w:rPr>
        <w:lastRenderedPageBreak/>
        <w:t>фирменного стиля объектов ПАО «</w:t>
      </w:r>
      <w:r w:rsidRPr="00CF48A7">
        <w:rPr>
          <w:rFonts w:ascii="Times New Roman" w:eastAsia="BatangChe" w:hAnsi="Times New Roman" w:cs="Times New Roman"/>
          <w:sz w:val="24"/>
          <w:szCs w:val="24"/>
          <w:lang w:eastAsia="ru-RU"/>
        </w:rPr>
        <w:t>Россети</w:t>
      </w:r>
      <w:r w:rsidRPr="00CF48A7">
        <w:rPr>
          <w:rFonts w:ascii="Times New Roman" w:eastAsia="Times New Roman" w:hAnsi="Times New Roman" w:cs="Times New Roman"/>
          <w:sz w:val="24"/>
          <w:szCs w:val="24"/>
          <w:lang w:eastAsia="ru-RU"/>
        </w:rPr>
        <w:t xml:space="preserve"> Центр».</w:t>
      </w:r>
    </w:p>
    <w:p w14:paraId="60E98013"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Выполнить раздел «Пояснительная записка» (ПЗ). </w:t>
      </w:r>
    </w:p>
    <w:p w14:paraId="78E33570"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Раздел оформить отдельным томом в соответствии с требованиями Постановления Правительства РФ от 16.02.2008 № 87. «О составе разделов проектной документации и требованиях к их содержанию».</w:t>
      </w:r>
    </w:p>
    <w:p w14:paraId="3F85F00A"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ПЗ включить предложения по выделению очередей и пусковых комплексов, с технологическими решениями.</w:t>
      </w:r>
    </w:p>
    <w:p w14:paraId="10568E45"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ПЗ привести реквизиты и сведения об использовании ранее разработанной документации при выполнении проектной документации по настоящему титулу: каталогов унифицированных и типовых конструкций (схем, компоновок и т.д.), типовой проектной документации, проектов повторного применения, материалов ранее разработанной внестадийной и/или проектной документации и т.п.</w:t>
      </w:r>
    </w:p>
    <w:p w14:paraId="639CB05A"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разделе «Пояснительная записка» привести перечень оборудования, материалов, систем и технологий, предусмотренных проектной документацией и включенных в Реестр инновационных технологий ПАО «Россети». </w:t>
      </w:r>
    </w:p>
    <w:p w14:paraId="0D264AE2"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Текстовая часть пояснительной записки к проектной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14:paraId="11137FF2"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Оформить отдельным томом.</w:t>
      </w:r>
    </w:p>
    <w:p w14:paraId="3420111A"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Данный раздел должен содержать мероприятия по обеспечению соблюдения установленных требований энергетической эффективности, включающих:</w:t>
      </w:r>
    </w:p>
    <w:p w14:paraId="4D3CD009"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показатели, характеризующие удельную величину расхода электроэнергии на собственные нужды ПС;</w:t>
      </w:r>
    </w:p>
    <w:p w14:paraId="3105CEF3"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требования к архитектурным, функционально-технологическим, конструктивным и инженерно-техническим решениям, влияющим на энергетическую эффективность зданий, строений и сооружений;</w:t>
      </w:r>
    </w:p>
    <w:p w14:paraId="46E10669"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требования к отдельным элементам, конструкциям сооружений и их свойствам, к используемым в сооружениях устройствам и технологиям, а также к включаемым в проектную документацию и применяемым при строительстве, реконструкции и капитальном ремонте зданий, строений и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и капитального ремонта сооружений, так и в процессе их эксплуатации;</w:t>
      </w:r>
    </w:p>
    <w:p w14:paraId="41BFC495"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иные установленные требования энергетической эффективности.</w:t>
      </w:r>
    </w:p>
    <w:p w14:paraId="74E56B2E"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требований энергетической эффективности, которым сооружения должны соответствовать при вводе в эксплуатацию и в процессе эксплуатации, и сроки, в течение которых в процессе эксплуатации должно быть обеспечено выполнение указанных требований энергетической эффективности.</w:t>
      </w:r>
    </w:p>
    <w:p w14:paraId="204DC8DC" w14:textId="77777777" w:rsidR="00CF48A7" w:rsidRPr="00CF48A7" w:rsidRDefault="00CF48A7" w:rsidP="00CA38D9">
      <w:pPr>
        <w:widowControl w:val="0"/>
        <w:numPr>
          <w:ilvl w:val="0"/>
          <w:numId w:val="51"/>
        </w:numPr>
        <w:tabs>
          <w:tab w:val="left" w:pos="1080"/>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перечень мероприятий по учету и контролю расходования используемых энергетических ресурсов.</w:t>
      </w:r>
    </w:p>
    <w:p w14:paraId="631F7138"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Обеспечить установку приборов автоматического включения/отключения систем обогрева оборудования ПС, шкафов наружной установки ОРУ.</w:t>
      </w:r>
    </w:p>
    <w:p w14:paraId="48474E41"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 разработке проектной документации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 Привести перечень типов/видов оборудования, конструкций, материалов и технологий, предусмотренных проектной документацией, но не производимых на территории Российской Федерации.</w:t>
      </w:r>
    </w:p>
    <w:p w14:paraId="7291F671"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проектной документации не допускается указывать наименования изготовителей </w:t>
      </w:r>
      <w:r w:rsidRPr="00CF48A7">
        <w:rPr>
          <w:rFonts w:ascii="Times New Roman" w:eastAsia="Times New Roman" w:hAnsi="Times New Roman" w:cs="Times New Roman"/>
          <w:sz w:val="24"/>
          <w:szCs w:val="24"/>
          <w:lang w:eastAsia="ru-RU"/>
        </w:rPr>
        <w:lastRenderedPageBreak/>
        <w:t>и/или марки (в том числе технические условия на изготовление) проектируемого оборудования, систем (до выбора на основании ТЭО с согласованием с Заказчиком или на основании результатов ТЗП).</w:t>
      </w:r>
    </w:p>
    <w:p w14:paraId="64A83D4B"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Одновременно с разработкой проектной документации необходимо разработать техническую часть закупочной документации (отдельным томом) в соответствии с Единым стандартом закупок ПАО «Россети» (Положением о закупках) утверждённым решением Совета директоров ПАО «Россети» протокол от 30.10.2015 №206 (в редакции протокола от 19.08.2016 № 239).</w:t>
      </w:r>
    </w:p>
    <w:p w14:paraId="254443FC" w14:textId="77777777" w:rsidR="00CF48A7" w:rsidRPr="00CF48A7" w:rsidRDefault="00CF48A7" w:rsidP="00CF48A7">
      <w:pPr>
        <w:widowControl w:val="0"/>
        <w:tabs>
          <w:tab w:val="left" w:pos="-4680"/>
          <w:tab w:val="left" w:pos="1080"/>
          <w:tab w:val="left" w:pos="1276"/>
        </w:tabs>
        <w:spacing w:after="0" w:line="240" w:lineRule="auto"/>
        <w:ind w:left="709"/>
        <w:contextualSpacing/>
        <w:jc w:val="both"/>
        <w:rPr>
          <w:rFonts w:ascii="Times New Roman" w:eastAsia="Times New Roman" w:hAnsi="Times New Roman" w:cs="Times New Roman"/>
          <w:sz w:val="24"/>
          <w:szCs w:val="24"/>
          <w:lang w:eastAsia="ru-RU"/>
        </w:rPr>
      </w:pPr>
    </w:p>
    <w:p w14:paraId="46F0D6F0" w14:textId="77777777" w:rsidR="00CF48A7" w:rsidRPr="00CF48A7" w:rsidRDefault="00CF48A7" w:rsidP="00CA38D9">
      <w:pPr>
        <w:widowControl w:val="0"/>
        <w:numPr>
          <w:ilvl w:val="1"/>
          <w:numId w:val="43"/>
        </w:numPr>
        <w:tabs>
          <w:tab w:val="left" w:pos="-4680"/>
          <w:tab w:val="left" w:pos="142"/>
          <w:tab w:val="left" w:pos="1080"/>
          <w:tab w:val="left" w:pos="1418"/>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Требования обеспечения безопасности значимых объектов критической информационной инфраструктуры Российской Федерации</w:t>
      </w:r>
    </w:p>
    <w:p w14:paraId="20729E77"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bookmarkStart w:id="5" w:name="_Ref480380245"/>
      <w:r w:rsidRPr="00CF48A7">
        <w:rPr>
          <w:rFonts w:ascii="Times New Roman" w:eastAsia="Times New Roman" w:hAnsi="Times New Roman" w:cs="Times New Roman"/>
          <w:sz w:val="24"/>
          <w:szCs w:val="24"/>
          <w:lang w:eastAsia="ru-RU"/>
        </w:rPr>
        <w:t>Требования по обеспечению информационной безопасности</w:t>
      </w:r>
    </w:p>
    <w:p w14:paraId="6835F692"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14:paraId="794139D8" w14:textId="77777777" w:rsidR="00CF48A7" w:rsidRPr="00CF48A7" w:rsidRDefault="00CF48A7" w:rsidP="00CA38D9">
      <w:pPr>
        <w:numPr>
          <w:ilvl w:val="0"/>
          <w:numId w:val="59"/>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14:paraId="56550881" w14:textId="77777777" w:rsidR="00CF48A7" w:rsidRPr="00CF48A7" w:rsidRDefault="00CF48A7" w:rsidP="00CA38D9">
      <w:pPr>
        <w:numPr>
          <w:ilvl w:val="0"/>
          <w:numId w:val="59"/>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14:paraId="17343294" w14:textId="77777777" w:rsidR="00CF48A7" w:rsidRPr="00CF48A7" w:rsidRDefault="00CF48A7" w:rsidP="00CA38D9">
      <w:pPr>
        <w:numPr>
          <w:ilvl w:val="0"/>
          <w:numId w:val="59"/>
        </w:numPr>
        <w:tabs>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восстановление функционирования системы, в том числе за счет создания и хранения резервных копий необходимой для этого информации.</w:t>
      </w:r>
    </w:p>
    <w:p w14:paraId="488518F4"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 187-ФЗ «О безопасности критической информационной инфраструктуры Российской Федерации» и соответствующими подзаконным нормативно-правовым актам.</w:t>
      </w:r>
    </w:p>
    <w:p w14:paraId="351B2388"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Для обеспечения защиты информации, содержащейся в Системе, должны быть проведены следующие мероприятия:</w:t>
      </w:r>
    </w:p>
    <w:p w14:paraId="6D2ED88B"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категорирование информационной системы в соответствии с требованиями Федерального закона от 26.07.2017 № 187-ФЗ «О безопасности критической информационной инфраструктуры Российской Федерации» и Постановления Правительства РФ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14:paraId="393638EB"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14:paraId="703262EA"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p w14:paraId="58099927" w14:textId="77777777" w:rsidR="00CF48A7" w:rsidRPr="00CF48A7" w:rsidRDefault="00CF48A7" w:rsidP="00CA38D9">
      <w:pPr>
        <w:widowControl w:val="0"/>
        <w:numPr>
          <w:ilvl w:val="2"/>
          <w:numId w:val="43"/>
        </w:numPr>
        <w:tabs>
          <w:tab w:val="left" w:pos="-4680"/>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Требования к частному техническому заданию на подсистему информационной безопасности</w:t>
      </w:r>
    </w:p>
    <w:p w14:paraId="0345479C"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14:paraId="13D8E85E"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lastRenderedPageBreak/>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14:paraId="03571693"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14:paraId="3F09C744"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идентификация и аутентификация (ИАФ);</w:t>
      </w:r>
    </w:p>
    <w:p w14:paraId="752E4894"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управление доступом (УПД);</w:t>
      </w:r>
    </w:p>
    <w:p w14:paraId="0BA33D8B"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ограничение программной среды (ОПС);</w:t>
      </w:r>
    </w:p>
    <w:p w14:paraId="107CC701"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защита машинных носителей информации (ЗНИ);</w:t>
      </w:r>
    </w:p>
    <w:p w14:paraId="1DEB2C1C"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аудит безопасности (АУД);</w:t>
      </w:r>
    </w:p>
    <w:p w14:paraId="6207F13B"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антивирусная защита (АВЗ);</w:t>
      </w:r>
    </w:p>
    <w:p w14:paraId="65BE5413"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предотвращение вторжений (компьютерных атак) (СОВ);</w:t>
      </w:r>
    </w:p>
    <w:p w14:paraId="51AC4F78"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обеспечение целостности (ОЦЛ);</w:t>
      </w:r>
    </w:p>
    <w:p w14:paraId="5A717E04"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обеспечение доступности (ОДТ);</w:t>
      </w:r>
    </w:p>
    <w:p w14:paraId="4EFC4DF9"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защита технических средств и систем (ЗТС);</w:t>
      </w:r>
    </w:p>
    <w:p w14:paraId="40482039"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защита информационной (автоматизированной) системы и ее компонентов (ЗИС);</w:t>
      </w:r>
    </w:p>
    <w:p w14:paraId="2A091196"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планирование мероприятий по обеспечению безопасности (ПЛН);</w:t>
      </w:r>
    </w:p>
    <w:p w14:paraId="38F46A07"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управление конфигурацией (УКФ);</w:t>
      </w:r>
    </w:p>
    <w:p w14:paraId="139473C6"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управление обновлениями программного обеспечения (ОПО);</w:t>
      </w:r>
    </w:p>
    <w:p w14:paraId="412A359E"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реагирование на инциденты информационной безопасности (ИНЦ);</w:t>
      </w:r>
    </w:p>
    <w:p w14:paraId="0B57BB34"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обеспечение действий в нештатных ситуациях (ДНС);</w:t>
      </w:r>
    </w:p>
    <w:p w14:paraId="3FB57456" w14:textId="77777777" w:rsidR="00CF48A7" w:rsidRPr="00CF48A7" w:rsidRDefault="00CF48A7" w:rsidP="00CA38D9">
      <w:pPr>
        <w:numPr>
          <w:ilvl w:val="0"/>
          <w:numId w:val="59"/>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информирование и обучение персонала (ИПО).</w:t>
      </w:r>
    </w:p>
    <w:p w14:paraId="2F3CD4CB" w14:textId="77777777" w:rsidR="00CF48A7" w:rsidRPr="00CF48A7" w:rsidRDefault="00CF48A7" w:rsidP="00CF48A7">
      <w:pPr>
        <w:tabs>
          <w:tab w:val="left" w:pos="426"/>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ЧТЗ на подсистему защиты информации должна быть отражена необходимость разработки пакета документов:</w:t>
      </w:r>
    </w:p>
    <w:p w14:paraId="4BBC4983" w14:textId="77777777" w:rsidR="00CF48A7" w:rsidRPr="00CF48A7" w:rsidRDefault="00CF48A7" w:rsidP="00CA38D9">
      <w:pPr>
        <w:numPr>
          <w:ilvl w:val="0"/>
          <w:numId w:val="59"/>
        </w:numPr>
        <w:tabs>
          <w:tab w:val="left" w:pos="993"/>
        </w:tabs>
        <w:suppressAutoHyphens/>
        <w:spacing w:after="0" w:line="240" w:lineRule="auto"/>
        <w:ind w:left="0" w:firstLine="993"/>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Пояснительная записка на подсистему информационной безопасности;</w:t>
      </w:r>
    </w:p>
    <w:p w14:paraId="115CF14C" w14:textId="77777777" w:rsidR="00CF48A7" w:rsidRPr="00CF48A7" w:rsidRDefault="00CF48A7" w:rsidP="00CA38D9">
      <w:pPr>
        <w:numPr>
          <w:ilvl w:val="0"/>
          <w:numId w:val="59"/>
        </w:numPr>
        <w:tabs>
          <w:tab w:val="left" w:pos="993"/>
        </w:tabs>
        <w:suppressAutoHyphens/>
        <w:spacing w:after="0" w:line="240" w:lineRule="auto"/>
        <w:ind w:left="0" w:firstLine="993"/>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Спецификация технических решений подсистемы информационной безопасности;</w:t>
      </w:r>
    </w:p>
    <w:p w14:paraId="35A1A7C2" w14:textId="77777777" w:rsidR="00CF48A7" w:rsidRPr="00CF48A7" w:rsidRDefault="00CF48A7" w:rsidP="00CA38D9">
      <w:pPr>
        <w:numPr>
          <w:ilvl w:val="0"/>
          <w:numId w:val="59"/>
        </w:numPr>
        <w:tabs>
          <w:tab w:val="left" w:pos="993"/>
        </w:tabs>
        <w:suppressAutoHyphens/>
        <w:spacing w:after="0" w:line="240" w:lineRule="auto"/>
        <w:ind w:left="0" w:firstLine="993"/>
        <w:jc w:val="both"/>
        <w:rPr>
          <w:rFonts w:ascii="Times New Roman" w:eastAsia="Times New Roman" w:hAnsi="Times New Roman" w:cs="Times New Roman"/>
          <w:sz w:val="24"/>
          <w:szCs w:val="24"/>
          <w:lang w:eastAsia="ar-SA"/>
        </w:rPr>
      </w:pPr>
      <w:r w:rsidRPr="00CF48A7">
        <w:rPr>
          <w:rFonts w:ascii="Times New Roman" w:eastAsia="Times New Roman" w:hAnsi="Times New Roman" w:cs="Times New Roman"/>
          <w:sz w:val="24"/>
          <w:szCs w:val="24"/>
          <w:lang w:eastAsia="ar-SA"/>
        </w:rPr>
        <w:t>Техническое задание на реализацию подсистемы информационной безопасности.</w:t>
      </w:r>
      <w:bookmarkEnd w:id="5"/>
    </w:p>
    <w:p w14:paraId="15AD8B54" w14:textId="77777777" w:rsidR="00CF48A7" w:rsidRPr="00CF48A7" w:rsidRDefault="00CF48A7" w:rsidP="00CF48A7">
      <w:pPr>
        <w:tabs>
          <w:tab w:val="left" w:pos="993"/>
        </w:tabs>
        <w:suppressAutoHyphens/>
        <w:spacing w:after="0" w:line="240" w:lineRule="auto"/>
        <w:ind w:left="993"/>
        <w:jc w:val="both"/>
        <w:rPr>
          <w:rFonts w:ascii="Times New Roman" w:eastAsia="Times New Roman" w:hAnsi="Times New Roman" w:cs="Times New Roman"/>
          <w:sz w:val="24"/>
          <w:szCs w:val="24"/>
          <w:lang w:eastAsia="ar-SA"/>
        </w:rPr>
      </w:pPr>
    </w:p>
    <w:p w14:paraId="3DC6E4CA" w14:textId="77777777" w:rsidR="00CF48A7" w:rsidRPr="00CF48A7" w:rsidRDefault="00CF48A7" w:rsidP="00CA38D9">
      <w:pPr>
        <w:widowControl w:val="0"/>
        <w:numPr>
          <w:ilvl w:val="1"/>
          <w:numId w:val="43"/>
        </w:numPr>
        <w:tabs>
          <w:tab w:val="left" w:pos="-4680"/>
          <w:tab w:val="left" w:pos="142"/>
          <w:tab w:val="left" w:pos="1080"/>
          <w:tab w:val="left" w:pos="1418"/>
        </w:tabs>
        <w:spacing w:after="0" w:line="240" w:lineRule="auto"/>
        <w:ind w:left="0" w:firstLine="709"/>
        <w:contextualSpacing/>
        <w:jc w:val="both"/>
        <w:rPr>
          <w:rFonts w:ascii="Times New Roman" w:eastAsia="Times New Roman" w:hAnsi="Times New Roman" w:cs="Times New Roman"/>
          <w:b/>
          <w:bCs/>
          <w:sz w:val="24"/>
          <w:szCs w:val="24"/>
          <w:lang w:eastAsia="ru-RU"/>
        </w:rPr>
      </w:pPr>
      <w:r w:rsidRPr="00CF48A7">
        <w:rPr>
          <w:rFonts w:ascii="Times New Roman" w:eastAsia="Times New Roman" w:hAnsi="Times New Roman" w:cs="Times New Roman"/>
          <w:b/>
          <w:bCs/>
          <w:sz w:val="24"/>
          <w:szCs w:val="24"/>
          <w:lang w:eastAsia="ru-RU"/>
        </w:rPr>
        <w:t xml:space="preserve"> </w:t>
      </w:r>
      <w:r w:rsidRPr="00CF48A7">
        <w:rPr>
          <w:rFonts w:ascii="Times New Roman" w:eastAsia="Times New Roman" w:hAnsi="Times New Roman" w:cs="Times New Roman"/>
          <w:b/>
          <w:bCs/>
          <w:sz w:val="24"/>
          <w:szCs w:val="24"/>
          <w:lang w:val="en-US" w:eastAsia="ru-RU"/>
        </w:rPr>
        <w:t>III</w:t>
      </w:r>
      <w:r w:rsidRPr="00CF48A7">
        <w:rPr>
          <w:rFonts w:ascii="Times New Roman" w:eastAsia="Times New Roman" w:hAnsi="Times New Roman" w:cs="Times New Roman"/>
          <w:b/>
          <w:bCs/>
          <w:sz w:val="24"/>
          <w:szCs w:val="24"/>
          <w:lang w:eastAsia="ru-RU"/>
        </w:rPr>
        <w:t xml:space="preserve"> этап проектирования «Разработка и согласование рабочей документации (РД) в соответствии с требованиями нормативно-технических документов». </w:t>
      </w:r>
    </w:p>
    <w:p w14:paraId="1243F9F8" w14:textId="77777777" w:rsidR="00CF48A7" w:rsidRPr="00CF48A7" w:rsidRDefault="00CF48A7" w:rsidP="00CF48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Рабочая документация (РД) должна быть разработана после выбора основного первичного и вторичного оборудования </w:t>
      </w:r>
      <w:r w:rsidRPr="00CF48A7">
        <w:rPr>
          <w:rFonts w:ascii="Times New Roman" w:eastAsia="Times New Roman" w:hAnsi="Times New Roman" w:cs="Times New Roman"/>
          <w:sz w:val="24"/>
          <w:szCs w:val="20"/>
          <w:lang w:eastAsia="ru-RU"/>
        </w:rPr>
        <w:t>в объеме, необходимом для описания полной совокупности принятых решений проектной документации и достаточном для дальнейшего выполнения СМР и ПНР</w:t>
      </w:r>
      <w:r w:rsidRPr="00CF48A7">
        <w:rPr>
          <w:rFonts w:ascii="Times New Roman" w:eastAsia="Times New Roman" w:hAnsi="Times New Roman" w:cs="Times New Roman"/>
          <w:sz w:val="24"/>
          <w:szCs w:val="24"/>
          <w:lang w:eastAsia="ru-RU"/>
        </w:rPr>
        <w:t>. Рабочая документация должна быть согласована с Филиалом АО «СО ЕЭС» Смоленское РДУ.</w:t>
      </w:r>
    </w:p>
    <w:p w14:paraId="54D957BD" w14:textId="77777777" w:rsidR="00CF48A7" w:rsidRPr="00CF48A7" w:rsidRDefault="00CF48A7" w:rsidP="00CF48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РД должна содержать:</w:t>
      </w:r>
    </w:p>
    <w:p w14:paraId="3107D3CA" w14:textId="77777777" w:rsidR="00CF48A7" w:rsidRPr="00CF48A7" w:rsidRDefault="00CF48A7" w:rsidP="00CA38D9">
      <w:pPr>
        <w:numPr>
          <w:ilvl w:val="0"/>
          <w:numId w:val="53"/>
        </w:numPr>
        <w:tabs>
          <w:tab w:val="left" w:pos="993"/>
        </w:tabs>
        <w:suppressAutoHyphens/>
        <w:spacing w:after="0" w:line="240" w:lineRule="auto"/>
        <w:jc w:val="both"/>
        <w:rPr>
          <w:rFonts w:ascii="Times New Roman" w:eastAsia="Times New Roman" w:hAnsi="Times New Roman" w:cs="Times New Roman"/>
          <w:vanish/>
          <w:sz w:val="24"/>
          <w:szCs w:val="24"/>
          <w:lang w:eastAsia="ru-RU"/>
        </w:rPr>
      </w:pPr>
    </w:p>
    <w:p w14:paraId="1454B5F7" w14:textId="77777777" w:rsidR="00CF48A7" w:rsidRPr="00CF48A7" w:rsidRDefault="00CF48A7" w:rsidP="00CA38D9">
      <w:pPr>
        <w:numPr>
          <w:ilvl w:val="1"/>
          <w:numId w:val="53"/>
        </w:numPr>
        <w:tabs>
          <w:tab w:val="left" w:pos="993"/>
        </w:tabs>
        <w:suppressAutoHyphens/>
        <w:spacing w:after="0" w:line="240" w:lineRule="auto"/>
        <w:jc w:val="both"/>
        <w:rPr>
          <w:rFonts w:ascii="Times New Roman" w:eastAsia="Times New Roman" w:hAnsi="Times New Roman" w:cs="Times New Roman"/>
          <w:vanish/>
          <w:sz w:val="24"/>
          <w:szCs w:val="24"/>
          <w:lang w:eastAsia="ru-RU"/>
        </w:rPr>
      </w:pPr>
    </w:p>
    <w:p w14:paraId="10D58672"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Конструктивные решения (установочные чертежи) в соответствии с видами выбранного электрооборудования и компоновочными решениями, утвержденными в проектной документации.</w:t>
      </w:r>
    </w:p>
    <w:p w14:paraId="6A93825A"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организации электропитания систем РЗА и других систем, включая:</w:t>
      </w:r>
    </w:p>
    <w:p w14:paraId="37FCA6B7" w14:textId="77777777" w:rsidR="00CF48A7" w:rsidRPr="00CF48A7" w:rsidRDefault="00CF48A7" w:rsidP="00CA38D9">
      <w:pPr>
        <w:numPr>
          <w:ilvl w:val="0"/>
          <w:numId w:val="52"/>
        </w:num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привязку оборудования к цепям РЗА. </w:t>
      </w:r>
    </w:p>
    <w:p w14:paraId="72948328" w14:textId="77777777" w:rsidR="00CF48A7" w:rsidRPr="00CF48A7" w:rsidRDefault="00CF48A7" w:rsidP="00CA38D9">
      <w:pPr>
        <w:numPr>
          <w:ilvl w:val="0"/>
          <w:numId w:val="52"/>
        </w:num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таблицы потребителей оперативного тока и их характеристики; </w:t>
      </w:r>
    </w:p>
    <w:p w14:paraId="46789D14" w14:textId="77777777" w:rsidR="00CF48A7" w:rsidRPr="00CF48A7" w:rsidRDefault="00CF48A7" w:rsidP="00CA38D9">
      <w:pPr>
        <w:numPr>
          <w:ilvl w:val="0"/>
          <w:numId w:val="52"/>
        </w:num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схему сети оперативного тока;</w:t>
      </w:r>
    </w:p>
    <w:p w14:paraId="1C2ED25F" w14:textId="77777777" w:rsidR="00CF48A7" w:rsidRPr="00CF48A7" w:rsidRDefault="00CF48A7" w:rsidP="00CA38D9">
      <w:pPr>
        <w:numPr>
          <w:ilvl w:val="0"/>
          <w:numId w:val="52"/>
        </w:num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lastRenderedPageBreak/>
        <w:t>расчеты токов короткого замыкания оперативного тока, построение карт селективности защитных аппаратов оперативного тока (с использованием специализированных программ);</w:t>
      </w:r>
    </w:p>
    <w:p w14:paraId="4B4952A3" w14:textId="77777777" w:rsidR="00CF48A7" w:rsidRPr="00CF48A7" w:rsidRDefault="00CF48A7" w:rsidP="00CA38D9">
      <w:pPr>
        <w:numPr>
          <w:ilvl w:val="0"/>
          <w:numId w:val="52"/>
        </w:num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по контролю сети оперативного тока, включая устройства автоматического и автоматизированного поиска «земли» по присоединениям.</w:t>
      </w:r>
    </w:p>
    <w:p w14:paraId="56F42608"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Решения в части вторичных систем ПС:</w:t>
      </w:r>
    </w:p>
    <w:p w14:paraId="6F63F38B" w14:textId="77777777" w:rsidR="00CF48A7" w:rsidRPr="00CF48A7" w:rsidRDefault="00CF48A7" w:rsidP="00CA38D9">
      <w:pPr>
        <w:numPr>
          <w:ilvl w:val="3"/>
          <w:numId w:val="60"/>
        </w:numPr>
        <w:tabs>
          <w:tab w:val="left" w:pos="993"/>
          <w:tab w:val="left" w:pos="1560"/>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По релейной защите (РЗА) с использованием микропроцессорных устройств, включая:</w:t>
      </w:r>
    </w:p>
    <w:p w14:paraId="68831840" w14:textId="77777777" w:rsidR="00CF48A7" w:rsidRPr="00CF48A7" w:rsidRDefault="00CF48A7" w:rsidP="00CA38D9">
      <w:pPr>
        <w:numPr>
          <w:ilvl w:val="0"/>
          <w:numId w:val="57"/>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размещения устройств релейной защиты;</w:t>
      </w:r>
    </w:p>
    <w:p w14:paraId="084639BA" w14:textId="77777777" w:rsidR="00CF48A7" w:rsidRPr="00CF48A7" w:rsidRDefault="00CF48A7" w:rsidP="00CA38D9">
      <w:pPr>
        <w:numPr>
          <w:ilvl w:val="0"/>
          <w:numId w:val="57"/>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распределения по трансформаторам тока устройств РЗА, схема организации цепей питания устройств РЗА;</w:t>
      </w:r>
    </w:p>
    <w:p w14:paraId="09214C52" w14:textId="77777777" w:rsidR="00CF48A7" w:rsidRPr="00CF48A7" w:rsidRDefault="00CF48A7" w:rsidP="00CA38D9">
      <w:pPr>
        <w:numPr>
          <w:ilvl w:val="0"/>
          <w:numId w:val="57"/>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принципиальные и монтажные схемы с привязкой вновь установленного оборудования и МП устройств РЗА к существующему оборудованию, устройствам релейной защиты, автоматики и сигнализации;</w:t>
      </w:r>
    </w:p>
    <w:p w14:paraId="5D799EA8" w14:textId="77777777" w:rsidR="00CF48A7" w:rsidRPr="00CF48A7" w:rsidRDefault="00CF48A7" w:rsidP="00CA38D9">
      <w:pPr>
        <w:numPr>
          <w:ilvl w:val="0"/>
          <w:numId w:val="57"/>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заполненные бланки задания уставок для проектируемых устройств РЗА;</w:t>
      </w:r>
    </w:p>
    <w:p w14:paraId="1DC88E11" w14:textId="77777777" w:rsidR="00CF48A7" w:rsidRPr="00CF48A7" w:rsidRDefault="00CF48A7" w:rsidP="00CA38D9">
      <w:pPr>
        <w:numPr>
          <w:ilvl w:val="0"/>
          <w:numId w:val="57"/>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заказные спецификации и карты заказа на устройства РЗА.</w:t>
      </w:r>
    </w:p>
    <w:p w14:paraId="31FEDF65"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color w:val="000000"/>
          <w:sz w:val="24"/>
          <w:szCs w:val="24"/>
          <w:lang w:eastAsia="ru-RU"/>
        </w:rPr>
        <w:t>В части СТМ ПС предусмотреть:</w:t>
      </w:r>
    </w:p>
    <w:p w14:paraId="19CCE888"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структурную и принципиальную схемы организации ТМ для вновь вводимого оборудования с отображением протоколов, применяемых устройств (комплексов) РЗА и точной синхронизации времени;</w:t>
      </w:r>
    </w:p>
    <w:p w14:paraId="65015DC7"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планы размещения оборудования и кабельных трасс;</w:t>
      </w:r>
    </w:p>
    <w:p w14:paraId="00779A3A"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таблицы соединений и подключений (кроссовые журналы);</w:t>
      </w:r>
    </w:p>
    <w:p w14:paraId="07644B03"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электропитания оборудования ТМ для вновь вводимого оборудования;</w:t>
      </w:r>
    </w:p>
    <w:p w14:paraId="2D9E5E73"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подключения дискретных сигналов ТС, ДУ (проектом предусмотреть подключение контрольных кабелей через промежуточные клеммники к контроллерам ТМ);</w:t>
      </w:r>
    </w:p>
    <w:p w14:paraId="2F9A3523"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спецификации оборудования и материалов;</w:t>
      </w:r>
    </w:p>
    <w:p w14:paraId="49F54942" w14:textId="77777777" w:rsidR="00CF48A7" w:rsidRPr="00CF48A7" w:rsidRDefault="00CF48A7" w:rsidP="00CA38D9">
      <w:pPr>
        <w:widowControl w:val="0"/>
        <w:numPr>
          <w:ilvl w:val="0"/>
          <w:numId w:val="65"/>
        </w:numPr>
        <w:tabs>
          <w:tab w:val="left" w:pos="993"/>
        </w:tabs>
        <w:suppressAutoHyphens/>
        <w:spacing w:after="0" w:line="240" w:lineRule="auto"/>
        <w:ind w:firstLine="85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схемы общего вида шкафов.</w:t>
      </w:r>
    </w:p>
    <w:p w14:paraId="62083A62" w14:textId="77777777" w:rsidR="00CF48A7" w:rsidRPr="00CF48A7" w:rsidRDefault="00CF48A7" w:rsidP="00CF48A7">
      <w:pPr>
        <w:widowControl w:val="0"/>
        <w:tabs>
          <w:tab w:val="left" w:pos="993"/>
        </w:tabs>
        <w:suppressAutoHyphens/>
        <w:spacing w:after="0" w:line="240" w:lineRule="auto"/>
        <w:ind w:firstLine="851"/>
        <w:jc w:val="both"/>
        <w:rPr>
          <w:rFonts w:ascii="Times New Roman" w:eastAsia="Times New Roman" w:hAnsi="Times New Roman" w:cs="Times New Roman"/>
          <w:sz w:val="24"/>
          <w:szCs w:val="20"/>
          <w:lang w:eastAsia="ru-RU"/>
        </w:rPr>
      </w:pPr>
      <w:r w:rsidRPr="00CF48A7">
        <w:rPr>
          <w:rFonts w:ascii="Times New Roman" w:eastAsia="Times New Roman" w:hAnsi="Times New Roman" w:cs="Times New Roman"/>
          <w:sz w:val="24"/>
          <w:szCs w:val="20"/>
          <w:lang w:eastAsia="ru-RU"/>
        </w:rPr>
        <w:t>Проект в части СТМ должен соответствовать требованиям положения ПАО «Россети» «О единой технической политике в электросетевом комплексе», СТО 34.01-6.1-002.2016 «Программно-технические комплексы подстанций 35-110 (150) кВ. Общие технические требования» в части требований.</w:t>
      </w:r>
    </w:p>
    <w:p w14:paraId="70B4BC2E" w14:textId="77777777" w:rsidR="00CF48A7" w:rsidRPr="00CF48A7" w:rsidRDefault="00CF48A7" w:rsidP="00CF48A7">
      <w:pPr>
        <w:widowControl w:val="0"/>
        <w:tabs>
          <w:tab w:val="left" w:pos="1080"/>
          <w:tab w:val="left" w:pos="1560"/>
        </w:tabs>
        <w:spacing w:after="0" w:line="240" w:lineRule="auto"/>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Дополнительные требования к системе ТМ:</w:t>
      </w:r>
    </w:p>
    <w:p w14:paraId="60A43735" w14:textId="77777777" w:rsidR="00CF48A7" w:rsidRPr="00CF48A7" w:rsidRDefault="00CF48A7" w:rsidP="00CA38D9">
      <w:pPr>
        <w:widowControl w:val="0"/>
        <w:numPr>
          <w:ilvl w:val="0"/>
          <w:numId w:val="65"/>
        </w:numPr>
        <w:tabs>
          <w:tab w:val="left" w:pos="1080"/>
        </w:tabs>
        <w:spacing w:after="0" w:line="240" w:lineRule="auto"/>
        <w:ind w:firstLine="993"/>
        <w:contextualSpacing/>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При размещении оборудования в шкафах необходимо обеспечить достаточное естественное охлаждение, сервисными розетками в количестве 3-х шт. и автоматической системой обогрева с возможностью регулировки температуры.</w:t>
      </w:r>
    </w:p>
    <w:p w14:paraId="16E6C7E5" w14:textId="77777777" w:rsidR="00CF48A7" w:rsidRPr="00CF48A7" w:rsidRDefault="00CF48A7" w:rsidP="00CA38D9">
      <w:pPr>
        <w:widowControl w:val="0"/>
        <w:numPr>
          <w:ilvl w:val="0"/>
          <w:numId w:val="65"/>
        </w:numPr>
        <w:tabs>
          <w:tab w:val="left" w:pos="1080"/>
        </w:tabs>
        <w:spacing w:after="0" w:line="240" w:lineRule="auto"/>
        <w:ind w:firstLine="993"/>
        <w:contextualSpacing/>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В телекоммуникационном шкафу предусмотреть установку полки для размещения дополнительного оборудования.</w:t>
      </w:r>
    </w:p>
    <w:p w14:paraId="2E8F554A" w14:textId="77777777" w:rsidR="00CF48A7" w:rsidRPr="00CF48A7" w:rsidRDefault="00CF48A7" w:rsidP="00CA38D9">
      <w:pPr>
        <w:widowControl w:val="0"/>
        <w:numPr>
          <w:ilvl w:val="0"/>
          <w:numId w:val="65"/>
        </w:numPr>
        <w:tabs>
          <w:tab w:val="left" w:pos="1080"/>
        </w:tabs>
        <w:spacing w:after="0" w:line="240" w:lineRule="auto"/>
        <w:ind w:firstLine="993"/>
        <w:contextualSpacing/>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Контроллеры ввода-вывода ТС и ТУ должны иметь возможность «горячей замены», без отключения питания контроллеров СТМ и перезагрузки контроллера;</w:t>
      </w:r>
    </w:p>
    <w:p w14:paraId="4BC7BB18" w14:textId="77777777" w:rsidR="00CF48A7" w:rsidRPr="00CF48A7" w:rsidRDefault="00CF48A7" w:rsidP="00CA38D9">
      <w:pPr>
        <w:widowControl w:val="0"/>
        <w:numPr>
          <w:ilvl w:val="0"/>
          <w:numId w:val="65"/>
        </w:numPr>
        <w:tabs>
          <w:tab w:val="left" w:pos="1080"/>
        </w:tabs>
        <w:spacing w:after="0" w:line="240" w:lineRule="auto"/>
        <w:ind w:firstLine="993"/>
        <w:contextualSpacing/>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Информационная емкость СТМ определяется проектом и должна составлять не менее 120 % фактического объема телеинформации;</w:t>
      </w:r>
    </w:p>
    <w:p w14:paraId="48615EEF" w14:textId="77777777" w:rsidR="00CF48A7" w:rsidRPr="00CF48A7" w:rsidRDefault="00CF48A7" w:rsidP="00CA38D9">
      <w:pPr>
        <w:widowControl w:val="0"/>
        <w:numPr>
          <w:ilvl w:val="0"/>
          <w:numId w:val="65"/>
        </w:numPr>
        <w:tabs>
          <w:tab w:val="left" w:pos="1080"/>
        </w:tabs>
        <w:spacing w:after="0" w:line="240" w:lineRule="auto"/>
        <w:ind w:firstLine="993"/>
        <w:contextualSpacing/>
        <w:jc w:val="both"/>
        <w:rPr>
          <w:rFonts w:ascii="Times New Roman" w:eastAsia="Times New Roman" w:hAnsi="Times New Roman" w:cs="Times New Roman"/>
          <w:color w:val="000000"/>
          <w:sz w:val="24"/>
          <w:szCs w:val="24"/>
          <w:lang w:eastAsia="ru-RU"/>
        </w:rPr>
      </w:pPr>
      <w:r w:rsidRPr="00CF48A7">
        <w:rPr>
          <w:rFonts w:ascii="Times New Roman" w:eastAsia="Times New Roman" w:hAnsi="Times New Roman" w:cs="Times New Roman"/>
          <w:color w:val="000000"/>
          <w:sz w:val="24"/>
          <w:szCs w:val="24"/>
          <w:lang w:eastAsia="ru-RU"/>
        </w:rPr>
        <w:t>Дистанционное управление выключателями и телерегулирование трансформаторов должно производиться через микропроцессорные терминалы РЗА;</w:t>
      </w:r>
    </w:p>
    <w:p w14:paraId="5A83E125" w14:textId="77777777" w:rsidR="00CF48A7" w:rsidRPr="00CF48A7" w:rsidRDefault="00CF48A7" w:rsidP="00CF48A7">
      <w:pPr>
        <w:tabs>
          <w:tab w:val="left" w:pos="993"/>
        </w:tabs>
        <w:suppressAutoHyphens/>
        <w:spacing w:after="0" w:line="240" w:lineRule="auto"/>
        <w:jc w:val="both"/>
        <w:rPr>
          <w:rFonts w:ascii="Times New Roman" w:eastAsia="Times New Roman" w:hAnsi="Times New Roman" w:cs="Times New Roman"/>
          <w:sz w:val="24"/>
          <w:szCs w:val="24"/>
          <w:lang w:eastAsia="ru-RU"/>
        </w:rPr>
      </w:pPr>
    </w:p>
    <w:p w14:paraId="10613EFB"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Решения по интеграции с подсистемой оперативной блокировки коммутационных аппаратов.  </w:t>
      </w:r>
    </w:p>
    <w:p w14:paraId="7DB9E44B"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lastRenderedPageBreak/>
        <w:t xml:space="preserve">Мероприятия по предотвращению импульсных помех, решения по электромагнитной совместимости устройств РЗА, ТМ, АСУЭ, обеспечивающих их нормальную работу в соответствии с ГОСТ P 51317 (МЭК 61000) "Совместимость технических средств электромагнитная". </w:t>
      </w:r>
    </w:p>
    <w:p w14:paraId="5F780B87"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Кабельный журнал, план раскладки кабелей, привести расчет кабельной продукции, необходимой для создания подсистем РЗА, СН, и др.</w:t>
      </w:r>
    </w:p>
    <w:p w14:paraId="1B5F24AB"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Уточнить </w:t>
      </w:r>
      <w:r w:rsidRPr="00CF48A7">
        <w:rPr>
          <w:rFonts w:ascii="Times New Roman" w:eastAsia="Times New Roman" w:hAnsi="Times New Roman" w:cs="Times New Roman"/>
          <w:i/>
          <w:sz w:val="24"/>
          <w:szCs w:val="24"/>
          <w:lang w:eastAsia="ru-RU"/>
        </w:rPr>
        <w:t xml:space="preserve">(при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i/>
          <w:sz w:val="24"/>
          <w:szCs w:val="24"/>
          <w:lang w:eastAsia="ru-RU"/>
        </w:rPr>
        <w:t>)</w:t>
      </w:r>
      <w:r w:rsidRPr="00CF48A7">
        <w:rPr>
          <w:rFonts w:ascii="Times New Roman" w:eastAsia="Times New Roman" w:hAnsi="Times New Roman" w:cs="Times New Roman"/>
          <w:sz w:val="24"/>
          <w:szCs w:val="24"/>
          <w:lang w:eastAsia="ru-RU"/>
        </w:rPr>
        <w:t xml:space="preserve"> расчет молниезащиты и грозозащиты оборудования и подходов ВЛ к подстанции. Место установки и выбор параметров ОПН должны быть обоснованы расчетами. </w:t>
      </w:r>
    </w:p>
    <w:p w14:paraId="2C0E79CE" w14:textId="77777777" w:rsidR="00CF48A7" w:rsidRPr="00CF48A7" w:rsidRDefault="00CF48A7" w:rsidP="00CA38D9">
      <w:pPr>
        <w:numPr>
          <w:ilvl w:val="2"/>
          <w:numId w:val="60"/>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Уточнить </w:t>
      </w:r>
      <w:r w:rsidRPr="00CF48A7">
        <w:rPr>
          <w:rFonts w:ascii="Times New Roman" w:eastAsia="Times New Roman" w:hAnsi="Times New Roman" w:cs="Times New Roman"/>
          <w:i/>
          <w:sz w:val="24"/>
          <w:szCs w:val="24"/>
          <w:lang w:eastAsia="ru-RU"/>
        </w:rPr>
        <w:t xml:space="preserve">(при необходимости, </w:t>
      </w:r>
      <w:r w:rsidRPr="00CF48A7">
        <w:rPr>
          <w:rFonts w:ascii="Times New Roman" w:eastAsia="Times New Roman" w:hAnsi="Times New Roman" w:cs="Times New Roman"/>
          <w:i/>
          <w:color w:val="000000"/>
          <w:sz w:val="24"/>
          <w:szCs w:val="24"/>
          <w:lang w:eastAsia="ru-RU"/>
        </w:rPr>
        <w:t>при соответствующем обосновании</w:t>
      </w:r>
      <w:r w:rsidRPr="00CF48A7">
        <w:rPr>
          <w:rFonts w:ascii="Times New Roman" w:eastAsia="Times New Roman" w:hAnsi="Times New Roman" w:cs="Times New Roman"/>
          <w:i/>
          <w:sz w:val="24"/>
          <w:szCs w:val="24"/>
          <w:lang w:eastAsia="ru-RU"/>
        </w:rPr>
        <w:t xml:space="preserve">) </w:t>
      </w:r>
      <w:r w:rsidRPr="00CF48A7">
        <w:rPr>
          <w:rFonts w:ascii="Times New Roman" w:eastAsia="Times New Roman" w:hAnsi="Times New Roman" w:cs="Times New Roman"/>
          <w:sz w:val="24"/>
          <w:szCs w:val="24"/>
          <w:lang w:eastAsia="ru-RU"/>
        </w:rPr>
        <w:t>проект заземляющего устройства в соответствии с требованиями ПУЭ и условиями протекания длительного наибольшего тока несимметричного режима в соответствии с «Методическими указаниями по защите вторичных цепей электрических станций и подстанций от импульсных помех», утвержденными Департаментом науки и техники 29.06.93 (РД 34.20.116-93).</w:t>
      </w:r>
    </w:p>
    <w:p w14:paraId="4263AAD4" w14:textId="77777777" w:rsidR="00CF48A7" w:rsidRPr="00CF48A7" w:rsidRDefault="00CF48A7" w:rsidP="00CF48A7">
      <w:pPr>
        <w:tabs>
          <w:tab w:val="left" w:pos="993"/>
        </w:tabs>
        <w:suppressAutoHyphens/>
        <w:spacing w:after="0" w:line="240" w:lineRule="auto"/>
        <w:jc w:val="both"/>
        <w:rPr>
          <w:rFonts w:ascii="Times New Roman" w:eastAsia="Times New Roman" w:hAnsi="Times New Roman" w:cs="Times New Roman"/>
          <w:sz w:val="24"/>
          <w:szCs w:val="24"/>
          <w:lang w:eastAsia="ru-RU"/>
        </w:rPr>
      </w:pPr>
    </w:p>
    <w:p w14:paraId="049D5C70" w14:textId="77777777" w:rsidR="00CF48A7" w:rsidRPr="00CF48A7" w:rsidRDefault="00CF48A7" w:rsidP="00CA38D9">
      <w:pPr>
        <w:widowControl w:val="0"/>
        <w:numPr>
          <w:ilvl w:val="0"/>
          <w:numId w:val="43"/>
        </w:numPr>
        <w:tabs>
          <w:tab w:val="left" w:pos="-3960"/>
          <w:tab w:val="left" w:pos="1276"/>
          <w:tab w:val="left" w:pos="1440"/>
        </w:tabs>
        <w:spacing w:after="0" w:line="240" w:lineRule="auto"/>
        <w:ind w:left="0" w:firstLine="709"/>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Особые условия</w:t>
      </w:r>
    </w:p>
    <w:p w14:paraId="23EFEADD" w14:textId="77777777" w:rsidR="00CF48A7" w:rsidRPr="00CF48A7" w:rsidRDefault="00CF48A7" w:rsidP="00CA38D9">
      <w:pPr>
        <w:widowControl w:val="0"/>
        <w:numPr>
          <w:ilvl w:val="1"/>
          <w:numId w:val="43"/>
        </w:numPr>
        <w:tabs>
          <w:tab w:val="left" w:pos="-4680"/>
          <w:tab w:val="num" w:pos="709"/>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 Документацию (проектную, рабочую) в полном объеме (включая обосновывающие расчеты) представить Заказчику на материальных носителях, а именно:</w:t>
      </w:r>
    </w:p>
    <w:p w14:paraId="4611E046" w14:textId="77777777" w:rsidR="00CF48A7" w:rsidRPr="00CF48A7" w:rsidRDefault="00CF48A7" w:rsidP="00CA38D9">
      <w:pPr>
        <w:widowControl w:val="0"/>
        <w:numPr>
          <w:ilvl w:val="0"/>
          <w:numId w:val="50"/>
        </w:numPr>
        <w:tabs>
          <w:tab w:val="left" w:pos="-4860"/>
          <w:tab w:val="left" w:pos="-4680"/>
          <w:tab w:val="left" w:pos="1080"/>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3 (трех) экземплярах на бумажном носителе (окончательно количество экземпляров определяется филиалом </w:t>
      </w:r>
      <w:r w:rsidRPr="00CF48A7">
        <w:rPr>
          <w:rFonts w:ascii="Times New Roman" w:eastAsia="Times New Roman" w:hAnsi="Times New Roman" w:cs="Times New Roman"/>
          <w:spacing w:val="-2"/>
          <w:sz w:val="24"/>
          <w:szCs w:val="24"/>
          <w:lang w:eastAsia="ru-RU"/>
        </w:rPr>
        <w:t xml:space="preserve">ПАО «Россети Центр» - «Смоленскэнерго», </w:t>
      </w:r>
      <w:r w:rsidRPr="00CF48A7">
        <w:rPr>
          <w:rFonts w:ascii="Times New Roman" w:eastAsia="Times New Roman" w:hAnsi="Times New Roman" w:cs="Times New Roman"/>
          <w:sz w:val="24"/>
          <w:szCs w:val="24"/>
          <w:lang w:eastAsia="ru-RU"/>
        </w:rPr>
        <w:t>из которых не менее 1 (одного) экземпляра в оригинале. Каждый том оригинала и копии ПД и РД должен быть прошит, заверен печатью и подписью руководителя, страницы пронумерованы. Все экземпляры томов копий ПД и РД должны быть заверены печатью проектной организации «Копия верна»;</w:t>
      </w:r>
    </w:p>
    <w:p w14:paraId="36D5BBEA" w14:textId="77777777" w:rsidR="00CF48A7" w:rsidRPr="00CF48A7" w:rsidRDefault="00CF48A7" w:rsidP="00CA38D9">
      <w:pPr>
        <w:widowControl w:val="0"/>
        <w:numPr>
          <w:ilvl w:val="0"/>
          <w:numId w:val="50"/>
        </w:numPr>
        <w:tabs>
          <w:tab w:val="left" w:pos="-4860"/>
          <w:tab w:val="left" w:pos="-4680"/>
          <w:tab w:val="left" w:pos="1080"/>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в электронном виде на цифровом носителе (в 2-х экземплярах) в формате: </w:t>
      </w:r>
      <w:r w:rsidRPr="00CF48A7">
        <w:rPr>
          <w:rFonts w:ascii="Times New Roman" w:eastAsia="Times New Roman" w:hAnsi="Times New Roman" w:cs="Times New Roman"/>
          <w:sz w:val="24"/>
          <w:szCs w:val="24"/>
          <w:lang w:val="en-US" w:eastAsia="ru-RU"/>
        </w:rPr>
        <w:t>AutoCAD</w:t>
      </w:r>
      <w:r w:rsidRPr="00CF48A7">
        <w:rPr>
          <w:rFonts w:ascii="Times New Roman" w:eastAsia="Times New Roman" w:hAnsi="Times New Roman" w:cs="Times New Roman"/>
          <w:sz w:val="24"/>
          <w:szCs w:val="24"/>
          <w:lang w:eastAsia="ru-RU"/>
        </w:rPr>
        <w:t xml:space="preserve"> / </w:t>
      </w:r>
      <w:r w:rsidRPr="00CF48A7">
        <w:rPr>
          <w:rFonts w:ascii="Times New Roman" w:eastAsia="Times New Roman" w:hAnsi="Times New Roman" w:cs="Times New Roman"/>
          <w:sz w:val="24"/>
          <w:szCs w:val="24"/>
          <w:lang w:val="en-US" w:eastAsia="ru-RU"/>
        </w:rPr>
        <w:t>NanoCAD</w:t>
      </w:r>
      <w:r w:rsidRPr="00CF48A7">
        <w:rPr>
          <w:rFonts w:ascii="Times New Roman" w:eastAsia="Times New Roman" w:hAnsi="Times New Roman" w:cs="Times New Roman"/>
          <w:sz w:val="24"/>
          <w:szCs w:val="24"/>
          <w:lang w:eastAsia="ru-RU"/>
        </w:rPr>
        <w:t xml:space="preserve"> или т.п.; формате pdf для документов с текстовым и графическим содержанием; xls, xlsx для сводки затрат, сводного сметного расчета стоимости строительства, объектных сметных расчетов (смет), сметных расчетов на отдельные виды затрат; xml для локальных сметных расчетов (смет) на всех этапах проектирования в том числе её согласования;</w:t>
      </w:r>
    </w:p>
    <w:p w14:paraId="4096DBB8" w14:textId="77777777" w:rsidR="00CF48A7" w:rsidRPr="00CF48A7" w:rsidRDefault="00CF48A7" w:rsidP="00CF48A7">
      <w:pPr>
        <w:widowControl w:val="0"/>
        <w:tabs>
          <w:tab w:val="left" w:pos="-4860"/>
          <w:tab w:val="left" w:pos="-4680"/>
          <w:tab w:val="left" w:pos="1080"/>
          <w:tab w:val="left" w:pos="1701"/>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r w:rsidRPr="00CF48A7">
        <w:rPr>
          <w:rFonts w:ascii="Times New Roman" w:eastAsia="Times New Roman" w:hAnsi="Times New Roman" w:cs="Times New Roman"/>
          <w:spacing w:val="4"/>
          <w:sz w:val="24"/>
          <w:szCs w:val="24"/>
          <w:lang w:eastAsia="ru-RU"/>
        </w:rPr>
        <w:t xml:space="preserve"> Не допускается передача документации в </w:t>
      </w:r>
      <w:r w:rsidRPr="00CF48A7">
        <w:rPr>
          <w:rFonts w:ascii="Times New Roman" w:eastAsia="Times New Roman" w:hAnsi="Times New Roman" w:cs="Times New Roman"/>
          <w:sz w:val="24"/>
          <w:szCs w:val="24"/>
          <w:lang w:eastAsia="ru-RU"/>
        </w:rPr>
        <w:t>формате</w:t>
      </w:r>
      <w:r w:rsidRPr="00CF48A7">
        <w:rPr>
          <w:rFonts w:ascii="Times New Roman" w:eastAsia="Times New Roman" w:hAnsi="Times New Roman" w:cs="Times New Roman"/>
          <w:spacing w:val="4"/>
          <w:sz w:val="24"/>
          <w:szCs w:val="24"/>
          <w:lang w:eastAsia="ru-RU"/>
        </w:rPr>
        <w:t xml:space="preserve"> </w:t>
      </w:r>
      <w:r w:rsidRPr="00CF48A7">
        <w:rPr>
          <w:rFonts w:ascii="Times New Roman" w:eastAsia="Times New Roman" w:hAnsi="Times New Roman" w:cs="Times New Roman"/>
          <w:spacing w:val="4"/>
          <w:sz w:val="24"/>
          <w:szCs w:val="24"/>
          <w:lang w:val="en-US" w:eastAsia="ru-RU"/>
        </w:rPr>
        <w:t>Adobe</w:t>
      </w:r>
      <w:r w:rsidRPr="00CF48A7">
        <w:rPr>
          <w:rFonts w:ascii="Times New Roman" w:eastAsia="Times New Roman" w:hAnsi="Times New Roman" w:cs="Times New Roman"/>
          <w:spacing w:val="4"/>
          <w:sz w:val="24"/>
          <w:szCs w:val="24"/>
          <w:lang w:eastAsia="ru-RU"/>
        </w:rPr>
        <w:t xml:space="preserve"> </w:t>
      </w:r>
      <w:r w:rsidRPr="00CF48A7">
        <w:rPr>
          <w:rFonts w:ascii="Times New Roman" w:eastAsia="Times New Roman" w:hAnsi="Times New Roman" w:cs="Times New Roman"/>
          <w:spacing w:val="4"/>
          <w:sz w:val="24"/>
          <w:szCs w:val="24"/>
          <w:lang w:val="en-US" w:eastAsia="ru-RU"/>
        </w:rPr>
        <w:t>Acrobat</w:t>
      </w:r>
      <w:r w:rsidRPr="00CF48A7">
        <w:rPr>
          <w:rFonts w:ascii="Times New Roman" w:eastAsia="Times New Roman" w:hAnsi="Times New Roman" w:cs="Times New Roman"/>
          <w:spacing w:val="4"/>
          <w:sz w:val="24"/>
          <w:szCs w:val="24"/>
          <w:lang w:eastAsia="ru-RU"/>
        </w:rPr>
        <w:t xml:space="preserve"> с пофайловым разделением страниц</w:t>
      </w:r>
    </w:p>
    <w:p w14:paraId="76780845"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 xml:space="preserve"> Оформление текстовых и графических материалов, входящих в состав проектной и рабочей документации, выполнить в соответствии с приказом Минрегиона России от 02.04.2009 № 108 «</w:t>
      </w:r>
      <w:r w:rsidRPr="00CF48A7">
        <w:rPr>
          <w:rFonts w:ascii="Times New Roman" w:eastAsia="Times New Roman" w:hAnsi="Times New Roman" w:cs="Times New Roman"/>
          <w:sz w:val="24"/>
          <w:szCs w:val="24"/>
          <w:lang w:eastAsia="ru-RU"/>
        </w:rPr>
        <w:t>Об утверждении правил выполнения и оформления текстовых и графических материалов, входящих в состав проектной и рабочей документации</w:t>
      </w:r>
      <w:r w:rsidRPr="00CF48A7">
        <w:rPr>
          <w:rFonts w:ascii="Times New Roman" w:eastAsia="Times New Roman" w:hAnsi="Times New Roman" w:cs="Times New Roman"/>
          <w:spacing w:val="-2"/>
          <w:sz w:val="24"/>
          <w:szCs w:val="24"/>
          <w:lang w:eastAsia="ru-RU"/>
        </w:rPr>
        <w:t>».</w:t>
      </w:r>
    </w:p>
    <w:p w14:paraId="75E22484"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 направлении откорректированных материалов ПД и РД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14:paraId="7F9FDA0E"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pacing w:val="-2"/>
          <w:sz w:val="24"/>
          <w:szCs w:val="24"/>
          <w:lang w:eastAsia="ru-RU"/>
        </w:rPr>
        <w:t xml:space="preserve"> Разработанная проектная, рабочая и сметная документация являются собственностью Заказчика и передача ее третьим лицам без его согласия запрещается.</w:t>
      </w:r>
    </w:p>
    <w:p w14:paraId="327D3FE6"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pacing w:val="-2"/>
          <w:sz w:val="24"/>
          <w:szCs w:val="24"/>
          <w:lang w:eastAsia="ru-RU"/>
        </w:rPr>
        <w:t xml:space="preserve"> Проектная организация обеспечивает:</w:t>
      </w:r>
    </w:p>
    <w:p w14:paraId="0A093B4A" w14:textId="77777777" w:rsidR="00CF48A7" w:rsidRPr="00CF48A7" w:rsidRDefault="00CF48A7" w:rsidP="00CF48A7">
      <w:pPr>
        <w:widowControl w:val="0"/>
        <w:tabs>
          <w:tab w:val="left" w:pos="1276"/>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получение всех необходимых положительных согласований и заключений, в том числе, но не ограничиваясь: природоохранных органов, органов ГО и ЧС, Министерства здравоохранения Российской Федерации и Министерства труда и социальной защиты Российской Федерации, организации по проведению экспертизы, эксплуатирующих организаций и органов местного самоуправления;</w:t>
      </w:r>
    </w:p>
    <w:p w14:paraId="1F344C78" w14:textId="77777777" w:rsidR="00CF48A7" w:rsidRPr="00CF48A7" w:rsidRDefault="00CF48A7" w:rsidP="00CF48A7">
      <w:pPr>
        <w:widowControl w:val="0"/>
        <w:tabs>
          <w:tab w:val="left" w:pos="1080"/>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w:t>
      </w:r>
      <w:r w:rsidRPr="00CF48A7">
        <w:rPr>
          <w:rFonts w:ascii="Times New Roman" w:eastAsia="Times New Roman" w:hAnsi="Times New Roman" w:cs="Times New Roman"/>
          <w:sz w:val="24"/>
          <w:szCs w:val="24"/>
          <w:lang w:eastAsia="ru-RU"/>
        </w:rPr>
        <w:tab/>
        <w:t xml:space="preserve">сопровождение документации в органах экспертизы и обеспечивает получение </w:t>
      </w:r>
      <w:r w:rsidRPr="00CF48A7">
        <w:rPr>
          <w:rFonts w:ascii="Times New Roman" w:eastAsia="Times New Roman" w:hAnsi="Times New Roman" w:cs="Times New Roman"/>
          <w:sz w:val="24"/>
          <w:szCs w:val="24"/>
          <w:lang w:eastAsia="ru-RU"/>
        </w:rPr>
        <w:lastRenderedPageBreak/>
        <w:t>положительных заключений;</w:t>
      </w:r>
    </w:p>
    <w:p w14:paraId="34664F1E" w14:textId="77777777" w:rsidR="00CF48A7" w:rsidRPr="00CF48A7" w:rsidRDefault="00CF48A7" w:rsidP="00CF48A7">
      <w:pPr>
        <w:widowControl w:val="0"/>
        <w:tabs>
          <w:tab w:val="left" w:pos="1080"/>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w:t>
      </w:r>
      <w:r w:rsidRPr="00CF48A7">
        <w:rPr>
          <w:rFonts w:ascii="Times New Roman" w:eastAsia="Times New Roman" w:hAnsi="Times New Roman" w:cs="Times New Roman"/>
          <w:sz w:val="24"/>
          <w:szCs w:val="24"/>
          <w:lang w:eastAsia="ru-RU"/>
        </w:rPr>
        <w:tab/>
        <w:t>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w:t>
      </w:r>
    </w:p>
    <w:p w14:paraId="53F5FC3A" w14:textId="77777777" w:rsidR="00CF48A7" w:rsidRPr="00CF48A7" w:rsidRDefault="00CF48A7" w:rsidP="00CF48A7">
      <w:pPr>
        <w:widowControl w:val="0"/>
        <w:tabs>
          <w:tab w:val="left" w:pos="1080"/>
        </w:tabs>
        <w:spacing w:after="0" w:line="240" w:lineRule="auto"/>
        <w:ind w:firstLine="720"/>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В случае возникновения в ходе проектирования необходимости выполнения дополнительных мероприятий, не предусмотренных настоящим заданием на проектирование,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(и изыскательских) работ, при условии, если дополнительные работы не превышают десяти процентов общей стоимости работ по договору подряда.</w:t>
      </w:r>
    </w:p>
    <w:p w14:paraId="1EDA1E1B"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 xml:space="preserve">  При необходимости, по запросу проектной организации, выполняющей разработку проектной документации, Заказчик предоставляет доверенность на получение технических условий или сбор исходных данных и иных документов, необходимых для выполнения проектных работ и работ по выбору и утверждению трассы (площадки строительства).</w:t>
      </w:r>
    </w:p>
    <w:p w14:paraId="30C1ADE7"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 xml:space="preserve"> Проектная организация выполняет весь комплекс работ, в том числе связанных с получением исходно-разрешительной документации для проектирования.</w:t>
      </w:r>
    </w:p>
    <w:p w14:paraId="11394452"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 xml:space="preserve">Технические решения проектной документации должны основываться на применении оборудования, материалов и систем, включенных в Перечень оборудования, материалов и систем, допущенных к применению на объектах </w:t>
      </w:r>
      <w:r w:rsidRPr="00CF48A7">
        <w:rPr>
          <w:rFonts w:ascii="Times New Roman" w:eastAsia="Times New Roman" w:hAnsi="Times New Roman" w:cs="Times New Roman"/>
          <w:spacing w:val="-2"/>
          <w:sz w:val="24"/>
          <w:szCs w:val="24"/>
          <w:lang w:eastAsia="ru-RU"/>
        </w:rPr>
        <w:br/>
        <w:t>ПАО «Россети», в противном случае в проектной документации указать на необходимость обязательного прохождения процедуры аттестации.</w:t>
      </w:r>
    </w:p>
    <w:p w14:paraId="5CFEC99D"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Сокращения в задании на проектирование приняты согласно Приложению №2 к ТЗ.</w:t>
      </w:r>
    </w:p>
    <w:p w14:paraId="35898558"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При формировании проектных решений минимизировать использование импортного оборудования и материалов, стоимость которых зависит от валютных курсов, в случае применения импортного оборудования предоставить соответствующее обоснование. Выполнить сравнительный анализ технико-экономических показателей предлагаемого к применению импортного оборудования и отечественных аналогов (показатели производительности, показатели качества, показатели потребления ресурсов, показатели надежности и режима обслуживания и т.д.).</w:t>
      </w:r>
    </w:p>
    <w:p w14:paraId="77CD5DBA"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Технические характеристики вновь устанавливаемого оборудования не должны ограничивать допустимые токовые нагрузки любых присоединенных к распределительному устройству линий электропередачи, автотрансформаторов (трансформаторов) и другого оборудования с учетом их перегрузочной способности.</w:t>
      </w:r>
    </w:p>
    <w:p w14:paraId="1C91A3D4"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Применяемое при проектировании силовое оборудование, устройства РЗА, должны быть согласованы производителями оборудования и устройств на предмет возможности реализации принятых технических решений, совместимости отдельных составных частей оборудования и устройств, соответствия выполняемых функции устройств их назначениям.</w:t>
      </w:r>
    </w:p>
    <w:p w14:paraId="1A46CE37" w14:textId="77777777" w:rsidR="00CF48A7" w:rsidRPr="00CF48A7" w:rsidRDefault="00CF48A7" w:rsidP="00CA38D9">
      <w:pPr>
        <w:widowControl w:val="0"/>
        <w:numPr>
          <w:ilvl w:val="1"/>
          <w:numId w:val="43"/>
        </w:numPr>
        <w:tabs>
          <w:tab w:val="clear" w:pos="1283"/>
          <w:tab w:val="left" w:pos="-4860"/>
          <w:tab w:val="left" w:pos="-4680"/>
          <w:tab w:val="num" w:pos="284"/>
          <w:tab w:val="left" w:pos="1080"/>
          <w:tab w:val="left" w:pos="1276"/>
        </w:tabs>
        <w:spacing w:after="0" w:line="240" w:lineRule="auto"/>
        <w:ind w:left="0" w:firstLine="709"/>
        <w:contextualSpacing/>
        <w:jc w:val="both"/>
        <w:rPr>
          <w:rFonts w:ascii="Times New Roman" w:eastAsia="Times New Roman" w:hAnsi="Times New Roman" w:cs="Times New Roman"/>
          <w:spacing w:val="-2"/>
          <w:sz w:val="24"/>
          <w:szCs w:val="24"/>
          <w:lang w:eastAsia="ru-RU"/>
        </w:rPr>
      </w:pPr>
      <w:r w:rsidRPr="00CF48A7">
        <w:rPr>
          <w:rFonts w:ascii="Times New Roman" w:eastAsia="Times New Roman" w:hAnsi="Times New Roman" w:cs="Times New Roman"/>
          <w:spacing w:val="-2"/>
          <w:sz w:val="24"/>
          <w:szCs w:val="24"/>
          <w:lang w:eastAsia="ru-RU"/>
        </w:rPr>
        <w:t>Технические решения проектной (рабочей) документации в части первичного (силового) оборудования, строительных конструкций и сооружений, должны учитывать наличие конструкций или устройств (съемных или стационарных) для безопасного выполнения работ на высоте в соответствии с «Правилами по охране труда при работе на высоте» (утверждены приказом Министерства труда и социальной защиты РФ от 28 марта 2014г. №155н г. Москва).</w:t>
      </w:r>
    </w:p>
    <w:p w14:paraId="2961D16C" w14:textId="77777777" w:rsidR="00CF48A7" w:rsidRPr="00CF48A7" w:rsidRDefault="00CF48A7" w:rsidP="00CA38D9">
      <w:pPr>
        <w:widowControl w:val="0"/>
        <w:numPr>
          <w:ilvl w:val="0"/>
          <w:numId w:val="43"/>
        </w:numPr>
        <w:tabs>
          <w:tab w:val="left" w:pos="-3960"/>
          <w:tab w:val="left" w:pos="1276"/>
          <w:tab w:val="left" w:pos="1440"/>
        </w:tabs>
        <w:spacing w:after="0" w:line="240" w:lineRule="auto"/>
        <w:ind w:left="0" w:firstLine="709"/>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Выделение этапов строительства</w:t>
      </w:r>
    </w:p>
    <w:p w14:paraId="28ABF3FA" w14:textId="77777777" w:rsidR="00CF48A7" w:rsidRPr="00CF48A7" w:rsidRDefault="00CF48A7" w:rsidP="00CF48A7">
      <w:pPr>
        <w:widowControl w:val="0"/>
        <w:tabs>
          <w:tab w:val="left" w:pos="851"/>
        </w:tabs>
        <w:spacing w:after="0" w:line="240" w:lineRule="auto"/>
        <w:ind w:firstLine="709"/>
        <w:jc w:val="both"/>
        <w:rPr>
          <w:rFonts w:ascii="Times New Roman" w:eastAsia="Batang" w:hAnsi="Times New Roman" w:cs="Times New Roman"/>
          <w:bCs/>
          <w:i/>
          <w:iCs/>
          <w:sz w:val="24"/>
          <w:szCs w:val="24"/>
          <w:u w:val="single"/>
          <w:lang w:eastAsia="ko-KR"/>
        </w:rPr>
      </w:pPr>
      <w:r w:rsidRPr="00CF48A7">
        <w:rPr>
          <w:rFonts w:ascii="Times New Roman" w:eastAsia="Batang" w:hAnsi="Times New Roman" w:cs="Times New Roman"/>
          <w:bCs/>
          <w:i/>
          <w:iCs/>
          <w:sz w:val="24"/>
          <w:szCs w:val="24"/>
          <w:u w:val="single"/>
          <w:lang w:eastAsia="ko-KR"/>
        </w:rPr>
        <w:t xml:space="preserve">Строительство выполняется в один этап. </w:t>
      </w:r>
    </w:p>
    <w:p w14:paraId="67BB8C31" w14:textId="77777777" w:rsidR="00CF48A7" w:rsidRPr="00CF48A7" w:rsidRDefault="00CF48A7" w:rsidP="00CF48A7">
      <w:pPr>
        <w:widowControl w:val="0"/>
        <w:tabs>
          <w:tab w:val="left" w:pos="851"/>
        </w:tabs>
        <w:spacing w:after="0" w:line="240" w:lineRule="auto"/>
        <w:ind w:firstLine="709"/>
        <w:jc w:val="both"/>
        <w:rPr>
          <w:rFonts w:ascii="Times New Roman" w:eastAsia="Batang" w:hAnsi="Times New Roman" w:cs="Times New Roman"/>
          <w:bCs/>
          <w:i/>
          <w:iCs/>
          <w:sz w:val="24"/>
          <w:szCs w:val="24"/>
          <w:u w:val="single"/>
          <w:lang w:eastAsia="ko-KR"/>
        </w:rPr>
      </w:pPr>
      <w:r w:rsidRPr="00CF48A7">
        <w:rPr>
          <w:rFonts w:ascii="Times New Roman" w:eastAsia="Batang" w:hAnsi="Times New Roman" w:cs="Times New Roman"/>
          <w:bCs/>
          <w:i/>
          <w:iCs/>
          <w:sz w:val="24"/>
          <w:szCs w:val="24"/>
          <w:u w:val="single"/>
          <w:lang w:eastAsia="ko-KR"/>
        </w:rPr>
        <w:t>Необходимость выделения дополнительных этапов строительства определить и обосновать в рамках проектирования.</w:t>
      </w:r>
    </w:p>
    <w:p w14:paraId="20FE33DB" w14:textId="77777777" w:rsidR="00CF48A7" w:rsidRPr="00CF48A7" w:rsidRDefault="00CF48A7" w:rsidP="00CA38D9">
      <w:pPr>
        <w:widowControl w:val="0"/>
        <w:numPr>
          <w:ilvl w:val="0"/>
          <w:numId w:val="43"/>
        </w:numPr>
        <w:tabs>
          <w:tab w:val="left" w:pos="-3960"/>
          <w:tab w:val="left" w:pos="1276"/>
          <w:tab w:val="left" w:pos="1440"/>
        </w:tabs>
        <w:spacing w:after="0" w:line="240" w:lineRule="auto"/>
        <w:ind w:left="0" w:firstLine="709"/>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Исходные данные для разработки проектной документации</w:t>
      </w:r>
    </w:p>
    <w:p w14:paraId="53181C4B"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 xml:space="preserve">Перечень исходных данных, сроки их подготовки и передачи определяются условиями Договора на разработку проектной документации и календарным графиком. </w:t>
      </w:r>
      <w:r w:rsidRPr="00CF48A7">
        <w:rPr>
          <w:rFonts w:ascii="Times New Roman" w:eastAsia="Times New Roman" w:hAnsi="Times New Roman" w:cs="Times New Roman"/>
          <w:sz w:val="24"/>
          <w:szCs w:val="24"/>
          <w:lang w:eastAsia="ru-RU"/>
        </w:rPr>
        <w:lastRenderedPageBreak/>
        <w:t>Получение исходных данных проектной организацией выполняется с выездом на объекты. Заказчик обеспечивает организационную поддержку доступа представителей проектной организации для получения информации.</w:t>
      </w:r>
    </w:p>
    <w:p w14:paraId="5F024AE0" w14:textId="77777777" w:rsidR="00CF48A7" w:rsidRPr="00CF48A7" w:rsidRDefault="00CF48A7" w:rsidP="00CA38D9">
      <w:pPr>
        <w:widowControl w:val="0"/>
        <w:numPr>
          <w:ilvl w:val="0"/>
          <w:numId w:val="43"/>
        </w:numPr>
        <w:tabs>
          <w:tab w:val="left" w:pos="-3960"/>
          <w:tab w:val="left" w:pos="1276"/>
          <w:tab w:val="left" w:pos="1440"/>
        </w:tabs>
        <w:spacing w:after="0" w:line="240" w:lineRule="auto"/>
        <w:ind w:left="0" w:firstLine="709"/>
        <w:jc w:val="both"/>
        <w:rPr>
          <w:rFonts w:ascii="Times New Roman" w:eastAsia="Times New Roman" w:hAnsi="Times New Roman" w:cs="Times New Roman"/>
          <w:b/>
          <w:sz w:val="24"/>
          <w:szCs w:val="24"/>
          <w:lang w:eastAsia="ru-RU"/>
        </w:rPr>
      </w:pPr>
      <w:r w:rsidRPr="00CF48A7">
        <w:rPr>
          <w:rFonts w:ascii="Times New Roman" w:eastAsia="Times New Roman" w:hAnsi="Times New Roman" w:cs="Times New Roman"/>
          <w:b/>
          <w:sz w:val="24"/>
          <w:szCs w:val="24"/>
          <w:lang w:eastAsia="ru-RU"/>
        </w:rPr>
        <w:t xml:space="preserve">Сроки выполнения работ </w:t>
      </w:r>
    </w:p>
    <w:p w14:paraId="75FF6736" w14:textId="77777777" w:rsidR="00CF48A7" w:rsidRPr="00CF48A7" w:rsidRDefault="00CF48A7" w:rsidP="00CF48A7">
      <w:pPr>
        <w:widowControl w:val="0"/>
        <w:tabs>
          <w:tab w:val="left" w:pos="993"/>
          <w:tab w:val="left" w:pos="1134"/>
        </w:tabs>
        <w:spacing w:after="0"/>
        <w:ind w:firstLine="709"/>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Срок выполнения работ –с момента заключения договора по 30.12.2022.</w:t>
      </w:r>
    </w:p>
    <w:p w14:paraId="62277BC6" w14:textId="77777777" w:rsidR="00CF48A7" w:rsidRPr="00CF48A7" w:rsidRDefault="00CF48A7" w:rsidP="00CF48A7">
      <w:pPr>
        <w:widowControl w:val="0"/>
        <w:tabs>
          <w:tab w:val="left" w:pos="1080"/>
        </w:tabs>
        <w:spacing w:after="0" w:line="240" w:lineRule="auto"/>
        <w:jc w:val="both"/>
        <w:rPr>
          <w:rFonts w:ascii="Times New Roman" w:eastAsia="Times New Roman" w:hAnsi="Times New Roman" w:cs="Times New Roman"/>
          <w:b/>
          <w:sz w:val="26"/>
          <w:szCs w:val="26"/>
          <w:lang w:eastAsia="ru-RU"/>
        </w:rPr>
      </w:pPr>
      <w:r w:rsidRPr="00CF48A7">
        <w:rPr>
          <w:rFonts w:ascii="Times New Roman" w:eastAsia="Times New Roman" w:hAnsi="Times New Roman" w:cs="Times New Roman"/>
          <w:sz w:val="24"/>
          <w:szCs w:val="24"/>
          <w:lang w:eastAsia="ru-RU"/>
        </w:rPr>
        <w:t>Приложение 1: Перечень нормативно-технических документов, определяющих требования к оформлению и содержанию проектной документации</w:t>
      </w:r>
    </w:p>
    <w:p w14:paraId="1FC45032"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Приложение 2: Перечень сокращений</w:t>
      </w:r>
    </w:p>
    <w:p w14:paraId="49454BE8"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p>
    <w:p w14:paraId="027DD089" w14:textId="77777777" w:rsidR="00CF48A7" w:rsidRPr="00CF48A7" w:rsidRDefault="00CF48A7" w:rsidP="00CF48A7">
      <w:pPr>
        <w:tabs>
          <w:tab w:val="left" w:pos="8703"/>
        </w:tabs>
        <w:spacing w:after="0" w:line="240" w:lineRule="auto"/>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Начальник УТРиЦ                                                                                                О.Ю. Докутович</w:t>
      </w:r>
    </w:p>
    <w:p w14:paraId="2FB5D5A9" w14:textId="77777777" w:rsidR="00CF48A7" w:rsidRPr="00CF48A7" w:rsidRDefault="00CF48A7" w:rsidP="00CF48A7">
      <w:pPr>
        <w:tabs>
          <w:tab w:val="left" w:pos="8703"/>
        </w:tabs>
        <w:spacing w:after="0" w:line="240" w:lineRule="auto"/>
        <w:rPr>
          <w:rFonts w:ascii="Times New Roman" w:eastAsia="Times New Roman" w:hAnsi="Times New Roman" w:cs="Times New Roman"/>
          <w:sz w:val="24"/>
          <w:szCs w:val="24"/>
          <w:lang w:eastAsia="ru-RU"/>
        </w:rPr>
      </w:pPr>
    </w:p>
    <w:p w14:paraId="6DD28F95" w14:textId="77777777" w:rsidR="00CF48A7" w:rsidRPr="00CF48A7" w:rsidRDefault="00CF48A7" w:rsidP="00CF48A7">
      <w:pPr>
        <w:tabs>
          <w:tab w:val="left" w:pos="8703"/>
        </w:tabs>
        <w:spacing w:after="0" w:line="240" w:lineRule="auto"/>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Начальник СРЗАиМ                                                                                             В.А. Фомченков</w:t>
      </w:r>
    </w:p>
    <w:p w14:paraId="41DB3A25" w14:textId="77777777" w:rsidR="00CF48A7" w:rsidRPr="00CF48A7" w:rsidRDefault="00CF48A7" w:rsidP="00CF48A7">
      <w:pPr>
        <w:widowControl w:val="0"/>
        <w:tabs>
          <w:tab w:val="left" w:pos="180"/>
        </w:tabs>
        <w:spacing w:after="0" w:line="240" w:lineRule="auto"/>
        <w:jc w:val="both"/>
        <w:rPr>
          <w:rFonts w:ascii="Times New Roman" w:eastAsia="Times New Roman" w:hAnsi="Times New Roman" w:cs="Times New Roman"/>
          <w:sz w:val="24"/>
          <w:szCs w:val="24"/>
          <w:lang w:eastAsia="ru-RU"/>
        </w:rPr>
      </w:pPr>
    </w:p>
    <w:p w14:paraId="12527064"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Начальник СПС                                                                                                     В.В. Спиридонов</w:t>
      </w:r>
    </w:p>
    <w:p w14:paraId="7FAE62B9"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p>
    <w:p w14:paraId="600E4E76"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r w:rsidRPr="00CF48A7">
        <w:rPr>
          <w:rFonts w:ascii="Times New Roman" w:eastAsia="Times New Roman" w:hAnsi="Times New Roman" w:cs="Times New Roman"/>
          <w:sz w:val="24"/>
          <w:szCs w:val="24"/>
          <w:lang w:eastAsia="ru-RU"/>
        </w:rPr>
        <w:t>Начальник ДКи ТАСУ                                                                                                  А.В. Зеров</w:t>
      </w:r>
    </w:p>
    <w:p w14:paraId="1FE4FD6E"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p>
    <w:p w14:paraId="2EDB2267"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27C3A129"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70A704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0681E0C2"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3F98363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4D649740"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270B3FBA"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598955D"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9A705F8"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79CFE98"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CDFDEAA"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336E0A9B"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F99B70D"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67101FEC"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0A59565"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B613CC7"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C656625"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590CA10F"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548BB3F5"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0E83B358"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6D83FBAD"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7B5B0B5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6ECEED3B"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36FEE8A"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481EF295"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664D1EC9"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37A2EAFF"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001E1AA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1DF0F5E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401636BF"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2F3F1C79"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233414B1"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200A8FC3"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5039EDED"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59697EE1"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p>
    <w:p w14:paraId="3F355927" w14:textId="77777777" w:rsidR="00CF48A7" w:rsidRPr="00CF48A7" w:rsidRDefault="00CF48A7" w:rsidP="00CF48A7">
      <w:pPr>
        <w:widowControl w:val="0"/>
        <w:spacing w:after="0" w:line="240" w:lineRule="auto"/>
        <w:rPr>
          <w:rFonts w:ascii="Times New Roman" w:eastAsia="Times New Roman" w:hAnsi="Times New Roman" w:cs="Times New Roman"/>
          <w:sz w:val="26"/>
          <w:szCs w:val="26"/>
          <w:lang w:eastAsia="ru-RU"/>
        </w:rPr>
      </w:pPr>
    </w:p>
    <w:p w14:paraId="7CA9F7B8" w14:textId="77777777" w:rsidR="00CF48A7" w:rsidRPr="00CF48A7" w:rsidRDefault="00CF48A7" w:rsidP="00CF48A7">
      <w:pPr>
        <w:widowControl w:val="0"/>
        <w:spacing w:after="0" w:line="240" w:lineRule="auto"/>
        <w:rPr>
          <w:rFonts w:ascii="Times New Roman" w:eastAsia="Times New Roman" w:hAnsi="Times New Roman" w:cs="Times New Roman"/>
          <w:sz w:val="26"/>
          <w:szCs w:val="26"/>
          <w:lang w:eastAsia="ru-RU"/>
        </w:rPr>
      </w:pPr>
    </w:p>
    <w:p w14:paraId="1F9143C8" w14:textId="77777777" w:rsidR="00CF48A7" w:rsidRPr="00CF48A7" w:rsidRDefault="00CF48A7" w:rsidP="00CF48A7">
      <w:pPr>
        <w:widowControl w:val="0"/>
        <w:spacing w:after="0" w:line="240" w:lineRule="auto"/>
        <w:rPr>
          <w:rFonts w:ascii="Times New Roman" w:eastAsia="Times New Roman" w:hAnsi="Times New Roman" w:cs="Times New Roman"/>
          <w:sz w:val="26"/>
          <w:szCs w:val="26"/>
          <w:lang w:eastAsia="ru-RU"/>
        </w:rPr>
      </w:pPr>
    </w:p>
    <w:p w14:paraId="22E225E7"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Приложение № 1 к ТЗ  </w:t>
      </w:r>
    </w:p>
    <w:p w14:paraId="58D4C504" w14:textId="77777777" w:rsidR="00CF48A7" w:rsidRPr="00CF48A7" w:rsidRDefault="00CF48A7" w:rsidP="00CF48A7">
      <w:pPr>
        <w:widowControl w:val="0"/>
        <w:spacing w:after="0" w:line="240" w:lineRule="auto"/>
        <w:jc w:val="right"/>
        <w:rPr>
          <w:rFonts w:ascii="Times New Roman" w:eastAsia="Times New Roman" w:hAnsi="Times New Roman" w:cs="Times New Roman"/>
          <w:sz w:val="26"/>
          <w:szCs w:val="26"/>
          <w:lang w:eastAsia="ru-RU"/>
        </w:rPr>
      </w:pPr>
    </w:p>
    <w:p w14:paraId="759709D5" w14:textId="77777777" w:rsidR="00CF48A7" w:rsidRPr="00CF48A7" w:rsidRDefault="00CF48A7" w:rsidP="00CF48A7">
      <w:pPr>
        <w:widowControl w:val="0"/>
        <w:tabs>
          <w:tab w:val="left" w:pos="1080"/>
        </w:tabs>
        <w:spacing w:after="0" w:line="240" w:lineRule="auto"/>
        <w:jc w:val="center"/>
        <w:rPr>
          <w:rFonts w:ascii="Times New Roman" w:eastAsia="Times New Roman" w:hAnsi="Times New Roman" w:cs="Times New Roman"/>
          <w:b/>
          <w:sz w:val="26"/>
          <w:szCs w:val="26"/>
          <w:lang w:eastAsia="ru-RU"/>
        </w:rPr>
      </w:pPr>
      <w:r w:rsidRPr="00CF48A7">
        <w:rPr>
          <w:rFonts w:ascii="Times New Roman" w:eastAsia="Times New Roman" w:hAnsi="Times New Roman" w:cs="Times New Roman"/>
          <w:b/>
          <w:sz w:val="26"/>
          <w:szCs w:val="26"/>
          <w:lang w:eastAsia="ru-RU"/>
        </w:rPr>
        <w:t>Перечень нормативно-технических документов, определяющих требования к оформлению и содержанию проектной документации</w:t>
      </w:r>
    </w:p>
    <w:p w14:paraId="3E613959" w14:textId="77777777" w:rsidR="00CF48A7" w:rsidRPr="00CF48A7" w:rsidRDefault="00CF48A7" w:rsidP="00CF48A7">
      <w:pPr>
        <w:widowControl w:val="0"/>
        <w:tabs>
          <w:tab w:val="left" w:pos="1080"/>
        </w:tabs>
        <w:spacing w:after="0" w:line="240" w:lineRule="auto"/>
        <w:ind w:left="709"/>
        <w:jc w:val="center"/>
        <w:rPr>
          <w:rFonts w:ascii="Times New Roman" w:eastAsia="Times New Roman" w:hAnsi="Times New Roman" w:cs="Times New Roman"/>
          <w:b/>
          <w:sz w:val="26"/>
          <w:szCs w:val="26"/>
          <w:lang w:eastAsia="ru-RU"/>
        </w:rPr>
      </w:pPr>
    </w:p>
    <w:p w14:paraId="32E1E6AC" w14:textId="77777777" w:rsidR="00CF48A7" w:rsidRPr="00CF48A7" w:rsidRDefault="00CF48A7" w:rsidP="00CF48A7">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CF48A7">
        <w:rPr>
          <w:rFonts w:ascii="Times New Roman" w:eastAsia="Times New Roman" w:hAnsi="Times New Roman" w:cs="Times New Roman"/>
          <w:color w:val="000000"/>
          <w:sz w:val="26"/>
          <w:szCs w:val="26"/>
          <w:lang w:eastAsia="ru-RU"/>
        </w:rPr>
        <w:t xml:space="preserve">Данный список НТД не является полным и окончательным. При проектировании необходимо руководствоваться последними редакциями документов, действующих на момент разработки документации,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 </w:t>
      </w:r>
    </w:p>
    <w:p w14:paraId="1F5B1812" w14:textId="77777777" w:rsidR="00CF48A7" w:rsidRPr="00CF48A7" w:rsidRDefault="00CF48A7" w:rsidP="00CF48A7">
      <w:pPr>
        <w:widowControl w:val="0"/>
        <w:tabs>
          <w:tab w:val="left" w:pos="1080"/>
        </w:tabs>
        <w:spacing w:after="0" w:line="240" w:lineRule="auto"/>
        <w:ind w:firstLine="709"/>
        <w:jc w:val="both"/>
        <w:rPr>
          <w:rFonts w:ascii="Times New Roman" w:eastAsia="Times New Roman" w:hAnsi="Times New Roman" w:cs="Times New Roman"/>
          <w:sz w:val="26"/>
          <w:szCs w:val="26"/>
          <w:lang w:eastAsia="ru-RU"/>
        </w:rPr>
      </w:pPr>
    </w:p>
    <w:p w14:paraId="04B73E3D" w14:textId="77777777" w:rsidR="00CF48A7" w:rsidRPr="00CF48A7" w:rsidRDefault="00CF48A7" w:rsidP="00CF48A7">
      <w:pPr>
        <w:widowControl w:val="0"/>
        <w:tabs>
          <w:tab w:val="left" w:pos="-4680"/>
          <w:tab w:val="left" w:pos="1080"/>
        </w:tabs>
        <w:spacing w:after="0" w:line="240" w:lineRule="auto"/>
        <w:ind w:firstLine="709"/>
        <w:jc w:val="both"/>
        <w:rPr>
          <w:rFonts w:ascii="Times New Roman" w:eastAsia="Times New Roman" w:hAnsi="Times New Roman" w:cs="Times New Roman"/>
          <w:b/>
          <w:sz w:val="26"/>
          <w:szCs w:val="26"/>
          <w:lang w:eastAsia="ru-RU"/>
        </w:rPr>
      </w:pPr>
      <w:r w:rsidRPr="00CF48A7">
        <w:rPr>
          <w:rFonts w:ascii="Times New Roman" w:eastAsia="Times New Roman" w:hAnsi="Times New Roman" w:cs="Times New Roman"/>
          <w:b/>
          <w:sz w:val="26"/>
          <w:szCs w:val="26"/>
          <w:lang w:eastAsia="ru-RU"/>
        </w:rPr>
        <w:t xml:space="preserve">Нормативные акты федерального уровня: </w:t>
      </w:r>
    </w:p>
    <w:p w14:paraId="04DB5985"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Земельный кодекс Российской Федерации.</w:t>
      </w:r>
    </w:p>
    <w:p w14:paraId="6E05EEFF"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Лесной кодекс Российской Федерации.</w:t>
      </w:r>
    </w:p>
    <w:p w14:paraId="74AEA8DD"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Водный кодекс Российской Федерации.</w:t>
      </w:r>
    </w:p>
    <w:p w14:paraId="6B912CC7"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Воздушный кодекс Российской Федерации.</w:t>
      </w:r>
    </w:p>
    <w:p w14:paraId="3B6FD04B"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Градостроительный кодекс Российской Федерации.</w:t>
      </w:r>
    </w:p>
    <w:p w14:paraId="4B96ACC7"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16.02.2008</w:t>
      </w:r>
      <w:r w:rsidRPr="00CF48A7">
        <w:rPr>
          <w:rFonts w:ascii="Times New Roman" w:eastAsia="Times New Roman" w:hAnsi="Times New Roman" w:cs="Times New Roman"/>
          <w:sz w:val="26"/>
          <w:szCs w:val="26"/>
          <w:lang w:eastAsia="ru-RU"/>
        </w:rPr>
        <w:br w:type="textWrapping" w:clear="all"/>
        <w:t>№ 87 «О составе разделов проектной документации и требованиях к их содержанию».</w:t>
      </w:r>
    </w:p>
    <w:p w14:paraId="6E6F3ED5"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28.10.2003 № 648 «Об утверждении Положения об отнесении объектов электросетевого хозяйства к единой национальной (общероссийской) электрической сети и о ведении реестра объектов электросетевого хозяйства, входящих в единую национальную (общероссийскую) электрическую сеть».</w:t>
      </w:r>
    </w:p>
    <w:p w14:paraId="3CCA6AD7"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12.08.2008 № 590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14:paraId="3C717E84"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Постановления Правительства РФ от 17.06.2015 № 600 «Об утверждении перечня объектов и технологий, которые относятся к объектам и технологиям высокой энергетической эффективности».</w:t>
      </w:r>
    </w:p>
    <w:p w14:paraId="690F6192"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24.02.2009</w:t>
      </w:r>
      <w:r w:rsidRPr="00CF48A7">
        <w:rPr>
          <w:rFonts w:ascii="Times New Roman" w:eastAsia="Times New Roman" w:hAnsi="Times New Roman" w:cs="Times New Roman"/>
          <w:sz w:val="26"/>
          <w:szCs w:val="26"/>
          <w:lang w:eastAsia="ru-RU"/>
        </w:rPr>
        <w:br w:type="textWrapping" w:clear="all"/>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E1F1328"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РФ от 23.02.1994 №140 «О рекультивации земель, снятии, сохранении и рациональном использовании плодородного слоя почвы».</w:t>
      </w:r>
    </w:p>
    <w:p w14:paraId="592E9556"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РФ от 15.02.2011 № 73 «О некоторых мерах по совершенствованию подготовки проектной документации в части противодействия террористическим актам».</w:t>
      </w:r>
    </w:p>
    <w:p w14:paraId="6B23D9BC"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Calibri" w:hAnsi="Times New Roman" w:cs="Times New Roman"/>
          <w:sz w:val="26"/>
          <w:szCs w:val="26"/>
          <w:lang w:eastAsia="ru-RU"/>
        </w:rPr>
        <w:t xml:space="preserve">Постановление Правительства РФ от 13.08.1996г. № 997 «Об утверждении </w:t>
      </w:r>
      <w:r w:rsidRPr="00CF48A7">
        <w:rPr>
          <w:rFonts w:ascii="Times New Roman" w:eastAsia="Calibri" w:hAnsi="Times New Roman" w:cs="Times New Roman"/>
          <w:sz w:val="26"/>
          <w:szCs w:val="26"/>
          <w:lang w:eastAsia="ru-RU"/>
        </w:rPr>
        <w:lastRenderedPageBreak/>
        <w:t>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14:paraId="5964E4CD"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31.10.2009</w:t>
      </w:r>
      <w:r w:rsidRPr="00CF48A7">
        <w:rPr>
          <w:rFonts w:ascii="Times New Roman" w:eastAsia="Times New Roman" w:hAnsi="Times New Roman" w:cs="Times New Roman"/>
          <w:sz w:val="26"/>
          <w:szCs w:val="26"/>
          <w:lang w:eastAsia="ru-RU"/>
        </w:rPr>
        <w:br w:type="textWrapping" w:clear="all"/>
        <w:t>№ 879 «Об утверждении Положения о единицах величин, допускаемых к применению в Российской Федерации».</w:t>
      </w:r>
    </w:p>
    <w:p w14:paraId="0EAA6EB5"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26.12.2014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14:paraId="3B65CE40" w14:textId="77777777" w:rsidR="00CF48A7" w:rsidRPr="00CF48A7" w:rsidRDefault="00CF48A7" w:rsidP="00CA38D9">
      <w:pPr>
        <w:numPr>
          <w:ilvl w:val="0"/>
          <w:numId w:val="62"/>
        </w:numPr>
        <w:tabs>
          <w:tab w:val="left" w:pos="-4860"/>
        </w:tabs>
        <w:spacing w:after="0" w:line="240" w:lineRule="auto"/>
        <w:ind w:left="0" w:firstLine="709"/>
        <w:contextualSpacing/>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19.02.2015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4BA64571"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Главного государственного врача Российской Федерации</w:t>
      </w:r>
      <w:r w:rsidRPr="00CF48A7" w:rsidDel="00670E61">
        <w:rPr>
          <w:rFonts w:ascii="Times New Roman" w:eastAsia="Times New Roman" w:hAnsi="Times New Roman" w:cs="Times New Roman"/>
          <w:sz w:val="26"/>
          <w:szCs w:val="26"/>
          <w:lang w:eastAsia="ru-RU"/>
        </w:rPr>
        <w:t xml:space="preserve"> </w:t>
      </w:r>
      <w:r w:rsidRPr="00CF48A7">
        <w:rPr>
          <w:rFonts w:ascii="Times New Roman" w:eastAsia="Times New Roman" w:hAnsi="Times New Roman" w:cs="Times New Roman"/>
          <w:sz w:val="26"/>
          <w:szCs w:val="26"/>
          <w:lang w:eastAsia="ru-RU"/>
        </w:rPr>
        <w:t>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w:t>
      </w:r>
    </w:p>
    <w:p w14:paraId="44C2D1DF"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«Об электроэнергетике» от 26.03.2003 № 35-ФЗ.</w:t>
      </w:r>
    </w:p>
    <w:p w14:paraId="00FA3F58"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«Об обеспечении единства измерений» от 26.06.2008 № 102-ФЗ.</w:t>
      </w:r>
    </w:p>
    <w:p w14:paraId="1B5CB297"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 техническом регулировании» от 27.12.2002</w:t>
      </w:r>
      <w:r w:rsidRPr="00CF48A7">
        <w:rPr>
          <w:rFonts w:ascii="Times New Roman" w:eastAsia="Times New Roman" w:hAnsi="Times New Roman" w:cs="Times New Roman"/>
          <w:sz w:val="26"/>
          <w:szCs w:val="26"/>
          <w:lang w:eastAsia="ru-RU"/>
        </w:rPr>
        <w:br w:type="textWrapping" w:clear="all"/>
        <w:t>№ 184-ФЗ.</w:t>
      </w:r>
    </w:p>
    <w:p w14:paraId="4E3C175C"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07.07.2003 № 126-ФЗ «О связи».</w:t>
      </w:r>
    </w:p>
    <w:p w14:paraId="7258F4DB"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10.01.2002 № 7 «Об охране окружающей среды».</w:t>
      </w:r>
    </w:p>
    <w:p w14:paraId="59B66234"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04.05.1999 № 96 «Об охране атмосферного воздуха».</w:t>
      </w:r>
    </w:p>
    <w:p w14:paraId="44E24D6A"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14.03.1995 №33-ФЗ «Об особо охраняемых природных территориях»;</w:t>
      </w:r>
    </w:p>
    <w:p w14:paraId="38C0C442"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24.04.1995 №52-ФЗ «О животном мире»;</w:t>
      </w:r>
    </w:p>
    <w:p w14:paraId="5635EF44"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21.12.1994 № 68-ФЗ «О защите населения и территорий от чрезвычайных ситуаций природного и техногенного характера».</w:t>
      </w:r>
    </w:p>
    <w:p w14:paraId="6E28F4FE"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21.12.1994 № 69-ФЗ «О пожарной безопасности».</w:t>
      </w:r>
    </w:p>
    <w:p w14:paraId="344BA6B1"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21.07.1997 № 116-ФЗ «О промышленной безопасности опасных производственных объектов».</w:t>
      </w:r>
    </w:p>
    <w:p w14:paraId="554695DD"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21.07.2011 N 256-ФЗ «О безопасности объектов топливно-энергетического комплекса»;</w:t>
      </w:r>
    </w:p>
    <w:p w14:paraId="0FF016A8"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22.07.2008 № 123-ФЗ «Технический регламент о требованиях пожарной безопасности».</w:t>
      </w:r>
    </w:p>
    <w:p w14:paraId="08A1D691"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30.12.2009 № 384-ФЗ «Технический регламент о безопасности зданий и сооружений».</w:t>
      </w:r>
    </w:p>
    <w:p w14:paraId="43B1409B" w14:textId="77777777" w:rsidR="00CF48A7" w:rsidRPr="00CF48A7" w:rsidRDefault="00CF48A7" w:rsidP="00CA38D9">
      <w:pPr>
        <w:widowControl w:val="0"/>
        <w:numPr>
          <w:ilvl w:val="0"/>
          <w:numId w:val="62"/>
        </w:numPr>
        <w:tabs>
          <w:tab w:val="left" w:pos="-4860"/>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20.03.2011 № 41-ФЗ «О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w:t>
      </w:r>
    </w:p>
    <w:p w14:paraId="0208628A" w14:textId="77777777" w:rsidR="00CF48A7" w:rsidRPr="00CF48A7" w:rsidRDefault="00CF48A7" w:rsidP="00CA38D9">
      <w:pPr>
        <w:widowControl w:val="0"/>
        <w:numPr>
          <w:ilvl w:val="0"/>
          <w:numId w:val="62"/>
        </w:numPr>
        <w:tabs>
          <w:tab w:val="left" w:pos="-4860"/>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24.06.1998 №89-ФЗ «Об отходах производства и потребления».</w:t>
      </w:r>
    </w:p>
    <w:p w14:paraId="16B8EEA6" w14:textId="77777777" w:rsidR="00CF48A7" w:rsidRPr="00CF48A7" w:rsidRDefault="00CF48A7" w:rsidP="00CA38D9">
      <w:pPr>
        <w:widowControl w:val="0"/>
        <w:numPr>
          <w:ilvl w:val="0"/>
          <w:numId w:val="62"/>
        </w:numPr>
        <w:tabs>
          <w:tab w:val="left" w:pos="-4860"/>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Федеральный закон от 30.03.1999 № 52-ФЗ «О санитарно-эпидемиологическом благополучии населения».</w:t>
      </w:r>
    </w:p>
    <w:p w14:paraId="4FA817B8" w14:textId="77777777" w:rsidR="00CF48A7" w:rsidRPr="00CF48A7" w:rsidRDefault="00CF48A7" w:rsidP="00CA38D9">
      <w:pPr>
        <w:widowControl w:val="0"/>
        <w:numPr>
          <w:ilvl w:val="0"/>
          <w:numId w:val="62"/>
        </w:numPr>
        <w:tabs>
          <w:tab w:val="left" w:pos="-4860"/>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Федеральный закон от 07.12.2011 № 416-ФЗ «О водоснабжении и водоотведении».</w:t>
      </w:r>
    </w:p>
    <w:p w14:paraId="7EA2CE46" w14:textId="77777777" w:rsidR="00CF48A7" w:rsidRPr="00CF48A7" w:rsidRDefault="00CF48A7" w:rsidP="00CA38D9">
      <w:pPr>
        <w:widowControl w:val="0"/>
        <w:numPr>
          <w:ilvl w:val="0"/>
          <w:numId w:val="62"/>
        </w:numPr>
        <w:tabs>
          <w:tab w:val="left" w:pos="-4860"/>
          <w:tab w:val="left" w:pos="1134"/>
        </w:tabs>
        <w:spacing w:after="0" w:line="240" w:lineRule="auto"/>
        <w:ind w:left="0" w:firstLine="709"/>
        <w:jc w:val="both"/>
        <w:rPr>
          <w:rFonts w:ascii="Times New Roman" w:eastAsia="Times New Roman" w:hAnsi="Times New Roman" w:cs="Times New Roman"/>
          <w:spacing w:val="-6"/>
          <w:sz w:val="26"/>
          <w:szCs w:val="26"/>
          <w:lang w:eastAsia="ru-RU"/>
        </w:rPr>
      </w:pPr>
      <w:r w:rsidRPr="00CF48A7">
        <w:rPr>
          <w:rFonts w:ascii="Times New Roman" w:eastAsia="Times New Roman" w:hAnsi="Times New Roman" w:cs="Times New Roman"/>
          <w:sz w:val="26"/>
          <w:szCs w:val="26"/>
          <w:lang w:eastAsia="ru-RU"/>
        </w:rPr>
        <w:t>Федеральный закон от 24.07.2007 № 221-ФЗ «О кадастровой деятельности»;</w:t>
      </w:r>
    </w:p>
    <w:p w14:paraId="46D04ADE" w14:textId="77777777" w:rsidR="00CF48A7" w:rsidRPr="00CF48A7" w:rsidRDefault="00CF48A7" w:rsidP="00CA38D9">
      <w:pPr>
        <w:widowControl w:val="0"/>
        <w:numPr>
          <w:ilvl w:val="0"/>
          <w:numId w:val="62"/>
        </w:numPr>
        <w:tabs>
          <w:tab w:val="left" w:pos="-4860"/>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Закон от 21.02.1992 № 2395-1 «О недрах».</w:t>
      </w:r>
    </w:p>
    <w:p w14:paraId="3FD4EECE" w14:textId="77777777" w:rsidR="00CF48A7" w:rsidRPr="00CF48A7" w:rsidRDefault="00CF48A7" w:rsidP="00CA38D9">
      <w:pPr>
        <w:numPr>
          <w:ilvl w:val="0"/>
          <w:numId w:val="62"/>
        </w:numPr>
        <w:spacing w:after="0" w:line="240" w:lineRule="auto"/>
        <w:ind w:left="0" w:firstLine="709"/>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РФ от 27.12.2010 № 1172 «Об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w:t>
      </w:r>
    </w:p>
    <w:p w14:paraId="66DA2B9A"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Министерства труда и социальной защиты РФ от 28.03.2014 №155н «Правила по охране труда при работе на высоте»</w:t>
      </w:r>
    </w:p>
    <w:p w14:paraId="5AC799D2"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Министерства труда и социальной защиты РФ от 24.07.2013 № 328н «Об утверждении Правил по охране труда при эксплуатации электроустановок».</w:t>
      </w:r>
    </w:p>
    <w:p w14:paraId="3664F631"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Рослесхоза от 10.06.2011 № 223 «Об утверждении Правил использования лесов для строительства, реконструкции, эксплуатации линейных объектов».</w:t>
      </w:r>
    </w:p>
    <w:p w14:paraId="5A4574AA"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Информационное письмо Рослесхоза от 13.12.2012 № НК-03-54/14278 «О применении положений приказа Рослесхоза от 10.06.2011 № 223 в части объектов электроэнергетики» с разъяснениями к приказу Рослесхоза от 10.06.2011 № 223.</w:t>
      </w:r>
    </w:p>
    <w:p w14:paraId="359986CF"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Госстандарта России от 30.09.2002 № 357-ст ГОСТа Р 8.596-2002 Государственный стандарт Российской Федерации. Государственная система обеспечения единства измерений «Метрологическое обеспечение измерительных систем. Основные положения».</w:t>
      </w:r>
    </w:p>
    <w:p w14:paraId="5DD58000"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21.101-2020. Система проектной документации для строительства. Основные требования к проектной и рабочей документации.</w:t>
      </w:r>
    </w:p>
    <w:p w14:paraId="629C60CE"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59947-2021 Единая энергетическая система и изолированно работающие энергосистемы. Оперативно-диспетчерское управление. Дистанционное управление. Требования к информационному обмену при организации и осуществлении дистанционного управления.</w:t>
      </w:r>
    </w:p>
    <w:p w14:paraId="243AB2C1" w14:textId="77777777" w:rsidR="00CF48A7" w:rsidRPr="00CF48A7" w:rsidRDefault="00CF48A7" w:rsidP="00CA38D9">
      <w:pPr>
        <w:widowControl w:val="0"/>
        <w:numPr>
          <w:ilvl w:val="0"/>
          <w:numId w:val="62"/>
        </w:numPr>
        <w:tabs>
          <w:tab w:val="left" w:pos="-4860"/>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59948-2021 Единая энергетическая система и изолированно работающие энергосистемы. Оперативно-диспетчерское управление. Дистанционное управление. Требования к управлению электросетевым оборудованием и устройствами релейной защиты и автоматики</w:t>
      </w:r>
    </w:p>
    <w:p w14:paraId="7AE84983" w14:textId="77777777" w:rsidR="00CF48A7" w:rsidRPr="00CF48A7" w:rsidRDefault="00CF48A7" w:rsidP="00CF48A7">
      <w:pPr>
        <w:widowControl w:val="0"/>
        <w:tabs>
          <w:tab w:val="left" w:pos="-4860"/>
        </w:tabs>
        <w:spacing w:after="0" w:line="240" w:lineRule="auto"/>
        <w:ind w:firstLine="709"/>
        <w:jc w:val="both"/>
        <w:rPr>
          <w:rFonts w:ascii="Times New Roman" w:eastAsia="Times New Roman" w:hAnsi="Times New Roman" w:cs="Times New Roman"/>
          <w:sz w:val="26"/>
          <w:szCs w:val="26"/>
          <w:lang w:eastAsia="ru-RU"/>
        </w:rPr>
      </w:pPr>
    </w:p>
    <w:p w14:paraId="3C5917A8" w14:textId="77777777" w:rsidR="00CF48A7" w:rsidRPr="00CF48A7" w:rsidRDefault="00CF48A7" w:rsidP="00CF48A7">
      <w:pPr>
        <w:widowControl w:val="0"/>
        <w:tabs>
          <w:tab w:val="left" w:pos="-4680"/>
        </w:tabs>
        <w:spacing w:after="0" w:line="240" w:lineRule="auto"/>
        <w:ind w:firstLine="709"/>
        <w:jc w:val="both"/>
        <w:rPr>
          <w:rFonts w:ascii="Times New Roman" w:eastAsia="Times New Roman" w:hAnsi="Times New Roman" w:cs="Times New Roman"/>
          <w:b/>
          <w:sz w:val="26"/>
          <w:szCs w:val="26"/>
          <w:lang w:eastAsia="ru-RU"/>
        </w:rPr>
      </w:pPr>
      <w:r w:rsidRPr="00CF48A7">
        <w:rPr>
          <w:rFonts w:ascii="Times New Roman" w:eastAsia="Times New Roman" w:hAnsi="Times New Roman" w:cs="Times New Roman"/>
          <w:b/>
          <w:sz w:val="26"/>
          <w:szCs w:val="26"/>
          <w:lang w:eastAsia="ru-RU"/>
        </w:rPr>
        <w:t>Отраслевые НТД:</w:t>
      </w:r>
    </w:p>
    <w:p w14:paraId="40ED659E"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Правила устройства электроустановок.</w:t>
      </w:r>
    </w:p>
    <w:p w14:paraId="6E603337"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Минэнерго России от 19.06. 2003 № 229 «Об утверждении правил технической эксплуатации электрических станций и сетей».</w:t>
      </w:r>
    </w:p>
    <w:p w14:paraId="7B99B67E"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Минэнерго России от 30.06.2003 № 277 «Об утверждении Методических указаний по устойчивости энергосистем».</w:t>
      </w:r>
    </w:p>
    <w:p w14:paraId="52FB072B"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Минэнерго России от 30.06.2003 № 281 «Методические рекомендации по проектированию развития энергосистем».</w:t>
      </w:r>
    </w:p>
    <w:p w14:paraId="034EDF28"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Минэнерго России от 13.02.2019 № 97 «Об утверждении требований к каналам связи для функционирования релейной защиты и автоматики».</w:t>
      </w:r>
    </w:p>
    <w:p w14:paraId="03D3AF8B"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Приказ Минэнерго России от 13.02.2019 № 101 «Об утверждении </w:t>
      </w:r>
      <w:r w:rsidRPr="00CF48A7">
        <w:rPr>
          <w:rFonts w:ascii="Times New Roman" w:eastAsia="Times New Roman" w:hAnsi="Times New Roman" w:cs="Times New Roman"/>
          <w:sz w:val="26"/>
          <w:szCs w:val="26"/>
          <w:lang w:eastAsia="ru-RU"/>
        </w:rPr>
        <w:lastRenderedPageBreak/>
        <w:t>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 а также к принципам функционирования устройств и комплексов релейной защиты и автоматики».</w:t>
      </w:r>
    </w:p>
    <w:p w14:paraId="6B0208D7"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Руководящие указания об определении понятий и отнесении видов работ и мероприятий в электрических сетях отрасли «Электроэнергетика» к новому строительству, расширению, реконструкции и техническому перевооружению, </w:t>
      </w:r>
      <w:r w:rsidRPr="00CF48A7">
        <w:rPr>
          <w:rFonts w:ascii="Times New Roman" w:eastAsia="Times New Roman" w:hAnsi="Times New Roman" w:cs="Times New Roman"/>
          <w:sz w:val="26"/>
          <w:szCs w:val="26"/>
          <w:lang w:eastAsia="ru-RU"/>
        </w:rPr>
        <w:br/>
        <w:t>РД 153-34.3-20.409-99, утвержденные РАО «ЕЭС России» 13.12.1999.</w:t>
      </w:r>
    </w:p>
    <w:p w14:paraId="481A0A6B"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 ГОСТ 31937-2011 «Здания и сооружения. Правила обследования и мониторинга технического состояния», введен в действие Приказом Росстандарта от 27.12.2012 № 1984-ст.</w:t>
      </w:r>
    </w:p>
    <w:p w14:paraId="2A0E9233"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введен в действие Приказом Росстандарта от 22.07.2013 № 400-ст.</w:t>
      </w:r>
    </w:p>
    <w:p w14:paraId="0C0B7484"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МЭК 62067-2011 «Кабели силовые с экструдированной изоляцией и арматура к ним на номинальное напряжение свыше 150 кВ (U(m)=170 кВ) до 500 кВ (U(m)=550 кВ). Методы испытаний и требования к ним», введен в действие Приказом Федерального агентства по техническому регулированию и метрологии от 30.08.2011 № 244-ст.</w:t>
      </w:r>
    </w:p>
    <w:p w14:paraId="2E819218"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МЭК 60840-2011 «Кабели силовые с экструдированной изоляцией и арматура к ним на номинальное напряжение свыше 30 кВ (U(m)=36 кВ) до 150 кВ (U(m)=170 кВ). Методы испытаний и требования к ним», введен в действие приказом Федерального агентства по техническому регулированию и метрологии от 30 августа 2011 г. N 246-ст.</w:t>
      </w:r>
    </w:p>
    <w:p w14:paraId="3BCE67A7"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МЭК 55025-2012 «Кабели силовые с изоляцией из сшитого полиэтилена на напряжение 10, 15, 20 и 35 кВ. Технические условия», введен в действие Приказом Федерального агентства по техническому регулированию и метрологии от 27.12.2012 г. № 486.</w:t>
      </w:r>
    </w:p>
    <w:p w14:paraId="786B4FB3"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bCs/>
          <w:iCs/>
          <w:sz w:val="26"/>
          <w:szCs w:val="26"/>
          <w:lang w:eastAsia="ru-RU"/>
        </w:rPr>
        <w:t>СП 76.13330.2016 «Электротехнические устройства. Актуализированная редакция СНиП 3.05.06-85».</w:t>
      </w:r>
    </w:p>
    <w:p w14:paraId="47DD84A8"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СНиП 12-03-2001 «Безопасность труда в строительстве Часть 1. Общие требования».</w:t>
      </w:r>
    </w:p>
    <w:p w14:paraId="1836F9F9"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СНиП 12-04-2002 «Безопасность труда в строительстве Часть 2. Строительное производство».</w:t>
      </w:r>
    </w:p>
    <w:p w14:paraId="1020903D"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Министерства регионального развития Российской Федерации от 29.12.2009 № 620 «Об утверждении методических указаний по применению справочников базовых цен на проектные работы в строительстве».</w:t>
      </w:r>
    </w:p>
    <w:p w14:paraId="4C4A3246"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Национальный стандарт Российской Федерации ГОСТ Р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автоматика энергосистем. Нормы и требования».</w:t>
      </w:r>
    </w:p>
    <w:p w14:paraId="55779785"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Национальный стандарт Российской Федерации ГОСТ Р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и потребителей электрической энергии при создании (модернизации) и эксплуатации. Общие требования».</w:t>
      </w:r>
    </w:p>
    <w:p w14:paraId="67FCBF54"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СП 50.13330.2012. Свод правил. Тепловая защита зданий. </w:t>
      </w:r>
      <w:r w:rsidRPr="00CF48A7">
        <w:rPr>
          <w:rFonts w:ascii="Times New Roman" w:eastAsia="Times New Roman" w:hAnsi="Times New Roman" w:cs="Times New Roman"/>
          <w:sz w:val="26"/>
          <w:szCs w:val="26"/>
          <w:lang w:eastAsia="ru-RU"/>
        </w:rPr>
        <w:lastRenderedPageBreak/>
        <w:t>Актуализированная редакция СНиП 23-02-2003" (утв. Приказом Минрегиона России от 30.06.2012 N 265.</w:t>
      </w:r>
    </w:p>
    <w:p w14:paraId="6644D693" w14:textId="77777777" w:rsidR="00CF48A7" w:rsidRPr="00CF48A7" w:rsidRDefault="00CF48A7" w:rsidP="00CF48A7">
      <w:pPr>
        <w:widowControl w:val="0"/>
        <w:numPr>
          <w:ilvl w:val="0"/>
          <w:numId w:val="19"/>
        </w:numPr>
        <w:tabs>
          <w:tab w:val="left" w:pos="-4860"/>
          <w:tab w:val="left" w:pos="1134"/>
          <w:tab w:val="left" w:pos="1276"/>
        </w:tabs>
        <w:spacing w:after="0" w:line="240" w:lineRule="auto"/>
        <w:ind w:left="0" w:firstLine="709"/>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54862-2011 Энергоэффективность зданий. Методы определения влияния автоматизации, управления и эксплуатации здания</w:t>
      </w:r>
    </w:p>
    <w:p w14:paraId="79E8B62B" w14:textId="77777777" w:rsidR="00CF48A7" w:rsidRPr="00CF48A7" w:rsidRDefault="00CF48A7" w:rsidP="00CF48A7">
      <w:pPr>
        <w:widowControl w:val="0"/>
        <w:tabs>
          <w:tab w:val="left" w:pos="-4860"/>
          <w:tab w:val="left" w:pos="1134"/>
          <w:tab w:val="left" w:pos="1276"/>
        </w:tabs>
        <w:spacing w:after="0" w:line="240" w:lineRule="auto"/>
        <w:ind w:left="709"/>
        <w:jc w:val="both"/>
        <w:rPr>
          <w:rFonts w:ascii="Times New Roman" w:eastAsia="Times New Roman" w:hAnsi="Times New Roman" w:cs="Times New Roman"/>
          <w:sz w:val="26"/>
          <w:szCs w:val="26"/>
          <w:lang w:eastAsia="ru-RU"/>
        </w:rPr>
      </w:pPr>
    </w:p>
    <w:p w14:paraId="6FA1779E" w14:textId="77777777" w:rsidR="00CF48A7" w:rsidRPr="00CF48A7" w:rsidRDefault="00CF48A7" w:rsidP="00CF48A7">
      <w:pPr>
        <w:widowControl w:val="0"/>
        <w:tabs>
          <w:tab w:val="left" w:pos="-4680"/>
        </w:tabs>
        <w:spacing w:after="0" w:line="240" w:lineRule="auto"/>
        <w:ind w:firstLine="709"/>
        <w:jc w:val="both"/>
        <w:rPr>
          <w:rFonts w:ascii="Times New Roman" w:eastAsia="Times New Roman" w:hAnsi="Times New Roman" w:cs="Times New Roman"/>
          <w:b/>
          <w:sz w:val="26"/>
          <w:szCs w:val="26"/>
          <w:lang w:eastAsia="ru-RU"/>
        </w:rPr>
      </w:pPr>
    </w:p>
    <w:p w14:paraId="2076ED19" w14:textId="77777777" w:rsidR="00CF48A7" w:rsidRPr="00CF48A7" w:rsidRDefault="00CF48A7" w:rsidP="00CF48A7">
      <w:pPr>
        <w:widowControl w:val="0"/>
        <w:tabs>
          <w:tab w:val="left" w:pos="-4680"/>
        </w:tabs>
        <w:spacing w:after="0" w:line="240" w:lineRule="auto"/>
        <w:ind w:firstLine="709"/>
        <w:jc w:val="both"/>
        <w:rPr>
          <w:rFonts w:ascii="Times New Roman" w:eastAsia="Times New Roman" w:hAnsi="Times New Roman" w:cs="Times New Roman"/>
          <w:b/>
          <w:sz w:val="26"/>
          <w:szCs w:val="26"/>
          <w:lang w:eastAsia="ru-RU"/>
        </w:rPr>
      </w:pPr>
    </w:p>
    <w:p w14:paraId="0D72A5F0" w14:textId="77777777" w:rsidR="00CF48A7" w:rsidRPr="00CF48A7" w:rsidRDefault="00CF48A7" w:rsidP="00CF48A7">
      <w:pPr>
        <w:widowControl w:val="0"/>
        <w:tabs>
          <w:tab w:val="left" w:pos="-4680"/>
        </w:tabs>
        <w:spacing w:after="0" w:line="240" w:lineRule="auto"/>
        <w:ind w:firstLine="709"/>
        <w:jc w:val="both"/>
        <w:rPr>
          <w:rFonts w:ascii="Times New Roman" w:eastAsia="Times New Roman" w:hAnsi="Times New Roman" w:cs="Times New Roman"/>
          <w:b/>
          <w:sz w:val="26"/>
          <w:szCs w:val="26"/>
          <w:lang w:eastAsia="ru-RU"/>
        </w:rPr>
      </w:pPr>
      <w:r w:rsidRPr="00CF48A7">
        <w:rPr>
          <w:rFonts w:ascii="Times New Roman" w:eastAsia="Times New Roman" w:hAnsi="Times New Roman" w:cs="Times New Roman"/>
          <w:b/>
          <w:sz w:val="26"/>
          <w:szCs w:val="26"/>
          <w:lang w:eastAsia="ru-RU"/>
        </w:rPr>
        <w:t>ОРД и НТД ПАО «Россети», ДЗО ПАО «Россети» АО «СО ЕЭС»:</w:t>
      </w:r>
    </w:p>
    <w:p w14:paraId="0254911A" w14:textId="77777777" w:rsidR="00CF48A7" w:rsidRPr="00CF48A7" w:rsidRDefault="00CF48A7" w:rsidP="00CA38D9">
      <w:pPr>
        <w:widowControl w:val="0"/>
        <w:numPr>
          <w:ilvl w:val="0"/>
          <w:numId w:val="63"/>
        </w:numPr>
        <w:tabs>
          <w:tab w:val="left" w:pos="-4860"/>
          <w:tab w:val="left" w:pos="1134"/>
        </w:tabs>
        <w:spacing w:after="0" w:line="240" w:lineRule="auto"/>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Положение ПАО «Россети» «О единой технической политике в электросетевом комплексе» (действующая редакция).</w:t>
      </w:r>
    </w:p>
    <w:p w14:paraId="014F4CAB" w14:textId="77777777" w:rsidR="00CF48A7" w:rsidRPr="00CF48A7" w:rsidRDefault="00CF48A7" w:rsidP="00CA38D9">
      <w:pPr>
        <w:widowControl w:val="0"/>
        <w:numPr>
          <w:ilvl w:val="0"/>
          <w:numId w:val="63"/>
        </w:numPr>
        <w:tabs>
          <w:tab w:val="left" w:pos="-4860"/>
          <w:tab w:val="left" w:pos="1134"/>
        </w:tabs>
        <w:spacing w:after="0" w:line="240" w:lineRule="auto"/>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Цифровой питающий центр. Требования к технологическому проектированию цифровых подстанций напряжением 110-220 кВ и узловых цифровых подстанций напряжением 35 кВ. СТО 34.01-21-004-2019.</w:t>
      </w:r>
    </w:p>
    <w:p w14:paraId="5A3CF4C5" w14:textId="77777777" w:rsidR="00CF48A7" w:rsidRPr="00CF48A7" w:rsidRDefault="0063483B" w:rsidP="00CA38D9">
      <w:pPr>
        <w:widowControl w:val="0"/>
        <w:numPr>
          <w:ilvl w:val="0"/>
          <w:numId w:val="63"/>
        </w:numPr>
        <w:tabs>
          <w:tab w:val="left" w:pos="-4860"/>
          <w:tab w:val="left" w:pos="1134"/>
        </w:tabs>
        <w:spacing w:after="0" w:line="240" w:lineRule="auto"/>
        <w:jc w:val="both"/>
        <w:rPr>
          <w:rFonts w:ascii="Times New Roman" w:eastAsia="Times New Roman" w:hAnsi="Times New Roman" w:cs="Times New Roman"/>
          <w:sz w:val="26"/>
          <w:szCs w:val="26"/>
          <w:lang w:eastAsia="ru-RU"/>
        </w:rPr>
      </w:pPr>
      <w:hyperlink r:id="rId14" w:tgtFrame="_blank" w:history="1">
        <w:r w:rsidR="00CF48A7" w:rsidRPr="00CF48A7">
          <w:rPr>
            <w:rFonts w:ascii="Times New Roman" w:eastAsia="Times New Roman" w:hAnsi="Times New Roman" w:cs="Times New Roman"/>
            <w:sz w:val="26"/>
            <w:szCs w:val="26"/>
            <w:lang w:eastAsia="ru-RU"/>
          </w:rPr>
          <w:t>Цифровая электрическая сеть. Требования к проектированию цифровых распределительных электрических сетей 0,4-220 кВ</w:t>
        </w:r>
      </w:hyperlink>
      <w:r w:rsidR="00CF48A7" w:rsidRPr="00CF48A7">
        <w:rPr>
          <w:rFonts w:ascii="Times New Roman" w:eastAsia="Times New Roman" w:hAnsi="Times New Roman" w:cs="Times New Roman"/>
          <w:sz w:val="26"/>
          <w:szCs w:val="26"/>
          <w:lang w:eastAsia="ru-RU"/>
        </w:rPr>
        <w:t>. СТО 34.01-21-005-2019</w:t>
      </w:r>
      <w:r w:rsidR="00CF48A7" w:rsidRPr="00CF48A7">
        <w:rPr>
          <w:rFonts w:ascii="Times New Roman" w:eastAsia="Times New Roman" w:hAnsi="Times New Roman" w:cs="Times New Roman"/>
          <w:sz w:val="26"/>
          <w:szCs w:val="26"/>
          <w:lang w:val="en-US" w:eastAsia="ru-RU"/>
        </w:rPr>
        <w:t>.</w:t>
      </w:r>
    </w:p>
    <w:p w14:paraId="6F870053"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контролю состояния заземляющих устройств электроустановок. СТО 56947007-29.130.15.105-2011.</w:t>
      </w:r>
    </w:p>
    <w:p w14:paraId="29246A4A"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rPr>
        <w:t xml:space="preserve">Технические требования к компонентам цифровой сети (утверждены распоряжением ПАО «Россети» от 25.05.2020 №121 р). </w:t>
      </w:r>
    </w:p>
    <w:p w14:paraId="750E4F5A"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Руководящие указания по проектированию заземляющих устройств подстанций напряжением 6-750 кВ. СТО 56947007-29.130.15.114-2012.</w:t>
      </w:r>
    </w:p>
    <w:p w14:paraId="410731EC"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защите распределительных электрических сетей напряжением 0,4-10 кВ от грозовых перенапряжений. СТО 56947007-29.240.02.001-2008.</w:t>
      </w:r>
    </w:p>
    <w:p w14:paraId="4C12F8E2"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Методика оценки технического состояния зданий и сооружений объектов. СТО 56947007-29.240.119-2012.</w:t>
      </w:r>
    </w:p>
    <w:p w14:paraId="0EE2E141"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Изоляторы линейные подвесные стержневые полимерные. Методика испытаний на устойчивость после изготовления. СТО 56947007-29.080.15.060-2010.</w:t>
      </w:r>
    </w:p>
    <w:p w14:paraId="30E82459"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опорам шинным на напряжение 35-750 кВ. СТО 56947007-29.080.30.073-2011.</w:t>
      </w:r>
    </w:p>
    <w:p w14:paraId="54C74AD7"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Инструкция по выбору изоляции электроустановок. СТО 56947007-29.240.059-2010.</w:t>
      </w:r>
    </w:p>
    <w:p w14:paraId="7C8EF225"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Длина пути утечки внешней изоляции электроустановок переменного тока классов напряжения 6-750 кВ. СТО 56947007-29.240.068-2011.</w:t>
      </w:r>
    </w:p>
    <w:p w14:paraId="12EC5FB1"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Изоляторы подвесные для ВЛ 110-750 кВ. Методы испытаний. СТО 56947007-29.240.069-2011.</w:t>
      </w:r>
    </w:p>
    <w:p w14:paraId="111FD2A9"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Изоляция электроустановок в районах с загрязненной атмосферой. Эксплуатация и техническое обслуживание</w:t>
      </w:r>
      <w:r w:rsidRPr="00CF48A7">
        <w:rPr>
          <w:rFonts w:ascii="Times New Roman" w:eastAsia="Times New Roman" w:hAnsi="Times New Roman" w:cs="Times New Roman"/>
          <w:sz w:val="26"/>
          <w:szCs w:val="26"/>
          <w:lang w:eastAsia="ru-RU"/>
        </w:rPr>
        <w:tab/>
        <w:t>. СТО 56947007-29.240.133-2012.</w:t>
      </w:r>
    </w:p>
    <w:p w14:paraId="0CE14A35"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Электрооборудование на напряжение свыше 3 кВ. Методы испытаний внешней изоляции в загрязненном состоянии. СТО 56947007-29.240.144-2013.</w:t>
      </w:r>
    </w:p>
    <w:p w14:paraId="39E87832"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проведению периодического технического освидетельствования воздушных линий электропередачи ЕНЭС. СТО 56947007-29.240.01.053-2010.</w:t>
      </w:r>
    </w:p>
    <w:p w14:paraId="2657DEB2"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количественной оценке механической надежности действующих воздушных линий напряжением 0,38-10 кВ при гололедно-ветровых нагрузках. СТО 56947007-29.240.50.002-2008.</w:t>
      </w:r>
    </w:p>
    <w:p w14:paraId="140725EA"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Методические указания по расчету климатических нагрузок в соответствии с ПУЭ - 7 и построению карт климатического районирования. </w:t>
      </w:r>
      <w:r w:rsidRPr="00CF48A7">
        <w:rPr>
          <w:rFonts w:ascii="Times New Roman" w:eastAsia="Times New Roman" w:hAnsi="Times New Roman" w:cs="Times New Roman"/>
          <w:sz w:val="26"/>
          <w:szCs w:val="26"/>
          <w:lang w:eastAsia="ru-RU"/>
        </w:rPr>
        <w:br/>
        <w:t>СТО 56947007-29.240.055-2010.</w:t>
      </w:r>
    </w:p>
    <w:p w14:paraId="71462DEA" w14:textId="77777777" w:rsidR="00CF48A7" w:rsidRPr="00CF48A7" w:rsidRDefault="00CF48A7" w:rsidP="00CA38D9">
      <w:pPr>
        <w:numPr>
          <w:ilvl w:val="0"/>
          <w:numId w:val="63"/>
        </w:numPr>
        <w:tabs>
          <w:tab w:val="left" w:pos="1134"/>
        </w:tabs>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определению наведенного напряжения на отключенных воздушных линиях, находящихся вблизи действующих ВЛ. </w:t>
      </w:r>
      <w:r w:rsidRPr="00CF48A7">
        <w:rPr>
          <w:rFonts w:ascii="Times New Roman" w:eastAsia="Times New Roman" w:hAnsi="Times New Roman" w:cs="Times New Roman"/>
          <w:sz w:val="26"/>
          <w:szCs w:val="26"/>
          <w:lang w:eastAsia="ru-RU"/>
        </w:rPr>
        <w:tab/>
      </w:r>
      <w:r w:rsidRPr="00CF48A7">
        <w:rPr>
          <w:rFonts w:ascii="Times New Roman" w:eastAsia="Times New Roman" w:hAnsi="Times New Roman" w:cs="Times New Roman"/>
          <w:sz w:val="26"/>
          <w:szCs w:val="26"/>
          <w:lang w:eastAsia="ru-RU"/>
        </w:rPr>
        <w:br/>
        <w:t>СТО 56947007-29.240.55.018-2009.</w:t>
      </w:r>
    </w:p>
    <w:p w14:paraId="2C5C54C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Руководство по проектированию многогранных опор и фундаментов к ним для ВЛ напряжением 110-500 кВ. СТО 56947007- 29.240.55.054-2010.</w:t>
      </w:r>
    </w:p>
    <w:p w14:paraId="6D2D505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оценке эффективности применения стальных многогранных опор и фундаментов для ВЛ напряжением 35-500 кВ. </w:t>
      </w:r>
      <w:r w:rsidRPr="00CF48A7">
        <w:rPr>
          <w:rFonts w:ascii="Times New Roman" w:eastAsia="Times New Roman" w:hAnsi="Times New Roman" w:cs="Times New Roman"/>
          <w:sz w:val="26"/>
          <w:szCs w:val="26"/>
          <w:lang w:eastAsia="ru-RU"/>
        </w:rPr>
        <w:br/>
        <w:t>СТО 56947007 -29.240.55.096-2011.</w:t>
      </w:r>
    </w:p>
    <w:p w14:paraId="7E70626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оценке технического состояния ВЛ и остаточного ресурса компонентов ВЛ. СТО 56947007-29.240.55.111-2011.</w:t>
      </w:r>
    </w:p>
    <w:p w14:paraId="387C4E8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разработке технологических карт и проектов производства работ по техническому обслуживанию и ремонту ВЛ. </w:t>
      </w:r>
      <w:r w:rsidRPr="00CF48A7">
        <w:rPr>
          <w:rFonts w:ascii="Times New Roman" w:eastAsia="Times New Roman" w:hAnsi="Times New Roman" w:cs="Times New Roman"/>
          <w:sz w:val="26"/>
          <w:szCs w:val="26"/>
          <w:lang w:eastAsia="ru-RU"/>
        </w:rPr>
        <w:tab/>
        <w:t>СТО 6947007-29.240.55.168-2014.</w:t>
      </w:r>
    </w:p>
    <w:p w14:paraId="13DE738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определению региональных коэффициентов при расчете климатических нагрузок. </w:t>
      </w:r>
      <w:r w:rsidRPr="00CF48A7">
        <w:rPr>
          <w:rFonts w:ascii="Times New Roman" w:eastAsia="Times New Roman" w:hAnsi="Times New Roman" w:cs="Times New Roman"/>
          <w:sz w:val="26"/>
          <w:szCs w:val="26"/>
          <w:lang w:eastAsia="ru-RU"/>
        </w:rPr>
        <w:tab/>
        <w:t>СТО 56947007-29.240.056-2010.</w:t>
      </w:r>
    </w:p>
    <w:p w14:paraId="5802E8F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составлению карт степеней загрязнения на территории расположения ВЛ и ОРУ ПС. СТО 56947007-29.240.058-2010.</w:t>
      </w:r>
    </w:p>
    <w:p w14:paraId="02B1482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Шлейфовые соединения присоединяемые на ВЛ 220-500 кВ. Методы испытаний. СТО 56947007-29.120.10.130-2012.</w:t>
      </w:r>
    </w:p>
    <w:p w14:paraId="66296E2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Шлейфовые соединения присоединяемые на ВЛ 220-500 кВ. Типовая методика расчёта длины. СТО 56947007-29.120.10.131-2012.</w:t>
      </w:r>
    </w:p>
    <w:p w14:paraId="5E74EA8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Внутрифазные дистанционные распорки - гасители. Технические требования. СТО 56947007-29.120.10.158-2013.</w:t>
      </w:r>
    </w:p>
    <w:p w14:paraId="465510C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Натяжная арматура для ВЛ. Технические требования. СТО 56947007-29.120.10.061-2010.</w:t>
      </w:r>
    </w:p>
    <w:p w14:paraId="4871B22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Поддерживающая арматура для ВЛ. Технические требования. СТО 56947007-29.120.10.062-2010.</w:t>
      </w:r>
    </w:p>
    <w:p w14:paraId="4CCC78C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Соединительная арматура для ВЛ. Технические требования. СТО 56947007-29.120.10.063-2010.</w:t>
      </w:r>
    </w:p>
    <w:p w14:paraId="5B4258B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Сцепная арматура для ВЛ. Технические требования. СТО 56947007-29.120.10.064-2010.</w:t>
      </w:r>
    </w:p>
    <w:p w14:paraId="1B531A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Контактная арматура для ВЛ. Технические требования. СТО 56947007-29.120.10.065-2010.</w:t>
      </w:r>
    </w:p>
    <w:p w14:paraId="5E2AE58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Грозозащитные тросы для воздушных линий электропередачи 35-750 кВ. СТО 56947007-29.060.50.015-2008</w:t>
      </w:r>
    </w:p>
    <w:p w14:paraId="2EB3480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Траверсы изолирующие полимерные для опор ВЛ 110-220 кВ. Общие технические требования, правила приемки и методы испытаний. СТО 56947007-29.120.90.033-2009.</w:t>
      </w:r>
    </w:p>
    <w:p w14:paraId="2EDEF6E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Методика диагностики состояния фундаментов опор ВЛ методом неразрушающего контроля. СТО 56947007-29.120.95.017-2009.</w:t>
      </w:r>
    </w:p>
    <w:p w14:paraId="3AB3DFC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Типовые технические требования к фундаментам опор 35-750 кВ. </w:t>
      </w:r>
      <w:r w:rsidRPr="00CF48A7">
        <w:rPr>
          <w:rFonts w:ascii="Times New Roman" w:eastAsia="Times New Roman" w:hAnsi="Times New Roman" w:cs="Times New Roman"/>
          <w:sz w:val="26"/>
          <w:szCs w:val="26"/>
          <w:lang w:eastAsia="ru-RU"/>
        </w:rPr>
        <w:br/>
        <w:t>СТО 56947007-29.120.95.089-2011.</w:t>
      </w:r>
    </w:p>
    <w:p w14:paraId="219BBA0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проектирования поверхностных фундаментов для опор ВЛ и ПС. СТО 56947007- 29.120.95-049-2010.</w:t>
      </w:r>
    </w:p>
    <w:p w14:paraId="6E3D040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проектирования фундаментов из винтовых свай. СТО 56947007- 29.120.95-050-2010.</w:t>
      </w:r>
    </w:p>
    <w:p w14:paraId="35D1283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проектирования фундаментов из стальных свай-оболочек и буронабивных свай большого диаметра. СТО 56947007-29.120.95-051-2010.</w:t>
      </w:r>
    </w:p>
    <w:p w14:paraId="3400702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Руководство по расчету режимов плавки гололеда на грозозащитном тросе со встроенным оптическим кабелем (ОКГТ) и применению распределенного контроля температуры ОКГТ в режиме плавки. СТО 56947007-29.060.50.122-2012.</w:t>
      </w:r>
    </w:p>
    <w:p w14:paraId="0FDBDF3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применению сигнализаторов гололёда (СГ) и прогнозированию гололёдоопасной обстановки. СТО 56947007-29.240.55.113-2012.</w:t>
      </w:r>
    </w:p>
    <w:p w14:paraId="010F004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определению климатических нагрузок на ВЛ с учетом ее длины. СТО 56947007-29.240.057-2010</w:t>
      </w:r>
    </w:p>
    <w:p w14:paraId="378B29B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применению силовых кабелей с изоляцией из сшитого полиэтилена на напряжение 10 кВ и выше. СТО 56947007-29.060.20.020-2009.</w:t>
      </w:r>
    </w:p>
    <w:p w14:paraId="70CD38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Силовые кабели. Методика расчета устройств заземления экранов, защиты от перенапряжений изоляции силовых кабелей на напряжение 110 – 500 кВ с изоляцией из сшитого полиэтилена. СТО 56947007-29.060.20.103-2011.</w:t>
      </w:r>
    </w:p>
    <w:p w14:paraId="0BFBF56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кабельным системам 110, 220, 330, 500 кВ. СТО 56947007-29.230.20.087-2011.</w:t>
      </w:r>
    </w:p>
    <w:p w14:paraId="5C01ADC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Инструкция по эксплуатации силовых маслонаполненных кабельных линий напряжением 110-500 кВ</w:t>
      </w:r>
      <w:r w:rsidRPr="00CF48A7">
        <w:rPr>
          <w:rFonts w:ascii="Times New Roman" w:eastAsia="Times New Roman" w:hAnsi="Times New Roman" w:cs="Times New Roman"/>
          <w:sz w:val="26"/>
          <w:szCs w:val="26"/>
          <w:lang w:eastAsia="ru-RU"/>
        </w:rPr>
        <w:tab/>
        <w:t>. СТО 56947007-29.240.85.046-2010.</w:t>
      </w:r>
    </w:p>
    <w:p w14:paraId="4775A5A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Правила оформления нормальных схем электрических соединений подстанций и графического отображения информации посредством ПТК и АСУ ТП. СТО 56947007-25.040.70.101-2011.</w:t>
      </w:r>
    </w:p>
    <w:p w14:paraId="0761E8F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технологического проектирования подстанций переменного тока с высшим напряжением 35-750 кВ (НТП ПС). СТО 56947007- 29.240.10.248-2017.</w:t>
      </w:r>
    </w:p>
    <w:p w14:paraId="5234178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проведению периодического технического освидетельствования электротехнического оборудования ПС ЕНЭС. СТО 56947007-29.240.10.030-2009.</w:t>
      </w:r>
    </w:p>
    <w:p w14:paraId="3376E21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Сроки работ по проектированию, строительству и реконструкции подстанций и линий электропередачи 35-1150 кВ. СТО 56947007-29.240.121-2012.</w:t>
      </w:r>
    </w:p>
    <w:p w14:paraId="72CD777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Схемы принципиальные электрические распределительных устройств подстанций 35-750 кВ. Типовые решения. СТО 56947007-29.240.30.010-2008.</w:t>
      </w:r>
    </w:p>
    <w:p w14:paraId="4F6CA62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Рекомендации по применению типовых принципиальных электрических схем распределительных устройств подстанции 35-750 кВ. СТО 56947007-29.240.30.047-2010</w:t>
      </w:r>
    </w:p>
    <w:p w14:paraId="16303B7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Правила проведения расчетов затрат на строительство подстанций с применением КРУЭ. СТО 56947007-29.240.35.146-2013.</w:t>
      </w:r>
    </w:p>
    <w:p w14:paraId="5365BDF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КРУЭ на номинальные напряжения 6-35 кВ. Типовые технические требования. СТО 56947007-29.240.35.164-2014.</w:t>
      </w:r>
    </w:p>
    <w:p w14:paraId="0134702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Руководящий документ по проектированию жесткой ошиновки ОРУ и ЗРУ 110-500 кВ. СТО 56947007-29.060.10.005-2008.</w:t>
      </w:r>
    </w:p>
    <w:p w14:paraId="53BEC14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расчету и испытаниям жесткой ошиновки ОРУ и ЗРУ 110-500 кВ. СТО 56947007-29.060.10.006-2008.</w:t>
      </w:r>
    </w:p>
    <w:p w14:paraId="5809EDC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программы и методики квалификационных, периодических и приемосдаточных испытаний жесткой ошиновки ОРУ И ЗРУ 110-500 кВ. СТО 56947007-29.060.10.117-2012.</w:t>
      </w:r>
    </w:p>
    <w:p w14:paraId="0FF4C67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Токопроводы с литой (твёрдой) изоляцией на напряжение 6-35 кВ. </w:t>
      </w:r>
      <w:r w:rsidRPr="00CF48A7">
        <w:rPr>
          <w:rFonts w:ascii="Times New Roman" w:eastAsia="Times New Roman" w:hAnsi="Times New Roman" w:cs="Times New Roman"/>
          <w:sz w:val="26"/>
          <w:szCs w:val="26"/>
          <w:lang w:eastAsia="ru-RU"/>
        </w:rPr>
        <w:br/>
        <w:t>СТО 56947007-29.120.60.106-2011.</w:t>
      </w:r>
    </w:p>
    <w:p w14:paraId="3C6D7EE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Токопроводы элегазовые на напряжение 110-500 кВ. Технические требования. СТО 56947007-29.120.60.115-2012.</w:t>
      </w:r>
    </w:p>
    <w:p w14:paraId="4FAADB1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Инструкция по эксплуатации трансформаторов. СТО 56947007-29.180.01.116-2012.</w:t>
      </w:r>
    </w:p>
    <w:p w14:paraId="68A47D9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Системы мониторинга силовых трансформаторов и автотрансформаторов. Общие технические требования. СТО 56947007-29.200.10.011-2008.</w:t>
      </w:r>
    </w:p>
    <w:p w14:paraId="0971E69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высоковольтным вводам классов  напряжения 10 - 750 кB. СТО 56947007-29.080.20.088-2011.</w:t>
      </w:r>
    </w:p>
    <w:p w14:paraId="71A7EA3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Реакторы токоограничивающие на номинальное напряжение 6-500 кВ. Типовые технические требования. СТО 56947007-29.180.04.165-2014.</w:t>
      </w:r>
    </w:p>
    <w:p w14:paraId="51D07AF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шунтирующим реакторам 500 кВ. СТО 56947007-29.180.078-2011.</w:t>
      </w:r>
    </w:p>
    <w:p w14:paraId="460A713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Выключатели-разъединители 110-330 кВ. Методические указания по применению. Схемные решения. СТО 56947007-29.130.01.145-2013.</w:t>
      </w:r>
    </w:p>
    <w:p w14:paraId="19A5D46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Разъединители класса напряжения 220 кВ. Типовые технические требования. СТО 56947007-29.130.10.027-2009.</w:t>
      </w:r>
    </w:p>
    <w:p w14:paraId="09D308B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Выключатели переменного тока на напряжение от 3 до 1150 кВ.  Указания по выбору. СТО 56947007-29.130.10.095-2011.</w:t>
      </w:r>
    </w:p>
    <w:p w14:paraId="0002AB1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Вакуумные выключатели на номинальные напряжения 110 и 220 кВ. Типовые технические требования. СТО 56947007-29.130.10.166-2014.</w:t>
      </w:r>
    </w:p>
    <w:p w14:paraId="0169DA2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Трансформаторы тока на напряжения 330, 500 и 750 кВ. Типовые технические требования. СТО 56947007-17.220.21.162-2014.</w:t>
      </w:r>
    </w:p>
    <w:p w14:paraId="54E2293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комбинированным трансформаторам тока и напряжения 110 и 220 кВ. СТО 56947007-29.180.080-2011.</w:t>
      </w:r>
    </w:p>
    <w:p w14:paraId="0353E2A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Типовой порядок организации и проведения поверки (калибровки) измерительных трансформаторов тока (ТТ), трансформаторов напряжения (ТН) на местах их эксплуатации. СТО 56947007-29.240.127-2012.</w:t>
      </w:r>
    </w:p>
    <w:p w14:paraId="442A9AA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Ограничители перенапряжений нелинейные класса напряжения 220 кВ. Типовые технические требования. СТО 56947007-29.130.10.025-2009.</w:t>
      </w:r>
    </w:p>
    <w:p w14:paraId="317CA44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Руководство по проектированию систем оперативного постоянного тока (СОПТ) ПС ЕНЭС. СТО 56947007-29.120.40.093-2011.</w:t>
      </w:r>
    </w:p>
    <w:p w14:paraId="15B843C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 при замыканиях на землю в цепях ЕНЭС. СТО 56947007-29.120.40.102-2011.</w:t>
      </w:r>
    </w:p>
    <w:p w14:paraId="590D751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технические требования к конденсаторам связи. </w:t>
      </w:r>
      <w:r w:rsidRPr="00CF48A7">
        <w:rPr>
          <w:rFonts w:ascii="Times New Roman" w:eastAsia="Times New Roman" w:hAnsi="Times New Roman" w:cs="Times New Roman"/>
          <w:sz w:val="26"/>
          <w:szCs w:val="26"/>
          <w:lang w:eastAsia="ru-RU"/>
        </w:rPr>
        <w:br/>
        <w:t>СТО 56947007-29.230.99.086-2011.</w:t>
      </w:r>
    </w:p>
    <w:p w14:paraId="74521C5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определению поверхностного натяжения трансформаторных масел на границе с водой методом отрыва кольца. </w:t>
      </w:r>
      <w:r w:rsidRPr="00CF48A7">
        <w:rPr>
          <w:rFonts w:ascii="Times New Roman" w:eastAsia="Times New Roman" w:hAnsi="Times New Roman" w:cs="Times New Roman"/>
          <w:sz w:val="26"/>
          <w:szCs w:val="26"/>
          <w:lang w:eastAsia="ru-RU"/>
        </w:rPr>
        <w:br/>
        <w:t>СТО 56947007-29.180.010.070-2011.</w:t>
      </w:r>
    </w:p>
    <w:p w14:paraId="0D15404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определению содержания газов, растворенных в трансформаторном масле. СТО 56947007-29.180.010.094-2011.</w:t>
      </w:r>
    </w:p>
    <w:p w14:paraId="034F5FD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проведению расчетов для выбора типа,параметров и мест установки устройств компенсации реактивной мощности в ЕНЭС. СТО 56947007-29.180.02.140-2012.</w:t>
      </w:r>
    </w:p>
    <w:p w14:paraId="171BE37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Методика оценки технико-экономической эффективности применения устройств FACTS в ЕНЭС России. СТО 56947007-29.240.019-2009.</w:t>
      </w:r>
    </w:p>
    <w:p w14:paraId="23F12BF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дифференциально-фазной защиты производства GE Multilin (L60). СТО 56947007-29.120.70.031-2009.</w:t>
      </w:r>
    </w:p>
    <w:p w14:paraId="763058E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дифференциально-фазной и высокочастотной микропроцессорных защит сетей 220 кВ и выше, устройств АПВ сетей 330 кВ и выше производства ООО НПП «ЭКРА». СТО 56947007-29.120.70.032-2009.</w:t>
      </w:r>
    </w:p>
    <w:p w14:paraId="37CF7C4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Требования к шкафам управления и РЗА с микропроцессорными устройствами. СТО 56947007-29.120.70.042-2010.</w:t>
      </w:r>
    </w:p>
    <w:p w14:paraId="2DDF41B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устройств РЗА оборудования подстанций производства ООО «АББ Силовые и Автоматизированные Системы». СТО 56947007-29.120.70.98-2011.</w:t>
      </w:r>
    </w:p>
    <w:p w14:paraId="68E859A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устройств РЗА подстанционного оборудования производства ООО НПП «ЭКРА». СТО 56947007-29.120.70.99-2011.</w:t>
      </w:r>
    </w:p>
    <w:p w14:paraId="34C5200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устройств РЗА подстанционного оборудования производства ЗАО «АРЕВА Передача и Распределение». СТО 56947007-29.120.70.100-2011.</w:t>
      </w:r>
    </w:p>
    <w:p w14:paraId="096AB91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устройств РЗА оборудования подстанций  производства компании «GE Multilin».</w:t>
      </w:r>
      <w:r w:rsidRPr="00CF48A7">
        <w:rPr>
          <w:rFonts w:ascii="Times New Roman" w:eastAsia="Times New Roman" w:hAnsi="Times New Roman" w:cs="Times New Roman"/>
          <w:sz w:val="26"/>
          <w:szCs w:val="26"/>
          <w:lang w:eastAsia="ru-RU"/>
        </w:rPr>
        <w:br/>
        <w:t xml:space="preserve"> СТО 56947007-29.120.70.109-2011.</w:t>
      </w:r>
    </w:p>
    <w:p w14:paraId="5E4C37B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выбору параметров срабатывания устройств РЗА серии SIPROTEC (Siemens AG) автотрансформаторов ВН 220-750 кВ. </w:t>
      </w:r>
      <w:r w:rsidRPr="00CF48A7">
        <w:rPr>
          <w:rFonts w:ascii="Times New Roman" w:eastAsia="Times New Roman" w:hAnsi="Times New Roman" w:cs="Times New Roman"/>
          <w:sz w:val="26"/>
          <w:szCs w:val="26"/>
          <w:lang w:eastAsia="ru-RU"/>
        </w:rPr>
        <w:br/>
        <w:t>СТО 56947007-29.120.70.135-2012.</w:t>
      </w:r>
    </w:p>
    <w:p w14:paraId="2D0271C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Методические указания по выбору параметров срабатывания устройств РЗ серии SIPROTEC (Siemens AG) дифференциальной токовой защиты шин </w:t>
      </w:r>
      <w:r w:rsidRPr="00CF48A7">
        <w:rPr>
          <w:rFonts w:ascii="Times New Roman" w:eastAsia="Times New Roman" w:hAnsi="Times New Roman" w:cs="Times New Roman"/>
          <w:sz w:val="26"/>
          <w:szCs w:val="26"/>
          <w:lang w:eastAsia="ru-RU"/>
        </w:rPr>
        <w:br/>
        <w:t>110-750 кВ. СТО 56947007-29.120.70.136-2012.</w:t>
      </w:r>
    </w:p>
    <w:p w14:paraId="51D484C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выбору параметров срабатывания устройств РЗА серии SIPROTEC (Siemens AG) трансформаторов с высшим напряжением 110-220 кВ. СТО 56947007-29.120.70.137-2012.</w:t>
      </w:r>
    </w:p>
    <w:p w14:paraId="60F6FF8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выбору параметров срабатывания устройств РЗА серии SIPROTEC (Siemens AG) шунтирующих реакторов 110-750 кВ. </w:t>
      </w:r>
      <w:r w:rsidRPr="00CF48A7">
        <w:rPr>
          <w:rFonts w:ascii="Times New Roman" w:eastAsia="Times New Roman" w:hAnsi="Times New Roman" w:cs="Times New Roman"/>
          <w:sz w:val="26"/>
          <w:szCs w:val="26"/>
          <w:lang w:eastAsia="ru-RU"/>
        </w:rPr>
        <w:br/>
        <w:t>СТО 56947007-29.120.70.138-2012.</w:t>
      </w:r>
    </w:p>
    <w:p w14:paraId="7EB5456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Устройства РЗА присоединений 110-220 кВ. Типовые технические требования в составе закупочной документации. СТО 56947007-33.040.20.022-2009.</w:t>
      </w:r>
    </w:p>
    <w:p w14:paraId="0B33F06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Релейная защита и автоматика. Взаимодействие субъектов электроэнергетики, потребителей электрической энергии при создании (модернизации) и организации эксплуатации. СТО 59012820.29.020.002-2012.</w:t>
      </w:r>
    </w:p>
    <w:p w14:paraId="6299BE8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Автоматическое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w:t>
      </w:r>
      <w:r w:rsidRPr="00CF48A7">
        <w:rPr>
          <w:rFonts w:ascii="Times New Roman" w:eastAsia="Times New Roman" w:hAnsi="Times New Roman" w:cs="Times New Roman"/>
          <w:sz w:val="26"/>
          <w:szCs w:val="26"/>
          <w:lang w:eastAsia="ru-RU"/>
        </w:rPr>
        <w:br/>
        <w:t>СТО 59012820.29.240.001-2011.</w:t>
      </w:r>
    </w:p>
    <w:p w14:paraId="3F2F6CE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Аттестационные требования к устройствам противоаварийной автоматики (ПА). СТО 56947007-33.040.20.123-2012.</w:t>
      </w:r>
    </w:p>
    <w:p w14:paraId="1972B42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алгоритмы локальных устройств противоаварийной автоматики (ПА) (ФОЛ, ФОДЛ, ФОТ, ФОДТ, ФОБ). СТО 56947007-33.040.20.142-2013.</w:t>
      </w:r>
    </w:p>
    <w:p w14:paraId="6076709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Типовая инструкция по организации работ для определения мест повреждений воздушных линий электропередачи напряжением 110 кВ и выше. </w:t>
      </w:r>
      <w:r w:rsidRPr="00CF48A7">
        <w:rPr>
          <w:rFonts w:ascii="Times New Roman" w:eastAsia="Times New Roman" w:hAnsi="Times New Roman" w:cs="Times New Roman"/>
          <w:sz w:val="26"/>
          <w:szCs w:val="26"/>
          <w:lang w:eastAsia="ru-RU"/>
        </w:rPr>
        <w:br/>
        <w:t>СТО 56947007-29.240.55.159-2013.</w:t>
      </w:r>
    </w:p>
    <w:p w14:paraId="3ACA600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Автоматизированные информационно-измерительные системы коммерческого учета электроэнергии (АИИС КУЭ) подстанции типовые технические требования в составе закупочной документации. СТО 56947007-35.240.01.023-2009.</w:t>
      </w:r>
    </w:p>
    <w:p w14:paraId="00D3644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Типовая программа и методика испытаний автоматизированной информационно-измерительной системы коммерческого учета электроэнергии (АИИС КУЭ) подстанций 35-750 кВ. СТО 56947007- 35.240.01.107-2011.</w:t>
      </w:r>
    </w:p>
    <w:p w14:paraId="48B9FEC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Типовая программа приемо-сдаточных испытаний АСУ ТП законченных строительством подстанций. СТО 56947007-25.040.40.012-2008.</w:t>
      </w:r>
    </w:p>
    <w:p w14:paraId="2270317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Типовая программа и методика испытаний программно-технического комплекса автоматизированной системы управления технологическими процессами (ПТК АСУ ТП) и микропроцессорного комплекса системы сбора и передачи информации (МПК ССПИ) подстанций в режиме шторм. СТО 56947007- 25.040.40.112-2011.</w:t>
      </w:r>
    </w:p>
    <w:p w14:paraId="4525D23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Типовая программа и методика заводских испытаний программно-технических комплексов автоматизированных систем </w:t>
      </w:r>
      <w:r w:rsidRPr="00CF48A7">
        <w:rPr>
          <w:rFonts w:ascii="Times New Roman" w:eastAsia="Times New Roman" w:hAnsi="Times New Roman" w:cs="Times New Roman"/>
          <w:sz w:val="26"/>
          <w:szCs w:val="26"/>
          <w:lang w:eastAsia="ru-RU"/>
        </w:rPr>
        <w:lastRenderedPageBreak/>
        <w:t>управления технологическими процессами, систем сбора и передачи информации (ПТК АСУ ТП и ССПИ). СТО 56947007-25.040.40.160-2013.</w:t>
      </w:r>
    </w:p>
    <w:p w14:paraId="56FE156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Руководящие указания по выбору объемов неоперативной технологической информации, передаваемой с подстанций ЕНЭС в центры управления электрическими сетями, а также между центрами управления. </w:t>
      </w:r>
      <w:r w:rsidRPr="00CF48A7">
        <w:rPr>
          <w:rFonts w:ascii="Times New Roman" w:eastAsia="Times New Roman" w:hAnsi="Times New Roman" w:cs="Times New Roman"/>
          <w:sz w:val="26"/>
          <w:szCs w:val="26"/>
          <w:lang w:eastAsia="ru-RU"/>
        </w:rPr>
        <w:br/>
        <w:t>СТО 56947007-29.240.036-2009.</w:t>
      </w:r>
    </w:p>
    <w:p w14:paraId="6C878AD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 СТО 56947007- 29.130.01.092-2011.</w:t>
      </w:r>
    </w:p>
    <w:p w14:paraId="26E77C4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Информационно-технологическая инфраструктура подстанций. Типовые технические решения. СТО 56947007-29.240.10.167-2014.</w:t>
      </w:r>
    </w:p>
    <w:p w14:paraId="1997A5F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Руководящие указания по выбору частот высокочастотных каналов по линям электропередачи 35,110,220,330,500 и 750 кВ. СТО 56947007-33.060.40.045-2010.</w:t>
      </w:r>
    </w:p>
    <w:p w14:paraId="69C66CA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расчету параметров и выбору схем высокочастотных трактов по линиям электропередачи 35-750 кВ переменного тока. СТО 56947007-33.060.40.052-2010.</w:t>
      </w:r>
    </w:p>
    <w:p w14:paraId="7C4291B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проектирования систем ВЧ связи. СТО 56947007-33.060.40.108-2011</w:t>
      </w:r>
    </w:p>
    <w:p w14:paraId="20DDE86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Общие технические требования к устройствам обработки и присоединения каналов ВЧ связи по ВЛ 35-750 кВ. СТО 56947007-33.060.40.125-2012</w:t>
      </w:r>
    </w:p>
    <w:p w14:paraId="7C29DB9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решения по системам ВЧ связи. СТО 56947007-33.060.40.134-2012</w:t>
      </w:r>
    </w:p>
    <w:p w14:paraId="6CD9E25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Технологические присоединение. Методические рекомендации по присоединению малой генерации к электрическим сетям для параллельной работы с энергосистемой. База данных по видам применяемой малой генерации. МР 01-009-2013.</w:t>
      </w:r>
    </w:p>
    <w:p w14:paraId="7DCDA76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Руководство по обеспечению электромагнитной  совместимости вторичного оборудования и систем связи электросетевых объектов. СТО 56947007-29.240.043-2010.</w:t>
      </w:r>
    </w:p>
    <w:p w14:paraId="559B2AD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обеспечению электромагнитной совместимости на объектах электросетевого хозяйства. СТО 56947007-29.240.044-2010.</w:t>
      </w:r>
    </w:p>
    <w:p w14:paraId="3CC7B55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Подготовка и проведение противоаварийных тренировок с диспетчерским персоналом. СТО 59012820.27010.002-2011.</w:t>
      </w:r>
    </w:p>
    <w:p w14:paraId="548514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Нормативы комплектования автотранспортными средствами, спецмеханизмами и тракторами для технического обслуживания и ремонта объектов ЕНЭС. СТО 56947007-29.240.132-2012.</w:t>
      </w:r>
    </w:p>
    <w:p w14:paraId="106ED9B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Положение по организации и обеспечению представления средств измерений на испытания в целях утверждения типа, а также на поверку и калибровку. СТО 56947007-29.240.024-2009.</w:t>
      </w:r>
    </w:p>
    <w:p w14:paraId="07A436E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разработке и вводу в действие норм времени на поверку, калибровку, контроль исправности средств измерений. СТО 56947007-29.240.128-2012.</w:t>
      </w:r>
    </w:p>
    <w:p w14:paraId="41DBE0F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Типовой порядок организации и проведения метрологического обеспечения информационно-измерительных систем в ОАО "ФСК ЕЭС". </w:t>
      </w:r>
      <w:r w:rsidRPr="00CF48A7">
        <w:rPr>
          <w:rFonts w:ascii="Times New Roman" w:eastAsia="Times New Roman" w:hAnsi="Times New Roman" w:cs="Times New Roman"/>
          <w:sz w:val="26"/>
          <w:szCs w:val="26"/>
          <w:lang w:eastAsia="ru-RU"/>
        </w:rPr>
        <w:br/>
        <w:t>СТО 56947007-29.240.126-2012.</w:t>
      </w:r>
    </w:p>
    <w:p w14:paraId="2B52266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Аккумуляторы и аккумуляторные установки большой мощности. </w:t>
      </w:r>
      <w:r w:rsidRPr="00CF48A7">
        <w:rPr>
          <w:rFonts w:ascii="Times New Roman" w:eastAsia="Times New Roman" w:hAnsi="Times New Roman" w:cs="Times New Roman"/>
          <w:sz w:val="26"/>
          <w:szCs w:val="26"/>
          <w:lang w:eastAsia="ru-RU"/>
        </w:rPr>
        <w:br/>
        <w:t>СТО 56947007-29.240.90.183-2014.</w:t>
      </w:r>
    </w:p>
    <w:p w14:paraId="0998A3A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самонесущим изолированным и защищенным проводам на напряжение до 35 кВ. СТО 56947007-29.060.10.075-2011.</w:t>
      </w:r>
    </w:p>
    <w:p w14:paraId="3FCBDE4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трансформаторам тока 110 и 220 кВ. СТО 56947007-29.180.085-2011.</w:t>
      </w:r>
    </w:p>
    <w:p w14:paraId="0B1BB0C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разъединителям классов напряжения 6-750 кВ. СТО 56947007-29.130.10.077-2011.</w:t>
      </w:r>
    </w:p>
    <w:p w14:paraId="405A5BE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КРУ классов напряжения 6-35 кВ. СТО 56947007-29.130.20.104-2011.</w:t>
      </w:r>
    </w:p>
    <w:p w14:paraId="65836B1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изоляторам линейным подвесным полимерным. СТО 56947007-29.080.15.097-2011.</w:t>
      </w:r>
    </w:p>
    <w:p w14:paraId="7DAFBBC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изоляторам линейным подвесным тарельчатым. СТО 56947007-29.080.10.081-2011.</w:t>
      </w:r>
    </w:p>
    <w:p w14:paraId="59C38F2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проводам неизолированным нормальной конструкции. СТО 56947007-29.060.10.079-2011.</w:t>
      </w:r>
    </w:p>
    <w:p w14:paraId="3E574DC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Спиральная арматура для ВЛ. Технические требования. СТО 56947007-29.120.10.067-2010.</w:t>
      </w:r>
    </w:p>
    <w:p w14:paraId="365025E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ограничителям перенапряжения классов напряжения 6-750 кВ. СТО 56947007-29.120.50.076-2011.</w:t>
      </w:r>
    </w:p>
    <w:p w14:paraId="3BCC1CB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Выключатели элегазовые колонковые класса напряжения 220 кВ. Типовые технические требования. СТО 56947007-29.130.15.026-2009.</w:t>
      </w:r>
    </w:p>
    <w:p w14:paraId="2076589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силовым трансформаторам 6-35 кВ для распределительных электрических сетей. СТО 56947007-29.180.074-2011.</w:t>
      </w:r>
    </w:p>
    <w:p w14:paraId="773291D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емкостным трансформаторам напряжения 110 и 220 кВ. СТО 56947007-29.180.082-2011.</w:t>
      </w:r>
    </w:p>
    <w:p w14:paraId="6A10F8C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электромагнитным трансформаторам напряжения 110 и 220 кВ. СТО 56947007-29.180.084-2011.</w:t>
      </w:r>
    </w:p>
    <w:p w14:paraId="282411C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Шлейфовые соединения присоединяемые на ВЛ 220-500 кВ. Общие технические требования. СТО 56947007-29.120.10.129-2012.</w:t>
      </w:r>
    </w:p>
    <w:p w14:paraId="0ACBD1D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Преобразователи измерительные для контроля показателей качества электрической энергии. Типовые технические требования. СТО 56947007-29.200.80.180-2014.</w:t>
      </w:r>
    </w:p>
    <w:p w14:paraId="483D31C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Жёсткая ошиновка на номинальные напряжения 35-750 кВ. Типовые технические требования. </w:t>
      </w:r>
      <w:r w:rsidRPr="00CF48A7">
        <w:rPr>
          <w:rFonts w:ascii="Times New Roman" w:eastAsia="Times New Roman" w:hAnsi="Times New Roman" w:cs="Times New Roman"/>
          <w:sz w:val="26"/>
          <w:szCs w:val="26"/>
          <w:lang w:eastAsia="ru-RU"/>
        </w:rPr>
        <w:tab/>
        <w:t>СТО 56947007-29.060.10.163-2014.</w:t>
      </w:r>
    </w:p>
    <w:p w14:paraId="6EABFDA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Газоизолированные линии в электроустановках 110-500 кВ. Типовые технические требования. </w:t>
      </w:r>
      <w:r w:rsidRPr="00CF48A7">
        <w:rPr>
          <w:rFonts w:ascii="Times New Roman" w:eastAsia="Times New Roman" w:hAnsi="Times New Roman" w:cs="Times New Roman"/>
          <w:sz w:val="26"/>
          <w:szCs w:val="26"/>
          <w:lang w:eastAsia="ru-RU"/>
        </w:rPr>
        <w:tab/>
        <w:t>СТО 56947007-29.240.01.182-2014.</w:t>
      </w:r>
    </w:p>
    <w:p w14:paraId="572FDA3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Комплектные трансформаторные подстанции блочные. Типовые технические требования. </w:t>
      </w:r>
      <w:r w:rsidRPr="00CF48A7">
        <w:rPr>
          <w:rFonts w:ascii="Times New Roman" w:eastAsia="Times New Roman" w:hAnsi="Times New Roman" w:cs="Times New Roman"/>
          <w:sz w:val="26"/>
          <w:szCs w:val="26"/>
          <w:lang w:eastAsia="ru-RU"/>
        </w:rPr>
        <w:tab/>
        <w:t>СТО 56947007-29.240.25.161-2014.</w:t>
      </w:r>
    </w:p>
    <w:p w14:paraId="61D47B3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Типовые технические требования к аппаратуре высокочастотной связи по линиям электропередачи. СТО 56947007-33.060.40.177-2014.</w:t>
      </w:r>
    </w:p>
    <w:p w14:paraId="2F883FD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расчету и выбору параметров настройки (уставок) микропроцессорных устройств релейной защиты и автоматики производства «SIEMENS AG», «ООО НПП «ЭКРА», «ABB»,«GE MULTILIN» И «ALSTOM GRID»/«AREVA» для батарей </w:t>
      </w:r>
      <w:r w:rsidRPr="00CF48A7">
        <w:rPr>
          <w:rFonts w:ascii="Times New Roman" w:eastAsia="Times New Roman" w:hAnsi="Times New Roman" w:cs="Times New Roman"/>
          <w:sz w:val="26"/>
          <w:szCs w:val="26"/>
          <w:lang w:eastAsia="ru-RU"/>
        </w:rPr>
        <w:lastRenderedPageBreak/>
        <w:t xml:space="preserve">статических конденсаторов. </w:t>
      </w:r>
      <w:r w:rsidRPr="00CF48A7">
        <w:rPr>
          <w:rFonts w:ascii="Times New Roman" w:eastAsia="Times New Roman" w:hAnsi="Times New Roman" w:cs="Times New Roman"/>
          <w:sz w:val="26"/>
          <w:szCs w:val="26"/>
          <w:lang w:eastAsia="ru-RU"/>
        </w:rPr>
        <w:br/>
        <w:t>СТО 56947007-29.120.70.186-2014</w:t>
      </w:r>
    </w:p>
    <w:p w14:paraId="1905871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расчету и выбору параметров настройки (уставок) микропроцессорных устройств релейной защиты и автоматики производства «SIEMENS AG», ООО НПП «ЭКРА», «ABB», «GE MULTILIN» И «ALSTOM GRID»/«AREVA» для управляемых шунтирующих реакторов.</w:t>
      </w:r>
      <w:r w:rsidRPr="00CF48A7">
        <w:rPr>
          <w:rFonts w:ascii="Times New Roman" w:eastAsia="Times New Roman" w:hAnsi="Times New Roman" w:cs="Times New Roman"/>
          <w:sz w:val="26"/>
          <w:szCs w:val="26"/>
          <w:lang w:eastAsia="ru-RU"/>
        </w:rPr>
        <w:br/>
        <w:t>СТО 56947007-29.120.70.187-2014.</w:t>
      </w:r>
    </w:p>
    <w:p w14:paraId="041CB72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Правила проведения технического надзора за проектированием и строительством волоконно-оптических линий связи на воздушных линиях электропередачи напряжением 35 кВ и выше. СТО 56947007-33.180.10.185-2014.</w:t>
      </w:r>
    </w:p>
    <w:p w14:paraId="5CAC252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Комплектные распределительные устройства с элегазовой изоляцией в металлической оболочке (КРУЭ) 110 кВ и выше. Общие технические условия. </w:t>
      </w:r>
      <w:r w:rsidRPr="00CF48A7">
        <w:rPr>
          <w:rFonts w:ascii="Times New Roman" w:eastAsia="Times New Roman" w:hAnsi="Times New Roman" w:cs="Times New Roman"/>
          <w:sz w:val="26"/>
          <w:szCs w:val="26"/>
          <w:lang w:eastAsia="ru-RU"/>
        </w:rPr>
        <w:br/>
        <w:t>СТО 56947007-29.240.35.184-2014.</w:t>
      </w:r>
    </w:p>
    <w:p w14:paraId="531ACB1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Трансформаторы силовые распределительные 6-10 кВ мощностью 63-2500 кВА. Требования к уровню потерь холостого хода и короткого замыкания. СТО 34.01-3.2-011-2017.</w:t>
      </w:r>
    </w:p>
    <w:p w14:paraId="45ED535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технические требования к КРУЭ классов напряжения </w:t>
      </w:r>
      <w:r w:rsidRPr="00CF48A7">
        <w:rPr>
          <w:rFonts w:ascii="Times New Roman" w:eastAsia="Times New Roman" w:hAnsi="Times New Roman" w:cs="Times New Roman"/>
          <w:sz w:val="26"/>
          <w:szCs w:val="26"/>
          <w:lang w:eastAsia="ru-RU"/>
        </w:rPr>
        <w:br/>
        <w:t>110-500 кВ. СТО 56947007-29.130.10.090-2011.</w:t>
      </w:r>
    </w:p>
    <w:p w14:paraId="3CA24C3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Управляемые шунтирующие реакторы для электрических сетей напряжением 110-500 кВ. Типовые технические требования. СТО 56947007-29.180.03.198-2015.</w:t>
      </w:r>
    </w:p>
    <w:p w14:paraId="3952317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технические требования к трансформаторам, автотрансформаторам (распределительным, силовым) классов напряжения </w:t>
      </w:r>
      <w:r w:rsidRPr="00CF48A7">
        <w:rPr>
          <w:rFonts w:ascii="Times New Roman" w:eastAsia="Times New Roman" w:hAnsi="Times New Roman" w:cs="Times New Roman"/>
          <w:sz w:val="26"/>
          <w:szCs w:val="26"/>
          <w:lang w:eastAsia="ru-RU"/>
        </w:rPr>
        <w:br/>
        <w:t>110 - 750 кB. СТО 56947007-29.180.091-2011.</w:t>
      </w:r>
    </w:p>
    <w:p w14:paraId="213FB1F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требования к элегазовым выключателям напряжением 10-750 кВ. СТО 56947007-29.130.10.083-2011.</w:t>
      </w:r>
    </w:p>
    <w:p w14:paraId="239C0D0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Методика расчета предельных токовых нагрузок по условиям сохранения механической прочности проводов и допустимых габаритов воздушных линий. СТО 56947007-29.240.55.143-2013.</w:t>
      </w:r>
    </w:p>
    <w:p w14:paraId="34ABADE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Системы оперативного постоянного тока подстанций. Технические требования. СТО 56947007-29.120.40.041-2010.</w:t>
      </w:r>
    </w:p>
    <w:p w14:paraId="393AC51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совместному применению микропроцессорных устройств РЗА различных производителей в составе дифференциально-фазных и направленных защит с передачей блокирующих и разрешающих сигналов для ЛЭП напряжением 110-220 кВ. СТО 56947007-29.120.70.196-2014.</w:t>
      </w:r>
    </w:p>
    <w:p w14:paraId="1EA7E53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применению ОПН на ВЛ 6 – 750 кВ, </w:t>
      </w:r>
      <w:r w:rsidRPr="00CF48A7">
        <w:rPr>
          <w:rFonts w:ascii="Times New Roman" w:eastAsia="Times New Roman" w:hAnsi="Times New Roman" w:cs="Times New Roman"/>
          <w:sz w:val="26"/>
          <w:szCs w:val="26"/>
          <w:lang w:eastAsia="ru-RU"/>
        </w:rPr>
        <w:br/>
        <w:t>СТО 56947007-29.130.10.197-2015.</w:t>
      </w:r>
    </w:p>
    <w:p w14:paraId="2A112B0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Нормы технологического проектирования воздушных линий электропередачи напряжением 35 – 750 кВ. СТО 56947007-29.240.55.192-2014.</w:t>
      </w:r>
    </w:p>
    <w:p w14:paraId="6FAB656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Стальные многогранные опоры ВЛ 35 – 500 кВ. Технические требования. СТО 56947007-29.240.55.199-2015.</w:t>
      </w:r>
    </w:p>
    <w:p w14:paraId="1D5F234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Порядок организации и проведения контрольных, внеочередных и дополнительных замеров параметров электрических режимов работы объектов электросетевого комплекса. СТО 34.01-33-004-2014.</w:t>
      </w:r>
    </w:p>
    <w:p w14:paraId="65D9071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Правила подготовки и проведения противоаварийных и ситуационных тренировок. СТО 34.01-33-002-2014.</w:t>
      </w:r>
    </w:p>
    <w:p w14:paraId="51F14B2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Правила ведения оперативных переговоров и передачи оперативных сообщений. СТО 34.01-33-001-2014.</w:t>
      </w:r>
    </w:p>
    <w:p w14:paraId="30DCFC8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Порядок проведения работы с персоналом ОАО «Россети». I часть: «Порядок проверки знаний». СТО 34.01-29-001-2014.</w:t>
      </w:r>
    </w:p>
    <w:p w14:paraId="28D1577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Проектирование противопожарной защиты объектов электросетевого комплекса ОАО «Россети». Общие технические требования. СТО 34.01-27.3-002-2014.</w:t>
      </w:r>
    </w:p>
    <w:p w14:paraId="0215F49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Установки противопожарной защиты общие технические требования. СТО 34.01-27.3-001-2014.</w:t>
      </w:r>
    </w:p>
    <w:p w14:paraId="1F55BFD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Автоматизированные системы оперативно-технологического и ситуационного управления. Типовые функциональные требования. СТО 34.01-6.2-001-2014.</w:t>
      </w:r>
    </w:p>
    <w:p w14:paraId="37AE6E2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Программное обеспечение вычислительных комплексов по формированию объемов оказанных услуг по передаче электроэнергии. Типовые функциональные требования. СТО 34.01-5.1-003-2014.</w:t>
      </w:r>
    </w:p>
    <w:p w14:paraId="39C4E27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Типовой стандарт. Техническая политика.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«Россети». СТО 34.01-5.1-002-2014.</w:t>
      </w:r>
    </w:p>
    <w:p w14:paraId="5130418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Программное обеспечение информационно-вычислительного комплекса автоматизированной системы учета электроэнергии. Типовые функциональные требования. СТО 34.01-5.1-001-2014.</w:t>
      </w:r>
    </w:p>
    <w:p w14:paraId="434E932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Оптический кабель, встроенный в грозозащитный трос, натяжные и поддерживающие зажимы, муфты для организации ВОЛС-ВЛ на линиях электропередачи напряжением 35 кВ и выше. Общие технические условия. </w:t>
      </w:r>
      <w:r w:rsidRPr="00CF48A7">
        <w:rPr>
          <w:rFonts w:ascii="Times New Roman" w:eastAsia="Times New Roman" w:hAnsi="Times New Roman" w:cs="Times New Roman"/>
          <w:sz w:val="26"/>
          <w:szCs w:val="26"/>
          <w:lang w:eastAsia="ru-RU"/>
        </w:rPr>
        <w:br/>
        <w:t>СТО 56947007-33.180.10.174-2014.</w:t>
      </w:r>
    </w:p>
    <w:p w14:paraId="387071C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Оптические неметаллические самонесущие кабели, натяжные и поддерживающие зажимы, муфты для организации ВОЛС-ВЛ на линиях электропередачи напряжением 35 кВ и выше. Общие технические условия. </w:t>
      </w:r>
      <w:r w:rsidRPr="00CF48A7">
        <w:rPr>
          <w:rFonts w:ascii="Times New Roman" w:eastAsia="Times New Roman" w:hAnsi="Times New Roman" w:cs="Times New Roman"/>
          <w:sz w:val="26"/>
          <w:szCs w:val="26"/>
          <w:lang w:eastAsia="ru-RU"/>
        </w:rPr>
        <w:br/>
        <w:t>СТО 56947007-33.180.10.175-2014</w:t>
      </w:r>
    </w:p>
    <w:p w14:paraId="4CCA7A2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Оптический кабель, встроенный в фазный провод, натяжные и поддерживающие зажимы, муфты для организации ВОЛС-ВЛ на линиях электропередачи напряжением 35 кВ и выше. Общие технические условия.</w:t>
      </w:r>
      <w:r w:rsidRPr="00CF48A7">
        <w:rPr>
          <w:rFonts w:ascii="Times New Roman" w:eastAsia="Times New Roman" w:hAnsi="Times New Roman" w:cs="Times New Roman"/>
          <w:sz w:val="26"/>
          <w:szCs w:val="26"/>
          <w:lang w:eastAsia="ru-RU"/>
        </w:rPr>
        <w:br/>
        <w:t>СТО 56947007-33.180.10.176-2014.</w:t>
      </w:r>
    </w:p>
    <w:p w14:paraId="0EBCD1E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Устройства сбора и передачи данных автоматизированных информационно-измерительных систем коммерческого учета электроэнергии (АИИС КУЭ). Типовые технические требования. СТО 56947007-35.240.01.188-2014.</w:t>
      </w:r>
    </w:p>
    <w:p w14:paraId="7CCC88E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 1150 кВ. СТО 56947007-29.240.003-2008.</w:t>
      </w:r>
    </w:p>
    <w:p w14:paraId="4DAD739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Порядок расследования и учёта пожаров в электросетевом комплексе ОАО «Россети». СТО 34.01-1.2-001-2014.</w:t>
      </w:r>
    </w:p>
    <w:p w14:paraId="123847F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Правила подготовки и проведения учений по отработке взаимодействия при ликвидации аварийных ситуаций в электросетевом комплексе. СТО 34.01-33-006-2015.</w:t>
      </w:r>
    </w:p>
    <w:p w14:paraId="142E907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Правила пожарной безопасности в электросетевом комплексе </w:t>
      </w:r>
      <w:r w:rsidRPr="00CF48A7">
        <w:rPr>
          <w:rFonts w:ascii="Times New Roman" w:eastAsia="Times New Roman" w:hAnsi="Times New Roman" w:cs="Times New Roman"/>
          <w:sz w:val="26"/>
          <w:szCs w:val="26"/>
          <w:lang w:eastAsia="ru-RU"/>
        </w:rPr>
        <w:br/>
        <w:t>ОАО «Россети». Общие технические требования. СТО 34.01-27.1-001-2014.</w:t>
      </w:r>
    </w:p>
    <w:p w14:paraId="59694A7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проектированию ВЛ 110-220 кВ с применением композитных опор. СТО 34.01-2.2-001-2015.</w:t>
      </w:r>
    </w:p>
    <w:p w14:paraId="3759E51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Регламент организации и проведения контроля и мониторинга качества электрической энергии в электросетевом комплексе ПАО «Россети». СТО 34.01-39.1-001-2015.</w:t>
      </w:r>
    </w:p>
    <w:p w14:paraId="0EB73A0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 СТО 34.01-2.2-002-2015.</w:t>
      </w:r>
    </w:p>
    <w:p w14:paraId="263972F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r w:rsidRPr="00CF48A7">
        <w:rPr>
          <w:rFonts w:ascii="Times New Roman" w:eastAsia="Times New Roman" w:hAnsi="Times New Roman" w:cs="Times New Roman"/>
          <w:sz w:val="26"/>
          <w:szCs w:val="26"/>
          <w:lang w:eastAsia="ru-RU"/>
        </w:rPr>
        <w:tab/>
        <w:t>. СТО 34.01-2.2-003-2015.</w:t>
      </w:r>
    </w:p>
    <w:p w14:paraId="04FB1F9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 СТО 34.01-2.2-004-2015.</w:t>
      </w:r>
    </w:p>
    <w:p w14:paraId="30F83C8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 СТО 34.01-2.2-005-2015.</w:t>
      </w:r>
    </w:p>
    <w:p w14:paraId="3E37AC6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 СТО 34.01-2.2-006-2015.</w:t>
      </w:r>
    </w:p>
    <w:p w14:paraId="78DD308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 СТО 34.01-2.2-007-2015.</w:t>
      </w:r>
    </w:p>
    <w:p w14:paraId="589B675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Птицезащитные устройства для воздушных линий электропередачи и открытых распределительных устройств подстанций. Общие технические требования. СТО 34.01-2.2-010-2015.</w:t>
      </w:r>
    </w:p>
    <w:p w14:paraId="5CD916C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Птицезащитные устройства для воздушных линий электропередачи и открытых распределительных устройств подстанций. Правила приёмки и методы испытаний. СТО 34.01-2.2-011-2015.</w:t>
      </w:r>
    </w:p>
    <w:p w14:paraId="0F4CA34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проведению многофакторных ускоренных испытаний на старение изоляторов опорных полимерных на напряжение 110-220 кВ. СТО 56947007-29.240.10.179-2014.</w:t>
      </w:r>
    </w:p>
    <w:p w14:paraId="0A205E0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защите от резонансных повышений напряжения в электроустановках 6-750 кВ. СТО 56947007-29.240.10.191-2014.</w:t>
      </w:r>
    </w:p>
    <w:p w14:paraId="16C3920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Руководство по эксплуатации каналов высокочастотной связи по линиям электропередачи 35-750 кВ. СТО 56947007-33.060.40.178-2014.</w:t>
      </w:r>
    </w:p>
    <w:p w14:paraId="67C5D0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 встроенных в грозозащитный трос, </w:t>
      </w:r>
      <w:r w:rsidRPr="00CF48A7">
        <w:rPr>
          <w:rFonts w:ascii="Times New Roman" w:eastAsia="Times New Roman" w:hAnsi="Times New Roman" w:cs="Times New Roman"/>
          <w:sz w:val="26"/>
          <w:szCs w:val="26"/>
          <w:lang w:eastAsia="ru-RU"/>
        </w:rPr>
        <w:lastRenderedPageBreak/>
        <w:t>подвешиваемых на воздушных линиях электропередачи. СТО 56947007-33.180.10.173-2014.</w:t>
      </w:r>
    </w:p>
    <w:p w14:paraId="2ADB285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Автоматизированные информационно-измерительные системы коммерческого и технического учета электроэнергии и системы учета электроэнергии с удаленным сбором данных. Организация эксплуатации и технического обслуживания. СТО 34.01-5.1-004-2015.</w:t>
      </w:r>
    </w:p>
    <w:p w14:paraId="34A86E6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Правила проектирования, строительства и эксплуатации ВОЛС на воздушных линиях электропередачи напряжением 35 кВ и выше. СТО 56947007-33.180.10.172-2014.</w:t>
      </w:r>
    </w:p>
    <w:p w14:paraId="3CA0072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Силовые кабельные линии напряжением 110-500 кВ. Условия создания. Нормы и требования. СТО 56947007-29.060.20.071-2011.</w:t>
      </w:r>
    </w:p>
    <w:p w14:paraId="623E998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Типовая инструкция по организации и производству работ в устройствах релейной защиты и электроавтоматики подстанций. СТО 56947007-33.040.20.181-2014.</w:t>
      </w:r>
    </w:p>
    <w:p w14:paraId="1694219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Электрогенераторные установки с двигателями внутреннего сгорания. Типовые технические требования. СТО 34.01-3.2-006-2015.</w:t>
      </w:r>
    </w:p>
    <w:p w14:paraId="4BD9600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Планирование и выполнение ремонта,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 </w:t>
      </w:r>
      <w:r w:rsidRPr="00CF48A7">
        <w:rPr>
          <w:rFonts w:ascii="Times New Roman" w:eastAsia="Times New Roman" w:hAnsi="Times New Roman" w:cs="Times New Roman"/>
          <w:sz w:val="26"/>
          <w:szCs w:val="26"/>
          <w:lang w:eastAsia="ru-RU"/>
        </w:rPr>
        <w:br/>
        <w:t>СТО 34.01-24-002-2015</w:t>
      </w:r>
    </w:p>
    <w:p w14:paraId="6D45623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Опоры воздушных линий электропередачи металлические решётчатые. Общие технические требования. СТО 34.01-2.2-008-2016.</w:t>
      </w:r>
    </w:p>
    <w:p w14:paraId="19D53C2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Арматура для воздушных линий электропередачи напряжением </w:t>
      </w:r>
      <w:r w:rsidRPr="00CF48A7">
        <w:rPr>
          <w:rFonts w:ascii="Times New Roman" w:eastAsia="Times New Roman" w:hAnsi="Times New Roman" w:cs="Times New Roman"/>
          <w:sz w:val="26"/>
          <w:szCs w:val="26"/>
          <w:lang w:eastAsia="ru-RU"/>
        </w:rPr>
        <w:br/>
        <w:t>6-110 кВ с защищенными проводами. Общие технические требования. СТО 34.01-2.2-009-2016.</w:t>
      </w:r>
    </w:p>
    <w:p w14:paraId="2472A21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Комплектные трансформаторные подстанции 6-20/0,4 кВ. Общие технические требования. </w:t>
      </w:r>
      <w:r w:rsidRPr="00CF48A7">
        <w:rPr>
          <w:rFonts w:ascii="Times New Roman" w:eastAsia="Times New Roman" w:hAnsi="Times New Roman" w:cs="Times New Roman"/>
          <w:sz w:val="26"/>
          <w:szCs w:val="26"/>
          <w:lang w:eastAsia="ru-RU"/>
        </w:rPr>
        <w:tab/>
        <w:t>СТО 34.01-3.1-001-2016.</w:t>
      </w:r>
    </w:p>
    <w:p w14:paraId="5CC0AC4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Трансформаторы тока на классы напряжения 6-35 кВ. Общие технические требования. </w:t>
      </w:r>
      <w:r w:rsidRPr="00CF48A7">
        <w:rPr>
          <w:rFonts w:ascii="Times New Roman" w:eastAsia="Times New Roman" w:hAnsi="Times New Roman" w:cs="Times New Roman"/>
          <w:sz w:val="26"/>
          <w:szCs w:val="26"/>
          <w:lang w:eastAsia="ru-RU"/>
        </w:rPr>
        <w:tab/>
        <w:t>СТО 34.01-3.2-001-2016.</w:t>
      </w:r>
    </w:p>
    <w:p w14:paraId="669E503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Электромагнитные трансформаторы напряжения класса напряжения 330, 500 и 750 кВ. Общие технические требования.</w:t>
      </w:r>
      <w:r w:rsidRPr="00CF48A7">
        <w:rPr>
          <w:rFonts w:ascii="Times New Roman" w:eastAsia="Times New Roman" w:hAnsi="Times New Roman" w:cs="Times New Roman"/>
          <w:sz w:val="26"/>
          <w:szCs w:val="26"/>
          <w:lang w:eastAsia="ru-RU"/>
        </w:rPr>
        <w:tab/>
        <w:t xml:space="preserve"> СТО 34.01-3.2-002-2016.</w:t>
      </w:r>
    </w:p>
    <w:p w14:paraId="6279780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Выключатели элегазовые колонковые класса напряжения 110 кВ. Общие технические требования. СТО 34.01-3.2-003-2016.</w:t>
      </w:r>
    </w:p>
    <w:p w14:paraId="68FE50A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Реклоузеры 6-35 кВ. Общие технические требования. СТО 34.01-3.2-004-2016.</w:t>
      </w:r>
    </w:p>
    <w:p w14:paraId="7F69D62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Камеры сборные одностороннего обслуживания. Общие технические требования. СТО 34.01-3.2-005-2016.</w:t>
      </w:r>
    </w:p>
    <w:p w14:paraId="1A49D08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Устройства определения места повреждения воздушных линий электропередачи. Общие технические требования</w:t>
      </w:r>
      <w:r w:rsidRPr="00CF48A7">
        <w:rPr>
          <w:rFonts w:ascii="Times New Roman" w:eastAsia="Times New Roman" w:hAnsi="Times New Roman" w:cs="Times New Roman"/>
          <w:sz w:val="26"/>
          <w:szCs w:val="26"/>
          <w:lang w:eastAsia="ru-RU"/>
        </w:rPr>
        <w:tab/>
        <w:t>. СТО 34.01-4.1-001-2016.</w:t>
      </w:r>
    </w:p>
    <w:p w14:paraId="1CD127E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Методические указания по выбору оборудования СОПТ. </w:t>
      </w:r>
      <w:r w:rsidRPr="00CF48A7">
        <w:rPr>
          <w:rFonts w:ascii="Times New Roman" w:eastAsia="Times New Roman" w:hAnsi="Times New Roman" w:cs="Times New Roman"/>
          <w:sz w:val="26"/>
          <w:szCs w:val="26"/>
          <w:lang w:eastAsia="ru-RU"/>
        </w:rPr>
        <w:br/>
        <w:t>СТО-56947007-29.120.40.216-2016</w:t>
      </w:r>
    </w:p>
    <w:p w14:paraId="1EF49B7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расчету и выбору параметров  настройки (уставок) микропроцессорных устройств релейной защиты и автоматики производства НПП ЭКРА, ABB, GE Multilin и ALSTOM Grid/AREVA для ВЛ и КЛ с односторонним питанием напряжением 110-330 кВ. СТО-56947007-29.120.70.200-2015.</w:t>
      </w:r>
    </w:p>
    <w:p w14:paraId="28FDEAB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Низковольтные комплектные устройства. Типовые технические требования. СТО-56947007-29.130.20.201-2015.</w:t>
      </w:r>
    </w:p>
    <w:p w14:paraId="302171C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Трансформаторы сухие на напряжение 6-35 кВ. Типовые технические требования. СТО-56947007-29.180.01.206-2015.</w:t>
      </w:r>
    </w:p>
    <w:p w14:paraId="0E1795B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Методика измерения частичных разрядов в маслобарьерной изоляции силового трансформаторного оборудования</w:t>
      </w:r>
      <w:r w:rsidRPr="00CF48A7">
        <w:rPr>
          <w:rFonts w:ascii="Times New Roman" w:eastAsia="Times New Roman" w:hAnsi="Times New Roman" w:cs="Times New Roman"/>
          <w:sz w:val="26"/>
          <w:szCs w:val="26"/>
          <w:lang w:eastAsia="ru-RU"/>
        </w:rPr>
        <w:tab/>
        <w:t>. СТО-56947007-29.180.01.207-2015.</w:t>
      </w:r>
    </w:p>
    <w:p w14:paraId="39D7A24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указания по подтверждению устойчивости обмоток силовых трансформаторов к распрессовке в эксплуатации. СТО-56947007-29.180.01.212-2016.</w:t>
      </w:r>
    </w:p>
    <w:p w14:paraId="2079C0A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Контроллеры присоединения. Типовые технические требования. СТО-56947007-29.200.80.210-2015.</w:t>
      </w:r>
    </w:p>
    <w:p w14:paraId="79E1BE3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Щиты собственных нужд. Типовые технические требования. СТО-56947007-29.240.40.202-2015.</w:t>
      </w:r>
    </w:p>
    <w:p w14:paraId="644ADFC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Кабельные системы на напряжение 0,66-35 кВ. Типовые технические требования. СТО-56947007-29.240.65.205-2015.</w:t>
      </w:r>
    </w:p>
    <w:p w14:paraId="2777BE1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Типовые технические требования. Аппаратура транкинговых систем подвижной радиосвязи. СТО-56947007-33.060.20.215-2016.</w:t>
      </w:r>
    </w:p>
    <w:p w14:paraId="37C5632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Типовые технические требования. Аппаратура радиорелейных линий передачи синхронной (SDH) и плезиохронной цифровой иерархий (PDH). СТО-56947007-33.060.65.214-2016.</w:t>
      </w:r>
    </w:p>
    <w:p w14:paraId="2A79E2B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Типовые технические требования. Аппаратура малых земных станций спутниковой связи. СТО-56947007-33.060.70.213-2016.</w:t>
      </w:r>
    </w:p>
    <w:p w14:paraId="20FADFD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Технологическая связь. Типовые технические решения по организации системы мониторинга состояния оптических волокон ВОЛС-ВЛ. СТО-56947007-33.180.10.211-2016</w:t>
      </w:r>
    </w:p>
    <w:p w14:paraId="5369394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формы по разработке Схем развития электрических сетей 35 кВ и ниже.</w:t>
      </w:r>
    </w:p>
    <w:p w14:paraId="06C654C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Маркеры воздушных линий электропередачи. Общие технические требования. СТО 34.01-2.2-012-2016.</w:t>
      </w:r>
    </w:p>
    <w:p w14:paraId="01AEE1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Маркеры воздушных линий электропередачи. Правила приемки и методы испытаний. СТО 34.01-2.2-013-2016.</w:t>
      </w:r>
    </w:p>
    <w:p w14:paraId="2D0C21D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Область применения и порядок смешения трансформаторных масел. СТ-ИА-30.2-2.1-27-02-2016</w:t>
      </w:r>
    </w:p>
    <w:p w14:paraId="457A206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Типовые технические решения подстанций 6-110 кВ. СТО 34.01-3.1-002-2016.</w:t>
      </w:r>
    </w:p>
    <w:p w14:paraId="7938DE5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Изоляторы линейные подвесные тарельчатые стеклянные. Правила приемки и методы испытаний. СТО 34.01-2.2-014-2016.</w:t>
      </w:r>
    </w:p>
    <w:p w14:paraId="15B7674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Изоляторы линейные подвесные тарельчатые стеклянные. Общие технические требования. СТО 34.01-2.2-015-2016.</w:t>
      </w:r>
    </w:p>
    <w:p w14:paraId="38030D2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Положение о системе калибровки средств измерений группы компаний Россети. СТО 34.01-39.2-001-2016.</w:t>
      </w:r>
    </w:p>
    <w:p w14:paraId="681C67A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Порядок подтверждения технической компетентности и регистрации метрологических служб в системе калибровки средств измерений группы компаний Россети. Основные положения. СТО 34.01-39.5-004-2016.</w:t>
      </w:r>
    </w:p>
    <w:p w14:paraId="24C0A33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Маркеры для воздушных линий электропередачи. Маркировка опор и пролетов ВЛ. СТО 34.01-2.2-016-2016</w:t>
      </w:r>
    </w:p>
    <w:p w14:paraId="0D426E5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Сборник директивных указаний по повышению надежности и безопасности эксплуатации электроустановок в электросетевом комплексе ПАО «Россети». СДУ-2016 ч.1.</w:t>
      </w:r>
    </w:p>
    <w:p w14:paraId="4890C98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Альбомы: «ОРУ 110 кВ. Типовые проектные решения», «ОРУ 220 кВ. Типовые проектные решения» утвержденные приказом ОАО «ФСК ЕЭС» </w:t>
      </w:r>
      <w:r w:rsidRPr="00CF48A7">
        <w:rPr>
          <w:rFonts w:ascii="Times New Roman" w:eastAsia="Times New Roman" w:hAnsi="Times New Roman" w:cs="Times New Roman"/>
          <w:sz w:val="26"/>
          <w:szCs w:val="26"/>
          <w:lang w:eastAsia="ru-RU"/>
        </w:rPr>
        <w:br/>
        <w:t>от 01.09.2014 № 373 «Об утверждении материалов типовых проектных решений».</w:t>
      </w:r>
      <w:r w:rsidRPr="00CF48A7">
        <w:rPr>
          <w:rFonts w:ascii="Times New Roman" w:eastAsia="Times New Roman" w:hAnsi="Times New Roman" w:cs="Times New Roman"/>
          <w:sz w:val="26"/>
          <w:szCs w:val="26"/>
          <w:lang w:eastAsia="ru-RU"/>
        </w:rPr>
        <w:footnoteReference w:id="1"/>
      </w:r>
    </w:p>
    <w:p w14:paraId="758F9DB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ОАО «СО ЕЭС» «Правила переключений в электроустановках», СТО 59012820.29.020.005-2011.</w:t>
      </w:r>
    </w:p>
    <w:p w14:paraId="21A2BB1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ОАО «СО ЕЭС» «Автоматическое противоаварийное управление режимами энергосистем. Противоаварийная автоматика энергосистем. Условия организации процесса. Условия создания объекта. Нормы и требования», СТО 59012820.29.240.001-2011.</w:t>
      </w:r>
    </w:p>
    <w:p w14:paraId="7AEF549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Распоряжение ОАО «СО ЕЭС» от 24.11.2011 № 85р «О требованиях к организации и осуществлению плавки гололеда на проводах и грозозащитных тросах линий электропередачи».</w:t>
      </w:r>
    </w:p>
    <w:p w14:paraId="4A8C0CE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рекомендации по реализации информационного обмена энергообъектов с корпоративной информационной системой ОАО «СО ЕЭС» по протоколу ГОСТ Р МЭК 60870-5-101.</w:t>
      </w:r>
    </w:p>
    <w:p w14:paraId="79D7C5A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Методические рекомендации по реализации информационного обмена энергообъектов с корпоративной информационной системой ОАО «СО ЕЭС» по протоколу ГОСТ Р МЭК 60870-5-104.</w:t>
      </w:r>
    </w:p>
    <w:p w14:paraId="65C72376"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Протокол заочного заседания Технического совета ОАО «ФСК ЕЭС» от 14.03.2014 № 3 по вопросу организации АПВ кабельно-воздушных ЛЭП 110 кВ и выше (направлен письмом ОАО «ФСК ЕЭС» от 03.03.2015 №ДВ-1187).</w:t>
      </w:r>
    </w:p>
    <w:p w14:paraId="23A846E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«Методические указания по проектированию строительства, реконструкции и технического перевооружения ВЛ 35–220 кВ на севере Западной Сибири с учётом существующих климатических, геотехнических и геокриологических условий региона» СТ-ИА-30.2-2.1-27-01-2016.</w:t>
      </w:r>
    </w:p>
    <w:p w14:paraId="09B4C80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«ФСК ЕЭС» «Техническая политика. Системы учета электрической энергии с удалённым сбором данных оптового рынка электрической энергии ПАО «ФСК ЕЭС», СТО 56947007-29.200.15.209-2015.</w:t>
      </w:r>
    </w:p>
    <w:p w14:paraId="7769E87D"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05.05.2012 № 458 «Об утверждении Правил по обеспечению безопасности и антитеррористической защищенности объектов топливно-энергетического комплекса».</w:t>
      </w:r>
    </w:p>
    <w:p w14:paraId="3508F59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Постановление Правительства Российской Федерации от 19.09.2015 № 993 «Об утверждении требований к обеспечению безопасности линейных объектов топливно-энергетического комплекса».</w:t>
      </w:r>
    </w:p>
    <w:p w14:paraId="33C2E7E4" w14:textId="77777777" w:rsidR="00CF48A7" w:rsidRPr="00CF48A7" w:rsidRDefault="00CF48A7" w:rsidP="00CA38D9">
      <w:pPr>
        <w:numPr>
          <w:ilvl w:val="0"/>
          <w:numId w:val="63"/>
        </w:numPr>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Приказ ПАО «Россети» от 22.01.2020 № 18 «Об утверждении Порядка обеспечения антитеррористической защищенности объектов ДЗО ПАО «Россети».</w:t>
      </w:r>
    </w:p>
    <w:p w14:paraId="5746F297" w14:textId="77777777" w:rsidR="00CF48A7" w:rsidRPr="00CF48A7" w:rsidRDefault="00CF48A7" w:rsidP="00CA38D9">
      <w:pPr>
        <w:numPr>
          <w:ilvl w:val="0"/>
          <w:numId w:val="63"/>
        </w:numPr>
        <w:spacing w:after="0" w:line="240" w:lineRule="auto"/>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ПАО «МРСК Центра» от 29.01.2021 № 37-ЦА «О регулировании порядка обеспечения безопасности объектов ПАО «МРСК Центра» и ПАО «МРСК Центра и Приволжья».</w:t>
      </w:r>
    </w:p>
    <w:p w14:paraId="57D55FC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Приказ ФСТЭК России от 13.03.2013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14:paraId="2FC71AD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ОАО «ФСК ЕЭС» «Система обеспечения безопасности и антитеррористической защищенности объектов ОАО «ФСК ЕЭС». Общие положения (требования)», СТО 56947007-29.240.01.190-2014.</w:t>
      </w:r>
    </w:p>
    <w:p w14:paraId="045EB9D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ОАО «ФСК ЕЭС» «Система обеспечения информационной безопасности ОАО «ФСК ЕЭС». Требования к автоматизированным системам управления технологическими процессами», СТО 56947007-29.240.01.148-2013.</w:t>
      </w:r>
    </w:p>
    <w:p w14:paraId="410C95B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56303-2014. Единая энергетическая система и изолированно работающие энергосистемы. Оперативно-диспетчерское управление. Нормальные схемы электрических соединений объектов электроэнергетики. Общие графические требования.</w:t>
      </w:r>
    </w:p>
    <w:p w14:paraId="1AD79BA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ГОСТ Р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14:paraId="5C7BA5F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«ФСК ЕЭС» «Типовые технические требования к функциональной структуре автоматизированных систем управления технологическими процессами подстанций Единой национальной электрической сети (АСУ ТП ПС ЕНЭС).», СТО 56947007- 25.040.40.227-2016.</w:t>
      </w:r>
    </w:p>
    <w:p w14:paraId="0E9AF37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«ФСК ЕЭС» «Экологическая безопасность электросетевых объектов. Требования при проектировании, сооружении, реконструкции и ликвидации», СТО 56947007-29.240.01.218-2016.</w:t>
      </w:r>
    </w:p>
    <w:p w14:paraId="6979C91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«ФСК ЕЭС» «Экологическая безопасность электросетевых объектов. Требования при техническом обслуживании и ремонте», СТО 56947007- 29.240.01.219-2016.</w:t>
      </w:r>
    </w:p>
    <w:p w14:paraId="002409B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«Россети» «Приборы учета электроэнергии. Общие технические требования», СТО 34.01-5.1-009-2019.</w:t>
      </w:r>
    </w:p>
    <w:p w14:paraId="01957838"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Стандарт организации ПАО «Россети» </w:t>
      </w:r>
      <w:r w:rsidRPr="00CF48A7">
        <w:rPr>
          <w:rFonts w:ascii="Times New Roman" w:eastAsia="Times New Roman" w:hAnsi="Times New Roman" w:cs="Times New Roman"/>
          <w:sz w:val="26"/>
          <w:szCs w:val="26"/>
          <w:lang w:bidi="en-US"/>
        </w:rPr>
        <w:t>«Устройства сбора и передачи данных. Общие технические требования», СТО 34.01-5.1-010-2019.</w:t>
      </w:r>
    </w:p>
    <w:p w14:paraId="5E319B7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Типовая инструкция по эксплуатации воздушных линий электропередачи напряжением 35-800 кВ, РД 34.20.504-94</w:t>
      </w:r>
    </w:p>
    <w:p w14:paraId="30250E83"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Стандарт организации ПАО «Россети» «Технологическая связь.Эталон проектной документации на строительство ВОЛС-ВЛ с ОКСНи ОКГТ».</w:t>
      </w:r>
    </w:p>
    <w:p w14:paraId="18AA8931"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Положение об управлении фирменным стилем ПАО «МРСК Центра» / ПАО «МРСК Центра и Приволжья».</w:t>
      </w:r>
    </w:p>
    <w:p w14:paraId="615DC8DB"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 РК БП 20/17-01/2018.</w:t>
      </w:r>
    </w:p>
    <w:p w14:paraId="65EF724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(авто)трансформаторов 110-750 кВ. Архитектура I типа. </w:t>
      </w:r>
      <w:hyperlink r:id="rId15" w:tooltip="&quot;СТО 56947007-33.040.20.276-2019 Типовые шкафы ШЭТ РЗА (авто) трансформаторов 110-750 кВ. Архитектура 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56947007-33.040.20.276-2019</w:t>
        </w:r>
      </w:hyperlink>
      <w:r w:rsidRPr="00CF48A7">
        <w:rPr>
          <w:rFonts w:ascii="Times New Roman" w:eastAsia="Times New Roman" w:hAnsi="Times New Roman" w:cs="Times New Roman"/>
          <w:sz w:val="26"/>
          <w:szCs w:val="26"/>
          <w:lang w:eastAsia="ru-RU"/>
        </w:rPr>
        <w:t>.</w:t>
      </w:r>
    </w:p>
    <w:p w14:paraId="2DFF8C7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(авто)трансформаторов 110-750 кВ. Архитектура II типа. </w:t>
      </w:r>
      <w:hyperlink r:id="rId16" w:tooltip="&quot;СТО 56947007-33.040.20.277-2019 Типовые шкафы ШЭТ РЗА (авто) трансформаторов 110-750 кВ. Архитектура 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56947007-33.040.20.277-2019</w:t>
        </w:r>
      </w:hyperlink>
      <w:r w:rsidRPr="00CF48A7">
        <w:rPr>
          <w:rFonts w:ascii="Times New Roman" w:eastAsia="Times New Roman" w:hAnsi="Times New Roman" w:cs="Times New Roman"/>
          <w:sz w:val="26"/>
          <w:szCs w:val="26"/>
          <w:lang w:eastAsia="ru-RU"/>
        </w:rPr>
        <w:t>.</w:t>
      </w:r>
    </w:p>
    <w:p w14:paraId="3FBBC0EA"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(авто)трансформаторов 110-750 кВ. Архитектура III типа. </w:t>
      </w:r>
      <w:hyperlink r:id="rId17" w:tooltip="&quot;СТО 56947007-33.040.20.278-2019 Типовые шкафы ШЭТ РЗА (авто) трансформаторов 110-750 кВ. Архитектура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56947007-33.040.20.278-2019</w:t>
        </w:r>
      </w:hyperlink>
      <w:r w:rsidRPr="00CF48A7">
        <w:rPr>
          <w:rFonts w:ascii="Times New Roman" w:eastAsia="Times New Roman" w:hAnsi="Times New Roman" w:cs="Times New Roman"/>
          <w:sz w:val="26"/>
          <w:szCs w:val="26"/>
          <w:lang w:eastAsia="ru-RU"/>
        </w:rPr>
        <w:t>.</w:t>
      </w:r>
    </w:p>
    <w:p w14:paraId="20E4A02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шунтирующих реакторов, компенсационных реакторов и батарей статических конденсаторов 110-750 кВ. Архитектура I типа. </w:t>
      </w:r>
      <w:hyperlink r:id="rId18" w:tooltip="&quot;СТО 56947007-33.040.20.279-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56947007-33.040.20.279-2019</w:t>
        </w:r>
      </w:hyperlink>
      <w:r w:rsidRPr="00CF48A7">
        <w:rPr>
          <w:rFonts w:ascii="Times New Roman" w:eastAsia="Times New Roman" w:hAnsi="Times New Roman" w:cs="Times New Roman"/>
          <w:sz w:val="26"/>
          <w:szCs w:val="26"/>
          <w:lang w:eastAsia="ru-RU"/>
        </w:rPr>
        <w:t>.</w:t>
      </w:r>
    </w:p>
    <w:p w14:paraId="7DE00AF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шунтирующих реакторов, компенсационных реакторов и батарей статических конденсаторов 110-750 кВ. Архитектура II типа. </w:t>
      </w:r>
      <w:hyperlink r:id="rId19" w:tooltip="&quot;СТО 56947007-33.040.20.280-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56947007-33.040.20.280-2019</w:t>
        </w:r>
      </w:hyperlink>
      <w:r w:rsidRPr="00CF48A7">
        <w:rPr>
          <w:rFonts w:ascii="Times New Roman" w:eastAsia="Times New Roman" w:hAnsi="Times New Roman" w:cs="Times New Roman"/>
          <w:sz w:val="26"/>
          <w:szCs w:val="26"/>
          <w:lang w:eastAsia="ru-RU"/>
        </w:rPr>
        <w:t>.</w:t>
      </w:r>
    </w:p>
    <w:p w14:paraId="1712BFE4"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шунтирующих реакторов, компенсационных реакторов и батарей статических конденсаторов 110-750 кВ. Архитектура III типа. </w:t>
      </w:r>
      <w:hyperlink r:id="rId20" w:tooltip="&quot;СТО 56947007-33.040.20.281-2019 Типовые шкафы ШЭТ РЗА шунтирующих реакторов, компенсационных реакторов и ...&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56947007-33.040.20.281-2019</w:t>
        </w:r>
      </w:hyperlink>
      <w:r w:rsidRPr="00CF48A7">
        <w:rPr>
          <w:rFonts w:ascii="Times New Roman" w:eastAsia="Times New Roman" w:hAnsi="Times New Roman" w:cs="Times New Roman"/>
          <w:sz w:val="26"/>
          <w:szCs w:val="26"/>
          <w:lang w:eastAsia="ru-RU"/>
        </w:rPr>
        <w:t>.</w:t>
      </w:r>
    </w:p>
    <w:p w14:paraId="45584CFE"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ЛЭП 110 – 750 кВ. Архитектура I типа. </w:t>
      </w:r>
      <w:hyperlink r:id="rId21" w:tooltip="&quot;СТО 56947007-33.040.20.282-2019 Типовые шкафы ШЭТ РЗА ЛЭП 110-750 кВ. Архитектура 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56947007-33.040.20.282-2019</w:t>
        </w:r>
      </w:hyperlink>
      <w:r w:rsidRPr="00CF48A7">
        <w:rPr>
          <w:rFonts w:ascii="Times New Roman" w:eastAsia="Times New Roman" w:hAnsi="Times New Roman" w:cs="Times New Roman"/>
          <w:sz w:val="26"/>
          <w:szCs w:val="26"/>
          <w:lang w:eastAsia="ru-RU"/>
        </w:rPr>
        <w:t>.</w:t>
      </w:r>
    </w:p>
    <w:p w14:paraId="678E8AD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ЛЭП 110 – 750 кВ. Архитектура II типа. </w:t>
      </w:r>
      <w:hyperlink r:id="rId22" w:tooltip="&quot;СТО 56947007-33.040.20.283-2019 Типовые шкафы ШЭТ РЗА ЛЭП 110-750 кВ. Архитектура 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56947007-33.040.20.283-2019</w:t>
        </w:r>
      </w:hyperlink>
      <w:r w:rsidRPr="00CF48A7">
        <w:rPr>
          <w:rFonts w:ascii="Times New Roman" w:eastAsia="Times New Roman" w:hAnsi="Times New Roman" w:cs="Times New Roman"/>
          <w:sz w:val="26"/>
          <w:szCs w:val="26"/>
          <w:lang w:eastAsia="ru-RU"/>
        </w:rPr>
        <w:t>.</w:t>
      </w:r>
    </w:p>
    <w:p w14:paraId="6270F00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ЛЭП 110 – 750 кВ. Архитектура III типа. </w:t>
      </w:r>
      <w:hyperlink r:id="rId23" w:tooltip="&quot;СТО 56947007-33.040.20.284-2019 Типовые шкафы ШЭТ РЗА ЛЭП 110-750 кВ. Архитектура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56947007-33.040.20.284-2019</w:t>
        </w:r>
      </w:hyperlink>
      <w:r w:rsidRPr="00CF48A7">
        <w:rPr>
          <w:rFonts w:ascii="Times New Roman" w:eastAsia="Times New Roman" w:hAnsi="Times New Roman" w:cs="Times New Roman"/>
          <w:sz w:val="26"/>
          <w:szCs w:val="26"/>
          <w:lang w:eastAsia="ru-RU"/>
        </w:rPr>
        <w:t>.</w:t>
      </w:r>
    </w:p>
    <w:p w14:paraId="21B651C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сборных шин, ошиновок и шинных аппаратов 6-750 кВ. Архитектура I типа. </w:t>
      </w:r>
      <w:hyperlink r:id="rId24" w:tooltip="&quot;СТО 56947007-33.040.20.285-2019 Типовые шкафы ШЭТ РЗА сборных шин, ошиновок и шинных аппаратов 6-750 кВ. Архитектура 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56947007-33.040.20.285-2019</w:t>
        </w:r>
      </w:hyperlink>
      <w:r w:rsidRPr="00CF48A7">
        <w:rPr>
          <w:rFonts w:ascii="Times New Roman" w:eastAsia="Times New Roman" w:hAnsi="Times New Roman" w:cs="Times New Roman"/>
          <w:sz w:val="26"/>
          <w:szCs w:val="26"/>
          <w:lang w:eastAsia="ru-RU"/>
        </w:rPr>
        <w:t>.</w:t>
      </w:r>
    </w:p>
    <w:p w14:paraId="6A6B3EF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сборных шин, ошиновок и шинных аппаратов 6-750 кВ. Архитектура II типа. </w:t>
      </w:r>
      <w:hyperlink r:id="rId25" w:tooltip="&quot;СТО 56947007-33.040.20.286-2019 Типовые шкафы ШЭТ РЗА сборных шин, ошиновок и шинных аппаратов 6-750 кВ. Архитектура 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56947007-33.040.20.286-2019</w:t>
        </w:r>
      </w:hyperlink>
      <w:r w:rsidRPr="00CF48A7">
        <w:rPr>
          <w:rFonts w:ascii="Times New Roman" w:eastAsia="Times New Roman" w:hAnsi="Times New Roman" w:cs="Times New Roman"/>
          <w:sz w:val="26"/>
          <w:szCs w:val="26"/>
          <w:lang w:eastAsia="ru-RU"/>
        </w:rPr>
        <w:t>.</w:t>
      </w:r>
    </w:p>
    <w:p w14:paraId="2F5A779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РЗА сборных шин, ошиновок и шинных аппаратов 6-750 кВ. Архитектура III типа. </w:t>
      </w:r>
      <w:hyperlink r:id="rId26" w:tooltip="&quot;СТО 56947007-33.040.20.287-2019 Типовые шкафы ШЭТ РЗА сборных шин, ошиновок и шинных аппаратов 6-750 кВ. Архитектура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56947007-33.040.20.287-2019</w:t>
        </w:r>
      </w:hyperlink>
      <w:r w:rsidRPr="00CF48A7">
        <w:rPr>
          <w:rFonts w:ascii="Times New Roman" w:eastAsia="Times New Roman" w:hAnsi="Times New Roman" w:cs="Times New Roman"/>
          <w:sz w:val="26"/>
          <w:szCs w:val="26"/>
          <w:lang w:eastAsia="ru-RU"/>
        </w:rPr>
        <w:t>.</w:t>
      </w:r>
    </w:p>
    <w:p w14:paraId="3CABE0F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УПАСК. </w:t>
      </w:r>
      <w:hyperlink r:id="rId27" w:tooltip="&quot;СТО 56947007-33.040.20.288-2019 Типовые шкафы УПАСК&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56947007-33.040.20.288-2019</w:t>
        </w:r>
      </w:hyperlink>
      <w:r w:rsidRPr="00CF48A7">
        <w:rPr>
          <w:rFonts w:ascii="Times New Roman" w:eastAsia="Times New Roman" w:hAnsi="Times New Roman" w:cs="Times New Roman"/>
          <w:sz w:val="26"/>
          <w:szCs w:val="26"/>
          <w:lang w:eastAsia="ru-RU"/>
        </w:rPr>
        <w:t>.</w:t>
      </w:r>
    </w:p>
    <w:p w14:paraId="28E1FACF"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серверного оборудования (ШСО). Архитектура II и III типа. </w:t>
      </w:r>
      <w:hyperlink r:id="rId28" w:tooltip="&quot;СТО 56947007-33.040.20.289-2019 Типовые шкафы серверного оборудования (ШСО). Архитектура II и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56947007-33.040.20.289-2019</w:t>
        </w:r>
      </w:hyperlink>
      <w:r w:rsidRPr="00CF48A7">
        <w:rPr>
          <w:rFonts w:ascii="Times New Roman" w:eastAsia="Times New Roman" w:hAnsi="Times New Roman" w:cs="Times New Roman"/>
          <w:sz w:val="26"/>
          <w:szCs w:val="26"/>
          <w:lang w:eastAsia="ru-RU"/>
        </w:rPr>
        <w:t>.</w:t>
      </w:r>
    </w:p>
    <w:p w14:paraId="005FAEF2"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сетевой коммутации (ШСК). Архитектура II и III типа. </w:t>
      </w:r>
      <w:hyperlink r:id="rId29" w:tooltip="&quot;СТО 56947007-33.040.20.290-2019 Типовые шкафы сетевой коммутации (ШСК) Архитектура II и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56947007-33.040.20.290-2019</w:t>
        </w:r>
      </w:hyperlink>
      <w:r w:rsidRPr="00CF48A7">
        <w:rPr>
          <w:rFonts w:ascii="Times New Roman" w:eastAsia="Times New Roman" w:hAnsi="Times New Roman" w:cs="Times New Roman"/>
          <w:sz w:val="26"/>
          <w:szCs w:val="26"/>
          <w:lang w:eastAsia="ru-RU"/>
        </w:rPr>
        <w:t>.</w:t>
      </w:r>
    </w:p>
    <w:p w14:paraId="71C721E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контроллеров присоединений (ШКП). Архитектура II и III типа. </w:t>
      </w:r>
      <w:hyperlink r:id="rId30" w:tooltip="&quot;СТО 56947007-33.040.20.291-2019 Типовые шкафы контроллеров присоединений (ШКП). Архитектура II и I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56947007-33.040.20.291-2019</w:t>
        </w:r>
      </w:hyperlink>
      <w:r w:rsidRPr="00CF48A7">
        <w:rPr>
          <w:rFonts w:ascii="Times New Roman" w:eastAsia="Times New Roman" w:hAnsi="Times New Roman" w:cs="Times New Roman"/>
          <w:sz w:val="26"/>
          <w:szCs w:val="26"/>
          <w:lang w:eastAsia="ru-RU"/>
        </w:rPr>
        <w:t>.</w:t>
      </w:r>
    </w:p>
    <w:p w14:paraId="7F6D5AC9"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измерительных преобразователей (ШИП) Архитектура II типа. </w:t>
      </w:r>
      <w:hyperlink r:id="rId31" w:tooltip="&quot;СТО 56947007-33.040.20.292-2019 Типовые шкафы измерительных преобразователей (ШИП). Архитектура 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56947007-33.040.20.292-2019</w:t>
        </w:r>
      </w:hyperlink>
      <w:r w:rsidRPr="00CF48A7">
        <w:rPr>
          <w:rFonts w:ascii="Times New Roman" w:eastAsia="Times New Roman" w:hAnsi="Times New Roman" w:cs="Times New Roman"/>
          <w:sz w:val="26"/>
          <w:szCs w:val="26"/>
          <w:lang w:eastAsia="ru-RU"/>
        </w:rPr>
        <w:t>.</w:t>
      </w:r>
    </w:p>
    <w:p w14:paraId="2140C99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и ОЭТ 6-35 кВ. Архитектура I типа. </w:t>
      </w:r>
      <w:hyperlink r:id="rId32" w:tooltip="&quot;СТО 56947007-33.040.20.296-2019 Типовые шкафы ШЭТ и ОЭТ 6-35 кВ. Архитектура 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56947007-33.040.20.296-2019</w:t>
        </w:r>
      </w:hyperlink>
      <w:r w:rsidRPr="00CF48A7">
        <w:rPr>
          <w:rFonts w:ascii="Times New Roman" w:eastAsia="Times New Roman" w:hAnsi="Times New Roman" w:cs="Times New Roman"/>
          <w:sz w:val="26"/>
          <w:szCs w:val="26"/>
          <w:lang w:eastAsia="ru-RU"/>
        </w:rPr>
        <w:t>.</w:t>
      </w:r>
    </w:p>
    <w:p w14:paraId="4D8216A5"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и ОЭТ 6-35 кВ. Архитектура II типа. </w:t>
      </w:r>
      <w:hyperlink r:id="rId33" w:tooltip="&quot;СТО 56947007-33.040.20.297-2019 Типовые шкафы ШЭТ и ОЭТ 6-35 кВ. Архитектура II типа&quot; (утв. приказом ПАО &quot;ФСК ЕЭС&quot; от 26.12.2019 N 473) Применяется с 26.12.2019 Статус: действует с 26.12.2019" w:history="1">
        <w:r w:rsidRPr="00CF48A7">
          <w:rPr>
            <w:rFonts w:ascii="Times New Roman" w:eastAsia="Times New Roman" w:hAnsi="Times New Roman" w:cs="Times New Roman"/>
            <w:sz w:val="26"/>
            <w:szCs w:val="26"/>
            <w:lang w:eastAsia="ru-RU"/>
          </w:rPr>
          <w:t>СТО 56947007-33.040.20.297-2019</w:t>
        </w:r>
      </w:hyperlink>
      <w:r w:rsidRPr="00CF48A7">
        <w:rPr>
          <w:rFonts w:ascii="Times New Roman" w:eastAsia="Times New Roman" w:hAnsi="Times New Roman" w:cs="Times New Roman"/>
          <w:sz w:val="26"/>
          <w:szCs w:val="26"/>
          <w:lang w:eastAsia="ru-RU"/>
        </w:rPr>
        <w:t>.</w:t>
      </w:r>
    </w:p>
    <w:p w14:paraId="12AB96A7"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Шкафы преобразователей аналоговых сигналов (ШПАС). </w:t>
      </w:r>
      <w:hyperlink r:id="rId34" w:tooltip="&quot;СТО 56947007-29.240.10.300-2020 Типовые шкафы. Шкафы преобразователей аналоговых сигналов (ШПАС)&quot; (утв. приказом ПАО &quot;ФСК ЕЭС&quot; от 26.02.2020 N 68) Применяется с 26.02.2020 Статус: действует с 26.02.2020" w:history="1">
        <w:r w:rsidRPr="00CF48A7">
          <w:rPr>
            <w:rFonts w:ascii="Times New Roman" w:eastAsia="Times New Roman" w:hAnsi="Times New Roman" w:cs="Times New Roman"/>
            <w:sz w:val="26"/>
            <w:szCs w:val="26"/>
            <w:lang w:eastAsia="ru-RU"/>
          </w:rPr>
          <w:t>СТО 56947007-29.240.10.300-2020</w:t>
        </w:r>
      </w:hyperlink>
      <w:r w:rsidRPr="00CF48A7">
        <w:rPr>
          <w:rFonts w:ascii="Times New Roman" w:eastAsia="Times New Roman" w:hAnsi="Times New Roman" w:cs="Times New Roman"/>
          <w:sz w:val="26"/>
          <w:szCs w:val="26"/>
          <w:lang w:eastAsia="ru-RU"/>
        </w:rPr>
        <w:t>.</w:t>
      </w:r>
    </w:p>
    <w:p w14:paraId="5BBF4EE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lastRenderedPageBreak/>
        <w:t xml:space="preserve">Типовые шкафы. Шкафы преобразователей дискретных сигналов (ШПДС). </w:t>
      </w:r>
      <w:hyperlink r:id="rId35" w:tooltip="&quot;СТО 56947007-29.240.10.301-2020 Типовые шкафы. Шкафы преобразователей дискретных сигналов (ШПДС)&quot; (утв. приказом ПАО &quot;ФСК ЕЭС&quot; от 26.02.2020 N 68) Применяется с 26.02.2020 Статус: действует с 26.02.2020" w:history="1">
        <w:r w:rsidRPr="00CF48A7">
          <w:rPr>
            <w:rFonts w:ascii="Times New Roman" w:eastAsia="Times New Roman" w:hAnsi="Times New Roman" w:cs="Times New Roman"/>
            <w:sz w:val="26"/>
            <w:szCs w:val="26"/>
            <w:lang w:eastAsia="ru-RU"/>
          </w:rPr>
          <w:t>СТО 56947007-29.240.10.301-2020</w:t>
        </w:r>
      </w:hyperlink>
      <w:r w:rsidRPr="00CF48A7">
        <w:rPr>
          <w:rFonts w:ascii="Times New Roman" w:eastAsia="Times New Roman" w:hAnsi="Times New Roman" w:cs="Times New Roman"/>
          <w:sz w:val="26"/>
          <w:szCs w:val="26"/>
          <w:lang w:eastAsia="ru-RU"/>
        </w:rPr>
        <w:t>.</w:t>
      </w:r>
    </w:p>
    <w:p w14:paraId="55438DCC"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Типовые шкафы ШЭТ ПДС. </w:t>
      </w:r>
      <w:hyperlink r:id="rId36" w:tooltip="&quot;СТО 56947007-29.240.10.308-2020 Типовые шкафы ШЭТ ПДС&quot; (утв. приказом ПАО &quot;ФСК ЕЭС&quot; от 26.08.2020 N 289/380) Применяется с 26.08.2020 Статус: действует с 26.08.2020" w:history="1">
        <w:r w:rsidRPr="00CF48A7">
          <w:rPr>
            <w:rFonts w:ascii="Times New Roman" w:eastAsia="Times New Roman" w:hAnsi="Times New Roman" w:cs="Times New Roman"/>
            <w:sz w:val="26"/>
            <w:szCs w:val="26"/>
            <w:lang w:eastAsia="ru-RU"/>
          </w:rPr>
          <w:t>СТО 56947007-29.240.10.308-2020</w:t>
        </w:r>
      </w:hyperlink>
      <w:r w:rsidRPr="00CF48A7">
        <w:rPr>
          <w:rFonts w:ascii="Times New Roman" w:eastAsia="Times New Roman" w:hAnsi="Times New Roman" w:cs="Times New Roman"/>
          <w:sz w:val="26"/>
          <w:szCs w:val="26"/>
          <w:lang w:eastAsia="ru-RU"/>
        </w:rPr>
        <w:t>.</w:t>
      </w:r>
    </w:p>
    <w:p w14:paraId="1BA3B1B0" w14:textId="77777777" w:rsidR="00CF48A7" w:rsidRPr="00CF48A7" w:rsidRDefault="00CF48A7" w:rsidP="00CA38D9">
      <w:pPr>
        <w:numPr>
          <w:ilvl w:val="0"/>
          <w:numId w:val="63"/>
        </w:numPr>
        <w:spacing w:after="0" w:line="240" w:lineRule="auto"/>
        <w:ind w:firstLine="710"/>
        <w:contextualSpacing/>
        <w:jc w:val="both"/>
        <w:rPr>
          <w:rFonts w:ascii="Times New Roman" w:eastAsia="Times New Roman" w:hAnsi="Times New Roman" w:cs="Times New Roman"/>
          <w:sz w:val="26"/>
          <w:szCs w:val="26"/>
          <w:lang w:eastAsia="ru-RU"/>
        </w:rPr>
      </w:pPr>
      <w:r w:rsidRPr="00CF48A7">
        <w:rPr>
          <w:rFonts w:ascii="Times New Roman" w:eastAsia="Calibri" w:hAnsi="Times New Roman" w:cs="Times New Roman"/>
          <w:sz w:val="26"/>
          <w:szCs w:val="26"/>
        </w:rPr>
        <w:t>Альбом типовых решений зданий ОПУ ПС 220-750 кВ</w:t>
      </w:r>
    </w:p>
    <w:p w14:paraId="2F85E935" w14:textId="77777777" w:rsidR="00CF48A7" w:rsidRPr="00CF48A7" w:rsidRDefault="00CF48A7" w:rsidP="00CF48A7">
      <w:pPr>
        <w:widowControl w:val="0"/>
        <w:tabs>
          <w:tab w:val="left" w:pos="180"/>
        </w:tabs>
        <w:spacing w:after="0" w:line="240" w:lineRule="auto"/>
        <w:ind w:left="1701" w:hanging="1701"/>
        <w:jc w:val="both"/>
        <w:rPr>
          <w:rFonts w:ascii="Times New Roman" w:eastAsia="Times New Roman" w:hAnsi="Times New Roman" w:cs="Times New Roman"/>
          <w:sz w:val="24"/>
          <w:szCs w:val="24"/>
          <w:lang w:eastAsia="ru-RU"/>
        </w:rPr>
      </w:pPr>
    </w:p>
    <w:p w14:paraId="3F505E56" w14:textId="77777777" w:rsidR="00CF48A7" w:rsidRPr="00CF48A7" w:rsidRDefault="00CF48A7" w:rsidP="00CF48A7">
      <w:pPr>
        <w:widowControl w:val="0"/>
        <w:spacing w:after="0" w:line="240" w:lineRule="auto"/>
        <w:ind w:left="6237"/>
        <w:jc w:val="right"/>
        <w:rPr>
          <w:rFonts w:ascii="Times New Roman" w:eastAsia="Times New Roman" w:hAnsi="Times New Roman" w:cs="Times New Roman"/>
          <w:sz w:val="26"/>
          <w:szCs w:val="26"/>
          <w:lang w:eastAsia="ru-RU"/>
        </w:rPr>
      </w:pPr>
      <w:r w:rsidRPr="00CF48A7">
        <w:rPr>
          <w:rFonts w:ascii="Times New Roman" w:eastAsia="Times New Roman" w:hAnsi="Times New Roman" w:cs="Times New Roman"/>
          <w:sz w:val="26"/>
          <w:szCs w:val="26"/>
          <w:lang w:eastAsia="ru-RU"/>
        </w:rPr>
        <w:t xml:space="preserve">Приложение № 2 к ТЗ </w:t>
      </w:r>
    </w:p>
    <w:p w14:paraId="093FE48C" w14:textId="77777777" w:rsidR="00CF48A7" w:rsidRPr="00CF48A7" w:rsidRDefault="00CF48A7" w:rsidP="00CF48A7">
      <w:pPr>
        <w:widowControl w:val="0"/>
        <w:spacing w:after="0" w:line="240" w:lineRule="auto"/>
        <w:jc w:val="center"/>
        <w:rPr>
          <w:rFonts w:ascii="Times New Roman" w:eastAsia="Times New Roman" w:hAnsi="Times New Roman" w:cs="Times New Roman"/>
          <w:b/>
          <w:bCs/>
          <w:sz w:val="26"/>
          <w:szCs w:val="26"/>
          <w:lang w:eastAsia="ru-RU"/>
        </w:rPr>
      </w:pPr>
    </w:p>
    <w:p w14:paraId="732F7BD0" w14:textId="77777777" w:rsidR="00CF48A7" w:rsidRPr="00CF48A7" w:rsidRDefault="00CF48A7" w:rsidP="00CF48A7">
      <w:pPr>
        <w:widowControl w:val="0"/>
        <w:spacing w:after="0" w:line="240" w:lineRule="auto"/>
        <w:jc w:val="center"/>
        <w:rPr>
          <w:rFonts w:ascii="Times New Roman" w:eastAsia="Times New Roman" w:hAnsi="Times New Roman" w:cs="Times New Roman"/>
          <w:b/>
          <w:bCs/>
          <w:sz w:val="26"/>
          <w:szCs w:val="26"/>
          <w:lang w:eastAsia="ru-RU"/>
        </w:rPr>
      </w:pPr>
      <w:r w:rsidRPr="00CF48A7">
        <w:rPr>
          <w:rFonts w:ascii="Times New Roman" w:eastAsia="Times New Roman" w:hAnsi="Times New Roman" w:cs="Times New Roman"/>
          <w:b/>
          <w:bCs/>
          <w:sz w:val="26"/>
          <w:szCs w:val="26"/>
          <w:lang w:eastAsia="ru-RU"/>
        </w:rPr>
        <w:t>Перечень сокращений</w:t>
      </w:r>
    </w:p>
    <w:p w14:paraId="7FADDA29" w14:textId="77777777" w:rsidR="00CF48A7" w:rsidRPr="00CF48A7" w:rsidRDefault="00CF48A7" w:rsidP="00CF48A7">
      <w:pPr>
        <w:widowControl w:val="0"/>
        <w:spacing w:after="0" w:line="240" w:lineRule="auto"/>
        <w:jc w:val="center"/>
        <w:rPr>
          <w:rFonts w:ascii="Times New Roman" w:eastAsia="Times New Roman" w:hAnsi="Times New Roman" w:cs="Times New Roman"/>
          <w:b/>
          <w:bCs/>
          <w:i/>
          <w:sz w:val="26"/>
          <w:szCs w:val="26"/>
          <w:lang w:eastAsia="ru-RU"/>
        </w:rPr>
      </w:pP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345"/>
        <w:gridCol w:w="7881"/>
      </w:tblGrid>
      <w:tr w:rsidR="00CF48A7" w:rsidRPr="00CF48A7" w14:paraId="2754C3DB" w14:textId="77777777" w:rsidTr="00A84239">
        <w:tc>
          <w:tcPr>
            <w:tcW w:w="1647" w:type="dxa"/>
            <w:tcBorders>
              <w:top w:val="single" w:sz="4" w:space="0" w:color="auto"/>
              <w:left w:val="single" w:sz="4" w:space="0" w:color="auto"/>
              <w:bottom w:val="single" w:sz="4" w:space="0" w:color="auto"/>
              <w:right w:val="single" w:sz="4" w:space="0" w:color="auto"/>
            </w:tcBorders>
          </w:tcPr>
          <w:p w14:paraId="4B9763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АБ</w:t>
            </w:r>
          </w:p>
        </w:tc>
        <w:tc>
          <w:tcPr>
            <w:tcW w:w="345" w:type="dxa"/>
            <w:tcBorders>
              <w:top w:val="single" w:sz="4" w:space="0" w:color="auto"/>
              <w:left w:val="single" w:sz="4" w:space="0" w:color="auto"/>
              <w:bottom w:val="single" w:sz="4" w:space="0" w:color="auto"/>
              <w:right w:val="single" w:sz="4" w:space="0" w:color="auto"/>
            </w:tcBorders>
          </w:tcPr>
          <w:p w14:paraId="09E3959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AEE699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аккумуляторная батарея</w:t>
            </w:r>
          </w:p>
        </w:tc>
      </w:tr>
      <w:tr w:rsidR="00CF48A7" w:rsidRPr="00CF48A7" w14:paraId="3BA44897" w14:textId="77777777" w:rsidTr="00A84239">
        <w:tc>
          <w:tcPr>
            <w:tcW w:w="1647" w:type="dxa"/>
            <w:tcBorders>
              <w:top w:val="single" w:sz="4" w:space="0" w:color="auto"/>
              <w:left w:val="single" w:sz="4" w:space="0" w:color="auto"/>
              <w:bottom w:val="single" w:sz="4" w:space="0" w:color="auto"/>
              <w:right w:val="single" w:sz="4" w:space="0" w:color="auto"/>
            </w:tcBorders>
          </w:tcPr>
          <w:p w14:paraId="79EA7CD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АББЭ</w:t>
            </w:r>
          </w:p>
        </w:tc>
        <w:tc>
          <w:tcPr>
            <w:tcW w:w="345" w:type="dxa"/>
            <w:tcBorders>
              <w:top w:val="single" w:sz="4" w:space="0" w:color="auto"/>
              <w:left w:val="single" w:sz="4" w:space="0" w:color="auto"/>
              <w:bottom w:val="single" w:sz="4" w:space="0" w:color="auto"/>
              <w:right w:val="single" w:sz="4" w:space="0" w:color="auto"/>
            </w:tcBorders>
          </w:tcPr>
          <w:p w14:paraId="33C49E4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8F9A10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аккумуляторная батарея большой энергоемкости</w:t>
            </w:r>
          </w:p>
        </w:tc>
      </w:tr>
      <w:tr w:rsidR="00CF48A7" w:rsidRPr="00CF48A7" w14:paraId="0EE25D77" w14:textId="77777777" w:rsidTr="00A84239">
        <w:tc>
          <w:tcPr>
            <w:tcW w:w="1647" w:type="dxa"/>
            <w:tcBorders>
              <w:top w:val="single" w:sz="4" w:space="0" w:color="auto"/>
              <w:left w:val="single" w:sz="4" w:space="0" w:color="auto"/>
              <w:bottom w:val="single" w:sz="4" w:space="0" w:color="auto"/>
              <w:right w:val="single" w:sz="4" w:space="0" w:color="auto"/>
            </w:tcBorders>
          </w:tcPr>
          <w:p w14:paraId="28818CA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АВР</w:t>
            </w:r>
          </w:p>
        </w:tc>
        <w:tc>
          <w:tcPr>
            <w:tcW w:w="345" w:type="dxa"/>
            <w:tcBorders>
              <w:top w:val="single" w:sz="4" w:space="0" w:color="auto"/>
              <w:left w:val="single" w:sz="4" w:space="0" w:color="auto"/>
              <w:bottom w:val="single" w:sz="4" w:space="0" w:color="auto"/>
              <w:right w:val="single" w:sz="4" w:space="0" w:color="auto"/>
            </w:tcBorders>
          </w:tcPr>
          <w:p w14:paraId="0CFE3E5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0AB18C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автоматический ввод резерва</w:t>
            </w:r>
          </w:p>
        </w:tc>
      </w:tr>
      <w:tr w:rsidR="00CF48A7" w:rsidRPr="00CF48A7" w14:paraId="54C6DC9D" w14:textId="77777777" w:rsidTr="00A84239">
        <w:tc>
          <w:tcPr>
            <w:tcW w:w="1647" w:type="dxa"/>
            <w:tcBorders>
              <w:top w:val="single" w:sz="4" w:space="0" w:color="auto"/>
              <w:left w:val="single" w:sz="4" w:space="0" w:color="auto"/>
              <w:bottom w:val="single" w:sz="4" w:space="0" w:color="auto"/>
              <w:right w:val="single" w:sz="4" w:space="0" w:color="auto"/>
            </w:tcBorders>
          </w:tcPr>
          <w:p w14:paraId="1D28698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АСУЭ</w:t>
            </w:r>
          </w:p>
        </w:tc>
        <w:tc>
          <w:tcPr>
            <w:tcW w:w="345" w:type="dxa"/>
            <w:tcBorders>
              <w:top w:val="single" w:sz="4" w:space="0" w:color="auto"/>
              <w:left w:val="single" w:sz="4" w:space="0" w:color="auto"/>
              <w:bottom w:val="single" w:sz="4" w:space="0" w:color="auto"/>
              <w:right w:val="single" w:sz="4" w:space="0" w:color="auto"/>
            </w:tcBorders>
          </w:tcPr>
          <w:p w14:paraId="3265754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951DE3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автоматизированная система учета электроэнергии</w:t>
            </w:r>
          </w:p>
        </w:tc>
      </w:tr>
      <w:tr w:rsidR="00CF48A7" w:rsidRPr="00CF48A7" w14:paraId="4B0CE9F2" w14:textId="77777777" w:rsidTr="00A84239">
        <w:tc>
          <w:tcPr>
            <w:tcW w:w="1647" w:type="dxa"/>
            <w:tcBorders>
              <w:top w:val="single" w:sz="4" w:space="0" w:color="auto"/>
              <w:left w:val="single" w:sz="4" w:space="0" w:color="auto"/>
              <w:bottom w:val="single" w:sz="4" w:space="0" w:color="auto"/>
              <w:right w:val="single" w:sz="4" w:space="0" w:color="auto"/>
            </w:tcBorders>
          </w:tcPr>
          <w:p w14:paraId="6C0A5DF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АЛАР</w:t>
            </w:r>
          </w:p>
        </w:tc>
        <w:tc>
          <w:tcPr>
            <w:tcW w:w="345" w:type="dxa"/>
            <w:tcBorders>
              <w:top w:val="single" w:sz="4" w:space="0" w:color="auto"/>
              <w:left w:val="single" w:sz="4" w:space="0" w:color="auto"/>
              <w:bottom w:val="single" w:sz="4" w:space="0" w:color="auto"/>
              <w:right w:val="single" w:sz="4" w:space="0" w:color="auto"/>
            </w:tcBorders>
          </w:tcPr>
          <w:p w14:paraId="64C3618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68297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ликвидации асинхронного режима</w:t>
            </w:r>
          </w:p>
        </w:tc>
      </w:tr>
      <w:tr w:rsidR="00CF48A7" w:rsidRPr="00CF48A7" w14:paraId="1F442410" w14:textId="77777777" w:rsidTr="00A84239">
        <w:tc>
          <w:tcPr>
            <w:tcW w:w="1647" w:type="dxa"/>
            <w:tcBorders>
              <w:top w:val="single" w:sz="4" w:space="0" w:color="auto"/>
              <w:left w:val="single" w:sz="4" w:space="0" w:color="auto"/>
              <w:bottom w:val="single" w:sz="4" w:space="0" w:color="auto"/>
              <w:right w:val="single" w:sz="4" w:space="0" w:color="auto"/>
            </w:tcBorders>
          </w:tcPr>
          <w:p w14:paraId="4977D57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АОПН</w:t>
            </w:r>
          </w:p>
        </w:tc>
        <w:tc>
          <w:tcPr>
            <w:tcW w:w="345" w:type="dxa"/>
            <w:tcBorders>
              <w:top w:val="single" w:sz="4" w:space="0" w:color="auto"/>
              <w:left w:val="single" w:sz="4" w:space="0" w:color="auto"/>
              <w:bottom w:val="single" w:sz="4" w:space="0" w:color="auto"/>
              <w:right w:val="single" w:sz="4" w:space="0" w:color="auto"/>
            </w:tcBorders>
          </w:tcPr>
          <w:p w14:paraId="1545D77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3675C1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ограничения повышения напряжения</w:t>
            </w:r>
          </w:p>
        </w:tc>
      </w:tr>
      <w:tr w:rsidR="00CF48A7" w:rsidRPr="00CF48A7" w14:paraId="6CAB9503" w14:textId="77777777" w:rsidTr="00A84239">
        <w:tc>
          <w:tcPr>
            <w:tcW w:w="1647" w:type="dxa"/>
            <w:tcBorders>
              <w:top w:val="single" w:sz="4" w:space="0" w:color="auto"/>
              <w:left w:val="single" w:sz="4" w:space="0" w:color="auto"/>
              <w:bottom w:val="single" w:sz="4" w:space="0" w:color="auto"/>
              <w:right w:val="single" w:sz="4" w:space="0" w:color="auto"/>
            </w:tcBorders>
          </w:tcPr>
          <w:p w14:paraId="1428478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АОПО</w:t>
            </w:r>
          </w:p>
        </w:tc>
        <w:tc>
          <w:tcPr>
            <w:tcW w:w="345" w:type="dxa"/>
            <w:tcBorders>
              <w:top w:val="single" w:sz="4" w:space="0" w:color="auto"/>
              <w:left w:val="single" w:sz="4" w:space="0" w:color="auto"/>
              <w:bottom w:val="single" w:sz="4" w:space="0" w:color="auto"/>
              <w:right w:val="single" w:sz="4" w:space="0" w:color="auto"/>
            </w:tcBorders>
          </w:tcPr>
          <w:p w14:paraId="684C54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34A83B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ограничения перегрузки оборудования</w:t>
            </w:r>
          </w:p>
        </w:tc>
      </w:tr>
      <w:tr w:rsidR="00CF48A7" w:rsidRPr="00CF48A7" w14:paraId="73EA8F73" w14:textId="77777777" w:rsidTr="00A84239">
        <w:tc>
          <w:tcPr>
            <w:tcW w:w="1647" w:type="dxa"/>
            <w:tcBorders>
              <w:top w:val="single" w:sz="4" w:space="0" w:color="auto"/>
              <w:left w:val="single" w:sz="4" w:space="0" w:color="auto"/>
              <w:bottom w:val="single" w:sz="4" w:space="0" w:color="auto"/>
              <w:right w:val="single" w:sz="4" w:space="0" w:color="auto"/>
            </w:tcBorders>
          </w:tcPr>
          <w:p w14:paraId="0D80814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АОСН</w:t>
            </w:r>
          </w:p>
        </w:tc>
        <w:tc>
          <w:tcPr>
            <w:tcW w:w="345" w:type="dxa"/>
            <w:tcBorders>
              <w:top w:val="single" w:sz="4" w:space="0" w:color="auto"/>
              <w:left w:val="single" w:sz="4" w:space="0" w:color="auto"/>
              <w:bottom w:val="single" w:sz="4" w:space="0" w:color="auto"/>
              <w:right w:val="single" w:sz="4" w:space="0" w:color="auto"/>
            </w:tcBorders>
          </w:tcPr>
          <w:p w14:paraId="15EBB3D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E5F2A6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ограничения снижения напряжения</w:t>
            </w:r>
          </w:p>
        </w:tc>
      </w:tr>
      <w:tr w:rsidR="00CF48A7" w:rsidRPr="00CF48A7" w14:paraId="29D37E07" w14:textId="77777777" w:rsidTr="00A84239">
        <w:tc>
          <w:tcPr>
            <w:tcW w:w="1647" w:type="dxa"/>
            <w:tcBorders>
              <w:top w:val="single" w:sz="4" w:space="0" w:color="auto"/>
              <w:left w:val="single" w:sz="4" w:space="0" w:color="auto"/>
              <w:bottom w:val="single" w:sz="4" w:space="0" w:color="auto"/>
              <w:right w:val="single" w:sz="4" w:space="0" w:color="auto"/>
            </w:tcBorders>
          </w:tcPr>
          <w:p w14:paraId="088E2D6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АПВ</w:t>
            </w:r>
          </w:p>
        </w:tc>
        <w:tc>
          <w:tcPr>
            <w:tcW w:w="345" w:type="dxa"/>
            <w:tcBorders>
              <w:top w:val="single" w:sz="4" w:space="0" w:color="auto"/>
              <w:left w:val="single" w:sz="4" w:space="0" w:color="auto"/>
              <w:bottom w:val="single" w:sz="4" w:space="0" w:color="auto"/>
              <w:right w:val="single" w:sz="4" w:space="0" w:color="auto"/>
            </w:tcBorders>
          </w:tcPr>
          <w:p w14:paraId="5170C7B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EAACE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автоматическое повторное включение</w:t>
            </w:r>
          </w:p>
        </w:tc>
      </w:tr>
      <w:tr w:rsidR="00CF48A7" w:rsidRPr="00CF48A7" w14:paraId="6FC61E32" w14:textId="77777777" w:rsidTr="00A84239">
        <w:tc>
          <w:tcPr>
            <w:tcW w:w="1647" w:type="dxa"/>
            <w:tcBorders>
              <w:top w:val="single" w:sz="4" w:space="0" w:color="auto"/>
              <w:left w:val="single" w:sz="4" w:space="0" w:color="auto"/>
              <w:bottom w:val="single" w:sz="4" w:space="0" w:color="auto"/>
              <w:right w:val="single" w:sz="4" w:space="0" w:color="auto"/>
            </w:tcBorders>
          </w:tcPr>
          <w:p w14:paraId="31969C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АПНУ</w:t>
            </w:r>
          </w:p>
        </w:tc>
        <w:tc>
          <w:tcPr>
            <w:tcW w:w="345" w:type="dxa"/>
            <w:tcBorders>
              <w:top w:val="single" w:sz="4" w:space="0" w:color="auto"/>
              <w:left w:val="single" w:sz="4" w:space="0" w:color="auto"/>
              <w:bottom w:val="single" w:sz="4" w:space="0" w:color="auto"/>
              <w:right w:val="single" w:sz="4" w:space="0" w:color="auto"/>
            </w:tcBorders>
          </w:tcPr>
          <w:p w14:paraId="79F8D8F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AA7BB3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предотвращения нарушения устойчивости</w:t>
            </w:r>
          </w:p>
        </w:tc>
      </w:tr>
      <w:tr w:rsidR="00CF48A7" w:rsidRPr="00CF48A7" w14:paraId="7191AD0C" w14:textId="77777777" w:rsidTr="00A84239">
        <w:tc>
          <w:tcPr>
            <w:tcW w:w="1647" w:type="dxa"/>
            <w:tcBorders>
              <w:top w:val="single" w:sz="4" w:space="0" w:color="auto"/>
              <w:left w:val="single" w:sz="4" w:space="0" w:color="auto"/>
              <w:bottom w:val="single" w:sz="4" w:space="0" w:color="auto"/>
              <w:right w:val="single" w:sz="4" w:space="0" w:color="auto"/>
            </w:tcBorders>
          </w:tcPr>
          <w:p w14:paraId="1E814F9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АРМ</w:t>
            </w:r>
          </w:p>
        </w:tc>
        <w:tc>
          <w:tcPr>
            <w:tcW w:w="345" w:type="dxa"/>
            <w:tcBorders>
              <w:top w:val="single" w:sz="4" w:space="0" w:color="auto"/>
              <w:left w:val="single" w:sz="4" w:space="0" w:color="auto"/>
              <w:bottom w:val="single" w:sz="4" w:space="0" w:color="auto"/>
              <w:right w:val="single" w:sz="4" w:space="0" w:color="auto"/>
            </w:tcBorders>
          </w:tcPr>
          <w:p w14:paraId="61D7FFC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67CECB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автоматизированное рабочее место</w:t>
            </w:r>
          </w:p>
        </w:tc>
      </w:tr>
      <w:tr w:rsidR="00CF48A7" w:rsidRPr="00CF48A7" w14:paraId="43BCAFAC" w14:textId="77777777" w:rsidTr="00A84239">
        <w:tc>
          <w:tcPr>
            <w:tcW w:w="1647" w:type="dxa"/>
            <w:tcBorders>
              <w:top w:val="single" w:sz="4" w:space="0" w:color="auto"/>
              <w:left w:val="single" w:sz="4" w:space="0" w:color="auto"/>
              <w:bottom w:val="single" w:sz="4" w:space="0" w:color="auto"/>
              <w:right w:val="single" w:sz="4" w:space="0" w:color="auto"/>
            </w:tcBorders>
          </w:tcPr>
          <w:p w14:paraId="7CA8A8A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АРН</w:t>
            </w:r>
          </w:p>
        </w:tc>
        <w:tc>
          <w:tcPr>
            <w:tcW w:w="345" w:type="dxa"/>
            <w:tcBorders>
              <w:top w:val="single" w:sz="4" w:space="0" w:color="auto"/>
              <w:left w:val="single" w:sz="4" w:space="0" w:color="auto"/>
              <w:bottom w:val="single" w:sz="4" w:space="0" w:color="auto"/>
              <w:right w:val="single" w:sz="4" w:space="0" w:color="auto"/>
            </w:tcBorders>
          </w:tcPr>
          <w:p w14:paraId="6D5A31A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830D08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регулирования напряжения</w:t>
            </w:r>
          </w:p>
        </w:tc>
      </w:tr>
      <w:tr w:rsidR="00CF48A7" w:rsidRPr="00CF48A7" w14:paraId="4B66FE57" w14:textId="77777777" w:rsidTr="00A84239">
        <w:tc>
          <w:tcPr>
            <w:tcW w:w="1647" w:type="dxa"/>
            <w:tcBorders>
              <w:top w:val="single" w:sz="4" w:space="0" w:color="auto"/>
              <w:left w:val="single" w:sz="4" w:space="0" w:color="auto"/>
              <w:bottom w:val="single" w:sz="4" w:space="0" w:color="auto"/>
              <w:right w:val="single" w:sz="4" w:space="0" w:color="auto"/>
            </w:tcBorders>
          </w:tcPr>
          <w:p w14:paraId="38AC312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АРЧМ</w:t>
            </w:r>
          </w:p>
        </w:tc>
        <w:tc>
          <w:tcPr>
            <w:tcW w:w="345" w:type="dxa"/>
            <w:tcBorders>
              <w:top w:val="single" w:sz="4" w:space="0" w:color="auto"/>
              <w:left w:val="single" w:sz="4" w:space="0" w:color="auto"/>
              <w:bottom w:val="single" w:sz="4" w:space="0" w:color="auto"/>
              <w:right w:val="single" w:sz="4" w:space="0" w:color="auto"/>
            </w:tcBorders>
          </w:tcPr>
          <w:p w14:paraId="40E66C9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2E0213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автоматика регулирования частоты и перетоков активной мощности</w:t>
            </w:r>
          </w:p>
        </w:tc>
      </w:tr>
      <w:tr w:rsidR="00CF48A7" w:rsidRPr="00CF48A7" w14:paraId="17A06972" w14:textId="77777777" w:rsidTr="00A84239">
        <w:tc>
          <w:tcPr>
            <w:tcW w:w="1647" w:type="dxa"/>
            <w:tcBorders>
              <w:top w:val="single" w:sz="4" w:space="0" w:color="auto"/>
              <w:left w:val="single" w:sz="4" w:space="0" w:color="auto"/>
              <w:bottom w:val="single" w:sz="4" w:space="0" w:color="auto"/>
              <w:right w:val="single" w:sz="4" w:space="0" w:color="auto"/>
            </w:tcBorders>
          </w:tcPr>
          <w:p w14:paraId="493834C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АСТУ</w:t>
            </w:r>
          </w:p>
        </w:tc>
        <w:tc>
          <w:tcPr>
            <w:tcW w:w="345" w:type="dxa"/>
            <w:tcBorders>
              <w:top w:val="single" w:sz="4" w:space="0" w:color="auto"/>
              <w:left w:val="single" w:sz="4" w:space="0" w:color="auto"/>
              <w:bottom w:val="single" w:sz="4" w:space="0" w:color="auto"/>
              <w:right w:val="single" w:sz="4" w:space="0" w:color="auto"/>
            </w:tcBorders>
          </w:tcPr>
          <w:p w14:paraId="0C4CD89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B1CB6D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автоматизированная система технологического управления</w:t>
            </w:r>
          </w:p>
        </w:tc>
      </w:tr>
      <w:tr w:rsidR="00CF48A7" w:rsidRPr="00CF48A7" w14:paraId="74E6D116" w14:textId="77777777" w:rsidTr="00A84239">
        <w:tc>
          <w:tcPr>
            <w:tcW w:w="1647" w:type="dxa"/>
            <w:tcBorders>
              <w:top w:val="single" w:sz="4" w:space="0" w:color="auto"/>
              <w:left w:val="single" w:sz="4" w:space="0" w:color="auto"/>
              <w:bottom w:val="single" w:sz="4" w:space="0" w:color="auto"/>
              <w:right w:val="single" w:sz="4" w:space="0" w:color="auto"/>
            </w:tcBorders>
          </w:tcPr>
          <w:p w14:paraId="7FFA0B8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АТ</w:t>
            </w:r>
          </w:p>
        </w:tc>
        <w:tc>
          <w:tcPr>
            <w:tcW w:w="345" w:type="dxa"/>
            <w:tcBorders>
              <w:top w:val="single" w:sz="4" w:space="0" w:color="auto"/>
              <w:left w:val="single" w:sz="4" w:space="0" w:color="auto"/>
              <w:bottom w:val="single" w:sz="4" w:space="0" w:color="auto"/>
              <w:right w:val="single" w:sz="4" w:space="0" w:color="auto"/>
            </w:tcBorders>
          </w:tcPr>
          <w:p w14:paraId="369A62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BB975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автотрансформатор</w:t>
            </w:r>
          </w:p>
        </w:tc>
      </w:tr>
      <w:tr w:rsidR="00CF48A7" w:rsidRPr="00CF48A7" w14:paraId="0B2C7A5D" w14:textId="77777777" w:rsidTr="00A84239">
        <w:tc>
          <w:tcPr>
            <w:tcW w:w="1647" w:type="dxa"/>
            <w:tcBorders>
              <w:top w:val="single" w:sz="4" w:space="0" w:color="auto"/>
              <w:left w:val="single" w:sz="4" w:space="0" w:color="auto"/>
              <w:bottom w:val="single" w:sz="4" w:space="0" w:color="auto"/>
              <w:right w:val="single" w:sz="4" w:space="0" w:color="auto"/>
            </w:tcBorders>
          </w:tcPr>
          <w:p w14:paraId="55F03B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АЧР</w:t>
            </w:r>
          </w:p>
        </w:tc>
        <w:tc>
          <w:tcPr>
            <w:tcW w:w="345" w:type="dxa"/>
            <w:tcBorders>
              <w:top w:val="single" w:sz="4" w:space="0" w:color="auto"/>
              <w:left w:val="single" w:sz="4" w:space="0" w:color="auto"/>
              <w:bottom w:val="single" w:sz="4" w:space="0" w:color="auto"/>
              <w:right w:val="single" w:sz="4" w:space="0" w:color="auto"/>
            </w:tcBorders>
          </w:tcPr>
          <w:p w14:paraId="7C30C08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5564F4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автоматическая частотная разгрузка</w:t>
            </w:r>
          </w:p>
        </w:tc>
      </w:tr>
      <w:tr w:rsidR="00CF48A7" w:rsidRPr="00CF48A7" w14:paraId="19C15441" w14:textId="77777777" w:rsidTr="00A84239">
        <w:tc>
          <w:tcPr>
            <w:tcW w:w="1647" w:type="dxa"/>
            <w:tcBorders>
              <w:top w:val="single" w:sz="4" w:space="0" w:color="auto"/>
              <w:left w:val="single" w:sz="4" w:space="0" w:color="auto"/>
              <w:bottom w:val="single" w:sz="4" w:space="0" w:color="auto"/>
              <w:right w:val="single" w:sz="4" w:space="0" w:color="auto"/>
            </w:tcBorders>
          </w:tcPr>
          <w:p w14:paraId="445F095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ВОК </w:t>
            </w:r>
          </w:p>
        </w:tc>
        <w:tc>
          <w:tcPr>
            <w:tcW w:w="345" w:type="dxa"/>
            <w:tcBorders>
              <w:top w:val="single" w:sz="4" w:space="0" w:color="auto"/>
              <w:left w:val="single" w:sz="4" w:space="0" w:color="auto"/>
              <w:bottom w:val="single" w:sz="4" w:space="0" w:color="auto"/>
              <w:right w:val="single" w:sz="4" w:space="0" w:color="auto"/>
            </w:tcBorders>
          </w:tcPr>
          <w:p w14:paraId="0CF63A5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D29702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волоконно-оптический кабель</w:t>
            </w:r>
          </w:p>
        </w:tc>
      </w:tr>
      <w:tr w:rsidR="00CF48A7" w:rsidRPr="00CF48A7" w14:paraId="3453004B" w14:textId="77777777" w:rsidTr="00A84239">
        <w:tc>
          <w:tcPr>
            <w:tcW w:w="1647" w:type="dxa"/>
            <w:tcBorders>
              <w:top w:val="single" w:sz="4" w:space="0" w:color="auto"/>
              <w:left w:val="single" w:sz="4" w:space="0" w:color="auto"/>
              <w:bottom w:val="single" w:sz="4" w:space="0" w:color="auto"/>
              <w:right w:val="single" w:sz="4" w:space="0" w:color="auto"/>
            </w:tcBorders>
          </w:tcPr>
          <w:p w14:paraId="28C9F6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ВОЛС</w:t>
            </w:r>
          </w:p>
        </w:tc>
        <w:tc>
          <w:tcPr>
            <w:tcW w:w="345" w:type="dxa"/>
            <w:tcBorders>
              <w:top w:val="single" w:sz="4" w:space="0" w:color="auto"/>
              <w:left w:val="single" w:sz="4" w:space="0" w:color="auto"/>
              <w:bottom w:val="single" w:sz="4" w:space="0" w:color="auto"/>
              <w:right w:val="single" w:sz="4" w:space="0" w:color="auto"/>
            </w:tcBorders>
          </w:tcPr>
          <w:p w14:paraId="66FA42F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9E7952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волоконно-оптическая линия связи</w:t>
            </w:r>
          </w:p>
        </w:tc>
      </w:tr>
      <w:tr w:rsidR="00CF48A7" w:rsidRPr="00CF48A7" w14:paraId="70A3EFCD" w14:textId="77777777" w:rsidTr="00A84239">
        <w:tc>
          <w:tcPr>
            <w:tcW w:w="1647" w:type="dxa"/>
            <w:tcBorders>
              <w:top w:val="single" w:sz="4" w:space="0" w:color="auto"/>
              <w:left w:val="single" w:sz="4" w:space="0" w:color="auto"/>
              <w:bottom w:val="single" w:sz="4" w:space="0" w:color="auto"/>
              <w:right w:val="single" w:sz="4" w:space="0" w:color="auto"/>
            </w:tcBorders>
          </w:tcPr>
          <w:p w14:paraId="6F3F1D6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ВЛ</w:t>
            </w:r>
          </w:p>
        </w:tc>
        <w:tc>
          <w:tcPr>
            <w:tcW w:w="345" w:type="dxa"/>
            <w:tcBorders>
              <w:top w:val="single" w:sz="4" w:space="0" w:color="auto"/>
              <w:left w:val="single" w:sz="4" w:space="0" w:color="auto"/>
              <w:bottom w:val="single" w:sz="4" w:space="0" w:color="auto"/>
              <w:right w:val="single" w:sz="4" w:space="0" w:color="auto"/>
            </w:tcBorders>
          </w:tcPr>
          <w:p w14:paraId="6356EDC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8EDAA1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воздушная линия</w:t>
            </w:r>
          </w:p>
        </w:tc>
      </w:tr>
      <w:tr w:rsidR="00CF48A7" w:rsidRPr="00CF48A7" w14:paraId="23748975" w14:textId="77777777" w:rsidTr="00A84239">
        <w:tc>
          <w:tcPr>
            <w:tcW w:w="1647" w:type="dxa"/>
            <w:tcBorders>
              <w:top w:val="single" w:sz="4" w:space="0" w:color="auto"/>
              <w:left w:val="single" w:sz="4" w:space="0" w:color="auto"/>
              <w:bottom w:val="single" w:sz="4" w:space="0" w:color="auto"/>
              <w:right w:val="single" w:sz="4" w:space="0" w:color="auto"/>
            </w:tcBorders>
          </w:tcPr>
          <w:p w14:paraId="5C33806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ВЧ</w:t>
            </w:r>
          </w:p>
        </w:tc>
        <w:tc>
          <w:tcPr>
            <w:tcW w:w="345" w:type="dxa"/>
            <w:tcBorders>
              <w:top w:val="single" w:sz="4" w:space="0" w:color="auto"/>
              <w:left w:val="single" w:sz="4" w:space="0" w:color="auto"/>
              <w:bottom w:val="single" w:sz="4" w:space="0" w:color="auto"/>
              <w:right w:val="single" w:sz="4" w:space="0" w:color="auto"/>
            </w:tcBorders>
          </w:tcPr>
          <w:p w14:paraId="3ED310F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23FC4F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высокочастотный</w:t>
            </w:r>
          </w:p>
        </w:tc>
      </w:tr>
      <w:tr w:rsidR="00CF48A7" w:rsidRPr="00CF48A7" w14:paraId="5DAA7349" w14:textId="77777777" w:rsidTr="00A84239">
        <w:tc>
          <w:tcPr>
            <w:tcW w:w="1647" w:type="dxa"/>
            <w:tcBorders>
              <w:top w:val="single" w:sz="4" w:space="0" w:color="auto"/>
              <w:left w:val="single" w:sz="4" w:space="0" w:color="auto"/>
              <w:bottom w:val="single" w:sz="4" w:space="0" w:color="auto"/>
              <w:right w:val="single" w:sz="4" w:space="0" w:color="auto"/>
            </w:tcBorders>
          </w:tcPr>
          <w:p w14:paraId="48CA10C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ВЧ-связь</w:t>
            </w:r>
          </w:p>
        </w:tc>
        <w:tc>
          <w:tcPr>
            <w:tcW w:w="345" w:type="dxa"/>
            <w:tcBorders>
              <w:top w:val="single" w:sz="4" w:space="0" w:color="auto"/>
              <w:left w:val="single" w:sz="4" w:space="0" w:color="auto"/>
              <w:bottom w:val="single" w:sz="4" w:space="0" w:color="auto"/>
              <w:right w:val="single" w:sz="4" w:space="0" w:color="auto"/>
            </w:tcBorders>
          </w:tcPr>
          <w:p w14:paraId="0AF2F39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576E7E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высокочастотная связь</w:t>
            </w:r>
          </w:p>
        </w:tc>
      </w:tr>
      <w:tr w:rsidR="00CF48A7" w:rsidRPr="00CF48A7" w14:paraId="373E1DA4" w14:textId="77777777" w:rsidTr="00A84239">
        <w:tc>
          <w:tcPr>
            <w:tcW w:w="1647" w:type="dxa"/>
            <w:tcBorders>
              <w:top w:val="single" w:sz="4" w:space="0" w:color="auto"/>
              <w:left w:val="single" w:sz="4" w:space="0" w:color="auto"/>
              <w:bottom w:val="single" w:sz="4" w:space="0" w:color="auto"/>
              <w:right w:val="single" w:sz="4" w:space="0" w:color="auto"/>
            </w:tcBorders>
          </w:tcPr>
          <w:p w14:paraId="6F159B7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ГГС</w:t>
            </w:r>
          </w:p>
        </w:tc>
        <w:tc>
          <w:tcPr>
            <w:tcW w:w="345" w:type="dxa"/>
            <w:tcBorders>
              <w:top w:val="single" w:sz="4" w:space="0" w:color="auto"/>
              <w:left w:val="single" w:sz="4" w:space="0" w:color="auto"/>
              <w:bottom w:val="single" w:sz="4" w:space="0" w:color="auto"/>
              <w:right w:val="single" w:sz="4" w:space="0" w:color="auto"/>
            </w:tcBorders>
          </w:tcPr>
          <w:p w14:paraId="2AFA56A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0DA716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громкоговорящая связь</w:t>
            </w:r>
          </w:p>
        </w:tc>
      </w:tr>
      <w:tr w:rsidR="00CF48A7" w:rsidRPr="00CF48A7" w14:paraId="663AF17A" w14:textId="77777777" w:rsidTr="00A84239">
        <w:tc>
          <w:tcPr>
            <w:tcW w:w="1647" w:type="dxa"/>
            <w:tcBorders>
              <w:top w:val="single" w:sz="4" w:space="0" w:color="auto"/>
              <w:left w:val="single" w:sz="4" w:space="0" w:color="auto"/>
              <w:bottom w:val="single" w:sz="4" w:space="0" w:color="auto"/>
              <w:right w:val="single" w:sz="4" w:space="0" w:color="auto"/>
            </w:tcBorders>
          </w:tcPr>
          <w:p w14:paraId="6503FB8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ГИЛ</w:t>
            </w:r>
          </w:p>
        </w:tc>
        <w:tc>
          <w:tcPr>
            <w:tcW w:w="345" w:type="dxa"/>
            <w:tcBorders>
              <w:top w:val="single" w:sz="4" w:space="0" w:color="auto"/>
              <w:left w:val="single" w:sz="4" w:space="0" w:color="auto"/>
              <w:bottom w:val="single" w:sz="4" w:space="0" w:color="auto"/>
              <w:right w:val="single" w:sz="4" w:space="0" w:color="auto"/>
            </w:tcBorders>
          </w:tcPr>
          <w:p w14:paraId="64D4AFB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E67267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газоизолированная линия</w:t>
            </w:r>
          </w:p>
        </w:tc>
      </w:tr>
      <w:tr w:rsidR="00CF48A7" w:rsidRPr="00CF48A7" w14:paraId="24FE17B3" w14:textId="77777777" w:rsidTr="00A84239">
        <w:tc>
          <w:tcPr>
            <w:tcW w:w="1647" w:type="dxa"/>
            <w:tcBorders>
              <w:top w:val="single" w:sz="4" w:space="0" w:color="auto"/>
              <w:left w:val="single" w:sz="4" w:space="0" w:color="auto"/>
              <w:bottom w:val="single" w:sz="4" w:space="0" w:color="auto"/>
              <w:right w:val="single" w:sz="4" w:space="0" w:color="auto"/>
            </w:tcBorders>
          </w:tcPr>
          <w:p w14:paraId="7E4EBE2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ГКН</w:t>
            </w:r>
          </w:p>
        </w:tc>
        <w:tc>
          <w:tcPr>
            <w:tcW w:w="345" w:type="dxa"/>
            <w:tcBorders>
              <w:top w:val="single" w:sz="4" w:space="0" w:color="auto"/>
              <w:left w:val="single" w:sz="4" w:space="0" w:color="auto"/>
              <w:bottom w:val="single" w:sz="4" w:space="0" w:color="auto"/>
              <w:right w:val="single" w:sz="4" w:space="0" w:color="auto"/>
            </w:tcBorders>
          </w:tcPr>
          <w:p w14:paraId="2DE16FB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C8713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Государственный кадастр недвижимости</w:t>
            </w:r>
          </w:p>
        </w:tc>
      </w:tr>
      <w:tr w:rsidR="00CF48A7" w:rsidRPr="00CF48A7" w14:paraId="58FDD134" w14:textId="77777777" w:rsidTr="00A84239">
        <w:tc>
          <w:tcPr>
            <w:tcW w:w="1647" w:type="dxa"/>
            <w:tcBorders>
              <w:top w:val="single" w:sz="4" w:space="0" w:color="auto"/>
              <w:left w:val="single" w:sz="4" w:space="0" w:color="auto"/>
              <w:bottom w:val="single" w:sz="4" w:space="0" w:color="auto"/>
              <w:right w:val="single" w:sz="4" w:space="0" w:color="auto"/>
            </w:tcBorders>
          </w:tcPr>
          <w:p w14:paraId="42DFE3C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ГО и ЧС</w:t>
            </w:r>
          </w:p>
        </w:tc>
        <w:tc>
          <w:tcPr>
            <w:tcW w:w="345" w:type="dxa"/>
            <w:tcBorders>
              <w:top w:val="single" w:sz="4" w:space="0" w:color="auto"/>
              <w:left w:val="single" w:sz="4" w:space="0" w:color="auto"/>
              <w:bottom w:val="single" w:sz="4" w:space="0" w:color="auto"/>
              <w:right w:val="single" w:sz="4" w:space="0" w:color="auto"/>
            </w:tcBorders>
          </w:tcPr>
          <w:p w14:paraId="22311FA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19840E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гражданская оборона и чрезвычайные ситуации</w:t>
            </w:r>
          </w:p>
        </w:tc>
      </w:tr>
      <w:tr w:rsidR="00CF48A7" w:rsidRPr="00CF48A7" w14:paraId="223ABFAF" w14:textId="77777777" w:rsidTr="00A84239">
        <w:tc>
          <w:tcPr>
            <w:tcW w:w="1647" w:type="dxa"/>
            <w:tcBorders>
              <w:top w:val="single" w:sz="4" w:space="0" w:color="auto"/>
              <w:left w:val="single" w:sz="4" w:space="0" w:color="auto"/>
              <w:bottom w:val="single" w:sz="4" w:space="0" w:color="auto"/>
              <w:right w:val="single" w:sz="4" w:space="0" w:color="auto"/>
            </w:tcBorders>
          </w:tcPr>
          <w:p w14:paraId="1C4F8D1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ГОСТ</w:t>
            </w:r>
          </w:p>
        </w:tc>
        <w:tc>
          <w:tcPr>
            <w:tcW w:w="345" w:type="dxa"/>
            <w:tcBorders>
              <w:top w:val="single" w:sz="4" w:space="0" w:color="auto"/>
              <w:left w:val="single" w:sz="4" w:space="0" w:color="auto"/>
              <w:bottom w:val="single" w:sz="4" w:space="0" w:color="auto"/>
              <w:right w:val="single" w:sz="4" w:space="0" w:color="auto"/>
            </w:tcBorders>
          </w:tcPr>
          <w:p w14:paraId="32E44CA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B5C627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государственный стандарт</w:t>
            </w:r>
          </w:p>
        </w:tc>
      </w:tr>
      <w:tr w:rsidR="00CF48A7" w:rsidRPr="00CF48A7" w14:paraId="63BC95EB" w14:textId="77777777" w:rsidTr="00A84239">
        <w:tc>
          <w:tcPr>
            <w:tcW w:w="1647" w:type="dxa"/>
            <w:tcBorders>
              <w:top w:val="single" w:sz="4" w:space="0" w:color="auto"/>
              <w:left w:val="single" w:sz="4" w:space="0" w:color="auto"/>
              <w:bottom w:val="single" w:sz="4" w:space="0" w:color="auto"/>
              <w:right w:val="single" w:sz="4" w:space="0" w:color="auto"/>
            </w:tcBorders>
          </w:tcPr>
          <w:p w14:paraId="42D85CA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ДА</w:t>
            </w:r>
          </w:p>
        </w:tc>
        <w:tc>
          <w:tcPr>
            <w:tcW w:w="345" w:type="dxa"/>
            <w:tcBorders>
              <w:top w:val="single" w:sz="4" w:space="0" w:color="auto"/>
              <w:left w:val="single" w:sz="4" w:space="0" w:color="auto"/>
              <w:bottom w:val="single" w:sz="4" w:space="0" w:color="auto"/>
              <w:right w:val="single" w:sz="4" w:space="0" w:color="auto"/>
            </w:tcBorders>
          </w:tcPr>
          <w:p w14:paraId="0166BEA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DAD7DB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делительная автоматика</w:t>
            </w:r>
          </w:p>
        </w:tc>
      </w:tr>
      <w:tr w:rsidR="00CF48A7" w:rsidRPr="00CF48A7" w14:paraId="6CC82B93" w14:textId="77777777" w:rsidTr="00A84239">
        <w:tc>
          <w:tcPr>
            <w:tcW w:w="1647" w:type="dxa"/>
            <w:tcBorders>
              <w:top w:val="single" w:sz="4" w:space="0" w:color="auto"/>
              <w:left w:val="single" w:sz="4" w:space="0" w:color="auto"/>
              <w:bottom w:val="single" w:sz="4" w:space="0" w:color="auto"/>
              <w:right w:val="single" w:sz="4" w:space="0" w:color="auto"/>
            </w:tcBorders>
          </w:tcPr>
          <w:p w14:paraId="54D045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ДГУ</w:t>
            </w:r>
          </w:p>
        </w:tc>
        <w:tc>
          <w:tcPr>
            <w:tcW w:w="345" w:type="dxa"/>
            <w:tcBorders>
              <w:top w:val="single" w:sz="4" w:space="0" w:color="auto"/>
              <w:left w:val="single" w:sz="4" w:space="0" w:color="auto"/>
              <w:bottom w:val="single" w:sz="4" w:space="0" w:color="auto"/>
              <w:right w:val="single" w:sz="4" w:space="0" w:color="auto"/>
            </w:tcBorders>
          </w:tcPr>
          <w:p w14:paraId="5511518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471CCB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дизель-генераторная установка</w:t>
            </w:r>
          </w:p>
        </w:tc>
      </w:tr>
      <w:tr w:rsidR="00CF48A7" w:rsidRPr="00CF48A7" w14:paraId="567E42EA" w14:textId="77777777" w:rsidTr="00A84239">
        <w:tc>
          <w:tcPr>
            <w:tcW w:w="1647" w:type="dxa"/>
            <w:tcBorders>
              <w:top w:val="single" w:sz="4" w:space="0" w:color="auto"/>
              <w:left w:val="single" w:sz="4" w:space="0" w:color="auto"/>
              <w:bottom w:val="single" w:sz="4" w:space="0" w:color="auto"/>
              <w:right w:val="single" w:sz="4" w:space="0" w:color="auto"/>
            </w:tcBorders>
          </w:tcPr>
          <w:p w14:paraId="563C9A1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ДЗЛ</w:t>
            </w:r>
          </w:p>
        </w:tc>
        <w:tc>
          <w:tcPr>
            <w:tcW w:w="345" w:type="dxa"/>
            <w:tcBorders>
              <w:top w:val="single" w:sz="4" w:space="0" w:color="auto"/>
              <w:left w:val="single" w:sz="4" w:space="0" w:color="auto"/>
              <w:bottom w:val="single" w:sz="4" w:space="0" w:color="auto"/>
              <w:right w:val="single" w:sz="4" w:space="0" w:color="auto"/>
            </w:tcBorders>
          </w:tcPr>
          <w:p w14:paraId="6DF04F9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729B7D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дифференциальная защита линии</w:t>
            </w:r>
          </w:p>
        </w:tc>
      </w:tr>
      <w:tr w:rsidR="00CF48A7" w:rsidRPr="00CF48A7" w14:paraId="5ADB8DB3" w14:textId="77777777" w:rsidTr="00A84239">
        <w:tc>
          <w:tcPr>
            <w:tcW w:w="1647" w:type="dxa"/>
            <w:tcBorders>
              <w:top w:val="single" w:sz="4" w:space="0" w:color="auto"/>
              <w:left w:val="single" w:sz="4" w:space="0" w:color="auto"/>
              <w:bottom w:val="single" w:sz="4" w:space="0" w:color="auto"/>
              <w:right w:val="single" w:sz="4" w:space="0" w:color="auto"/>
            </w:tcBorders>
          </w:tcPr>
          <w:p w14:paraId="44D9F15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ДЗШ</w:t>
            </w:r>
          </w:p>
        </w:tc>
        <w:tc>
          <w:tcPr>
            <w:tcW w:w="345" w:type="dxa"/>
            <w:tcBorders>
              <w:top w:val="single" w:sz="4" w:space="0" w:color="auto"/>
              <w:left w:val="single" w:sz="4" w:space="0" w:color="auto"/>
              <w:bottom w:val="single" w:sz="4" w:space="0" w:color="auto"/>
              <w:right w:val="single" w:sz="4" w:space="0" w:color="auto"/>
            </w:tcBorders>
          </w:tcPr>
          <w:p w14:paraId="780D34E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DB383F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дифференциальная токовая защита шин</w:t>
            </w:r>
          </w:p>
        </w:tc>
      </w:tr>
      <w:tr w:rsidR="00CF48A7" w:rsidRPr="00CF48A7" w14:paraId="6228B85D" w14:textId="77777777" w:rsidTr="00A84239">
        <w:tc>
          <w:tcPr>
            <w:tcW w:w="1647" w:type="dxa"/>
            <w:tcBorders>
              <w:top w:val="single" w:sz="4" w:space="0" w:color="auto"/>
              <w:left w:val="single" w:sz="4" w:space="0" w:color="auto"/>
              <w:bottom w:val="single" w:sz="4" w:space="0" w:color="auto"/>
              <w:right w:val="single" w:sz="4" w:space="0" w:color="auto"/>
            </w:tcBorders>
          </w:tcPr>
          <w:p w14:paraId="33D7F17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ДП</w:t>
            </w:r>
          </w:p>
        </w:tc>
        <w:tc>
          <w:tcPr>
            <w:tcW w:w="345" w:type="dxa"/>
            <w:tcBorders>
              <w:top w:val="single" w:sz="4" w:space="0" w:color="auto"/>
              <w:left w:val="single" w:sz="4" w:space="0" w:color="auto"/>
              <w:bottom w:val="single" w:sz="4" w:space="0" w:color="auto"/>
              <w:right w:val="single" w:sz="4" w:space="0" w:color="auto"/>
            </w:tcBorders>
          </w:tcPr>
          <w:p w14:paraId="7E57D34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0A510B3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диспетчерский пункт</w:t>
            </w:r>
          </w:p>
        </w:tc>
      </w:tr>
      <w:tr w:rsidR="00CF48A7" w:rsidRPr="00CF48A7" w14:paraId="2A133DB3" w14:textId="77777777" w:rsidTr="00A84239">
        <w:tc>
          <w:tcPr>
            <w:tcW w:w="1647" w:type="dxa"/>
            <w:tcBorders>
              <w:top w:val="single" w:sz="4" w:space="0" w:color="auto"/>
              <w:left w:val="single" w:sz="4" w:space="0" w:color="auto"/>
              <w:bottom w:val="single" w:sz="4" w:space="0" w:color="auto"/>
              <w:right w:val="single" w:sz="4" w:space="0" w:color="auto"/>
            </w:tcBorders>
          </w:tcPr>
          <w:p w14:paraId="4F35B12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ДЦ</w:t>
            </w:r>
          </w:p>
        </w:tc>
        <w:tc>
          <w:tcPr>
            <w:tcW w:w="345" w:type="dxa"/>
            <w:tcBorders>
              <w:top w:val="single" w:sz="4" w:space="0" w:color="auto"/>
              <w:left w:val="single" w:sz="4" w:space="0" w:color="auto"/>
              <w:bottom w:val="single" w:sz="4" w:space="0" w:color="auto"/>
              <w:right w:val="single" w:sz="4" w:space="0" w:color="auto"/>
            </w:tcBorders>
          </w:tcPr>
          <w:p w14:paraId="59D94E0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09332D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диспетчерский центр ОАО «СО ЕЭС»</w:t>
            </w:r>
          </w:p>
        </w:tc>
      </w:tr>
      <w:tr w:rsidR="00CF48A7" w:rsidRPr="00CF48A7" w14:paraId="271D90C4" w14:textId="77777777" w:rsidTr="00A84239">
        <w:tc>
          <w:tcPr>
            <w:tcW w:w="1647" w:type="dxa"/>
            <w:tcBorders>
              <w:top w:val="single" w:sz="4" w:space="0" w:color="auto"/>
              <w:left w:val="single" w:sz="4" w:space="0" w:color="auto"/>
              <w:bottom w:val="single" w:sz="4" w:space="0" w:color="auto"/>
              <w:right w:val="single" w:sz="4" w:space="0" w:color="auto"/>
            </w:tcBorders>
          </w:tcPr>
          <w:p w14:paraId="3F32C7B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ДУ</w:t>
            </w:r>
          </w:p>
        </w:tc>
        <w:tc>
          <w:tcPr>
            <w:tcW w:w="345" w:type="dxa"/>
            <w:tcBorders>
              <w:top w:val="single" w:sz="4" w:space="0" w:color="auto"/>
              <w:left w:val="single" w:sz="4" w:space="0" w:color="auto"/>
              <w:bottom w:val="single" w:sz="4" w:space="0" w:color="auto"/>
              <w:right w:val="single" w:sz="4" w:space="0" w:color="auto"/>
            </w:tcBorders>
          </w:tcPr>
          <w:p w14:paraId="1A243B4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B026D0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дистанционное управление</w:t>
            </w:r>
          </w:p>
        </w:tc>
      </w:tr>
      <w:tr w:rsidR="00CF48A7" w:rsidRPr="00CF48A7" w14:paraId="3FF93984" w14:textId="77777777" w:rsidTr="00A84239">
        <w:tc>
          <w:tcPr>
            <w:tcW w:w="1647" w:type="dxa"/>
            <w:tcBorders>
              <w:top w:val="single" w:sz="4" w:space="0" w:color="auto"/>
              <w:left w:val="single" w:sz="4" w:space="0" w:color="auto"/>
              <w:bottom w:val="single" w:sz="4" w:space="0" w:color="auto"/>
              <w:right w:val="single" w:sz="4" w:space="0" w:color="auto"/>
            </w:tcBorders>
          </w:tcPr>
          <w:p w14:paraId="344786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ЕГРП</w:t>
            </w:r>
          </w:p>
        </w:tc>
        <w:tc>
          <w:tcPr>
            <w:tcW w:w="345" w:type="dxa"/>
            <w:tcBorders>
              <w:top w:val="single" w:sz="4" w:space="0" w:color="auto"/>
              <w:left w:val="single" w:sz="4" w:space="0" w:color="auto"/>
              <w:bottom w:val="single" w:sz="4" w:space="0" w:color="auto"/>
              <w:right w:val="single" w:sz="4" w:space="0" w:color="auto"/>
            </w:tcBorders>
          </w:tcPr>
          <w:p w14:paraId="36F9C15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67A617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Единый государственный реестр прав на недвижимое имущество и сделок с ним</w:t>
            </w:r>
          </w:p>
        </w:tc>
      </w:tr>
      <w:tr w:rsidR="00CF48A7" w:rsidRPr="00CF48A7" w14:paraId="71647F13" w14:textId="77777777" w:rsidTr="00A84239">
        <w:tc>
          <w:tcPr>
            <w:tcW w:w="1647" w:type="dxa"/>
            <w:tcBorders>
              <w:top w:val="single" w:sz="4" w:space="0" w:color="auto"/>
              <w:left w:val="single" w:sz="4" w:space="0" w:color="auto"/>
              <w:bottom w:val="single" w:sz="4" w:space="0" w:color="auto"/>
              <w:right w:val="single" w:sz="4" w:space="0" w:color="auto"/>
            </w:tcBorders>
          </w:tcPr>
          <w:p w14:paraId="5720546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ЕНЭС</w:t>
            </w:r>
          </w:p>
        </w:tc>
        <w:tc>
          <w:tcPr>
            <w:tcW w:w="345" w:type="dxa"/>
            <w:tcBorders>
              <w:top w:val="single" w:sz="4" w:space="0" w:color="auto"/>
              <w:left w:val="single" w:sz="4" w:space="0" w:color="auto"/>
              <w:bottom w:val="single" w:sz="4" w:space="0" w:color="auto"/>
              <w:right w:val="single" w:sz="4" w:space="0" w:color="auto"/>
            </w:tcBorders>
          </w:tcPr>
          <w:p w14:paraId="0E527F8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DF454C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единая национальная (общероссийская) электрическая сеть</w:t>
            </w:r>
          </w:p>
        </w:tc>
      </w:tr>
      <w:tr w:rsidR="00CF48A7" w:rsidRPr="00CF48A7" w14:paraId="6F30BD68" w14:textId="77777777" w:rsidTr="00A84239">
        <w:tc>
          <w:tcPr>
            <w:tcW w:w="1647" w:type="dxa"/>
            <w:tcBorders>
              <w:top w:val="single" w:sz="4" w:space="0" w:color="auto"/>
              <w:left w:val="single" w:sz="4" w:space="0" w:color="auto"/>
              <w:bottom w:val="single" w:sz="4" w:space="0" w:color="auto"/>
              <w:right w:val="single" w:sz="4" w:space="0" w:color="auto"/>
            </w:tcBorders>
          </w:tcPr>
          <w:p w14:paraId="376BEB9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ЕТССЭ</w:t>
            </w:r>
          </w:p>
        </w:tc>
        <w:tc>
          <w:tcPr>
            <w:tcW w:w="345" w:type="dxa"/>
            <w:tcBorders>
              <w:top w:val="single" w:sz="4" w:space="0" w:color="auto"/>
              <w:left w:val="single" w:sz="4" w:space="0" w:color="auto"/>
              <w:bottom w:val="single" w:sz="4" w:space="0" w:color="auto"/>
              <w:right w:val="single" w:sz="4" w:space="0" w:color="auto"/>
            </w:tcBorders>
          </w:tcPr>
          <w:p w14:paraId="423B060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D624CF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единая технологическая сеть связи электроэнергетики</w:t>
            </w:r>
          </w:p>
        </w:tc>
      </w:tr>
      <w:tr w:rsidR="00CF48A7" w:rsidRPr="00CF48A7" w14:paraId="04470FCA" w14:textId="77777777" w:rsidTr="00A84239">
        <w:tc>
          <w:tcPr>
            <w:tcW w:w="1647" w:type="dxa"/>
            <w:tcBorders>
              <w:top w:val="single" w:sz="4" w:space="0" w:color="auto"/>
              <w:left w:val="single" w:sz="4" w:space="0" w:color="auto"/>
              <w:bottom w:val="single" w:sz="4" w:space="0" w:color="auto"/>
              <w:right w:val="single" w:sz="4" w:space="0" w:color="auto"/>
            </w:tcBorders>
          </w:tcPr>
          <w:p w14:paraId="3BDF38D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ЗИП</w:t>
            </w:r>
          </w:p>
        </w:tc>
        <w:tc>
          <w:tcPr>
            <w:tcW w:w="345" w:type="dxa"/>
            <w:tcBorders>
              <w:top w:val="single" w:sz="4" w:space="0" w:color="auto"/>
              <w:left w:val="single" w:sz="4" w:space="0" w:color="auto"/>
              <w:bottom w:val="single" w:sz="4" w:space="0" w:color="auto"/>
              <w:right w:val="single" w:sz="4" w:space="0" w:color="auto"/>
            </w:tcBorders>
          </w:tcPr>
          <w:p w14:paraId="7D9465E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116019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запасные части, инструмент, принадлежности</w:t>
            </w:r>
          </w:p>
        </w:tc>
      </w:tr>
      <w:tr w:rsidR="00CF48A7" w:rsidRPr="00CF48A7" w14:paraId="71BF7889" w14:textId="77777777" w:rsidTr="00A84239">
        <w:tc>
          <w:tcPr>
            <w:tcW w:w="1647" w:type="dxa"/>
            <w:tcBorders>
              <w:top w:val="single" w:sz="4" w:space="0" w:color="auto"/>
              <w:left w:val="single" w:sz="4" w:space="0" w:color="auto"/>
              <w:bottom w:val="single" w:sz="4" w:space="0" w:color="auto"/>
              <w:right w:val="single" w:sz="4" w:space="0" w:color="auto"/>
            </w:tcBorders>
          </w:tcPr>
          <w:p w14:paraId="353572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ЗП</w:t>
            </w:r>
          </w:p>
        </w:tc>
        <w:tc>
          <w:tcPr>
            <w:tcW w:w="345" w:type="dxa"/>
            <w:tcBorders>
              <w:top w:val="single" w:sz="4" w:space="0" w:color="auto"/>
              <w:left w:val="single" w:sz="4" w:space="0" w:color="auto"/>
              <w:bottom w:val="single" w:sz="4" w:space="0" w:color="auto"/>
              <w:right w:val="single" w:sz="4" w:space="0" w:color="auto"/>
            </w:tcBorders>
          </w:tcPr>
          <w:p w14:paraId="5E71BD5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C79A51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задание на проектирование</w:t>
            </w:r>
          </w:p>
        </w:tc>
      </w:tr>
      <w:tr w:rsidR="00CF48A7" w:rsidRPr="00CF48A7" w14:paraId="3C7B828B" w14:textId="77777777" w:rsidTr="00A84239">
        <w:tc>
          <w:tcPr>
            <w:tcW w:w="1647" w:type="dxa"/>
            <w:tcBorders>
              <w:top w:val="single" w:sz="4" w:space="0" w:color="auto"/>
              <w:left w:val="single" w:sz="4" w:space="0" w:color="auto"/>
              <w:bottom w:val="single" w:sz="4" w:space="0" w:color="auto"/>
              <w:right w:val="single" w:sz="4" w:space="0" w:color="auto"/>
            </w:tcBorders>
          </w:tcPr>
          <w:p w14:paraId="5980126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lastRenderedPageBreak/>
              <w:t>ЗПА</w:t>
            </w:r>
          </w:p>
        </w:tc>
        <w:tc>
          <w:tcPr>
            <w:tcW w:w="345" w:type="dxa"/>
            <w:tcBorders>
              <w:top w:val="single" w:sz="4" w:space="0" w:color="auto"/>
              <w:left w:val="single" w:sz="4" w:space="0" w:color="auto"/>
              <w:bottom w:val="single" w:sz="4" w:space="0" w:color="auto"/>
              <w:right w:val="single" w:sz="4" w:space="0" w:color="auto"/>
            </w:tcBorders>
          </w:tcPr>
          <w:p w14:paraId="214F1C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30C5DE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зарядно-подзарядный агрегат</w:t>
            </w:r>
          </w:p>
        </w:tc>
      </w:tr>
      <w:tr w:rsidR="00CF48A7" w:rsidRPr="00CF48A7" w14:paraId="00313144" w14:textId="77777777" w:rsidTr="00A84239">
        <w:tc>
          <w:tcPr>
            <w:tcW w:w="1647" w:type="dxa"/>
            <w:tcBorders>
              <w:top w:val="single" w:sz="4" w:space="0" w:color="auto"/>
              <w:left w:val="single" w:sz="4" w:space="0" w:color="auto"/>
              <w:bottom w:val="single" w:sz="4" w:space="0" w:color="auto"/>
              <w:right w:val="single" w:sz="4" w:space="0" w:color="auto"/>
            </w:tcBorders>
          </w:tcPr>
          <w:p w14:paraId="694BF2A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ЗРУ</w:t>
            </w:r>
          </w:p>
        </w:tc>
        <w:tc>
          <w:tcPr>
            <w:tcW w:w="345" w:type="dxa"/>
            <w:tcBorders>
              <w:top w:val="single" w:sz="4" w:space="0" w:color="auto"/>
              <w:left w:val="single" w:sz="4" w:space="0" w:color="auto"/>
              <w:bottom w:val="single" w:sz="4" w:space="0" w:color="auto"/>
              <w:right w:val="single" w:sz="4" w:space="0" w:color="auto"/>
            </w:tcBorders>
          </w:tcPr>
          <w:p w14:paraId="21A9AB1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5148B5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закрытое распределительное устройство</w:t>
            </w:r>
          </w:p>
        </w:tc>
      </w:tr>
      <w:tr w:rsidR="00CF48A7" w:rsidRPr="00CF48A7" w14:paraId="5377E504" w14:textId="77777777" w:rsidTr="00A84239">
        <w:tc>
          <w:tcPr>
            <w:tcW w:w="1647" w:type="dxa"/>
            <w:tcBorders>
              <w:top w:val="single" w:sz="4" w:space="0" w:color="auto"/>
              <w:left w:val="single" w:sz="4" w:space="0" w:color="auto"/>
              <w:bottom w:val="single" w:sz="4" w:space="0" w:color="auto"/>
              <w:right w:val="single" w:sz="4" w:space="0" w:color="auto"/>
            </w:tcBorders>
          </w:tcPr>
          <w:p w14:paraId="7A3BAF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ИА</w:t>
            </w:r>
          </w:p>
        </w:tc>
        <w:tc>
          <w:tcPr>
            <w:tcW w:w="345" w:type="dxa"/>
            <w:tcBorders>
              <w:top w:val="single" w:sz="4" w:space="0" w:color="auto"/>
              <w:left w:val="single" w:sz="4" w:space="0" w:color="auto"/>
              <w:bottom w:val="single" w:sz="4" w:space="0" w:color="auto"/>
              <w:right w:val="single" w:sz="4" w:space="0" w:color="auto"/>
            </w:tcBorders>
          </w:tcPr>
          <w:p w14:paraId="5ED545B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6E03C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исполнительный аппарат</w:t>
            </w:r>
          </w:p>
        </w:tc>
      </w:tr>
      <w:tr w:rsidR="00CF48A7" w:rsidRPr="00CF48A7" w14:paraId="471AED9A" w14:textId="77777777" w:rsidTr="00A84239">
        <w:tc>
          <w:tcPr>
            <w:tcW w:w="1647" w:type="dxa"/>
            <w:tcBorders>
              <w:top w:val="single" w:sz="4" w:space="0" w:color="auto"/>
              <w:left w:val="single" w:sz="4" w:space="0" w:color="auto"/>
              <w:bottom w:val="single" w:sz="4" w:space="0" w:color="auto"/>
              <w:right w:val="single" w:sz="4" w:space="0" w:color="auto"/>
            </w:tcBorders>
          </w:tcPr>
          <w:p w14:paraId="3999BD9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ИБП</w:t>
            </w:r>
          </w:p>
        </w:tc>
        <w:tc>
          <w:tcPr>
            <w:tcW w:w="345" w:type="dxa"/>
            <w:tcBorders>
              <w:top w:val="single" w:sz="4" w:space="0" w:color="auto"/>
              <w:left w:val="single" w:sz="4" w:space="0" w:color="auto"/>
              <w:bottom w:val="single" w:sz="4" w:space="0" w:color="auto"/>
              <w:right w:val="single" w:sz="4" w:space="0" w:color="auto"/>
            </w:tcBorders>
          </w:tcPr>
          <w:p w14:paraId="5A0C373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1AEB9C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источник бесперебойного питания</w:t>
            </w:r>
          </w:p>
        </w:tc>
      </w:tr>
      <w:tr w:rsidR="00CF48A7" w:rsidRPr="00CF48A7" w14:paraId="40701C91" w14:textId="77777777" w:rsidTr="00A84239">
        <w:tc>
          <w:tcPr>
            <w:tcW w:w="1647" w:type="dxa"/>
            <w:tcBorders>
              <w:top w:val="single" w:sz="4" w:space="0" w:color="auto"/>
              <w:left w:val="single" w:sz="4" w:space="0" w:color="auto"/>
              <w:bottom w:val="single" w:sz="4" w:space="0" w:color="auto"/>
              <w:right w:val="single" w:sz="4" w:space="0" w:color="auto"/>
            </w:tcBorders>
          </w:tcPr>
          <w:p w14:paraId="6F19F7A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ИИК</w:t>
            </w:r>
          </w:p>
        </w:tc>
        <w:tc>
          <w:tcPr>
            <w:tcW w:w="345" w:type="dxa"/>
            <w:tcBorders>
              <w:top w:val="single" w:sz="4" w:space="0" w:color="auto"/>
              <w:left w:val="single" w:sz="4" w:space="0" w:color="auto"/>
              <w:bottom w:val="single" w:sz="4" w:space="0" w:color="auto"/>
              <w:right w:val="single" w:sz="4" w:space="0" w:color="auto"/>
            </w:tcBorders>
          </w:tcPr>
          <w:p w14:paraId="523E78D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1ADB7C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информационно-измерительный канал</w:t>
            </w:r>
          </w:p>
        </w:tc>
      </w:tr>
      <w:tr w:rsidR="00CF48A7" w:rsidRPr="00CF48A7" w14:paraId="5A4C506D" w14:textId="77777777" w:rsidTr="00A84239">
        <w:tc>
          <w:tcPr>
            <w:tcW w:w="1647" w:type="dxa"/>
            <w:tcBorders>
              <w:top w:val="single" w:sz="4" w:space="0" w:color="auto"/>
              <w:left w:val="single" w:sz="4" w:space="0" w:color="auto"/>
              <w:bottom w:val="single" w:sz="4" w:space="0" w:color="auto"/>
              <w:right w:val="single" w:sz="4" w:space="0" w:color="auto"/>
            </w:tcBorders>
          </w:tcPr>
          <w:p w14:paraId="2804C74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ИК</w:t>
            </w:r>
          </w:p>
        </w:tc>
        <w:tc>
          <w:tcPr>
            <w:tcW w:w="345" w:type="dxa"/>
            <w:tcBorders>
              <w:top w:val="single" w:sz="4" w:space="0" w:color="auto"/>
              <w:left w:val="single" w:sz="4" w:space="0" w:color="auto"/>
              <w:bottom w:val="single" w:sz="4" w:space="0" w:color="auto"/>
              <w:right w:val="single" w:sz="4" w:space="0" w:color="auto"/>
            </w:tcBorders>
          </w:tcPr>
          <w:p w14:paraId="5A5D0D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EEE62A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измерительный канал</w:t>
            </w:r>
          </w:p>
        </w:tc>
      </w:tr>
      <w:tr w:rsidR="00CF48A7" w:rsidRPr="00CF48A7" w14:paraId="633F7F50" w14:textId="77777777" w:rsidTr="00A84239">
        <w:tc>
          <w:tcPr>
            <w:tcW w:w="1647" w:type="dxa"/>
            <w:tcBorders>
              <w:top w:val="single" w:sz="4" w:space="0" w:color="auto"/>
              <w:left w:val="single" w:sz="4" w:space="0" w:color="auto"/>
              <w:bottom w:val="single" w:sz="4" w:space="0" w:color="auto"/>
              <w:right w:val="single" w:sz="4" w:space="0" w:color="auto"/>
            </w:tcBorders>
          </w:tcPr>
          <w:p w14:paraId="3CB64DA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ИВК</w:t>
            </w:r>
          </w:p>
        </w:tc>
        <w:tc>
          <w:tcPr>
            <w:tcW w:w="345" w:type="dxa"/>
            <w:tcBorders>
              <w:top w:val="single" w:sz="4" w:space="0" w:color="auto"/>
              <w:left w:val="single" w:sz="4" w:space="0" w:color="auto"/>
              <w:bottom w:val="single" w:sz="4" w:space="0" w:color="auto"/>
              <w:right w:val="single" w:sz="4" w:space="0" w:color="auto"/>
            </w:tcBorders>
          </w:tcPr>
          <w:p w14:paraId="38CEA4C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A94A30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информационно-вычислительный комплекс</w:t>
            </w:r>
          </w:p>
        </w:tc>
      </w:tr>
      <w:tr w:rsidR="00CF48A7" w:rsidRPr="00CF48A7" w14:paraId="701948FB" w14:textId="77777777" w:rsidTr="00A84239">
        <w:tc>
          <w:tcPr>
            <w:tcW w:w="1647" w:type="dxa"/>
            <w:tcBorders>
              <w:top w:val="single" w:sz="4" w:space="0" w:color="auto"/>
              <w:left w:val="single" w:sz="4" w:space="0" w:color="auto"/>
              <w:bottom w:val="single" w:sz="4" w:space="0" w:color="auto"/>
              <w:right w:val="single" w:sz="4" w:space="0" w:color="auto"/>
            </w:tcBorders>
          </w:tcPr>
          <w:p w14:paraId="1604013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ИВКЭ</w:t>
            </w:r>
          </w:p>
        </w:tc>
        <w:tc>
          <w:tcPr>
            <w:tcW w:w="345" w:type="dxa"/>
            <w:tcBorders>
              <w:top w:val="single" w:sz="4" w:space="0" w:color="auto"/>
              <w:left w:val="single" w:sz="4" w:space="0" w:color="auto"/>
              <w:bottom w:val="single" w:sz="4" w:space="0" w:color="auto"/>
              <w:right w:val="single" w:sz="4" w:space="0" w:color="auto"/>
            </w:tcBorders>
          </w:tcPr>
          <w:p w14:paraId="32B097E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BC0D78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информационно-вычислительный комплекс электроустановки</w:t>
            </w:r>
          </w:p>
        </w:tc>
      </w:tr>
      <w:tr w:rsidR="00CF48A7" w:rsidRPr="00CF48A7" w14:paraId="7F2892B5" w14:textId="77777777" w:rsidTr="00A84239">
        <w:tc>
          <w:tcPr>
            <w:tcW w:w="1647" w:type="dxa"/>
            <w:tcBorders>
              <w:top w:val="single" w:sz="4" w:space="0" w:color="auto"/>
              <w:left w:val="single" w:sz="4" w:space="0" w:color="auto"/>
              <w:bottom w:val="single" w:sz="4" w:space="0" w:color="auto"/>
              <w:right w:val="single" w:sz="4" w:space="0" w:color="auto"/>
            </w:tcBorders>
          </w:tcPr>
          <w:p w14:paraId="1511B77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ИТС</w:t>
            </w:r>
          </w:p>
        </w:tc>
        <w:tc>
          <w:tcPr>
            <w:tcW w:w="345" w:type="dxa"/>
            <w:tcBorders>
              <w:top w:val="single" w:sz="4" w:space="0" w:color="auto"/>
              <w:left w:val="single" w:sz="4" w:space="0" w:color="auto"/>
              <w:bottom w:val="single" w:sz="4" w:space="0" w:color="auto"/>
              <w:right w:val="single" w:sz="4" w:space="0" w:color="auto"/>
            </w:tcBorders>
          </w:tcPr>
          <w:p w14:paraId="63B790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4398ED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информационно-технологические системы (РЗА, АСУ ТП, СМиУКЭ, АСУЭ)</w:t>
            </w:r>
          </w:p>
        </w:tc>
      </w:tr>
      <w:tr w:rsidR="00CF48A7" w:rsidRPr="00CF48A7" w14:paraId="6B0CDBC3" w14:textId="77777777" w:rsidTr="00A84239">
        <w:tc>
          <w:tcPr>
            <w:tcW w:w="1647" w:type="dxa"/>
            <w:tcBorders>
              <w:top w:val="single" w:sz="4" w:space="0" w:color="auto"/>
              <w:left w:val="single" w:sz="4" w:space="0" w:color="auto"/>
              <w:bottom w:val="single" w:sz="4" w:space="0" w:color="auto"/>
              <w:right w:val="single" w:sz="4" w:space="0" w:color="auto"/>
            </w:tcBorders>
          </w:tcPr>
          <w:p w14:paraId="52911F1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ИП</w:t>
            </w:r>
          </w:p>
        </w:tc>
        <w:tc>
          <w:tcPr>
            <w:tcW w:w="345" w:type="dxa"/>
            <w:tcBorders>
              <w:top w:val="single" w:sz="4" w:space="0" w:color="auto"/>
              <w:left w:val="single" w:sz="4" w:space="0" w:color="auto"/>
              <w:bottom w:val="single" w:sz="4" w:space="0" w:color="auto"/>
              <w:right w:val="single" w:sz="4" w:space="0" w:color="auto"/>
            </w:tcBorders>
          </w:tcPr>
          <w:p w14:paraId="2462A09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6B724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инвестиционная программа</w:t>
            </w:r>
          </w:p>
        </w:tc>
      </w:tr>
      <w:tr w:rsidR="00CF48A7" w:rsidRPr="00CF48A7" w14:paraId="0726820F" w14:textId="77777777" w:rsidTr="00A84239">
        <w:tc>
          <w:tcPr>
            <w:tcW w:w="1647" w:type="dxa"/>
            <w:tcBorders>
              <w:top w:val="single" w:sz="4" w:space="0" w:color="auto"/>
              <w:left w:val="single" w:sz="4" w:space="0" w:color="auto"/>
              <w:bottom w:val="single" w:sz="4" w:space="0" w:color="auto"/>
              <w:right w:val="single" w:sz="4" w:space="0" w:color="auto"/>
            </w:tcBorders>
          </w:tcPr>
          <w:p w14:paraId="6757C6B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ИЭУ</w:t>
            </w:r>
          </w:p>
        </w:tc>
        <w:tc>
          <w:tcPr>
            <w:tcW w:w="345" w:type="dxa"/>
            <w:tcBorders>
              <w:top w:val="single" w:sz="4" w:space="0" w:color="auto"/>
              <w:left w:val="single" w:sz="4" w:space="0" w:color="auto"/>
              <w:bottom w:val="single" w:sz="4" w:space="0" w:color="auto"/>
              <w:right w:val="single" w:sz="4" w:space="0" w:color="auto"/>
            </w:tcBorders>
          </w:tcPr>
          <w:p w14:paraId="2D6E621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7EB52A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интеллектуальное электронное устройство</w:t>
            </w:r>
          </w:p>
        </w:tc>
      </w:tr>
      <w:tr w:rsidR="00CF48A7" w:rsidRPr="00CF48A7" w14:paraId="6AABA2CA" w14:textId="77777777" w:rsidTr="00A84239">
        <w:tc>
          <w:tcPr>
            <w:tcW w:w="1647" w:type="dxa"/>
            <w:tcBorders>
              <w:top w:val="single" w:sz="4" w:space="0" w:color="auto"/>
              <w:left w:val="single" w:sz="4" w:space="0" w:color="auto"/>
              <w:bottom w:val="single" w:sz="4" w:space="0" w:color="auto"/>
              <w:right w:val="single" w:sz="4" w:space="0" w:color="auto"/>
            </w:tcBorders>
          </w:tcPr>
          <w:p w14:paraId="6B58385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w:t>
            </w:r>
          </w:p>
        </w:tc>
        <w:tc>
          <w:tcPr>
            <w:tcW w:w="345" w:type="dxa"/>
            <w:tcBorders>
              <w:top w:val="single" w:sz="4" w:space="0" w:color="auto"/>
              <w:left w:val="single" w:sz="4" w:space="0" w:color="auto"/>
              <w:bottom w:val="single" w:sz="4" w:space="0" w:color="auto"/>
              <w:right w:val="single" w:sz="4" w:space="0" w:color="auto"/>
            </w:tcBorders>
          </w:tcPr>
          <w:p w14:paraId="32753E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6DCAB7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коммутационные аппараты</w:t>
            </w:r>
          </w:p>
        </w:tc>
      </w:tr>
      <w:tr w:rsidR="00CF48A7" w:rsidRPr="00CF48A7" w14:paraId="6BA431F8" w14:textId="77777777" w:rsidTr="00A84239">
        <w:tc>
          <w:tcPr>
            <w:tcW w:w="1647" w:type="dxa"/>
            <w:tcBorders>
              <w:top w:val="single" w:sz="4" w:space="0" w:color="auto"/>
              <w:left w:val="single" w:sz="4" w:space="0" w:color="auto"/>
              <w:bottom w:val="single" w:sz="4" w:space="0" w:color="auto"/>
              <w:right w:val="single" w:sz="4" w:space="0" w:color="auto"/>
            </w:tcBorders>
          </w:tcPr>
          <w:p w14:paraId="55910B0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КАСУБ</w:t>
            </w:r>
          </w:p>
        </w:tc>
        <w:tc>
          <w:tcPr>
            <w:tcW w:w="345" w:type="dxa"/>
            <w:tcBorders>
              <w:top w:val="single" w:sz="4" w:space="0" w:color="auto"/>
              <w:left w:val="single" w:sz="4" w:space="0" w:color="auto"/>
              <w:bottom w:val="single" w:sz="4" w:space="0" w:color="auto"/>
              <w:right w:val="single" w:sz="4" w:space="0" w:color="auto"/>
            </w:tcBorders>
          </w:tcPr>
          <w:p w14:paraId="3861F29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0A4C19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комплексная автоматизированная система управления безопасностью</w:t>
            </w:r>
          </w:p>
        </w:tc>
      </w:tr>
      <w:tr w:rsidR="00CF48A7" w:rsidRPr="00CF48A7" w14:paraId="101663AD" w14:textId="77777777" w:rsidTr="00A84239">
        <w:tc>
          <w:tcPr>
            <w:tcW w:w="1647" w:type="dxa"/>
            <w:tcBorders>
              <w:top w:val="single" w:sz="4" w:space="0" w:color="auto"/>
              <w:left w:val="single" w:sz="4" w:space="0" w:color="auto"/>
              <w:bottom w:val="single" w:sz="4" w:space="0" w:color="auto"/>
              <w:right w:val="single" w:sz="4" w:space="0" w:color="auto"/>
            </w:tcBorders>
          </w:tcPr>
          <w:p w14:paraId="151DEF0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КВ </w:t>
            </w:r>
          </w:p>
        </w:tc>
        <w:tc>
          <w:tcPr>
            <w:tcW w:w="345" w:type="dxa"/>
            <w:tcBorders>
              <w:top w:val="single" w:sz="4" w:space="0" w:color="auto"/>
              <w:left w:val="single" w:sz="4" w:space="0" w:color="auto"/>
              <w:bottom w:val="single" w:sz="4" w:space="0" w:color="auto"/>
              <w:right w:val="single" w:sz="4" w:space="0" w:color="auto"/>
            </w:tcBorders>
          </w:tcPr>
          <w:p w14:paraId="3868BE9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564337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коротковолновой</w:t>
            </w:r>
          </w:p>
        </w:tc>
      </w:tr>
      <w:tr w:rsidR="00CF48A7" w:rsidRPr="00CF48A7" w14:paraId="610E5D40" w14:textId="77777777" w:rsidTr="00A84239">
        <w:tc>
          <w:tcPr>
            <w:tcW w:w="1647" w:type="dxa"/>
            <w:tcBorders>
              <w:top w:val="single" w:sz="4" w:space="0" w:color="auto"/>
              <w:left w:val="single" w:sz="4" w:space="0" w:color="auto"/>
              <w:bottom w:val="single" w:sz="4" w:space="0" w:color="auto"/>
              <w:right w:val="single" w:sz="4" w:space="0" w:color="auto"/>
            </w:tcBorders>
          </w:tcPr>
          <w:p w14:paraId="45FA8D5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КВЛ</w:t>
            </w:r>
          </w:p>
        </w:tc>
        <w:tc>
          <w:tcPr>
            <w:tcW w:w="345" w:type="dxa"/>
            <w:tcBorders>
              <w:top w:val="single" w:sz="4" w:space="0" w:color="auto"/>
              <w:left w:val="single" w:sz="4" w:space="0" w:color="auto"/>
              <w:bottom w:val="single" w:sz="4" w:space="0" w:color="auto"/>
              <w:right w:val="single" w:sz="4" w:space="0" w:color="auto"/>
            </w:tcBorders>
          </w:tcPr>
          <w:p w14:paraId="380DCE0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4A5A09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кабельно-воздушная линия</w:t>
            </w:r>
          </w:p>
        </w:tc>
      </w:tr>
      <w:tr w:rsidR="00CF48A7" w:rsidRPr="00CF48A7" w14:paraId="618F3D63" w14:textId="77777777" w:rsidTr="00A84239">
        <w:tc>
          <w:tcPr>
            <w:tcW w:w="1647" w:type="dxa"/>
            <w:tcBorders>
              <w:top w:val="single" w:sz="4" w:space="0" w:color="auto"/>
              <w:left w:val="single" w:sz="4" w:space="0" w:color="auto"/>
              <w:bottom w:val="single" w:sz="4" w:space="0" w:color="auto"/>
              <w:right w:val="single" w:sz="4" w:space="0" w:color="auto"/>
            </w:tcBorders>
          </w:tcPr>
          <w:p w14:paraId="7F1C5A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КЗ</w:t>
            </w:r>
          </w:p>
        </w:tc>
        <w:tc>
          <w:tcPr>
            <w:tcW w:w="345" w:type="dxa"/>
            <w:tcBorders>
              <w:top w:val="single" w:sz="4" w:space="0" w:color="auto"/>
              <w:left w:val="single" w:sz="4" w:space="0" w:color="auto"/>
              <w:bottom w:val="single" w:sz="4" w:space="0" w:color="auto"/>
              <w:right w:val="single" w:sz="4" w:space="0" w:color="auto"/>
            </w:tcBorders>
          </w:tcPr>
          <w:p w14:paraId="7DC43E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C966AE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короткое замыкание</w:t>
            </w:r>
          </w:p>
        </w:tc>
      </w:tr>
      <w:tr w:rsidR="00CF48A7" w:rsidRPr="00CF48A7" w14:paraId="696596B3" w14:textId="77777777" w:rsidTr="00A84239">
        <w:tc>
          <w:tcPr>
            <w:tcW w:w="1647" w:type="dxa"/>
            <w:tcBorders>
              <w:top w:val="single" w:sz="4" w:space="0" w:color="auto"/>
              <w:left w:val="single" w:sz="4" w:space="0" w:color="auto"/>
              <w:bottom w:val="single" w:sz="4" w:space="0" w:color="auto"/>
              <w:right w:val="single" w:sz="4" w:space="0" w:color="auto"/>
            </w:tcBorders>
          </w:tcPr>
          <w:p w14:paraId="4F32DE5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ККЭ</w:t>
            </w:r>
          </w:p>
        </w:tc>
        <w:tc>
          <w:tcPr>
            <w:tcW w:w="345" w:type="dxa"/>
            <w:tcBorders>
              <w:top w:val="single" w:sz="4" w:space="0" w:color="auto"/>
              <w:left w:val="single" w:sz="4" w:space="0" w:color="auto"/>
              <w:bottom w:val="single" w:sz="4" w:space="0" w:color="auto"/>
              <w:right w:val="single" w:sz="4" w:space="0" w:color="auto"/>
            </w:tcBorders>
          </w:tcPr>
          <w:p w14:paraId="6D88DEE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6DD788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контроль качества электроэнергии</w:t>
            </w:r>
          </w:p>
        </w:tc>
      </w:tr>
      <w:tr w:rsidR="00CF48A7" w:rsidRPr="00CF48A7" w14:paraId="282F3BDB" w14:textId="77777777" w:rsidTr="00A84239">
        <w:tc>
          <w:tcPr>
            <w:tcW w:w="1647" w:type="dxa"/>
            <w:tcBorders>
              <w:top w:val="single" w:sz="4" w:space="0" w:color="auto"/>
              <w:left w:val="single" w:sz="4" w:space="0" w:color="auto"/>
              <w:bottom w:val="single" w:sz="4" w:space="0" w:color="auto"/>
              <w:right w:val="single" w:sz="4" w:space="0" w:color="auto"/>
            </w:tcBorders>
          </w:tcPr>
          <w:p w14:paraId="7953520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КИП</w:t>
            </w:r>
          </w:p>
        </w:tc>
        <w:tc>
          <w:tcPr>
            <w:tcW w:w="345" w:type="dxa"/>
            <w:tcBorders>
              <w:top w:val="single" w:sz="4" w:space="0" w:color="auto"/>
              <w:left w:val="single" w:sz="4" w:space="0" w:color="auto"/>
              <w:bottom w:val="single" w:sz="4" w:space="0" w:color="auto"/>
              <w:right w:val="single" w:sz="4" w:space="0" w:color="auto"/>
            </w:tcBorders>
          </w:tcPr>
          <w:p w14:paraId="0C7FB4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A43701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контрольно-измерительный прибор</w:t>
            </w:r>
          </w:p>
        </w:tc>
      </w:tr>
      <w:tr w:rsidR="00CF48A7" w:rsidRPr="00CF48A7" w14:paraId="1669BD4F" w14:textId="77777777" w:rsidTr="00A84239">
        <w:tc>
          <w:tcPr>
            <w:tcW w:w="1647" w:type="dxa"/>
            <w:tcBorders>
              <w:top w:val="single" w:sz="4" w:space="0" w:color="auto"/>
              <w:left w:val="single" w:sz="4" w:space="0" w:color="auto"/>
              <w:bottom w:val="single" w:sz="4" w:space="0" w:color="auto"/>
              <w:right w:val="single" w:sz="4" w:space="0" w:color="auto"/>
            </w:tcBorders>
          </w:tcPr>
          <w:p w14:paraId="371807D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КЛ</w:t>
            </w:r>
          </w:p>
        </w:tc>
        <w:tc>
          <w:tcPr>
            <w:tcW w:w="345" w:type="dxa"/>
            <w:tcBorders>
              <w:top w:val="single" w:sz="4" w:space="0" w:color="auto"/>
              <w:left w:val="single" w:sz="4" w:space="0" w:color="auto"/>
              <w:bottom w:val="single" w:sz="4" w:space="0" w:color="auto"/>
              <w:right w:val="single" w:sz="4" w:space="0" w:color="auto"/>
            </w:tcBorders>
          </w:tcPr>
          <w:p w14:paraId="2FF0ACC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F22001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кабельная линия</w:t>
            </w:r>
          </w:p>
        </w:tc>
      </w:tr>
      <w:tr w:rsidR="00CF48A7" w:rsidRPr="00CF48A7" w14:paraId="20E60C96" w14:textId="77777777" w:rsidTr="00A84239">
        <w:tc>
          <w:tcPr>
            <w:tcW w:w="1647" w:type="dxa"/>
            <w:tcBorders>
              <w:top w:val="single" w:sz="4" w:space="0" w:color="auto"/>
              <w:left w:val="single" w:sz="4" w:space="0" w:color="auto"/>
              <w:bottom w:val="single" w:sz="4" w:space="0" w:color="auto"/>
              <w:right w:val="single" w:sz="4" w:space="0" w:color="auto"/>
            </w:tcBorders>
          </w:tcPr>
          <w:p w14:paraId="7190427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КПИД</w:t>
            </w:r>
          </w:p>
        </w:tc>
        <w:tc>
          <w:tcPr>
            <w:tcW w:w="345" w:type="dxa"/>
            <w:tcBorders>
              <w:top w:val="single" w:sz="4" w:space="0" w:color="auto"/>
              <w:left w:val="single" w:sz="4" w:space="0" w:color="auto"/>
              <w:bottom w:val="single" w:sz="4" w:space="0" w:color="auto"/>
              <w:right w:val="single" w:sz="4" w:space="0" w:color="auto"/>
            </w:tcBorders>
          </w:tcPr>
          <w:p w14:paraId="46527CA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584560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комплексные программы инвестиционной деятельности</w:t>
            </w:r>
          </w:p>
        </w:tc>
      </w:tr>
      <w:tr w:rsidR="00CF48A7" w:rsidRPr="00CF48A7" w14:paraId="57599539" w14:textId="77777777" w:rsidTr="00A84239">
        <w:tc>
          <w:tcPr>
            <w:tcW w:w="1647" w:type="dxa"/>
            <w:tcBorders>
              <w:top w:val="single" w:sz="4" w:space="0" w:color="auto"/>
              <w:left w:val="single" w:sz="4" w:space="0" w:color="auto"/>
              <w:bottom w:val="single" w:sz="4" w:space="0" w:color="auto"/>
              <w:right w:val="single" w:sz="4" w:space="0" w:color="auto"/>
            </w:tcBorders>
          </w:tcPr>
          <w:p w14:paraId="347DA47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КРУ</w:t>
            </w:r>
          </w:p>
        </w:tc>
        <w:tc>
          <w:tcPr>
            <w:tcW w:w="345" w:type="dxa"/>
            <w:tcBorders>
              <w:top w:val="single" w:sz="4" w:space="0" w:color="auto"/>
              <w:left w:val="single" w:sz="4" w:space="0" w:color="auto"/>
              <w:bottom w:val="single" w:sz="4" w:space="0" w:color="auto"/>
              <w:right w:val="single" w:sz="4" w:space="0" w:color="auto"/>
            </w:tcBorders>
          </w:tcPr>
          <w:p w14:paraId="531C52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0A865E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комплектное распределительное устройство</w:t>
            </w:r>
          </w:p>
        </w:tc>
      </w:tr>
      <w:tr w:rsidR="00CF48A7" w:rsidRPr="00CF48A7" w14:paraId="4D926ECD" w14:textId="77777777" w:rsidTr="00A84239">
        <w:tc>
          <w:tcPr>
            <w:tcW w:w="1647" w:type="dxa"/>
            <w:tcBorders>
              <w:top w:val="single" w:sz="4" w:space="0" w:color="auto"/>
              <w:left w:val="single" w:sz="4" w:space="0" w:color="auto"/>
              <w:bottom w:val="single" w:sz="4" w:space="0" w:color="auto"/>
              <w:right w:val="single" w:sz="4" w:space="0" w:color="auto"/>
            </w:tcBorders>
          </w:tcPr>
          <w:p w14:paraId="22BE8AC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КРУН</w:t>
            </w:r>
          </w:p>
        </w:tc>
        <w:tc>
          <w:tcPr>
            <w:tcW w:w="345" w:type="dxa"/>
            <w:tcBorders>
              <w:top w:val="single" w:sz="4" w:space="0" w:color="auto"/>
              <w:left w:val="single" w:sz="4" w:space="0" w:color="auto"/>
              <w:bottom w:val="single" w:sz="4" w:space="0" w:color="auto"/>
              <w:right w:val="single" w:sz="4" w:space="0" w:color="auto"/>
            </w:tcBorders>
          </w:tcPr>
          <w:p w14:paraId="02DF5FF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E70845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комплектное распределительное устройство наружного исполнения</w:t>
            </w:r>
          </w:p>
        </w:tc>
      </w:tr>
      <w:tr w:rsidR="00CF48A7" w:rsidRPr="00CF48A7" w14:paraId="3AFBA464" w14:textId="77777777" w:rsidTr="00A84239">
        <w:tc>
          <w:tcPr>
            <w:tcW w:w="1647" w:type="dxa"/>
            <w:tcBorders>
              <w:top w:val="single" w:sz="4" w:space="0" w:color="auto"/>
              <w:left w:val="single" w:sz="4" w:space="0" w:color="auto"/>
              <w:bottom w:val="single" w:sz="4" w:space="0" w:color="auto"/>
              <w:right w:val="single" w:sz="4" w:space="0" w:color="auto"/>
            </w:tcBorders>
          </w:tcPr>
          <w:p w14:paraId="05B193D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КРУЭ</w:t>
            </w:r>
          </w:p>
        </w:tc>
        <w:tc>
          <w:tcPr>
            <w:tcW w:w="345" w:type="dxa"/>
            <w:tcBorders>
              <w:top w:val="single" w:sz="4" w:space="0" w:color="auto"/>
              <w:left w:val="single" w:sz="4" w:space="0" w:color="auto"/>
              <w:bottom w:val="single" w:sz="4" w:space="0" w:color="auto"/>
              <w:right w:val="single" w:sz="4" w:space="0" w:color="auto"/>
            </w:tcBorders>
          </w:tcPr>
          <w:p w14:paraId="0881E2D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9E756D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комплектное распределительное устройство с элегазовой изоляцией</w:t>
            </w:r>
          </w:p>
        </w:tc>
      </w:tr>
      <w:tr w:rsidR="00CF48A7" w:rsidRPr="00CF48A7" w14:paraId="4097B288" w14:textId="77777777" w:rsidTr="00A84239">
        <w:tc>
          <w:tcPr>
            <w:tcW w:w="1647" w:type="dxa"/>
            <w:tcBorders>
              <w:top w:val="single" w:sz="4" w:space="0" w:color="auto"/>
              <w:left w:val="single" w:sz="4" w:space="0" w:color="auto"/>
              <w:bottom w:val="single" w:sz="4" w:space="0" w:color="auto"/>
              <w:right w:val="single" w:sz="4" w:space="0" w:color="auto"/>
            </w:tcBorders>
          </w:tcPr>
          <w:p w14:paraId="62DE56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КТП</w:t>
            </w:r>
          </w:p>
        </w:tc>
        <w:tc>
          <w:tcPr>
            <w:tcW w:w="345" w:type="dxa"/>
            <w:tcBorders>
              <w:top w:val="single" w:sz="4" w:space="0" w:color="auto"/>
              <w:left w:val="single" w:sz="4" w:space="0" w:color="auto"/>
              <w:bottom w:val="single" w:sz="4" w:space="0" w:color="auto"/>
              <w:right w:val="single" w:sz="4" w:space="0" w:color="auto"/>
            </w:tcBorders>
          </w:tcPr>
          <w:p w14:paraId="06BBE66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182C3A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комплектная трансформаторная подстанция</w:t>
            </w:r>
          </w:p>
        </w:tc>
      </w:tr>
      <w:tr w:rsidR="00CF48A7" w:rsidRPr="00CF48A7" w14:paraId="01C53B9F" w14:textId="77777777" w:rsidTr="00A84239">
        <w:tc>
          <w:tcPr>
            <w:tcW w:w="1647" w:type="dxa"/>
            <w:tcBorders>
              <w:top w:val="single" w:sz="4" w:space="0" w:color="auto"/>
              <w:left w:val="single" w:sz="4" w:space="0" w:color="auto"/>
              <w:bottom w:val="single" w:sz="4" w:space="0" w:color="auto"/>
              <w:right w:val="single" w:sz="4" w:space="0" w:color="auto"/>
            </w:tcBorders>
          </w:tcPr>
          <w:p w14:paraId="16A8EA5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КЭ</w:t>
            </w:r>
          </w:p>
        </w:tc>
        <w:tc>
          <w:tcPr>
            <w:tcW w:w="345" w:type="dxa"/>
            <w:tcBorders>
              <w:top w:val="single" w:sz="4" w:space="0" w:color="auto"/>
              <w:left w:val="single" w:sz="4" w:space="0" w:color="auto"/>
              <w:bottom w:val="single" w:sz="4" w:space="0" w:color="auto"/>
              <w:right w:val="single" w:sz="4" w:space="0" w:color="auto"/>
            </w:tcBorders>
          </w:tcPr>
          <w:p w14:paraId="6932EAC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1652EE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качество электроэнергии</w:t>
            </w:r>
          </w:p>
        </w:tc>
      </w:tr>
      <w:tr w:rsidR="00CF48A7" w:rsidRPr="00CF48A7" w14:paraId="7EA577C7" w14:textId="77777777" w:rsidTr="00A84239">
        <w:tc>
          <w:tcPr>
            <w:tcW w:w="1647" w:type="dxa"/>
            <w:tcBorders>
              <w:top w:val="single" w:sz="4" w:space="0" w:color="auto"/>
              <w:left w:val="single" w:sz="4" w:space="0" w:color="auto"/>
              <w:bottom w:val="single" w:sz="4" w:space="0" w:color="auto"/>
              <w:right w:val="single" w:sz="4" w:space="0" w:color="auto"/>
            </w:tcBorders>
          </w:tcPr>
          <w:p w14:paraId="068D053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ЛВС</w:t>
            </w:r>
          </w:p>
        </w:tc>
        <w:tc>
          <w:tcPr>
            <w:tcW w:w="345" w:type="dxa"/>
            <w:tcBorders>
              <w:top w:val="single" w:sz="4" w:space="0" w:color="auto"/>
              <w:left w:val="single" w:sz="4" w:space="0" w:color="auto"/>
              <w:bottom w:val="single" w:sz="4" w:space="0" w:color="auto"/>
              <w:right w:val="single" w:sz="4" w:space="0" w:color="auto"/>
            </w:tcBorders>
          </w:tcPr>
          <w:p w14:paraId="6B0E39F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BD2BCE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локальная вычислительная сеть</w:t>
            </w:r>
          </w:p>
        </w:tc>
      </w:tr>
      <w:tr w:rsidR="00CF48A7" w:rsidRPr="00CF48A7" w14:paraId="7F971DEA" w14:textId="77777777" w:rsidTr="00A84239">
        <w:tc>
          <w:tcPr>
            <w:tcW w:w="1647" w:type="dxa"/>
            <w:tcBorders>
              <w:top w:val="single" w:sz="4" w:space="0" w:color="auto"/>
              <w:left w:val="single" w:sz="4" w:space="0" w:color="auto"/>
              <w:bottom w:val="single" w:sz="4" w:space="0" w:color="auto"/>
              <w:right w:val="single" w:sz="4" w:space="0" w:color="auto"/>
            </w:tcBorders>
          </w:tcPr>
          <w:p w14:paraId="2CF0FE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ЛКС</w:t>
            </w:r>
          </w:p>
        </w:tc>
        <w:tc>
          <w:tcPr>
            <w:tcW w:w="345" w:type="dxa"/>
            <w:tcBorders>
              <w:top w:val="single" w:sz="4" w:space="0" w:color="auto"/>
              <w:left w:val="single" w:sz="4" w:space="0" w:color="auto"/>
              <w:bottom w:val="single" w:sz="4" w:space="0" w:color="auto"/>
              <w:right w:val="single" w:sz="4" w:space="0" w:color="auto"/>
            </w:tcBorders>
          </w:tcPr>
          <w:p w14:paraId="34580D1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0F9F0C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линейно-кабельные сооружения</w:t>
            </w:r>
          </w:p>
        </w:tc>
      </w:tr>
      <w:tr w:rsidR="00CF48A7" w:rsidRPr="00CF48A7" w14:paraId="7DF25A6E" w14:textId="77777777" w:rsidTr="00A84239">
        <w:tc>
          <w:tcPr>
            <w:tcW w:w="1647" w:type="dxa"/>
            <w:tcBorders>
              <w:top w:val="single" w:sz="4" w:space="0" w:color="auto"/>
              <w:left w:val="single" w:sz="4" w:space="0" w:color="auto"/>
              <w:bottom w:val="single" w:sz="4" w:space="0" w:color="auto"/>
              <w:right w:val="single" w:sz="4" w:space="0" w:color="auto"/>
            </w:tcBorders>
          </w:tcPr>
          <w:p w14:paraId="6363A47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ЛЭП</w:t>
            </w:r>
          </w:p>
        </w:tc>
        <w:tc>
          <w:tcPr>
            <w:tcW w:w="345" w:type="dxa"/>
            <w:tcBorders>
              <w:top w:val="single" w:sz="4" w:space="0" w:color="auto"/>
              <w:left w:val="single" w:sz="4" w:space="0" w:color="auto"/>
              <w:bottom w:val="single" w:sz="4" w:space="0" w:color="auto"/>
              <w:right w:val="single" w:sz="4" w:space="0" w:color="auto"/>
            </w:tcBorders>
          </w:tcPr>
          <w:p w14:paraId="00A9A99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7DB2A4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линия электропередачи</w:t>
            </w:r>
          </w:p>
        </w:tc>
      </w:tr>
      <w:tr w:rsidR="00CF48A7" w:rsidRPr="00CF48A7" w14:paraId="1B7B5460" w14:textId="77777777" w:rsidTr="00A84239">
        <w:tc>
          <w:tcPr>
            <w:tcW w:w="1647" w:type="dxa"/>
            <w:tcBorders>
              <w:top w:val="single" w:sz="4" w:space="0" w:color="auto"/>
              <w:left w:val="single" w:sz="4" w:space="0" w:color="auto"/>
              <w:bottom w:val="single" w:sz="4" w:space="0" w:color="auto"/>
              <w:right w:val="single" w:sz="4" w:space="0" w:color="auto"/>
            </w:tcBorders>
          </w:tcPr>
          <w:p w14:paraId="55843BD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МДП</w:t>
            </w:r>
          </w:p>
        </w:tc>
        <w:tc>
          <w:tcPr>
            <w:tcW w:w="345" w:type="dxa"/>
            <w:tcBorders>
              <w:top w:val="single" w:sz="4" w:space="0" w:color="auto"/>
              <w:left w:val="single" w:sz="4" w:space="0" w:color="auto"/>
              <w:bottom w:val="single" w:sz="4" w:space="0" w:color="auto"/>
              <w:right w:val="single" w:sz="4" w:space="0" w:color="auto"/>
            </w:tcBorders>
          </w:tcPr>
          <w:p w14:paraId="4CF86B5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13BBA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максимально допустимый переток</w:t>
            </w:r>
          </w:p>
        </w:tc>
      </w:tr>
      <w:tr w:rsidR="00CF48A7" w:rsidRPr="00CF48A7" w14:paraId="7A8A6398" w14:textId="77777777" w:rsidTr="00A84239">
        <w:tc>
          <w:tcPr>
            <w:tcW w:w="1647" w:type="dxa"/>
            <w:tcBorders>
              <w:top w:val="single" w:sz="4" w:space="0" w:color="auto"/>
              <w:left w:val="single" w:sz="4" w:space="0" w:color="auto"/>
              <w:bottom w:val="single" w:sz="4" w:space="0" w:color="auto"/>
              <w:right w:val="single" w:sz="4" w:space="0" w:color="auto"/>
            </w:tcBorders>
          </w:tcPr>
          <w:p w14:paraId="6560960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МИ</w:t>
            </w:r>
          </w:p>
        </w:tc>
        <w:tc>
          <w:tcPr>
            <w:tcW w:w="345" w:type="dxa"/>
            <w:tcBorders>
              <w:top w:val="single" w:sz="4" w:space="0" w:color="auto"/>
              <w:left w:val="single" w:sz="4" w:space="0" w:color="auto"/>
              <w:bottom w:val="single" w:sz="4" w:space="0" w:color="auto"/>
              <w:right w:val="single" w:sz="4" w:space="0" w:color="auto"/>
            </w:tcBorders>
          </w:tcPr>
          <w:p w14:paraId="456787D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FD431E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методика (метод) измерений</w:t>
            </w:r>
          </w:p>
        </w:tc>
      </w:tr>
      <w:tr w:rsidR="00CF48A7" w:rsidRPr="00CF48A7" w14:paraId="7E37D923" w14:textId="77777777" w:rsidTr="00A84239">
        <w:tc>
          <w:tcPr>
            <w:tcW w:w="1647" w:type="dxa"/>
            <w:tcBorders>
              <w:top w:val="single" w:sz="4" w:space="0" w:color="auto"/>
              <w:left w:val="single" w:sz="4" w:space="0" w:color="auto"/>
              <w:bottom w:val="single" w:sz="4" w:space="0" w:color="auto"/>
              <w:right w:val="single" w:sz="4" w:space="0" w:color="auto"/>
            </w:tcBorders>
          </w:tcPr>
          <w:p w14:paraId="2A1BBCC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МО</w:t>
            </w:r>
          </w:p>
        </w:tc>
        <w:tc>
          <w:tcPr>
            <w:tcW w:w="345" w:type="dxa"/>
            <w:tcBorders>
              <w:top w:val="single" w:sz="4" w:space="0" w:color="auto"/>
              <w:left w:val="single" w:sz="4" w:space="0" w:color="auto"/>
              <w:bottom w:val="single" w:sz="4" w:space="0" w:color="auto"/>
              <w:right w:val="single" w:sz="4" w:space="0" w:color="auto"/>
            </w:tcBorders>
          </w:tcPr>
          <w:p w14:paraId="0525C9D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5BC91F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метрологическое обеспечение</w:t>
            </w:r>
          </w:p>
        </w:tc>
      </w:tr>
      <w:tr w:rsidR="00CF48A7" w:rsidRPr="00CF48A7" w14:paraId="4442D7E5" w14:textId="77777777" w:rsidTr="00A84239">
        <w:tc>
          <w:tcPr>
            <w:tcW w:w="1647" w:type="dxa"/>
            <w:tcBorders>
              <w:top w:val="single" w:sz="4" w:space="0" w:color="auto"/>
              <w:left w:val="single" w:sz="4" w:space="0" w:color="auto"/>
              <w:bottom w:val="single" w:sz="4" w:space="0" w:color="auto"/>
              <w:right w:val="single" w:sz="4" w:space="0" w:color="auto"/>
            </w:tcBorders>
          </w:tcPr>
          <w:p w14:paraId="3F9206F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МП</w:t>
            </w:r>
          </w:p>
        </w:tc>
        <w:tc>
          <w:tcPr>
            <w:tcW w:w="345" w:type="dxa"/>
            <w:tcBorders>
              <w:top w:val="single" w:sz="4" w:space="0" w:color="auto"/>
              <w:left w:val="single" w:sz="4" w:space="0" w:color="auto"/>
              <w:bottom w:val="single" w:sz="4" w:space="0" w:color="auto"/>
              <w:right w:val="single" w:sz="4" w:space="0" w:color="auto"/>
            </w:tcBorders>
          </w:tcPr>
          <w:p w14:paraId="6021A69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5FFE00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микропроцессорный</w:t>
            </w:r>
          </w:p>
        </w:tc>
      </w:tr>
      <w:tr w:rsidR="00CF48A7" w:rsidRPr="00CF48A7" w14:paraId="7A22F94B" w14:textId="77777777" w:rsidTr="00A84239">
        <w:tc>
          <w:tcPr>
            <w:tcW w:w="1647" w:type="dxa"/>
            <w:tcBorders>
              <w:top w:val="single" w:sz="4" w:space="0" w:color="auto"/>
              <w:left w:val="single" w:sz="4" w:space="0" w:color="auto"/>
              <w:bottom w:val="single" w:sz="4" w:space="0" w:color="auto"/>
              <w:right w:val="single" w:sz="4" w:space="0" w:color="auto"/>
            </w:tcBorders>
          </w:tcPr>
          <w:p w14:paraId="5361341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МПК</w:t>
            </w:r>
          </w:p>
        </w:tc>
        <w:tc>
          <w:tcPr>
            <w:tcW w:w="345" w:type="dxa"/>
            <w:tcBorders>
              <w:top w:val="single" w:sz="4" w:space="0" w:color="auto"/>
              <w:left w:val="single" w:sz="4" w:space="0" w:color="auto"/>
              <w:bottom w:val="single" w:sz="4" w:space="0" w:color="auto"/>
              <w:right w:val="single" w:sz="4" w:space="0" w:color="auto"/>
            </w:tcBorders>
          </w:tcPr>
          <w:p w14:paraId="5319717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22395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микропроцессорный комплекс</w:t>
            </w:r>
          </w:p>
        </w:tc>
      </w:tr>
      <w:tr w:rsidR="00CF48A7" w:rsidRPr="00CF48A7" w14:paraId="6DE4F370" w14:textId="77777777" w:rsidTr="00A84239">
        <w:tc>
          <w:tcPr>
            <w:tcW w:w="1647" w:type="dxa"/>
            <w:tcBorders>
              <w:top w:val="single" w:sz="4" w:space="0" w:color="auto"/>
              <w:left w:val="single" w:sz="4" w:space="0" w:color="auto"/>
              <w:bottom w:val="single" w:sz="4" w:space="0" w:color="auto"/>
              <w:right w:val="single" w:sz="4" w:space="0" w:color="auto"/>
            </w:tcBorders>
          </w:tcPr>
          <w:p w14:paraId="2AC2A20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МХ</w:t>
            </w:r>
          </w:p>
        </w:tc>
        <w:tc>
          <w:tcPr>
            <w:tcW w:w="345" w:type="dxa"/>
            <w:tcBorders>
              <w:top w:val="single" w:sz="4" w:space="0" w:color="auto"/>
              <w:left w:val="single" w:sz="4" w:space="0" w:color="auto"/>
              <w:bottom w:val="single" w:sz="4" w:space="0" w:color="auto"/>
              <w:right w:val="single" w:sz="4" w:space="0" w:color="auto"/>
            </w:tcBorders>
          </w:tcPr>
          <w:p w14:paraId="07CF33C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301FA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метрологическая характеристика</w:t>
            </w:r>
          </w:p>
        </w:tc>
      </w:tr>
      <w:tr w:rsidR="00CF48A7" w:rsidRPr="00CF48A7" w14:paraId="5F115FD4" w14:textId="77777777" w:rsidTr="00A84239">
        <w:tc>
          <w:tcPr>
            <w:tcW w:w="1647" w:type="dxa"/>
            <w:tcBorders>
              <w:top w:val="single" w:sz="4" w:space="0" w:color="auto"/>
              <w:left w:val="single" w:sz="4" w:space="0" w:color="auto"/>
              <w:bottom w:val="single" w:sz="4" w:space="0" w:color="auto"/>
              <w:right w:val="single" w:sz="4" w:space="0" w:color="auto"/>
            </w:tcBorders>
          </w:tcPr>
          <w:p w14:paraId="035C05C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МЭК</w:t>
            </w:r>
          </w:p>
        </w:tc>
        <w:tc>
          <w:tcPr>
            <w:tcW w:w="345" w:type="dxa"/>
            <w:tcBorders>
              <w:top w:val="single" w:sz="4" w:space="0" w:color="auto"/>
              <w:left w:val="single" w:sz="4" w:space="0" w:color="auto"/>
              <w:bottom w:val="single" w:sz="4" w:space="0" w:color="auto"/>
              <w:right w:val="single" w:sz="4" w:space="0" w:color="auto"/>
            </w:tcBorders>
          </w:tcPr>
          <w:p w14:paraId="7C5660F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8D283A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Международная электротехническая комиссия</w:t>
            </w:r>
          </w:p>
        </w:tc>
      </w:tr>
      <w:tr w:rsidR="00CF48A7" w:rsidRPr="00CF48A7" w14:paraId="7762553A" w14:textId="77777777" w:rsidTr="00A84239">
        <w:tc>
          <w:tcPr>
            <w:tcW w:w="1647" w:type="dxa"/>
            <w:tcBorders>
              <w:top w:val="single" w:sz="4" w:space="0" w:color="auto"/>
              <w:left w:val="single" w:sz="4" w:space="0" w:color="auto"/>
              <w:bottom w:val="single" w:sz="4" w:space="0" w:color="auto"/>
              <w:right w:val="single" w:sz="4" w:space="0" w:color="auto"/>
            </w:tcBorders>
          </w:tcPr>
          <w:p w14:paraId="389630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b/>
                <w:iCs/>
                <w:sz w:val="24"/>
                <w:szCs w:val="26"/>
                <w:lang w:eastAsia="ru-RU"/>
              </w:rPr>
              <w:t>НП «Совет рынка»</w:t>
            </w:r>
          </w:p>
        </w:tc>
        <w:tc>
          <w:tcPr>
            <w:tcW w:w="345" w:type="dxa"/>
            <w:tcBorders>
              <w:top w:val="single" w:sz="4" w:space="0" w:color="auto"/>
              <w:left w:val="single" w:sz="4" w:space="0" w:color="auto"/>
              <w:bottom w:val="single" w:sz="4" w:space="0" w:color="auto"/>
              <w:right w:val="single" w:sz="4" w:space="0" w:color="auto"/>
            </w:tcBorders>
          </w:tcPr>
          <w:p w14:paraId="74D9A67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CD5211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Некоммерческое партнерство «Совет рынка по организации эффективной системы оптовой и розничной торговли электрической энергией и мощностью»</w:t>
            </w:r>
          </w:p>
        </w:tc>
      </w:tr>
      <w:tr w:rsidR="00CF48A7" w:rsidRPr="00CF48A7" w14:paraId="08EFC8DA" w14:textId="77777777" w:rsidTr="00A84239">
        <w:tc>
          <w:tcPr>
            <w:tcW w:w="1647" w:type="dxa"/>
            <w:tcBorders>
              <w:top w:val="single" w:sz="4" w:space="0" w:color="auto"/>
              <w:left w:val="single" w:sz="4" w:space="0" w:color="auto"/>
              <w:bottom w:val="single" w:sz="4" w:space="0" w:color="auto"/>
              <w:right w:val="single" w:sz="4" w:space="0" w:color="auto"/>
            </w:tcBorders>
          </w:tcPr>
          <w:p w14:paraId="126C79E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4"/>
                <w:szCs w:val="26"/>
                <w:lang w:eastAsia="ru-RU"/>
              </w:rPr>
            </w:pPr>
            <w:r w:rsidRPr="00CF48A7">
              <w:rPr>
                <w:rFonts w:ascii="Times New Roman" w:eastAsia="Times New Roman" w:hAnsi="Times New Roman" w:cs="Times New Roman"/>
                <w:iCs/>
                <w:sz w:val="26"/>
                <w:szCs w:val="26"/>
                <w:lang w:eastAsia="ru-RU"/>
              </w:rPr>
              <w:t>НТД</w:t>
            </w:r>
          </w:p>
        </w:tc>
        <w:tc>
          <w:tcPr>
            <w:tcW w:w="345" w:type="dxa"/>
            <w:tcBorders>
              <w:top w:val="single" w:sz="4" w:space="0" w:color="auto"/>
              <w:left w:val="single" w:sz="4" w:space="0" w:color="auto"/>
              <w:bottom w:val="single" w:sz="4" w:space="0" w:color="auto"/>
              <w:right w:val="single" w:sz="4" w:space="0" w:color="auto"/>
            </w:tcBorders>
          </w:tcPr>
          <w:p w14:paraId="668E234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5EC651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нормативно-технический документ</w:t>
            </w:r>
          </w:p>
        </w:tc>
      </w:tr>
      <w:tr w:rsidR="00CF48A7" w:rsidRPr="00CF48A7" w14:paraId="658B0FB9" w14:textId="77777777" w:rsidTr="00A84239">
        <w:tc>
          <w:tcPr>
            <w:tcW w:w="1647" w:type="dxa"/>
            <w:tcBorders>
              <w:top w:val="single" w:sz="4" w:space="0" w:color="auto"/>
              <w:left w:val="single" w:sz="4" w:space="0" w:color="auto"/>
              <w:bottom w:val="single" w:sz="4" w:space="0" w:color="auto"/>
              <w:right w:val="single" w:sz="4" w:space="0" w:color="auto"/>
            </w:tcBorders>
          </w:tcPr>
          <w:p w14:paraId="71F9196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ОАПВ</w:t>
            </w:r>
          </w:p>
        </w:tc>
        <w:tc>
          <w:tcPr>
            <w:tcW w:w="345" w:type="dxa"/>
            <w:tcBorders>
              <w:top w:val="single" w:sz="4" w:space="0" w:color="auto"/>
              <w:left w:val="single" w:sz="4" w:space="0" w:color="auto"/>
              <w:bottom w:val="single" w:sz="4" w:space="0" w:color="auto"/>
              <w:right w:val="single" w:sz="4" w:space="0" w:color="auto"/>
            </w:tcBorders>
          </w:tcPr>
          <w:p w14:paraId="7C5065D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35F2E9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однофазное автоматическое повторное включение</w:t>
            </w:r>
          </w:p>
        </w:tc>
      </w:tr>
      <w:tr w:rsidR="00CF48A7" w:rsidRPr="00CF48A7" w14:paraId="425C83A9" w14:textId="77777777" w:rsidTr="00A84239">
        <w:tc>
          <w:tcPr>
            <w:tcW w:w="1647" w:type="dxa"/>
            <w:tcBorders>
              <w:top w:val="single" w:sz="4" w:space="0" w:color="auto"/>
              <w:left w:val="single" w:sz="4" w:space="0" w:color="auto"/>
              <w:bottom w:val="single" w:sz="4" w:space="0" w:color="auto"/>
              <w:right w:val="single" w:sz="4" w:space="0" w:color="auto"/>
            </w:tcBorders>
          </w:tcPr>
          <w:p w14:paraId="22E7273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ОВ</w:t>
            </w:r>
          </w:p>
        </w:tc>
        <w:tc>
          <w:tcPr>
            <w:tcW w:w="345" w:type="dxa"/>
            <w:tcBorders>
              <w:top w:val="single" w:sz="4" w:space="0" w:color="auto"/>
              <w:left w:val="single" w:sz="4" w:space="0" w:color="auto"/>
              <w:bottom w:val="single" w:sz="4" w:space="0" w:color="auto"/>
              <w:right w:val="single" w:sz="4" w:space="0" w:color="auto"/>
            </w:tcBorders>
          </w:tcPr>
          <w:p w14:paraId="18D932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F7C65D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оптическое волокно</w:t>
            </w:r>
          </w:p>
        </w:tc>
      </w:tr>
      <w:tr w:rsidR="00CF48A7" w:rsidRPr="00CF48A7" w14:paraId="57E47D32" w14:textId="77777777" w:rsidTr="00A84239">
        <w:tc>
          <w:tcPr>
            <w:tcW w:w="1647" w:type="dxa"/>
            <w:tcBorders>
              <w:top w:val="single" w:sz="4" w:space="0" w:color="auto"/>
              <w:left w:val="single" w:sz="4" w:space="0" w:color="auto"/>
              <w:bottom w:val="single" w:sz="4" w:space="0" w:color="auto"/>
              <w:right w:val="single" w:sz="4" w:space="0" w:color="auto"/>
            </w:tcBorders>
          </w:tcPr>
          <w:p w14:paraId="7233C2F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ОВБ</w:t>
            </w:r>
          </w:p>
        </w:tc>
        <w:tc>
          <w:tcPr>
            <w:tcW w:w="345" w:type="dxa"/>
            <w:tcBorders>
              <w:top w:val="single" w:sz="4" w:space="0" w:color="auto"/>
              <w:left w:val="single" w:sz="4" w:space="0" w:color="auto"/>
              <w:bottom w:val="single" w:sz="4" w:space="0" w:color="auto"/>
              <w:right w:val="single" w:sz="4" w:space="0" w:color="auto"/>
            </w:tcBorders>
          </w:tcPr>
          <w:p w14:paraId="46CB25A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A70E3E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оперативно-выездная бригада</w:t>
            </w:r>
          </w:p>
        </w:tc>
      </w:tr>
      <w:tr w:rsidR="00CF48A7" w:rsidRPr="00CF48A7" w14:paraId="381F515C" w14:textId="77777777" w:rsidTr="00A84239">
        <w:tc>
          <w:tcPr>
            <w:tcW w:w="1647" w:type="dxa"/>
            <w:tcBorders>
              <w:top w:val="single" w:sz="4" w:space="0" w:color="auto"/>
              <w:left w:val="single" w:sz="4" w:space="0" w:color="auto"/>
              <w:bottom w:val="single" w:sz="4" w:space="0" w:color="auto"/>
              <w:right w:val="single" w:sz="4" w:space="0" w:color="auto"/>
            </w:tcBorders>
          </w:tcPr>
          <w:p w14:paraId="73A3C44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ОВОС</w:t>
            </w:r>
          </w:p>
        </w:tc>
        <w:tc>
          <w:tcPr>
            <w:tcW w:w="345" w:type="dxa"/>
            <w:tcBorders>
              <w:top w:val="single" w:sz="4" w:space="0" w:color="auto"/>
              <w:left w:val="single" w:sz="4" w:space="0" w:color="auto"/>
              <w:bottom w:val="single" w:sz="4" w:space="0" w:color="auto"/>
              <w:right w:val="single" w:sz="4" w:space="0" w:color="auto"/>
            </w:tcBorders>
          </w:tcPr>
          <w:p w14:paraId="6CAE8F5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FBE06F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оценка воздействия на окружающую среду</w:t>
            </w:r>
          </w:p>
        </w:tc>
      </w:tr>
      <w:tr w:rsidR="00CF48A7" w:rsidRPr="00CF48A7" w14:paraId="09D9B77E" w14:textId="77777777" w:rsidTr="00A84239">
        <w:tc>
          <w:tcPr>
            <w:tcW w:w="1647" w:type="dxa"/>
            <w:tcBorders>
              <w:top w:val="single" w:sz="4" w:space="0" w:color="auto"/>
              <w:left w:val="single" w:sz="4" w:space="0" w:color="auto"/>
              <w:bottom w:val="single" w:sz="4" w:space="0" w:color="auto"/>
              <w:right w:val="single" w:sz="4" w:space="0" w:color="auto"/>
            </w:tcBorders>
          </w:tcPr>
          <w:p w14:paraId="2480FF7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ОГ</w:t>
            </w:r>
          </w:p>
        </w:tc>
        <w:tc>
          <w:tcPr>
            <w:tcW w:w="345" w:type="dxa"/>
            <w:tcBorders>
              <w:top w:val="single" w:sz="4" w:space="0" w:color="auto"/>
              <w:left w:val="single" w:sz="4" w:space="0" w:color="auto"/>
              <w:bottom w:val="single" w:sz="4" w:space="0" w:color="auto"/>
              <w:right w:val="single" w:sz="4" w:space="0" w:color="auto"/>
            </w:tcBorders>
          </w:tcPr>
          <w:p w14:paraId="03D5C8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B8C20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отключение генераторов</w:t>
            </w:r>
          </w:p>
        </w:tc>
      </w:tr>
      <w:tr w:rsidR="00CF48A7" w:rsidRPr="00CF48A7" w14:paraId="5B53EF83" w14:textId="77777777" w:rsidTr="00A84239">
        <w:tc>
          <w:tcPr>
            <w:tcW w:w="1647" w:type="dxa"/>
            <w:tcBorders>
              <w:top w:val="single" w:sz="4" w:space="0" w:color="auto"/>
              <w:left w:val="single" w:sz="4" w:space="0" w:color="auto"/>
              <w:bottom w:val="single" w:sz="4" w:space="0" w:color="auto"/>
              <w:right w:val="single" w:sz="4" w:space="0" w:color="auto"/>
            </w:tcBorders>
          </w:tcPr>
          <w:p w14:paraId="006117B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ОДУ</w:t>
            </w:r>
          </w:p>
        </w:tc>
        <w:tc>
          <w:tcPr>
            <w:tcW w:w="345" w:type="dxa"/>
            <w:tcBorders>
              <w:top w:val="single" w:sz="4" w:space="0" w:color="auto"/>
              <w:left w:val="single" w:sz="4" w:space="0" w:color="auto"/>
              <w:bottom w:val="single" w:sz="4" w:space="0" w:color="auto"/>
              <w:right w:val="single" w:sz="4" w:space="0" w:color="auto"/>
            </w:tcBorders>
          </w:tcPr>
          <w:p w14:paraId="27D8ABF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E4AEC3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филиал АО «СО ЕЭС» объединенное диспетчерское управление</w:t>
            </w:r>
          </w:p>
        </w:tc>
      </w:tr>
      <w:tr w:rsidR="00CF48A7" w:rsidRPr="00CF48A7" w14:paraId="00AB55D1" w14:textId="77777777" w:rsidTr="00A84239">
        <w:tc>
          <w:tcPr>
            <w:tcW w:w="1647" w:type="dxa"/>
            <w:tcBorders>
              <w:top w:val="single" w:sz="4" w:space="0" w:color="auto"/>
              <w:left w:val="single" w:sz="4" w:space="0" w:color="auto"/>
              <w:bottom w:val="single" w:sz="4" w:space="0" w:color="auto"/>
              <w:right w:val="single" w:sz="4" w:space="0" w:color="auto"/>
            </w:tcBorders>
          </w:tcPr>
          <w:p w14:paraId="3E185B0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ОИК</w:t>
            </w:r>
          </w:p>
        </w:tc>
        <w:tc>
          <w:tcPr>
            <w:tcW w:w="345" w:type="dxa"/>
            <w:tcBorders>
              <w:top w:val="single" w:sz="4" w:space="0" w:color="auto"/>
              <w:left w:val="single" w:sz="4" w:space="0" w:color="auto"/>
              <w:bottom w:val="single" w:sz="4" w:space="0" w:color="auto"/>
              <w:right w:val="single" w:sz="4" w:space="0" w:color="auto"/>
            </w:tcBorders>
          </w:tcPr>
          <w:p w14:paraId="47688DE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1118D4E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оперативно-информационный комплекс</w:t>
            </w:r>
          </w:p>
        </w:tc>
      </w:tr>
      <w:tr w:rsidR="00CF48A7" w:rsidRPr="00CF48A7" w14:paraId="0B23D5E1" w14:textId="77777777" w:rsidTr="00A84239">
        <w:tc>
          <w:tcPr>
            <w:tcW w:w="1647" w:type="dxa"/>
            <w:tcBorders>
              <w:top w:val="single" w:sz="4" w:space="0" w:color="auto"/>
              <w:left w:val="single" w:sz="4" w:space="0" w:color="auto"/>
              <w:bottom w:val="single" w:sz="4" w:space="0" w:color="auto"/>
              <w:right w:val="single" w:sz="4" w:space="0" w:color="auto"/>
            </w:tcBorders>
          </w:tcPr>
          <w:p w14:paraId="4807EE7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lastRenderedPageBreak/>
              <w:t>ОКГТ</w:t>
            </w:r>
          </w:p>
        </w:tc>
        <w:tc>
          <w:tcPr>
            <w:tcW w:w="345" w:type="dxa"/>
            <w:tcBorders>
              <w:top w:val="single" w:sz="4" w:space="0" w:color="auto"/>
              <w:left w:val="single" w:sz="4" w:space="0" w:color="auto"/>
              <w:bottom w:val="single" w:sz="4" w:space="0" w:color="auto"/>
              <w:right w:val="single" w:sz="4" w:space="0" w:color="auto"/>
            </w:tcBorders>
          </w:tcPr>
          <w:p w14:paraId="7355411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8B0366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грозозащитный трос со встроенным оптическим кабелем</w:t>
            </w:r>
          </w:p>
        </w:tc>
      </w:tr>
      <w:tr w:rsidR="00CF48A7" w:rsidRPr="00CF48A7" w14:paraId="622F5BEB" w14:textId="77777777" w:rsidTr="00A84239">
        <w:tc>
          <w:tcPr>
            <w:tcW w:w="1647" w:type="dxa"/>
            <w:tcBorders>
              <w:top w:val="single" w:sz="4" w:space="0" w:color="auto"/>
              <w:left w:val="single" w:sz="4" w:space="0" w:color="auto"/>
              <w:bottom w:val="single" w:sz="4" w:space="0" w:color="auto"/>
              <w:right w:val="single" w:sz="4" w:space="0" w:color="auto"/>
            </w:tcBorders>
          </w:tcPr>
          <w:p w14:paraId="78D0BEA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ОКСН</w:t>
            </w:r>
          </w:p>
        </w:tc>
        <w:tc>
          <w:tcPr>
            <w:tcW w:w="345" w:type="dxa"/>
            <w:tcBorders>
              <w:top w:val="single" w:sz="4" w:space="0" w:color="auto"/>
              <w:left w:val="single" w:sz="4" w:space="0" w:color="auto"/>
              <w:bottom w:val="single" w:sz="4" w:space="0" w:color="auto"/>
              <w:right w:val="single" w:sz="4" w:space="0" w:color="auto"/>
            </w:tcBorders>
          </w:tcPr>
          <w:p w14:paraId="7B2EE30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0C9A0E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оптический кабель самонесущий неметаллический</w:t>
            </w:r>
          </w:p>
        </w:tc>
      </w:tr>
      <w:tr w:rsidR="00CF48A7" w:rsidRPr="00CF48A7" w14:paraId="5987BE1C" w14:textId="77777777" w:rsidTr="00A84239">
        <w:tc>
          <w:tcPr>
            <w:tcW w:w="1647" w:type="dxa"/>
            <w:tcBorders>
              <w:top w:val="single" w:sz="4" w:space="0" w:color="auto"/>
              <w:left w:val="single" w:sz="4" w:space="0" w:color="auto"/>
              <w:bottom w:val="single" w:sz="4" w:space="0" w:color="auto"/>
              <w:right w:val="single" w:sz="4" w:space="0" w:color="auto"/>
            </w:tcBorders>
          </w:tcPr>
          <w:p w14:paraId="4DE62C9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ОКФП</w:t>
            </w:r>
          </w:p>
        </w:tc>
        <w:tc>
          <w:tcPr>
            <w:tcW w:w="345" w:type="dxa"/>
            <w:tcBorders>
              <w:top w:val="single" w:sz="4" w:space="0" w:color="auto"/>
              <w:left w:val="single" w:sz="4" w:space="0" w:color="auto"/>
              <w:bottom w:val="single" w:sz="4" w:space="0" w:color="auto"/>
              <w:right w:val="single" w:sz="4" w:space="0" w:color="auto"/>
            </w:tcBorders>
          </w:tcPr>
          <w:p w14:paraId="1248D3F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EF7F53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оптический кабель, встроенный в фазный провод</w:t>
            </w:r>
          </w:p>
        </w:tc>
      </w:tr>
      <w:tr w:rsidR="00CF48A7" w:rsidRPr="00CF48A7" w14:paraId="63DBF025" w14:textId="77777777" w:rsidTr="00A84239">
        <w:tc>
          <w:tcPr>
            <w:tcW w:w="1647" w:type="dxa"/>
            <w:tcBorders>
              <w:top w:val="single" w:sz="4" w:space="0" w:color="auto"/>
              <w:left w:val="single" w:sz="4" w:space="0" w:color="auto"/>
              <w:bottom w:val="single" w:sz="4" w:space="0" w:color="auto"/>
              <w:right w:val="single" w:sz="4" w:space="0" w:color="auto"/>
            </w:tcBorders>
          </w:tcPr>
          <w:p w14:paraId="479524A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ОМП</w:t>
            </w:r>
          </w:p>
        </w:tc>
        <w:tc>
          <w:tcPr>
            <w:tcW w:w="345" w:type="dxa"/>
            <w:tcBorders>
              <w:top w:val="single" w:sz="4" w:space="0" w:color="auto"/>
              <w:left w:val="single" w:sz="4" w:space="0" w:color="auto"/>
              <w:bottom w:val="single" w:sz="4" w:space="0" w:color="auto"/>
              <w:right w:val="single" w:sz="4" w:space="0" w:color="auto"/>
            </w:tcBorders>
          </w:tcPr>
          <w:p w14:paraId="3FAC8E8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9E5E70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определение места повреждения</w:t>
            </w:r>
          </w:p>
        </w:tc>
      </w:tr>
      <w:tr w:rsidR="00CF48A7" w:rsidRPr="00CF48A7" w14:paraId="3878C681" w14:textId="77777777" w:rsidTr="00A84239">
        <w:tc>
          <w:tcPr>
            <w:tcW w:w="1647" w:type="dxa"/>
            <w:tcBorders>
              <w:top w:val="single" w:sz="4" w:space="0" w:color="auto"/>
              <w:left w:val="single" w:sz="4" w:space="0" w:color="auto"/>
              <w:bottom w:val="single" w:sz="4" w:space="0" w:color="auto"/>
              <w:right w:val="single" w:sz="4" w:space="0" w:color="auto"/>
            </w:tcBorders>
          </w:tcPr>
          <w:p w14:paraId="0798B30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ОН</w:t>
            </w:r>
          </w:p>
        </w:tc>
        <w:tc>
          <w:tcPr>
            <w:tcW w:w="345" w:type="dxa"/>
            <w:tcBorders>
              <w:top w:val="single" w:sz="4" w:space="0" w:color="auto"/>
              <w:left w:val="single" w:sz="4" w:space="0" w:color="auto"/>
              <w:bottom w:val="single" w:sz="4" w:space="0" w:color="auto"/>
              <w:right w:val="single" w:sz="4" w:space="0" w:color="auto"/>
            </w:tcBorders>
          </w:tcPr>
          <w:p w14:paraId="0818E97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EC2210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отключение нагрузки</w:t>
            </w:r>
          </w:p>
        </w:tc>
      </w:tr>
      <w:tr w:rsidR="00CF48A7" w:rsidRPr="00CF48A7" w14:paraId="22D4CEF0" w14:textId="77777777" w:rsidTr="00A84239">
        <w:tc>
          <w:tcPr>
            <w:tcW w:w="1647" w:type="dxa"/>
            <w:tcBorders>
              <w:top w:val="single" w:sz="4" w:space="0" w:color="auto"/>
              <w:left w:val="single" w:sz="4" w:space="0" w:color="auto"/>
              <w:bottom w:val="single" w:sz="4" w:space="0" w:color="auto"/>
              <w:right w:val="single" w:sz="4" w:space="0" w:color="auto"/>
            </w:tcBorders>
          </w:tcPr>
          <w:p w14:paraId="0C6423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w:t>
            </w:r>
          </w:p>
        </w:tc>
        <w:tc>
          <w:tcPr>
            <w:tcW w:w="345" w:type="dxa"/>
            <w:tcBorders>
              <w:top w:val="single" w:sz="4" w:space="0" w:color="auto"/>
              <w:left w:val="single" w:sz="4" w:space="0" w:color="auto"/>
              <w:bottom w:val="single" w:sz="4" w:space="0" w:color="auto"/>
              <w:right w:val="single" w:sz="4" w:space="0" w:color="auto"/>
            </w:tcBorders>
          </w:tcPr>
          <w:p w14:paraId="78C4CA8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09A199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оперативный персонал</w:t>
            </w:r>
          </w:p>
        </w:tc>
      </w:tr>
      <w:tr w:rsidR="00CF48A7" w:rsidRPr="00CF48A7" w14:paraId="6F344873" w14:textId="77777777" w:rsidTr="00A84239">
        <w:tc>
          <w:tcPr>
            <w:tcW w:w="1647" w:type="dxa"/>
            <w:tcBorders>
              <w:top w:val="single" w:sz="4" w:space="0" w:color="auto"/>
              <w:left w:val="single" w:sz="4" w:space="0" w:color="auto"/>
              <w:bottom w:val="single" w:sz="4" w:space="0" w:color="auto"/>
              <w:right w:val="single" w:sz="4" w:space="0" w:color="auto"/>
            </w:tcBorders>
          </w:tcPr>
          <w:p w14:paraId="5913842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ОПН</w:t>
            </w:r>
          </w:p>
        </w:tc>
        <w:tc>
          <w:tcPr>
            <w:tcW w:w="345" w:type="dxa"/>
            <w:tcBorders>
              <w:top w:val="single" w:sz="4" w:space="0" w:color="auto"/>
              <w:left w:val="single" w:sz="4" w:space="0" w:color="auto"/>
              <w:bottom w:val="single" w:sz="4" w:space="0" w:color="auto"/>
              <w:right w:val="single" w:sz="4" w:space="0" w:color="auto"/>
            </w:tcBorders>
          </w:tcPr>
          <w:p w14:paraId="5CC2E55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BE5853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ограничитель перенапряжения</w:t>
            </w:r>
          </w:p>
        </w:tc>
      </w:tr>
      <w:tr w:rsidR="00CF48A7" w:rsidRPr="00CF48A7" w14:paraId="60ABC484" w14:textId="77777777" w:rsidTr="00A84239">
        <w:tc>
          <w:tcPr>
            <w:tcW w:w="1647" w:type="dxa"/>
            <w:tcBorders>
              <w:top w:val="single" w:sz="4" w:space="0" w:color="auto"/>
              <w:left w:val="single" w:sz="4" w:space="0" w:color="auto"/>
              <w:bottom w:val="single" w:sz="4" w:space="0" w:color="auto"/>
              <w:right w:val="single" w:sz="4" w:space="0" w:color="auto"/>
            </w:tcBorders>
          </w:tcPr>
          <w:p w14:paraId="43CC49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ОПТ</w:t>
            </w:r>
          </w:p>
        </w:tc>
        <w:tc>
          <w:tcPr>
            <w:tcW w:w="345" w:type="dxa"/>
            <w:tcBorders>
              <w:top w:val="single" w:sz="4" w:space="0" w:color="auto"/>
              <w:left w:val="single" w:sz="4" w:space="0" w:color="auto"/>
              <w:bottom w:val="single" w:sz="4" w:space="0" w:color="auto"/>
              <w:right w:val="single" w:sz="4" w:space="0" w:color="auto"/>
            </w:tcBorders>
          </w:tcPr>
          <w:p w14:paraId="0F39332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06BBFD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оперативный постоянный ток</w:t>
            </w:r>
          </w:p>
        </w:tc>
      </w:tr>
      <w:tr w:rsidR="00CF48A7" w:rsidRPr="00CF48A7" w14:paraId="4ED99824" w14:textId="77777777" w:rsidTr="00A84239">
        <w:tc>
          <w:tcPr>
            <w:tcW w:w="1647" w:type="dxa"/>
            <w:tcBorders>
              <w:top w:val="single" w:sz="4" w:space="0" w:color="auto"/>
              <w:left w:val="single" w:sz="4" w:space="0" w:color="auto"/>
              <w:bottom w:val="single" w:sz="4" w:space="0" w:color="auto"/>
              <w:right w:val="single" w:sz="4" w:space="0" w:color="auto"/>
            </w:tcBorders>
          </w:tcPr>
          <w:p w14:paraId="389EF03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ОПУ</w:t>
            </w:r>
          </w:p>
        </w:tc>
        <w:tc>
          <w:tcPr>
            <w:tcW w:w="345" w:type="dxa"/>
            <w:tcBorders>
              <w:top w:val="single" w:sz="4" w:space="0" w:color="auto"/>
              <w:left w:val="single" w:sz="4" w:space="0" w:color="auto"/>
              <w:bottom w:val="single" w:sz="4" w:space="0" w:color="auto"/>
              <w:right w:val="single" w:sz="4" w:space="0" w:color="auto"/>
            </w:tcBorders>
          </w:tcPr>
          <w:p w14:paraId="447350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6EE4BA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общеподстанционный пункт управления</w:t>
            </w:r>
          </w:p>
        </w:tc>
      </w:tr>
      <w:tr w:rsidR="00CF48A7" w:rsidRPr="00CF48A7" w14:paraId="6C0ECDE9" w14:textId="77777777" w:rsidTr="00A84239">
        <w:tc>
          <w:tcPr>
            <w:tcW w:w="1647" w:type="dxa"/>
            <w:tcBorders>
              <w:top w:val="single" w:sz="4" w:space="0" w:color="auto"/>
              <w:left w:val="single" w:sz="4" w:space="0" w:color="auto"/>
              <w:bottom w:val="single" w:sz="4" w:space="0" w:color="auto"/>
              <w:right w:val="single" w:sz="4" w:space="0" w:color="auto"/>
            </w:tcBorders>
          </w:tcPr>
          <w:p w14:paraId="0CAE7F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ОРД</w:t>
            </w:r>
          </w:p>
        </w:tc>
        <w:tc>
          <w:tcPr>
            <w:tcW w:w="345" w:type="dxa"/>
            <w:tcBorders>
              <w:top w:val="single" w:sz="4" w:space="0" w:color="auto"/>
              <w:left w:val="single" w:sz="4" w:space="0" w:color="auto"/>
              <w:bottom w:val="single" w:sz="4" w:space="0" w:color="auto"/>
              <w:right w:val="single" w:sz="4" w:space="0" w:color="auto"/>
            </w:tcBorders>
          </w:tcPr>
          <w:p w14:paraId="1D6537E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F1ECF9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организационно-распорядительный документ</w:t>
            </w:r>
          </w:p>
        </w:tc>
      </w:tr>
      <w:tr w:rsidR="00CF48A7" w:rsidRPr="00CF48A7" w14:paraId="219C7BB0" w14:textId="77777777" w:rsidTr="00A84239">
        <w:tc>
          <w:tcPr>
            <w:tcW w:w="1647" w:type="dxa"/>
            <w:tcBorders>
              <w:top w:val="single" w:sz="4" w:space="0" w:color="auto"/>
              <w:left w:val="single" w:sz="4" w:space="0" w:color="auto"/>
              <w:bottom w:val="single" w:sz="4" w:space="0" w:color="auto"/>
              <w:right w:val="single" w:sz="4" w:space="0" w:color="auto"/>
            </w:tcBorders>
          </w:tcPr>
          <w:p w14:paraId="0EFE5FB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ОРУ</w:t>
            </w:r>
          </w:p>
        </w:tc>
        <w:tc>
          <w:tcPr>
            <w:tcW w:w="345" w:type="dxa"/>
            <w:tcBorders>
              <w:top w:val="single" w:sz="4" w:space="0" w:color="auto"/>
              <w:left w:val="single" w:sz="4" w:space="0" w:color="auto"/>
              <w:bottom w:val="single" w:sz="4" w:space="0" w:color="auto"/>
              <w:right w:val="single" w:sz="4" w:space="0" w:color="auto"/>
            </w:tcBorders>
          </w:tcPr>
          <w:p w14:paraId="4FAB349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60E674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открытое распределительное устройство</w:t>
            </w:r>
          </w:p>
        </w:tc>
      </w:tr>
      <w:tr w:rsidR="00CF48A7" w:rsidRPr="00CF48A7" w14:paraId="260C7EB7" w14:textId="77777777" w:rsidTr="00A84239">
        <w:tc>
          <w:tcPr>
            <w:tcW w:w="1647" w:type="dxa"/>
            <w:tcBorders>
              <w:top w:val="single" w:sz="4" w:space="0" w:color="auto"/>
              <w:left w:val="single" w:sz="4" w:space="0" w:color="auto"/>
              <w:bottom w:val="single" w:sz="4" w:space="0" w:color="auto"/>
              <w:right w:val="single" w:sz="4" w:space="0" w:color="auto"/>
            </w:tcBorders>
          </w:tcPr>
          <w:p w14:paraId="0B41DCA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ОРЭ</w:t>
            </w:r>
          </w:p>
        </w:tc>
        <w:tc>
          <w:tcPr>
            <w:tcW w:w="345" w:type="dxa"/>
            <w:tcBorders>
              <w:top w:val="single" w:sz="4" w:space="0" w:color="auto"/>
              <w:left w:val="single" w:sz="4" w:space="0" w:color="auto"/>
              <w:bottom w:val="single" w:sz="4" w:space="0" w:color="auto"/>
              <w:right w:val="single" w:sz="4" w:space="0" w:color="auto"/>
            </w:tcBorders>
          </w:tcPr>
          <w:p w14:paraId="78BA40E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C5939D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оптовый рынок электроэнергии</w:t>
            </w:r>
          </w:p>
        </w:tc>
      </w:tr>
      <w:tr w:rsidR="00CF48A7" w:rsidRPr="00CF48A7" w14:paraId="02B1E950" w14:textId="77777777" w:rsidTr="00A84239">
        <w:tc>
          <w:tcPr>
            <w:tcW w:w="1647" w:type="dxa"/>
            <w:tcBorders>
              <w:top w:val="single" w:sz="4" w:space="0" w:color="auto"/>
              <w:left w:val="single" w:sz="4" w:space="0" w:color="auto"/>
              <w:bottom w:val="single" w:sz="4" w:space="0" w:color="auto"/>
              <w:right w:val="single" w:sz="4" w:space="0" w:color="auto"/>
            </w:tcBorders>
          </w:tcPr>
          <w:p w14:paraId="4866004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ОСР-97</w:t>
            </w:r>
          </w:p>
        </w:tc>
        <w:tc>
          <w:tcPr>
            <w:tcW w:w="345" w:type="dxa"/>
            <w:tcBorders>
              <w:top w:val="single" w:sz="4" w:space="0" w:color="auto"/>
              <w:left w:val="single" w:sz="4" w:space="0" w:color="auto"/>
              <w:bottom w:val="single" w:sz="4" w:space="0" w:color="auto"/>
              <w:right w:val="single" w:sz="4" w:space="0" w:color="auto"/>
            </w:tcBorders>
          </w:tcPr>
          <w:p w14:paraId="0C24AC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5F22AD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карта общего сейсмического районирования</w:t>
            </w:r>
          </w:p>
          <w:p w14:paraId="6663188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территории Российской Федерации (ОСР-97-А, ОСР-97-В, ОСР-97-С)</w:t>
            </w:r>
          </w:p>
        </w:tc>
      </w:tr>
      <w:tr w:rsidR="00CF48A7" w:rsidRPr="00CF48A7" w14:paraId="7EC67E48" w14:textId="77777777" w:rsidTr="00A84239">
        <w:tc>
          <w:tcPr>
            <w:tcW w:w="1647" w:type="dxa"/>
            <w:tcBorders>
              <w:top w:val="single" w:sz="4" w:space="0" w:color="auto"/>
              <w:left w:val="single" w:sz="4" w:space="0" w:color="auto"/>
              <w:bottom w:val="single" w:sz="4" w:space="0" w:color="auto"/>
              <w:right w:val="single" w:sz="4" w:space="0" w:color="auto"/>
            </w:tcBorders>
          </w:tcPr>
          <w:p w14:paraId="7E5060D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ОТР</w:t>
            </w:r>
          </w:p>
        </w:tc>
        <w:tc>
          <w:tcPr>
            <w:tcW w:w="345" w:type="dxa"/>
            <w:tcBorders>
              <w:top w:val="single" w:sz="4" w:space="0" w:color="auto"/>
              <w:left w:val="single" w:sz="4" w:space="0" w:color="auto"/>
              <w:bottom w:val="single" w:sz="4" w:space="0" w:color="auto"/>
              <w:right w:val="single" w:sz="4" w:space="0" w:color="auto"/>
            </w:tcBorders>
          </w:tcPr>
          <w:p w14:paraId="6CA06D4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18D24B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основные технические решения</w:t>
            </w:r>
          </w:p>
        </w:tc>
      </w:tr>
      <w:tr w:rsidR="00CF48A7" w:rsidRPr="00CF48A7" w14:paraId="5BFBAE8A" w14:textId="77777777" w:rsidTr="00A84239">
        <w:tc>
          <w:tcPr>
            <w:tcW w:w="1647" w:type="dxa"/>
            <w:tcBorders>
              <w:top w:val="single" w:sz="4" w:space="0" w:color="auto"/>
              <w:left w:val="single" w:sz="4" w:space="0" w:color="auto"/>
              <w:bottom w:val="single" w:sz="4" w:space="0" w:color="auto"/>
              <w:right w:val="single" w:sz="4" w:space="0" w:color="auto"/>
            </w:tcBorders>
          </w:tcPr>
          <w:p w14:paraId="1FE78F6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ОУС</w:t>
            </w:r>
          </w:p>
        </w:tc>
        <w:tc>
          <w:tcPr>
            <w:tcW w:w="345" w:type="dxa"/>
            <w:tcBorders>
              <w:top w:val="single" w:sz="4" w:space="0" w:color="auto"/>
              <w:left w:val="single" w:sz="4" w:space="0" w:color="auto"/>
              <w:bottom w:val="single" w:sz="4" w:space="0" w:color="auto"/>
              <w:right w:val="single" w:sz="4" w:space="0" w:color="auto"/>
            </w:tcBorders>
          </w:tcPr>
          <w:p w14:paraId="11748CE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3F4F304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окружной узел связи</w:t>
            </w:r>
          </w:p>
        </w:tc>
      </w:tr>
      <w:tr w:rsidR="00CF48A7" w:rsidRPr="00CF48A7" w14:paraId="7DD92142" w14:textId="77777777" w:rsidTr="00A84239">
        <w:tc>
          <w:tcPr>
            <w:tcW w:w="1647" w:type="dxa"/>
            <w:tcBorders>
              <w:top w:val="single" w:sz="4" w:space="0" w:color="auto"/>
              <w:left w:val="single" w:sz="4" w:space="0" w:color="auto"/>
              <w:bottom w:val="single" w:sz="4" w:space="0" w:color="auto"/>
              <w:right w:val="single" w:sz="4" w:space="0" w:color="auto"/>
            </w:tcBorders>
          </w:tcPr>
          <w:p w14:paraId="6163DE6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ОЭС</w:t>
            </w:r>
          </w:p>
        </w:tc>
        <w:tc>
          <w:tcPr>
            <w:tcW w:w="345" w:type="dxa"/>
            <w:tcBorders>
              <w:top w:val="single" w:sz="4" w:space="0" w:color="auto"/>
              <w:left w:val="single" w:sz="4" w:space="0" w:color="auto"/>
              <w:bottom w:val="single" w:sz="4" w:space="0" w:color="auto"/>
              <w:right w:val="single" w:sz="4" w:space="0" w:color="auto"/>
            </w:tcBorders>
          </w:tcPr>
          <w:p w14:paraId="4F58732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F45A50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объединенная энергетическая система</w:t>
            </w:r>
          </w:p>
        </w:tc>
      </w:tr>
      <w:tr w:rsidR="00CF48A7" w:rsidRPr="00CF48A7" w14:paraId="71C21588" w14:textId="77777777" w:rsidTr="00A84239">
        <w:tc>
          <w:tcPr>
            <w:tcW w:w="1647" w:type="dxa"/>
            <w:tcBorders>
              <w:top w:val="single" w:sz="4" w:space="0" w:color="auto"/>
              <w:left w:val="single" w:sz="4" w:space="0" w:color="auto"/>
              <w:bottom w:val="single" w:sz="4" w:space="0" w:color="auto"/>
              <w:right w:val="single" w:sz="4" w:space="0" w:color="auto"/>
            </w:tcBorders>
          </w:tcPr>
          <w:p w14:paraId="0DDDDCC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ПА</w:t>
            </w:r>
          </w:p>
        </w:tc>
        <w:tc>
          <w:tcPr>
            <w:tcW w:w="345" w:type="dxa"/>
            <w:tcBorders>
              <w:top w:val="single" w:sz="4" w:space="0" w:color="auto"/>
              <w:left w:val="single" w:sz="4" w:space="0" w:color="auto"/>
              <w:bottom w:val="single" w:sz="4" w:space="0" w:color="auto"/>
              <w:right w:val="single" w:sz="4" w:space="0" w:color="auto"/>
            </w:tcBorders>
          </w:tcPr>
          <w:p w14:paraId="136ADB0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560E87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противоаварийная автоматика</w:t>
            </w:r>
          </w:p>
        </w:tc>
      </w:tr>
      <w:tr w:rsidR="00CF48A7" w:rsidRPr="00CF48A7" w14:paraId="1E03FDB8" w14:textId="77777777" w:rsidTr="00A84239">
        <w:tc>
          <w:tcPr>
            <w:tcW w:w="1647" w:type="dxa"/>
            <w:tcBorders>
              <w:top w:val="single" w:sz="4" w:space="0" w:color="auto"/>
              <w:left w:val="single" w:sz="4" w:space="0" w:color="auto"/>
              <w:bottom w:val="single" w:sz="4" w:space="0" w:color="auto"/>
              <w:right w:val="single" w:sz="4" w:space="0" w:color="auto"/>
            </w:tcBorders>
          </w:tcPr>
          <w:p w14:paraId="3DC1047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ПАС</w:t>
            </w:r>
          </w:p>
        </w:tc>
        <w:tc>
          <w:tcPr>
            <w:tcW w:w="345" w:type="dxa"/>
            <w:tcBorders>
              <w:top w:val="single" w:sz="4" w:space="0" w:color="auto"/>
              <w:left w:val="single" w:sz="4" w:space="0" w:color="auto"/>
              <w:bottom w:val="single" w:sz="4" w:space="0" w:color="auto"/>
              <w:right w:val="single" w:sz="4" w:space="0" w:color="auto"/>
            </w:tcBorders>
          </w:tcPr>
          <w:p w14:paraId="30D5C9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14911CA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преобразователь аналоговых сигналов</w:t>
            </w:r>
          </w:p>
        </w:tc>
      </w:tr>
      <w:tr w:rsidR="00CF48A7" w:rsidRPr="00CF48A7" w14:paraId="191B6B48" w14:textId="77777777" w:rsidTr="00A84239">
        <w:tc>
          <w:tcPr>
            <w:tcW w:w="1647" w:type="dxa"/>
            <w:tcBorders>
              <w:top w:val="single" w:sz="4" w:space="0" w:color="auto"/>
              <w:left w:val="single" w:sz="4" w:space="0" w:color="auto"/>
              <w:bottom w:val="single" w:sz="4" w:space="0" w:color="auto"/>
              <w:right w:val="single" w:sz="4" w:space="0" w:color="auto"/>
            </w:tcBorders>
          </w:tcPr>
          <w:p w14:paraId="1A293C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ПД</w:t>
            </w:r>
          </w:p>
        </w:tc>
        <w:tc>
          <w:tcPr>
            <w:tcW w:w="345" w:type="dxa"/>
            <w:tcBorders>
              <w:top w:val="single" w:sz="4" w:space="0" w:color="auto"/>
              <w:left w:val="single" w:sz="4" w:space="0" w:color="auto"/>
              <w:bottom w:val="single" w:sz="4" w:space="0" w:color="auto"/>
              <w:right w:val="single" w:sz="4" w:space="0" w:color="auto"/>
            </w:tcBorders>
          </w:tcPr>
          <w:p w14:paraId="3AFA781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5DDCD5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проектная документация</w:t>
            </w:r>
          </w:p>
        </w:tc>
      </w:tr>
      <w:tr w:rsidR="00CF48A7" w:rsidRPr="00CF48A7" w14:paraId="398338D4" w14:textId="77777777" w:rsidTr="00A84239">
        <w:tc>
          <w:tcPr>
            <w:tcW w:w="1647" w:type="dxa"/>
            <w:tcBorders>
              <w:top w:val="single" w:sz="4" w:space="0" w:color="auto"/>
              <w:left w:val="single" w:sz="4" w:space="0" w:color="auto"/>
              <w:bottom w:val="single" w:sz="4" w:space="0" w:color="auto"/>
              <w:right w:val="single" w:sz="4" w:space="0" w:color="auto"/>
            </w:tcBorders>
          </w:tcPr>
          <w:p w14:paraId="4BEF797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ПДС</w:t>
            </w:r>
          </w:p>
        </w:tc>
        <w:tc>
          <w:tcPr>
            <w:tcW w:w="345" w:type="dxa"/>
            <w:tcBorders>
              <w:top w:val="single" w:sz="4" w:space="0" w:color="auto"/>
              <w:left w:val="single" w:sz="4" w:space="0" w:color="auto"/>
              <w:bottom w:val="single" w:sz="4" w:space="0" w:color="auto"/>
              <w:right w:val="single" w:sz="4" w:space="0" w:color="auto"/>
            </w:tcBorders>
          </w:tcPr>
          <w:p w14:paraId="3D1432B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4AEB21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преобразователь дискретных сигналов</w:t>
            </w:r>
          </w:p>
        </w:tc>
      </w:tr>
      <w:tr w:rsidR="00CF48A7" w:rsidRPr="00CF48A7" w14:paraId="17BEB40A" w14:textId="77777777" w:rsidTr="00A84239">
        <w:tc>
          <w:tcPr>
            <w:tcW w:w="1647" w:type="dxa"/>
            <w:tcBorders>
              <w:top w:val="single" w:sz="4" w:space="0" w:color="auto"/>
              <w:left w:val="single" w:sz="4" w:space="0" w:color="auto"/>
              <w:bottom w:val="single" w:sz="4" w:space="0" w:color="auto"/>
              <w:right w:val="single" w:sz="4" w:space="0" w:color="auto"/>
            </w:tcBorders>
          </w:tcPr>
          <w:p w14:paraId="7A28020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ПИР</w:t>
            </w:r>
          </w:p>
        </w:tc>
        <w:tc>
          <w:tcPr>
            <w:tcW w:w="345" w:type="dxa"/>
            <w:tcBorders>
              <w:top w:val="single" w:sz="4" w:space="0" w:color="auto"/>
              <w:left w:val="single" w:sz="4" w:space="0" w:color="auto"/>
              <w:bottom w:val="single" w:sz="4" w:space="0" w:color="auto"/>
              <w:right w:val="single" w:sz="4" w:space="0" w:color="auto"/>
            </w:tcBorders>
          </w:tcPr>
          <w:p w14:paraId="6BE24DF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3D5AF9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проектно-изыскательские работы</w:t>
            </w:r>
          </w:p>
        </w:tc>
      </w:tr>
      <w:tr w:rsidR="00CF48A7" w:rsidRPr="00CF48A7" w14:paraId="340BC231" w14:textId="77777777" w:rsidTr="00A84239">
        <w:tc>
          <w:tcPr>
            <w:tcW w:w="1647" w:type="dxa"/>
            <w:tcBorders>
              <w:top w:val="single" w:sz="4" w:space="0" w:color="auto"/>
              <w:left w:val="single" w:sz="4" w:space="0" w:color="auto"/>
              <w:bottom w:val="single" w:sz="4" w:space="0" w:color="auto"/>
              <w:right w:val="single" w:sz="4" w:space="0" w:color="auto"/>
            </w:tcBorders>
          </w:tcPr>
          <w:p w14:paraId="0A0D983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ПК</w:t>
            </w:r>
          </w:p>
        </w:tc>
        <w:tc>
          <w:tcPr>
            <w:tcW w:w="345" w:type="dxa"/>
            <w:tcBorders>
              <w:top w:val="single" w:sz="4" w:space="0" w:color="auto"/>
              <w:left w:val="single" w:sz="4" w:space="0" w:color="auto"/>
              <w:bottom w:val="single" w:sz="4" w:space="0" w:color="auto"/>
              <w:right w:val="single" w:sz="4" w:space="0" w:color="auto"/>
            </w:tcBorders>
          </w:tcPr>
          <w:p w14:paraId="4695FCE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314123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программный комплекс</w:t>
            </w:r>
          </w:p>
        </w:tc>
      </w:tr>
      <w:tr w:rsidR="00CF48A7" w:rsidRPr="00CF48A7" w14:paraId="0D0B54FC" w14:textId="77777777" w:rsidTr="00A84239">
        <w:tc>
          <w:tcPr>
            <w:tcW w:w="1647" w:type="dxa"/>
            <w:tcBorders>
              <w:top w:val="single" w:sz="4" w:space="0" w:color="auto"/>
              <w:left w:val="single" w:sz="4" w:space="0" w:color="auto"/>
              <w:bottom w:val="single" w:sz="4" w:space="0" w:color="auto"/>
              <w:right w:val="single" w:sz="4" w:space="0" w:color="auto"/>
            </w:tcBorders>
          </w:tcPr>
          <w:p w14:paraId="42258F1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ПНР</w:t>
            </w:r>
          </w:p>
        </w:tc>
        <w:tc>
          <w:tcPr>
            <w:tcW w:w="345" w:type="dxa"/>
            <w:tcBorders>
              <w:top w:val="single" w:sz="4" w:space="0" w:color="auto"/>
              <w:left w:val="single" w:sz="4" w:space="0" w:color="auto"/>
              <w:bottom w:val="single" w:sz="4" w:space="0" w:color="auto"/>
              <w:right w:val="single" w:sz="4" w:space="0" w:color="auto"/>
            </w:tcBorders>
          </w:tcPr>
          <w:p w14:paraId="35EF6C8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D23449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пуско-наладочные работы</w:t>
            </w:r>
          </w:p>
        </w:tc>
      </w:tr>
      <w:tr w:rsidR="00CF48A7" w:rsidRPr="00CF48A7" w14:paraId="608CF193" w14:textId="77777777" w:rsidTr="00A84239">
        <w:tc>
          <w:tcPr>
            <w:tcW w:w="1647" w:type="dxa"/>
            <w:tcBorders>
              <w:top w:val="single" w:sz="4" w:space="0" w:color="auto"/>
              <w:left w:val="single" w:sz="4" w:space="0" w:color="auto"/>
              <w:bottom w:val="single" w:sz="4" w:space="0" w:color="auto"/>
              <w:right w:val="single" w:sz="4" w:space="0" w:color="auto"/>
            </w:tcBorders>
          </w:tcPr>
          <w:p w14:paraId="06C8124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ПО</w:t>
            </w:r>
          </w:p>
        </w:tc>
        <w:tc>
          <w:tcPr>
            <w:tcW w:w="345" w:type="dxa"/>
            <w:tcBorders>
              <w:top w:val="single" w:sz="4" w:space="0" w:color="auto"/>
              <w:left w:val="single" w:sz="4" w:space="0" w:color="auto"/>
              <w:bottom w:val="single" w:sz="4" w:space="0" w:color="auto"/>
              <w:right w:val="single" w:sz="4" w:space="0" w:color="auto"/>
            </w:tcBorders>
          </w:tcPr>
          <w:p w14:paraId="4470FEC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DEA4CB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программное обеспечение</w:t>
            </w:r>
          </w:p>
        </w:tc>
      </w:tr>
      <w:tr w:rsidR="00CF48A7" w:rsidRPr="00CF48A7" w14:paraId="7CCA050F" w14:textId="77777777" w:rsidTr="00A84239">
        <w:tc>
          <w:tcPr>
            <w:tcW w:w="1647" w:type="dxa"/>
            <w:tcBorders>
              <w:top w:val="single" w:sz="4" w:space="0" w:color="auto"/>
              <w:left w:val="single" w:sz="4" w:space="0" w:color="auto"/>
              <w:bottom w:val="single" w:sz="4" w:space="0" w:color="auto"/>
              <w:right w:val="single" w:sz="4" w:space="0" w:color="auto"/>
            </w:tcBorders>
          </w:tcPr>
          <w:p w14:paraId="1A1C74F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ПОС</w:t>
            </w:r>
          </w:p>
        </w:tc>
        <w:tc>
          <w:tcPr>
            <w:tcW w:w="345" w:type="dxa"/>
            <w:tcBorders>
              <w:top w:val="single" w:sz="4" w:space="0" w:color="auto"/>
              <w:left w:val="single" w:sz="4" w:space="0" w:color="auto"/>
              <w:bottom w:val="single" w:sz="4" w:space="0" w:color="auto"/>
              <w:right w:val="single" w:sz="4" w:space="0" w:color="auto"/>
            </w:tcBorders>
          </w:tcPr>
          <w:p w14:paraId="50C0C68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E8E1BB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проект организации строительства </w:t>
            </w:r>
          </w:p>
        </w:tc>
      </w:tr>
      <w:tr w:rsidR="00CF48A7" w:rsidRPr="00CF48A7" w14:paraId="23166F56" w14:textId="77777777" w:rsidTr="00A84239">
        <w:tc>
          <w:tcPr>
            <w:tcW w:w="1647" w:type="dxa"/>
            <w:tcBorders>
              <w:top w:val="single" w:sz="4" w:space="0" w:color="auto"/>
              <w:left w:val="single" w:sz="4" w:space="0" w:color="auto"/>
              <w:bottom w:val="single" w:sz="4" w:space="0" w:color="auto"/>
              <w:right w:val="single" w:sz="4" w:space="0" w:color="auto"/>
            </w:tcBorders>
          </w:tcPr>
          <w:p w14:paraId="6D30F88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ПС</w:t>
            </w:r>
          </w:p>
        </w:tc>
        <w:tc>
          <w:tcPr>
            <w:tcW w:w="345" w:type="dxa"/>
            <w:tcBorders>
              <w:top w:val="single" w:sz="4" w:space="0" w:color="auto"/>
              <w:left w:val="single" w:sz="4" w:space="0" w:color="auto"/>
              <w:bottom w:val="single" w:sz="4" w:space="0" w:color="auto"/>
              <w:right w:val="single" w:sz="4" w:space="0" w:color="auto"/>
            </w:tcBorders>
          </w:tcPr>
          <w:p w14:paraId="0ABB121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5B09A2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подстанция</w:t>
            </w:r>
          </w:p>
        </w:tc>
      </w:tr>
      <w:tr w:rsidR="00CF48A7" w:rsidRPr="00CF48A7" w14:paraId="5F5D95ED" w14:textId="77777777" w:rsidTr="00A84239">
        <w:tc>
          <w:tcPr>
            <w:tcW w:w="1647" w:type="dxa"/>
            <w:tcBorders>
              <w:top w:val="single" w:sz="4" w:space="0" w:color="auto"/>
              <w:left w:val="single" w:sz="4" w:space="0" w:color="auto"/>
              <w:bottom w:val="single" w:sz="4" w:space="0" w:color="auto"/>
              <w:right w:val="single" w:sz="4" w:space="0" w:color="auto"/>
            </w:tcBorders>
          </w:tcPr>
          <w:p w14:paraId="2EB9ED5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ПСНП</w:t>
            </w:r>
          </w:p>
        </w:tc>
        <w:tc>
          <w:tcPr>
            <w:tcW w:w="345" w:type="dxa"/>
            <w:tcBorders>
              <w:top w:val="single" w:sz="4" w:space="0" w:color="auto"/>
              <w:left w:val="single" w:sz="4" w:space="0" w:color="auto"/>
              <w:bottom w:val="single" w:sz="4" w:space="0" w:color="auto"/>
              <w:right w:val="single" w:sz="4" w:space="0" w:color="auto"/>
            </w:tcBorders>
          </w:tcPr>
          <w:p w14:paraId="2DD2034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CD5C11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подстанция нового поколения </w:t>
            </w:r>
          </w:p>
        </w:tc>
      </w:tr>
      <w:tr w:rsidR="00CF48A7" w:rsidRPr="00CF48A7" w14:paraId="75408DCE" w14:textId="77777777" w:rsidTr="00A84239">
        <w:tc>
          <w:tcPr>
            <w:tcW w:w="1647" w:type="dxa"/>
            <w:tcBorders>
              <w:top w:val="single" w:sz="4" w:space="0" w:color="auto"/>
              <w:left w:val="single" w:sz="4" w:space="0" w:color="auto"/>
              <w:bottom w:val="single" w:sz="4" w:space="0" w:color="auto"/>
              <w:right w:val="single" w:sz="4" w:space="0" w:color="auto"/>
            </w:tcBorders>
          </w:tcPr>
          <w:p w14:paraId="244D87A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ПП</w:t>
            </w:r>
          </w:p>
        </w:tc>
        <w:tc>
          <w:tcPr>
            <w:tcW w:w="345" w:type="dxa"/>
            <w:tcBorders>
              <w:top w:val="single" w:sz="4" w:space="0" w:color="auto"/>
              <w:left w:val="single" w:sz="4" w:space="0" w:color="auto"/>
              <w:bottom w:val="single" w:sz="4" w:space="0" w:color="auto"/>
              <w:right w:val="single" w:sz="4" w:space="0" w:color="auto"/>
            </w:tcBorders>
          </w:tcPr>
          <w:p w14:paraId="4D58FFD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A5C62A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переключательный пункт</w:t>
            </w:r>
          </w:p>
        </w:tc>
      </w:tr>
      <w:tr w:rsidR="00CF48A7" w:rsidRPr="00CF48A7" w14:paraId="17D86C11" w14:textId="77777777" w:rsidTr="00A84239">
        <w:tc>
          <w:tcPr>
            <w:tcW w:w="1647" w:type="dxa"/>
            <w:tcBorders>
              <w:top w:val="single" w:sz="4" w:space="0" w:color="auto"/>
              <w:left w:val="single" w:sz="4" w:space="0" w:color="auto"/>
              <w:bottom w:val="single" w:sz="4" w:space="0" w:color="auto"/>
              <w:right w:val="single" w:sz="4" w:space="0" w:color="auto"/>
            </w:tcBorders>
          </w:tcPr>
          <w:p w14:paraId="488D177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ПТК ССПИ</w:t>
            </w:r>
          </w:p>
        </w:tc>
        <w:tc>
          <w:tcPr>
            <w:tcW w:w="345" w:type="dxa"/>
            <w:tcBorders>
              <w:top w:val="single" w:sz="4" w:space="0" w:color="auto"/>
              <w:left w:val="single" w:sz="4" w:space="0" w:color="auto"/>
              <w:bottom w:val="single" w:sz="4" w:space="0" w:color="auto"/>
              <w:right w:val="single" w:sz="4" w:space="0" w:color="auto"/>
            </w:tcBorders>
          </w:tcPr>
          <w:p w14:paraId="67C90A6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6A15F7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программно-технический комплекс ССПИ</w:t>
            </w:r>
          </w:p>
        </w:tc>
      </w:tr>
      <w:tr w:rsidR="00CF48A7" w:rsidRPr="00CF48A7" w14:paraId="19859500" w14:textId="77777777" w:rsidTr="00A84239">
        <w:tc>
          <w:tcPr>
            <w:tcW w:w="1647" w:type="dxa"/>
            <w:tcBorders>
              <w:top w:val="single" w:sz="4" w:space="0" w:color="auto"/>
              <w:left w:val="single" w:sz="4" w:space="0" w:color="auto"/>
              <w:bottom w:val="single" w:sz="4" w:space="0" w:color="auto"/>
              <w:right w:val="single" w:sz="4" w:space="0" w:color="auto"/>
            </w:tcBorders>
          </w:tcPr>
          <w:p w14:paraId="64B68A1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ПТЭ</w:t>
            </w:r>
          </w:p>
        </w:tc>
        <w:tc>
          <w:tcPr>
            <w:tcW w:w="345" w:type="dxa"/>
            <w:tcBorders>
              <w:top w:val="single" w:sz="4" w:space="0" w:color="auto"/>
              <w:left w:val="single" w:sz="4" w:space="0" w:color="auto"/>
              <w:bottom w:val="single" w:sz="4" w:space="0" w:color="auto"/>
              <w:right w:val="single" w:sz="4" w:space="0" w:color="auto"/>
            </w:tcBorders>
          </w:tcPr>
          <w:p w14:paraId="49DD4E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A14C2E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правила технической эксплуатации</w:t>
            </w:r>
          </w:p>
        </w:tc>
      </w:tr>
      <w:tr w:rsidR="00CF48A7" w:rsidRPr="00CF48A7" w14:paraId="16623944" w14:textId="77777777" w:rsidTr="00A84239">
        <w:tc>
          <w:tcPr>
            <w:tcW w:w="1647" w:type="dxa"/>
            <w:tcBorders>
              <w:top w:val="single" w:sz="4" w:space="0" w:color="auto"/>
              <w:left w:val="single" w:sz="4" w:space="0" w:color="auto"/>
              <w:bottom w:val="single" w:sz="4" w:space="0" w:color="auto"/>
              <w:right w:val="single" w:sz="4" w:space="0" w:color="auto"/>
            </w:tcBorders>
          </w:tcPr>
          <w:p w14:paraId="34B1D14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ПУЭ</w:t>
            </w:r>
          </w:p>
        </w:tc>
        <w:tc>
          <w:tcPr>
            <w:tcW w:w="345" w:type="dxa"/>
            <w:tcBorders>
              <w:top w:val="single" w:sz="4" w:space="0" w:color="auto"/>
              <w:left w:val="single" w:sz="4" w:space="0" w:color="auto"/>
              <w:bottom w:val="single" w:sz="4" w:space="0" w:color="auto"/>
              <w:right w:val="single" w:sz="4" w:space="0" w:color="auto"/>
            </w:tcBorders>
          </w:tcPr>
          <w:p w14:paraId="24B5838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284A95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правила устройства электроустановок</w:t>
            </w:r>
          </w:p>
        </w:tc>
      </w:tr>
      <w:tr w:rsidR="00CF48A7" w:rsidRPr="00CF48A7" w14:paraId="387635DF" w14:textId="77777777" w:rsidTr="00A84239">
        <w:tc>
          <w:tcPr>
            <w:tcW w:w="1647" w:type="dxa"/>
            <w:tcBorders>
              <w:top w:val="single" w:sz="4" w:space="0" w:color="auto"/>
              <w:left w:val="single" w:sz="4" w:space="0" w:color="auto"/>
              <w:bottom w:val="single" w:sz="4" w:space="0" w:color="auto"/>
              <w:right w:val="single" w:sz="4" w:space="0" w:color="auto"/>
            </w:tcBorders>
          </w:tcPr>
          <w:p w14:paraId="513BAF6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w:t>
            </w:r>
          </w:p>
        </w:tc>
        <w:tc>
          <w:tcPr>
            <w:tcW w:w="345" w:type="dxa"/>
            <w:tcBorders>
              <w:top w:val="single" w:sz="4" w:space="0" w:color="auto"/>
              <w:left w:val="single" w:sz="4" w:space="0" w:color="auto"/>
              <w:bottom w:val="single" w:sz="4" w:space="0" w:color="auto"/>
              <w:right w:val="single" w:sz="4" w:space="0" w:color="auto"/>
            </w:tcBorders>
          </w:tcPr>
          <w:p w14:paraId="79C604F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CB9A18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режимная автоматика</w:t>
            </w:r>
          </w:p>
        </w:tc>
      </w:tr>
      <w:tr w:rsidR="00CF48A7" w:rsidRPr="00CF48A7" w14:paraId="7F8A3D13" w14:textId="77777777" w:rsidTr="00A84239">
        <w:tc>
          <w:tcPr>
            <w:tcW w:w="1647" w:type="dxa"/>
            <w:tcBorders>
              <w:top w:val="single" w:sz="4" w:space="0" w:color="auto"/>
              <w:left w:val="single" w:sz="4" w:space="0" w:color="auto"/>
              <w:bottom w:val="single" w:sz="4" w:space="0" w:color="auto"/>
              <w:right w:val="single" w:sz="4" w:space="0" w:color="auto"/>
            </w:tcBorders>
          </w:tcPr>
          <w:p w14:paraId="29FD7B9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РАС</w:t>
            </w:r>
          </w:p>
        </w:tc>
        <w:tc>
          <w:tcPr>
            <w:tcW w:w="345" w:type="dxa"/>
            <w:tcBorders>
              <w:top w:val="single" w:sz="4" w:space="0" w:color="auto"/>
              <w:left w:val="single" w:sz="4" w:space="0" w:color="auto"/>
              <w:bottom w:val="single" w:sz="4" w:space="0" w:color="auto"/>
              <w:right w:val="single" w:sz="4" w:space="0" w:color="auto"/>
            </w:tcBorders>
          </w:tcPr>
          <w:p w14:paraId="7C7AFF9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5ABEC0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регистратор аварийных событий</w:t>
            </w:r>
          </w:p>
        </w:tc>
      </w:tr>
      <w:tr w:rsidR="00CF48A7" w:rsidRPr="00CF48A7" w14:paraId="1036977B" w14:textId="77777777" w:rsidTr="00A84239">
        <w:tc>
          <w:tcPr>
            <w:tcW w:w="1647" w:type="dxa"/>
            <w:tcBorders>
              <w:top w:val="single" w:sz="4" w:space="0" w:color="auto"/>
              <w:left w:val="single" w:sz="4" w:space="0" w:color="auto"/>
              <w:bottom w:val="single" w:sz="4" w:space="0" w:color="auto"/>
              <w:right w:val="single" w:sz="4" w:space="0" w:color="auto"/>
            </w:tcBorders>
          </w:tcPr>
          <w:p w14:paraId="75560A1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РАСП</w:t>
            </w:r>
          </w:p>
        </w:tc>
        <w:tc>
          <w:tcPr>
            <w:tcW w:w="345" w:type="dxa"/>
            <w:tcBorders>
              <w:top w:val="single" w:sz="4" w:space="0" w:color="auto"/>
              <w:left w:val="single" w:sz="4" w:space="0" w:color="auto"/>
              <w:bottom w:val="single" w:sz="4" w:space="0" w:color="auto"/>
              <w:right w:val="single" w:sz="4" w:space="0" w:color="auto"/>
            </w:tcBorders>
          </w:tcPr>
          <w:p w14:paraId="00CF29C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683253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регистрация аварийных событий и процессов</w:t>
            </w:r>
          </w:p>
        </w:tc>
      </w:tr>
      <w:tr w:rsidR="00CF48A7" w:rsidRPr="00CF48A7" w14:paraId="3D83CFC5" w14:textId="77777777" w:rsidTr="00A84239">
        <w:tc>
          <w:tcPr>
            <w:tcW w:w="1647" w:type="dxa"/>
            <w:tcBorders>
              <w:top w:val="single" w:sz="4" w:space="0" w:color="auto"/>
              <w:left w:val="single" w:sz="4" w:space="0" w:color="auto"/>
              <w:bottom w:val="single" w:sz="4" w:space="0" w:color="auto"/>
              <w:right w:val="single" w:sz="4" w:space="0" w:color="auto"/>
            </w:tcBorders>
          </w:tcPr>
          <w:p w14:paraId="195DFE0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РД</w:t>
            </w:r>
          </w:p>
        </w:tc>
        <w:tc>
          <w:tcPr>
            <w:tcW w:w="345" w:type="dxa"/>
            <w:tcBorders>
              <w:top w:val="single" w:sz="4" w:space="0" w:color="auto"/>
              <w:left w:val="single" w:sz="4" w:space="0" w:color="auto"/>
              <w:bottom w:val="single" w:sz="4" w:space="0" w:color="auto"/>
              <w:right w:val="single" w:sz="4" w:space="0" w:color="auto"/>
            </w:tcBorders>
          </w:tcPr>
          <w:p w14:paraId="45E6EE1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74858C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рабочая документация</w:t>
            </w:r>
          </w:p>
        </w:tc>
      </w:tr>
      <w:tr w:rsidR="00CF48A7" w:rsidRPr="00CF48A7" w14:paraId="37CA4912" w14:textId="77777777" w:rsidTr="00A84239">
        <w:tc>
          <w:tcPr>
            <w:tcW w:w="1647" w:type="dxa"/>
            <w:tcBorders>
              <w:top w:val="single" w:sz="4" w:space="0" w:color="auto"/>
              <w:left w:val="single" w:sz="4" w:space="0" w:color="auto"/>
              <w:bottom w:val="single" w:sz="4" w:space="0" w:color="auto"/>
              <w:right w:val="single" w:sz="4" w:space="0" w:color="auto"/>
            </w:tcBorders>
          </w:tcPr>
          <w:p w14:paraId="04C698D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РДУ</w:t>
            </w:r>
          </w:p>
        </w:tc>
        <w:tc>
          <w:tcPr>
            <w:tcW w:w="345" w:type="dxa"/>
            <w:tcBorders>
              <w:top w:val="single" w:sz="4" w:space="0" w:color="auto"/>
              <w:left w:val="single" w:sz="4" w:space="0" w:color="auto"/>
              <w:bottom w:val="single" w:sz="4" w:space="0" w:color="auto"/>
              <w:right w:val="single" w:sz="4" w:space="0" w:color="auto"/>
            </w:tcBorders>
          </w:tcPr>
          <w:p w14:paraId="51E2A65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F13DB2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филиал АО «СО ЕЭС» региональное диспетчерское управление</w:t>
            </w:r>
          </w:p>
        </w:tc>
      </w:tr>
      <w:tr w:rsidR="00CF48A7" w:rsidRPr="00CF48A7" w14:paraId="1F44FFBB" w14:textId="77777777" w:rsidTr="00A84239">
        <w:tc>
          <w:tcPr>
            <w:tcW w:w="1647" w:type="dxa"/>
            <w:tcBorders>
              <w:top w:val="single" w:sz="4" w:space="0" w:color="auto"/>
              <w:left w:val="single" w:sz="4" w:space="0" w:color="auto"/>
              <w:bottom w:val="single" w:sz="4" w:space="0" w:color="auto"/>
              <w:right w:val="single" w:sz="4" w:space="0" w:color="auto"/>
            </w:tcBorders>
          </w:tcPr>
          <w:p w14:paraId="6662077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РЗ</w:t>
            </w:r>
          </w:p>
        </w:tc>
        <w:tc>
          <w:tcPr>
            <w:tcW w:w="345" w:type="dxa"/>
            <w:tcBorders>
              <w:top w:val="single" w:sz="4" w:space="0" w:color="auto"/>
              <w:left w:val="single" w:sz="4" w:space="0" w:color="auto"/>
              <w:bottom w:val="single" w:sz="4" w:space="0" w:color="auto"/>
              <w:right w:val="single" w:sz="4" w:space="0" w:color="auto"/>
            </w:tcBorders>
          </w:tcPr>
          <w:p w14:paraId="59C618F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FB9357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релейная защита</w:t>
            </w:r>
          </w:p>
        </w:tc>
      </w:tr>
      <w:tr w:rsidR="00CF48A7" w:rsidRPr="00CF48A7" w14:paraId="08C35F84" w14:textId="77777777" w:rsidTr="00A84239">
        <w:tc>
          <w:tcPr>
            <w:tcW w:w="1647" w:type="dxa"/>
            <w:tcBorders>
              <w:top w:val="single" w:sz="4" w:space="0" w:color="auto"/>
              <w:left w:val="single" w:sz="4" w:space="0" w:color="auto"/>
              <w:bottom w:val="single" w:sz="4" w:space="0" w:color="auto"/>
              <w:right w:val="single" w:sz="4" w:space="0" w:color="auto"/>
            </w:tcBorders>
          </w:tcPr>
          <w:p w14:paraId="3513792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РЗА</w:t>
            </w:r>
          </w:p>
        </w:tc>
        <w:tc>
          <w:tcPr>
            <w:tcW w:w="345" w:type="dxa"/>
            <w:tcBorders>
              <w:top w:val="single" w:sz="4" w:space="0" w:color="auto"/>
              <w:left w:val="single" w:sz="4" w:space="0" w:color="auto"/>
              <w:bottom w:val="single" w:sz="4" w:space="0" w:color="auto"/>
              <w:right w:val="single" w:sz="4" w:space="0" w:color="auto"/>
            </w:tcBorders>
          </w:tcPr>
          <w:p w14:paraId="471CC82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637765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релейная защита и автоматика (РЗ, СА, ПА, РА, РАСП и ТА)</w:t>
            </w:r>
          </w:p>
        </w:tc>
      </w:tr>
      <w:tr w:rsidR="00CF48A7" w:rsidRPr="00CF48A7" w14:paraId="4B0E8B7E" w14:textId="77777777" w:rsidTr="00A84239">
        <w:tc>
          <w:tcPr>
            <w:tcW w:w="1647" w:type="dxa"/>
            <w:tcBorders>
              <w:top w:val="single" w:sz="4" w:space="0" w:color="auto"/>
              <w:left w:val="single" w:sz="4" w:space="0" w:color="auto"/>
              <w:bottom w:val="single" w:sz="4" w:space="0" w:color="auto"/>
              <w:right w:val="single" w:sz="4" w:space="0" w:color="auto"/>
            </w:tcBorders>
          </w:tcPr>
          <w:p w14:paraId="4A340D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РПН</w:t>
            </w:r>
          </w:p>
        </w:tc>
        <w:tc>
          <w:tcPr>
            <w:tcW w:w="345" w:type="dxa"/>
            <w:tcBorders>
              <w:top w:val="single" w:sz="4" w:space="0" w:color="auto"/>
              <w:left w:val="single" w:sz="4" w:space="0" w:color="auto"/>
              <w:bottom w:val="single" w:sz="4" w:space="0" w:color="auto"/>
              <w:right w:val="single" w:sz="4" w:space="0" w:color="auto"/>
            </w:tcBorders>
          </w:tcPr>
          <w:p w14:paraId="49E7FA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637999C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sz w:val="26"/>
                <w:szCs w:val="26"/>
                <w:lang w:eastAsia="ru-RU"/>
              </w:rPr>
              <w:t>устройство регулирования переключения напряжения</w:t>
            </w:r>
          </w:p>
        </w:tc>
      </w:tr>
      <w:tr w:rsidR="00CF48A7" w:rsidRPr="00CF48A7" w14:paraId="48B8635B" w14:textId="77777777" w:rsidTr="00A84239">
        <w:tc>
          <w:tcPr>
            <w:tcW w:w="1647" w:type="dxa"/>
            <w:tcBorders>
              <w:top w:val="single" w:sz="4" w:space="0" w:color="auto"/>
              <w:left w:val="single" w:sz="4" w:space="0" w:color="auto"/>
              <w:bottom w:val="single" w:sz="4" w:space="0" w:color="auto"/>
              <w:right w:val="single" w:sz="4" w:space="0" w:color="auto"/>
            </w:tcBorders>
          </w:tcPr>
          <w:p w14:paraId="080A2C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РСК</w:t>
            </w:r>
          </w:p>
        </w:tc>
        <w:tc>
          <w:tcPr>
            <w:tcW w:w="345" w:type="dxa"/>
            <w:tcBorders>
              <w:top w:val="single" w:sz="4" w:space="0" w:color="auto"/>
              <w:left w:val="single" w:sz="4" w:space="0" w:color="auto"/>
              <w:bottom w:val="single" w:sz="4" w:space="0" w:color="auto"/>
              <w:right w:val="single" w:sz="4" w:space="0" w:color="auto"/>
            </w:tcBorders>
          </w:tcPr>
          <w:p w14:paraId="0966828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CA95F4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распределительная сетевая компания</w:t>
            </w:r>
          </w:p>
        </w:tc>
      </w:tr>
      <w:tr w:rsidR="00CF48A7" w:rsidRPr="00CF48A7" w14:paraId="2B192583" w14:textId="77777777" w:rsidTr="00A84239">
        <w:tc>
          <w:tcPr>
            <w:tcW w:w="1647" w:type="dxa"/>
            <w:tcBorders>
              <w:top w:val="single" w:sz="4" w:space="0" w:color="auto"/>
              <w:left w:val="single" w:sz="4" w:space="0" w:color="auto"/>
              <w:bottom w:val="single" w:sz="4" w:space="0" w:color="auto"/>
              <w:right w:val="single" w:sz="4" w:space="0" w:color="auto"/>
            </w:tcBorders>
          </w:tcPr>
          <w:p w14:paraId="64C887F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РУ</w:t>
            </w:r>
          </w:p>
        </w:tc>
        <w:tc>
          <w:tcPr>
            <w:tcW w:w="345" w:type="dxa"/>
            <w:tcBorders>
              <w:top w:val="single" w:sz="4" w:space="0" w:color="auto"/>
              <w:left w:val="single" w:sz="4" w:space="0" w:color="auto"/>
              <w:bottom w:val="single" w:sz="4" w:space="0" w:color="auto"/>
              <w:right w:val="single" w:sz="4" w:space="0" w:color="auto"/>
            </w:tcBorders>
          </w:tcPr>
          <w:p w14:paraId="7C156D9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D19352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распределительное устройство</w:t>
            </w:r>
          </w:p>
        </w:tc>
      </w:tr>
      <w:tr w:rsidR="00CF48A7" w:rsidRPr="00CF48A7" w14:paraId="5E3267E7" w14:textId="77777777" w:rsidTr="00A84239">
        <w:tc>
          <w:tcPr>
            <w:tcW w:w="1647" w:type="dxa"/>
            <w:tcBorders>
              <w:top w:val="single" w:sz="4" w:space="0" w:color="auto"/>
              <w:left w:val="single" w:sz="4" w:space="0" w:color="auto"/>
              <w:bottom w:val="single" w:sz="4" w:space="0" w:color="auto"/>
              <w:right w:val="single" w:sz="4" w:space="0" w:color="auto"/>
            </w:tcBorders>
          </w:tcPr>
          <w:p w14:paraId="7EC0CE3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РУС</w:t>
            </w:r>
          </w:p>
        </w:tc>
        <w:tc>
          <w:tcPr>
            <w:tcW w:w="345" w:type="dxa"/>
            <w:tcBorders>
              <w:top w:val="single" w:sz="4" w:space="0" w:color="auto"/>
              <w:left w:val="single" w:sz="4" w:space="0" w:color="auto"/>
              <w:bottom w:val="single" w:sz="4" w:space="0" w:color="auto"/>
              <w:right w:val="single" w:sz="4" w:space="0" w:color="auto"/>
            </w:tcBorders>
          </w:tcPr>
          <w:p w14:paraId="45B49DC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3D14B3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региональный узел связи</w:t>
            </w:r>
          </w:p>
        </w:tc>
      </w:tr>
      <w:tr w:rsidR="00CF48A7" w:rsidRPr="00CF48A7" w14:paraId="3C728F53" w14:textId="77777777" w:rsidTr="00A84239">
        <w:tc>
          <w:tcPr>
            <w:tcW w:w="1647" w:type="dxa"/>
            <w:tcBorders>
              <w:top w:val="single" w:sz="4" w:space="0" w:color="auto"/>
              <w:left w:val="single" w:sz="4" w:space="0" w:color="auto"/>
              <w:bottom w:val="single" w:sz="4" w:space="0" w:color="auto"/>
              <w:right w:val="single" w:sz="4" w:space="0" w:color="auto"/>
            </w:tcBorders>
          </w:tcPr>
          <w:p w14:paraId="4EC8F6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РЩ</w:t>
            </w:r>
          </w:p>
        </w:tc>
        <w:tc>
          <w:tcPr>
            <w:tcW w:w="345" w:type="dxa"/>
            <w:tcBorders>
              <w:top w:val="single" w:sz="4" w:space="0" w:color="auto"/>
              <w:left w:val="single" w:sz="4" w:space="0" w:color="auto"/>
              <w:bottom w:val="single" w:sz="4" w:space="0" w:color="auto"/>
              <w:right w:val="single" w:sz="4" w:space="0" w:color="auto"/>
            </w:tcBorders>
          </w:tcPr>
          <w:p w14:paraId="0EAC9BC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EDFD8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релейный щит</w:t>
            </w:r>
          </w:p>
        </w:tc>
      </w:tr>
      <w:tr w:rsidR="00CF48A7" w:rsidRPr="00CF48A7" w14:paraId="3FAE52F1" w14:textId="77777777" w:rsidTr="00A84239">
        <w:tc>
          <w:tcPr>
            <w:tcW w:w="1647" w:type="dxa"/>
            <w:tcBorders>
              <w:top w:val="single" w:sz="4" w:space="0" w:color="auto"/>
              <w:left w:val="single" w:sz="4" w:space="0" w:color="auto"/>
              <w:bottom w:val="single" w:sz="4" w:space="0" w:color="auto"/>
              <w:right w:val="single" w:sz="4" w:space="0" w:color="auto"/>
            </w:tcBorders>
          </w:tcPr>
          <w:p w14:paraId="11F1453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РЭС</w:t>
            </w:r>
          </w:p>
        </w:tc>
        <w:tc>
          <w:tcPr>
            <w:tcW w:w="345" w:type="dxa"/>
            <w:tcBorders>
              <w:top w:val="single" w:sz="4" w:space="0" w:color="auto"/>
              <w:left w:val="single" w:sz="4" w:space="0" w:color="auto"/>
              <w:bottom w:val="single" w:sz="4" w:space="0" w:color="auto"/>
              <w:right w:val="single" w:sz="4" w:space="0" w:color="auto"/>
            </w:tcBorders>
          </w:tcPr>
          <w:p w14:paraId="6FF9DFB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6008764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район электрических сетей</w:t>
            </w:r>
          </w:p>
        </w:tc>
      </w:tr>
      <w:tr w:rsidR="00CF48A7" w:rsidRPr="00CF48A7" w14:paraId="38E9B527" w14:textId="77777777" w:rsidTr="00A84239">
        <w:tc>
          <w:tcPr>
            <w:tcW w:w="1647" w:type="dxa"/>
            <w:tcBorders>
              <w:top w:val="single" w:sz="4" w:space="0" w:color="auto"/>
              <w:left w:val="single" w:sz="4" w:space="0" w:color="auto"/>
              <w:bottom w:val="single" w:sz="4" w:space="0" w:color="auto"/>
              <w:right w:val="single" w:sz="4" w:space="0" w:color="auto"/>
            </w:tcBorders>
          </w:tcPr>
          <w:p w14:paraId="1DB0B68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СА</w:t>
            </w:r>
          </w:p>
        </w:tc>
        <w:tc>
          <w:tcPr>
            <w:tcW w:w="345" w:type="dxa"/>
            <w:tcBorders>
              <w:top w:val="single" w:sz="4" w:space="0" w:color="auto"/>
              <w:left w:val="single" w:sz="4" w:space="0" w:color="auto"/>
              <w:bottom w:val="single" w:sz="4" w:space="0" w:color="auto"/>
              <w:right w:val="single" w:sz="4" w:space="0" w:color="auto"/>
            </w:tcBorders>
          </w:tcPr>
          <w:p w14:paraId="1F571DC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C1D3E3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сетевая автоматика</w:t>
            </w:r>
          </w:p>
        </w:tc>
      </w:tr>
      <w:tr w:rsidR="00CF48A7" w:rsidRPr="00CF48A7" w14:paraId="0A8F04C8" w14:textId="77777777" w:rsidTr="00A84239">
        <w:tc>
          <w:tcPr>
            <w:tcW w:w="1647" w:type="dxa"/>
            <w:tcBorders>
              <w:top w:val="single" w:sz="4" w:space="0" w:color="auto"/>
              <w:left w:val="single" w:sz="4" w:space="0" w:color="auto"/>
              <w:bottom w:val="single" w:sz="4" w:space="0" w:color="auto"/>
              <w:right w:val="single" w:sz="4" w:space="0" w:color="auto"/>
            </w:tcBorders>
          </w:tcPr>
          <w:p w14:paraId="78D770E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lastRenderedPageBreak/>
              <w:t>СВ</w:t>
            </w:r>
          </w:p>
        </w:tc>
        <w:tc>
          <w:tcPr>
            <w:tcW w:w="345" w:type="dxa"/>
            <w:tcBorders>
              <w:top w:val="single" w:sz="4" w:space="0" w:color="auto"/>
              <w:left w:val="single" w:sz="4" w:space="0" w:color="auto"/>
              <w:bottom w:val="single" w:sz="4" w:space="0" w:color="auto"/>
              <w:right w:val="single" w:sz="4" w:space="0" w:color="auto"/>
            </w:tcBorders>
          </w:tcPr>
          <w:p w14:paraId="7C13690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0FB0BEA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секционный выключатель</w:t>
            </w:r>
          </w:p>
        </w:tc>
      </w:tr>
      <w:tr w:rsidR="00CF48A7" w:rsidRPr="00CF48A7" w14:paraId="74D0ADE7" w14:textId="77777777" w:rsidTr="00A84239">
        <w:tc>
          <w:tcPr>
            <w:tcW w:w="1647" w:type="dxa"/>
            <w:tcBorders>
              <w:top w:val="single" w:sz="4" w:space="0" w:color="auto"/>
              <w:left w:val="single" w:sz="4" w:space="0" w:color="auto"/>
              <w:bottom w:val="single" w:sz="4" w:space="0" w:color="auto"/>
              <w:right w:val="single" w:sz="4" w:space="0" w:color="auto"/>
            </w:tcBorders>
          </w:tcPr>
          <w:p w14:paraId="2BB726A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СДТУ</w:t>
            </w:r>
          </w:p>
        </w:tc>
        <w:tc>
          <w:tcPr>
            <w:tcW w:w="345" w:type="dxa"/>
            <w:tcBorders>
              <w:top w:val="single" w:sz="4" w:space="0" w:color="auto"/>
              <w:left w:val="single" w:sz="4" w:space="0" w:color="auto"/>
              <w:bottom w:val="single" w:sz="4" w:space="0" w:color="auto"/>
              <w:right w:val="single" w:sz="4" w:space="0" w:color="auto"/>
            </w:tcBorders>
          </w:tcPr>
          <w:p w14:paraId="2C529EC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8A1DE0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средства диспетчерского и технологического управления</w:t>
            </w:r>
          </w:p>
        </w:tc>
      </w:tr>
      <w:tr w:rsidR="00CF48A7" w:rsidRPr="00CF48A7" w14:paraId="69C6CC99" w14:textId="77777777" w:rsidTr="00A84239">
        <w:tc>
          <w:tcPr>
            <w:tcW w:w="1647" w:type="dxa"/>
            <w:tcBorders>
              <w:top w:val="single" w:sz="4" w:space="0" w:color="auto"/>
              <w:left w:val="single" w:sz="4" w:space="0" w:color="auto"/>
              <w:bottom w:val="single" w:sz="4" w:space="0" w:color="auto"/>
              <w:right w:val="single" w:sz="4" w:space="0" w:color="auto"/>
            </w:tcBorders>
          </w:tcPr>
          <w:p w14:paraId="04AC69A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СЕВ</w:t>
            </w:r>
          </w:p>
        </w:tc>
        <w:tc>
          <w:tcPr>
            <w:tcW w:w="345" w:type="dxa"/>
            <w:tcBorders>
              <w:top w:val="single" w:sz="4" w:space="0" w:color="auto"/>
              <w:left w:val="single" w:sz="4" w:space="0" w:color="auto"/>
              <w:bottom w:val="single" w:sz="4" w:space="0" w:color="auto"/>
              <w:right w:val="single" w:sz="4" w:space="0" w:color="auto"/>
            </w:tcBorders>
          </w:tcPr>
          <w:p w14:paraId="655D49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6D162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единого времени</w:t>
            </w:r>
          </w:p>
        </w:tc>
      </w:tr>
      <w:tr w:rsidR="00CF48A7" w:rsidRPr="00CF48A7" w14:paraId="2F67ADF2" w14:textId="77777777" w:rsidTr="00A84239">
        <w:tc>
          <w:tcPr>
            <w:tcW w:w="1647" w:type="dxa"/>
            <w:tcBorders>
              <w:top w:val="single" w:sz="4" w:space="0" w:color="auto"/>
              <w:left w:val="single" w:sz="4" w:space="0" w:color="auto"/>
              <w:bottom w:val="single" w:sz="4" w:space="0" w:color="auto"/>
              <w:right w:val="single" w:sz="4" w:space="0" w:color="auto"/>
            </w:tcBorders>
          </w:tcPr>
          <w:p w14:paraId="0AA3E9C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w:t>
            </w:r>
          </w:p>
        </w:tc>
        <w:tc>
          <w:tcPr>
            <w:tcW w:w="345" w:type="dxa"/>
            <w:tcBorders>
              <w:top w:val="single" w:sz="4" w:space="0" w:color="auto"/>
              <w:left w:val="single" w:sz="4" w:space="0" w:color="auto"/>
              <w:bottom w:val="single" w:sz="4" w:space="0" w:color="auto"/>
              <w:right w:val="single" w:sz="4" w:space="0" w:color="auto"/>
            </w:tcBorders>
          </w:tcPr>
          <w:p w14:paraId="4D4CCCE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65E01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средства измерений, включая измерительные системы и измерительные каналы измерительных систем</w:t>
            </w:r>
          </w:p>
        </w:tc>
      </w:tr>
      <w:tr w:rsidR="00CF48A7" w:rsidRPr="00CF48A7" w14:paraId="3AC493BB" w14:textId="77777777" w:rsidTr="00A84239">
        <w:tc>
          <w:tcPr>
            <w:tcW w:w="1647" w:type="dxa"/>
            <w:tcBorders>
              <w:top w:val="single" w:sz="4" w:space="0" w:color="auto"/>
              <w:left w:val="single" w:sz="4" w:space="0" w:color="auto"/>
              <w:bottom w:val="single" w:sz="4" w:space="0" w:color="auto"/>
              <w:right w:val="single" w:sz="4" w:space="0" w:color="auto"/>
            </w:tcBorders>
          </w:tcPr>
          <w:p w14:paraId="3788F03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СКРМ</w:t>
            </w:r>
          </w:p>
        </w:tc>
        <w:tc>
          <w:tcPr>
            <w:tcW w:w="345" w:type="dxa"/>
            <w:tcBorders>
              <w:top w:val="single" w:sz="4" w:space="0" w:color="auto"/>
              <w:left w:val="single" w:sz="4" w:space="0" w:color="auto"/>
              <w:bottom w:val="single" w:sz="4" w:space="0" w:color="auto"/>
              <w:right w:val="single" w:sz="4" w:space="0" w:color="auto"/>
            </w:tcBorders>
          </w:tcPr>
          <w:p w14:paraId="1B75070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39BCAE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средства компенсации реактивной мощности</w:t>
            </w:r>
          </w:p>
        </w:tc>
      </w:tr>
      <w:tr w:rsidR="00CF48A7" w:rsidRPr="00CF48A7" w14:paraId="76CA8634" w14:textId="77777777" w:rsidTr="00A84239">
        <w:tc>
          <w:tcPr>
            <w:tcW w:w="1647" w:type="dxa"/>
            <w:tcBorders>
              <w:top w:val="single" w:sz="4" w:space="0" w:color="auto"/>
              <w:left w:val="single" w:sz="4" w:space="0" w:color="auto"/>
              <w:bottom w:val="single" w:sz="4" w:space="0" w:color="auto"/>
              <w:right w:val="single" w:sz="4" w:space="0" w:color="auto"/>
            </w:tcBorders>
          </w:tcPr>
          <w:p w14:paraId="2264383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СМПР</w:t>
            </w:r>
          </w:p>
        </w:tc>
        <w:tc>
          <w:tcPr>
            <w:tcW w:w="345" w:type="dxa"/>
            <w:tcBorders>
              <w:top w:val="single" w:sz="4" w:space="0" w:color="auto"/>
              <w:left w:val="single" w:sz="4" w:space="0" w:color="auto"/>
              <w:bottom w:val="single" w:sz="4" w:space="0" w:color="auto"/>
              <w:right w:val="single" w:sz="4" w:space="0" w:color="auto"/>
            </w:tcBorders>
          </w:tcPr>
          <w:p w14:paraId="79CE44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92E0D8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мониторинга переходных режимов</w:t>
            </w:r>
          </w:p>
        </w:tc>
      </w:tr>
      <w:tr w:rsidR="00CF48A7" w:rsidRPr="00CF48A7" w14:paraId="4D539C07" w14:textId="77777777" w:rsidTr="00A84239">
        <w:tc>
          <w:tcPr>
            <w:tcW w:w="1647" w:type="dxa"/>
            <w:tcBorders>
              <w:top w:val="single" w:sz="4" w:space="0" w:color="auto"/>
              <w:left w:val="single" w:sz="4" w:space="0" w:color="auto"/>
              <w:bottom w:val="single" w:sz="4" w:space="0" w:color="auto"/>
              <w:right w:val="single" w:sz="4" w:space="0" w:color="auto"/>
            </w:tcBorders>
          </w:tcPr>
          <w:p w14:paraId="528B6AB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СМР</w:t>
            </w:r>
          </w:p>
        </w:tc>
        <w:tc>
          <w:tcPr>
            <w:tcW w:w="345" w:type="dxa"/>
            <w:tcBorders>
              <w:top w:val="single" w:sz="4" w:space="0" w:color="auto"/>
              <w:left w:val="single" w:sz="4" w:space="0" w:color="auto"/>
              <w:bottom w:val="single" w:sz="4" w:space="0" w:color="auto"/>
              <w:right w:val="single" w:sz="4" w:space="0" w:color="auto"/>
            </w:tcBorders>
          </w:tcPr>
          <w:p w14:paraId="4989784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9D8CD9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строительно-монтажные работы</w:t>
            </w:r>
          </w:p>
        </w:tc>
      </w:tr>
      <w:tr w:rsidR="00CF48A7" w:rsidRPr="00CF48A7" w14:paraId="3D12934B" w14:textId="77777777" w:rsidTr="00A84239">
        <w:tc>
          <w:tcPr>
            <w:tcW w:w="1647" w:type="dxa"/>
            <w:tcBorders>
              <w:top w:val="single" w:sz="4" w:space="0" w:color="auto"/>
              <w:left w:val="single" w:sz="4" w:space="0" w:color="auto"/>
              <w:bottom w:val="single" w:sz="4" w:space="0" w:color="auto"/>
              <w:right w:val="single" w:sz="4" w:space="0" w:color="auto"/>
            </w:tcBorders>
          </w:tcPr>
          <w:p w14:paraId="1B959CA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СКС</w:t>
            </w:r>
          </w:p>
        </w:tc>
        <w:tc>
          <w:tcPr>
            <w:tcW w:w="345" w:type="dxa"/>
            <w:tcBorders>
              <w:top w:val="single" w:sz="4" w:space="0" w:color="auto"/>
              <w:left w:val="single" w:sz="4" w:space="0" w:color="auto"/>
              <w:bottom w:val="single" w:sz="4" w:space="0" w:color="auto"/>
              <w:right w:val="single" w:sz="4" w:space="0" w:color="auto"/>
            </w:tcBorders>
          </w:tcPr>
          <w:p w14:paraId="55A7598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02380D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структурированная кабельная система</w:t>
            </w:r>
          </w:p>
        </w:tc>
      </w:tr>
      <w:tr w:rsidR="00CF48A7" w:rsidRPr="00CF48A7" w14:paraId="53C4F7E9" w14:textId="77777777" w:rsidTr="00A84239">
        <w:tc>
          <w:tcPr>
            <w:tcW w:w="1647" w:type="dxa"/>
            <w:tcBorders>
              <w:top w:val="single" w:sz="4" w:space="0" w:color="auto"/>
              <w:left w:val="single" w:sz="4" w:space="0" w:color="auto"/>
              <w:bottom w:val="single" w:sz="4" w:space="0" w:color="auto"/>
              <w:right w:val="single" w:sz="4" w:space="0" w:color="auto"/>
            </w:tcBorders>
          </w:tcPr>
          <w:p w14:paraId="0CA9804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СМ</w:t>
            </w:r>
          </w:p>
        </w:tc>
        <w:tc>
          <w:tcPr>
            <w:tcW w:w="345" w:type="dxa"/>
            <w:tcBorders>
              <w:top w:val="single" w:sz="4" w:space="0" w:color="auto"/>
              <w:left w:val="single" w:sz="4" w:space="0" w:color="auto"/>
              <w:bottom w:val="single" w:sz="4" w:space="0" w:color="auto"/>
              <w:right w:val="single" w:sz="4" w:space="0" w:color="auto"/>
            </w:tcBorders>
          </w:tcPr>
          <w:p w14:paraId="5DAA3FE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762C8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автоматической диагностики (мониторинга)</w:t>
            </w:r>
          </w:p>
        </w:tc>
      </w:tr>
      <w:tr w:rsidR="00CF48A7" w:rsidRPr="00CF48A7" w14:paraId="4386E5FB" w14:textId="77777777" w:rsidTr="00A84239">
        <w:tc>
          <w:tcPr>
            <w:tcW w:w="1647" w:type="dxa"/>
            <w:tcBorders>
              <w:top w:val="single" w:sz="4" w:space="0" w:color="auto"/>
              <w:left w:val="single" w:sz="4" w:space="0" w:color="auto"/>
              <w:bottom w:val="single" w:sz="4" w:space="0" w:color="auto"/>
              <w:right w:val="single" w:sz="4" w:space="0" w:color="auto"/>
            </w:tcBorders>
          </w:tcPr>
          <w:p w14:paraId="46677E5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СМиУКЭ</w:t>
            </w:r>
          </w:p>
        </w:tc>
        <w:tc>
          <w:tcPr>
            <w:tcW w:w="345" w:type="dxa"/>
            <w:tcBorders>
              <w:top w:val="single" w:sz="4" w:space="0" w:color="auto"/>
              <w:left w:val="single" w:sz="4" w:space="0" w:color="auto"/>
              <w:bottom w:val="single" w:sz="4" w:space="0" w:color="auto"/>
              <w:right w:val="single" w:sz="4" w:space="0" w:color="auto"/>
            </w:tcBorders>
          </w:tcPr>
          <w:p w14:paraId="0B676BA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999FCE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мониторинга и управления качеством электроэнергии</w:t>
            </w:r>
          </w:p>
        </w:tc>
      </w:tr>
      <w:tr w:rsidR="00CF48A7" w:rsidRPr="00CF48A7" w14:paraId="44D9C4E2" w14:textId="77777777" w:rsidTr="00A84239">
        <w:tc>
          <w:tcPr>
            <w:tcW w:w="1647" w:type="dxa"/>
            <w:tcBorders>
              <w:top w:val="single" w:sz="4" w:space="0" w:color="auto"/>
              <w:left w:val="single" w:sz="4" w:space="0" w:color="auto"/>
              <w:bottom w:val="single" w:sz="4" w:space="0" w:color="auto"/>
              <w:right w:val="single" w:sz="4" w:space="0" w:color="auto"/>
            </w:tcBorders>
          </w:tcPr>
          <w:p w14:paraId="2931A86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СН</w:t>
            </w:r>
          </w:p>
        </w:tc>
        <w:tc>
          <w:tcPr>
            <w:tcW w:w="345" w:type="dxa"/>
            <w:tcBorders>
              <w:top w:val="single" w:sz="4" w:space="0" w:color="auto"/>
              <w:left w:val="single" w:sz="4" w:space="0" w:color="auto"/>
              <w:bottom w:val="single" w:sz="4" w:space="0" w:color="auto"/>
              <w:right w:val="single" w:sz="4" w:space="0" w:color="auto"/>
            </w:tcBorders>
          </w:tcPr>
          <w:p w14:paraId="71161F3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8B7F90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собственные нужды</w:t>
            </w:r>
          </w:p>
        </w:tc>
      </w:tr>
      <w:tr w:rsidR="00CF48A7" w:rsidRPr="00CF48A7" w14:paraId="0EBEEF46" w14:textId="77777777" w:rsidTr="00A84239">
        <w:tc>
          <w:tcPr>
            <w:tcW w:w="1647" w:type="dxa"/>
            <w:tcBorders>
              <w:top w:val="single" w:sz="4" w:space="0" w:color="auto"/>
              <w:left w:val="single" w:sz="4" w:space="0" w:color="auto"/>
              <w:bottom w:val="single" w:sz="4" w:space="0" w:color="auto"/>
              <w:right w:val="single" w:sz="4" w:space="0" w:color="auto"/>
            </w:tcBorders>
          </w:tcPr>
          <w:p w14:paraId="7162DA4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СНЭ</w:t>
            </w:r>
          </w:p>
        </w:tc>
        <w:tc>
          <w:tcPr>
            <w:tcW w:w="345" w:type="dxa"/>
            <w:tcBorders>
              <w:top w:val="single" w:sz="4" w:space="0" w:color="auto"/>
              <w:left w:val="single" w:sz="4" w:space="0" w:color="auto"/>
              <w:bottom w:val="single" w:sz="4" w:space="0" w:color="auto"/>
              <w:right w:val="single" w:sz="4" w:space="0" w:color="auto"/>
            </w:tcBorders>
          </w:tcPr>
          <w:p w14:paraId="785BEC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9961C0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накопления энергии</w:t>
            </w:r>
          </w:p>
        </w:tc>
      </w:tr>
      <w:tr w:rsidR="00CF48A7" w:rsidRPr="00CF48A7" w14:paraId="27A32AB6" w14:textId="77777777" w:rsidTr="00A84239">
        <w:tc>
          <w:tcPr>
            <w:tcW w:w="1647" w:type="dxa"/>
            <w:tcBorders>
              <w:top w:val="single" w:sz="4" w:space="0" w:color="auto"/>
              <w:left w:val="single" w:sz="4" w:space="0" w:color="auto"/>
              <w:bottom w:val="single" w:sz="4" w:space="0" w:color="auto"/>
              <w:right w:val="single" w:sz="4" w:space="0" w:color="auto"/>
            </w:tcBorders>
          </w:tcPr>
          <w:p w14:paraId="4DEE0E1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СО (СТО)</w:t>
            </w:r>
          </w:p>
        </w:tc>
        <w:tc>
          <w:tcPr>
            <w:tcW w:w="345" w:type="dxa"/>
            <w:tcBorders>
              <w:top w:val="single" w:sz="4" w:space="0" w:color="auto"/>
              <w:left w:val="single" w:sz="4" w:space="0" w:color="auto"/>
              <w:bottom w:val="single" w:sz="4" w:space="0" w:color="auto"/>
              <w:right w:val="single" w:sz="4" w:space="0" w:color="auto"/>
            </w:tcBorders>
          </w:tcPr>
          <w:p w14:paraId="409F9B5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618272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стандарт организации</w:t>
            </w:r>
          </w:p>
        </w:tc>
      </w:tr>
      <w:tr w:rsidR="00CF48A7" w:rsidRPr="00CF48A7" w14:paraId="2DFEF4FB" w14:textId="77777777" w:rsidTr="00A84239">
        <w:tc>
          <w:tcPr>
            <w:tcW w:w="1647" w:type="dxa"/>
            <w:tcBorders>
              <w:top w:val="single" w:sz="4" w:space="0" w:color="auto"/>
              <w:left w:val="single" w:sz="4" w:space="0" w:color="auto"/>
              <w:bottom w:val="single" w:sz="4" w:space="0" w:color="auto"/>
              <w:right w:val="single" w:sz="4" w:space="0" w:color="auto"/>
            </w:tcBorders>
          </w:tcPr>
          <w:p w14:paraId="39AA41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СОТИАССО</w:t>
            </w:r>
          </w:p>
        </w:tc>
        <w:tc>
          <w:tcPr>
            <w:tcW w:w="345" w:type="dxa"/>
            <w:tcBorders>
              <w:top w:val="single" w:sz="4" w:space="0" w:color="auto"/>
              <w:left w:val="single" w:sz="4" w:space="0" w:color="auto"/>
              <w:bottom w:val="single" w:sz="4" w:space="0" w:color="auto"/>
              <w:right w:val="single" w:sz="4" w:space="0" w:color="auto"/>
            </w:tcBorders>
          </w:tcPr>
          <w:p w14:paraId="53977E1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5CBFEE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обмена технологической информацией с автоматизированной системой системного оператора</w:t>
            </w:r>
          </w:p>
        </w:tc>
      </w:tr>
      <w:tr w:rsidR="00CF48A7" w:rsidRPr="00CF48A7" w14:paraId="09F24F09" w14:textId="77777777" w:rsidTr="00A84239">
        <w:tc>
          <w:tcPr>
            <w:tcW w:w="1647" w:type="dxa"/>
            <w:tcBorders>
              <w:top w:val="single" w:sz="4" w:space="0" w:color="auto"/>
              <w:left w:val="single" w:sz="4" w:space="0" w:color="auto"/>
              <w:bottom w:val="single" w:sz="4" w:space="0" w:color="auto"/>
              <w:right w:val="single" w:sz="4" w:space="0" w:color="auto"/>
            </w:tcBorders>
          </w:tcPr>
          <w:p w14:paraId="29090DD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СОПТ</w:t>
            </w:r>
          </w:p>
        </w:tc>
        <w:tc>
          <w:tcPr>
            <w:tcW w:w="345" w:type="dxa"/>
            <w:tcBorders>
              <w:top w:val="single" w:sz="4" w:space="0" w:color="auto"/>
              <w:left w:val="single" w:sz="4" w:space="0" w:color="auto"/>
              <w:bottom w:val="single" w:sz="4" w:space="0" w:color="auto"/>
              <w:right w:val="single" w:sz="4" w:space="0" w:color="auto"/>
            </w:tcBorders>
          </w:tcPr>
          <w:p w14:paraId="5B649D9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DFF65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оперативного постоянного тока</w:t>
            </w:r>
          </w:p>
        </w:tc>
      </w:tr>
      <w:tr w:rsidR="00CF48A7" w:rsidRPr="00CF48A7" w14:paraId="653F5C6E" w14:textId="77777777" w:rsidTr="00A84239">
        <w:tc>
          <w:tcPr>
            <w:tcW w:w="1647" w:type="dxa"/>
            <w:tcBorders>
              <w:top w:val="single" w:sz="4" w:space="0" w:color="auto"/>
              <w:left w:val="single" w:sz="4" w:space="0" w:color="auto"/>
              <w:bottom w:val="single" w:sz="4" w:space="0" w:color="auto"/>
              <w:right w:val="single" w:sz="4" w:space="0" w:color="auto"/>
            </w:tcBorders>
          </w:tcPr>
          <w:p w14:paraId="2FCEB7A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СП</w:t>
            </w:r>
          </w:p>
        </w:tc>
        <w:tc>
          <w:tcPr>
            <w:tcW w:w="345" w:type="dxa"/>
            <w:tcBorders>
              <w:top w:val="single" w:sz="4" w:space="0" w:color="auto"/>
              <w:left w:val="single" w:sz="4" w:space="0" w:color="auto"/>
              <w:bottom w:val="single" w:sz="4" w:space="0" w:color="auto"/>
              <w:right w:val="single" w:sz="4" w:space="0" w:color="auto"/>
            </w:tcBorders>
          </w:tcPr>
          <w:p w14:paraId="2868620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78570A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передачи</w:t>
            </w:r>
          </w:p>
        </w:tc>
      </w:tr>
      <w:tr w:rsidR="00CF48A7" w:rsidRPr="00CF48A7" w14:paraId="5EF4E561" w14:textId="77777777" w:rsidTr="00A84239">
        <w:tc>
          <w:tcPr>
            <w:tcW w:w="1647" w:type="dxa"/>
            <w:tcBorders>
              <w:top w:val="single" w:sz="4" w:space="0" w:color="auto"/>
              <w:left w:val="single" w:sz="4" w:space="0" w:color="auto"/>
              <w:bottom w:val="single" w:sz="4" w:space="0" w:color="auto"/>
              <w:right w:val="single" w:sz="4" w:space="0" w:color="auto"/>
            </w:tcBorders>
          </w:tcPr>
          <w:p w14:paraId="4AC9D6C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СПБ</w:t>
            </w:r>
          </w:p>
        </w:tc>
        <w:tc>
          <w:tcPr>
            <w:tcW w:w="345" w:type="dxa"/>
            <w:tcBorders>
              <w:top w:val="single" w:sz="4" w:space="0" w:color="auto"/>
              <w:left w:val="single" w:sz="4" w:space="0" w:color="auto"/>
              <w:bottom w:val="single" w:sz="4" w:space="0" w:color="auto"/>
              <w:right w:val="single" w:sz="4" w:space="0" w:color="auto"/>
            </w:tcBorders>
          </w:tcPr>
          <w:p w14:paraId="3C4182E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848E13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бесперебойного питания</w:t>
            </w:r>
          </w:p>
        </w:tc>
      </w:tr>
      <w:tr w:rsidR="00CF48A7" w:rsidRPr="00CF48A7" w14:paraId="13F6386F" w14:textId="77777777" w:rsidTr="00A84239">
        <w:tc>
          <w:tcPr>
            <w:tcW w:w="1647" w:type="dxa"/>
            <w:tcBorders>
              <w:top w:val="single" w:sz="4" w:space="0" w:color="auto"/>
              <w:left w:val="single" w:sz="4" w:space="0" w:color="auto"/>
              <w:bottom w:val="single" w:sz="4" w:space="0" w:color="auto"/>
              <w:right w:val="single" w:sz="4" w:space="0" w:color="auto"/>
            </w:tcBorders>
          </w:tcPr>
          <w:p w14:paraId="741091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СС</w:t>
            </w:r>
          </w:p>
        </w:tc>
        <w:tc>
          <w:tcPr>
            <w:tcW w:w="345" w:type="dxa"/>
            <w:tcBorders>
              <w:top w:val="single" w:sz="4" w:space="0" w:color="auto"/>
              <w:left w:val="single" w:sz="4" w:space="0" w:color="auto"/>
              <w:bottom w:val="single" w:sz="4" w:space="0" w:color="auto"/>
              <w:right w:val="single" w:sz="4" w:space="0" w:color="auto"/>
            </w:tcBorders>
          </w:tcPr>
          <w:p w14:paraId="3AA6199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130B0A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связи</w:t>
            </w:r>
          </w:p>
        </w:tc>
      </w:tr>
      <w:tr w:rsidR="00CF48A7" w:rsidRPr="00CF48A7" w14:paraId="3D96B3A1" w14:textId="77777777" w:rsidTr="00A84239">
        <w:tc>
          <w:tcPr>
            <w:tcW w:w="1647" w:type="dxa"/>
            <w:tcBorders>
              <w:top w:val="single" w:sz="4" w:space="0" w:color="auto"/>
              <w:left w:val="single" w:sz="4" w:space="0" w:color="auto"/>
              <w:bottom w:val="single" w:sz="4" w:space="0" w:color="auto"/>
              <w:right w:val="single" w:sz="4" w:space="0" w:color="auto"/>
            </w:tcBorders>
          </w:tcPr>
          <w:p w14:paraId="67DFC98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СДТУ</w:t>
            </w:r>
          </w:p>
        </w:tc>
        <w:tc>
          <w:tcPr>
            <w:tcW w:w="345" w:type="dxa"/>
            <w:tcBorders>
              <w:top w:val="single" w:sz="4" w:space="0" w:color="auto"/>
              <w:left w:val="single" w:sz="4" w:space="0" w:color="auto"/>
              <w:bottom w:val="single" w:sz="4" w:space="0" w:color="auto"/>
              <w:right w:val="single" w:sz="4" w:space="0" w:color="auto"/>
            </w:tcBorders>
          </w:tcPr>
          <w:p w14:paraId="0F42F34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67C676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средства диспетчерского и технологического управления</w:t>
            </w:r>
          </w:p>
        </w:tc>
      </w:tr>
      <w:tr w:rsidR="00CF48A7" w:rsidRPr="00CF48A7" w14:paraId="1E139FC6" w14:textId="77777777" w:rsidTr="00A84239">
        <w:tc>
          <w:tcPr>
            <w:tcW w:w="1647" w:type="dxa"/>
            <w:tcBorders>
              <w:top w:val="single" w:sz="4" w:space="0" w:color="auto"/>
              <w:left w:val="single" w:sz="4" w:space="0" w:color="auto"/>
              <w:bottom w:val="single" w:sz="4" w:space="0" w:color="auto"/>
              <w:right w:val="single" w:sz="4" w:space="0" w:color="auto"/>
            </w:tcBorders>
          </w:tcPr>
          <w:p w14:paraId="5975F49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ССПИ</w:t>
            </w:r>
          </w:p>
        </w:tc>
        <w:tc>
          <w:tcPr>
            <w:tcW w:w="345" w:type="dxa"/>
            <w:tcBorders>
              <w:top w:val="single" w:sz="4" w:space="0" w:color="auto"/>
              <w:left w:val="single" w:sz="4" w:space="0" w:color="auto"/>
              <w:bottom w:val="single" w:sz="4" w:space="0" w:color="auto"/>
              <w:right w:val="single" w:sz="4" w:space="0" w:color="auto"/>
            </w:tcBorders>
          </w:tcPr>
          <w:p w14:paraId="1D351B2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9604A6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сбора и передачи информации для решения задач оперативно-диспетчерского и технологического управления</w:t>
            </w:r>
          </w:p>
        </w:tc>
      </w:tr>
      <w:tr w:rsidR="00CF48A7" w:rsidRPr="00CF48A7" w14:paraId="609E6071" w14:textId="77777777" w:rsidTr="00A84239">
        <w:tc>
          <w:tcPr>
            <w:tcW w:w="1647" w:type="dxa"/>
            <w:tcBorders>
              <w:top w:val="single" w:sz="4" w:space="0" w:color="auto"/>
              <w:left w:val="single" w:sz="4" w:space="0" w:color="auto"/>
              <w:bottom w:val="single" w:sz="4" w:space="0" w:color="auto"/>
              <w:right w:val="single" w:sz="4" w:space="0" w:color="auto"/>
            </w:tcBorders>
          </w:tcPr>
          <w:p w14:paraId="71E52B8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ССПТИ</w:t>
            </w:r>
          </w:p>
        </w:tc>
        <w:tc>
          <w:tcPr>
            <w:tcW w:w="345" w:type="dxa"/>
            <w:tcBorders>
              <w:top w:val="single" w:sz="4" w:space="0" w:color="auto"/>
              <w:left w:val="single" w:sz="4" w:space="0" w:color="auto"/>
              <w:bottom w:val="single" w:sz="4" w:space="0" w:color="auto"/>
              <w:right w:val="single" w:sz="4" w:space="0" w:color="auto"/>
            </w:tcBorders>
          </w:tcPr>
          <w:p w14:paraId="7FC471A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E49CF3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сбора и передачи неоперативной технологической информации</w:t>
            </w:r>
          </w:p>
        </w:tc>
      </w:tr>
      <w:tr w:rsidR="00CF48A7" w:rsidRPr="00CF48A7" w14:paraId="0F7357EE" w14:textId="77777777" w:rsidTr="00A84239">
        <w:tc>
          <w:tcPr>
            <w:tcW w:w="1647" w:type="dxa"/>
            <w:tcBorders>
              <w:top w:val="single" w:sz="4" w:space="0" w:color="auto"/>
              <w:left w:val="single" w:sz="4" w:space="0" w:color="auto"/>
              <w:bottom w:val="single" w:sz="4" w:space="0" w:color="auto"/>
              <w:right w:val="single" w:sz="4" w:space="0" w:color="auto"/>
            </w:tcBorders>
          </w:tcPr>
          <w:p w14:paraId="36E6C07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СЭП</w:t>
            </w:r>
          </w:p>
        </w:tc>
        <w:tc>
          <w:tcPr>
            <w:tcW w:w="345" w:type="dxa"/>
            <w:tcBorders>
              <w:top w:val="single" w:sz="4" w:space="0" w:color="auto"/>
              <w:left w:val="single" w:sz="4" w:space="0" w:color="auto"/>
              <w:bottom w:val="single" w:sz="4" w:space="0" w:color="auto"/>
              <w:right w:val="single" w:sz="4" w:space="0" w:color="auto"/>
            </w:tcBorders>
          </w:tcPr>
          <w:p w14:paraId="4D737BC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25FC77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схема электрическая принципиальная ПС</w:t>
            </w:r>
          </w:p>
        </w:tc>
      </w:tr>
      <w:tr w:rsidR="00CF48A7" w:rsidRPr="00CF48A7" w14:paraId="5B442AE3" w14:textId="77777777" w:rsidTr="00A84239">
        <w:tc>
          <w:tcPr>
            <w:tcW w:w="1647" w:type="dxa"/>
            <w:tcBorders>
              <w:top w:val="single" w:sz="4" w:space="0" w:color="auto"/>
              <w:left w:val="single" w:sz="4" w:space="0" w:color="auto"/>
              <w:bottom w:val="single" w:sz="4" w:space="0" w:color="auto"/>
              <w:right w:val="single" w:sz="4" w:space="0" w:color="auto"/>
            </w:tcBorders>
          </w:tcPr>
          <w:p w14:paraId="5700EE1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w:t>
            </w:r>
          </w:p>
        </w:tc>
        <w:tc>
          <w:tcPr>
            <w:tcW w:w="345" w:type="dxa"/>
            <w:tcBorders>
              <w:top w:val="single" w:sz="4" w:space="0" w:color="auto"/>
              <w:left w:val="single" w:sz="4" w:space="0" w:color="auto"/>
              <w:bottom w:val="single" w:sz="4" w:space="0" w:color="auto"/>
              <w:right w:val="single" w:sz="4" w:space="0" w:color="auto"/>
            </w:tcBorders>
          </w:tcPr>
          <w:p w14:paraId="59BA139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28F372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трансформатор</w:t>
            </w:r>
          </w:p>
        </w:tc>
      </w:tr>
      <w:tr w:rsidR="00CF48A7" w:rsidRPr="00CF48A7" w14:paraId="2DF5B73F" w14:textId="77777777" w:rsidTr="00A84239">
        <w:tc>
          <w:tcPr>
            <w:tcW w:w="1647" w:type="dxa"/>
            <w:tcBorders>
              <w:top w:val="single" w:sz="4" w:space="0" w:color="auto"/>
              <w:left w:val="single" w:sz="4" w:space="0" w:color="auto"/>
              <w:bottom w:val="single" w:sz="4" w:space="0" w:color="auto"/>
              <w:right w:val="single" w:sz="4" w:space="0" w:color="auto"/>
            </w:tcBorders>
          </w:tcPr>
          <w:p w14:paraId="612E1E2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ТА</w:t>
            </w:r>
          </w:p>
        </w:tc>
        <w:tc>
          <w:tcPr>
            <w:tcW w:w="345" w:type="dxa"/>
            <w:tcBorders>
              <w:top w:val="single" w:sz="4" w:space="0" w:color="auto"/>
              <w:left w:val="single" w:sz="4" w:space="0" w:color="auto"/>
              <w:bottom w:val="single" w:sz="4" w:space="0" w:color="auto"/>
              <w:right w:val="single" w:sz="4" w:space="0" w:color="auto"/>
            </w:tcBorders>
          </w:tcPr>
          <w:p w14:paraId="4146C5C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31D814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технологическая автоматика</w:t>
            </w:r>
          </w:p>
        </w:tc>
      </w:tr>
      <w:tr w:rsidR="00CF48A7" w:rsidRPr="00CF48A7" w14:paraId="32EA4F09" w14:textId="77777777" w:rsidTr="00A84239">
        <w:tc>
          <w:tcPr>
            <w:tcW w:w="1647" w:type="dxa"/>
            <w:tcBorders>
              <w:top w:val="single" w:sz="4" w:space="0" w:color="auto"/>
              <w:left w:val="single" w:sz="4" w:space="0" w:color="auto"/>
              <w:bottom w:val="single" w:sz="4" w:space="0" w:color="auto"/>
              <w:right w:val="single" w:sz="4" w:space="0" w:color="auto"/>
            </w:tcBorders>
          </w:tcPr>
          <w:p w14:paraId="4683AAA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ТАПВ</w:t>
            </w:r>
          </w:p>
        </w:tc>
        <w:tc>
          <w:tcPr>
            <w:tcW w:w="345" w:type="dxa"/>
            <w:tcBorders>
              <w:top w:val="single" w:sz="4" w:space="0" w:color="auto"/>
              <w:left w:val="single" w:sz="4" w:space="0" w:color="auto"/>
              <w:bottom w:val="single" w:sz="4" w:space="0" w:color="auto"/>
              <w:right w:val="single" w:sz="4" w:space="0" w:color="auto"/>
            </w:tcBorders>
          </w:tcPr>
          <w:p w14:paraId="443790E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2BFCB6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трехфазное автоматическое повторное включение</w:t>
            </w:r>
          </w:p>
        </w:tc>
      </w:tr>
      <w:tr w:rsidR="00CF48A7" w:rsidRPr="00CF48A7" w14:paraId="1AA8F26D" w14:textId="77777777" w:rsidTr="00A84239">
        <w:tc>
          <w:tcPr>
            <w:tcW w:w="1647" w:type="dxa"/>
            <w:tcBorders>
              <w:top w:val="single" w:sz="4" w:space="0" w:color="auto"/>
              <w:left w:val="single" w:sz="4" w:space="0" w:color="auto"/>
              <w:bottom w:val="single" w:sz="4" w:space="0" w:color="auto"/>
              <w:right w:val="single" w:sz="4" w:space="0" w:color="auto"/>
            </w:tcBorders>
          </w:tcPr>
          <w:p w14:paraId="61E6DD5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w:t>
            </w:r>
          </w:p>
        </w:tc>
        <w:tc>
          <w:tcPr>
            <w:tcW w:w="345" w:type="dxa"/>
            <w:tcBorders>
              <w:top w:val="single" w:sz="4" w:space="0" w:color="auto"/>
              <w:left w:val="single" w:sz="4" w:space="0" w:color="auto"/>
              <w:bottom w:val="single" w:sz="4" w:space="0" w:color="auto"/>
              <w:right w:val="single" w:sz="4" w:space="0" w:color="auto"/>
            </w:tcBorders>
          </w:tcPr>
          <w:p w14:paraId="70C640F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0B77FA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территориальные единичные расценки</w:t>
            </w:r>
          </w:p>
        </w:tc>
      </w:tr>
      <w:tr w:rsidR="00CF48A7" w:rsidRPr="00CF48A7" w14:paraId="7DF397D9" w14:textId="77777777" w:rsidTr="00A84239">
        <w:tc>
          <w:tcPr>
            <w:tcW w:w="1647" w:type="dxa"/>
            <w:tcBorders>
              <w:top w:val="single" w:sz="4" w:space="0" w:color="auto"/>
              <w:left w:val="single" w:sz="4" w:space="0" w:color="auto"/>
              <w:bottom w:val="single" w:sz="4" w:space="0" w:color="auto"/>
              <w:right w:val="single" w:sz="4" w:space="0" w:color="auto"/>
            </w:tcBorders>
          </w:tcPr>
          <w:p w14:paraId="5E69016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ТЕРм</w:t>
            </w:r>
          </w:p>
        </w:tc>
        <w:tc>
          <w:tcPr>
            <w:tcW w:w="345" w:type="dxa"/>
            <w:tcBorders>
              <w:top w:val="single" w:sz="4" w:space="0" w:color="auto"/>
              <w:left w:val="single" w:sz="4" w:space="0" w:color="auto"/>
              <w:bottom w:val="single" w:sz="4" w:space="0" w:color="auto"/>
              <w:right w:val="single" w:sz="4" w:space="0" w:color="auto"/>
            </w:tcBorders>
          </w:tcPr>
          <w:p w14:paraId="7D67045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41FAB1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территориальные единичные расценки на монтаж оборудования</w:t>
            </w:r>
          </w:p>
        </w:tc>
      </w:tr>
      <w:tr w:rsidR="00CF48A7" w:rsidRPr="00CF48A7" w14:paraId="73781288" w14:textId="77777777" w:rsidTr="00A84239">
        <w:tc>
          <w:tcPr>
            <w:tcW w:w="1647" w:type="dxa"/>
            <w:tcBorders>
              <w:top w:val="single" w:sz="4" w:space="0" w:color="auto"/>
              <w:left w:val="single" w:sz="4" w:space="0" w:color="auto"/>
              <w:bottom w:val="single" w:sz="4" w:space="0" w:color="auto"/>
              <w:right w:val="single" w:sz="4" w:space="0" w:color="auto"/>
            </w:tcBorders>
          </w:tcPr>
          <w:p w14:paraId="051561D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ТЕРп</w:t>
            </w:r>
          </w:p>
        </w:tc>
        <w:tc>
          <w:tcPr>
            <w:tcW w:w="345" w:type="dxa"/>
            <w:tcBorders>
              <w:top w:val="single" w:sz="4" w:space="0" w:color="auto"/>
              <w:left w:val="single" w:sz="4" w:space="0" w:color="auto"/>
              <w:bottom w:val="single" w:sz="4" w:space="0" w:color="auto"/>
              <w:right w:val="single" w:sz="4" w:space="0" w:color="auto"/>
            </w:tcBorders>
          </w:tcPr>
          <w:p w14:paraId="205707E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5D7663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территориальные единичные расценки на пусконаладочные работы</w:t>
            </w:r>
          </w:p>
        </w:tc>
      </w:tr>
      <w:tr w:rsidR="00CF48A7" w:rsidRPr="00CF48A7" w14:paraId="5760CB74" w14:textId="77777777" w:rsidTr="00A84239">
        <w:tc>
          <w:tcPr>
            <w:tcW w:w="1647" w:type="dxa"/>
            <w:tcBorders>
              <w:top w:val="single" w:sz="4" w:space="0" w:color="auto"/>
              <w:left w:val="single" w:sz="4" w:space="0" w:color="auto"/>
              <w:bottom w:val="single" w:sz="4" w:space="0" w:color="auto"/>
              <w:right w:val="single" w:sz="4" w:space="0" w:color="auto"/>
            </w:tcBorders>
          </w:tcPr>
          <w:p w14:paraId="606BD61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ТИ</w:t>
            </w:r>
          </w:p>
        </w:tc>
        <w:tc>
          <w:tcPr>
            <w:tcW w:w="345" w:type="dxa"/>
            <w:tcBorders>
              <w:top w:val="single" w:sz="4" w:space="0" w:color="auto"/>
              <w:left w:val="single" w:sz="4" w:space="0" w:color="auto"/>
              <w:bottom w:val="single" w:sz="4" w:space="0" w:color="auto"/>
              <w:right w:val="single" w:sz="4" w:space="0" w:color="auto"/>
            </w:tcBorders>
          </w:tcPr>
          <w:p w14:paraId="2401967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BF5FFB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телеизмерения</w:t>
            </w:r>
          </w:p>
        </w:tc>
      </w:tr>
      <w:tr w:rsidR="00CF48A7" w:rsidRPr="00CF48A7" w14:paraId="3739188D" w14:textId="77777777" w:rsidTr="00A84239">
        <w:tc>
          <w:tcPr>
            <w:tcW w:w="1647" w:type="dxa"/>
            <w:tcBorders>
              <w:top w:val="single" w:sz="4" w:space="0" w:color="auto"/>
              <w:left w:val="single" w:sz="4" w:space="0" w:color="auto"/>
              <w:bottom w:val="single" w:sz="4" w:space="0" w:color="auto"/>
              <w:right w:val="single" w:sz="4" w:space="0" w:color="auto"/>
            </w:tcBorders>
          </w:tcPr>
          <w:p w14:paraId="3769FA3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ТМ</w:t>
            </w:r>
          </w:p>
        </w:tc>
        <w:tc>
          <w:tcPr>
            <w:tcW w:w="345" w:type="dxa"/>
            <w:tcBorders>
              <w:top w:val="single" w:sz="4" w:space="0" w:color="auto"/>
              <w:left w:val="single" w:sz="4" w:space="0" w:color="auto"/>
              <w:bottom w:val="single" w:sz="4" w:space="0" w:color="auto"/>
              <w:right w:val="single" w:sz="4" w:space="0" w:color="auto"/>
            </w:tcBorders>
          </w:tcPr>
          <w:p w14:paraId="77B1822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FDAC80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телемеханика</w:t>
            </w:r>
          </w:p>
        </w:tc>
      </w:tr>
      <w:tr w:rsidR="00CF48A7" w:rsidRPr="00CF48A7" w14:paraId="65E59F56" w14:textId="77777777" w:rsidTr="00A84239">
        <w:tc>
          <w:tcPr>
            <w:tcW w:w="1647" w:type="dxa"/>
            <w:tcBorders>
              <w:top w:val="single" w:sz="4" w:space="0" w:color="auto"/>
              <w:left w:val="single" w:sz="4" w:space="0" w:color="auto"/>
              <w:bottom w:val="single" w:sz="4" w:space="0" w:color="auto"/>
              <w:right w:val="single" w:sz="4" w:space="0" w:color="auto"/>
            </w:tcBorders>
          </w:tcPr>
          <w:p w14:paraId="246FA8E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ТН</w:t>
            </w:r>
          </w:p>
        </w:tc>
        <w:tc>
          <w:tcPr>
            <w:tcW w:w="345" w:type="dxa"/>
            <w:tcBorders>
              <w:top w:val="single" w:sz="4" w:space="0" w:color="auto"/>
              <w:left w:val="single" w:sz="4" w:space="0" w:color="auto"/>
              <w:bottom w:val="single" w:sz="4" w:space="0" w:color="auto"/>
              <w:right w:val="single" w:sz="4" w:space="0" w:color="auto"/>
            </w:tcBorders>
          </w:tcPr>
          <w:p w14:paraId="6AAE501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C42B34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трансформатор напряжения</w:t>
            </w:r>
          </w:p>
        </w:tc>
      </w:tr>
      <w:tr w:rsidR="00CF48A7" w:rsidRPr="00CF48A7" w14:paraId="0707F041" w14:textId="77777777" w:rsidTr="00A84239">
        <w:tc>
          <w:tcPr>
            <w:tcW w:w="1647" w:type="dxa"/>
            <w:tcBorders>
              <w:top w:val="single" w:sz="4" w:space="0" w:color="auto"/>
              <w:left w:val="single" w:sz="4" w:space="0" w:color="auto"/>
              <w:bottom w:val="single" w:sz="4" w:space="0" w:color="auto"/>
              <w:right w:val="single" w:sz="4" w:space="0" w:color="auto"/>
            </w:tcBorders>
          </w:tcPr>
          <w:p w14:paraId="351E849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ТОиР</w:t>
            </w:r>
          </w:p>
        </w:tc>
        <w:tc>
          <w:tcPr>
            <w:tcW w:w="345" w:type="dxa"/>
            <w:tcBorders>
              <w:top w:val="single" w:sz="4" w:space="0" w:color="auto"/>
              <w:left w:val="single" w:sz="4" w:space="0" w:color="auto"/>
              <w:bottom w:val="single" w:sz="4" w:space="0" w:color="auto"/>
              <w:right w:val="single" w:sz="4" w:space="0" w:color="auto"/>
            </w:tcBorders>
          </w:tcPr>
          <w:p w14:paraId="6ED0EF8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0826FC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техническое обслуживание и ремонт </w:t>
            </w:r>
          </w:p>
        </w:tc>
      </w:tr>
      <w:tr w:rsidR="00CF48A7" w:rsidRPr="00CF48A7" w14:paraId="24C488E3" w14:textId="77777777" w:rsidTr="00A84239">
        <w:tc>
          <w:tcPr>
            <w:tcW w:w="1647" w:type="dxa"/>
            <w:tcBorders>
              <w:top w:val="single" w:sz="4" w:space="0" w:color="auto"/>
              <w:left w:val="single" w:sz="4" w:space="0" w:color="auto"/>
              <w:bottom w:val="single" w:sz="4" w:space="0" w:color="auto"/>
              <w:right w:val="single" w:sz="4" w:space="0" w:color="auto"/>
            </w:tcBorders>
          </w:tcPr>
          <w:p w14:paraId="5698ACD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ТС</w:t>
            </w:r>
          </w:p>
        </w:tc>
        <w:tc>
          <w:tcPr>
            <w:tcW w:w="345" w:type="dxa"/>
            <w:tcBorders>
              <w:top w:val="single" w:sz="4" w:space="0" w:color="auto"/>
              <w:left w:val="single" w:sz="4" w:space="0" w:color="auto"/>
              <w:bottom w:val="single" w:sz="4" w:space="0" w:color="auto"/>
              <w:right w:val="single" w:sz="4" w:space="0" w:color="auto"/>
            </w:tcBorders>
          </w:tcPr>
          <w:p w14:paraId="3A2C0CB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46F0F3C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телесигнализация</w:t>
            </w:r>
          </w:p>
        </w:tc>
      </w:tr>
      <w:tr w:rsidR="00CF48A7" w:rsidRPr="00CF48A7" w14:paraId="51488A38" w14:textId="77777777" w:rsidTr="00A84239">
        <w:tc>
          <w:tcPr>
            <w:tcW w:w="1647" w:type="dxa"/>
            <w:tcBorders>
              <w:top w:val="single" w:sz="4" w:space="0" w:color="auto"/>
              <w:left w:val="single" w:sz="4" w:space="0" w:color="auto"/>
              <w:bottom w:val="single" w:sz="4" w:space="0" w:color="auto"/>
              <w:right w:val="single" w:sz="4" w:space="0" w:color="auto"/>
            </w:tcBorders>
          </w:tcPr>
          <w:p w14:paraId="22C4286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ТСН</w:t>
            </w:r>
          </w:p>
        </w:tc>
        <w:tc>
          <w:tcPr>
            <w:tcW w:w="345" w:type="dxa"/>
            <w:tcBorders>
              <w:top w:val="single" w:sz="4" w:space="0" w:color="auto"/>
              <w:left w:val="single" w:sz="4" w:space="0" w:color="auto"/>
              <w:bottom w:val="single" w:sz="4" w:space="0" w:color="auto"/>
              <w:right w:val="single" w:sz="4" w:space="0" w:color="auto"/>
            </w:tcBorders>
          </w:tcPr>
          <w:p w14:paraId="5A4F039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44A4B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трансформатор собственных нужд</w:t>
            </w:r>
          </w:p>
        </w:tc>
      </w:tr>
      <w:tr w:rsidR="00CF48A7" w:rsidRPr="00CF48A7" w14:paraId="6D4D7FA2" w14:textId="77777777" w:rsidTr="00A84239">
        <w:tc>
          <w:tcPr>
            <w:tcW w:w="1647" w:type="dxa"/>
            <w:tcBorders>
              <w:top w:val="single" w:sz="4" w:space="0" w:color="auto"/>
              <w:left w:val="single" w:sz="4" w:space="0" w:color="auto"/>
              <w:bottom w:val="single" w:sz="4" w:space="0" w:color="auto"/>
              <w:right w:val="single" w:sz="4" w:space="0" w:color="auto"/>
            </w:tcBorders>
          </w:tcPr>
          <w:p w14:paraId="66EB6A2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ТСС</w:t>
            </w:r>
          </w:p>
        </w:tc>
        <w:tc>
          <w:tcPr>
            <w:tcW w:w="345" w:type="dxa"/>
            <w:tcBorders>
              <w:top w:val="single" w:sz="4" w:space="0" w:color="auto"/>
              <w:left w:val="single" w:sz="4" w:space="0" w:color="auto"/>
              <w:bottom w:val="single" w:sz="4" w:space="0" w:color="auto"/>
              <w:right w:val="single" w:sz="4" w:space="0" w:color="auto"/>
            </w:tcBorders>
          </w:tcPr>
          <w:p w14:paraId="70540B8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34BC83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система Тактовой Сетевой Синхронизации</w:t>
            </w:r>
          </w:p>
        </w:tc>
      </w:tr>
      <w:tr w:rsidR="00CF48A7" w:rsidRPr="00CF48A7" w14:paraId="7560EB8D" w14:textId="77777777" w:rsidTr="00A84239">
        <w:tc>
          <w:tcPr>
            <w:tcW w:w="1647" w:type="dxa"/>
            <w:tcBorders>
              <w:top w:val="single" w:sz="4" w:space="0" w:color="auto"/>
              <w:left w:val="single" w:sz="4" w:space="0" w:color="auto"/>
              <w:bottom w:val="single" w:sz="4" w:space="0" w:color="auto"/>
              <w:right w:val="single" w:sz="4" w:space="0" w:color="auto"/>
            </w:tcBorders>
          </w:tcPr>
          <w:p w14:paraId="512661E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ТТ</w:t>
            </w:r>
          </w:p>
        </w:tc>
        <w:tc>
          <w:tcPr>
            <w:tcW w:w="345" w:type="dxa"/>
            <w:tcBorders>
              <w:top w:val="single" w:sz="4" w:space="0" w:color="auto"/>
              <w:left w:val="single" w:sz="4" w:space="0" w:color="auto"/>
              <w:bottom w:val="single" w:sz="4" w:space="0" w:color="auto"/>
              <w:right w:val="single" w:sz="4" w:space="0" w:color="auto"/>
            </w:tcBorders>
          </w:tcPr>
          <w:p w14:paraId="48861B0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BC6D18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трансформатор тока</w:t>
            </w:r>
          </w:p>
        </w:tc>
      </w:tr>
      <w:tr w:rsidR="00CF48A7" w:rsidRPr="00CF48A7" w14:paraId="224E123F" w14:textId="77777777" w:rsidTr="00A84239">
        <w:tc>
          <w:tcPr>
            <w:tcW w:w="1647" w:type="dxa"/>
            <w:tcBorders>
              <w:top w:val="single" w:sz="4" w:space="0" w:color="auto"/>
              <w:left w:val="single" w:sz="4" w:space="0" w:color="auto"/>
              <w:bottom w:val="single" w:sz="4" w:space="0" w:color="auto"/>
              <w:right w:val="single" w:sz="4" w:space="0" w:color="auto"/>
            </w:tcBorders>
          </w:tcPr>
          <w:p w14:paraId="2239735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ТУ</w:t>
            </w:r>
          </w:p>
        </w:tc>
        <w:tc>
          <w:tcPr>
            <w:tcW w:w="345" w:type="dxa"/>
            <w:tcBorders>
              <w:top w:val="single" w:sz="4" w:space="0" w:color="auto"/>
              <w:left w:val="single" w:sz="4" w:space="0" w:color="auto"/>
              <w:bottom w:val="single" w:sz="4" w:space="0" w:color="auto"/>
              <w:right w:val="single" w:sz="4" w:space="0" w:color="auto"/>
            </w:tcBorders>
          </w:tcPr>
          <w:p w14:paraId="11099DE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8FB789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телеуправление</w:t>
            </w:r>
          </w:p>
        </w:tc>
      </w:tr>
      <w:tr w:rsidR="00CF48A7" w:rsidRPr="00CF48A7" w14:paraId="431223CE" w14:textId="77777777" w:rsidTr="00A84239">
        <w:tc>
          <w:tcPr>
            <w:tcW w:w="1647" w:type="dxa"/>
            <w:tcBorders>
              <w:top w:val="single" w:sz="4" w:space="0" w:color="auto"/>
              <w:left w:val="single" w:sz="4" w:space="0" w:color="auto"/>
              <w:bottom w:val="single" w:sz="4" w:space="0" w:color="auto"/>
              <w:right w:val="single" w:sz="4" w:space="0" w:color="auto"/>
            </w:tcBorders>
          </w:tcPr>
          <w:p w14:paraId="281EC9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ТХН</w:t>
            </w:r>
          </w:p>
        </w:tc>
        <w:tc>
          <w:tcPr>
            <w:tcW w:w="345" w:type="dxa"/>
            <w:tcBorders>
              <w:top w:val="single" w:sz="4" w:space="0" w:color="auto"/>
              <w:left w:val="single" w:sz="4" w:space="0" w:color="auto"/>
              <w:bottom w:val="single" w:sz="4" w:space="0" w:color="auto"/>
              <w:right w:val="single" w:sz="4" w:space="0" w:color="auto"/>
            </w:tcBorders>
          </w:tcPr>
          <w:p w14:paraId="4016294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D3AC7D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трансформатор хозяйственных нужд</w:t>
            </w:r>
          </w:p>
        </w:tc>
      </w:tr>
      <w:tr w:rsidR="00CF48A7" w:rsidRPr="00CF48A7" w14:paraId="5C9F5395" w14:textId="77777777" w:rsidTr="00A84239">
        <w:tc>
          <w:tcPr>
            <w:tcW w:w="1647" w:type="dxa"/>
            <w:tcBorders>
              <w:top w:val="single" w:sz="4" w:space="0" w:color="auto"/>
              <w:left w:val="single" w:sz="4" w:space="0" w:color="auto"/>
              <w:bottom w:val="single" w:sz="4" w:space="0" w:color="auto"/>
              <w:right w:val="single" w:sz="4" w:space="0" w:color="auto"/>
            </w:tcBorders>
          </w:tcPr>
          <w:p w14:paraId="29F46A5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УКВ</w:t>
            </w:r>
          </w:p>
        </w:tc>
        <w:tc>
          <w:tcPr>
            <w:tcW w:w="345" w:type="dxa"/>
            <w:tcBorders>
              <w:top w:val="single" w:sz="4" w:space="0" w:color="auto"/>
              <w:left w:val="single" w:sz="4" w:space="0" w:color="auto"/>
              <w:bottom w:val="single" w:sz="4" w:space="0" w:color="auto"/>
              <w:right w:val="single" w:sz="4" w:space="0" w:color="auto"/>
            </w:tcBorders>
          </w:tcPr>
          <w:p w14:paraId="20A0FAB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ABE967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ультракоротковолновой</w:t>
            </w:r>
          </w:p>
        </w:tc>
      </w:tr>
      <w:tr w:rsidR="00CF48A7" w:rsidRPr="00CF48A7" w14:paraId="739AC434" w14:textId="77777777" w:rsidTr="00A84239">
        <w:tc>
          <w:tcPr>
            <w:tcW w:w="1647" w:type="dxa"/>
            <w:tcBorders>
              <w:top w:val="single" w:sz="4" w:space="0" w:color="auto"/>
              <w:left w:val="single" w:sz="4" w:space="0" w:color="auto"/>
              <w:bottom w:val="single" w:sz="4" w:space="0" w:color="auto"/>
              <w:right w:val="single" w:sz="4" w:space="0" w:color="auto"/>
            </w:tcBorders>
          </w:tcPr>
          <w:p w14:paraId="67565AB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УПАСК</w:t>
            </w:r>
          </w:p>
        </w:tc>
        <w:tc>
          <w:tcPr>
            <w:tcW w:w="345" w:type="dxa"/>
            <w:tcBorders>
              <w:top w:val="single" w:sz="4" w:space="0" w:color="auto"/>
              <w:left w:val="single" w:sz="4" w:space="0" w:color="auto"/>
              <w:bottom w:val="single" w:sz="4" w:space="0" w:color="auto"/>
              <w:right w:val="single" w:sz="4" w:space="0" w:color="auto"/>
            </w:tcBorders>
          </w:tcPr>
          <w:p w14:paraId="76E3D5C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D8E352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устройство передачи аварийных сигналов и команд</w:t>
            </w:r>
          </w:p>
        </w:tc>
      </w:tr>
      <w:tr w:rsidR="00CF48A7" w:rsidRPr="00CF48A7" w14:paraId="29C33359" w14:textId="77777777" w:rsidTr="00A84239">
        <w:tc>
          <w:tcPr>
            <w:tcW w:w="1647" w:type="dxa"/>
            <w:tcBorders>
              <w:top w:val="single" w:sz="4" w:space="0" w:color="auto"/>
              <w:left w:val="single" w:sz="4" w:space="0" w:color="auto"/>
              <w:bottom w:val="single" w:sz="4" w:space="0" w:color="auto"/>
              <w:right w:val="single" w:sz="4" w:space="0" w:color="auto"/>
            </w:tcBorders>
          </w:tcPr>
          <w:p w14:paraId="1365FC5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УСПД</w:t>
            </w:r>
          </w:p>
        </w:tc>
        <w:tc>
          <w:tcPr>
            <w:tcW w:w="345" w:type="dxa"/>
            <w:tcBorders>
              <w:top w:val="single" w:sz="4" w:space="0" w:color="auto"/>
              <w:left w:val="single" w:sz="4" w:space="0" w:color="auto"/>
              <w:bottom w:val="single" w:sz="4" w:space="0" w:color="auto"/>
              <w:right w:val="single" w:sz="4" w:space="0" w:color="auto"/>
            </w:tcBorders>
          </w:tcPr>
          <w:p w14:paraId="4A8DB25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38FF008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устройство сбора и передачи данных</w:t>
            </w:r>
          </w:p>
        </w:tc>
      </w:tr>
      <w:tr w:rsidR="00CF48A7" w:rsidRPr="00CF48A7" w14:paraId="6BEC0487" w14:textId="77777777" w:rsidTr="00A84239">
        <w:tc>
          <w:tcPr>
            <w:tcW w:w="1647" w:type="dxa"/>
            <w:tcBorders>
              <w:top w:val="single" w:sz="4" w:space="0" w:color="auto"/>
              <w:left w:val="single" w:sz="4" w:space="0" w:color="auto"/>
              <w:bottom w:val="single" w:sz="4" w:space="0" w:color="auto"/>
              <w:right w:val="single" w:sz="4" w:space="0" w:color="auto"/>
            </w:tcBorders>
          </w:tcPr>
          <w:p w14:paraId="4095B90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ФЭМ</w:t>
            </w:r>
          </w:p>
        </w:tc>
        <w:tc>
          <w:tcPr>
            <w:tcW w:w="345" w:type="dxa"/>
            <w:tcBorders>
              <w:top w:val="single" w:sz="4" w:space="0" w:color="auto"/>
              <w:left w:val="single" w:sz="4" w:space="0" w:color="auto"/>
              <w:bottom w:val="single" w:sz="4" w:space="0" w:color="auto"/>
              <w:right w:val="single" w:sz="4" w:space="0" w:color="auto"/>
            </w:tcBorders>
          </w:tcPr>
          <w:p w14:paraId="4AE8C16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E5131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фотоэлектрический модуль</w:t>
            </w:r>
          </w:p>
        </w:tc>
      </w:tr>
      <w:tr w:rsidR="00CF48A7" w:rsidRPr="00CF48A7" w14:paraId="5046AB18" w14:textId="77777777" w:rsidTr="00A84239">
        <w:tc>
          <w:tcPr>
            <w:tcW w:w="1647" w:type="dxa"/>
            <w:tcBorders>
              <w:top w:val="single" w:sz="4" w:space="0" w:color="auto"/>
              <w:left w:val="single" w:sz="4" w:space="0" w:color="auto"/>
              <w:bottom w:val="single" w:sz="4" w:space="0" w:color="auto"/>
              <w:right w:val="single" w:sz="4" w:space="0" w:color="auto"/>
            </w:tcBorders>
          </w:tcPr>
          <w:p w14:paraId="587695D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ФЕР</w:t>
            </w:r>
          </w:p>
        </w:tc>
        <w:tc>
          <w:tcPr>
            <w:tcW w:w="345" w:type="dxa"/>
            <w:tcBorders>
              <w:top w:val="single" w:sz="4" w:space="0" w:color="auto"/>
              <w:left w:val="single" w:sz="4" w:space="0" w:color="auto"/>
              <w:bottom w:val="single" w:sz="4" w:space="0" w:color="auto"/>
              <w:right w:val="single" w:sz="4" w:space="0" w:color="auto"/>
            </w:tcBorders>
          </w:tcPr>
          <w:p w14:paraId="585F616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E286F6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федеральные единичные расценки</w:t>
            </w:r>
          </w:p>
        </w:tc>
      </w:tr>
      <w:tr w:rsidR="00CF48A7" w:rsidRPr="00CF48A7" w14:paraId="0C7F01A5" w14:textId="77777777" w:rsidTr="00A84239">
        <w:tc>
          <w:tcPr>
            <w:tcW w:w="1647" w:type="dxa"/>
            <w:tcBorders>
              <w:top w:val="single" w:sz="4" w:space="0" w:color="auto"/>
              <w:left w:val="single" w:sz="4" w:space="0" w:color="auto"/>
              <w:bottom w:val="single" w:sz="4" w:space="0" w:color="auto"/>
              <w:right w:val="single" w:sz="4" w:space="0" w:color="auto"/>
            </w:tcBorders>
          </w:tcPr>
          <w:p w14:paraId="421E880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ЦРРЛ</w:t>
            </w:r>
          </w:p>
        </w:tc>
        <w:tc>
          <w:tcPr>
            <w:tcW w:w="345" w:type="dxa"/>
            <w:tcBorders>
              <w:top w:val="single" w:sz="4" w:space="0" w:color="auto"/>
              <w:left w:val="single" w:sz="4" w:space="0" w:color="auto"/>
              <w:bottom w:val="single" w:sz="4" w:space="0" w:color="auto"/>
              <w:right w:val="single" w:sz="4" w:space="0" w:color="auto"/>
            </w:tcBorders>
          </w:tcPr>
          <w:p w14:paraId="2855DD0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10DE10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цифровая радиорелейная линия связи</w:t>
            </w:r>
          </w:p>
        </w:tc>
      </w:tr>
      <w:tr w:rsidR="00CF48A7" w:rsidRPr="00CF48A7" w14:paraId="465343ED" w14:textId="77777777" w:rsidTr="00A84239">
        <w:tc>
          <w:tcPr>
            <w:tcW w:w="1647" w:type="dxa"/>
            <w:tcBorders>
              <w:top w:val="single" w:sz="4" w:space="0" w:color="auto"/>
              <w:left w:val="single" w:sz="4" w:space="0" w:color="auto"/>
              <w:bottom w:val="single" w:sz="4" w:space="0" w:color="auto"/>
              <w:right w:val="single" w:sz="4" w:space="0" w:color="auto"/>
            </w:tcBorders>
          </w:tcPr>
          <w:p w14:paraId="7F6ED59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lastRenderedPageBreak/>
              <w:t>ЦУС</w:t>
            </w:r>
          </w:p>
        </w:tc>
        <w:tc>
          <w:tcPr>
            <w:tcW w:w="345" w:type="dxa"/>
            <w:tcBorders>
              <w:top w:val="single" w:sz="4" w:space="0" w:color="auto"/>
              <w:left w:val="single" w:sz="4" w:space="0" w:color="auto"/>
              <w:bottom w:val="single" w:sz="4" w:space="0" w:color="auto"/>
              <w:right w:val="single" w:sz="4" w:space="0" w:color="auto"/>
            </w:tcBorders>
          </w:tcPr>
          <w:p w14:paraId="5A0494C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CCC57D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центр управления сетями</w:t>
            </w:r>
          </w:p>
        </w:tc>
      </w:tr>
      <w:tr w:rsidR="00CF48A7" w:rsidRPr="00CF48A7" w14:paraId="4740AF33" w14:textId="77777777" w:rsidTr="00A84239">
        <w:tc>
          <w:tcPr>
            <w:tcW w:w="1647" w:type="dxa"/>
            <w:tcBorders>
              <w:top w:val="single" w:sz="4" w:space="0" w:color="auto"/>
              <w:left w:val="single" w:sz="4" w:space="0" w:color="auto"/>
              <w:bottom w:val="single" w:sz="4" w:space="0" w:color="auto"/>
              <w:right w:val="single" w:sz="4" w:space="0" w:color="auto"/>
            </w:tcBorders>
          </w:tcPr>
          <w:p w14:paraId="0361AD2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ЦПС</w:t>
            </w:r>
          </w:p>
        </w:tc>
        <w:tc>
          <w:tcPr>
            <w:tcW w:w="345" w:type="dxa"/>
            <w:tcBorders>
              <w:top w:val="single" w:sz="4" w:space="0" w:color="auto"/>
              <w:left w:val="single" w:sz="4" w:space="0" w:color="auto"/>
              <w:bottom w:val="single" w:sz="4" w:space="0" w:color="auto"/>
              <w:right w:val="single" w:sz="4" w:space="0" w:color="auto"/>
            </w:tcBorders>
          </w:tcPr>
          <w:p w14:paraId="553C3A4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295C8B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 xml:space="preserve">Цифровая подстанция </w:t>
            </w:r>
          </w:p>
        </w:tc>
      </w:tr>
      <w:tr w:rsidR="00CF48A7" w:rsidRPr="00CF48A7" w14:paraId="6FDCD186" w14:textId="77777777" w:rsidTr="00A84239">
        <w:tc>
          <w:tcPr>
            <w:tcW w:w="1647" w:type="dxa"/>
            <w:tcBorders>
              <w:top w:val="single" w:sz="4" w:space="0" w:color="auto"/>
              <w:left w:val="single" w:sz="4" w:space="0" w:color="auto"/>
              <w:bottom w:val="single" w:sz="4" w:space="0" w:color="auto"/>
              <w:right w:val="single" w:sz="4" w:space="0" w:color="auto"/>
            </w:tcBorders>
          </w:tcPr>
          <w:p w14:paraId="178E184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ЧАПВ</w:t>
            </w:r>
          </w:p>
        </w:tc>
        <w:tc>
          <w:tcPr>
            <w:tcW w:w="345" w:type="dxa"/>
            <w:tcBorders>
              <w:top w:val="single" w:sz="4" w:space="0" w:color="auto"/>
              <w:left w:val="single" w:sz="4" w:space="0" w:color="auto"/>
              <w:bottom w:val="single" w:sz="4" w:space="0" w:color="auto"/>
              <w:right w:val="single" w:sz="4" w:space="0" w:color="auto"/>
            </w:tcBorders>
          </w:tcPr>
          <w:p w14:paraId="41459FE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7151BE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частотное автоматическое повторное включение</w:t>
            </w:r>
          </w:p>
        </w:tc>
      </w:tr>
      <w:tr w:rsidR="00CF48A7" w:rsidRPr="00CF48A7" w14:paraId="4D05043E" w14:textId="77777777" w:rsidTr="00A84239">
        <w:tc>
          <w:tcPr>
            <w:tcW w:w="1647" w:type="dxa"/>
            <w:tcBorders>
              <w:top w:val="single" w:sz="4" w:space="0" w:color="auto"/>
              <w:left w:val="single" w:sz="4" w:space="0" w:color="auto"/>
              <w:bottom w:val="single" w:sz="4" w:space="0" w:color="auto"/>
              <w:right w:val="single" w:sz="4" w:space="0" w:color="auto"/>
            </w:tcBorders>
          </w:tcPr>
          <w:p w14:paraId="055EE2A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ШРОТ</w:t>
            </w:r>
          </w:p>
        </w:tc>
        <w:tc>
          <w:tcPr>
            <w:tcW w:w="345" w:type="dxa"/>
            <w:tcBorders>
              <w:top w:val="single" w:sz="4" w:space="0" w:color="auto"/>
              <w:left w:val="single" w:sz="4" w:space="0" w:color="auto"/>
              <w:bottom w:val="single" w:sz="4" w:space="0" w:color="auto"/>
              <w:right w:val="single" w:sz="4" w:space="0" w:color="auto"/>
            </w:tcBorders>
          </w:tcPr>
          <w:p w14:paraId="242962D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2C224A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шкаф распределения оперативного тока</w:t>
            </w:r>
          </w:p>
        </w:tc>
      </w:tr>
      <w:tr w:rsidR="00CF48A7" w:rsidRPr="00CF48A7" w14:paraId="70F0E651" w14:textId="77777777" w:rsidTr="00A84239">
        <w:tc>
          <w:tcPr>
            <w:tcW w:w="1647" w:type="dxa"/>
            <w:tcBorders>
              <w:top w:val="single" w:sz="4" w:space="0" w:color="auto"/>
              <w:left w:val="single" w:sz="4" w:space="0" w:color="auto"/>
              <w:bottom w:val="single" w:sz="4" w:space="0" w:color="auto"/>
              <w:right w:val="single" w:sz="4" w:space="0" w:color="auto"/>
            </w:tcBorders>
          </w:tcPr>
          <w:p w14:paraId="548095B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ЩПТ</w:t>
            </w:r>
          </w:p>
        </w:tc>
        <w:tc>
          <w:tcPr>
            <w:tcW w:w="345" w:type="dxa"/>
            <w:tcBorders>
              <w:top w:val="single" w:sz="4" w:space="0" w:color="auto"/>
              <w:left w:val="single" w:sz="4" w:space="0" w:color="auto"/>
              <w:bottom w:val="single" w:sz="4" w:space="0" w:color="auto"/>
              <w:right w:val="single" w:sz="4" w:space="0" w:color="auto"/>
            </w:tcBorders>
          </w:tcPr>
          <w:p w14:paraId="63FD5DF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A0B5CB9"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щит постоянного тока</w:t>
            </w:r>
          </w:p>
        </w:tc>
      </w:tr>
      <w:tr w:rsidR="00CF48A7" w:rsidRPr="00CF48A7" w14:paraId="47DCBBBA" w14:textId="77777777" w:rsidTr="00A84239">
        <w:tc>
          <w:tcPr>
            <w:tcW w:w="1647" w:type="dxa"/>
            <w:tcBorders>
              <w:top w:val="single" w:sz="4" w:space="0" w:color="auto"/>
              <w:left w:val="single" w:sz="4" w:space="0" w:color="auto"/>
              <w:bottom w:val="single" w:sz="4" w:space="0" w:color="auto"/>
              <w:right w:val="single" w:sz="4" w:space="0" w:color="auto"/>
            </w:tcBorders>
          </w:tcPr>
          <w:p w14:paraId="64C0ABB5"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ЩСН</w:t>
            </w:r>
          </w:p>
        </w:tc>
        <w:tc>
          <w:tcPr>
            <w:tcW w:w="345" w:type="dxa"/>
            <w:tcBorders>
              <w:top w:val="single" w:sz="4" w:space="0" w:color="auto"/>
              <w:left w:val="single" w:sz="4" w:space="0" w:color="auto"/>
              <w:bottom w:val="single" w:sz="4" w:space="0" w:color="auto"/>
              <w:right w:val="single" w:sz="4" w:space="0" w:color="auto"/>
            </w:tcBorders>
          </w:tcPr>
          <w:p w14:paraId="4E882960"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58A833E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щит собственных нужд</w:t>
            </w:r>
          </w:p>
        </w:tc>
      </w:tr>
      <w:tr w:rsidR="00CF48A7" w:rsidRPr="00CF48A7" w14:paraId="043BF1A3" w14:textId="77777777" w:rsidTr="00A84239">
        <w:tc>
          <w:tcPr>
            <w:tcW w:w="1647" w:type="dxa"/>
            <w:tcBorders>
              <w:top w:val="single" w:sz="4" w:space="0" w:color="auto"/>
              <w:left w:val="single" w:sz="4" w:space="0" w:color="auto"/>
              <w:bottom w:val="single" w:sz="4" w:space="0" w:color="auto"/>
              <w:right w:val="single" w:sz="4" w:space="0" w:color="auto"/>
            </w:tcBorders>
          </w:tcPr>
          <w:p w14:paraId="7A1AA3FC"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ЭМС</w:t>
            </w:r>
          </w:p>
        </w:tc>
        <w:tc>
          <w:tcPr>
            <w:tcW w:w="345" w:type="dxa"/>
            <w:tcBorders>
              <w:top w:val="single" w:sz="4" w:space="0" w:color="auto"/>
              <w:left w:val="single" w:sz="4" w:space="0" w:color="auto"/>
              <w:bottom w:val="single" w:sz="4" w:space="0" w:color="auto"/>
              <w:right w:val="single" w:sz="4" w:space="0" w:color="auto"/>
            </w:tcBorders>
          </w:tcPr>
          <w:p w14:paraId="6B11FD7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2C34E4D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электромагнитная совместимость</w:t>
            </w:r>
          </w:p>
        </w:tc>
      </w:tr>
      <w:tr w:rsidR="00CF48A7" w:rsidRPr="00CF48A7" w14:paraId="2002A4D5" w14:textId="77777777" w:rsidTr="00A84239">
        <w:tc>
          <w:tcPr>
            <w:tcW w:w="1647" w:type="dxa"/>
            <w:tcBorders>
              <w:top w:val="single" w:sz="4" w:space="0" w:color="auto"/>
              <w:left w:val="single" w:sz="4" w:space="0" w:color="auto"/>
              <w:bottom w:val="single" w:sz="4" w:space="0" w:color="auto"/>
              <w:right w:val="single" w:sz="4" w:space="0" w:color="auto"/>
            </w:tcBorders>
          </w:tcPr>
          <w:p w14:paraId="0AB1B26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ЭТО</w:t>
            </w:r>
          </w:p>
        </w:tc>
        <w:tc>
          <w:tcPr>
            <w:tcW w:w="345" w:type="dxa"/>
            <w:tcBorders>
              <w:top w:val="single" w:sz="4" w:space="0" w:color="auto"/>
              <w:left w:val="single" w:sz="4" w:space="0" w:color="auto"/>
              <w:bottom w:val="single" w:sz="4" w:space="0" w:color="auto"/>
              <w:right w:val="single" w:sz="4" w:space="0" w:color="auto"/>
            </w:tcBorders>
          </w:tcPr>
          <w:p w14:paraId="5E1648D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7F4A8F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электротехническое оборудование</w:t>
            </w:r>
          </w:p>
        </w:tc>
      </w:tr>
      <w:tr w:rsidR="00CF48A7" w:rsidRPr="00CF48A7" w14:paraId="39789A15" w14:textId="77777777" w:rsidTr="00A84239">
        <w:tc>
          <w:tcPr>
            <w:tcW w:w="1647" w:type="dxa"/>
            <w:tcBorders>
              <w:top w:val="single" w:sz="4" w:space="0" w:color="auto"/>
              <w:left w:val="single" w:sz="4" w:space="0" w:color="auto"/>
              <w:bottom w:val="single" w:sz="4" w:space="0" w:color="auto"/>
              <w:right w:val="single" w:sz="4" w:space="0" w:color="auto"/>
            </w:tcBorders>
          </w:tcPr>
          <w:p w14:paraId="207A537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ЭТН</w:t>
            </w:r>
          </w:p>
        </w:tc>
        <w:tc>
          <w:tcPr>
            <w:tcW w:w="345" w:type="dxa"/>
            <w:tcBorders>
              <w:top w:val="single" w:sz="4" w:space="0" w:color="auto"/>
              <w:left w:val="single" w:sz="4" w:space="0" w:color="auto"/>
              <w:bottom w:val="single" w:sz="4" w:space="0" w:color="auto"/>
              <w:right w:val="single" w:sz="4" w:space="0" w:color="auto"/>
            </w:tcBorders>
          </w:tcPr>
          <w:p w14:paraId="0FE034F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275D184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электронный трансформатор напряжения</w:t>
            </w:r>
          </w:p>
        </w:tc>
      </w:tr>
      <w:tr w:rsidR="00CF48A7" w:rsidRPr="00CF48A7" w14:paraId="45CAC3EC" w14:textId="77777777" w:rsidTr="00A84239">
        <w:tc>
          <w:tcPr>
            <w:tcW w:w="1647" w:type="dxa"/>
            <w:tcBorders>
              <w:top w:val="single" w:sz="4" w:space="0" w:color="auto"/>
              <w:left w:val="single" w:sz="4" w:space="0" w:color="auto"/>
              <w:bottom w:val="single" w:sz="4" w:space="0" w:color="auto"/>
              <w:right w:val="single" w:sz="4" w:space="0" w:color="auto"/>
            </w:tcBorders>
          </w:tcPr>
          <w:p w14:paraId="62BBE60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ЭТТ</w:t>
            </w:r>
          </w:p>
        </w:tc>
        <w:tc>
          <w:tcPr>
            <w:tcW w:w="345" w:type="dxa"/>
            <w:tcBorders>
              <w:top w:val="single" w:sz="4" w:space="0" w:color="auto"/>
              <w:left w:val="single" w:sz="4" w:space="0" w:color="auto"/>
              <w:bottom w:val="single" w:sz="4" w:space="0" w:color="auto"/>
              <w:right w:val="single" w:sz="4" w:space="0" w:color="auto"/>
            </w:tcBorders>
          </w:tcPr>
          <w:p w14:paraId="5D738E0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p>
        </w:tc>
        <w:tc>
          <w:tcPr>
            <w:tcW w:w="7881" w:type="dxa"/>
            <w:tcBorders>
              <w:top w:val="single" w:sz="4" w:space="0" w:color="auto"/>
              <w:left w:val="single" w:sz="4" w:space="0" w:color="auto"/>
              <w:bottom w:val="single" w:sz="4" w:space="0" w:color="auto"/>
              <w:right w:val="single" w:sz="4" w:space="0" w:color="auto"/>
            </w:tcBorders>
          </w:tcPr>
          <w:p w14:paraId="351D72D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электронный трансформатор тока</w:t>
            </w:r>
          </w:p>
        </w:tc>
      </w:tr>
      <w:tr w:rsidR="00CF48A7" w:rsidRPr="009B637B" w14:paraId="0A80AB05" w14:textId="77777777" w:rsidTr="00A84239">
        <w:tc>
          <w:tcPr>
            <w:tcW w:w="1647" w:type="dxa"/>
            <w:tcBorders>
              <w:top w:val="single" w:sz="4" w:space="0" w:color="auto"/>
              <w:left w:val="single" w:sz="4" w:space="0" w:color="auto"/>
              <w:bottom w:val="single" w:sz="4" w:space="0" w:color="auto"/>
              <w:right w:val="single" w:sz="4" w:space="0" w:color="auto"/>
            </w:tcBorders>
          </w:tcPr>
          <w:p w14:paraId="0ECB0237"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val="en-US" w:eastAsia="ru-RU"/>
              </w:rPr>
              <w:t>DECT</w:t>
            </w:r>
          </w:p>
        </w:tc>
        <w:tc>
          <w:tcPr>
            <w:tcW w:w="345" w:type="dxa"/>
            <w:tcBorders>
              <w:top w:val="single" w:sz="4" w:space="0" w:color="auto"/>
              <w:left w:val="single" w:sz="4" w:space="0" w:color="auto"/>
              <w:bottom w:val="single" w:sz="4" w:space="0" w:color="auto"/>
              <w:right w:val="single" w:sz="4" w:space="0" w:color="auto"/>
            </w:tcBorders>
          </w:tcPr>
          <w:p w14:paraId="1D20A46A"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0850455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val="en-US" w:eastAsia="ru-RU"/>
              </w:rPr>
            </w:pPr>
            <w:r w:rsidRPr="00CF48A7">
              <w:rPr>
                <w:rFonts w:ascii="Times New Roman" w:eastAsia="Times New Roman" w:hAnsi="Times New Roman" w:cs="Times New Roman"/>
                <w:iCs/>
                <w:sz w:val="26"/>
                <w:szCs w:val="26"/>
                <w:lang w:eastAsia="ru-RU"/>
              </w:rPr>
              <w:t>стандарт</w:t>
            </w:r>
            <w:r w:rsidRPr="00CF48A7">
              <w:rPr>
                <w:rFonts w:ascii="Times New Roman" w:eastAsia="Times New Roman" w:hAnsi="Times New Roman" w:cs="Times New Roman"/>
                <w:iCs/>
                <w:sz w:val="26"/>
                <w:szCs w:val="26"/>
                <w:lang w:val="en-US" w:eastAsia="ru-RU"/>
              </w:rPr>
              <w:t xml:space="preserve"> </w:t>
            </w:r>
            <w:r w:rsidRPr="00CF48A7">
              <w:rPr>
                <w:rFonts w:ascii="Times New Roman" w:eastAsia="Times New Roman" w:hAnsi="Times New Roman" w:cs="Times New Roman"/>
                <w:iCs/>
                <w:sz w:val="26"/>
                <w:szCs w:val="26"/>
                <w:lang w:eastAsia="ru-RU"/>
              </w:rPr>
              <w:t>микросотовой</w:t>
            </w:r>
            <w:r w:rsidRPr="00CF48A7">
              <w:rPr>
                <w:rFonts w:ascii="Times New Roman" w:eastAsia="Times New Roman" w:hAnsi="Times New Roman" w:cs="Times New Roman"/>
                <w:iCs/>
                <w:sz w:val="26"/>
                <w:szCs w:val="26"/>
                <w:lang w:val="en-US" w:eastAsia="ru-RU"/>
              </w:rPr>
              <w:t xml:space="preserve"> </w:t>
            </w:r>
            <w:r w:rsidRPr="00CF48A7">
              <w:rPr>
                <w:rFonts w:ascii="Times New Roman" w:eastAsia="Times New Roman" w:hAnsi="Times New Roman" w:cs="Times New Roman"/>
                <w:iCs/>
                <w:sz w:val="26"/>
                <w:szCs w:val="26"/>
                <w:lang w:eastAsia="ru-RU"/>
              </w:rPr>
              <w:t>связи</w:t>
            </w:r>
            <w:r w:rsidRPr="00CF48A7">
              <w:rPr>
                <w:rFonts w:ascii="Times New Roman" w:eastAsia="Times New Roman" w:hAnsi="Times New Roman" w:cs="Times New Roman"/>
                <w:iCs/>
                <w:sz w:val="26"/>
                <w:szCs w:val="26"/>
                <w:lang w:val="en-US" w:eastAsia="ru-RU"/>
              </w:rPr>
              <w:t xml:space="preserve"> (Digital Enhanced Cordless Telecommunication)</w:t>
            </w:r>
          </w:p>
        </w:tc>
      </w:tr>
      <w:tr w:rsidR="00CF48A7" w:rsidRPr="00CF48A7" w14:paraId="2D7D4827" w14:textId="77777777" w:rsidTr="00A84239">
        <w:tc>
          <w:tcPr>
            <w:tcW w:w="1647" w:type="dxa"/>
            <w:tcBorders>
              <w:top w:val="single" w:sz="4" w:space="0" w:color="auto"/>
              <w:left w:val="single" w:sz="4" w:space="0" w:color="auto"/>
              <w:bottom w:val="single" w:sz="4" w:space="0" w:color="auto"/>
              <w:right w:val="single" w:sz="4" w:space="0" w:color="auto"/>
            </w:tcBorders>
          </w:tcPr>
          <w:p w14:paraId="052D89D4"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HTV</w:t>
            </w:r>
          </w:p>
        </w:tc>
        <w:tc>
          <w:tcPr>
            <w:tcW w:w="345" w:type="dxa"/>
            <w:tcBorders>
              <w:top w:val="single" w:sz="4" w:space="0" w:color="auto"/>
              <w:left w:val="single" w:sz="4" w:space="0" w:color="auto"/>
              <w:bottom w:val="single" w:sz="4" w:space="0" w:color="auto"/>
              <w:right w:val="single" w:sz="4" w:space="0" w:color="auto"/>
            </w:tcBorders>
          </w:tcPr>
          <w:p w14:paraId="3F0D4788"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7B7E0B1D"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твердая силиконовая резина</w:t>
            </w:r>
          </w:p>
        </w:tc>
      </w:tr>
      <w:tr w:rsidR="00CF48A7" w:rsidRPr="00CF48A7" w14:paraId="60B34E73" w14:textId="77777777" w:rsidTr="00A84239">
        <w:tc>
          <w:tcPr>
            <w:tcW w:w="1647" w:type="dxa"/>
            <w:tcBorders>
              <w:top w:val="single" w:sz="4" w:space="0" w:color="auto"/>
              <w:left w:val="single" w:sz="4" w:space="0" w:color="auto"/>
              <w:bottom w:val="single" w:sz="4" w:space="0" w:color="auto"/>
              <w:right w:val="single" w:sz="4" w:space="0" w:color="auto"/>
            </w:tcBorders>
          </w:tcPr>
          <w:p w14:paraId="3A45DA4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IRR</w:t>
            </w:r>
          </w:p>
        </w:tc>
        <w:tc>
          <w:tcPr>
            <w:tcW w:w="345" w:type="dxa"/>
            <w:tcBorders>
              <w:top w:val="single" w:sz="4" w:space="0" w:color="auto"/>
              <w:left w:val="single" w:sz="4" w:space="0" w:color="auto"/>
              <w:bottom w:val="single" w:sz="4" w:space="0" w:color="auto"/>
              <w:right w:val="single" w:sz="4" w:space="0" w:color="auto"/>
            </w:tcBorders>
          </w:tcPr>
          <w:p w14:paraId="24D4CFE2"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1337DA03"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внутренняя норма доходности</w:t>
            </w:r>
          </w:p>
        </w:tc>
      </w:tr>
      <w:tr w:rsidR="00CF48A7" w:rsidRPr="00CF48A7" w14:paraId="2F306157" w14:textId="77777777" w:rsidTr="00A84239">
        <w:tc>
          <w:tcPr>
            <w:tcW w:w="1647" w:type="dxa"/>
            <w:tcBorders>
              <w:top w:val="single" w:sz="4" w:space="0" w:color="auto"/>
              <w:left w:val="single" w:sz="4" w:space="0" w:color="auto"/>
              <w:bottom w:val="single" w:sz="4" w:space="0" w:color="auto"/>
              <w:right w:val="single" w:sz="4" w:space="0" w:color="auto"/>
            </w:tcBorders>
          </w:tcPr>
          <w:p w14:paraId="59D575C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LSR</w:t>
            </w:r>
          </w:p>
        </w:tc>
        <w:tc>
          <w:tcPr>
            <w:tcW w:w="345" w:type="dxa"/>
            <w:tcBorders>
              <w:top w:val="single" w:sz="4" w:space="0" w:color="auto"/>
              <w:left w:val="single" w:sz="4" w:space="0" w:color="auto"/>
              <w:bottom w:val="single" w:sz="4" w:space="0" w:color="auto"/>
              <w:right w:val="single" w:sz="4" w:space="0" w:color="auto"/>
            </w:tcBorders>
          </w:tcPr>
          <w:p w14:paraId="6D154C7B"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tcPr>
          <w:p w14:paraId="6523F30F"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жидкая силиконовая резина</w:t>
            </w:r>
          </w:p>
        </w:tc>
      </w:tr>
      <w:tr w:rsidR="00CF48A7" w:rsidRPr="00CF48A7" w14:paraId="189F583A" w14:textId="77777777" w:rsidTr="00A84239">
        <w:tc>
          <w:tcPr>
            <w:tcW w:w="1647" w:type="dxa"/>
            <w:tcBorders>
              <w:top w:val="single" w:sz="4" w:space="0" w:color="auto"/>
              <w:left w:val="single" w:sz="4" w:space="0" w:color="auto"/>
              <w:bottom w:val="single" w:sz="4" w:space="0" w:color="auto"/>
              <w:right w:val="single" w:sz="4" w:space="0" w:color="auto"/>
            </w:tcBorders>
          </w:tcPr>
          <w:p w14:paraId="6E1306BE"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NPV</w:t>
            </w:r>
          </w:p>
        </w:tc>
        <w:tc>
          <w:tcPr>
            <w:tcW w:w="345" w:type="dxa"/>
            <w:tcBorders>
              <w:top w:val="single" w:sz="4" w:space="0" w:color="auto"/>
              <w:left w:val="single" w:sz="4" w:space="0" w:color="auto"/>
              <w:bottom w:val="single" w:sz="4" w:space="0" w:color="auto"/>
              <w:right w:val="single" w:sz="4" w:space="0" w:color="auto"/>
            </w:tcBorders>
          </w:tcPr>
          <w:p w14:paraId="6AF69371"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w:t>
            </w:r>
          </w:p>
        </w:tc>
        <w:tc>
          <w:tcPr>
            <w:tcW w:w="7881" w:type="dxa"/>
            <w:tcBorders>
              <w:top w:val="single" w:sz="4" w:space="0" w:color="auto"/>
              <w:left w:val="single" w:sz="4" w:space="0" w:color="auto"/>
              <w:bottom w:val="single" w:sz="4" w:space="0" w:color="auto"/>
              <w:right w:val="single" w:sz="4" w:space="0" w:color="auto"/>
            </w:tcBorders>
            <w:shd w:val="clear" w:color="auto" w:fill="auto"/>
          </w:tcPr>
          <w:p w14:paraId="10834FF6" w14:textId="77777777" w:rsidR="00CF48A7" w:rsidRPr="00CF48A7" w:rsidRDefault="00CF48A7" w:rsidP="00CF48A7">
            <w:pPr>
              <w:widowControl w:val="0"/>
              <w:spacing w:after="0" w:line="240" w:lineRule="auto"/>
              <w:jc w:val="both"/>
              <w:rPr>
                <w:rFonts w:ascii="Times New Roman" w:eastAsia="Times New Roman" w:hAnsi="Times New Roman" w:cs="Times New Roman"/>
                <w:iCs/>
                <w:sz w:val="26"/>
                <w:szCs w:val="26"/>
                <w:lang w:eastAsia="ru-RU"/>
              </w:rPr>
            </w:pPr>
            <w:r w:rsidRPr="00CF48A7">
              <w:rPr>
                <w:rFonts w:ascii="Times New Roman" w:eastAsia="Times New Roman" w:hAnsi="Times New Roman" w:cs="Times New Roman"/>
                <w:iCs/>
                <w:sz w:val="26"/>
                <w:szCs w:val="26"/>
                <w:lang w:eastAsia="ru-RU"/>
              </w:rPr>
              <w:t>чистый дисконтированный доход</w:t>
            </w:r>
          </w:p>
        </w:tc>
      </w:tr>
    </w:tbl>
    <w:p w14:paraId="340863F7" w14:textId="77777777" w:rsidR="00CF48A7" w:rsidRPr="00CF48A7" w:rsidRDefault="00CF48A7" w:rsidP="00CF48A7">
      <w:pPr>
        <w:spacing w:after="0" w:line="240" w:lineRule="auto"/>
        <w:rPr>
          <w:rFonts w:ascii="Times New Roman" w:eastAsia="Times New Roman" w:hAnsi="Times New Roman" w:cs="Times New Roman"/>
          <w:sz w:val="26"/>
          <w:szCs w:val="26"/>
          <w:lang w:eastAsia="ru-RU"/>
        </w:rPr>
      </w:pPr>
    </w:p>
    <w:p w14:paraId="1133ED9C" w14:textId="77777777" w:rsidR="009B668F" w:rsidRDefault="009B668F" w:rsidP="007E5109">
      <w:pPr>
        <w:spacing w:after="0" w:line="240" w:lineRule="auto"/>
        <w:ind w:left="5529" w:right="-8"/>
        <w:contextualSpacing/>
        <w:jc w:val="both"/>
        <w:rPr>
          <w:rFonts w:ascii="Times New Roman" w:hAnsi="Times New Roman" w:cs="Times New Roman"/>
          <w:sz w:val="24"/>
          <w:szCs w:val="24"/>
        </w:rPr>
      </w:pPr>
    </w:p>
    <w:p w14:paraId="0CAD3911" w14:textId="77777777"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E11DF2" w:rsidRPr="00805478" w14:paraId="072AD5A1" w14:textId="77777777" w:rsidTr="00077B84">
        <w:trPr>
          <w:trHeight w:val="641"/>
        </w:trPr>
        <w:tc>
          <w:tcPr>
            <w:tcW w:w="4961" w:type="dxa"/>
          </w:tcPr>
          <w:p w14:paraId="6C730462" w14:textId="77777777" w:rsidR="00E11DF2" w:rsidRPr="00805478" w:rsidRDefault="00E11DF2"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C11CC09" w14:textId="77777777" w:rsidR="00E11DF2" w:rsidRPr="00805478" w:rsidRDefault="00E11DF2" w:rsidP="00077B84">
            <w:pPr>
              <w:tabs>
                <w:tab w:val="left" w:pos="1134"/>
              </w:tabs>
              <w:contextualSpacing/>
              <w:rPr>
                <w:rFonts w:ascii="Times New Roman" w:hAnsi="Times New Roman" w:cs="Times New Roman"/>
                <w:b/>
                <w:sz w:val="24"/>
                <w:szCs w:val="24"/>
              </w:rPr>
            </w:pPr>
          </w:p>
          <w:p w14:paraId="71CD4571"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6AEDE786" w14:textId="77777777" w:rsidR="00E11DF2" w:rsidRPr="00805478" w:rsidRDefault="00E11DF2"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5599C517" w14:textId="45131524" w:rsidR="00E11DF2" w:rsidRPr="00805478" w:rsidRDefault="00E11DF2" w:rsidP="00077B84">
            <w:pPr>
              <w:tabs>
                <w:tab w:val="left" w:pos="1134"/>
              </w:tabs>
              <w:contextualSpacing/>
              <w:rPr>
                <w:rFonts w:ascii="Times New Roman" w:hAnsi="Times New Roman" w:cs="Times New Roman"/>
                <w:bCs/>
                <w:spacing w:val="-1"/>
                <w:sz w:val="24"/>
                <w:szCs w:val="24"/>
                <w:lang w:eastAsia="x-none"/>
              </w:rPr>
            </w:pPr>
          </w:p>
        </w:tc>
      </w:tr>
    </w:tbl>
    <w:bookmarkEnd w:id="4"/>
    <w:p w14:paraId="382D2FF7" w14:textId="77777777" w:rsidR="00CF48A7" w:rsidRDefault="000C762D" w:rsidP="00D11EAA">
      <w:pPr>
        <w:spacing w:after="0" w:line="240" w:lineRule="auto"/>
        <w:ind w:left="5812"/>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67FF07F4"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3DE118FF"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7F88C40D"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3CD6299F"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7F079F2F"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6272D9E3"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6B1DD791"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72E3CA69" w14:textId="77777777" w:rsidR="00CF48A7" w:rsidRDefault="00CF48A7" w:rsidP="00D11EAA">
      <w:pPr>
        <w:spacing w:after="0" w:line="240" w:lineRule="auto"/>
        <w:ind w:left="5812"/>
        <w:contextualSpacing/>
        <w:rPr>
          <w:rFonts w:ascii="Times New Roman" w:eastAsia="Calibri" w:hAnsi="Times New Roman" w:cs="Times New Roman"/>
          <w:sz w:val="24"/>
          <w:szCs w:val="24"/>
        </w:rPr>
      </w:pPr>
    </w:p>
    <w:p w14:paraId="46C2B314" w14:textId="3895DAFE" w:rsidR="00D11EAA" w:rsidRPr="001E6C3E" w:rsidRDefault="00D11EAA" w:rsidP="00D11EAA">
      <w:pPr>
        <w:spacing w:after="0" w:line="240" w:lineRule="auto"/>
        <w:ind w:left="5812"/>
        <w:contextualSpacing/>
        <w:rPr>
          <w:rFonts w:ascii="Times New Roman" w:eastAsia="Calibri" w:hAnsi="Times New Roman" w:cs="Times New Roman"/>
          <w:sz w:val="24"/>
          <w:szCs w:val="24"/>
        </w:rPr>
      </w:pPr>
      <w:r w:rsidRPr="001E6C3E">
        <w:rPr>
          <w:rFonts w:ascii="Times New Roman" w:eastAsia="Calibri" w:hAnsi="Times New Roman" w:cs="Times New Roman"/>
          <w:sz w:val="24"/>
          <w:szCs w:val="24"/>
        </w:rPr>
        <w:t xml:space="preserve">Приложение 8 к Договору </w:t>
      </w:r>
    </w:p>
    <w:p w14:paraId="365CD35E" w14:textId="4732815B" w:rsidR="00D11EAA" w:rsidRDefault="00D14705" w:rsidP="00D11EAA">
      <w:pPr>
        <w:tabs>
          <w:tab w:val="center" w:pos="4748"/>
        </w:tabs>
        <w:spacing w:after="0" w:line="240" w:lineRule="auto"/>
        <w:ind w:firstLine="1276"/>
        <w:contextualSpacing/>
        <w:jc w:val="right"/>
        <w:rPr>
          <w:rFonts w:ascii="Times New Roman" w:hAnsi="Times New Roman" w:cs="Times New Roman"/>
          <w:sz w:val="24"/>
          <w:szCs w:val="24"/>
        </w:rPr>
      </w:pPr>
      <w:r>
        <w:rPr>
          <w:rFonts w:ascii="Times New Roman" w:hAnsi="Times New Roman" w:cs="Times New Roman"/>
          <w:sz w:val="24"/>
          <w:szCs w:val="24"/>
        </w:rPr>
        <w:t>от « »</w:t>
      </w:r>
      <w:r w:rsidR="00032408">
        <w:rPr>
          <w:rFonts w:ascii="Times New Roman" w:hAnsi="Times New Roman" w:cs="Times New Roman"/>
          <w:sz w:val="24"/>
          <w:szCs w:val="24"/>
        </w:rPr>
        <w:t xml:space="preserve"> 2022</w:t>
      </w:r>
      <w:r w:rsidR="00513735" w:rsidRPr="00513735">
        <w:rPr>
          <w:rFonts w:ascii="Times New Roman" w:hAnsi="Times New Roman" w:cs="Times New Roman"/>
          <w:sz w:val="24"/>
          <w:szCs w:val="24"/>
        </w:rPr>
        <w:t>г. №</w:t>
      </w:r>
    </w:p>
    <w:p w14:paraId="0DF49EED" w14:textId="77777777" w:rsidR="00032408" w:rsidRDefault="00032408" w:rsidP="00032408">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032408" w:rsidRPr="00805478" w14:paraId="60F04C12" w14:textId="77777777" w:rsidTr="00077B84">
        <w:trPr>
          <w:trHeight w:val="641"/>
        </w:trPr>
        <w:tc>
          <w:tcPr>
            <w:tcW w:w="4961" w:type="dxa"/>
          </w:tcPr>
          <w:p w14:paraId="7C81A7FC" w14:textId="77777777" w:rsidR="00032408" w:rsidRPr="00805478" w:rsidRDefault="0003240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1516701A" w14:textId="77777777" w:rsidR="00032408" w:rsidRPr="00805478" w:rsidRDefault="00032408" w:rsidP="00077B84">
            <w:pPr>
              <w:tabs>
                <w:tab w:val="left" w:pos="1134"/>
              </w:tabs>
              <w:contextualSpacing/>
              <w:rPr>
                <w:rFonts w:ascii="Times New Roman" w:hAnsi="Times New Roman" w:cs="Times New Roman"/>
                <w:b/>
                <w:sz w:val="24"/>
                <w:szCs w:val="24"/>
              </w:rPr>
            </w:pPr>
          </w:p>
          <w:p w14:paraId="18D74B2C" w14:textId="77777777" w:rsidR="00032408" w:rsidRPr="00805478" w:rsidRDefault="00032408" w:rsidP="00077B84">
            <w:pPr>
              <w:tabs>
                <w:tab w:val="left" w:pos="1134"/>
              </w:tabs>
              <w:contextualSpacing/>
              <w:rPr>
                <w:rFonts w:ascii="Times New Roman" w:hAnsi="Times New Roman" w:cs="Times New Roman"/>
                <w:b/>
                <w:sz w:val="24"/>
                <w:szCs w:val="24"/>
              </w:rPr>
            </w:pPr>
          </w:p>
          <w:p w14:paraId="166B9388"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380772E4"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6E9B9EAE" w14:textId="081EF128" w:rsidR="00032408" w:rsidRDefault="00032408" w:rsidP="00077B84">
            <w:pPr>
              <w:tabs>
                <w:tab w:val="left" w:pos="1134"/>
              </w:tabs>
              <w:contextualSpacing/>
              <w:jc w:val="both"/>
              <w:rPr>
                <w:rFonts w:ascii="Times New Roman" w:hAnsi="Times New Roman" w:cs="Times New Roman"/>
                <w:b/>
                <w:spacing w:val="-1"/>
                <w:sz w:val="24"/>
                <w:szCs w:val="24"/>
              </w:rPr>
            </w:pPr>
          </w:p>
          <w:p w14:paraId="26162E4D"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3BFAFE3D"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26F841D4"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1D02296D" w14:textId="77777777" w:rsidR="00CF48A7" w:rsidRPr="00805478" w:rsidRDefault="00CF48A7" w:rsidP="00077B84">
            <w:pPr>
              <w:tabs>
                <w:tab w:val="left" w:pos="1134"/>
              </w:tabs>
              <w:contextualSpacing/>
              <w:jc w:val="both"/>
              <w:rPr>
                <w:rFonts w:ascii="Times New Roman" w:hAnsi="Times New Roman" w:cs="Times New Roman"/>
                <w:b/>
                <w:spacing w:val="-1"/>
                <w:sz w:val="24"/>
                <w:szCs w:val="24"/>
              </w:rPr>
            </w:pPr>
          </w:p>
          <w:p w14:paraId="63236BED" w14:textId="77777777" w:rsidR="00032408" w:rsidRPr="00805478" w:rsidRDefault="00032408"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16BCCC8B" w14:textId="74A48D14" w:rsidR="00164263" w:rsidRPr="001E6C3E" w:rsidRDefault="00164263" w:rsidP="00164263">
      <w:pPr>
        <w:tabs>
          <w:tab w:val="left" w:pos="0"/>
          <w:tab w:val="num" w:pos="1134"/>
        </w:tabs>
        <w:spacing w:after="0" w:line="240" w:lineRule="auto"/>
        <w:contextualSpacing/>
        <w:jc w:val="center"/>
        <w:outlineLvl w:val="1"/>
        <w:rPr>
          <w:rFonts w:ascii="Times New Roman" w:eastAsia="Calibri" w:hAnsi="Times New Roman" w:cs="Times New Roman"/>
          <w:b/>
          <w:sz w:val="24"/>
          <w:szCs w:val="24"/>
        </w:rPr>
      </w:pPr>
      <w:r w:rsidRPr="001E6C3E">
        <w:rPr>
          <w:rFonts w:ascii="Times New Roman" w:eastAsia="Calibri" w:hAnsi="Times New Roman" w:cs="Times New Roman"/>
          <w:b/>
          <w:sz w:val="24"/>
          <w:szCs w:val="24"/>
        </w:rPr>
        <w:t xml:space="preserve">Согласие на обработку персональных данных </w:t>
      </w:r>
    </w:p>
    <w:p w14:paraId="63FFAB9D" w14:textId="77777777" w:rsidR="00164263" w:rsidRPr="001E6C3E" w:rsidRDefault="00164263" w:rsidP="00164263">
      <w:pPr>
        <w:tabs>
          <w:tab w:val="left" w:pos="0"/>
        </w:tabs>
        <w:spacing w:after="0" w:line="240" w:lineRule="auto"/>
        <w:contextualSpacing/>
        <w:jc w:val="center"/>
        <w:rPr>
          <w:rFonts w:ascii="Times New Roman" w:eastAsia="Calibri" w:hAnsi="Times New Roman" w:cs="Times New Roman"/>
          <w:b/>
          <w:snapToGrid w:val="0"/>
          <w:sz w:val="24"/>
          <w:szCs w:val="24"/>
        </w:rPr>
      </w:pPr>
      <w:r w:rsidRPr="001E6C3E">
        <w:rPr>
          <w:rFonts w:ascii="Times New Roman" w:eastAsia="Calibri" w:hAnsi="Times New Roman" w:cs="Times New Roman"/>
          <w:b/>
          <w:snapToGrid w:val="0"/>
          <w:sz w:val="24"/>
          <w:szCs w:val="24"/>
        </w:rPr>
        <w:t xml:space="preserve">от «_____» ____________ 201____ г. </w:t>
      </w:r>
    </w:p>
    <w:p w14:paraId="62678BF0"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Настоящим, ________________________________________________________,</w:t>
      </w:r>
    </w:p>
    <w:p w14:paraId="3970513A"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Адрес регистрации: _______________________________________________________,</w:t>
      </w:r>
    </w:p>
    <w:p w14:paraId="24E8EC26"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lastRenderedPageBreak/>
        <w:t xml:space="preserve">Свидетельство о регистрации: ______________________________________________ </w:t>
      </w:r>
    </w:p>
    <w:p w14:paraId="16B82BA0"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ИНН__________________________</w:t>
      </w:r>
    </w:p>
    <w:p w14:paraId="326E46FB"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КПП__________________________</w:t>
      </w:r>
    </w:p>
    <w:p w14:paraId="4BA5EB51" w14:textId="77777777"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ОГРН_________________________</w:t>
      </w:r>
      <w:r w:rsidRPr="001E6C3E">
        <w:rPr>
          <w:rFonts w:ascii="Times New Roman" w:eastAsia="Calibri" w:hAnsi="Times New Roman" w:cs="Times New Roman"/>
          <w:sz w:val="24"/>
          <w:szCs w:val="24"/>
        </w:rPr>
        <w:t>,</w:t>
      </w:r>
    </w:p>
    <w:p w14:paraId="37415DFD" w14:textId="77777777"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sz w:val="24"/>
          <w:szCs w:val="24"/>
        </w:rPr>
        <w:t>в лице</w:t>
      </w:r>
      <w:r w:rsidRPr="001E6C3E">
        <w:rPr>
          <w:rFonts w:ascii="Times New Roman" w:eastAsia="Calibri" w:hAnsi="Times New Roman" w:cs="Times New Roman"/>
          <w:b/>
          <w:i/>
          <w:sz w:val="24"/>
          <w:szCs w:val="24"/>
        </w:rPr>
        <w:t xml:space="preserve"> __________________________________________________________________</w:t>
      </w:r>
    </w:p>
    <w:p w14:paraId="0C53B5C1" w14:textId="5EB449A1"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действующего на основании _____________________________</w:t>
      </w:r>
      <w:r w:rsidRPr="001E6C3E">
        <w:rPr>
          <w:rFonts w:ascii="Times New Roman" w:eastAsia="Calibri" w:hAnsi="Times New Roman" w:cs="Times New Roman"/>
          <w:i/>
          <w:sz w:val="24"/>
          <w:szCs w:val="24"/>
        </w:rPr>
        <w:t>,</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sz w:val="24"/>
          <w:szCs w:val="24"/>
        </w:rPr>
        <w:t xml:space="preserve">дает свое согласие </w:t>
      </w:r>
      <w:r w:rsidRPr="001E6C3E">
        <w:rPr>
          <w:rFonts w:ascii="Times New Roman" w:eastAsia="Calibri" w:hAnsi="Times New Roman" w:cs="Times New Roman"/>
          <w:b/>
          <w:sz w:val="24"/>
          <w:szCs w:val="24"/>
        </w:rPr>
        <w:t>________«____________»</w:t>
      </w:r>
      <w:r w:rsidRPr="001E6C3E">
        <w:rPr>
          <w:rFonts w:ascii="Times New Roman" w:eastAsia="Calibri" w:hAnsi="Times New Roman" w:cs="Times New Roman"/>
          <w:sz w:val="24"/>
          <w:szCs w:val="24"/>
        </w:rPr>
        <w:t>, зарегистрированному по адресу:_______________,</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b/>
          <w:sz w:val="24"/>
          <w:szCs w:val="24"/>
        </w:rPr>
        <w:t>ПАО «</w:t>
      </w:r>
      <w:r w:rsidR="008F6E93">
        <w:rPr>
          <w:rFonts w:ascii="Times New Roman" w:eastAsia="Calibri" w:hAnsi="Times New Roman" w:cs="Times New Roman"/>
          <w:b/>
          <w:sz w:val="24"/>
          <w:szCs w:val="24"/>
        </w:rPr>
        <w:t>Россети Центр</w:t>
      </w:r>
      <w:r w:rsidRPr="001E6C3E">
        <w:rPr>
          <w:rFonts w:ascii="Times New Roman" w:eastAsia="Calibri" w:hAnsi="Times New Roman" w:cs="Times New Roman"/>
          <w:b/>
          <w:sz w:val="24"/>
          <w:szCs w:val="24"/>
        </w:rPr>
        <w:t>»/ ПАО «</w:t>
      </w:r>
      <w:r w:rsidR="008F6E93">
        <w:rPr>
          <w:rFonts w:ascii="Times New Roman" w:eastAsia="Calibri" w:hAnsi="Times New Roman" w:cs="Times New Roman"/>
          <w:b/>
          <w:sz w:val="24"/>
          <w:szCs w:val="24"/>
        </w:rPr>
        <w:t>Россети Центр</w:t>
      </w:r>
      <w:r w:rsidRPr="001E6C3E">
        <w:rPr>
          <w:rFonts w:ascii="Times New Roman" w:eastAsia="Calibri" w:hAnsi="Times New Roman" w:cs="Times New Roman"/>
          <w:b/>
          <w:sz w:val="24"/>
          <w:szCs w:val="24"/>
        </w:rPr>
        <w:t xml:space="preserve"> и Приволжья»</w:t>
      </w:r>
      <w:r w:rsidR="000C762D">
        <w:rPr>
          <w:rFonts w:ascii="Times New Roman" w:eastAsia="Calibri" w:hAnsi="Times New Roman" w:cs="Times New Roman"/>
          <w:b/>
          <w:sz w:val="24"/>
          <w:szCs w:val="24"/>
        </w:rPr>
        <w:t xml:space="preserve"> </w:t>
      </w:r>
      <w:r w:rsidRPr="001E6C3E">
        <w:rPr>
          <w:rFonts w:ascii="Times New Roman" w:eastAsia="Calibri" w:hAnsi="Times New Roman" w:cs="Times New Roman"/>
          <w:sz w:val="24"/>
          <w:szCs w:val="24"/>
        </w:rPr>
        <w:t>зарегистрированному по адресу:_____________ и</w:t>
      </w:r>
      <w:r w:rsidRPr="001E6C3E">
        <w:rPr>
          <w:rFonts w:ascii="Times New Roman" w:eastAsia="Calibri" w:hAnsi="Times New Roman" w:cs="Times New Roman"/>
          <w:i/>
          <w:sz w:val="24"/>
          <w:szCs w:val="24"/>
        </w:rPr>
        <w:t xml:space="preserve"> </w:t>
      </w:r>
      <w:r w:rsidRPr="001E6C3E">
        <w:rPr>
          <w:rFonts w:ascii="Times New Roman" w:eastAsia="Calibri" w:hAnsi="Times New Roman" w:cs="Times New Roman"/>
          <w:b/>
          <w:sz w:val="24"/>
          <w:szCs w:val="24"/>
        </w:rPr>
        <w:t>Публичному акционерному обществу «Российские сети»</w:t>
      </w:r>
      <w:r w:rsidRPr="001E6C3E">
        <w:rPr>
          <w:rFonts w:ascii="Times New Roman" w:eastAsia="Calibri" w:hAnsi="Times New Roman" w:cs="Times New Roman"/>
          <w:sz w:val="24"/>
          <w:szCs w:val="24"/>
        </w:rPr>
        <w:t xml:space="preserve">, зарегистрированному по адресу: </w:t>
      </w:r>
      <w:r w:rsidRPr="001E6C3E">
        <w:rPr>
          <w:rFonts w:ascii="Times New Roman" w:eastAsia="Calibri" w:hAnsi="Times New Roman" w:cs="Times New Roman"/>
          <w:sz w:val="24"/>
          <w:szCs w:val="24"/>
        </w:rPr>
        <w:br/>
        <w:t xml:space="preserve">г. Москва, ул. Беловежская, 4, в отношении следующего перечня персональных данных руководителей и собственников (участников, учредителей, акционеров), </w:t>
      </w:r>
      <w:r w:rsidRPr="001E6C3E">
        <w:rPr>
          <w:rFonts w:ascii="Times New Roman" w:eastAsia="Calibri" w:hAnsi="Times New Roman" w:cs="Times New Roman"/>
          <w:sz w:val="24"/>
          <w:szCs w:val="24"/>
        </w:rPr>
        <w:br/>
        <w:t>в том числе конечных бенефициаров, участника закупки (потенциального контрагента)/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w:t>
      </w:r>
      <w:r>
        <w:rPr>
          <w:rFonts w:ascii="Times New Roman" w:eastAsia="Calibri" w:hAnsi="Times New Roman" w:cs="Times New Roman"/>
          <w:sz w:val="24"/>
          <w:szCs w:val="24"/>
        </w:rPr>
        <w:t>, акционеров) и бенефициаров.</w:t>
      </w:r>
    </w:p>
    <w:p w14:paraId="02705D99" w14:textId="77777777" w:rsidR="00164263" w:rsidRPr="001E6C3E" w:rsidRDefault="00164263" w:rsidP="00164263">
      <w:pPr>
        <w:spacing w:after="0" w:line="240" w:lineRule="auto"/>
        <w:ind w:firstLine="709"/>
        <w:contextualSpacing/>
        <w:jc w:val="both"/>
        <w:rPr>
          <w:rFonts w:ascii="Times New Roman" w:eastAsia="Calibri" w:hAnsi="Times New Roman" w:cs="Times New Roman"/>
          <w:snapToGrid w:val="0"/>
          <w:sz w:val="24"/>
          <w:szCs w:val="24"/>
        </w:rPr>
      </w:pPr>
      <w:r w:rsidRPr="001E6C3E">
        <w:rPr>
          <w:rFonts w:ascii="Times New Roman" w:eastAsia="Calibri" w:hAnsi="Times New Roman" w:cs="Times New Roman"/>
          <w:snapToGrid w:val="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1E6C3E">
        <w:rPr>
          <w:rFonts w:ascii="Times New Roman" w:eastAsia="Calibri" w:hAnsi="Times New Roman" w:cs="Times New Roman"/>
          <w:snapToGrid w:val="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637FB722" w14:textId="6D0F9526" w:rsidR="00D11EAA" w:rsidRDefault="00164263" w:rsidP="00164263">
      <w:pPr>
        <w:spacing w:after="0" w:line="240" w:lineRule="auto"/>
        <w:ind w:firstLine="709"/>
        <w:contextualSpacing/>
        <w:jc w:val="both"/>
        <w:rPr>
          <w:rFonts w:ascii="Times New Roman" w:eastAsia="Times New Roman" w:hAnsi="Times New Roman" w:cs="Times New Roman"/>
          <w:sz w:val="26"/>
          <w:szCs w:val="26"/>
          <w:lang w:eastAsia="ru-RU"/>
        </w:rPr>
      </w:pPr>
      <w:r w:rsidRPr="001E6C3E">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35A18BB0" w14:textId="77777777" w:rsidR="00D11EAA" w:rsidRPr="001E6C3E" w:rsidRDefault="00D11EAA" w:rsidP="00D11EAA">
      <w:pPr>
        <w:spacing w:after="60" w:line="240" w:lineRule="auto"/>
        <w:contextualSpacing/>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D11EAA" w:rsidRPr="001E6C3E" w14:paraId="52E0664A" w14:textId="77777777" w:rsidTr="00807A93">
        <w:trPr>
          <w:trHeight w:val="1139"/>
        </w:trPr>
        <w:tc>
          <w:tcPr>
            <w:tcW w:w="10306" w:type="dxa"/>
          </w:tcPr>
          <w:p w14:paraId="1178ADD7" w14:textId="77777777" w:rsidR="00D11EAA" w:rsidRPr="001E6C3E" w:rsidRDefault="00D11EAA" w:rsidP="00807A93">
            <w:pPr>
              <w:spacing w:after="0" w:line="240" w:lineRule="auto"/>
              <w:ind w:left="5812"/>
              <w:contextualSpacing/>
              <w:rPr>
                <w:rFonts w:ascii="Times New Roman" w:eastAsia="Calibri" w:hAnsi="Times New Roman" w:cs="Times New Roman"/>
                <w:sz w:val="24"/>
                <w:szCs w:val="24"/>
              </w:rPr>
            </w:pPr>
            <w:r w:rsidRPr="001E6C3E">
              <w:rPr>
                <w:rFonts w:ascii="Times New Roman" w:eastAsia="Calibri" w:hAnsi="Times New Roman" w:cs="Times New Roman"/>
                <w:sz w:val="24"/>
                <w:szCs w:val="24"/>
              </w:rPr>
              <w:t xml:space="preserve">Приложение 9 к договору </w:t>
            </w:r>
          </w:p>
          <w:p w14:paraId="5DB1CED8" w14:textId="523FD109" w:rsidR="00D11EAA" w:rsidRPr="001E6C3E" w:rsidRDefault="00D14705" w:rsidP="00807A93">
            <w:pPr>
              <w:spacing w:after="0" w:line="240" w:lineRule="auto"/>
              <w:ind w:left="5812"/>
              <w:contextualSpacing/>
              <w:rPr>
                <w:rFonts w:ascii="Times New Roman" w:eastAsia="Calibri" w:hAnsi="Times New Roman" w:cs="Times New Roman"/>
                <w:sz w:val="24"/>
                <w:szCs w:val="24"/>
              </w:rPr>
            </w:pPr>
            <w:r>
              <w:rPr>
                <w:rFonts w:ascii="Times New Roman" w:hAnsi="Times New Roman" w:cs="Times New Roman"/>
                <w:sz w:val="24"/>
                <w:szCs w:val="24"/>
              </w:rPr>
              <w:t>от «»</w:t>
            </w:r>
            <w:r w:rsidR="000C762D">
              <w:rPr>
                <w:rFonts w:ascii="Times New Roman" w:hAnsi="Times New Roman" w:cs="Times New Roman"/>
                <w:sz w:val="24"/>
                <w:szCs w:val="24"/>
              </w:rPr>
              <w:t xml:space="preserve"> </w:t>
            </w:r>
            <w:r w:rsidR="00032408">
              <w:rPr>
                <w:rFonts w:ascii="Times New Roman" w:hAnsi="Times New Roman" w:cs="Times New Roman"/>
                <w:sz w:val="24"/>
                <w:szCs w:val="24"/>
              </w:rPr>
              <w:t>2022</w:t>
            </w:r>
            <w:r w:rsidR="00513735" w:rsidRPr="00513735">
              <w:rPr>
                <w:rFonts w:ascii="Times New Roman" w:hAnsi="Times New Roman" w:cs="Times New Roman"/>
                <w:sz w:val="24"/>
                <w:szCs w:val="24"/>
              </w:rPr>
              <w:t>г. №</w:t>
            </w:r>
          </w:p>
          <w:p w14:paraId="09592816" w14:textId="77777777" w:rsidR="00D11EAA" w:rsidRPr="001E6C3E" w:rsidRDefault="00D11EAA" w:rsidP="00807A93">
            <w:pPr>
              <w:tabs>
                <w:tab w:val="left" w:pos="8250"/>
              </w:tabs>
              <w:autoSpaceDE w:val="0"/>
              <w:autoSpaceDN w:val="0"/>
              <w:adjustRightInd w:val="0"/>
              <w:spacing w:after="0" w:line="240" w:lineRule="auto"/>
              <w:contextualSpacing/>
              <w:jc w:val="center"/>
              <w:rPr>
                <w:rFonts w:ascii="Times New Roman" w:eastAsia="Times New Roman" w:hAnsi="Times New Roman" w:cs="Times New Roman"/>
                <w:sz w:val="26"/>
                <w:szCs w:val="26"/>
                <w:lang w:eastAsia="ru-RU"/>
              </w:rPr>
            </w:pPr>
          </w:p>
          <w:p w14:paraId="3C6391E2" w14:textId="77777777" w:rsidR="00D11EAA" w:rsidRPr="001E6C3E" w:rsidRDefault="00D11EAA" w:rsidP="00807A93">
            <w:pPr>
              <w:tabs>
                <w:tab w:val="left" w:pos="993"/>
              </w:tabs>
              <w:contextualSpacing/>
              <w:rPr>
                <w:rFonts w:ascii="Times New Roman" w:hAnsi="Times New Roman" w:cs="Times New Roman"/>
                <w:i/>
              </w:rPr>
            </w:pPr>
          </w:p>
        </w:tc>
      </w:tr>
      <w:tr w:rsidR="00D11EAA" w:rsidRPr="001E6C3E" w14:paraId="7D6C1FF4" w14:textId="77777777" w:rsidTr="00807A93">
        <w:trPr>
          <w:trHeight w:val="596"/>
        </w:trPr>
        <w:tc>
          <w:tcPr>
            <w:tcW w:w="10306" w:type="dxa"/>
          </w:tcPr>
          <w:p w14:paraId="05C100E6" w14:textId="2DF2A9E6" w:rsidR="00D11EAA" w:rsidRPr="001E6C3E" w:rsidRDefault="000C762D" w:rsidP="00807A93">
            <w:pPr>
              <w:tabs>
                <w:tab w:val="left" w:pos="993"/>
              </w:tabs>
              <w:autoSpaceDE w:val="0"/>
              <w:autoSpaceDN w:val="0"/>
              <w:adjustRightInd w:val="0"/>
              <w:ind w:firstLine="567"/>
              <w:contextualSpacing/>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D11EAA" w:rsidRPr="001E6C3E">
              <w:rPr>
                <w:rFonts w:ascii="Times New Roman" w:eastAsia="Times New Roman" w:hAnsi="Times New Roman" w:cs="Times New Roman"/>
                <w:b/>
                <w:bCs/>
                <w:sz w:val="26"/>
                <w:szCs w:val="26"/>
                <w:lang w:eastAsia="ru-RU"/>
              </w:rPr>
              <w:t xml:space="preserve"> СПИСОК </w:t>
            </w:r>
          </w:p>
          <w:p w14:paraId="584C2D21" w14:textId="2F5651D0" w:rsidR="00D11EAA" w:rsidRPr="001E6C3E" w:rsidRDefault="000C762D" w:rsidP="00807A93">
            <w:pPr>
              <w:tabs>
                <w:tab w:val="left" w:pos="993"/>
              </w:tabs>
              <w:autoSpaceDE w:val="0"/>
              <w:autoSpaceDN w:val="0"/>
              <w:adjustRightInd w:val="0"/>
              <w:ind w:firstLine="567"/>
              <w:contextualSpacing/>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D11EAA" w:rsidRPr="001E6C3E">
              <w:rPr>
                <w:rFonts w:ascii="Times New Roman" w:eastAsia="Times New Roman" w:hAnsi="Times New Roman" w:cs="Times New Roman"/>
                <w:b/>
                <w:bCs/>
                <w:sz w:val="26"/>
                <w:szCs w:val="26"/>
                <w:lang w:eastAsia="ru-RU"/>
              </w:rPr>
              <w:t>субподрядных организаций</w:t>
            </w:r>
          </w:p>
        </w:tc>
      </w:tr>
      <w:tr w:rsidR="00D11EAA" w:rsidRPr="001E6C3E" w14:paraId="45391882" w14:textId="77777777" w:rsidTr="00807A93">
        <w:tc>
          <w:tcPr>
            <w:tcW w:w="10306" w:type="dxa"/>
          </w:tcPr>
          <w:p w14:paraId="3812D318" w14:textId="7325DD54" w:rsidR="00D11EAA" w:rsidRPr="005D7443" w:rsidRDefault="00C42054" w:rsidP="00166F12">
            <w:pPr>
              <w:spacing w:after="0" w:line="240" w:lineRule="auto"/>
              <w:contextualSpacing/>
              <w:rPr>
                <w:rFonts w:ascii="Times New Roman" w:eastAsia="Times New Roman" w:hAnsi="Times New Roman" w:cs="Times New Roman"/>
                <w:sz w:val="24"/>
                <w:szCs w:val="24"/>
                <w:lang w:eastAsia="ru-RU"/>
              </w:rPr>
            </w:pPr>
            <w:r w:rsidRPr="005D7443">
              <w:rPr>
                <w:rFonts w:ascii="Times New Roman" w:hAnsi="Times New Roman" w:cs="Times New Roman"/>
                <w:bCs/>
                <w:sz w:val="24"/>
                <w:szCs w:val="24"/>
              </w:rPr>
              <w:t xml:space="preserve">Заказчик: </w:t>
            </w:r>
            <w:r w:rsidRPr="005D7443">
              <w:rPr>
                <w:rFonts w:ascii="Times New Roman" w:eastAsia="Times New Roman" w:hAnsi="Times New Roman" w:cs="Times New Roman"/>
                <w:sz w:val="24"/>
                <w:szCs w:val="24"/>
                <w:lang w:eastAsia="ru-RU"/>
              </w:rPr>
              <w:t>ПАО</w:t>
            </w:r>
            <w:r w:rsidR="00166F12" w:rsidRPr="005D7443">
              <w:rPr>
                <w:rFonts w:ascii="Times New Roman" w:eastAsia="Times New Roman" w:hAnsi="Times New Roman" w:cs="Times New Roman"/>
                <w:sz w:val="24"/>
                <w:szCs w:val="24"/>
                <w:lang w:eastAsia="ru-RU"/>
              </w:rPr>
              <w:t xml:space="preserve"> «</w:t>
            </w:r>
            <w:r w:rsidR="008F6E93">
              <w:rPr>
                <w:rFonts w:ascii="Times New Roman" w:eastAsia="Times New Roman" w:hAnsi="Times New Roman" w:cs="Times New Roman"/>
                <w:sz w:val="24"/>
                <w:szCs w:val="24"/>
                <w:lang w:eastAsia="ru-RU"/>
              </w:rPr>
              <w:t>Россети Центр</w:t>
            </w:r>
            <w:r w:rsidR="00166F12" w:rsidRPr="005D7443">
              <w:rPr>
                <w:rFonts w:ascii="Times New Roman" w:eastAsia="Times New Roman" w:hAnsi="Times New Roman" w:cs="Times New Roman"/>
                <w:sz w:val="24"/>
                <w:szCs w:val="24"/>
                <w:lang w:eastAsia="ru-RU"/>
              </w:rPr>
              <w:t>»</w:t>
            </w:r>
            <w:r w:rsidR="00224F57">
              <w:rPr>
                <w:rFonts w:ascii="Times New Roman" w:eastAsia="Times New Roman" w:hAnsi="Times New Roman" w:cs="Times New Roman"/>
                <w:sz w:val="24"/>
                <w:szCs w:val="24"/>
                <w:lang w:eastAsia="ru-RU"/>
              </w:rPr>
              <w:t xml:space="preserve"> </w:t>
            </w:r>
            <w:r w:rsidR="00224F57" w:rsidRPr="00805478">
              <w:rPr>
                <w:rFonts w:ascii="Times New Roman" w:hAnsi="Times New Roman" w:cs="Times New Roman"/>
                <w:b/>
                <w:sz w:val="24"/>
                <w:szCs w:val="24"/>
              </w:rPr>
              <w:t xml:space="preserve">– </w:t>
            </w:r>
            <w:r w:rsidR="00224F57" w:rsidRPr="00224F57">
              <w:rPr>
                <w:rFonts w:ascii="Times New Roman" w:hAnsi="Times New Roman" w:cs="Times New Roman"/>
                <w:sz w:val="24"/>
                <w:szCs w:val="24"/>
              </w:rPr>
              <w:t>«Смоленскэнерго»</w:t>
            </w:r>
            <w:r w:rsidR="00166F12" w:rsidRPr="005D7443">
              <w:rPr>
                <w:rFonts w:ascii="Times New Roman" w:eastAsia="Times New Roman" w:hAnsi="Times New Roman" w:cs="Times New Roman"/>
                <w:sz w:val="24"/>
                <w:szCs w:val="24"/>
                <w:lang w:eastAsia="ru-RU"/>
              </w:rPr>
              <w:t xml:space="preserve"> </w:t>
            </w:r>
          </w:p>
        </w:tc>
      </w:tr>
      <w:tr w:rsidR="00D11EAA" w:rsidRPr="001E6C3E" w14:paraId="21CEEE48" w14:textId="77777777" w:rsidTr="00807A93">
        <w:tc>
          <w:tcPr>
            <w:tcW w:w="10306" w:type="dxa"/>
          </w:tcPr>
          <w:p w14:paraId="58C67DC3" w14:textId="3A8179B8" w:rsidR="00C42054" w:rsidRPr="00C42054" w:rsidRDefault="00C42054" w:rsidP="00C42054">
            <w:pPr>
              <w:tabs>
                <w:tab w:val="left" w:pos="1134"/>
              </w:tabs>
              <w:contextualSpacing/>
              <w:rPr>
                <w:rFonts w:ascii="Times New Roman" w:hAnsi="Times New Roman" w:cs="Times New Roman"/>
                <w:bCs/>
                <w:spacing w:val="-1"/>
                <w:sz w:val="24"/>
                <w:szCs w:val="24"/>
                <w:lang w:val="x-none" w:eastAsia="x-none"/>
              </w:rPr>
            </w:pPr>
            <w:r w:rsidRPr="005D7443">
              <w:rPr>
                <w:rFonts w:ascii="Times New Roman" w:hAnsi="Times New Roman" w:cs="Times New Roman"/>
                <w:bCs/>
                <w:sz w:val="24"/>
                <w:szCs w:val="24"/>
              </w:rPr>
              <w:t>Подрядчик</w:t>
            </w:r>
            <w:r w:rsidRPr="00C42054">
              <w:rPr>
                <w:rFonts w:ascii="Times New Roman" w:hAnsi="Times New Roman" w:cs="Times New Roman"/>
                <w:bCs/>
                <w:sz w:val="24"/>
                <w:szCs w:val="24"/>
              </w:rPr>
              <w:t>:</w:t>
            </w:r>
            <w:r w:rsidR="000C762D">
              <w:rPr>
                <w:rFonts w:ascii="Times New Roman" w:hAnsi="Times New Roman" w:cs="Times New Roman"/>
                <w:bCs/>
                <w:sz w:val="24"/>
                <w:szCs w:val="24"/>
              </w:rPr>
              <w:t xml:space="preserve"> </w:t>
            </w:r>
          </w:p>
          <w:p w14:paraId="11AC76F8" w14:textId="73A33F76" w:rsidR="00E341C7" w:rsidRPr="00C42054" w:rsidRDefault="00E341C7" w:rsidP="00E341C7">
            <w:pPr>
              <w:tabs>
                <w:tab w:val="left" w:pos="1134"/>
              </w:tabs>
              <w:spacing w:line="240" w:lineRule="auto"/>
              <w:contextualSpacing/>
              <w:rPr>
                <w:rFonts w:ascii="Times New Roman" w:eastAsia="Calibri" w:hAnsi="Times New Roman" w:cs="Times New Roman"/>
                <w:bCs/>
                <w:spacing w:val="-1"/>
                <w:sz w:val="24"/>
                <w:szCs w:val="24"/>
                <w:lang w:val="x-none" w:eastAsia="x-none"/>
              </w:rPr>
            </w:pPr>
          </w:p>
          <w:p w14:paraId="3A6E166F" w14:textId="56B8FC1B" w:rsidR="000A3100" w:rsidRPr="00401C57" w:rsidRDefault="000A3100" w:rsidP="000A3100">
            <w:pPr>
              <w:tabs>
                <w:tab w:val="left" w:pos="1134"/>
              </w:tabs>
              <w:spacing w:after="0" w:line="240" w:lineRule="auto"/>
              <w:contextualSpacing/>
              <w:rPr>
                <w:rFonts w:ascii="Times New Roman" w:eastAsia="Times New Roman" w:hAnsi="Times New Roman" w:cs="Times New Roman"/>
                <w:b/>
                <w:sz w:val="24"/>
                <w:szCs w:val="24"/>
                <w:lang w:eastAsia="ru-RU"/>
              </w:rPr>
            </w:pPr>
          </w:p>
          <w:p w14:paraId="2C5F66AF" w14:textId="77777777" w:rsidR="005D7443" w:rsidRPr="005D7443" w:rsidRDefault="005D7443" w:rsidP="005D7443">
            <w:pPr>
              <w:spacing w:after="0" w:line="240" w:lineRule="auto"/>
              <w:contextualSpacing/>
              <w:rPr>
                <w:rFonts w:ascii="Times New Roman" w:hAnsi="Times New Roman" w:cs="Times New Roman"/>
                <w:sz w:val="24"/>
                <w:szCs w:val="24"/>
              </w:rPr>
            </w:pPr>
          </w:p>
          <w:p w14:paraId="62F3108D" w14:textId="77777777" w:rsidR="00D11EAA" w:rsidRPr="005D7443" w:rsidRDefault="00D11EAA" w:rsidP="00807A93">
            <w:pPr>
              <w:tabs>
                <w:tab w:val="left" w:pos="993"/>
              </w:tabs>
              <w:autoSpaceDE w:val="0"/>
              <w:autoSpaceDN w:val="0"/>
              <w:adjustRightInd w:val="0"/>
              <w:contextualSpacing/>
              <w:rPr>
                <w:rFonts w:ascii="Times New Roman" w:hAnsi="Times New Roman" w:cs="Times New Roman"/>
                <w:bCs/>
                <w:sz w:val="24"/>
                <w:szCs w:val="24"/>
              </w:rPr>
            </w:pPr>
          </w:p>
        </w:tc>
      </w:tr>
      <w:tr w:rsidR="00D11EAA" w:rsidRPr="001E6C3E" w14:paraId="5353350C" w14:textId="77777777" w:rsidTr="00807A93">
        <w:tc>
          <w:tcPr>
            <w:tcW w:w="10306" w:type="dxa"/>
          </w:tcPr>
          <w:p w14:paraId="1A97F9B4"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Cs/>
              </w:rPr>
            </w:pPr>
          </w:p>
        </w:tc>
      </w:tr>
      <w:tr w:rsidR="00D11EAA" w:rsidRPr="001E6C3E" w14:paraId="4D14F1BE" w14:textId="77777777" w:rsidTr="00807A93">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D11EAA" w:rsidRPr="001E6C3E" w14:paraId="72FDFAC0" w14:textId="77777777" w:rsidTr="00807A93">
              <w:trPr>
                <w:trHeight w:val="841"/>
              </w:trPr>
              <w:tc>
                <w:tcPr>
                  <w:tcW w:w="958" w:type="dxa"/>
                  <w:tcBorders>
                    <w:top w:val="single" w:sz="4" w:space="0" w:color="auto"/>
                    <w:left w:val="single" w:sz="4" w:space="0" w:color="auto"/>
                    <w:bottom w:val="single" w:sz="4" w:space="0" w:color="auto"/>
                    <w:right w:val="single" w:sz="4" w:space="0" w:color="auto"/>
                  </w:tcBorders>
                </w:tcPr>
                <w:p w14:paraId="3A26F237" w14:textId="77777777" w:rsidR="00D11EAA" w:rsidRPr="001E6C3E" w:rsidRDefault="00D11EAA" w:rsidP="00807A93">
                  <w:pPr>
                    <w:tabs>
                      <w:tab w:val="left" w:pos="171"/>
                    </w:tabs>
                    <w:ind w:firstLine="29"/>
                    <w:contextualSpacing/>
                    <w:jc w:val="center"/>
                    <w:rPr>
                      <w:rFonts w:ascii="Times New Roman" w:hAnsi="Times New Roman" w:cs="Times New Roman"/>
                    </w:rPr>
                  </w:pPr>
                  <w:r w:rsidRPr="001E6C3E">
                    <w:rPr>
                      <w:rFonts w:ascii="Times New Roman" w:hAnsi="Times New Roman" w:cs="Times New Roman"/>
                    </w:rPr>
                    <w:lastRenderedPageBreak/>
                    <w:t>№</w:t>
                  </w:r>
                </w:p>
                <w:p w14:paraId="0326EE31" w14:textId="77777777" w:rsidR="00D11EAA" w:rsidRPr="001E6C3E" w:rsidRDefault="00D11EAA" w:rsidP="00807A93">
                  <w:pPr>
                    <w:tabs>
                      <w:tab w:val="left" w:pos="171"/>
                    </w:tabs>
                    <w:ind w:firstLine="29"/>
                    <w:contextualSpacing/>
                    <w:jc w:val="center"/>
                    <w:rPr>
                      <w:rFonts w:ascii="Times New Roman" w:hAnsi="Times New Roman" w:cs="Times New Roman"/>
                    </w:rPr>
                  </w:pPr>
                  <w:r w:rsidRPr="001E6C3E">
                    <w:rPr>
                      <w:rFonts w:ascii="Times New Roman" w:hAnsi="Times New Roman" w:cs="Times New Roman"/>
                    </w:rPr>
                    <w:t>п/п</w:t>
                  </w:r>
                </w:p>
              </w:tc>
              <w:tc>
                <w:tcPr>
                  <w:tcW w:w="2706" w:type="dxa"/>
                  <w:tcBorders>
                    <w:top w:val="single" w:sz="4" w:space="0" w:color="auto"/>
                    <w:left w:val="single" w:sz="4" w:space="0" w:color="auto"/>
                    <w:bottom w:val="single" w:sz="4" w:space="0" w:color="auto"/>
                    <w:right w:val="single" w:sz="4" w:space="0" w:color="auto"/>
                  </w:tcBorders>
                  <w:vAlign w:val="center"/>
                </w:tcPr>
                <w:p w14:paraId="078C88D9" w14:textId="77777777" w:rsidR="00D11EAA" w:rsidRPr="001E6C3E" w:rsidRDefault="00D11EAA" w:rsidP="00807A93">
                  <w:pPr>
                    <w:tabs>
                      <w:tab w:val="left" w:pos="993"/>
                    </w:tabs>
                    <w:contextualSpacing/>
                    <w:jc w:val="center"/>
                    <w:rPr>
                      <w:rFonts w:ascii="Times New Roman" w:hAnsi="Times New Roman" w:cs="Times New Roman"/>
                    </w:rPr>
                  </w:pPr>
                  <w:r w:rsidRPr="001E6C3E">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14:paraId="356AA568" w14:textId="77777777" w:rsidR="00D11EAA" w:rsidRPr="001E6C3E" w:rsidRDefault="00D11EAA" w:rsidP="00807A93">
                  <w:pPr>
                    <w:tabs>
                      <w:tab w:val="left" w:pos="993"/>
                    </w:tabs>
                    <w:ind w:hanging="21"/>
                    <w:contextualSpacing/>
                    <w:jc w:val="center"/>
                    <w:rPr>
                      <w:rFonts w:ascii="Times New Roman" w:hAnsi="Times New Roman" w:cs="Times New Roman"/>
                    </w:rPr>
                  </w:pPr>
                  <w:r w:rsidRPr="001E6C3E">
                    <w:rPr>
                      <w:rFonts w:ascii="Times New Roman" w:hAnsi="Times New Roman" w:cs="Times New Roman"/>
                    </w:rPr>
                    <w:t>Состав выполняемых работ и сумма договора субподряда (</w:t>
                  </w:r>
                  <w:r w:rsidRPr="001E6C3E">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tcPr>
                <w:p w14:paraId="57585692" w14:textId="77777777" w:rsidR="00D11EAA" w:rsidRPr="001E6C3E" w:rsidRDefault="00D11EAA" w:rsidP="00807A93">
                  <w:pPr>
                    <w:tabs>
                      <w:tab w:val="left" w:pos="993"/>
                    </w:tabs>
                    <w:ind w:hanging="21"/>
                    <w:contextualSpacing/>
                    <w:jc w:val="center"/>
                    <w:rPr>
                      <w:rFonts w:ascii="Times New Roman" w:hAnsi="Times New Roman" w:cs="Times New Roman"/>
                    </w:rPr>
                  </w:pPr>
                  <w:r w:rsidRPr="001E6C3E">
                    <w:rPr>
                      <w:rFonts w:ascii="Times New Roman" w:hAnsi="Times New Roman" w:cs="Times New Roman"/>
                    </w:rPr>
                    <w:t>ИНН</w:t>
                  </w:r>
                </w:p>
              </w:tc>
            </w:tr>
            <w:tr w:rsidR="00D11EAA" w:rsidRPr="001E6C3E" w14:paraId="347D31FD" w14:textId="77777777" w:rsidTr="00807A93">
              <w:trPr>
                <w:trHeight w:val="690"/>
              </w:trPr>
              <w:tc>
                <w:tcPr>
                  <w:tcW w:w="958" w:type="dxa"/>
                  <w:tcBorders>
                    <w:top w:val="single" w:sz="4" w:space="0" w:color="auto"/>
                    <w:left w:val="single" w:sz="4" w:space="0" w:color="auto"/>
                    <w:bottom w:val="single" w:sz="4" w:space="0" w:color="auto"/>
                    <w:right w:val="single" w:sz="4" w:space="0" w:color="auto"/>
                  </w:tcBorders>
                </w:tcPr>
                <w:p w14:paraId="14897E2E"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79BA69DF"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7F7C94EE"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696A77A7"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r>
            <w:tr w:rsidR="00D11EAA" w:rsidRPr="001E6C3E" w14:paraId="61944C49" w14:textId="77777777" w:rsidTr="00807A93">
              <w:trPr>
                <w:trHeight w:val="690"/>
              </w:trPr>
              <w:tc>
                <w:tcPr>
                  <w:tcW w:w="958" w:type="dxa"/>
                  <w:tcBorders>
                    <w:top w:val="single" w:sz="4" w:space="0" w:color="auto"/>
                    <w:left w:val="single" w:sz="4" w:space="0" w:color="auto"/>
                    <w:bottom w:val="single" w:sz="4" w:space="0" w:color="auto"/>
                    <w:right w:val="single" w:sz="4" w:space="0" w:color="auto"/>
                  </w:tcBorders>
                </w:tcPr>
                <w:p w14:paraId="41F3751A"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14:paraId="33E03725"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14:paraId="3BB051F8"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tcPr>
                <w:p w14:paraId="76457487" w14:textId="77777777" w:rsidR="00D11EAA" w:rsidRPr="001E6C3E" w:rsidRDefault="00D11EAA" w:rsidP="005D0FC0">
                  <w:pPr>
                    <w:tabs>
                      <w:tab w:val="left" w:pos="993"/>
                    </w:tabs>
                    <w:spacing w:line="720" w:lineRule="auto"/>
                    <w:ind w:firstLine="567"/>
                    <w:contextualSpacing/>
                    <w:jc w:val="center"/>
                    <w:rPr>
                      <w:rFonts w:ascii="Times New Roman" w:hAnsi="Times New Roman" w:cs="Times New Roman"/>
                    </w:rPr>
                  </w:pPr>
                </w:p>
              </w:tc>
            </w:tr>
          </w:tbl>
          <w:p w14:paraId="113F866E"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14:paraId="65CC322E" w14:textId="77777777" w:rsidTr="00807A93">
        <w:tc>
          <w:tcPr>
            <w:tcW w:w="10306" w:type="dxa"/>
          </w:tcPr>
          <w:p w14:paraId="378AE050" w14:textId="77777777"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14:paraId="5947CB12" w14:textId="77777777" w:rsidTr="00807A93">
        <w:tc>
          <w:tcPr>
            <w:tcW w:w="10306" w:type="dxa"/>
          </w:tcPr>
          <w:p w14:paraId="65ADF5BC" w14:textId="77777777"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rPr>
            </w:pPr>
          </w:p>
          <w:p w14:paraId="5DB92422" w14:textId="2B1A42A1"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rPr>
            </w:pPr>
            <w:r w:rsidRPr="001E6C3E">
              <w:rPr>
                <w:rFonts w:ascii="Times New Roman" w:hAnsi="Times New Roman" w:cs="Times New Roman"/>
                <w:bCs/>
              </w:rPr>
              <w:t>_______________</w:t>
            </w:r>
            <w:r w:rsidR="000C762D">
              <w:rPr>
                <w:rFonts w:ascii="Times New Roman" w:hAnsi="Times New Roman" w:cs="Times New Roman"/>
                <w:bCs/>
              </w:rPr>
              <w:t xml:space="preserve">         </w:t>
            </w:r>
            <w:r w:rsidRPr="001E6C3E">
              <w:rPr>
                <w:rFonts w:ascii="Times New Roman" w:hAnsi="Times New Roman" w:cs="Times New Roman"/>
                <w:bCs/>
              </w:rPr>
              <w:t xml:space="preserve"> ____________________</w:t>
            </w:r>
            <w:r w:rsidR="000C762D">
              <w:rPr>
                <w:rFonts w:ascii="Times New Roman" w:hAnsi="Times New Roman" w:cs="Times New Roman"/>
                <w:bCs/>
              </w:rPr>
              <w:t xml:space="preserve">       </w:t>
            </w:r>
            <w:r w:rsidRPr="001E6C3E">
              <w:rPr>
                <w:rFonts w:ascii="Times New Roman" w:hAnsi="Times New Roman" w:cs="Times New Roman"/>
                <w:bCs/>
              </w:rPr>
              <w:t xml:space="preserve"> ___________________________</w:t>
            </w:r>
          </w:p>
          <w:p w14:paraId="22AC0957" w14:textId="53001AFD" w:rsidR="00D11EAA" w:rsidRPr="001E6C3E" w:rsidRDefault="00D11EAA" w:rsidP="00807A93">
            <w:pPr>
              <w:tabs>
                <w:tab w:val="left" w:pos="993"/>
              </w:tabs>
              <w:overflowPunct w:val="0"/>
              <w:autoSpaceDE w:val="0"/>
              <w:autoSpaceDN w:val="0"/>
              <w:adjustRightInd w:val="0"/>
              <w:ind w:firstLine="567"/>
              <w:contextualSpacing/>
              <w:jc w:val="both"/>
              <w:textAlignment w:val="baseline"/>
              <w:rPr>
                <w:rFonts w:ascii="Times New Roman" w:hAnsi="Times New Roman" w:cs="Times New Roman"/>
                <w:bCs/>
                <w:vertAlign w:val="superscript"/>
              </w:rPr>
            </w:pPr>
            <w:r w:rsidRPr="001E6C3E">
              <w:rPr>
                <w:rFonts w:ascii="Times New Roman" w:hAnsi="Times New Roman" w:cs="Times New Roman"/>
                <w:bCs/>
                <w:vertAlign w:val="superscript"/>
              </w:rPr>
              <w:t>(должность)</w:t>
            </w:r>
            <w:r w:rsidR="000C762D">
              <w:rPr>
                <w:rFonts w:ascii="Times New Roman" w:hAnsi="Times New Roman" w:cs="Times New Roman"/>
                <w:bCs/>
                <w:vertAlign w:val="superscript"/>
              </w:rPr>
              <w:t xml:space="preserve">                              </w:t>
            </w:r>
            <w:r w:rsidRPr="001E6C3E">
              <w:rPr>
                <w:rFonts w:ascii="Times New Roman" w:hAnsi="Times New Roman" w:cs="Times New Roman"/>
                <w:bCs/>
                <w:vertAlign w:val="superscript"/>
              </w:rPr>
              <w:t>(подпись, М.П.)</w:t>
            </w:r>
            <w:r w:rsidR="000C762D">
              <w:rPr>
                <w:rFonts w:ascii="Times New Roman" w:hAnsi="Times New Roman" w:cs="Times New Roman"/>
                <w:bCs/>
                <w:vertAlign w:val="superscript"/>
              </w:rPr>
              <w:t xml:space="preserve">                  </w:t>
            </w:r>
            <w:r w:rsidRPr="001E6C3E">
              <w:rPr>
                <w:rFonts w:ascii="Times New Roman" w:hAnsi="Times New Roman" w:cs="Times New Roman"/>
                <w:bCs/>
                <w:vertAlign w:val="superscript"/>
              </w:rPr>
              <w:t>(фамилия, имя, отчество подписавшего)</w:t>
            </w:r>
          </w:p>
          <w:p w14:paraId="3CEF120B" w14:textId="77777777" w:rsidR="00D11EAA" w:rsidRPr="001E6C3E" w:rsidRDefault="00D11EAA" w:rsidP="00807A93">
            <w:pPr>
              <w:tabs>
                <w:tab w:val="left" w:pos="993"/>
              </w:tabs>
              <w:ind w:firstLine="567"/>
              <w:contextualSpacing/>
              <w:jc w:val="center"/>
              <w:rPr>
                <w:rFonts w:ascii="Times New Roman" w:hAnsi="Times New Roman" w:cs="Times New Roman"/>
              </w:rPr>
            </w:pPr>
          </w:p>
          <w:p w14:paraId="3A93F5C1" w14:textId="77777777" w:rsidR="00D11EAA" w:rsidRPr="001E6C3E" w:rsidRDefault="00D11EAA" w:rsidP="00807A93">
            <w:pPr>
              <w:tabs>
                <w:tab w:val="left" w:pos="993"/>
              </w:tabs>
              <w:autoSpaceDE w:val="0"/>
              <w:autoSpaceDN w:val="0"/>
              <w:adjustRightInd w:val="0"/>
              <w:ind w:firstLine="567"/>
              <w:contextualSpacing/>
              <w:rPr>
                <w:rFonts w:ascii="Times New Roman" w:hAnsi="Times New Roman" w:cs="Times New Roman"/>
                <w:bCs/>
              </w:rPr>
            </w:pPr>
          </w:p>
        </w:tc>
      </w:tr>
    </w:tbl>
    <w:p w14:paraId="32466933" w14:textId="77777777" w:rsidR="00D11EAA" w:rsidRPr="001E6C3E" w:rsidRDefault="00D11EAA" w:rsidP="00D11EAA">
      <w:pPr>
        <w:tabs>
          <w:tab w:val="left" w:pos="993"/>
        </w:tabs>
        <w:ind w:firstLine="567"/>
        <w:contextualSpacing/>
        <w:jc w:val="center"/>
        <w:rPr>
          <w:rFonts w:ascii="Times New Roman" w:hAnsi="Times New Roman" w:cs="Times New Roman"/>
        </w:rPr>
      </w:pPr>
    </w:p>
    <w:p w14:paraId="7543214E" w14:textId="77777777" w:rsidR="00032408" w:rsidRDefault="00032408" w:rsidP="00032408">
      <w:pPr>
        <w:tabs>
          <w:tab w:val="left" w:pos="1134"/>
        </w:tabs>
        <w:autoSpaceDE w:val="0"/>
        <w:autoSpaceDN w:val="0"/>
        <w:adjustRightInd w:val="0"/>
        <w:ind w:firstLine="851"/>
        <w:contextualSpacing/>
        <w:rPr>
          <w:rFonts w:ascii="Times New Roman" w:hAnsi="Times New Roman" w:cs="Times New Roman"/>
          <w:b/>
          <w:sz w:val="24"/>
          <w:szCs w:val="24"/>
        </w:rPr>
      </w:pPr>
      <w:r w:rsidRPr="00F000FB">
        <w:rPr>
          <w:rFonts w:ascii="Times New Roman" w:hAnsi="Times New Roman" w:cs="Times New Roman"/>
          <w:b/>
          <w:sz w:val="24"/>
          <w:szCs w:val="24"/>
        </w:rPr>
        <w:t>ЗАКАЗЧИК</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Pr>
          <w:rFonts w:ascii="Times New Roman" w:hAnsi="Times New Roman" w:cs="Times New Roman"/>
          <w:b/>
          <w:sz w:val="24"/>
          <w:szCs w:val="24"/>
        </w:rPr>
        <w:t xml:space="preserve">    </w:t>
      </w:r>
      <w:r w:rsidRPr="00F000FB">
        <w:rPr>
          <w:rFonts w:ascii="Times New Roman" w:hAnsi="Times New Roman" w:cs="Times New Roman"/>
          <w:b/>
          <w:sz w:val="24"/>
          <w:szCs w:val="24"/>
        </w:rPr>
        <w:t>ПОДРЯДЧИК</w:t>
      </w:r>
    </w:p>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032408" w:rsidRPr="00805478" w14:paraId="653845E2" w14:textId="77777777" w:rsidTr="00077B84">
        <w:trPr>
          <w:trHeight w:val="641"/>
        </w:trPr>
        <w:tc>
          <w:tcPr>
            <w:tcW w:w="4961" w:type="dxa"/>
          </w:tcPr>
          <w:p w14:paraId="2B61A1C7" w14:textId="77777777" w:rsidR="00032408" w:rsidRPr="00805478" w:rsidRDefault="00032408" w:rsidP="00077B84">
            <w:pPr>
              <w:tabs>
                <w:tab w:val="left" w:pos="1134"/>
              </w:tabs>
              <w:contextualSpacing/>
              <w:rPr>
                <w:rFonts w:ascii="Times New Roman" w:hAnsi="Times New Roman" w:cs="Times New Roman"/>
                <w:b/>
                <w:sz w:val="24"/>
                <w:szCs w:val="24"/>
              </w:rPr>
            </w:pPr>
            <w:r w:rsidRPr="00805478">
              <w:rPr>
                <w:rFonts w:ascii="Times New Roman" w:hAnsi="Times New Roman" w:cs="Times New Roman"/>
                <w:b/>
                <w:sz w:val="24"/>
                <w:szCs w:val="24"/>
              </w:rPr>
              <w:t>Заместитель директора по инвестиционной деятельности</w:t>
            </w:r>
            <w:r w:rsidRPr="00805478">
              <w:rPr>
                <w:rFonts w:ascii="Times New Roman" w:hAnsi="Times New Roman" w:cs="Times New Roman"/>
                <w:sz w:val="24"/>
                <w:szCs w:val="24"/>
              </w:rPr>
              <w:t xml:space="preserve"> </w:t>
            </w:r>
            <w:r w:rsidRPr="00805478">
              <w:rPr>
                <w:rFonts w:ascii="Times New Roman" w:hAnsi="Times New Roman" w:cs="Times New Roman"/>
                <w:b/>
                <w:sz w:val="24"/>
                <w:szCs w:val="24"/>
              </w:rPr>
              <w:t>филиала ПАО «Россети Центр» – «Смоленскэнерго»</w:t>
            </w:r>
          </w:p>
          <w:p w14:paraId="5B880D42" w14:textId="77777777" w:rsidR="00032408" w:rsidRPr="00805478" w:rsidRDefault="00032408" w:rsidP="00077B84">
            <w:pPr>
              <w:tabs>
                <w:tab w:val="left" w:pos="1134"/>
              </w:tabs>
              <w:contextualSpacing/>
              <w:rPr>
                <w:rFonts w:ascii="Times New Roman" w:hAnsi="Times New Roman" w:cs="Times New Roman"/>
                <w:b/>
                <w:sz w:val="24"/>
                <w:szCs w:val="24"/>
              </w:rPr>
            </w:pPr>
          </w:p>
          <w:p w14:paraId="0D717F23" w14:textId="77777777" w:rsidR="00032408" w:rsidRPr="00805478" w:rsidRDefault="00032408" w:rsidP="00077B84">
            <w:pPr>
              <w:tabs>
                <w:tab w:val="left" w:pos="1134"/>
              </w:tabs>
              <w:contextualSpacing/>
              <w:rPr>
                <w:rFonts w:ascii="Times New Roman" w:hAnsi="Times New Roman" w:cs="Times New Roman"/>
                <w:b/>
                <w:sz w:val="24"/>
                <w:szCs w:val="24"/>
              </w:rPr>
            </w:pPr>
          </w:p>
          <w:p w14:paraId="5627133E"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b/>
                <w:sz w:val="24"/>
                <w:szCs w:val="24"/>
              </w:rPr>
              <w:t>________________/Широков О.А./</w:t>
            </w:r>
          </w:p>
          <w:p w14:paraId="341A0DD6" w14:textId="77777777" w:rsidR="00032408" w:rsidRPr="00805478" w:rsidRDefault="00032408" w:rsidP="00077B84">
            <w:pPr>
              <w:tabs>
                <w:tab w:val="left" w:pos="1134"/>
              </w:tabs>
              <w:contextualSpacing/>
              <w:jc w:val="both"/>
              <w:rPr>
                <w:rFonts w:ascii="Times New Roman" w:hAnsi="Times New Roman" w:cs="Times New Roman"/>
                <w:sz w:val="24"/>
                <w:szCs w:val="24"/>
              </w:rPr>
            </w:pPr>
            <w:r w:rsidRPr="00805478">
              <w:rPr>
                <w:rFonts w:ascii="Times New Roman" w:hAnsi="Times New Roman" w:cs="Times New Roman"/>
                <w:sz w:val="24"/>
                <w:szCs w:val="24"/>
              </w:rPr>
              <w:t xml:space="preserve">м.п.                                                                            </w:t>
            </w:r>
          </w:p>
        </w:tc>
        <w:tc>
          <w:tcPr>
            <w:tcW w:w="4961" w:type="dxa"/>
          </w:tcPr>
          <w:p w14:paraId="5A0D731B" w14:textId="47903497" w:rsidR="00032408" w:rsidRDefault="00032408" w:rsidP="00077B84">
            <w:pPr>
              <w:tabs>
                <w:tab w:val="left" w:pos="1134"/>
              </w:tabs>
              <w:contextualSpacing/>
              <w:jc w:val="both"/>
              <w:rPr>
                <w:rFonts w:ascii="Times New Roman" w:hAnsi="Times New Roman" w:cs="Times New Roman"/>
                <w:b/>
                <w:spacing w:val="-1"/>
                <w:sz w:val="24"/>
                <w:szCs w:val="24"/>
              </w:rPr>
            </w:pPr>
          </w:p>
          <w:p w14:paraId="023E51A9"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2BCF7AD7"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51A857A8"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4237B8CC" w14:textId="77777777" w:rsidR="00CF48A7" w:rsidRDefault="00CF48A7" w:rsidP="00077B84">
            <w:pPr>
              <w:tabs>
                <w:tab w:val="left" w:pos="1134"/>
              </w:tabs>
              <w:contextualSpacing/>
              <w:jc w:val="both"/>
              <w:rPr>
                <w:rFonts w:ascii="Times New Roman" w:hAnsi="Times New Roman" w:cs="Times New Roman"/>
                <w:b/>
                <w:spacing w:val="-1"/>
                <w:sz w:val="24"/>
                <w:szCs w:val="24"/>
              </w:rPr>
            </w:pPr>
          </w:p>
          <w:p w14:paraId="568FDA81" w14:textId="77777777" w:rsidR="00CF48A7" w:rsidRDefault="00CF48A7" w:rsidP="00077B84">
            <w:pPr>
              <w:tabs>
                <w:tab w:val="left" w:pos="1134"/>
              </w:tabs>
              <w:contextualSpacing/>
              <w:rPr>
                <w:rFonts w:ascii="Times New Roman" w:hAnsi="Times New Roman" w:cs="Times New Roman"/>
                <w:bCs/>
                <w:spacing w:val="-1"/>
                <w:sz w:val="24"/>
                <w:szCs w:val="24"/>
                <w:lang w:eastAsia="x-none"/>
              </w:rPr>
            </w:pPr>
          </w:p>
          <w:p w14:paraId="5105C3E0" w14:textId="77777777" w:rsidR="00032408" w:rsidRPr="00805478" w:rsidRDefault="00032408" w:rsidP="00077B84">
            <w:pPr>
              <w:tabs>
                <w:tab w:val="left" w:pos="1134"/>
              </w:tabs>
              <w:contextualSpacing/>
              <w:rPr>
                <w:rFonts w:ascii="Times New Roman" w:hAnsi="Times New Roman" w:cs="Times New Roman"/>
                <w:bCs/>
                <w:spacing w:val="-1"/>
                <w:sz w:val="24"/>
                <w:szCs w:val="24"/>
                <w:lang w:eastAsia="x-none"/>
              </w:rPr>
            </w:pPr>
            <w:r w:rsidRPr="00805478">
              <w:rPr>
                <w:rFonts w:ascii="Times New Roman" w:hAnsi="Times New Roman" w:cs="Times New Roman"/>
                <w:bCs/>
                <w:spacing w:val="-1"/>
                <w:sz w:val="24"/>
                <w:szCs w:val="24"/>
                <w:lang w:eastAsia="x-none"/>
              </w:rPr>
              <w:t>м.п.</w:t>
            </w:r>
          </w:p>
        </w:tc>
      </w:tr>
    </w:tbl>
    <w:p w14:paraId="1B7612F8" w14:textId="2BBF82B8" w:rsidR="00D11EAA" w:rsidRPr="001E6C3E" w:rsidRDefault="00D11EAA" w:rsidP="00032408">
      <w:pPr>
        <w:tabs>
          <w:tab w:val="left" w:pos="1134"/>
        </w:tabs>
        <w:autoSpaceDE w:val="0"/>
        <w:autoSpaceDN w:val="0"/>
        <w:adjustRightInd w:val="0"/>
        <w:ind w:firstLine="851"/>
        <w:contextualSpacing/>
        <w:rPr>
          <w:rFonts w:ascii="Times New Roman" w:hAnsi="Times New Roman" w:cs="Times New Roman"/>
        </w:rPr>
      </w:pPr>
    </w:p>
    <w:sectPr w:rsidR="00D11EAA" w:rsidRPr="001E6C3E" w:rsidSect="00DB5E92">
      <w:headerReference w:type="first" r:id="rId37"/>
      <w:pgSz w:w="11906" w:h="16838"/>
      <w:pgMar w:top="851" w:right="709"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BB1A94" w14:textId="77777777" w:rsidR="0063483B" w:rsidRDefault="0063483B" w:rsidP="00AE2D74">
      <w:pPr>
        <w:spacing w:after="0" w:line="240" w:lineRule="auto"/>
      </w:pPr>
      <w:r>
        <w:separator/>
      </w:r>
    </w:p>
  </w:endnote>
  <w:endnote w:type="continuationSeparator" w:id="0">
    <w:p w14:paraId="4973FBCF" w14:textId="77777777" w:rsidR="0063483B" w:rsidRDefault="0063483B"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charset w:val="CC"/>
    <w:family w:val="swiss"/>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3AA96" w14:textId="77777777" w:rsidR="0063483B" w:rsidRDefault="0063483B" w:rsidP="00AE2D74">
      <w:pPr>
        <w:spacing w:after="0" w:line="240" w:lineRule="auto"/>
      </w:pPr>
      <w:r>
        <w:separator/>
      </w:r>
    </w:p>
  </w:footnote>
  <w:footnote w:type="continuationSeparator" w:id="0">
    <w:p w14:paraId="61541DAD" w14:textId="77777777" w:rsidR="0063483B" w:rsidRDefault="0063483B" w:rsidP="00AE2D74">
      <w:pPr>
        <w:spacing w:after="0" w:line="240" w:lineRule="auto"/>
      </w:pPr>
      <w:r>
        <w:continuationSeparator/>
      </w:r>
    </w:p>
  </w:footnote>
  <w:footnote w:id="1">
    <w:p w14:paraId="4A6785F9" w14:textId="77777777" w:rsidR="00F1011D" w:rsidRDefault="00F1011D" w:rsidP="00CF48A7">
      <w:pPr>
        <w:pStyle w:val="affff8"/>
        <w:jc w:val="both"/>
      </w:pPr>
      <w:r w:rsidRPr="00AD71D3">
        <w:rPr>
          <w:rStyle w:val="affffa"/>
        </w:rPr>
        <w:footnoteRef/>
      </w:r>
      <w:r w:rsidRPr="0072459F">
        <w:t xml:space="preserve"> </w:t>
      </w:r>
      <w:r>
        <w:t>Д</w:t>
      </w:r>
      <w:r w:rsidRPr="00AD71D3">
        <w:t>окументы указываются в заданиях на проектирование по титулам нового строительства и реконструкции открытых РУ 110, 220 кВ подстанций (переключательных пунктов).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52009" w14:textId="77777777" w:rsidR="00F1011D" w:rsidRDefault="00F1011D" w:rsidP="000F1DB3">
    <w:pPr>
      <w:pStyle w:val="aff1"/>
      <w:framePr w:wrap="auto"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54</w:t>
    </w:r>
    <w:r>
      <w:rPr>
        <w:rStyle w:val="aff3"/>
      </w:rPr>
      <w:fldChar w:fldCharType="end"/>
    </w:r>
  </w:p>
  <w:p w14:paraId="704AA181" w14:textId="77777777" w:rsidR="00F1011D" w:rsidRDefault="00F1011D">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E263E" w14:textId="77777777" w:rsidR="00F1011D" w:rsidRPr="00384C3D" w:rsidRDefault="00F1011D">
    <w:pPr>
      <w:pStyle w:val="aff1"/>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2D264D">
      <w:rPr>
        <w:rFonts w:ascii="Times New Roman" w:hAnsi="Times New Roman"/>
        <w:noProof/>
        <w:sz w:val="24"/>
        <w:szCs w:val="24"/>
      </w:rPr>
      <w:t>20</w:t>
    </w:r>
    <w:r w:rsidRPr="00384C3D">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241795"/>
      <w:docPartObj>
        <w:docPartGallery w:val="Page Numbers (Top of Page)"/>
        <w:docPartUnique/>
      </w:docPartObj>
    </w:sdtPr>
    <w:sdtEndPr/>
    <w:sdtContent>
      <w:p w14:paraId="55F0DE27" w14:textId="77777777" w:rsidR="00F1011D" w:rsidRPr="00723B7A" w:rsidRDefault="00F1011D" w:rsidP="00DB5E92">
        <w:pPr>
          <w:pStyle w:val="aff1"/>
          <w:jc w:val="center"/>
        </w:pPr>
        <w:r>
          <w:fldChar w:fldCharType="begin"/>
        </w:r>
        <w:r>
          <w:instrText>PAGE   \* MERGEFORMAT</w:instrText>
        </w:r>
        <w:r>
          <w:fldChar w:fldCharType="separate"/>
        </w:r>
        <w:r w:rsidR="002D264D">
          <w:rPr>
            <w:noProof/>
          </w:rPr>
          <w:t>21</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4903956"/>
      <w:docPartObj>
        <w:docPartGallery w:val="Page Numbers (Top of Page)"/>
        <w:docPartUnique/>
      </w:docPartObj>
    </w:sdtPr>
    <w:sdtEndPr/>
    <w:sdtContent>
      <w:p w14:paraId="27D7CFEF" w14:textId="77777777" w:rsidR="00F1011D" w:rsidRDefault="00F1011D">
        <w:pPr>
          <w:pStyle w:val="aff1"/>
          <w:jc w:val="center"/>
        </w:pPr>
        <w:r>
          <w:fldChar w:fldCharType="begin"/>
        </w:r>
        <w:r>
          <w:instrText>PAGE   \* MERGEFORMAT</w:instrText>
        </w:r>
        <w:r>
          <w:fldChar w:fldCharType="separate"/>
        </w:r>
        <w:r w:rsidR="002D264D">
          <w:rPr>
            <w:noProof/>
          </w:rPr>
          <w:t>27</w:t>
        </w:r>
        <w:r>
          <w:fldChar w:fldCharType="end"/>
        </w:r>
      </w:p>
    </w:sdtContent>
  </w:sdt>
  <w:p w14:paraId="1D50CEFB" w14:textId="77777777" w:rsidR="00F1011D" w:rsidRDefault="00F1011D">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028777"/>
      <w:docPartObj>
        <w:docPartGallery w:val="Page Numbers (Top of Page)"/>
        <w:docPartUnique/>
      </w:docPartObj>
    </w:sdtPr>
    <w:sdtEndPr/>
    <w:sdtContent>
      <w:p w14:paraId="3FDE5682" w14:textId="77777777" w:rsidR="00F1011D" w:rsidRDefault="00F1011D">
        <w:pPr>
          <w:pStyle w:val="aff1"/>
          <w:jc w:val="center"/>
        </w:pPr>
        <w:r>
          <w:fldChar w:fldCharType="begin"/>
        </w:r>
        <w:r>
          <w:instrText>PAGE   \* MERGEFORMAT</w:instrText>
        </w:r>
        <w:r>
          <w:fldChar w:fldCharType="separate"/>
        </w:r>
        <w:r w:rsidR="002D264D">
          <w:rPr>
            <w:noProof/>
          </w:rPr>
          <w:t>78</w:t>
        </w:r>
        <w:r>
          <w:fldChar w:fldCharType="end"/>
        </w:r>
      </w:p>
    </w:sdtContent>
  </w:sdt>
  <w:p w14:paraId="4FA99CBB" w14:textId="77777777" w:rsidR="00F1011D" w:rsidRDefault="00F1011D">
    <w:pPr>
      <w:pStyle w:val="af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107499"/>
      <w:docPartObj>
        <w:docPartGallery w:val="Page Numbers (Top of Page)"/>
        <w:docPartUnique/>
      </w:docPartObj>
    </w:sdtPr>
    <w:sdtEndPr/>
    <w:sdtContent>
      <w:p w14:paraId="53E606C8" w14:textId="77777777" w:rsidR="00F1011D" w:rsidRDefault="00F1011D">
        <w:pPr>
          <w:pStyle w:val="aff1"/>
          <w:jc w:val="center"/>
        </w:pPr>
        <w:r>
          <w:fldChar w:fldCharType="begin"/>
        </w:r>
        <w:r>
          <w:instrText>PAGE   \* MERGEFORMAT</w:instrText>
        </w:r>
        <w:r>
          <w:fldChar w:fldCharType="separate"/>
        </w:r>
        <w:r w:rsidR="002D264D">
          <w:rPr>
            <w:noProof/>
          </w:rPr>
          <w:t>29</w:t>
        </w:r>
        <w:r>
          <w:fldChar w:fldCharType="end"/>
        </w:r>
      </w:p>
    </w:sdtContent>
  </w:sdt>
  <w:p w14:paraId="3A9EF82E" w14:textId="77777777" w:rsidR="00F1011D" w:rsidRDefault="00F1011D">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FFFFFF82"/>
    <w:multiLevelType w:val="singleLevel"/>
    <w:tmpl w:val="F60CB6BA"/>
    <w:lvl w:ilvl="0">
      <w:start w:val="1"/>
      <w:numFmt w:val="bullet"/>
      <w:pStyle w:val="a0"/>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DF4A744"/>
    <w:lvl w:ilvl="0">
      <w:start w:val="1"/>
      <w:numFmt w:val="decimal"/>
      <w:pStyle w:val="a1"/>
      <w:lvlText w:val="%1."/>
      <w:lvlJc w:val="left"/>
      <w:pPr>
        <w:tabs>
          <w:tab w:val="num" w:pos="360"/>
        </w:tabs>
        <w:ind w:left="360" w:hanging="360"/>
      </w:pPr>
    </w:lvl>
  </w:abstractNum>
  <w:abstractNum w:abstractNumId="4"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5" w15:restartNumberingAfterBreak="0">
    <w:nsid w:val="00000005"/>
    <w:multiLevelType w:val="multilevel"/>
    <w:tmpl w:val="00000005"/>
    <w:name w:val="WW8Num11"/>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6"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7" w15:restartNumberingAfterBreak="0">
    <w:nsid w:val="00000009"/>
    <w:multiLevelType w:val="singleLevel"/>
    <w:tmpl w:val="00000009"/>
    <w:name w:val="WW8Num18"/>
    <w:lvl w:ilvl="0">
      <w:start w:val="1"/>
      <w:numFmt w:val="decimal"/>
      <w:lvlText w:val="%1)"/>
      <w:lvlJc w:val="left"/>
      <w:pPr>
        <w:tabs>
          <w:tab w:val="num" w:pos="0"/>
        </w:tabs>
        <w:ind w:left="720" w:hanging="360"/>
      </w:pPr>
      <w:rPr>
        <w:rFonts w:hint="default"/>
      </w:rPr>
    </w:lvl>
  </w:abstractNum>
  <w:abstractNum w:abstractNumId="8" w15:restartNumberingAfterBreak="0">
    <w:nsid w:val="0000000A"/>
    <w:multiLevelType w:val="multilevel"/>
    <w:tmpl w:val="93ACCB32"/>
    <w:name w:val="WW8Num19"/>
    <w:lvl w:ilvl="0">
      <w:start w:val="1"/>
      <w:numFmt w:val="decimal"/>
      <w:lvlText w:val="%1."/>
      <w:lvlJc w:val="left"/>
      <w:pPr>
        <w:tabs>
          <w:tab w:val="num" w:pos="1730"/>
        </w:tabs>
        <w:ind w:left="1730" w:hanging="1020"/>
      </w:pPr>
      <w:rPr>
        <w:rFonts w:ascii="Times New Roman" w:eastAsia="Times New Roman" w:hAnsi="Times New Roman" w:cs="Times New Roman"/>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0000000C"/>
    <w:multiLevelType w:val="singleLevel"/>
    <w:tmpl w:val="0000000C"/>
    <w:name w:val="WW8Num15"/>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1"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2"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3" w15:restartNumberingAfterBreak="0">
    <w:nsid w:val="00000014"/>
    <w:multiLevelType w:val="singleLevel"/>
    <w:tmpl w:val="00000014"/>
    <w:name w:val="WW8Num31"/>
    <w:lvl w:ilvl="0">
      <w:start w:val="1"/>
      <w:numFmt w:val="bullet"/>
      <w:lvlText w:val=""/>
      <w:lvlJc w:val="left"/>
      <w:pPr>
        <w:tabs>
          <w:tab w:val="num" w:pos="0"/>
        </w:tabs>
        <w:ind w:left="1080" w:hanging="360"/>
      </w:pPr>
      <w:rPr>
        <w:rFonts w:ascii="Symbol" w:hAnsi="Symbol" w:cs="Symbol" w:hint="default"/>
        <w:sz w:val="24"/>
        <w:szCs w:val="24"/>
      </w:rPr>
    </w:lvl>
  </w:abstractNum>
  <w:abstractNum w:abstractNumId="14" w15:restartNumberingAfterBreak="0">
    <w:nsid w:val="000A326C"/>
    <w:multiLevelType w:val="multilevel"/>
    <w:tmpl w:val="6FDA6744"/>
    <w:lvl w:ilvl="0">
      <w:start w:val="1"/>
      <w:numFmt w:val="decimal"/>
      <w:pStyle w:val="a2"/>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15:restartNumberingAfterBreak="0">
    <w:nsid w:val="00270A22"/>
    <w:multiLevelType w:val="multilevel"/>
    <w:tmpl w:val="D43A5DAA"/>
    <w:lvl w:ilvl="0">
      <w:start w:val="5"/>
      <w:numFmt w:val="decimal"/>
      <w:lvlText w:val="%1."/>
      <w:lvlJc w:val="left"/>
      <w:pPr>
        <w:ind w:left="585" w:hanging="58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01AD6A8B"/>
    <w:multiLevelType w:val="hybridMultilevel"/>
    <w:tmpl w:val="7C9C0516"/>
    <w:lvl w:ilvl="0" w:tplc="646ACCB2">
      <w:start w:val="1"/>
      <w:numFmt w:val="bullet"/>
      <w:lvlText w:val="­"/>
      <w:lvlJc w:val="left"/>
      <w:pPr>
        <w:ind w:left="1709" w:hanging="360"/>
      </w:pPr>
      <w:rPr>
        <w:rFonts w:ascii="Courier New" w:hAnsi="Courier New" w:hint="default"/>
        <w:color w:val="auto"/>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abstractNum w:abstractNumId="17" w15:restartNumberingAfterBreak="0">
    <w:nsid w:val="041D6E83"/>
    <w:multiLevelType w:val="hybridMultilevel"/>
    <w:tmpl w:val="0DD06986"/>
    <w:lvl w:ilvl="0" w:tplc="AE3E1138">
      <w:start w:val="1"/>
      <w:numFmt w:val="decimal"/>
      <w:pStyle w:val="1"/>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5315D49"/>
    <w:multiLevelType w:val="hybridMultilevel"/>
    <w:tmpl w:val="F4561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5577EE2"/>
    <w:multiLevelType w:val="multilevel"/>
    <w:tmpl w:val="0F62A91E"/>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sz w:val="26"/>
        <w:szCs w:val="26"/>
      </w:rPr>
    </w:lvl>
    <w:lvl w:ilvl="2">
      <w:start w:val="1"/>
      <w:numFmt w:val="decimal"/>
      <w:lvlText w:val="%1.%2.%3."/>
      <w:lvlJc w:val="left"/>
      <w:pPr>
        <w:tabs>
          <w:tab w:val="num" w:pos="1680"/>
        </w:tabs>
        <w:ind w:left="1464" w:hanging="504"/>
      </w:pPr>
      <w:rPr>
        <w:rFonts w:cs="Times New Roman"/>
        <w:b/>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0" w15:restartNumberingAfterBreak="0">
    <w:nsid w:val="09106612"/>
    <w:multiLevelType w:val="hybridMultilevel"/>
    <w:tmpl w:val="0E88BC30"/>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0B236DC1"/>
    <w:multiLevelType w:val="hybridMultilevel"/>
    <w:tmpl w:val="6254C79C"/>
    <w:lvl w:ilvl="0" w:tplc="DF147DC8">
      <w:start w:val="1"/>
      <w:numFmt w:val="decimal"/>
      <w:suff w:val="space"/>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24509E2A">
      <w:start w:val="1"/>
      <w:numFmt w:val="decimal"/>
      <w:lvlText w:val="%4."/>
      <w:lvlJc w:val="left"/>
      <w:pPr>
        <w:ind w:left="3589" w:hanging="360"/>
      </w:pPr>
      <w:rPr>
        <w:rFonts w:ascii="Times New Roman" w:hAnsi="Times New Roman" w:cs="Times New Roman" w:hint="default"/>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15:restartNumberingAfterBreak="0">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77ACB"/>
    <w:multiLevelType w:val="multilevel"/>
    <w:tmpl w:val="CE9E0CD2"/>
    <w:lvl w:ilvl="0">
      <w:start w:val="1"/>
      <w:numFmt w:val="decimal"/>
      <w:pStyle w:val="10"/>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0"/>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13711AC9"/>
    <w:multiLevelType w:val="hybridMultilevel"/>
    <w:tmpl w:val="AB3E189C"/>
    <w:styleLink w:val="16"/>
    <w:lvl w:ilvl="0" w:tplc="E7BA4DFC">
      <w:start w:val="1"/>
      <w:numFmt w:val="bullet"/>
      <w:pStyle w:val="2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16E03FE6"/>
    <w:multiLevelType w:val="hybridMultilevel"/>
    <w:tmpl w:val="1CAC383A"/>
    <w:lvl w:ilvl="0" w:tplc="5E147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1A8758C9"/>
    <w:multiLevelType w:val="multilevel"/>
    <w:tmpl w:val="E55C75CC"/>
    <w:styleLink w:val="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1F3310F1"/>
    <w:multiLevelType w:val="multilevel"/>
    <w:tmpl w:val="33687F70"/>
    <w:lvl w:ilvl="0">
      <w:start w:val="1"/>
      <w:numFmt w:val="russianLower"/>
      <w:pStyle w:val="a3"/>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9" w15:restartNumberingAfterBreak="0">
    <w:nsid w:val="1F86193E"/>
    <w:multiLevelType w:val="hybridMultilevel"/>
    <w:tmpl w:val="3342BE0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FF23981"/>
    <w:multiLevelType w:val="hybridMultilevel"/>
    <w:tmpl w:val="B5F2B472"/>
    <w:lvl w:ilvl="0" w:tplc="FFFFFFFF">
      <w:start w:val="1"/>
      <w:numFmt w:val="bullet"/>
      <w:lvlText w:val="­"/>
      <w:lvlJc w:val="left"/>
      <w:pPr>
        <w:tabs>
          <w:tab w:val="num" w:pos="8100"/>
        </w:tabs>
        <w:ind w:left="810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20FD508C"/>
    <w:multiLevelType w:val="multilevel"/>
    <w:tmpl w:val="A894AF9C"/>
    <w:lvl w:ilvl="0">
      <w:start w:val="1"/>
      <w:numFmt w:val="decimal"/>
      <w:pStyle w:val="a4"/>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3A36B74"/>
    <w:multiLevelType w:val="hybridMultilevel"/>
    <w:tmpl w:val="19B22E98"/>
    <w:lvl w:ilvl="0" w:tplc="646ACCB2">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2D817B56"/>
    <w:multiLevelType w:val="hybridMultilevel"/>
    <w:tmpl w:val="B0AA186C"/>
    <w:lvl w:ilvl="0" w:tplc="2AE615DC">
      <w:start w:val="1"/>
      <w:numFmt w:val="bullet"/>
      <w:pStyle w:val="a5"/>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40428B2"/>
    <w:multiLevelType w:val="hybridMultilevel"/>
    <w:tmpl w:val="B7D04172"/>
    <w:lvl w:ilvl="0" w:tplc="A6826C42">
      <w:start w:val="1"/>
      <w:numFmt w:val="bullet"/>
      <w:lvlText w:val="­"/>
      <w:lvlJc w:val="left"/>
      <w:pPr>
        <w:tabs>
          <w:tab w:val="num" w:pos="2148"/>
        </w:tabs>
        <w:ind w:left="2148" w:hanging="360"/>
      </w:pPr>
      <w:rPr>
        <w:rFonts w:ascii="Courier New" w:hAnsi="Courier New" w:hint="default"/>
      </w:rPr>
    </w:lvl>
    <w:lvl w:ilvl="1" w:tplc="3550ABBE">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34C34AF0"/>
    <w:multiLevelType w:val="hybridMultilevel"/>
    <w:tmpl w:val="5B3C78D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4E85550"/>
    <w:multiLevelType w:val="multilevel"/>
    <w:tmpl w:val="93162D9C"/>
    <w:lvl w:ilvl="0">
      <w:start w:val="1"/>
      <w:numFmt w:val="decimal"/>
      <w:pStyle w:val="1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39" w15:restartNumberingAfterBreak="0">
    <w:nsid w:val="352630E7"/>
    <w:multiLevelType w:val="hybridMultilevel"/>
    <w:tmpl w:val="488EC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AA6387D"/>
    <w:multiLevelType w:val="hybridMultilevel"/>
    <w:tmpl w:val="C48A9BEC"/>
    <w:styleLink w:val="WWNum214"/>
    <w:lvl w:ilvl="0" w:tplc="EFC62276">
      <w:start w:val="1"/>
      <w:numFmt w:val="bullet"/>
      <w:pStyle w:val="a6"/>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3DE65961"/>
    <w:multiLevelType w:val="multilevel"/>
    <w:tmpl w:val="BAF86BBE"/>
    <w:lvl w:ilvl="0">
      <w:start w:val="1"/>
      <w:numFmt w:val="bullet"/>
      <w:pStyle w:val="12"/>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3E266621"/>
    <w:multiLevelType w:val="multilevel"/>
    <w:tmpl w:val="D4CC0ED2"/>
    <w:styleLink w:val="33"/>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3EE92C35"/>
    <w:multiLevelType w:val="multilevel"/>
    <w:tmpl w:val="5C5EE1D8"/>
    <w:lvl w:ilvl="0">
      <w:start w:val="1"/>
      <w:numFmt w:val="decimal"/>
      <w:pStyle w:val="13"/>
      <w:lvlText w:val="%1."/>
      <w:lvlJc w:val="left"/>
      <w:pPr>
        <w:ind w:left="360" w:hanging="360"/>
      </w:pPr>
    </w:lvl>
    <w:lvl w:ilvl="1">
      <w:start w:val="1"/>
      <w:numFmt w:val="decimal"/>
      <w:pStyle w:val="22"/>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632288B"/>
    <w:multiLevelType w:val="multilevel"/>
    <w:tmpl w:val="0936BA3A"/>
    <w:styleLink w:val="15"/>
    <w:lvl w:ilvl="0">
      <w:start w:val="1"/>
      <w:numFmt w:val="decimal"/>
      <w:pStyle w:val="a7"/>
      <w:lvlText w:val="%1."/>
      <w:lvlJc w:val="left"/>
      <w:pPr>
        <w:ind w:left="360" w:hanging="360"/>
      </w:pPr>
    </w:lvl>
    <w:lvl w:ilvl="1">
      <w:start w:val="1"/>
      <w:numFmt w:val="decimal"/>
      <w:pStyle w:val="23"/>
      <w:lvlText w:val="%1.%2."/>
      <w:lvlJc w:val="left"/>
      <w:pPr>
        <w:ind w:left="792" w:hanging="432"/>
      </w:pPr>
    </w:lvl>
    <w:lvl w:ilvl="2">
      <w:start w:val="1"/>
      <w:numFmt w:val="decimal"/>
      <w:pStyle w:val="a8"/>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6795D2B"/>
    <w:multiLevelType w:val="hybridMultilevel"/>
    <w:tmpl w:val="E46E084E"/>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8" w15:restartNumberingAfterBreak="0">
    <w:nsid w:val="48C26D31"/>
    <w:multiLevelType w:val="hybridMultilevel"/>
    <w:tmpl w:val="C2CEDA7A"/>
    <w:lvl w:ilvl="0" w:tplc="CED0B04C">
      <w:start w:val="1"/>
      <w:numFmt w:val="decimal"/>
      <w:pStyle w:val="14"/>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500E71DF"/>
    <w:multiLevelType w:val="hybridMultilevel"/>
    <w:tmpl w:val="901ABE5A"/>
    <w:styleLink w:val="WWNum121"/>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04F27C4"/>
    <w:multiLevelType w:val="hybridMultilevel"/>
    <w:tmpl w:val="B0286D76"/>
    <w:styleLink w:val="WWNum2115"/>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2" w15:restartNumberingAfterBreak="0">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9"/>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3"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1E6216D"/>
    <w:multiLevelType w:val="hybridMultilevel"/>
    <w:tmpl w:val="54081AA4"/>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5" w15:restartNumberingAfterBreak="0">
    <w:nsid w:val="52AA08D3"/>
    <w:multiLevelType w:val="hybridMultilevel"/>
    <w:tmpl w:val="DAE6278A"/>
    <w:lvl w:ilvl="0" w:tplc="90B055B8">
      <w:start w:val="1"/>
      <w:numFmt w:val="russianUpper"/>
      <w:pStyle w:val="aa"/>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53327B91"/>
    <w:multiLevelType w:val="multilevel"/>
    <w:tmpl w:val="6B72910A"/>
    <w:styleLink w:val="17"/>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7" w15:restartNumberingAfterBreak="0">
    <w:nsid w:val="55056857"/>
    <w:multiLevelType w:val="multilevel"/>
    <w:tmpl w:val="5248E76E"/>
    <w:styleLink w:val="24"/>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5A605FD5"/>
    <w:multiLevelType w:val="multilevel"/>
    <w:tmpl w:val="88165BDA"/>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color w:val="auto"/>
        <w:sz w:val="24"/>
        <w:szCs w:val="24"/>
      </w:rPr>
    </w:lvl>
    <w:lvl w:ilvl="2">
      <w:start w:val="1"/>
      <w:numFmt w:val="decimal"/>
      <w:lvlText w:val="%1.%2.%3."/>
      <w:lvlJc w:val="left"/>
      <w:pPr>
        <w:tabs>
          <w:tab w:val="num" w:pos="720"/>
        </w:tabs>
        <w:ind w:left="504" w:hanging="504"/>
      </w:pPr>
      <w:rPr>
        <w:rFonts w:cs="Times New Roman"/>
        <w:b/>
      </w:rPr>
    </w:lvl>
    <w:lvl w:ilvl="3">
      <w:start w:val="1"/>
      <w:numFmt w:val="decimal"/>
      <w:lvlText w:val="%1.%2.%3.%4."/>
      <w:lvlJc w:val="left"/>
      <w:pPr>
        <w:tabs>
          <w:tab w:val="num" w:pos="3065"/>
        </w:tabs>
        <w:ind w:left="2633" w:hanging="648"/>
      </w:pPr>
      <w:rPr>
        <w:rFonts w:cs="Times New Roman"/>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9" w15:restartNumberingAfterBreak="0">
    <w:nsid w:val="5ABA6490"/>
    <w:multiLevelType w:val="hybridMultilevel"/>
    <w:tmpl w:val="BDA4EF7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AD5732B"/>
    <w:multiLevelType w:val="hybridMultilevel"/>
    <w:tmpl w:val="7E02AB6E"/>
    <w:lvl w:ilvl="0" w:tplc="04190017">
      <w:start w:val="1"/>
      <w:numFmt w:val="bullet"/>
      <w:pStyle w:val="34"/>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61"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2"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b"/>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63" w15:restartNumberingAfterBreak="0">
    <w:nsid w:val="62A63671"/>
    <w:multiLevelType w:val="hybridMultilevel"/>
    <w:tmpl w:val="A43E8154"/>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3B031F3"/>
    <w:multiLevelType w:val="multilevel"/>
    <w:tmpl w:val="0BD0718A"/>
    <w:lvl w:ilvl="0">
      <w:start w:val="5"/>
      <w:numFmt w:val="decimal"/>
      <w:lvlText w:val="%1"/>
      <w:lvlJc w:val="left"/>
      <w:pPr>
        <w:ind w:left="480" w:hanging="480"/>
      </w:pPr>
      <w:rPr>
        <w:rFonts w:hint="default"/>
      </w:rPr>
    </w:lvl>
    <w:lvl w:ilvl="1">
      <w:start w:val="5"/>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5" w15:restartNumberingAfterBreak="0">
    <w:nsid w:val="64C950C7"/>
    <w:multiLevelType w:val="multilevel"/>
    <w:tmpl w:val="660C34DC"/>
    <w:styleLink w:val="210"/>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1"/>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6"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6E48217C"/>
    <w:multiLevelType w:val="multilevel"/>
    <w:tmpl w:val="8DE4E9F2"/>
    <w:styleLink w:val="2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6F335442"/>
    <w:multiLevelType w:val="hybridMultilevel"/>
    <w:tmpl w:val="6D5024C6"/>
    <w:lvl w:ilvl="0" w:tplc="9EA25A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9" w15:restartNumberingAfterBreak="0">
    <w:nsid w:val="6F7D66D3"/>
    <w:multiLevelType w:val="hybridMultilevel"/>
    <w:tmpl w:val="E76821CA"/>
    <w:lvl w:ilvl="0" w:tplc="CD42146E">
      <w:start w:val="1"/>
      <w:numFmt w:val="russianUpper"/>
      <w:pStyle w:val="ac"/>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2E04647"/>
    <w:multiLevelType w:val="hybridMultilevel"/>
    <w:tmpl w:val="B7B29B92"/>
    <w:lvl w:ilvl="0" w:tplc="FFFFFFFF">
      <w:start w:val="1"/>
      <w:numFmt w:val="bullet"/>
      <w:lvlText w:val="­"/>
      <w:lvlJc w:val="left"/>
      <w:pPr>
        <w:tabs>
          <w:tab w:val="num" w:pos="1260"/>
        </w:tabs>
        <w:ind w:left="126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730967B0"/>
    <w:multiLevelType w:val="multilevel"/>
    <w:tmpl w:val="27C63EC0"/>
    <w:styleLink w:val="WWNum224"/>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2"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41"/>
  </w:num>
  <w:num w:numId="3">
    <w:abstractNumId w:val="44"/>
  </w:num>
  <w:num w:numId="4">
    <w:abstractNumId w:val="61"/>
  </w:num>
  <w:num w:numId="5">
    <w:abstractNumId w:val="60"/>
  </w:num>
  <w:num w:numId="6">
    <w:abstractNumId w:val="47"/>
  </w:num>
  <w:num w:numId="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num>
  <w:num w:numId="9">
    <w:abstractNumId w:val="40"/>
  </w:num>
  <w:num w:numId="1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num>
  <w:num w:numId="12">
    <w:abstractNumId w:val="42"/>
  </w:num>
  <w:num w:numId="13">
    <w:abstractNumId w:val="23"/>
  </w:num>
  <w:num w:numId="14">
    <w:abstractNumId w:val="3"/>
  </w:num>
  <w:num w:numId="15">
    <w:abstractNumId w:val="28"/>
  </w:num>
  <w:num w:numId="16">
    <w:abstractNumId w:val="56"/>
  </w:num>
  <w:num w:numId="17">
    <w:abstractNumId w:val="34"/>
  </w:num>
  <w:num w:numId="18">
    <w:abstractNumId w:val="57"/>
  </w:num>
  <w:num w:numId="19">
    <w:abstractNumId w:val="51"/>
  </w:num>
  <w:num w:numId="20">
    <w:abstractNumId w:val="27"/>
  </w:num>
  <w:num w:numId="21">
    <w:abstractNumId w:val="72"/>
  </w:num>
  <w:num w:numId="22">
    <w:abstractNumId w:val="66"/>
  </w:num>
  <w:num w:numId="23">
    <w:abstractNumId w:val="71"/>
  </w:num>
  <w:num w:numId="24">
    <w:abstractNumId w:val="24"/>
  </w:num>
  <w:num w:numId="25">
    <w:abstractNumId w:val="1"/>
  </w:num>
  <w:num w:numId="26">
    <w:abstractNumId w:val="67"/>
  </w:num>
  <w:num w:numId="27">
    <w:abstractNumId w:val="0"/>
  </w:num>
  <w:num w:numId="28">
    <w:abstractNumId w:val="45"/>
  </w:num>
  <w:num w:numId="29">
    <w:abstractNumId w:val="17"/>
  </w:num>
  <w:num w:numId="30">
    <w:abstractNumId w:val="65"/>
  </w:num>
  <w:num w:numId="31">
    <w:abstractNumId w:val="43"/>
  </w:num>
  <w:num w:numId="32">
    <w:abstractNumId w:val="62"/>
  </w:num>
  <w:num w:numId="33">
    <w:abstractNumId w:val="48"/>
  </w:num>
  <w:num w:numId="34">
    <w:abstractNumId w:val="22"/>
  </w:num>
  <w:num w:numId="35">
    <w:abstractNumId w:val="38"/>
  </w:num>
  <w:num w:numId="36">
    <w:abstractNumId w:val="55"/>
  </w:num>
  <w:num w:numId="37">
    <w:abstractNumId w:val="14"/>
  </w:num>
  <w:num w:numId="38">
    <w:abstractNumId w:val="69"/>
  </w:num>
  <w:num w:numId="39">
    <w:abstractNumId w:val="18"/>
  </w:num>
  <w:num w:numId="40">
    <w:abstractNumId w:val="31"/>
  </w:num>
  <w:num w:numId="41">
    <w:abstractNumId w:val="35"/>
  </w:num>
  <w:num w:numId="42">
    <w:abstractNumId w:val="49"/>
  </w:num>
  <w:num w:numId="43">
    <w:abstractNumId w:val="58"/>
  </w:num>
  <w:num w:numId="44">
    <w:abstractNumId w:val="59"/>
  </w:num>
  <w:num w:numId="45">
    <w:abstractNumId w:val="30"/>
  </w:num>
  <w:num w:numId="46">
    <w:abstractNumId w:val="70"/>
  </w:num>
  <w:num w:numId="47">
    <w:abstractNumId w:val="33"/>
  </w:num>
  <w:num w:numId="48">
    <w:abstractNumId w:val="36"/>
  </w:num>
  <w:num w:numId="49">
    <w:abstractNumId w:val="29"/>
  </w:num>
  <w:num w:numId="50">
    <w:abstractNumId w:val="20"/>
  </w:num>
  <w:num w:numId="51">
    <w:abstractNumId w:val="25"/>
  </w:num>
  <w:num w:numId="52">
    <w:abstractNumId w:val="9"/>
  </w:num>
  <w:num w:numId="53">
    <w:abstractNumId w:val="15"/>
  </w:num>
  <w:num w:numId="54">
    <w:abstractNumId w:val="37"/>
  </w:num>
  <w:num w:numId="55">
    <w:abstractNumId w:val="63"/>
  </w:num>
  <w:num w:numId="56">
    <w:abstractNumId w:val="46"/>
  </w:num>
  <w:num w:numId="57">
    <w:abstractNumId w:val="68"/>
  </w:num>
  <w:num w:numId="58">
    <w:abstractNumId w:val="19"/>
  </w:num>
  <w:num w:numId="59">
    <w:abstractNumId w:val="53"/>
  </w:num>
  <w:num w:numId="60">
    <w:abstractNumId w:val="64"/>
  </w:num>
  <w:num w:numId="61">
    <w:abstractNumId w:val="39"/>
  </w:num>
  <w:num w:numId="62">
    <w:abstractNumId w:val="21"/>
  </w:num>
  <w:num w:numId="63">
    <w:abstractNumId w:val="54"/>
  </w:num>
  <w:num w:numId="64">
    <w:abstractNumId w:val="32"/>
  </w:num>
  <w:num w:numId="65">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cumentProtection w:edit="trackedChange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9D6"/>
    <w:rsid w:val="000003F2"/>
    <w:rsid w:val="00000D35"/>
    <w:rsid w:val="00004FA9"/>
    <w:rsid w:val="00010E29"/>
    <w:rsid w:val="00013A3C"/>
    <w:rsid w:val="00015230"/>
    <w:rsid w:val="00020C10"/>
    <w:rsid w:val="000222CC"/>
    <w:rsid w:val="00023C4A"/>
    <w:rsid w:val="000307F4"/>
    <w:rsid w:val="00032408"/>
    <w:rsid w:val="00033A81"/>
    <w:rsid w:val="00036BB2"/>
    <w:rsid w:val="000411F9"/>
    <w:rsid w:val="000412AA"/>
    <w:rsid w:val="0004308C"/>
    <w:rsid w:val="0006038D"/>
    <w:rsid w:val="000623BC"/>
    <w:rsid w:val="00063967"/>
    <w:rsid w:val="00064380"/>
    <w:rsid w:val="00066BD3"/>
    <w:rsid w:val="000701B4"/>
    <w:rsid w:val="000704C1"/>
    <w:rsid w:val="00071305"/>
    <w:rsid w:val="00071952"/>
    <w:rsid w:val="000722B5"/>
    <w:rsid w:val="000734E5"/>
    <w:rsid w:val="00073E26"/>
    <w:rsid w:val="000757E5"/>
    <w:rsid w:val="00077B84"/>
    <w:rsid w:val="00082F8D"/>
    <w:rsid w:val="0008343E"/>
    <w:rsid w:val="000862A2"/>
    <w:rsid w:val="00086862"/>
    <w:rsid w:val="000873FC"/>
    <w:rsid w:val="00090E6F"/>
    <w:rsid w:val="00095AB9"/>
    <w:rsid w:val="00096923"/>
    <w:rsid w:val="000A0B72"/>
    <w:rsid w:val="000A1853"/>
    <w:rsid w:val="000A1975"/>
    <w:rsid w:val="000A3100"/>
    <w:rsid w:val="000A3635"/>
    <w:rsid w:val="000A4BE7"/>
    <w:rsid w:val="000B03A2"/>
    <w:rsid w:val="000B06A7"/>
    <w:rsid w:val="000B0A68"/>
    <w:rsid w:val="000B7098"/>
    <w:rsid w:val="000C1262"/>
    <w:rsid w:val="000C437E"/>
    <w:rsid w:val="000C5D85"/>
    <w:rsid w:val="000C762D"/>
    <w:rsid w:val="000D24C7"/>
    <w:rsid w:val="000D7BFF"/>
    <w:rsid w:val="000E6A94"/>
    <w:rsid w:val="000F0CA1"/>
    <w:rsid w:val="000F1DB3"/>
    <w:rsid w:val="000F48F8"/>
    <w:rsid w:val="000F5698"/>
    <w:rsid w:val="000F5C9F"/>
    <w:rsid w:val="000F6A00"/>
    <w:rsid w:val="000F7E0C"/>
    <w:rsid w:val="001017BB"/>
    <w:rsid w:val="00102CFA"/>
    <w:rsid w:val="00104087"/>
    <w:rsid w:val="00107E59"/>
    <w:rsid w:val="001154EC"/>
    <w:rsid w:val="0011611A"/>
    <w:rsid w:val="001162D5"/>
    <w:rsid w:val="001164F3"/>
    <w:rsid w:val="0012129C"/>
    <w:rsid w:val="00122F59"/>
    <w:rsid w:val="001277EE"/>
    <w:rsid w:val="00132545"/>
    <w:rsid w:val="001331DE"/>
    <w:rsid w:val="0013440A"/>
    <w:rsid w:val="001359A7"/>
    <w:rsid w:val="00135F68"/>
    <w:rsid w:val="001410A5"/>
    <w:rsid w:val="0014162F"/>
    <w:rsid w:val="00141D99"/>
    <w:rsid w:val="001430C1"/>
    <w:rsid w:val="00144881"/>
    <w:rsid w:val="001450A8"/>
    <w:rsid w:val="0014697B"/>
    <w:rsid w:val="0014708E"/>
    <w:rsid w:val="00151DB6"/>
    <w:rsid w:val="0015390B"/>
    <w:rsid w:val="00156690"/>
    <w:rsid w:val="0015746B"/>
    <w:rsid w:val="00157B8E"/>
    <w:rsid w:val="00157C62"/>
    <w:rsid w:val="00164263"/>
    <w:rsid w:val="00166F12"/>
    <w:rsid w:val="0017044A"/>
    <w:rsid w:val="0017112D"/>
    <w:rsid w:val="001711A8"/>
    <w:rsid w:val="0017150A"/>
    <w:rsid w:val="001745B6"/>
    <w:rsid w:val="001745D6"/>
    <w:rsid w:val="00175015"/>
    <w:rsid w:val="00176D61"/>
    <w:rsid w:val="0017708B"/>
    <w:rsid w:val="0018368A"/>
    <w:rsid w:val="00185670"/>
    <w:rsid w:val="00190BC9"/>
    <w:rsid w:val="0019480E"/>
    <w:rsid w:val="001974F2"/>
    <w:rsid w:val="00197F62"/>
    <w:rsid w:val="001A08DB"/>
    <w:rsid w:val="001A19C7"/>
    <w:rsid w:val="001A4138"/>
    <w:rsid w:val="001B1DE2"/>
    <w:rsid w:val="001C2AC2"/>
    <w:rsid w:val="001D4B3F"/>
    <w:rsid w:val="001D7763"/>
    <w:rsid w:val="001E1EE4"/>
    <w:rsid w:val="001E34D0"/>
    <w:rsid w:val="001E6ABC"/>
    <w:rsid w:val="001E6C3E"/>
    <w:rsid w:val="001F0846"/>
    <w:rsid w:val="001F3A69"/>
    <w:rsid w:val="001F526E"/>
    <w:rsid w:val="001F659E"/>
    <w:rsid w:val="001F6903"/>
    <w:rsid w:val="00201981"/>
    <w:rsid w:val="002023CF"/>
    <w:rsid w:val="002041D9"/>
    <w:rsid w:val="00204A70"/>
    <w:rsid w:val="00210F5D"/>
    <w:rsid w:val="0021212E"/>
    <w:rsid w:val="00212686"/>
    <w:rsid w:val="00214838"/>
    <w:rsid w:val="0021673A"/>
    <w:rsid w:val="00217AAE"/>
    <w:rsid w:val="00217DF7"/>
    <w:rsid w:val="00220327"/>
    <w:rsid w:val="00220A76"/>
    <w:rsid w:val="00224F57"/>
    <w:rsid w:val="00225D1C"/>
    <w:rsid w:val="00231B46"/>
    <w:rsid w:val="002359A9"/>
    <w:rsid w:val="00236C9D"/>
    <w:rsid w:val="0024052C"/>
    <w:rsid w:val="002439C7"/>
    <w:rsid w:val="00250353"/>
    <w:rsid w:val="00250406"/>
    <w:rsid w:val="00252418"/>
    <w:rsid w:val="00255EC1"/>
    <w:rsid w:val="002611B0"/>
    <w:rsid w:val="0026667C"/>
    <w:rsid w:val="00266E89"/>
    <w:rsid w:val="00270678"/>
    <w:rsid w:val="00271E3E"/>
    <w:rsid w:val="00272F58"/>
    <w:rsid w:val="002804B1"/>
    <w:rsid w:val="00284F96"/>
    <w:rsid w:val="002878A8"/>
    <w:rsid w:val="00291F46"/>
    <w:rsid w:val="0029463F"/>
    <w:rsid w:val="0029534B"/>
    <w:rsid w:val="00296A5D"/>
    <w:rsid w:val="00297D25"/>
    <w:rsid w:val="002B1197"/>
    <w:rsid w:val="002B2E0C"/>
    <w:rsid w:val="002B5D06"/>
    <w:rsid w:val="002C2E06"/>
    <w:rsid w:val="002D096D"/>
    <w:rsid w:val="002D264D"/>
    <w:rsid w:val="002E2370"/>
    <w:rsid w:val="002E3AA2"/>
    <w:rsid w:val="002E3C32"/>
    <w:rsid w:val="002E4A41"/>
    <w:rsid w:val="002F10AE"/>
    <w:rsid w:val="00300F5C"/>
    <w:rsid w:val="00301E27"/>
    <w:rsid w:val="00305847"/>
    <w:rsid w:val="00310BDA"/>
    <w:rsid w:val="003114BF"/>
    <w:rsid w:val="003204FD"/>
    <w:rsid w:val="00321F58"/>
    <w:rsid w:val="00322E05"/>
    <w:rsid w:val="00327D65"/>
    <w:rsid w:val="00333FA5"/>
    <w:rsid w:val="003343A1"/>
    <w:rsid w:val="00335331"/>
    <w:rsid w:val="00337681"/>
    <w:rsid w:val="0034354F"/>
    <w:rsid w:val="00343A52"/>
    <w:rsid w:val="00347B24"/>
    <w:rsid w:val="00350BB2"/>
    <w:rsid w:val="003602C7"/>
    <w:rsid w:val="0036106E"/>
    <w:rsid w:val="003740A6"/>
    <w:rsid w:val="00374952"/>
    <w:rsid w:val="00374C89"/>
    <w:rsid w:val="00374CBC"/>
    <w:rsid w:val="0037686A"/>
    <w:rsid w:val="00376F24"/>
    <w:rsid w:val="00377A71"/>
    <w:rsid w:val="003921C5"/>
    <w:rsid w:val="003973E6"/>
    <w:rsid w:val="003A49E6"/>
    <w:rsid w:val="003A4C09"/>
    <w:rsid w:val="003A50AB"/>
    <w:rsid w:val="003A72CD"/>
    <w:rsid w:val="003B0A83"/>
    <w:rsid w:val="003B0B02"/>
    <w:rsid w:val="003C078D"/>
    <w:rsid w:val="003C1CEB"/>
    <w:rsid w:val="003C34EB"/>
    <w:rsid w:val="003C414B"/>
    <w:rsid w:val="003C44C8"/>
    <w:rsid w:val="003C5CCD"/>
    <w:rsid w:val="003D1987"/>
    <w:rsid w:val="003D35C0"/>
    <w:rsid w:val="003D4E68"/>
    <w:rsid w:val="003D6B29"/>
    <w:rsid w:val="003D6FAF"/>
    <w:rsid w:val="003D72CE"/>
    <w:rsid w:val="003D7F4F"/>
    <w:rsid w:val="003E02F7"/>
    <w:rsid w:val="003E0821"/>
    <w:rsid w:val="003E5031"/>
    <w:rsid w:val="003E6869"/>
    <w:rsid w:val="003E699B"/>
    <w:rsid w:val="003F4202"/>
    <w:rsid w:val="003F4951"/>
    <w:rsid w:val="003F6686"/>
    <w:rsid w:val="003F6B09"/>
    <w:rsid w:val="003F760D"/>
    <w:rsid w:val="003F76E8"/>
    <w:rsid w:val="00400C7B"/>
    <w:rsid w:val="00401C57"/>
    <w:rsid w:val="00402E1E"/>
    <w:rsid w:val="004077EA"/>
    <w:rsid w:val="004150EB"/>
    <w:rsid w:val="004157F5"/>
    <w:rsid w:val="00415EAF"/>
    <w:rsid w:val="00416958"/>
    <w:rsid w:val="00416B72"/>
    <w:rsid w:val="004207D1"/>
    <w:rsid w:val="00423A06"/>
    <w:rsid w:val="0042647B"/>
    <w:rsid w:val="0042791A"/>
    <w:rsid w:val="0043051F"/>
    <w:rsid w:val="004318FE"/>
    <w:rsid w:val="004415D7"/>
    <w:rsid w:val="00442C1E"/>
    <w:rsid w:val="004431D3"/>
    <w:rsid w:val="00443CC8"/>
    <w:rsid w:val="004444F0"/>
    <w:rsid w:val="004463AD"/>
    <w:rsid w:val="00446FFE"/>
    <w:rsid w:val="0045062D"/>
    <w:rsid w:val="0045089F"/>
    <w:rsid w:val="00451A86"/>
    <w:rsid w:val="00454DD7"/>
    <w:rsid w:val="00456576"/>
    <w:rsid w:val="004578E3"/>
    <w:rsid w:val="00462C91"/>
    <w:rsid w:val="0046603D"/>
    <w:rsid w:val="00466FD8"/>
    <w:rsid w:val="00472CFC"/>
    <w:rsid w:val="00473D10"/>
    <w:rsid w:val="00473EFE"/>
    <w:rsid w:val="0047751E"/>
    <w:rsid w:val="0048138C"/>
    <w:rsid w:val="00485669"/>
    <w:rsid w:val="00493338"/>
    <w:rsid w:val="00495A9F"/>
    <w:rsid w:val="004A2A72"/>
    <w:rsid w:val="004A71EA"/>
    <w:rsid w:val="004B2994"/>
    <w:rsid w:val="004B5F18"/>
    <w:rsid w:val="004B6B9D"/>
    <w:rsid w:val="004C2F01"/>
    <w:rsid w:val="004C328B"/>
    <w:rsid w:val="004C3931"/>
    <w:rsid w:val="004C627D"/>
    <w:rsid w:val="004D010C"/>
    <w:rsid w:val="004D0F1B"/>
    <w:rsid w:val="004D15CD"/>
    <w:rsid w:val="004D3040"/>
    <w:rsid w:val="004D4147"/>
    <w:rsid w:val="004D6386"/>
    <w:rsid w:val="004D67E0"/>
    <w:rsid w:val="004E03E5"/>
    <w:rsid w:val="004E4252"/>
    <w:rsid w:val="004F6369"/>
    <w:rsid w:val="005000E2"/>
    <w:rsid w:val="005021B7"/>
    <w:rsid w:val="00504E5C"/>
    <w:rsid w:val="0050589C"/>
    <w:rsid w:val="00505D1A"/>
    <w:rsid w:val="005113E7"/>
    <w:rsid w:val="00511F09"/>
    <w:rsid w:val="005127C8"/>
    <w:rsid w:val="00513735"/>
    <w:rsid w:val="0051483B"/>
    <w:rsid w:val="00520288"/>
    <w:rsid w:val="005271B9"/>
    <w:rsid w:val="00527B07"/>
    <w:rsid w:val="005328C4"/>
    <w:rsid w:val="00542C9F"/>
    <w:rsid w:val="00542E8A"/>
    <w:rsid w:val="00543BBB"/>
    <w:rsid w:val="0054421D"/>
    <w:rsid w:val="0054433F"/>
    <w:rsid w:val="0054685D"/>
    <w:rsid w:val="00546B10"/>
    <w:rsid w:val="00547512"/>
    <w:rsid w:val="00550513"/>
    <w:rsid w:val="00551B3D"/>
    <w:rsid w:val="005536FC"/>
    <w:rsid w:val="00553927"/>
    <w:rsid w:val="00553A56"/>
    <w:rsid w:val="00554E0D"/>
    <w:rsid w:val="00562143"/>
    <w:rsid w:val="00584C09"/>
    <w:rsid w:val="00591AAA"/>
    <w:rsid w:val="00591B8A"/>
    <w:rsid w:val="00591FF1"/>
    <w:rsid w:val="00592CCB"/>
    <w:rsid w:val="005947AA"/>
    <w:rsid w:val="0059602F"/>
    <w:rsid w:val="00596DF6"/>
    <w:rsid w:val="005974DE"/>
    <w:rsid w:val="005A140A"/>
    <w:rsid w:val="005A1B86"/>
    <w:rsid w:val="005A1C0A"/>
    <w:rsid w:val="005B16E8"/>
    <w:rsid w:val="005B1DF3"/>
    <w:rsid w:val="005B2969"/>
    <w:rsid w:val="005B62AF"/>
    <w:rsid w:val="005C6698"/>
    <w:rsid w:val="005D0FC0"/>
    <w:rsid w:val="005D339A"/>
    <w:rsid w:val="005D3D2A"/>
    <w:rsid w:val="005D7190"/>
    <w:rsid w:val="005D7443"/>
    <w:rsid w:val="005E4845"/>
    <w:rsid w:val="005E5810"/>
    <w:rsid w:val="005E5863"/>
    <w:rsid w:val="005E6A99"/>
    <w:rsid w:val="005E6F2F"/>
    <w:rsid w:val="005F20B0"/>
    <w:rsid w:val="005F3F01"/>
    <w:rsid w:val="00601827"/>
    <w:rsid w:val="00601A2B"/>
    <w:rsid w:val="00602AF8"/>
    <w:rsid w:val="00611293"/>
    <w:rsid w:val="00613352"/>
    <w:rsid w:val="006172DC"/>
    <w:rsid w:val="00620F6B"/>
    <w:rsid w:val="00621FA8"/>
    <w:rsid w:val="0062460A"/>
    <w:rsid w:val="00624772"/>
    <w:rsid w:val="0062488E"/>
    <w:rsid w:val="00624B41"/>
    <w:rsid w:val="00626CC8"/>
    <w:rsid w:val="0063483B"/>
    <w:rsid w:val="00637A4E"/>
    <w:rsid w:val="006444C3"/>
    <w:rsid w:val="00644541"/>
    <w:rsid w:val="00644F3C"/>
    <w:rsid w:val="00645730"/>
    <w:rsid w:val="00647FFC"/>
    <w:rsid w:val="0065265D"/>
    <w:rsid w:val="0065652F"/>
    <w:rsid w:val="00660570"/>
    <w:rsid w:val="00664305"/>
    <w:rsid w:val="0066455D"/>
    <w:rsid w:val="00667030"/>
    <w:rsid w:val="0066711C"/>
    <w:rsid w:val="00674AA1"/>
    <w:rsid w:val="006763ED"/>
    <w:rsid w:val="0067771B"/>
    <w:rsid w:val="006809FB"/>
    <w:rsid w:val="00680EA8"/>
    <w:rsid w:val="00681294"/>
    <w:rsid w:val="00681BC4"/>
    <w:rsid w:val="006832B7"/>
    <w:rsid w:val="006874D8"/>
    <w:rsid w:val="0068762B"/>
    <w:rsid w:val="00687EE1"/>
    <w:rsid w:val="00695756"/>
    <w:rsid w:val="0069578D"/>
    <w:rsid w:val="00695A7E"/>
    <w:rsid w:val="006A07E7"/>
    <w:rsid w:val="006A2E1B"/>
    <w:rsid w:val="006A348A"/>
    <w:rsid w:val="006B1101"/>
    <w:rsid w:val="006B3404"/>
    <w:rsid w:val="006B3D20"/>
    <w:rsid w:val="006B5505"/>
    <w:rsid w:val="006B58B2"/>
    <w:rsid w:val="006C04D7"/>
    <w:rsid w:val="006C17D7"/>
    <w:rsid w:val="006C2326"/>
    <w:rsid w:val="006C3DBC"/>
    <w:rsid w:val="006C4570"/>
    <w:rsid w:val="006C51AD"/>
    <w:rsid w:val="006D21FB"/>
    <w:rsid w:val="006D342F"/>
    <w:rsid w:val="006D3800"/>
    <w:rsid w:val="006D7AA0"/>
    <w:rsid w:val="006D7C05"/>
    <w:rsid w:val="006D7CD4"/>
    <w:rsid w:val="006D7F6A"/>
    <w:rsid w:val="006E2394"/>
    <w:rsid w:val="006E27E4"/>
    <w:rsid w:val="006E35DB"/>
    <w:rsid w:val="006E4DA5"/>
    <w:rsid w:val="006E64BF"/>
    <w:rsid w:val="006F5901"/>
    <w:rsid w:val="006F5A11"/>
    <w:rsid w:val="006F65D5"/>
    <w:rsid w:val="0070330E"/>
    <w:rsid w:val="00705A53"/>
    <w:rsid w:val="007060C4"/>
    <w:rsid w:val="00706CF0"/>
    <w:rsid w:val="0071254C"/>
    <w:rsid w:val="0072289F"/>
    <w:rsid w:val="00725393"/>
    <w:rsid w:val="00725DE1"/>
    <w:rsid w:val="0072781C"/>
    <w:rsid w:val="007310B7"/>
    <w:rsid w:val="00743234"/>
    <w:rsid w:val="00743F4A"/>
    <w:rsid w:val="00747232"/>
    <w:rsid w:val="00747E6F"/>
    <w:rsid w:val="00753CD9"/>
    <w:rsid w:val="0075410C"/>
    <w:rsid w:val="00757462"/>
    <w:rsid w:val="00764842"/>
    <w:rsid w:val="00767889"/>
    <w:rsid w:val="00772060"/>
    <w:rsid w:val="00774D43"/>
    <w:rsid w:val="00784ACC"/>
    <w:rsid w:val="00786259"/>
    <w:rsid w:val="00786B86"/>
    <w:rsid w:val="00790970"/>
    <w:rsid w:val="00795085"/>
    <w:rsid w:val="007A2E7C"/>
    <w:rsid w:val="007A35E1"/>
    <w:rsid w:val="007A5A88"/>
    <w:rsid w:val="007B3263"/>
    <w:rsid w:val="007B340C"/>
    <w:rsid w:val="007B447B"/>
    <w:rsid w:val="007B74DF"/>
    <w:rsid w:val="007C26D9"/>
    <w:rsid w:val="007C322A"/>
    <w:rsid w:val="007C3B5C"/>
    <w:rsid w:val="007C3E50"/>
    <w:rsid w:val="007C40B4"/>
    <w:rsid w:val="007C51B3"/>
    <w:rsid w:val="007D2079"/>
    <w:rsid w:val="007D7ECA"/>
    <w:rsid w:val="007E1296"/>
    <w:rsid w:val="007E3508"/>
    <w:rsid w:val="007E5109"/>
    <w:rsid w:val="007E6581"/>
    <w:rsid w:val="007F1137"/>
    <w:rsid w:val="007F279A"/>
    <w:rsid w:val="00800817"/>
    <w:rsid w:val="00800AF4"/>
    <w:rsid w:val="0080115E"/>
    <w:rsid w:val="00801860"/>
    <w:rsid w:val="00803D06"/>
    <w:rsid w:val="00805478"/>
    <w:rsid w:val="0080571E"/>
    <w:rsid w:val="00805A3F"/>
    <w:rsid w:val="00806D68"/>
    <w:rsid w:val="00807398"/>
    <w:rsid w:val="00807A93"/>
    <w:rsid w:val="00813641"/>
    <w:rsid w:val="00816A49"/>
    <w:rsid w:val="00817888"/>
    <w:rsid w:val="00817B87"/>
    <w:rsid w:val="0082027A"/>
    <w:rsid w:val="008207DE"/>
    <w:rsid w:val="00830BD1"/>
    <w:rsid w:val="00834348"/>
    <w:rsid w:val="008471D8"/>
    <w:rsid w:val="00855304"/>
    <w:rsid w:val="008604D4"/>
    <w:rsid w:val="008617C4"/>
    <w:rsid w:val="00861CC7"/>
    <w:rsid w:val="008625E7"/>
    <w:rsid w:val="008652F4"/>
    <w:rsid w:val="00865616"/>
    <w:rsid w:val="00866A52"/>
    <w:rsid w:val="00872E8B"/>
    <w:rsid w:val="0087317F"/>
    <w:rsid w:val="00873B87"/>
    <w:rsid w:val="00874D5E"/>
    <w:rsid w:val="00875453"/>
    <w:rsid w:val="00877980"/>
    <w:rsid w:val="00881F82"/>
    <w:rsid w:val="00886BF1"/>
    <w:rsid w:val="00891815"/>
    <w:rsid w:val="00892E13"/>
    <w:rsid w:val="00893041"/>
    <w:rsid w:val="008A62F2"/>
    <w:rsid w:val="008A6D2C"/>
    <w:rsid w:val="008B792B"/>
    <w:rsid w:val="008C1298"/>
    <w:rsid w:val="008C1AB5"/>
    <w:rsid w:val="008C20A7"/>
    <w:rsid w:val="008C7318"/>
    <w:rsid w:val="008D0119"/>
    <w:rsid w:val="008D14EC"/>
    <w:rsid w:val="008D3B55"/>
    <w:rsid w:val="008D4E44"/>
    <w:rsid w:val="008E175F"/>
    <w:rsid w:val="008E56F9"/>
    <w:rsid w:val="008E5774"/>
    <w:rsid w:val="008E60E4"/>
    <w:rsid w:val="008F2096"/>
    <w:rsid w:val="008F30D6"/>
    <w:rsid w:val="008F6E93"/>
    <w:rsid w:val="009003EA"/>
    <w:rsid w:val="00912C98"/>
    <w:rsid w:val="00913861"/>
    <w:rsid w:val="00914701"/>
    <w:rsid w:val="0091556B"/>
    <w:rsid w:val="00915AEA"/>
    <w:rsid w:val="00916244"/>
    <w:rsid w:val="0092136B"/>
    <w:rsid w:val="0092428E"/>
    <w:rsid w:val="00925329"/>
    <w:rsid w:val="00927015"/>
    <w:rsid w:val="00932DA6"/>
    <w:rsid w:val="00933180"/>
    <w:rsid w:val="00933DD0"/>
    <w:rsid w:val="009343C0"/>
    <w:rsid w:val="009435D2"/>
    <w:rsid w:val="00944244"/>
    <w:rsid w:val="00944CC7"/>
    <w:rsid w:val="009478F9"/>
    <w:rsid w:val="00947F5D"/>
    <w:rsid w:val="00960326"/>
    <w:rsid w:val="009649D6"/>
    <w:rsid w:val="009677A0"/>
    <w:rsid w:val="00967871"/>
    <w:rsid w:val="00970A02"/>
    <w:rsid w:val="00970D4C"/>
    <w:rsid w:val="009710D2"/>
    <w:rsid w:val="00971F1D"/>
    <w:rsid w:val="00975A32"/>
    <w:rsid w:val="0098286A"/>
    <w:rsid w:val="009846C1"/>
    <w:rsid w:val="0098660A"/>
    <w:rsid w:val="009871C2"/>
    <w:rsid w:val="009A0482"/>
    <w:rsid w:val="009A0B25"/>
    <w:rsid w:val="009A0E9B"/>
    <w:rsid w:val="009A2C17"/>
    <w:rsid w:val="009B637B"/>
    <w:rsid w:val="009B668F"/>
    <w:rsid w:val="009C1DAD"/>
    <w:rsid w:val="009C4B45"/>
    <w:rsid w:val="009C5FD7"/>
    <w:rsid w:val="009C7F19"/>
    <w:rsid w:val="009D017C"/>
    <w:rsid w:val="009D4824"/>
    <w:rsid w:val="009D7758"/>
    <w:rsid w:val="009D7CA7"/>
    <w:rsid w:val="009E21B7"/>
    <w:rsid w:val="009E2AE5"/>
    <w:rsid w:val="009E37AD"/>
    <w:rsid w:val="009E47FC"/>
    <w:rsid w:val="009E5B57"/>
    <w:rsid w:val="009F1A9A"/>
    <w:rsid w:val="009F314A"/>
    <w:rsid w:val="009F44E1"/>
    <w:rsid w:val="009F4AC8"/>
    <w:rsid w:val="009F6F23"/>
    <w:rsid w:val="00A01D0F"/>
    <w:rsid w:val="00A116FD"/>
    <w:rsid w:val="00A12B2B"/>
    <w:rsid w:val="00A21744"/>
    <w:rsid w:val="00A249FC"/>
    <w:rsid w:val="00A27361"/>
    <w:rsid w:val="00A31235"/>
    <w:rsid w:val="00A31FEA"/>
    <w:rsid w:val="00A3415A"/>
    <w:rsid w:val="00A41E75"/>
    <w:rsid w:val="00A43E0E"/>
    <w:rsid w:val="00A477DC"/>
    <w:rsid w:val="00A51A79"/>
    <w:rsid w:val="00A539CD"/>
    <w:rsid w:val="00A554B9"/>
    <w:rsid w:val="00A5646B"/>
    <w:rsid w:val="00A62213"/>
    <w:rsid w:val="00A62B8D"/>
    <w:rsid w:val="00A6627F"/>
    <w:rsid w:val="00A66F98"/>
    <w:rsid w:val="00A70849"/>
    <w:rsid w:val="00A73141"/>
    <w:rsid w:val="00A747C4"/>
    <w:rsid w:val="00A75F23"/>
    <w:rsid w:val="00A76110"/>
    <w:rsid w:val="00A81175"/>
    <w:rsid w:val="00A832AC"/>
    <w:rsid w:val="00A84239"/>
    <w:rsid w:val="00A8551A"/>
    <w:rsid w:val="00A916B1"/>
    <w:rsid w:val="00A922F9"/>
    <w:rsid w:val="00A941B1"/>
    <w:rsid w:val="00AA0969"/>
    <w:rsid w:val="00AB56B6"/>
    <w:rsid w:val="00AB5A5C"/>
    <w:rsid w:val="00AC0D49"/>
    <w:rsid w:val="00AC3487"/>
    <w:rsid w:val="00AC6A72"/>
    <w:rsid w:val="00AD3B92"/>
    <w:rsid w:val="00AD410B"/>
    <w:rsid w:val="00AD58DD"/>
    <w:rsid w:val="00AE2073"/>
    <w:rsid w:val="00AE2D74"/>
    <w:rsid w:val="00AE5400"/>
    <w:rsid w:val="00AE5733"/>
    <w:rsid w:val="00AF33F2"/>
    <w:rsid w:val="00AF369B"/>
    <w:rsid w:val="00AF3877"/>
    <w:rsid w:val="00AF3A75"/>
    <w:rsid w:val="00AF60AD"/>
    <w:rsid w:val="00AF70EB"/>
    <w:rsid w:val="00B00765"/>
    <w:rsid w:val="00B016E7"/>
    <w:rsid w:val="00B02593"/>
    <w:rsid w:val="00B059FB"/>
    <w:rsid w:val="00B10D80"/>
    <w:rsid w:val="00B14383"/>
    <w:rsid w:val="00B15E93"/>
    <w:rsid w:val="00B23068"/>
    <w:rsid w:val="00B231B2"/>
    <w:rsid w:val="00B24385"/>
    <w:rsid w:val="00B273F4"/>
    <w:rsid w:val="00B322C6"/>
    <w:rsid w:val="00B37632"/>
    <w:rsid w:val="00B4107F"/>
    <w:rsid w:val="00B4174C"/>
    <w:rsid w:val="00B445B1"/>
    <w:rsid w:val="00B44D83"/>
    <w:rsid w:val="00B5071D"/>
    <w:rsid w:val="00B560D8"/>
    <w:rsid w:val="00B57A00"/>
    <w:rsid w:val="00B6357E"/>
    <w:rsid w:val="00B6509D"/>
    <w:rsid w:val="00B76950"/>
    <w:rsid w:val="00B774FB"/>
    <w:rsid w:val="00B82F0F"/>
    <w:rsid w:val="00B873A5"/>
    <w:rsid w:val="00B8758B"/>
    <w:rsid w:val="00B91205"/>
    <w:rsid w:val="00B94C36"/>
    <w:rsid w:val="00B960DD"/>
    <w:rsid w:val="00B97DF2"/>
    <w:rsid w:val="00BA37DC"/>
    <w:rsid w:val="00BB64DC"/>
    <w:rsid w:val="00BB7E3D"/>
    <w:rsid w:val="00BC08B4"/>
    <w:rsid w:val="00BC1E62"/>
    <w:rsid w:val="00BC338D"/>
    <w:rsid w:val="00BC53EE"/>
    <w:rsid w:val="00BC5AC5"/>
    <w:rsid w:val="00BC60FB"/>
    <w:rsid w:val="00BD06C2"/>
    <w:rsid w:val="00BD11E8"/>
    <w:rsid w:val="00BD1546"/>
    <w:rsid w:val="00BD6220"/>
    <w:rsid w:val="00BD6AB6"/>
    <w:rsid w:val="00BD6CC7"/>
    <w:rsid w:val="00BD74FD"/>
    <w:rsid w:val="00BE7189"/>
    <w:rsid w:val="00BF1C6D"/>
    <w:rsid w:val="00BF1E8E"/>
    <w:rsid w:val="00BF33E4"/>
    <w:rsid w:val="00BF7A29"/>
    <w:rsid w:val="00C00D8A"/>
    <w:rsid w:val="00C03843"/>
    <w:rsid w:val="00C03C98"/>
    <w:rsid w:val="00C0725A"/>
    <w:rsid w:val="00C111A0"/>
    <w:rsid w:val="00C14BBF"/>
    <w:rsid w:val="00C1542A"/>
    <w:rsid w:val="00C154DF"/>
    <w:rsid w:val="00C15C27"/>
    <w:rsid w:val="00C16849"/>
    <w:rsid w:val="00C177A5"/>
    <w:rsid w:val="00C21ADD"/>
    <w:rsid w:val="00C227D0"/>
    <w:rsid w:val="00C24AB9"/>
    <w:rsid w:val="00C27F4D"/>
    <w:rsid w:val="00C3282A"/>
    <w:rsid w:val="00C35334"/>
    <w:rsid w:val="00C35E23"/>
    <w:rsid w:val="00C403A6"/>
    <w:rsid w:val="00C40AE7"/>
    <w:rsid w:val="00C42054"/>
    <w:rsid w:val="00C472EE"/>
    <w:rsid w:val="00C50264"/>
    <w:rsid w:val="00C52FE4"/>
    <w:rsid w:val="00C53DEA"/>
    <w:rsid w:val="00C5440E"/>
    <w:rsid w:val="00C563D0"/>
    <w:rsid w:val="00C67E3E"/>
    <w:rsid w:val="00C71070"/>
    <w:rsid w:val="00C71AF0"/>
    <w:rsid w:val="00C71F11"/>
    <w:rsid w:val="00C72D17"/>
    <w:rsid w:val="00C732E3"/>
    <w:rsid w:val="00C77624"/>
    <w:rsid w:val="00C77F24"/>
    <w:rsid w:val="00C8039D"/>
    <w:rsid w:val="00C81C2D"/>
    <w:rsid w:val="00C833E4"/>
    <w:rsid w:val="00C83A5B"/>
    <w:rsid w:val="00C83C3A"/>
    <w:rsid w:val="00C90286"/>
    <w:rsid w:val="00C9435A"/>
    <w:rsid w:val="00C960B4"/>
    <w:rsid w:val="00CA030D"/>
    <w:rsid w:val="00CA03C2"/>
    <w:rsid w:val="00CA092F"/>
    <w:rsid w:val="00CA29E3"/>
    <w:rsid w:val="00CA38D9"/>
    <w:rsid w:val="00CA7D96"/>
    <w:rsid w:val="00CB656C"/>
    <w:rsid w:val="00CC34DC"/>
    <w:rsid w:val="00CD0A30"/>
    <w:rsid w:val="00CD0C75"/>
    <w:rsid w:val="00CD2570"/>
    <w:rsid w:val="00CD3D78"/>
    <w:rsid w:val="00CD3FC6"/>
    <w:rsid w:val="00CE18CE"/>
    <w:rsid w:val="00CE334F"/>
    <w:rsid w:val="00CE46E7"/>
    <w:rsid w:val="00CE68D5"/>
    <w:rsid w:val="00CF4013"/>
    <w:rsid w:val="00CF48A7"/>
    <w:rsid w:val="00CF4E92"/>
    <w:rsid w:val="00CF6657"/>
    <w:rsid w:val="00CF6EC3"/>
    <w:rsid w:val="00D02486"/>
    <w:rsid w:val="00D02E6E"/>
    <w:rsid w:val="00D038D7"/>
    <w:rsid w:val="00D04BC4"/>
    <w:rsid w:val="00D052C6"/>
    <w:rsid w:val="00D07F4C"/>
    <w:rsid w:val="00D11EAA"/>
    <w:rsid w:val="00D12860"/>
    <w:rsid w:val="00D1376A"/>
    <w:rsid w:val="00D1452E"/>
    <w:rsid w:val="00D14705"/>
    <w:rsid w:val="00D250D7"/>
    <w:rsid w:val="00D277CD"/>
    <w:rsid w:val="00D305A3"/>
    <w:rsid w:val="00D31B2A"/>
    <w:rsid w:val="00D32E32"/>
    <w:rsid w:val="00D33BB6"/>
    <w:rsid w:val="00D34673"/>
    <w:rsid w:val="00D3478F"/>
    <w:rsid w:val="00D356FC"/>
    <w:rsid w:val="00D3621F"/>
    <w:rsid w:val="00D52625"/>
    <w:rsid w:val="00D52973"/>
    <w:rsid w:val="00D55D8F"/>
    <w:rsid w:val="00D5613F"/>
    <w:rsid w:val="00D6031B"/>
    <w:rsid w:val="00D60328"/>
    <w:rsid w:val="00D60A77"/>
    <w:rsid w:val="00D6210A"/>
    <w:rsid w:val="00D64E72"/>
    <w:rsid w:val="00D66336"/>
    <w:rsid w:val="00D73136"/>
    <w:rsid w:val="00D816A6"/>
    <w:rsid w:val="00D819D5"/>
    <w:rsid w:val="00D82AB3"/>
    <w:rsid w:val="00D833D7"/>
    <w:rsid w:val="00D83D88"/>
    <w:rsid w:val="00D91860"/>
    <w:rsid w:val="00D95444"/>
    <w:rsid w:val="00DA00BF"/>
    <w:rsid w:val="00DA2346"/>
    <w:rsid w:val="00DA26D6"/>
    <w:rsid w:val="00DB0B43"/>
    <w:rsid w:val="00DB26B0"/>
    <w:rsid w:val="00DB3966"/>
    <w:rsid w:val="00DB4BD5"/>
    <w:rsid w:val="00DB4EAB"/>
    <w:rsid w:val="00DB5E92"/>
    <w:rsid w:val="00DB74E7"/>
    <w:rsid w:val="00DC1F6A"/>
    <w:rsid w:val="00DC1F9A"/>
    <w:rsid w:val="00DC4068"/>
    <w:rsid w:val="00DC4498"/>
    <w:rsid w:val="00DD1C67"/>
    <w:rsid w:val="00DD1F51"/>
    <w:rsid w:val="00DD49C8"/>
    <w:rsid w:val="00DD4C36"/>
    <w:rsid w:val="00DD5875"/>
    <w:rsid w:val="00DE1C20"/>
    <w:rsid w:val="00DE47A8"/>
    <w:rsid w:val="00DE598A"/>
    <w:rsid w:val="00DF0895"/>
    <w:rsid w:val="00DF108F"/>
    <w:rsid w:val="00DF1D16"/>
    <w:rsid w:val="00DF226D"/>
    <w:rsid w:val="00DF43B9"/>
    <w:rsid w:val="00DF6CDB"/>
    <w:rsid w:val="00DF7DCF"/>
    <w:rsid w:val="00E02EAD"/>
    <w:rsid w:val="00E02FD8"/>
    <w:rsid w:val="00E04B76"/>
    <w:rsid w:val="00E05AA5"/>
    <w:rsid w:val="00E11DF2"/>
    <w:rsid w:val="00E15442"/>
    <w:rsid w:val="00E178BF"/>
    <w:rsid w:val="00E22BEE"/>
    <w:rsid w:val="00E237BA"/>
    <w:rsid w:val="00E2681B"/>
    <w:rsid w:val="00E341C7"/>
    <w:rsid w:val="00E4277C"/>
    <w:rsid w:val="00E45518"/>
    <w:rsid w:val="00E5322D"/>
    <w:rsid w:val="00E605B3"/>
    <w:rsid w:val="00E60648"/>
    <w:rsid w:val="00E63B00"/>
    <w:rsid w:val="00E677E7"/>
    <w:rsid w:val="00E706B9"/>
    <w:rsid w:val="00E71F55"/>
    <w:rsid w:val="00E7441F"/>
    <w:rsid w:val="00E76467"/>
    <w:rsid w:val="00E844DE"/>
    <w:rsid w:val="00E87349"/>
    <w:rsid w:val="00E8784D"/>
    <w:rsid w:val="00E943F7"/>
    <w:rsid w:val="00E971A4"/>
    <w:rsid w:val="00EA0087"/>
    <w:rsid w:val="00EA774F"/>
    <w:rsid w:val="00EB10CC"/>
    <w:rsid w:val="00EC2313"/>
    <w:rsid w:val="00EC330A"/>
    <w:rsid w:val="00EC60AD"/>
    <w:rsid w:val="00ED3D95"/>
    <w:rsid w:val="00ED4053"/>
    <w:rsid w:val="00ED670C"/>
    <w:rsid w:val="00ED734E"/>
    <w:rsid w:val="00EE1712"/>
    <w:rsid w:val="00EF4027"/>
    <w:rsid w:val="00F000FB"/>
    <w:rsid w:val="00F00622"/>
    <w:rsid w:val="00F02451"/>
    <w:rsid w:val="00F02F09"/>
    <w:rsid w:val="00F03061"/>
    <w:rsid w:val="00F04390"/>
    <w:rsid w:val="00F0601F"/>
    <w:rsid w:val="00F1011D"/>
    <w:rsid w:val="00F10A0C"/>
    <w:rsid w:val="00F138EB"/>
    <w:rsid w:val="00F15E2C"/>
    <w:rsid w:val="00F17389"/>
    <w:rsid w:val="00F17546"/>
    <w:rsid w:val="00F26CFF"/>
    <w:rsid w:val="00F30C4B"/>
    <w:rsid w:val="00F30E12"/>
    <w:rsid w:val="00F3112B"/>
    <w:rsid w:val="00F326B0"/>
    <w:rsid w:val="00F32C60"/>
    <w:rsid w:val="00F35EB2"/>
    <w:rsid w:val="00F363F0"/>
    <w:rsid w:val="00F36B89"/>
    <w:rsid w:val="00F37D46"/>
    <w:rsid w:val="00F44A40"/>
    <w:rsid w:val="00F45551"/>
    <w:rsid w:val="00F52313"/>
    <w:rsid w:val="00F56292"/>
    <w:rsid w:val="00F60E37"/>
    <w:rsid w:val="00F660D2"/>
    <w:rsid w:val="00F66765"/>
    <w:rsid w:val="00F73F00"/>
    <w:rsid w:val="00F83376"/>
    <w:rsid w:val="00F85178"/>
    <w:rsid w:val="00F8549C"/>
    <w:rsid w:val="00F932CA"/>
    <w:rsid w:val="00FA022E"/>
    <w:rsid w:val="00FA2CCD"/>
    <w:rsid w:val="00FA3912"/>
    <w:rsid w:val="00FA4DFB"/>
    <w:rsid w:val="00FA4EFD"/>
    <w:rsid w:val="00FA686B"/>
    <w:rsid w:val="00FC3B8F"/>
    <w:rsid w:val="00FC4580"/>
    <w:rsid w:val="00FC5F53"/>
    <w:rsid w:val="00FC6073"/>
    <w:rsid w:val="00FC71A4"/>
    <w:rsid w:val="00FD1D51"/>
    <w:rsid w:val="00FD3F85"/>
    <w:rsid w:val="00FD670E"/>
    <w:rsid w:val="00FD7496"/>
    <w:rsid w:val="00FD7F2F"/>
    <w:rsid w:val="00FE03E0"/>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F2D2A"/>
  <w15:docId w15:val="{68F39E09-8EAC-4AB1-9577-C9A34E60A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DB5E92"/>
  </w:style>
  <w:style w:type="paragraph" w:styleId="18">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Введение..."/>
    <w:basedOn w:val="ad"/>
    <w:next w:val="ad"/>
    <w:link w:val="19"/>
    <w:qFormat/>
    <w:rsid w:val="00AE2D74"/>
    <w:pPr>
      <w:spacing w:after="160" w:line="240" w:lineRule="exact"/>
      <w:outlineLvl w:val="0"/>
    </w:pPr>
    <w:rPr>
      <w:rFonts w:ascii="Verdana" w:eastAsia="Times New Roman" w:hAnsi="Verdana" w:cs="Verdana"/>
      <w:sz w:val="20"/>
      <w:szCs w:val="20"/>
      <w:lang w:val="en-US"/>
    </w:rPr>
  </w:style>
  <w:style w:type="paragraph" w:styleId="25">
    <w:name w:val="heading 2"/>
    <w:aliases w:val="2,sub-sect,H2,h2,Б2,RTC,iz2"/>
    <w:basedOn w:val="ad"/>
    <w:next w:val="ad"/>
    <w:link w:val="26"/>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1">
    <w:name w:val="heading 3"/>
    <w:aliases w:val="H3,H3 + Times New Roman,11 pt,Not Italic,After:  0 pt"/>
    <w:basedOn w:val="ad"/>
    <w:next w:val="ad"/>
    <w:link w:val="35"/>
    <w:uiPriority w:val="9"/>
    <w:qFormat/>
    <w:rsid w:val="00AE2D74"/>
    <w:pPr>
      <w:keepNext/>
      <w:numPr>
        <w:ilvl w:val="2"/>
        <w:numId w:val="3"/>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d"/>
    <w:next w:val="ad"/>
    <w:link w:val="40"/>
    <w:uiPriority w:val="99"/>
    <w:qFormat/>
    <w:rsid w:val="00AE2D74"/>
    <w:pPr>
      <w:keepNext/>
      <w:numPr>
        <w:ilvl w:val="3"/>
        <w:numId w:val="3"/>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0">
    <w:name w:val="heading 5"/>
    <w:aliases w:val="H5,h5,h51,H51,h52,test,Block Label,Level 3 - i"/>
    <w:basedOn w:val="ad"/>
    <w:next w:val="ad"/>
    <w:link w:val="52"/>
    <w:uiPriority w:val="99"/>
    <w:qFormat/>
    <w:rsid w:val="00AE2D74"/>
    <w:pPr>
      <w:keepNext/>
      <w:numPr>
        <w:ilvl w:val="4"/>
        <w:numId w:val="4"/>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d"/>
    <w:next w:val="ad"/>
    <w:link w:val="60"/>
    <w:uiPriority w:val="99"/>
    <w:qFormat/>
    <w:rsid w:val="00AE2D74"/>
    <w:pPr>
      <w:widowControl w:val="0"/>
      <w:numPr>
        <w:ilvl w:val="5"/>
        <w:numId w:val="4"/>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d"/>
    <w:next w:val="ad"/>
    <w:link w:val="70"/>
    <w:uiPriority w:val="99"/>
    <w:qFormat/>
    <w:rsid w:val="00AE2D74"/>
    <w:pPr>
      <w:widowControl w:val="0"/>
      <w:numPr>
        <w:ilvl w:val="6"/>
        <w:numId w:val="4"/>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d"/>
    <w:next w:val="ad"/>
    <w:link w:val="80"/>
    <w:uiPriority w:val="99"/>
    <w:qFormat/>
    <w:rsid w:val="00AE2D74"/>
    <w:pPr>
      <w:widowControl w:val="0"/>
      <w:numPr>
        <w:ilvl w:val="7"/>
        <w:numId w:val="4"/>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d"/>
    <w:next w:val="ad"/>
    <w:link w:val="90"/>
    <w:uiPriority w:val="99"/>
    <w:qFormat/>
    <w:rsid w:val="00AE2D74"/>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9">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Введение... Знак"/>
    <w:basedOn w:val="ae"/>
    <w:link w:val="18"/>
    <w:uiPriority w:val="99"/>
    <w:rsid w:val="00AE2D74"/>
    <w:rPr>
      <w:rFonts w:ascii="Verdana" w:eastAsia="Times New Roman" w:hAnsi="Verdana" w:cs="Verdana"/>
      <w:sz w:val="20"/>
      <w:szCs w:val="20"/>
      <w:lang w:val="en-US"/>
    </w:rPr>
  </w:style>
  <w:style w:type="character" w:customStyle="1" w:styleId="26">
    <w:name w:val="Заголовок 2 Знак"/>
    <w:aliases w:val="2 Знак1,sub-sect Знак1,H2 Знак1,h2 Знак1,Б2 Знак1,RTC Знак1,iz2 Знак1"/>
    <w:basedOn w:val="ae"/>
    <w:link w:val="25"/>
    <w:uiPriority w:val="99"/>
    <w:rsid w:val="00AE2D74"/>
    <w:rPr>
      <w:rFonts w:ascii="Cambria" w:eastAsia="Times New Roman" w:hAnsi="Cambria" w:cs="Times New Roman"/>
      <w:b/>
      <w:bCs/>
      <w:i/>
      <w:iCs/>
      <w:sz w:val="28"/>
      <w:szCs w:val="28"/>
      <w:lang w:eastAsia="ru-RU"/>
    </w:rPr>
  </w:style>
  <w:style w:type="character" w:customStyle="1" w:styleId="35">
    <w:name w:val="Заголовок 3 Знак"/>
    <w:aliases w:val="H3 Знак,H3 + Times New Roman Знак,11 pt Знак,Not Italic Знак,After:  0 pt Знак"/>
    <w:basedOn w:val="ae"/>
    <w:link w:val="31"/>
    <w:uiPriority w:val="9"/>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e"/>
    <w:link w:val="4"/>
    <w:uiPriority w:val="99"/>
    <w:rsid w:val="00AE2D74"/>
    <w:rPr>
      <w:rFonts w:ascii="Times New Roman" w:eastAsia="Times New Roman" w:hAnsi="Times New Roman" w:cs="Times New Roman"/>
      <w:b/>
      <w:bCs/>
      <w:i/>
      <w:iCs/>
      <w:sz w:val="28"/>
      <w:szCs w:val="28"/>
      <w:lang w:eastAsia="ru-RU"/>
    </w:rPr>
  </w:style>
  <w:style w:type="character" w:customStyle="1" w:styleId="52">
    <w:name w:val="Заголовок 5 Знак"/>
    <w:aliases w:val="H5 Знак,h5 Знак,h51 Знак,H51 Знак,h52 Знак,test Знак,Block Label Знак,Level 3 - i Знак"/>
    <w:basedOn w:val="ae"/>
    <w:link w:val="50"/>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e"/>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e"/>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e"/>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e"/>
    <w:link w:val="9"/>
    <w:uiPriority w:val="99"/>
    <w:rsid w:val="00AE2D74"/>
    <w:rPr>
      <w:rFonts w:ascii="Arial" w:eastAsia="Times New Roman" w:hAnsi="Arial" w:cs="Times New Roman"/>
      <w:lang w:eastAsia="ru-RU"/>
    </w:rPr>
  </w:style>
  <w:style w:type="numbering" w:customStyle="1" w:styleId="1a">
    <w:name w:val="Нет списка1"/>
    <w:next w:val="af0"/>
    <w:uiPriority w:val="99"/>
    <w:semiHidden/>
    <w:unhideWhenUsed/>
    <w:rsid w:val="00AE2D74"/>
  </w:style>
  <w:style w:type="paragraph" w:customStyle="1" w:styleId="af1">
    <w:name w:val="Подподпункт"/>
    <w:basedOn w:val="ad"/>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7">
    <w:name w:val="Body Text Indent 2"/>
    <w:basedOn w:val="ad"/>
    <w:link w:val="28"/>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e"/>
    <w:link w:val="27"/>
    <w:uiPriority w:val="99"/>
    <w:rsid w:val="00AE2D74"/>
    <w:rPr>
      <w:rFonts w:ascii="Times New Roman" w:eastAsia="Times New Roman" w:hAnsi="Times New Roman" w:cs="Times New Roman"/>
      <w:sz w:val="24"/>
      <w:szCs w:val="24"/>
      <w:lang w:eastAsia="ru-RU"/>
    </w:rPr>
  </w:style>
  <w:style w:type="character" w:customStyle="1" w:styleId="1b">
    <w:name w:val="Ариал Знак1"/>
    <w:link w:val="af2"/>
    <w:uiPriority w:val="99"/>
    <w:locked/>
    <w:rsid w:val="00AE2D74"/>
    <w:rPr>
      <w:rFonts w:ascii="Arial" w:hAnsi="Arial"/>
      <w:sz w:val="24"/>
      <w:lang w:val="x-none" w:eastAsia="ru-RU"/>
    </w:rPr>
  </w:style>
  <w:style w:type="paragraph" w:customStyle="1" w:styleId="af2">
    <w:name w:val="Ариал"/>
    <w:basedOn w:val="ad"/>
    <w:link w:val="1b"/>
    <w:rsid w:val="00AE2D74"/>
    <w:pPr>
      <w:spacing w:before="120" w:after="120" w:line="360" w:lineRule="auto"/>
      <w:ind w:firstLine="851"/>
      <w:jc w:val="both"/>
    </w:pPr>
    <w:rPr>
      <w:rFonts w:ascii="Arial" w:hAnsi="Arial"/>
      <w:sz w:val="24"/>
      <w:lang w:val="x-none" w:eastAsia="ru-RU"/>
    </w:rPr>
  </w:style>
  <w:style w:type="paragraph" w:styleId="af3">
    <w:name w:val="annotation text"/>
    <w:basedOn w:val="ad"/>
    <w:link w:val="af4"/>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e"/>
    <w:link w:val="af3"/>
    <w:uiPriority w:val="99"/>
    <w:rsid w:val="00AE2D7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AE2D74"/>
    <w:rPr>
      <w:rFonts w:ascii="Arial" w:hAnsi="Arial"/>
      <w:b/>
      <w:bCs/>
    </w:rPr>
  </w:style>
  <w:style w:type="character" w:customStyle="1" w:styleId="af6">
    <w:name w:val="Тема примечания Знак"/>
    <w:basedOn w:val="af4"/>
    <w:link w:val="af5"/>
    <w:uiPriority w:val="99"/>
    <w:rsid w:val="00AE2D74"/>
    <w:rPr>
      <w:rFonts w:ascii="Arial" w:eastAsia="Times New Roman" w:hAnsi="Arial" w:cs="Times New Roman"/>
      <w:b/>
      <w:bCs/>
      <w:sz w:val="20"/>
      <w:szCs w:val="20"/>
      <w:lang w:eastAsia="ru-RU"/>
    </w:rPr>
  </w:style>
  <w:style w:type="paragraph" w:styleId="af7">
    <w:name w:val="Balloon Text"/>
    <w:basedOn w:val="ad"/>
    <w:link w:val="af8"/>
    <w:uiPriority w:val="99"/>
    <w:rsid w:val="00AE2D74"/>
    <w:pPr>
      <w:spacing w:after="0" w:line="240" w:lineRule="auto"/>
    </w:pPr>
    <w:rPr>
      <w:rFonts w:ascii="Tahoma" w:eastAsia="Times New Roman" w:hAnsi="Tahoma" w:cs="Times New Roman"/>
      <w:sz w:val="16"/>
      <w:szCs w:val="16"/>
      <w:lang w:eastAsia="ru-RU"/>
    </w:rPr>
  </w:style>
  <w:style w:type="character" w:customStyle="1" w:styleId="af8">
    <w:name w:val="Текст выноски Знак"/>
    <w:basedOn w:val="ae"/>
    <w:link w:val="af7"/>
    <w:uiPriority w:val="99"/>
    <w:rsid w:val="00AE2D74"/>
    <w:rPr>
      <w:rFonts w:ascii="Tahoma" w:eastAsia="Times New Roman" w:hAnsi="Tahoma" w:cs="Times New Roman"/>
      <w:sz w:val="16"/>
      <w:szCs w:val="16"/>
      <w:lang w:eastAsia="ru-RU"/>
    </w:rPr>
  </w:style>
  <w:style w:type="paragraph" w:styleId="29">
    <w:name w:val="Body Text 2"/>
    <w:aliases w:val="Основной текст Приложения"/>
    <w:basedOn w:val="ad"/>
    <w:link w:val="2a"/>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a">
    <w:name w:val="Основной текст 2 Знак"/>
    <w:aliases w:val="Основной текст Приложения Знак2"/>
    <w:basedOn w:val="ae"/>
    <w:link w:val="29"/>
    <w:uiPriority w:val="99"/>
    <w:rsid w:val="00AE2D74"/>
    <w:rPr>
      <w:rFonts w:ascii="Times New Roman" w:eastAsia="Times New Roman" w:hAnsi="Times New Roman" w:cs="Times New Roman"/>
      <w:sz w:val="24"/>
      <w:szCs w:val="24"/>
      <w:lang w:eastAsia="ru-RU"/>
    </w:rPr>
  </w:style>
  <w:style w:type="paragraph" w:styleId="af9">
    <w:name w:val="Body Text"/>
    <w:aliases w:val="Основной текст таблиц,в таблице,таблицы,в таблицах,Письмо в Интернет,Основной текст по центру, в таблице, в таблицах,Основной текст Знак Знак Знак,Основной текст Знак Знак1,Основной текст Знак Знак Знак Знак Знак Знак"/>
    <w:basedOn w:val="ad"/>
    <w:link w:val="afa"/>
    <w:uiPriority w:val="99"/>
    <w:qFormat/>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a">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Основной текст Знак Знак Знак Знак,Основной текст Знак Знак1 Знак"/>
    <w:basedOn w:val="ae"/>
    <w:link w:val="af9"/>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b">
    <w:name w:val="Body Text Indent"/>
    <w:aliases w:val="текст,Body Text Indent1"/>
    <w:basedOn w:val="ad"/>
    <w:link w:val="afc"/>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c">
    <w:name w:val="Основной текст с отступом Знак"/>
    <w:aliases w:val="текст Знак,Body Text Indent1 Знак"/>
    <w:basedOn w:val="ae"/>
    <w:link w:val="afb"/>
    <w:rsid w:val="00AE2D74"/>
    <w:rPr>
      <w:rFonts w:ascii="Arial" w:eastAsia="Times New Roman" w:hAnsi="Arial" w:cs="Times New Roman"/>
      <w:sz w:val="20"/>
      <w:szCs w:val="20"/>
      <w:lang w:eastAsia="ru-RU"/>
    </w:rPr>
  </w:style>
  <w:style w:type="paragraph" w:styleId="36">
    <w:name w:val="Body Text Indent 3"/>
    <w:basedOn w:val="ad"/>
    <w:link w:val="37"/>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7">
    <w:name w:val="Основной текст с отступом 3 Знак"/>
    <w:basedOn w:val="ae"/>
    <w:link w:val="36"/>
    <w:uiPriority w:val="99"/>
    <w:rsid w:val="00AE2D74"/>
    <w:rPr>
      <w:rFonts w:ascii="Arial" w:eastAsia="Times New Roman" w:hAnsi="Arial" w:cs="Times New Roman"/>
      <w:sz w:val="16"/>
      <w:szCs w:val="16"/>
      <w:lang w:eastAsia="ru-RU"/>
    </w:rPr>
  </w:style>
  <w:style w:type="paragraph" w:customStyle="1" w:styleId="1c">
    <w:name w:val="Обычный1"/>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d">
    <w:name w:val="Title"/>
    <w:aliases w:val=" Знак Знак Знак,Заголовок в таблице, Знак Знак Знак Знак З Знак, Знак Знак Знак Знак З, Знак Знак, Знак, Знак6,Знак Знак Знак Знак З Знак,Знак Знак Знак Знак З,Знак6"/>
    <w:basedOn w:val="ad"/>
    <w:link w:val="afe"/>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aliases w:val=" Знак Знак Знак Знак,Заголовок в таблице Знак, Знак Знак Знак Знак З Знак Знак, Знак Знак Знак Знак З Знак1, Знак Знак Знак1, Знак Знак1, Знак6 Знак,Знак Знак Знак Знак З Знак Знак,Знак Знак Знак Знак З Знак1,Знак6 Знак"/>
    <w:basedOn w:val="ae"/>
    <w:link w:val="afd"/>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List Paragraph"/>
    <w:aliases w:val="Нумерованый список,Абзац маркированнный,ПАРАГРАФ,UL,1. Абзац списка,Table-Normal,RSHB_Table-Normal,Предусловия,Subtle Emphasis,head 5,Светлая сетка - Акцент 31,Нумерованный спиков,List Paragraph,Bullet_IRAO,Общий_К"/>
    <w:basedOn w:val="ad"/>
    <w:link w:val="aff0"/>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b">
    <w:name w:val="List 2"/>
    <w:basedOn w:val="ad"/>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e"/>
    <w:uiPriority w:val="99"/>
    <w:semiHidden/>
    <w:rsid w:val="00AE2D74"/>
    <w:rPr>
      <w:rFonts w:ascii="Courier New" w:hAnsi="Courier New" w:cs="Times New Roman"/>
      <w:sz w:val="20"/>
    </w:rPr>
  </w:style>
  <w:style w:type="paragraph" w:customStyle="1" w:styleId="1d">
    <w:name w:val="Абзац списка1"/>
    <w:basedOn w:val="ad"/>
    <w:uiPriority w:val="99"/>
    <w:rsid w:val="00AE2D74"/>
    <w:pPr>
      <w:ind w:left="720"/>
    </w:pPr>
    <w:rPr>
      <w:rFonts w:ascii="Calibri" w:eastAsia="Times New Roman" w:hAnsi="Calibri" w:cs="Times New Roman"/>
      <w:lang w:eastAsia="ru-RU"/>
    </w:rPr>
  </w:style>
  <w:style w:type="paragraph" w:styleId="aff1">
    <w:name w:val="header"/>
    <w:basedOn w:val="ad"/>
    <w:link w:val="aff2"/>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2">
    <w:name w:val="Верхний колонтитул Знак"/>
    <w:basedOn w:val="ae"/>
    <w:link w:val="aff1"/>
    <w:uiPriority w:val="99"/>
    <w:rsid w:val="00AE2D74"/>
    <w:rPr>
      <w:rFonts w:ascii="Arial" w:eastAsia="Times New Roman" w:hAnsi="Arial" w:cs="Times New Roman"/>
      <w:sz w:val="20"/>
      <w:szCs w:val="20"/>
      <w:lang w:eastAsia="ru-RU"/>
    </w:rPr>
  </w:style>
  <w:style w:type="character" w:styleId="aff3">
    <w:name w:val="page number"/>
    <w:basedOn w:val="ae"/>
    <w:uiPriority w:val="99"/>
    <w:rsid w:val="00AE2D74"/>
    <w:rPr>
      <w:rFonts w:cs="Times New Roman"/>
    </w:rPr>
  </w:style>
  <w:style w:type="paragraph" w:styleId="aff4">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d"/>
    <w:link w:val="af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5">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e"/>
    <w:link w:val="aff4"/>
    <w:uiPriority w:val="99"/>
    <w:rsid w:val="00AE2D74"/>
    <w:rPr>
      <w:rFonts w:ascii="Arial" w:eastAsia="Times New Roman" w:hAnsi="Arial" w:cs="Times New Roman"/>
      <w:sz w:val="20"/>
      <w:szCs w:val="20"/>
      <w:lang w:eastAsia="ru-RU"/>
    </w:rPr>
  </w:style>
  <w:style w:type="paragraph" w:styleId="aff6">
    <w:name w:val="No Spacing"/>
    <w:uiPriority w:val="1"/>
    <w:qFormat/>
    <w:rsid w:val="00AE2D74"/>
    <w:pPr>
      <w:spacing w:after="0" w:line="240" w:lineRule="auto"/>
    </w:pPr>
    <w:rPr>
      <w:rFonts w:ascii="Calibri" w:eastAsia="Times New Roman" w:hAnsi="Calibri" w:cs="Times New Roman"/>
    </w:rPr>
  </w:style>
  <w:style w:type="paragraph" w:styleId="38">
    <w:name w:val="Body Text 3"/>
    <w:basedOn w:val="ad"/>
    <w:link w:val="39"/>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9">
    <w:name w:val="Основной текст 3 Знак"/>
    <w:basedOn w:val="ae"/>
    <w:link w:val="38"/>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d"/>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4">
    <w:name w:val="List Bullet 3"/>
    <w:basedOn w:val="ad"/>
    <w:autoRedefine/>
    <w:uiPriority w:val="99"/>
    <w:rsid w:val="00AE2D74"/>
    <w:pPr>
      <w:numPr>
        <w:numId w:val="5"/>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7">
    <w:name w:val="комментарий"/>
    <w:rsid w:val="00AE2D74"/>
    <w:rPr>
      <w:b/>
      <w:i/>
      <w:shd w:val="clear" w:color="auto" w:fill="FFFF99"/>
    </w:rPr>
  </w:style>
  <w:style w:type="paragraph" w:customStyle="1" w:styleId="xl48">
    <w:name w:val="xl48"/>
    <w:basedOn w:val="ad"/>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ункт"/>
    <w:basedOn w:val="ad"/>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9">
    <w:name w:val="Подпункт"/>
    <w:basedOn w:val="aff8"/>
    <w:rsid w:val="00AE2D74"/>
    <w:pPr>
      <w:tabs>
        <w:tab w:val="clear" w:pos="720"/>
        <w:tab w:val="num" w:pos="864"/>
      </w:tabs>
      <w:ind w:left="864" w:hanging="864"/>
    </w:pPr>
  </w:style>
  <w:style w:type="paragraph" w:customStyle="1" w:styleId="-4">
    <w:name w:val="пункт-4"/>
    <w:basedOn w:val="ad"/>
    <w:rsid w:val="00AE2D74"/>
    <w:pPr>
      <w:numPr>
        <w:ilvl w:val="3"/>
        <w:numId w:val="6"/>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9"/>
    <w:rsid w:val="00AE2D74"/>
    <w:pPr>
      <w:widowControl/>
      <w:numPr>
        <w:ilvl w:val="1"/>
        <w:numId w:val="7"/>
      </w:numPr>
      <w:autoSpaceDE/>
      <w:autoSpaceDN/>
      <w:adjustRightInd/>
      <w:spacing w:after="0"/>
      <w:jc w:val="both"/>
    </w:pPr>
    <w:rPr>
      <w:rFonts w:ascii="Times New Roman" w:hAnsi="Times New Roman"/>
      <w:color w:val="000000"/>
      <w:sz w:val="24"/>
      <w:szCs w:val="24"/>
    </w:rPr>
  </w:style>
  <w:style w:type="paragraph" w:styleId="affa">
    <w:name w:val="Normal (Web)"/>
    <w:basedOn w:val="ad"/>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d"/>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d"/>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b">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Стиль начало"/>
    <w:basedOn w:val="ad"/>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d"/>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d">
    <w:name w:val="Т"/>
    <w:basedOn w:val="ad"/>
    <w:link w:val="affe"/>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Т Знак"/>
    <w:link w:val="affd"/>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d"/>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e">
    <w:name w:val="Знак Знак Знак1"/>
    <w:basedOn w:val="ad"/>
    <w:rsid w:val="00AE2D74"/>
    <w:pPr>
      <w:tabs>
        <w:tab w:val="num" w:pos="360"/>
      </w:tabs>
      <w:spacing w:after="160" w:line="240" w:lineRule="exact"/>
    </w:pPr>
    <w:rPr>
      <w:rFonts w:ascii="Verdana" w:eastAsia="Times New Roman" w:hAnsi="Verdana" w:cs="Verdana"/>
      <w:sz w:val="20"/>
      <w:szCs w:val="20"/>
      <w:lang w:val="en-US"/>
    </w:rPr>
  </w:style>
  <w:style w:type="paragraph" w:styleId="a0">
    <w:name w:val="List Bullet"/>
    <w:aliases w:val="List Bullet Char + Bold,List Bullet Char2 Char,List Bullet Char Char Char,List Bullet Char1 Char Char Char1,List Bullet Char Char Char Char Char1,List Bullet Char Char Char Char Char Char1 Char Char Char1,Char1,Cha,Char"/>
    <w:basedOn w:val="ad"/>
    <w:uiPriority w:val="99"/>
    <w:qFormat/>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d"/>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e"/>
    <w:link w:val="HTML0"/>
    <w:uiPriority w:val="99"/>
    <w:rsid w:val="00AE2D74"/>
    <w:rPr>
      <w:rFonts w:ascii="Courier New" w:eastAsia="Times New Roman" w:hAnsi="Courier New" w:cs="Times New Roman"/>
      <w:sz w:val="20"/>
      <w:szCs w:val="20"/>
      <w:lang w:eastAsia="ru-RU"/>
    </w:rPr>
  </w:style>
  <w:style w:type="paragraph" w:styleId="afff">
    <w:name w:val="Block Text"/>
    <w:basedOn w:val="ad"/>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f">
    <w:name w:val="Знак1"/>
    <w:basedOn w:val="ad"/>
    <w:rsid w:val="00AE2D74"/>
    <w:pPr>
      <w:spacing w:after="160" w:line="240" w:lineRule="exact"/>
    </w:pPr>
    <w:rPr>
      <w:rFonts w:ascii="Verdana" w:eastAsia="Times New Roman" w:hAnsi="Verdana" w:cs="Verdana"/>
      <w:sz w:val="20"/>
      <w:szCs w:val="20"/>
      <w:lang w:val="en-US"/>
    </w:rPr>
  </w:style>
  <w:style w:type="paragraph" w:customStyle="1" w:styleId="3a">
    <w:name w:val="3 Знак"/>
    <w:basedOn w:val="ad"/>
    <w:uiPriority w:val="99"/>
    <w:rsid w:val="00AE2D74"/>
    <w:pPr>
      <w:spacing w:after="160" w:line="240" w:lineRule="exact"/>
    </w:pPr>
    <w:rPr>
      <w:rFonts w:ascii="Verdana" w:eastAsia="Times New Roman" w:hAnsi="Verdana" w:cs="Verdana"/>
      <w:sz w:val="20"/>
      <w:szCs w:val="20"/>
      <w:lang w:val="en-US"/>
    </w:rPr>
  </w:style>
  <w:style w:type="paragraph" w:styleId="afff0">
    <w:name w:val="Plain Text"/>
    <w:basedOn w:val="ad"/>
    <w:link w:val="afff1"/>
    <w:uiPriority w:val="99"/>
    <w:rsid w:val="00AE2D74"/>
    <w:pPr>
      <w:spacing w:after="0" w:line="240" w:lineRule="auto"/>
    </w:pPr>
    <w:rPr>
      <w:rFonts w:ascii="Consolas" w:eastAsia="Times New Roman" w:hAnsi="Consolas" w:cs="Times New Roman"/>
      <w:sz w:val="21"/>
      <w:szCs w:val="21"/>
    </w:rPr>
  </w:style>
  <w:style w:type="character" w:customStyle="1" w:styleId="afff1">
    <w:name w:val="Текст Знак"/>
    <w:basedOn w:val="ae"/>
    <w:link w:val="afff0"/>
    <w:uiPriority w:val="99"/>
    <w:rsid w:val="00AE2D74"/>
    <w:rPr>
      <w:rFonts w:ascii="Consolas" w:eastAsia="Times New Roman" w:hAnsi="Consolas" w:cs="Times New Roman"/>
      <w:sz w:val="21"/>
      <w:szCs w:val="21"/>
    </w:rPr>
  </w:style>
  <w:style w:type="paragraph" w:customStyle="1" w:styleId="afff2">
    <w:name w:val="a"/>
    <w:basedOn w:val="ad"/>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1">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f3">
    <w:name w:val="annotation reference"/>
    <w:basedOn w:val="ae"/>
    <w:rsid w:val="00AE2D74"/>
    <w:rPr>
      <w:rFonts w:cs="Times New Roman"/>
      <w:sz w:val="16"/>
    </w:rPr>
  </w:style>
  <w:style w:type="paragraph" w:styleId="afff4">
    <w:name w:val="caption"/>
    <w:basedOn w:val="ad"/>
    <w:next w:val="ad"/>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f5">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2">
    <w:name w:val="Знак Знак21"/>
    <w:uiPriority w:val="99"/>
    <w:locked/>
    <w:rsid w:val="00AE2D74"/>
    <w:rPr>
      <w:rFonts w:ascii="Consolas" w:hAnsi="Consolas"/>
      <w:sz w:val="21"/>
    </w:rPr>
  </w:style>
  <w:style w:type="character" w:customStyle="1" w:styleId="1f0">
    <w:name w:val="Знак Знак1"/>
    <w:uiPriority w:val="99"/>
    <w:semiHidden/>
    <w:locked/>
    <w:rsid w:val="00AE2D74"/>
    <w:rPr>
      <w:rFonts w:ascii="Tahoma" w:hAnsi="Tahoma"/>
      <w:sz w:val="16"/>
      <w:lang w:val="x-none" w:eastAsia="ru-RU"/>
    </w:rPr>
  </w:style>
  <w:style w:type="character" w:customStyle="1" w:styleId="3b">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f6">
    <w:name w:val="Table Grid"/>
    <w:basedOn w:val="af"/>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d"/>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f1">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f2">
    <w:name w:val="Тема примечания Знак1"/>
    <w:uiPriority w:val="99"/>
    <w:semiHidden/>
    <w:rsid w:val="00AE2D74"/>
    <w:rPr>
      <w:rFonts w:ascii="Arial" w:hAnsi="Arial"/>
      <w:b/>
      <w:sz w:val="20"/>
      <w:lang w:val="x-none" w:eastAsia="ru-RU"/>
    </w:rPr>
  </w:style>
  <w:style w:type="character" w:styleId="afff7">
    <w:name w:val="Hyperlink"/>
    <w:basedOn w:val="ae"/>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8">
    <w:name w:val="Normal Indent"/>
    <w:basedOn w:val="ad"/>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9">
    <w:name w:val="Таблицы (моноширинный)"/>
    <w:basedOn w:val="ad"/>
    <w:next w:val="ad"/>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a">
    <w:name w:val="Цветовое выделение"/>
    <w:uiPriority w:val="99"/>
    <w:rsid w:val="00AE2D74"/>
    <w:rPr>
      <w:b/>
      <w:color w:val="000080"/>
      <w:sz w:val="28"/>
    </w:rPr>
  </w:style>
  <w:style w:type="paragraph" w:customStyle="1" w:styleId="afffb">
    <w:name w:val="Прижатый влево"/>
    <w:basedOn w:val="ad"/>
    <w:next w:val="ad"/>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c">
    <w:name w:val="Гипертекстовая ссылка"/>
    <w:uiPriority w:val="99"/>
    <w:rsid w:val="00AE2D74"/>
    <w:rPr>
      <w:b/>
      <w:color w:val="008000"/>
      <w:sz w:val="28"/>
    </w:rPr>
  </w:style>
  <w:style w:type="character" w:styleId="afffd">
    <w:name w:val="FollowedHyperlink"/>
    <w:basedOn w:val="ae"/>
    <w:rsid w:val="00AE2D74"/>
    <w:rPr>
      <w:rFonts w:cs="Times New Roman"/>
      <w:color w:val="800080"/>
      <w:u w:val="single"/>
    </w:rPr>
  </w:style>
  <w:style w:type="paragraph" w:customStyle="1" w:styleId="afffe">
    <w:name w:val="Пункт б/н"/>
    <w:basedOn w:val="ad"/>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d"/>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f">
    <w:name w:val="бычный"/>
    <w:link w:val="affff0"/>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f0">
    <w:name w:val="бычный Знак"/>
    <w:link w:val="affff"/>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E2D74"/>
    <w:pPr>
      <w:autoSpaceDN/>
      <w:adjustRightInd/>
      <w:ind w:firstLine="567"/>
    </w:pPr>
    <w:rPr>
      <w:rFonts w:ascii="Times New Roman" w:hAnsi="Times New Roman" w:cs="Times New Roman"/>
      <w:szCs w:val="20"/>
    </w:rPr>
  </w:style>
  <w:style w:type="paragraph" w:customStyle="1" w:styleId="Iniiaiieoaeno">
    <w:name w:val="Iniiaiie oaeno"/>
    <w:basedOn w:val="ad"/>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1">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f3">
    <w:name w:val="Основной текст с отступом Знак1"/>
    <w:aliases w:val="текст Знак1"/>
    <w:uiPriority w:val="99"/>
    <w:semiHidden/>
    <w:rsid w:val="00AE2D74"/>
    <w:rPr>
      <w:rFonts w:ascii="Arial" w:hAnsi="Arial"/>
    </w:rPr>
  </w:style>
  <w:style w:type="character" w:styleId="affff2">
    <w:name w:val="Strong"/>
    <w:basedOn w:val="ae"/>
    <w:uiPriority w:val="22"/>
    <w:qFormat/>
    <w:rsid w:val="00AE2D74"/>
    <w:rPr>
      <w:rFonts w:cs="Times New Roman"/>
      <w:b/>
    </w:rPr>
  </w:style>
  <w:style w:type="paragraph" w:customStyle="1" w:styleId="1f4">
    <w:name w:val="Без интервала1"/>
    <w:link w:val="NoSpacingChar"/>
    <w:uiPriority w:val="99"/>
    <w:rsid w:val="00AE2D74"/>
    <w:pPr>
      <w:spacing w:after="0" w:line="240" w:lineRule="auto"/>
    </w:pPr>
    <w:rPr>
      <w:rFonts w:ascii="Calibri" w:eastAsia="Times New Roman" w:hAnsi="Calibri" w:cs="Times New Roman"/>
    </w:rPr>
  </w:style>
  <w:style w:type="paragraph" w:customStyle="1" w:styleId="2c">
    <w:name w:val="Абзац списка2"/>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f3">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d"/>
    <w:next w:val="ad"/>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d"/>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d"/>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d"/>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d"/>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d"/>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d"/>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d"/>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d"/>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d"/>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d"/>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d"/>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d"/>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d"/>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d"/>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d"/>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d"/>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d"/>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d"/>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d"/>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d"/>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d"/>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c">
    <w:name w:val="Абзац списка3"/>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4">
    <w:name w:val="Знак Знак Знак Знак Знак Знак Знак"/>
    <w:basedOn w:val="ad"/>
    <w:rsid w:val="00AE2D74"/>
    <w:pPr>
      <w:spacing w:after="160" w:line="240" w:lineRule="exact"/>
    </w:pPr>
    <w:rPr>
      <w:rFonts w:ascii="Verdana" w:eastAsia="Times New Roman" w:hAnsi="Verdana" w:cs="Verdana"/>
      <w:sz w:val="20"/>
      <w:szCs w:val="20"/>
      <w:lang w:val="en-US"/>
    </w:rPr>
  </w:style>
  <w:style w:type="paragraph" w:styleId="affff5">
    <w:name w:val="Subtitle"/>
    <w:basedOn w:val="ad"/>
    <w:link w:val="affff6"/>
    <w:uiPriority w:val="11"/>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f6">
    <w:name w:val="Подзаголовок Знак"/>
    <w:basedOn w:val="ae"/>
    <w:link w:val="affff5"/>
    <w:uiPriority w:val="11"/>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5">
    <w:name w:val="Текст выноски Знак1"/>
    <w:uiPriority w:val="99"/>
    <w:semiHidden/>
    <w:rsid w:val="00AE2D74"/>
    <w:rPr>
      <w:rFonts w:ascii="Tahoma" w:hAnsi="Tahoma"/>
      <w:sz w:val="16"/>
    </w:rPr>
  </w:style>
  <w:style w:type="character" w:customStyle="1" w:styleId="213">
    <w:name w:val="Основной текст 2 Знак1"/>
    <w:aliases w:val="Основной текст Приложения Знак1"/>
    <w:uiPriority w:val="99"/>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d"/>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d"/>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d"/>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d"/>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d"/>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d"/>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7">
    <w:name w:val="Текст в документе"/>
    <w:basedOn w:val="ad"/>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8">
    <w:name w:val="footnote text"/>
    <w:basedOn w:val="ad"/>
    <w:link w:val="affff9"/>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9">
    <w:name w:val="Текст сноски Знак"/>
    <w:basedOn w:val="ae"/>
    <w:link w:val="affff8"/>
    <w:uiPriority w:val="99"/>
    <w:rsid w:val="00AE2D74"/>
    <w:rPr>
      <w:rFonts w:ascii="Arial" w:eastAsia="Times New Roman" w:hAnsi="Arial" w:cs="Arial"/>
      <w:sz w:val="20"/>
      <w:szCs w:val="20"/>
      <w:lang w:eastAsia="ru-RU"/>
    </w:rPr>
  </w:style>
  <w:style w:type="character" w:styleId="affffa">
    <w:name w:val="footnote reference"/>
    <w:basedOn w:val="ae"/>
    <w:unhideWhenUsed/>
    <w:rsid w:val="00AE2D74"/>
    <w:rPr>
      <w:rFonts w:cs="Times New Roman"/>
      <w:vertAlign w:val="superscript"/>
    </w:rPr>
  </w:style>
  <w:style w:type="character" w:customStyle="1" w:styleId="aff0">
    <w:name w:val="Абзац списка Знак"/>
    <w:aliases w:val="Нумерованый список Знак,Абзац маркированнный Знак,ПАРАГРАФ Знак,UL Знак,1. Абзац списка Знак,Table-Normal Знак,RSHB_Table-Normal Знак,Предусловия Знак,Subtle Emphasis Знак,head 5 Знак,Светлая сетка - Акцент 31 Знак,List Paragraph Знак"/>
    <w:basedOn w:val="ae"/>
    <w:link w:val="aff"/>
    <w:uiPriority w:val="34"/>
    <w:rsid w:val="00FA4DFB"/>
    <w:rPr>
      <w:rFonts w:ascii="Times New Roman" w:eastAsia="Times New Roman" w:hAnsi="Times New Roman" w:cs="Times New Roman"/>
      <w:sz w:val="24"/>
      <w:szCs w:val="24"/>
      <w:lang w:eastAsia="ru-RU"/>
    </w:rPr>
  </w:style>
  <w:style w:type="numbering" w:customStyle="1" w:styleId="2d">
    <w:name w:val="Нет списка2"/>
    <w:next w:val="af0"/>
    <w:semiHidden/>
    <w:unhideWhenUsed/>
    <w:rsid w:val="00E971A4"/>
  </w:style>
  <w:style w:type="numbering" w:customStyle="1" w:styleId="110">
    <w:name w:val="Нет списка11"/>
    <w:next w:val="af0"/>
    <w:uiPriority w:val="99"/>
    <w:semiHidden/>
    <w:unhideWhenUsed/>
    <w:rsid w:val="00E971A4"/>
  </w:style>
  <w:style w:type="table" w:customStyle="1" w:styleId="1f6">
    <w:name w:val="Сетка таблицы1"/>
    <w:basedOn w:val="af"/>
    <w:next w:val="afff6"/>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e"/>
    <w:rsid w:val="0075746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footnotedescription">
    <w:name w:val="footnote description"/>
    <w:next w:val="ad"/>
    <w:link w:val="footnotedescriptionChar"/>
    <w:hidden/>
    <w:rsid w:val="00D11EAA"/>
    <w:pPr>
      <w:spacing w:after="0" w:line="274"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D11EAA"/>
    <w:rPr>
      <w:rFonts w:ascii="Times New Roman" w:eastAsia="Times New Roman" w:hAnsi="Times New Roman" w:cs="Times New Roman"/>
      <w:color w:val="000000"/>
      <w:sz w:val="20"/>
      <w:lang w:eastAsia="ru-RU"/>
    </w:rPr>
  </w:style>
  <w:style w:type="character" w:customStyle="1" w:styleId="footnotemark">
    <w:name w:val="footnote mark"/>
    <w:hidden/>
    <w:rsid w:val="00D11EAA"/>
    <w:rPr>
      <w:rFonts w:ascii="Times New Roman" w:eastAsia="Times New Roman" w:hAnsi="Times New Roman" w:cs="Times New Roman"/>
      <w:color w:val="000000"/>
      <w:sz w:val="20"/>
      <w:vertAlign w:val="superscript"/>
    </w:rPr>
  </w:style>
  <w:style w:type="table" w:customStyle="1" w:styleId="TableGrid">
    <w:name w:val="TableGrid"/>
    <w:rsid w:val="00D11EA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6">
    <w:name w:val="Тире"/>
    <w:basedOn w:val="ad"/>
    <w:uiPriority w:val="99"/>
    <w:rsid w:val="00D11EAA"/>
    <w:pPr>
      <w:widowControl w:val="0"/>
      <w:numPr>
        <w:numId w:val="9"/>
      </w:numPr>
      <w:spacing w:after="120" w:line="240" w:lineRule="auto"/>
    </w:pPr>
    <w:rPr>
      <w:rFonts w:ascii="Times New Roman" w:eastAsia="MS Mincho" w:hAnsi="Times New Roman" w:cs="Times New Roman"/>
      <w:sz w:val="24"/>
      <w:szCs w:val="24"/>
      <w:lang w:eastAsia="ja-JP"/>
    </w:rPr>
  </w:style>
  <w:style w:type="paragraph" w:customStyle="1" w:styleId="1f7">
    <w:name w:val="Пункт1"/>
    <w:basedOn w:val="ad"/>
    <w:rsid w:val="00D11EAA"/>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rsid w:val="00D11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D11E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1f8">
    <w:name w:val="Светлая заливка1"/>
    <w:uiPriority w:val="99"/>
    <w:rsid w:val="00D11EAA"/>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2">
    <w:name w:val="Знак Знак4"/>
    <w:uiPriority w:val="99"/>
    <w:locked/>
    <w:rsid w:val="00D11EAA"/>
    <w:rPr>
      <w:rFonts w:ascii="Times New Roman" w:hAnsi="Times New Roman"/>
      <w:sz w:val="20"/>
    </w:rPr>
  </w:style>
  <w:style w:type="paragraph" w:styleId="affffb">
    <w:name w:val="Date"/>
    <w:basedOn w:val="ad"/>
    <w:next w:val="ad"/>
    <w:link w:val="affffc"/>
    <w:uiPriority w:val="99"/>
    <w:rsid w:val="00D11EAA"/>
    <w:pPr>
      <w:spacing w:after="0" w:line="240" w:lineRule="auto"/>
    </w:pPr>
    <w:rPr>
      <w:rFonts w:ascii="Times New Roman" w:eastAsia="Times New Roman" w:hAnsi="Times New Roman" w:cs="Times New Roman"/>
      <w:sz w:val="24"/>
      <w:szCs w:val="20"/>
      <w:lang w:eastAsia="ru-RU"/>
    </w:rPr>
  </w:style>
  <w:style w:type="character" w:customStyle="1" w:styleId="affffc">
    <w:name w:val="Дата Знак"/>
    <w:basedOn w:val="ae"/>
    <w:link w:val="affffb"/>
    <w:uiPriority w:val="99"/>
    <w:rsid w:val="00D11EAA"/>
    <w:rPr>
      <w:rFonts w:ascii="Times New Roman" w:eastAsia="Times New Roman" w:hAnsi="Times New Roman" w:cs="Times New Roman"/>
      <w:sz w:val="24"/>
      <w:szCs w:val="20"/>
      <w:lang w:eastAsia="ru-RU"/>
    </w:rPr>
  </w:style>
  <w:style w:type="paragraph" w:customStyle="1" w:styleId="affffd">
    <w:name w:val="Текст документа"/>
    <w:basedOn w:val="af9"/>
    <w:uiPriority w:val="99"/>
    <w:rsid w:val="00D11EAA"/>
    <w:pPr>
      <w:widowControl/>
      <w:autoSpaceDE/>
      <w:autoSpaceDN/>
      <w:adjustRightInd/>
      <w:spacing w:after="0"/>
      <w:ind w:firstLine="720"/>
      <w:jc w:val="both"/>
    </w:pPr>
    <w:rPr>
      <w:rFonts w:ascii="Times New Roman" w:hAnsi="Times New Roman"/>
      <w:sz w:val="28"/>
    </w:rPr>
  </w:style>
  <w:style w:type="paragraph" w:customStyle="1" w:styleId="1f9">
    <w:name w:val="Рецензия1"/>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2f">
    <w:name w:val="Рецензия2"/>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d"/>
    <w:next w:val="ad"/>
    <w:rsid w:val="00D11EAA"/>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9"/>
    <w:rsid w:val="00D11EAA"/>
    <w:pPr>
      <w:widowControl/>
      <w:autoSpaceDE/>
      <w:autoSpaceDN/>
      <w:adjustRightInd/>
      <w:spacing w:after="0"/>
      <w:jc w:val="both"/>
    </w:pPr>
    <w:rPr>
      <w:rFonts w:ascii="Times New Roman" w:hAnsi="Times New Roman"/>
      <w:iCs/>
      <w:sz w:val="28"/>
      <w:szCs w:val="28"/>
    </w:rPr>
  </w:style>
  <w:style w:type="paragraph" w:customStyle="1" w:styleId="affffe">
    <w:name w:val="Норм_док"/>
    <w:basedOn w:val="af9"/>
    <w:rsid w:val="00D11EAA"/>
    <w:pPr>
      <w:autoSpaceDE/>
      <w:autoSpaceDN/>
      <w:adjustRightInd/>
      <w:spacing w:before="60" w:after="0" w:line="288" w:lineRule="auto"/>
      <w:ind w:firstLine="720"/>
      <w:jc w:val="both"/>
    </w:pPr>
    <w:rPr>
      <w:rFonts w:ascii="Times New Roman" w:hAnsi="Times New Roman"/>
      <w:iCs/>
      <w:sz w:val="28"/>
      <w:szCs w:val="28"/>
    </w:rPr>
  </w:style>
  <w:style w:type="paragraph" w:styleId="1fa">
    <w:name w:val="toc 1"/>
    <w:basedOn w:val="ad"/>
    <w:next w:val="ad"/>
    <w:link w:val="1fb"/>
    <w:autoRedefine/>
    <w:uiPriority w:val="39"/>
    <w:qFormat/>
    <w:rsid w:val="00D11EAA"/>
    <w:pPr>
      <w:spacing w:after="0" w:line="240" w:lineRule="auto"/>
    </w:pPr>
    <w:rPr>
      <w:rFonts w:ascii="Times New Roman" w:eastAsia="Times New Roman" w:hAnsi="Times New Roman" w:cs="Times New Roman"/>
      <w:sz w:val="24"/>
      <w:szCs w:val="24"/>
      <w:lang w:eastAsia="ru-RU"/>
    </w:rPr>
  </w:style>
  <w:style w:type="paragraph" w:styleId="2f0">
    <w:name w:val="toc 2"/>
    <w:basedOn w:val="ad"/>
    <w:next w:val="ad"/>
    <w:autoRedefine/>
    <w:uiPriority w:val="39"/>
    <w:qFormat/>
    <w:rsid w:val="00D11EAA"/>
    <w:pPr>
      <w:spacing w:after="0" w:line="240" w:lineRule="auto"/>
      <w:ind w:left="240"/>
    </w:pPr>
    <w:rPr>
      <w:rFonts w:ascii="Times New Roman" w:eastAsia="Times New Roman" w:hAnsi="Times New Roman" w:cs="Times New Roman"/>
      <w:sz w:val="24"/>
      <w:szCs w:val="24"/>
      <w:lang w:eastAsia="ru-RU"/>
    </w:rPr>
  </w:style>
  <w:style w:type="paragraph" w:styleId="3d">
    <w:name w:val="toc 3"/>
    <w:basedOn w:val="ad"/>
    <w:next w:val="ad"/>
    <w:autoRedefine/>
    <w:uiPriority w:val="39"/>
    <w:qFormat/>
    <w:rsid w:val="00D11EAA"/>
    <w:pPr>
      <w:spacing w:after="0" w:line="240" w:lineRule="auto"/>
      <w:ind w:left="480"/>
    </w:pPr>
    <w:rPr>
      <w:rFonts w:ascii="Times New Roman" w:eastAsia="Times New Roman" w:hAnsi="Times New Roman" w:cs="Times New Roman"/>
      <w:sz w:val="24"/>
      <w:szCs w:val="24"/>
      <w:lang w:eastAsia="ru-RU"/>
    </w:rPr>
  </w:style>
  <w:style w:type="paragraph" w:customStyle="1" w:styleId="2f1">
    <w:name w:val="Знак2"/>
    <w:basedOn w:val="ad"/>
    <w:rsid w:val="00D11EAA"/>
    <w:pPr>
      <w:spacing w:after="160" w:line="240" w:lineRule="exact"/>
    </w:pPr>
    <w:rPr>
      <w:rFonts w:ascii="Verdana" w:eastAsia="Times New Roman" w:hAnsi="Verdana" w:cs="Verdana"/>
      <w:sz w:val="20"/>
      <w:szCs w:val="20"/>
      <w:lang w:val="en-US"/>
    </w:rPr>
  </w:style>
  <w:style w:type="paragraph" w:customStyle="1" w:styleId="221">
    <w:name w:val="Знак22"/>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pple-style-span">
    <w:name w:val="apple-style-span"/>
    <w:rsid w:val="00D11EAA"/>
  </w:style>
  <w:style w:type="character" w:customStyle="1" w:styleId="apple-converted-space">
    <w:name w:val="apple-converted-space"/>
    <w:rsid w:val="00D11EAA"/>
  </w:style>
  <w:style w:type="paragraph" w:customStyle="1" w:styleId="A10">
    <w:name w:val="A1"/>
    <w:basedOn w:val="ad"/>
    <w:rsid w:val="00D11EAA"/>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d"/>
    <w:rsid w:val="00D11EAA"/>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d"/>
    <w:rsid w:val="00D11EAA"/>
    <w:pPr>
      <w:numPr>
        <w:ilvl w:val="2"/>
        <w:numId w:val="10"/>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D11EAA"/>
    <w:rPr>
      <w:rFonts w:ascii="Times New Roman" w:hAnsi="Times New Roman"/>
      <w:sz w:val="20"/>
    </w:rPr>
  </w:style>
  <w:style w:type="paragraph" w:customStyle="1" w:styleId="3e">
    <w:name w:val="Заг3"/>
    <w:basedOn w:val="31"/>
    <w:rsid w:val="00D11EAA"/>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d"/>
    <w:rsid w:val="00D11EAA"/>
    <w:pPr>
      <w:spacing w:before="100" w:beforeAutospacing="1" w:after="100" w:afterAutospacing="1" w:line="240" w:lineRule="auto"/>
    </w:pPr>
    <w:rPr>
      <w:rFonts w:ascii="Arial" w:eastAsia="Arial Unicode MS" w:hAnsi="Arial" w:cs="Arial"/>
      <w:sz w:val="20"/>
      <w:szCs w:val="20"/>
      <w:lang w:val="en-US"/>
    </w:rPr>
  </w:style>
  <w:style w:type="paragraph" w:customStyle="1" w:styleId="afffff">
    <w:name w:val="ТекстОбычный"/>
    <w:rsid w:val="00D11EAA"/>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d"/>
    <w:rsid w:val="00D11EAA"/>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0">
    <w:name w:val="Список маркированный"/>
    <w:basedOn w:val="ad"/>
    <w:rsid w:val="00D11EAA"/>
    <w:pPr>
      <w:spacing w:after="0" w:line="360" w:lineRule="auto"/>
      <w:jc w:val="both"/>
    </w:pPr>
    <w:rPr>
      <w:rFonts w:ascii="Arial" w:eastAsia="Times New Roman" w:hAnsi="Arial" w:cs="Times New Roman"/>
      <w:szCs w:val="20"/>
    </w:rPr>
  </w:style>
  <w:style w:type="paragraph" w:customStyle="1" w:styleId="afffff1">
    <w:name w:val="Таблица"/>
    <w:basedOn w:val="ad"/>
    <w:link w:val="afffff2"/>
    <w:qFormat/>
    <w:rsid w:val="00D11EAA"/>
    <w:pPr>
      <w:spacing w:before="40" w:after="0" w:line="360" w:lineRule="auto"/>
      <w:jc w:val="both"/>
    </w:pPr>
    <w:rPr>
      <w:rFonts w:ascii="Arial" w:eastAsia="Times New Roman" w:hAnsi="Arial" w:cs="Times New Roman"/>
      <w:szCs w:val="20"/>
    </w:rPr>
  </w:style>
  <w:style w:type="paragraph" w:styleId="53">
    <w:name w:val="toc 5"/>
    <w:basedOn w:val="ad"/>
    <w:next w:val="ad"/>
    <w:autoRedefine/>
    <w:uiPriority w:val="99"/>
    <w:rsid w:val="00D11EAA"/>
    <w:pPr>
      <w:spacing w:after="0" w:line="240" w:lineRule="auto"/>
      <w:ind w:left="720"/>
    </w:pPr>
    <w:rPr>
      <w:rFonts w:ascii="Times New Roman" w:eastAsia="Times New Roman" w:hAnsi="Times New Roman" w:cs="Times New Roman"/>
      <w:sz w:val="20"/>
      <w:szCs w:val="20"/>
      <w:lang w:val="en-US"/>
    </w:rPr>
  </w:style>
  <w:style w:type="paragraph" w:styleId="43">
    <w:name w:val="toc 4"/>
    <w:basedOn w:val="ad"/>
    <w:next w:val="ad"/>
    <w:autoRedefine/>
    <w:uiPriority w:val="99"/>
    <w:rsid w:val="00D11EAA"/>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d"/>
    <w:next w:val="ad"/>
    <w:autoRedefine/>
    <w:uiPriority w:val="99"/>
    <w:rsid w:val="00D11EAA"/>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d"/>
    <w:next w:val="ad"/>
    <w:autoRedefine/>
    <w:uiPriority w:val="99"/>
    <w:rsid w:val="00D11EAA"/>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d"/>
    <w:next w:val="ad"/>
    <w:autoRedefine/>
    <w:uiPriority w:val="99"/>
    <w:rsid w:val="00D11EAA"/>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d"/>
    <w:next w:val="ad"/>
    <w:autoRedefine/>
    <w:uiPriority w:val="99"/>
    <w:rsid w:val="00D11EAA"/>
    <w:pPr>
      <w:spacing w:after="0" w:line="240" w:lineRule="auto"/>
      <w:ind w:left="1680"/>
    </w:pPr>
    <w:rPr>
      <w:rFonts w:ascii="Times New Roman" w:eastAsia="Times New Roman" w:hAnsi="Times New Roman" w:cs="Times New Roman"/>
      <w:sz w:val="20"/>
      <w:szCs w:val="20"/>
      <w:lang w:val="en-US"/>
    </w:rPr>
  </w:style>
  <w:style w:type="paragraph" w:customStyle="1" w:styleId="2f2">
    <w:name w:val="Заг2"/>
    <w:basedOn w:val="25"/>
    <w:rsid w:val="00D11EAA"/>
    <w:pPr>
      <w:widowControl w:val="0"/>
      <w:tabs>
        <w:tab w:val="left" w:pos="288"/>
      </w:tabs>
      <w:snapToGrid w:val="0"/>
      <w:spacing w:after="240"/>
      <w:ind w:left="1355" w:hanging="590"/>
    </w:pPr>
    <w:rPr>
      <w:rFonts w:ascii="Arial" w:hAnsi="Arial" w:cs="Arial"/>
      <w:i w:val="0"/>
      <w:iCs w:val="0"/>
    </w:rPr>
  </w:style>
  <w:style w:type="paragraph" w:customStyle="1" w:styleId="Default">
    <w:name w:val="Default"/>
    <w:link w:val="Default0"/>
    <w:rsid w:val="00D11E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D11EAA"/>
    <w:pPr>
      <w:spacing w:before="120" w:after="120"/>
    </w:pPr>
    <w:rPr>
      <w:color w:val="auto"/>
    </w:rPr>
  </w:style>
  <w:style w:type="paragraph" w:customStyle="1" w:styleId="1fc">
    <w:name w:val="Заг1"/>
    <w:basedOn w:val="18"/>
    <w:link w:val="1fd"/>
    <w:rsid w:val="00D11EAA"/>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d">
    <w:name w:val="Заг1 Знак"/>
    <w:link w:val="1fc"/>
    <w:locked/>
    <w:rsid w:val="00D11EAA"/>
    <w:rPr>
      <w:rFonts w:ascii="Arial" w:eastAsia="Times New Roman" w:hAnsi="Arial" w:cs="Times New Roman"/>
      <w:b/>
      <w:caps/>
      <w:spacing w:val="20"/>
      <w:kern w:val="32"/>
      <w:sz w:val="20"/>
      <w:szCs w:val="20"/>
      <w:lang w:eastAsia="ru-RU"/>
    </w:rPr>
  </w:style>
  <w:style w:type="paragraph" w:customStyle="1" w:styleId="a9">
    <w:name w:val="Текст ТЗ"/>
    <w:basedOn w:val="18"/>
    <w:link w:val="afffff3"/>
    <w:rsid w:val="00D11EAA"/>
    <w:pPr>
      <w:keepNext/>
      <w:numPr>
        <w:ilvl w:val="1"/>
        <w:numId w:val="11"/>
      </w:numPr>
      <w:suppressAutoHyphens/>
      <w:spacing w:after="0" w:line="312" w:lineRule="auto"/>
      <w:jc w:val="both"/>
    </w:pPr>
    <w:rPr>
      <w:rFonts w:ascii="Calibri" w:hAnsi="Calibri" w:cs="Times New Roman"/>
      <w:kern w:val="28"/>
      <w:sz w:val="28"/>
      <w:szCs w:val="28"/>
      <w:lang w:val="ru-RU" w:eastAsia="ko-KR"/>
    </w:rPr>
  </w:style>
  <w:style w:type="character" w:customStyle="1" w:styleId="afffff3">
    <w:name w:val="Текст ТЗ Знак"/>
    <w:link w:val="a9"/>
    <w:locked/>
    <w:rsid w:val="00D11EAA"/>
    <w:rPr>
      <w:rFonts w:ascii="Calibri" w:eastAsia="Times New Roman" w:hAnsi="Calibri" w:cs="Times New Roman"/>
      <w:kern w:val="28"/>
      <w:sz w:val="28"/>
      <w:szCs w:val="28"/>
      <w:lang w:eastAsia="ko-KR"/>
    </w:rPr>
  </w:style>
  <w:style w:type="character" w:customStyle="1" w:styleId="54">
    <w:name w:val="Знак Знак5"/>
    <w:uiPriority w:val="99"/>
    <w:locked/>
    <w:rsid w:val="00D11EAA"/>
    <w:rPr>
      <w:rFonts w:eastAsia="Times New Roman"/>
      <w:sz w:val="24"/>
      <w:lang w:val="en-US"/>
    </w:rPr>
  </w:style>
  <w:style w:type="paragraph" w:customStyle="1" w:styleId="afffff4">
    <w:name w:val="Знак Знак Знак Знак Знак Знак"/>
    <w:basedOn w:val="ad"/>
    <w:next w:val="18"/>
    <w:uiPriority w:val="99"/>
    <w:rsid w:val="00D11EAA"/>
    <w:pPr>
      <w:spacing w:after="160" w:line="240" w:lineRule="exact"/>
      <w:jc w:val="both"/>
    </w:pPr>
    <w:rPr>
      <w:rFonts w:ascii="Verdana" w:eastAsia="Times New Roman" w:hAnsi="Verdana" w:cs="Times New Roman"/>
      <w:sz w:val="20"/>
      <w:szCs w:val="20"/>
      <w:lang w:val="en-US"/>
    </w:rPr>
  </w:style>
  <w:style w:type="paragraph" w:customStyle="1" w:styleId="214">
    <w:name w:val="Знак21"/>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fffff5">
    <w:name w:val="Основной текст по центру Знак Знак"/>
    <w:uiPriority w:val="99"/>
    <w:locked/>
    <w:rsid w:val="00D11EAA"/>
    <w:rPr>
      <w:sz w:val="24"/>
    </w:rPr>
  </w:style>
  <w:style w:type="paragraph" w:customStyle="1" w:styleId="112">
    <w:name w:val="Абзац списка11"/>
    <w:basedOn w:val="ad"/>
    <w:uiPriority w:val="99"/>
    <w:rsid w:val="00D11EAA"/>
    <w:pPr>
      <w:ind w:left="720"/>
    </w:pPr>
    <w:rPr>
      <w:rFonts w:ascii="Calibri" w:eastAsia="Times New Roman" w:hAnsi="Calibri" w:cs="Calibri"/>
    </w:rPr>
  </w:style>
  <w:style w:type="character" w:customStyle="1" w:styleId="63">
    <w:name w:val="Знак Знак6"/>
    <w:uiPriority w:val="99"/>
    <w:rsid w:val="00D11EAA"/>
    <w:rPr>
      <w:rFonts w:eastAsia="MS Mincho"/>
      <w:sz w:val="24"/>
      <w:lang w:eastAsia="ja-JP"/>
    </w:rPr>
  </w:style>
  <w:style w:type="character" w:customStyle="1" w:styleId="FontStyle32">
    <w:name w:val="Font Style32"/>
    <w:uiPriority w:val="99"/>
    <w:rsid w:val="00D11EAA"/>
    <w:rPr>
      <w:rFonts w:ascii="Times New Roman" w:hAnsi="Times New Roman"/>
      <w:b/>
      <w:sz w:val="20"/>
    </w:rPr>
  </w:style>
  <w:style w:type="character" w:customStyle="1" w:styleId="afffff6">
    <w:name w:val="Текст концевой сноски Знак"/>
    <w:basedOn w:val="ae"/>
    <w:link w:val="afffff7"/>
    <w:uiPriority w:val="99"/>
    <w:rsid w:val="00D11EAA"/>
    <w:rPr>
      <w:sz w:val="20"/>
      <w:szCs w:val="20"/>
    </w:rPr>
  </w:style>
  <w:style w:type="paragraph" w:styleId="afffff7">
    <w:name w:val="endnote text"/>
    <w:basedOn w:val="ad"/>
    <w:link w:val="afffff6"/>
    <w:uiPriority w:val="99"/>
    <w:unhideWhenUsed/>
    <w:rsid w:val="00D11EAA"/>
    <w:pPr>
      <w:spacing w:after="0" w:line="240" w:lineRule="auto"/>
    </w:pPr>
    <w:rPr>
      <w:sz w:val="20"/>
      <w:szCs w:val="20"/>
    </w:rPr>
  </w:style>
  <w:style w:type="character" w:customStyle="1" w:styleId="1fe">
    <w:name w:val="Текст концевой сноски Знак1"/>
    <w:basedOn w:val="ae"/>
    <w:uiPriority w:val="99"/>
    <w:semiHidden/>
    <w:rsid w:val="00D11EAA"/>
    <w:rPr>
      <w:sz w:val="20"/>
      <w:szCs w:val="20"/>
    </w:rPr>
  </w:style>
  <w:style w:type="character" w:customStyle="1" w:styleId="GrekovaOA">
    <w:name w:val="Grekova_OA"/>
    <w:uiPriority w:val="99"/>
    <w:semiHidden/>
    <w:rsid w:val="00D11EAA"/>
    <w:rPr>
      <w:color w:val="000000"/>
    </w:rPr>
  </w:style>
  <w:style w:type="character" w:customStyle="1" w:styleId="EndnoteTextChar1">
    <w:name w:val="Endnote Text Char1"/>
    <w:basedOn w:val="ae"/>
    <w:uiPriority w:val="99"/>
    <w:semiHidden/>
    <w:rsid w:val="00D11EAA"/>
    <w:rPr>
      <w:sz w:val="20"/>
      <w:szCs w:val="20"/>
    </w:rPr>
  </w:style>
  <w:style w:type="character" w:styleId="afffff8">
    <w:name w:val="endnote reference"/>
    <w:basedOn w:val="ae"/>
    <w:uiPriority w:val="99"/>
    <w:unhideWhenUsed/>
    <w:rsid w:val="00D11EAA"/>
    <w:rPr>
      <w:vertAlign w:val="superscript"/>
    </w:rPr>
  </w:style>
  <w:style w:type="paragraph" w:customStyle="1" w:styleId="44">
    <w:name w:val="Основной текст4"/>
    <w:basedOn w:val="ad"/>
    <w:link w:val="afffff9"/>
    <w:rsid w:val="00D11EA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paragraph" w:customStyle="1" w:styleId="afffffa">
    <w:name w:val="Слева (без отступа)"/>
    <w:basedOn w:val="ad"/>
    <w:rsid w:val="00D11EAA"/>
    <w:pPr>
      <w:spacing w:after="120" w:line="240" w:lineRule="auto"/>
      <w:jc w:val="both"/>
    </w:pPr>
    <w:rPr>
      <w:rFonts w:ascii="Times New Roman" w:eastAsia="Times New Roman" w:hAnsi="Times New Roman" w:cs="Times New Roman"/>
      <w:sz w:val="28"/>
      <w:szCs w:val="28"/>
      <w:lang w:eastAsia="ru-RU"/>
    </w:rPr>
  </w:style>
  <w:style w:type="numbering" w:customStyle="1" w:styleId="3f">
    <w:name w:val="Стиль3"/>
    <w:rsid w:val="00D11EAA"/>
  </w:style>
  <w:style w:type="paragraph" w:customStyle="1" w:styleId="afffffb">
    <w:name w:val="МРСК_колонтитул_верхний_правый"/>
    <w:basedOn w:val="aff1"/>
    <w:link w:val="afffffc"/>
    <w:rsid w:val="00D11EAA"/>
    <w:pPr>
      <w:keepNext/>
      <w:widowControl/>
      <w:autoSpaceDE/>
      <w:autoSpaceDN/>
      <w:adjustRightInd/>
      <w:ind w:firstLine="709"/>
      <w:jc w:val="right"/>
    </w:pPr>
    <w:rPr>
      <w:rFonts w:ascii="Times New Roman" w:hAnsi="Times New Roman"/>
      <w:caps/>
      <w:sz w:val="16"/>
      <w:szCs w:val="16"/>
    </w:rPr>
  </w:style>
  <w:style w:type="character" w:customStyle="1" w:styleId="afffffc">
    <w:name w:val="МРСК_колонтитул_верхний_правый Знак"/>
    <w:link w:val="afffffb"/>
    <w:rsid w:val="00D11EAA"/>
    <w:rPr>
      <w:rFonts w:ascii="Times New Roman" w:eastAsia="Times New Roman" w:hAnsi="Times New Roman" w:cs="Times New Roman"/>
      <w:caps/>
      <w:sz w:val="16"/>
      <w:szCs w:val="16"/>
      <w:lang w:eastAsia="ru-RU"/>
    </w:rPr>
  </w:style>
  <w:style w:type="paragraph" w:customStyle="1" w:styleId="afffffd">
    <w:name w:val="МРСК_колонтитул_верхний_центр"/>
    <w:basedOn w:val="aff1"/>
    <w:rsid w:val="00D11EAA"/>
    <w:pPr>
      <w:keepNext/>
      <w:widowControl/>
      <w:autoSpaceDE/>
      <w:autoSpaceDN/>
      <w:adjustRightInd/>
      <w:ind w:firstLine="709"/>
      <w:jc w:val="center"/>
    </w:pPr>
    <w:rPr>
      <w:rFonts w:ascii="Times New Roman" w:hAnsi="Times New Roman"/>
      <w:caps/>
      <w:sz w:val="16"/>
      <w:szCs w:val="16"/>
    </w:rPr>
  </w:style>
  <w:style w:type="paragraph" w:styleId="afffffe">
    <w:name w:val="Document Map"/>
    <w:basedOn w:val="ad"/>
    <w:link w:val="affffff"/>
    <w:rsid w:val="00D11EAA"/>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e"/>
    <w:link w:val="afffffe"/>
    <w:rsid w:val="00D11EAA"/>
    <w:rPr>
      <w:rFonts w:ascii="Tahoma" w:eastAsia="Times New Roman" w:hAnsi="Tahoma" w:cs="Tahoma"/>
      <w:sz w:val="16"/>
      <w:szCs w:val="16"/>
      <w:lang w:eastAsia="ru-RU"/>
    </w:rPr>
  </w:style>
  <w:style w:type="paragraph" w:customStyle="1" w:styleId="affffff0">
    <w:name w:val="Знак Знак Знак"/>
    <w:basedOn w:val="ad"/>
    <w:rsid w:val="00D11EAA"/>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d"/>
    <w:rsid w:val="00D11EAA"/>
    <w:pPr>
      <w:keepNext/>
      <w:suppressAutoHyphens/>
      <w:spacing w:after="120" w:line="240" w:lineRule="atLeast"/>
    </w:pPr>
    <w:rPr>
      <w:rFonts w:ascii="Arial" w:eastAsia="Times New Roman" w:hAnsi="Arial" w:cs="Arial"/>
      <w:spacing w:val="-5"/>
      <w:sz w:val="28"/>
      <w:szCs w:val="28"/>
    </w:rPr>
  </w:style>
  <w:style w:type="paragraph" w:customStyle="1" w:styleId="affffff1">
    <w:name w:val="Справа"/>
    <w:basedOn w:val="ad"/>
    <w:rsid w:val="00D11EAA"/>
    <w:pPr>
      <w:spacing w:after="120" w:line="240" w:lineRule="auto"/>
      <w:jc w:val="right"/>
    </w:pPr>
    <w:rPr>
      <w:rFonts w:ascii="Times New Roman" w:eastAsia="Times New Roman" w:hAnsi="Times New Roman" w:cs="Times New Roman"/>
      <w:sz w:val="28"/>
      <w:szCs w:val="28"/>
      <w:lang w:eastAsia="ru-RU"/>
    </w:rPr>
  </w:style>
  <w:style w:type="character" w:customStyle="1" w:styleId="affffff2">
    <w:name w:val="Стиль полужирный Красный"/>
    <w:rsid w:val="00D11EAA"/>
    <w:rPr>
      <w:rFonts w:ascii="Times New Roman" w:hAnsi="Times New Roman"/>
      <w:color w:val="auto"/>
    </w:rPr>
  </w:style>
  <w:style w:type="paragraph" w:customStyle="1" w:styleId="affffff3">
    <w:name w:val="Абзац нумеров"/>
    <w:basedOn w:val="ad"/>
    <w:rsid w:val="00D11EAA"/>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3">
    <w:name w:val="Сетка таблицы1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МРСК_заголовок_1"/>
    <w:basedOn w:val="18"/>
    <w:rsid w:val="00D11EAA"/>
    <w:pPr>
      <w:keepNext/>
      <w:numPr>
        <w:numId w:val="13"/>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f4">
    <w:name w:val="МРСК_шрифт_абзаца"/>
    <w:basedOn w:val="ad"/>
    <w:link w:val="affffff5"/>
    <w:rsid w:val="00D11EAA"/>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5">
    <w:name w:val="МРСК_шрифт_абзаца Знак"/>
    <w:link w:val="affffff4"/>
    <w:rsid w:val="00D11EAA"/>
    <w:rPr>
      <w:rFonts w:ascii="Times New Roman" w:eastAsia="Times New Roman" w:hAnsi="Times New Roman" w:cs="Times New Roman"/>
      <w:sz w:val="24"/>
      <w:szCs w:val="24"/>
      <w:lang w:eastAsia="ru-RU"/>
    </w:rPr>
  </w:style>
  <w:style w:type="paragraph" w:customStyle="1" w:styleId="20">
    <w:name w:val="МРСК_заголовок_2"/>
    <w:basedOn w:val="affffff4"/>
    <w:rsid w:val="00D11EAA"/>
    <w:pPr>
      <w:keepNext w:val="0"/>
      <w:keepLines w:val="0"/>
      <w:numPr>
        <w:ilvl w:val="1"/>
        <w:numId w:val="13"/>
      </w:numPr>
      <w:tabs>
        <w:tab w:val="clear" w:pos="0"/>
        <w:tab w:val="num" w:pos="1428"/>
      </w:tabs>
      <w:spacing w:before="240" w:after="60"/>
      <w:ind w:left="1788" w:hanging="720"/>
      <w:jc w:val="left"/>
    </w:pPr>
    <w:rPr>
      <w:b/>
      <w:caps/>
      <w:spacing w:val="-6"/>
      <w:sz w:val="26"/>
      <w:szCs w:val="26"/>
    </w:rPr>
  </w:style>
  <w:style w:type="paragraph" w:customStyle="1" w:styleId="affffff6">
    <w:name w:val="МРСК_заголовок_большой"/>
    <w:basedOn w:val="ad"/>
    <w:rsid w:val="00D11EAA"/>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f7">
    <w:name w:val="МРСК_заголовок_малый"/>
    <w:basedOn w:val="ad"/>
    <w:rsid w:val="00D11EAA"/>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f8">
    <w:name w:val="МРСК_заголовок_средний"/>
    <w:basedOn w:val="ad"/>
    <w:rsid w:val="00D11EAA"/>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9">
    <w:name w:val="МРСК_колонтитул_верхний_левый"/>
    <w:basedOn w:val="aff1"/>
    <w:rsid w:val="00D11EAA"/>
    <w:pPr>
      <w:keepNext/>
      <w:widowControl/>
      <w:autoSpaceDE/>
      <w:autoSpaceDN/>
      <w:adjustRightInd/>
      <w:ind w:firstLine="709"/>
    </w:pPr>
    <w:rPr>
      <w:rFonts w:ascii="Times New Roman" w:hAnsi="Times New Roman"/>
      <w:caps/>
      <w:sz w:val="16"/>
      <w:szCs w:val="16"/>
    </w:rPr>
  </w:style>
  <w:style w:type="paragraph" w:customStyle="1" w:styleId="a5">
    <w:name w:val="МРСК_маркированный"/>
    <w:basedOn w:val="a0"/>
    <w:rsid w:val="00D11EAA"/>
    <w:pPr>
      <w:keepNext/>
      <w:numPr>
        <w:numId w:val="17"/>
      </w:numPr>
      <w:tabs>
        <w:tab w:val="left" w:pos="567"/>
      </w:tabs>
      <w:spacing w:line="300" w:lineRule="auto"/>
      <w:ind w:left="0" w:firstLine="284"/>
      <w:jc w:val="both"/>
    </w:pPr>
  </w:style>
  <w:style w:type="paragraph" w:customStyle="1" w:styleId="affffffa">
    <w:name w:val="МРСК_название_объекта"/>
    <w:basedOn w:val="ad"/>
    <w:rsid w:val="00D11EAA"/>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3">
    <w:name w:val="МРСК_нумерованный_список"/>
    <w:basedOn w:val="a1"/>
    <w:link w:val="affffffb"/>
    <w:rsid w:val="00D11EAA"/>
    <w:pPr>
      <w:numPr>
        <w:numId w:val="15"/>
      </w:numPr>
      <w:contextualSpacing w:val="0"/>
    </w:pPr>
  </w:style>
  <w:style w:type="paragraph" w:styleId="a1">
    <w:name w:val="List Number"/>
    <w:basedOn w:val="ad"/>
    <w:uiPriority w:val="99"/>
    <w:unhideWhenUsed/>
    <w:rsid w:val="00D11EAA"/>
    <w:pPr>
      <w:keepNext/>
      <w:numPr>
        <w:numId w:val="14"/>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b">
    <w:name w:val="МРСК_нумерованный_список Знак"/>
    <w:link w:val="a3"/>
    <w:rsid w:val="00D11EAA"/>
    <w:rPr>
      <w:rFonts w:ascii="Times New Roman" w:eastAsia="Times New Roman" w:hAnsi="Times New Roman" w:cs="Times New Roman"/>
      <w:sz w:val="24"/>
      <w:szCs w:val="24"/>
      <w:lang w:eastAsia="ru-RU"/>
    </w:rPr>
  </w:style>
  <w:style w:type="paragraph" w:customStyle="1" w:styleId="affffffc">
    <w:name w:val="МРСК_потоковая_диаграмма"/>
    <w:basedOn w:val="ad"/>
    <w:rsid w:val="00D11EAA"/>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d">
    <w:name w:val="МРСК_потоковая_диаграмма_по_центру"/>
    <w:basedOn w:val="affffffc"/>
    <w:rsid w:val="00D11EAA"/>
    <w:pPr>
      <w:suppressAutoHyphens/>
      <w:jc w:val="center"/>
    </w:pPr>
  </w:style>
  <w:style w:type="paragraph" w:customStyle="1" w:styleId="affffffe">
    <w:name w:val="МРСК_Приложения"/>
    <w:basedOn w:val="affffff8"/>
    <w:rsid w:val="00D11EAA"/>
    <w:pPr>
      <w:spacing w:before="6000"/>
    </w:pPr>
  </w:style>
  <w:style w:type="paragraph" w:customStyle="1" w:styleId="afffffff">
    <w:name w:val="МРСК_рисунок"/>
    <w:basedOn w:val="ad"/>
    <w:rsid w:val="00D11EAA"/>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f0">
    <w:name w:val="МРСК_Скрытый"/>
    <w:basedOn w:val="affffff7"/>
    <w:rsid w:val="00D11EAA"/>
    <w:pPr>
      <w:jc w:val="left"/>
    </w:pPr>
    <w:rPr>
      <w:b w:val="0"/>
      <w:color w:val="FFFFFF"/>
      <w:sz w:val="16"/>
      <w:szCs w:val="16"/>
    </w:rPr>
  </w:style>
  <w:style w:type="paragraph" w:customStyle="1" w:styleId="afffffff1">
    <w:name w:val="МРСК_таблица_заголовок"/>
    <w:basedOn w:val="ad"/>
    <w:rsid w:val="00D11EAA"/>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2">
    <w:name w:val="МРСК_таблица_текст"/>
    <w:basedOn w:val="afffffff1"/>
    <w:rsid w:val="00D11EAA"/>
    <w:pPr>
      <w:suppressAutoHyphens w:val="0"/>
      <w:jc w:val="both"/>
    </w:pPr>
  </w:style>
  <w:style w:type="paragraph" w:customStyle="1" w:styleId="afffffff3">
    <w:name w:val="МРСК_шрифт_абзаца_без_отступа"/>
    <w:basedOn w:val="ad"/>
    <w:rsid w:val="00D11EAA"/>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f4">
    <w:name w:val="МРСК_шрифт_абзаца_без_отступа_по_центру"/>
    <w:basedOn w:val="afffffff3"/>
    <w:rsid w:val="00D11EAA"/>
    <w:pPr>
      <w:jc w:val="center"/>
    </w:pPr>
  </w:style>
  <w:style w:type="paragraph" w:customStyle="1" w:styleId="afffffff5">
    <w:name w:val="МРСК_обычный_текст"/>
    <w:basedOn w:val="ad"/>
    <w:qFormat/>
    <w:rsid w:val="00D11EAA"/>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6">
    <w:name w:val="МРСК_таблица_название"/>
    <w:basedOn w:val="afff4"/>
    <w:rsid w:val="00D11EAA"/>
    <w:pPr>
      <w:keepNext/>
      <w:autoSpaceDE/>
      <w:autoSpaceDN/>
      <w:spacing w:before="60"/>
      <w:ind w:firstLine="709"/>
    </w:pPr>
    <w:rPr>
      <w:b/>
      <w:bCs/>
      <w:sz w:val="20"/>
      <w:szCs w:val="20"/>
    </w:rPr>
  </w:style>
  <w:style w:type="paragraph" w:customStyle="1" w:styleId="3">
    <w:name w:val="МРСК_заголовок_3"/>
    <w:basedOn w:val="31"/>
    <w:qFormat/>
    <w:rsid w:val="00D11EAA"/>
    <w:pPr>
      <w:numPr>
        <w:numId w:val="13"/>
      </w:numPr>
      <w:suppressAutoHyphens w:val="0"/>
      <w:spacing w:before="0" w:after="0" w:line="300" w:lineRule="auto"/>
      <w:jc w:val="both"/>
    </w:pPr>
    <w:rPr>
      <w:caps/>
      <w:sz w:val="24"/>
      <w:szCs w:val="26"/>
    </w:rPr>
  </w:style>
  <w:style w:type="paragraph" w:customStyle="1" w:styleId="afffffff7">
    <w:name w:val="Мой_обычный"/>
    <w:basedOn w:val="ad"/>
    <w:qFormat/>
    <w:rsid w:val="00D11EAA"/>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f8">
    <w:name w:val="МРСК_колонтитул_верхний_центр_курсив"/>
    <w:basedOn w:val="afffffd"/>
    <w:qFormat/>
    <w:rsid w:val="00D11EAA"/>
    <w:pPr>
      <w:framePr w:hSpace="180" w:wrap="around" w:vAnchor="text" w:hAnchor="margin" w:y="137"/>
    </w:pPr>
    <w:rPr>
      <w:i/>
      <w:sz w:val="12"/>
    </w:rPr>
  </w:style>
  <w:style w:type="paragraph" w:customStyle="1" w:styleId="afffffff9">
    <w:name w:val="Б_скрытый"/>
    <w:basedOn w:val="ad"/>
    <w:rsid w:val="00D11EAA"/>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a">
    <w:name w:val="TOC Heading"/>
    <w:basedOn w:val="18"/>
    <w:next w:val="ad"/>
    <w:uiPriority w:val="39"/>
    <w:unhideWhenUsed/>
    <w:qFormat/>
    <w:rsid w:val="00D11EAA"/>
    <w:pPr>
      <w:keepNext/>
      <w:spacing w:before="240" w:after="60" w:line="300" w:lineRule="auto"/>
      <w:ind w:firstLine="709"/>
      <w:jc w:val="both"/>
      <w:outlineLvl w:val="9"/>
    </w:pPr>
    <w:rPr>
      <w:rFonts w:ascii="Cambria" w:hAnsi="Cambria" w:cs="Times New Roman"/>
      <w:b/>
      <w:bCs/>
      <w:kern w:val="32"/>
      <w:sz w:val="32"/>
      <w:szCs w:val="32"/>
      <w:lang w:val="ru-RU" w:eastAsia="ru-RU"/>
    </w:rPr>
  </w:style>
  <w:style w:type="paragraph" w:customStyle="1" w:styleId="afffffffb">
    <w:name w:val="Стиль специальный"/>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D11EAA"/>
    <w:rPr>
      <w:rFonts w:cs="Times New Roman"/>
      <w:color w:val="auto"/>
    </w:rPr>
  </w:style>
  <w:style w:type="character" w:customStyle="1" w:styleId="FontStyle29">
    <w:name w:val="Font Style29"/>
    <w:uiPriority w:val="99"/>
    <w:rsid w:val="00D11EAA"/>
    <w:rPr>
      <w:rFonts w:ascii="Times New Roman" w:hAnsi="Times New Roman" w:cs="Times New Roman"/>
      <w:b/>
      <w:bCs/>
      <w:i/>
      <w:iCs/>
      <w:spacing w:val="-20"/>
      <w:sz w:val="30"/>
      <w:szCs w:val="30"/>
    </w:rPr>
  </w:style>
  <w:style w:type="character" w:customStyle="1" w:styleId="FontStyle33">
    <w:name w:val="Font Style33"/>
    <w:uiPriority w:val="99"/>
    <w:rsid w:val="00D11EAA"/>
    <w:rPr>
      <w:rFonts w:ascii="Times New Roman" w:hAnsi="Times New Roman" w:cs="Times New Roman"/>
      <w:i/>
      <w:iCs/>
      <w:spacing w:val="10"/>
      <w:sz w:val="26"/>
      <w:szCs w:val="26"/>
    </w:rPr>
  </w:style>
  <w:style w:type="paragraph" w:customStyle="1" w:styleId="Style1">
    <w:name w:val="Style1"/>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d"/>
    <w:uiPriority w:val="99"/>
    <w:rsid w:val="00D11EAA"/>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d"/>
    <w:uiPriority w:val="99"/>
    <w:rsid w:val="00D11EAA"/>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d"/>
    <w:uiPriority w:val="99"/>
    <w:rsid w:val="00D11EAA"/>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11EAA"/>
    <w:rPr>
      <w:rFonts w:ascii="Times New Roman" w:hAnsi="Times New Roman" w:cs="Times New Roman"/>
      <w:sz w:val="22"/>
      <w:szCs w:val="22"/>
    </w:rPr>
  </w:style>
  <w:style w:type="character" w:customStyle="1" w:styleId="FontStyle14">
    <w:name w:val="Font Style14"/>
    <w:uiPriority w:val="99"/>
    <w:rsid w:val="00D11EAA"/>
    <w:rPr>
      <w:rFonts w:ascii="Times New Roman" w:hAnsi="Times New Roman" w:cs="Times New Roman"/>
      <w:b/>
      <w:bCs/>
      <w:sz w:val="22"/>
      <w:szCs w:val="22"/>
    </w:rPr>
  </w:style>
  <w:style w:type="character" w:customStyle="1" w:styleId="FontStyle34">
    <w:name w:val="Font Style34"/>
    <w:uiPriority w:val="99"/>
    <w:rsid w:val="00D11EAA"/>
    <w:rPr>
      <w:rFonts w:ascii="Times New Roman" w:hAnsi="Times New Roman" w:cs="Times New Roman"/>
      <w:spacing w:val="10"/>
      <w:sz w:val="26"/>
      <w:szCs w:val="26"/>
    </w:rPr>
  </w:style>
  <w:style w:type="paragraph" w:customStyle="1" w:styleId="Style8">
    <w:name w:val="Style8"/>
    <w:basedOn w:val="ad"/>
    <w:uiPriority w:val="99"/>
    <w:rsid w:val="00D11EAA"/>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d"/>
    <w:uiPriority w:val="99"/>
    <w:rsid w:val="00D11EA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d"/>
    <w:uiPriority w:val="99"/>
    <w:rsid w:val="00D11EAA"/>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d"/>
    <w:uiPriority w:val="99"/>
    <w:rsid w:val="00D11EAA"/>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D11EAA"/>
    <w:rPr>
      <w:rFonts w:ascii="Times New Roman" w:hAnsi="Times New Roman" w:cs="Times New Roman"/>
      <w:b/>
      <w:bCs/>
      <w:spacing w:val="-20"/>
      <w:sz w:val="28"/>
      <w:szCs w:val="28"/>
    </w:rPr>
  </w:style>
  <w:style w:type="character" w:customStyle="1" w:styleId="FontStyle41">
    <w:name w:val="Font Style41"/>
    <w:uiPriority w:val="99"/>
    <w:rsid w:val="00D11EAA"/>
    <w:rPr>
      <w:rFonts w:ascii="Times New Roman" w:hAnsi="Times New Roman" w:cs="Times New Roman"/>
      <w:spacing w:val="-10"/>
      <w:sz w:val="28"/>
      <w:szCs w:val="28"/>
    </w:rPr>
  </w:style>
  <w:style w:type="character" w:customStyle="1" w:styleId="FontStyle49">
    <w:name w:val="Font Style49"/>
    <w:uiPriority w:val="99"/>
    <w:rsid w:val="00D11EAA"/>
    <w:rPr>
      <w:rFonts w:ascii="Segoe UI" w:hAnsi="Segoe UI" w:cs="Segoe UI"/>
      <w:spacing w:val="10"/>
      <w:sz w:val="24"/>
      <w:szCs w:val="24"/>
    </w:rPr>
  </w:style>
  <w:style w:type="paragraph" w:customStyle="1" w:styleId="Style10">
    <w:name w:val="Style1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d"/>
    <w:uiPriority w:val="99"/>
    <w:rsid w:val="00D11EAA"/>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d"/>
    <w:uiPriority w:val="99"/>
    <w:rsid w:val="00D11EAA"/>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d"/>
    <w:uiPriority w:val="99"/>
    <w:rsid w:val="00D11EAA"/>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D11EAA"/>
    <w:rPr>
      <w:rFonts w:ascii="Times New Roman" w:hAnsi="Times New Roman" w:cs="Times New Roman"/>
      <w:i/>
      <w:iCs/>
      <w:sz w:val="18"/>
      <w:szCs w:val="18"/>
    </w:rPr>
  </w:style>
  <w:style w:type="paragraph" w:customStyle="1" w:styleId="Style14">
    <w:name w:val="Style14"/>
    <w:basedOn w:val="ad"/>
    <w:uiPriority w:val="99"/>
    <w:rsid w:val="00D11EAA"/>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D11EAA"/>
    <w:rPr>
      <w:rFonts w:ascii="Times New Roman" w:hAnsi="Times New Roman" w:cs="Times New Roman"/>
      <w:b/>
      <w:bCs/>
      <w:i/>
      <w:iCs/>
      <w:spacing w:val="20"/>
      <w:sz w:val="24"/>
      <w:szCs w:val="24"/>
    </w:rPr>
  </w:style>
  <w:style w:type="paragraph" w:customStyle="1" w:styleId="BodyText">
    <w:name w:val="Body_Text"/>
    <w:basedOn w:val="ad"/>
    <w:rsid w:val="00D11EAA"/>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D11EAA"/>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d"/>
    <w:rsid w:val="00D11EAA"/>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f3">
    <w:name w:val="Сетка таблицы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D11EA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D11EA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D11E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d"/>
    <w:rsid w:val="00D11EAA"/>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d"/>
    <w:uiPriority w:val="99"/>
    <w:rsid w:val="00D11EAA"/>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D11EAA"/>
    <w:rPr>
      <w:rFonts w:ascii="Times New Roman" w:hAnsi="Times New Roman" w:cs="Times New Roman"/>
      <w:sz w:val="22"/>
      <w:szCs w:val="22"/>
    </w:rPr>
  </w:style>
  <w:style w:type="paragraph" w:customStyle="1" w:styleId="Style3">
    <w:name w:val="Style3"/>
    <w:basedOn w:val="ad"/>
    <w:uiPriority w:val="99"/>
    <w:rsid w:val="00D11EAA"/>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D11EAA"/>
    <w:rPr>
      <w:rFonts w:ascii="Times New Roman" w:hAnsi="Times New Roman" w:cs="Times New Roman"/>
      <w:spacing w:val="10"/>
      <w:sz w:val="24"/>
      <w:szCs w:val="24"/>
    </w:rPr>
  </w:style>
  <w:style w:type="character" w:customStyle="1" w:styleId="FontStyle12">
    <w:name w:val="Font Style12"/>
    <w:uiPriority w:val="99"/>
    <w:rsid w:val="00D11EAA"/>
    <w:rPr>
      <w:rFonts w:ascii="Times New Roman" w:hAnsi="Times New Roman" w:cs="Times New Roman"/>
      <w:spacing w:val="10"/>
      <w:sz w:val="24"/>
      <w:szCs w:val="24"/>
    </w:rPr>
  </w:style>
  <w:style w:type="paragraph" w:customStyle="1" w:styleId="Style2">
    <w:name w:val="Style2"/>
    <w:basedOn w:val="ad"/>
    <w:uiPriority w:val="99"/>
    <w:rsid w:val="00D11EAA"/>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ff">
    <w:name w:val="Стиль1"/>
    <w:rsid w:val="00D11EAA"/>
  </w:style>
  <w:style w:type="numbering" w:customStyle="1" w:styleId="3f0">
    <w:name w:val="Нет списка3"/>
    <w:next w:val="af0"/>
    <w:uiPriority w:val="99"/>
    <w:semiHidden/>
    <w:unhideWhenUsed/>
    <w:rsid w:val="00D11EAA"/>
  </w:style>
  <w:style w:type="table" w:customStyle="1" w:styleId="3f1">
    <w:name w:val="Сетка таблицы3"/>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0"/>
    <w:uiPriority w:val="99"/>
    <w:semiHidden/>
    <w:unhideWhenUsed/>
    <w:rsid w:val="00D11EAA"/>
  </w:style>
  <w:style w:type="numbering" w:customStyle="1" w:styleId="1110">
    <w:name w:val="Нет списка111"/>
    <w:next w:val="af0"/>
    <w:uiPriority w:val="99"/>
    <w:semiHidden/>
    <w:unhideWhenUsed/>
    <w:rsid w:val="00D11EAA"/>
  </w:style>
  <w:style w:type="numbering" w:customStyle="1" w:styleId="1111">
    <w:name w:val="Нет списка1111"/>
    <w:next w:val="af0"/>
    <w:uiPriority w:val="99"/>
    <w:semiHidden/>
    <w:unhideWhenUsed/>
    <w:rsid w:val="00D11EAA"/>
  </w:style>
  <w:style w:type="numbering" w:customStyle="1" w:styleId="215">
    <w:name w:val="Нет списка21"/>
    <w:next w:val="af0"/>
    <w:semiHidden/>
    <w:unhideWhenUsed/>
    <w:rsid w:val="00D11EAA"/>
  </w:style>
  <w:style w:type="numbering" w:customStyle="1" w:styleId="114">
    <w:name w:val="Стиль11"/>
    <w:rsid w:val="00D11EAA"/>
  </w:style>
  <w:style w:type="numbering" w:customStyle="1" w:styleId="313">
    <w:name w:val="Нет списка31"/>
    <w:next w:val="af0"/>
    <w:uiPriority w:val="99"/>
    <w:semiHidden/>
    <w:unhideWhenUsed/>
    <w:rsid w:val="00D11EAA"/>
  </w:style>
  <w:style w:type="numbering" w:customStyle="1" w:styleId="410">
    <w:name w:val="Нет списка41"/>
    <w:next w:val="af0"/>
    <w:uiPriority w:val="99"/>
    <w:semiHidden/>
    <w:unhideWhenUsed/>
    <w:rsid w:val="00D11EAA"/>
  </w:style>
  <w:style w:type="numbering" w:customStyle="1" w:styleId="120">
    <w:name w:val="Нет списка12"/>
    <w:next w:val="af0"/>
    <w:uiPriority w:val="99"/>
    <w:semiHidden/>
    <w:unhideWhenUsed/>
    <w:rsid w:val="00D11EAA"/>
  </w:style>
  <w:style w:type="numbering" w:customStyle="1" w:styleId="11111">
    <w:name w:val="Нет списка11111"/>
    <w:next w:val="af0"/>
    <w:uiPriority w:val="99"/>
    <w:semiHidden/>
    <w:unhideWhenUsed/>
    <w:rsid w:val="00D11EAA"/>
  </w:style>
  <w:style w:type="table" w:customStyle="1" w:styleId="46">
    <w:name w:val="Сетка таблицы4"/>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f0"/>
    <w:uiPriority w:val="99"/>
    <w:semiHidden/>
    <w:unhideWhenUsed/>
    <w:rsid w:val="00D11EAA"/>
  </w:style>
  <w:style w:type="numbering" w:customStyle="1" w:styleId="2110">
    <w:name w:val="Нет списка211"/>
    <w:next w:val="af0"/>
    <w:semiHidden/>
    <w:unhideWhenUsed/>
    <w:rsid w:val="00D11EAA"/>
  </w:style>
  <w:style w:type="table" w:customStyle="1" w:styleId="216">
    <w:name w:val="Сетка таблицы21"/>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Стиль111"/>
    <w:rsid w:val="00D11EAA"/>
  </w:style>
  <w:style w:type="numbering" w:customStyle="1" w:styleId="3110">
    <w:name w:val="Нет списка311"/>
    <w:next w:val="af0"/>
    <w:uiPriority w:val="99"/>
    <w:semiHidden/>
    <w:unhideWhenUsed/>
    <w:rsid w:val="00D11EAA"/>
  </w:style>
  <w:style w:type="table" w:customStyle="1" w:styleId="314">
    <w:name w:val="Сетка таблицы3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f0"/>
    <w:uiPriority w:val="99"/>
    <w:semiHidden/>
    <w:unhideWhenUsed/>
    <w:rsid w:val="00D11EAA"/>
  </w:style>
  <w:style w:type="numbering" w:customStyle="1" w:styleId="130">
    <w:name w:val="Нет списка13"/>
    <w:next w:val="af0"/>
    <w:uiPriority w:val="99"/>
    <w:semiHidden/>
    <w:unhideWhenUsed/>
    <w:rsid w:val="00D11EAA"/>
  </w:style>
  <w:style w:type="numbering" w:customStyle="1" w:styleId="1120">
    <w:name w:val="Нет списка112"/>
    <w:next w:val="af0"/>
    <w:uiPriority w:val="99"/>
    <w:semiHidden/>
    <w:unhideWhenUsed/>
    <w:rsid w:val="00D11EAA"/>
  </w:style>
  <w:style w:type="table" w:customStyle="1" w:styleId="56">
    <w:name w:val="Сетка таблицы5"/>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f0"/>
    <w:uiPriority w:val="99"/>
    <w:semiHidden/>
    <w:unhideWhenUsed/>
    <w:rsid w:val="00D11EAA"/>
  </w:style>
  <w:style w:type="table" w:customStyle="1" w:styleId="121">
    <w:name w:val="Сетка таблицы1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f0"/>
    <w:semiHidden/>
    <w:unhideWhenUsed/>
    <w:rsid w:val="00D11EAA"/>
  </w:style>
  <w:style w:type="table" w:customStyle="1" w:styleId="223">
    <w:name w:val="Сетка таблицы2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Стиль12"/>
    <w:rsid w:val="00D11EAA"/>
  </w:style>
  <w:style w:type="numbering" w:customStyle="1" w:styleId="320">
    <w:name w:val="Нет списка32"/>
    <w:next w:val="af0"/>
    <w:uiPriority w:val="99"/>
    <w:semiHidden/>
    <w:unhideWhenUsed/>
    <w:rsid w:val="00D11EAA"/>
  </w:style>
  <w:style w:type="table" w:customStyle="1" w:styleId="321">
    <w:name w:val="Сетка таблицы3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f0"/>
    <w:uiPriority w:val="99"/>
    <w:semiHidden/>
    <w:unhideWhenUsed/>
    <w:rsid w:val="00D11EAA"/>
  </w:style>
  <w:style w:type="numbering" w:customStyle="1" w:styleId="142">
    <w:name w:val="Нет списка14"/>
    <w:next w:val="af0"/>
    <w:uiPriority w:val="99"/>
    <w:semiHidden/>
    <w:unhideWhenUsed/>
    <w:rsid w:val="00D11EAA"/>
  </w:style>
  <w:style w:type="numbering" w:customStyle="1" w:styleId="1130">
    <w:name w:val="Нет списка113"/>
    <w:next w:val="af0"/>
    <w:uiPriority w:val="99"/>
    <w:semiHidden/>
    <w:unhideWhenUsed/>
    <w:rsid w:val="00D11EAA"/>
  </w:style>
  <w:style w:type="numbering" w:customStyle="1" w:styleId="1113">
    <w:name w:val="Нет списка1113"/>
    <w:next w:val="af0"/>
    <w:uiPriority w:val="99"/>
    <w:semiHidden/>
    <w:unhideWhenUsed/>
    <w:rsid w:val="00D11EAA"/>
  </w:style>
  <w:style w:type="numbering" w:customStyle="1" w:styleId="231">
    <w:name w:val="Нет списка23"/>
    <w:next w:val="af0"/>
    <w:semiHidden/>
    <w:unhideWhenUsed/>
    <w:rsid w:val="00D11EAA"/>
  </w:style>
  <w:style w:type="numbering" w:customStyle="1" w:styleId="131">
    <w:name w:val="Стиль13"/>
    <w:rsid w:val="00D11EAA"/>
  </w:style>
  <w:style w:type="numbering" w:customStyle="1" w:styleId="330">
    <w:name w:val="Нет списка33"/>
    <w:next w:val="af0"/>
    <w:uiPriority w:val="99"/>
    <w:semiHidden/>
    <w:unhideWhenUsed/>
    <w:rsid w:val="00D11EAA"/>
  </w:style>
  <w:style w:type="numbering" w:customStyle="1" w:styleId="2f4">
    <w:name w:val="Стиль2"/>
    <w:rsid w:val="00D11EAA"/>
  </w:style>
  <w:style w:type="character" w:customStyle="1" w:styleId="webofficeattributevalue">
    <w:name w:val="webofficeattributevalue"/>
    <w:basedOn w:val="ae"/>
    <w:rsid w:val="00D11EAA"/>
  </w:style>
  <w:style w:type="paragraph" w:customStyle="1" w:styleId="217">
    <w:name w:val="Основной текст с отступом 21"/>
    <w:basedOn w:val="ad"/>
    <w:rsid w:val="00D11EAA"/>
    <w:pPr>
      <w:suppressAutoHyphens/>
      <w:spacing w:after="0" w:line="240" w:lineRule="auto"/>
      <w:ind w:left="5040"/>
    </w:pPr>
    <w:rPr>
      <w:rFonts w:ascii="Times New Roman" w:eastAsia="Times New Roman" w:hAnsi="Times New Roman" w:cs="Times New Roman"/>
      <w:sz w:val="24"/>
      <w:szCs w:val="20"/>
      <w:lang w:eastAsia="ar-SA"/>
    </w:rPr>
  </w:style>
  <w:style w:type="character" w:customStyle="1" w:styleId="1ff0">
    <w:name w:val="Основной текст1"/>
    <w:basedOn w:val="ae"/>
    <w:rsid w:val="00D11EAA"/>
    <w:rPr>
      <w:rFonts w:ascii="Times New Roman" w:eastAsia="Times New Roman" w:hAnsi="Times New Roman" w:cs="Times New Roman"/>
      <w:b w:val="0"/>
      <w:bCs w:val="0"/>
      <w:i w:val="0"/>
      <w:iCs w:val="0"/>
      <w:smallCaps w:val="0"/>
      <w:strike w:val="0"/>
      <w:spacing w:val="0"/>
      <w:sz w:val="21"/>
      <w:szCs w:val="21"/>
    </w:rPr>
  </w:style>
  <w:style w:type="character" w:customStyle="1" w:styleId="FontStyle65">
    <w:name w:val="Font Style65"/>
    <w:rsid w:val="00D11EAA"/>
    <w:rPr>
      <w:rFonts w:ascii="Times New Roman" w:hAnsi="Times New Roman" w:cs="Times New Roman" w:hint="default"/>
      <w:sz w:val="26"/>
      <w:szCs w:val="26"/>
    </w:rPr>
  </w:style>
  <w:style w:type="character" w:customStyle="1" w:styleId="nameatlas1">
    <w:name w:val="name_atlas1"/>
    <w:rsid w:val="00D11EAA"/>
  </w:style>
  <w:style w:type="character" w:customStyle="1" w:styleId="2f5">
    <w:name w:val="Основной текст (2)_"/>
    <w:basedOn w:val="ae"/>
    <w:link w:val="218"/>
    <w:rsid w:val="00C833E4"/>
    <w:rPr>
      <w:rFonts w:ascii="Times New Roman" w:eastAsia="Times New Roman" w:hAnsi="Times New Roman" w:cs="Times New Roman"/>
      <w:b w:val="0"/>
      <w:bCs w:val="0"/>
      <w:i w:val="0"/>
      <w:iCs w:val="0"/>
      <w:smallCaps w:val="0"/>
      <w:strike w:val="0"/>
      <w:sz w:val="22"/>
      <w:szCs w:val="22"/>
      <w:u w:val="none"/>
    </w:rPr>
  </w:style>
  <w:style w:type="character" w:customStyle="1" w:styleId="2f6">
    <w:name w:val="Основной текст (2) + Полужирный"/>
    <w:basedOn w:val="2f5"/>
    <w:rsid w:val="00C833E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ourierNew85pt">
    <w:name w:val="Основной текст (2) + Courier New;8;5 pt"/>
    <w:basedOn w:val="2f5"/>
    <w:rsid w:val="00C833E4"/>
    <w:rPr>
      <w:rFonts w:ascii="Courier New" w:eastAsia="Courier New" w:hAnsi="Courier New" w:cs="Courier New"/>
      <w:b w:val="0"/>
      <w:bCs w:val="0"/>
      <w:i w:val="0"/>
      <w:iCs w:val="0"/>
      <w:smallCaps w:val="0"/>
      <w:strike w:val="0"/>
      <w:color w:val="000000"/>
      <w:spacing w:val="0"/>
      <w:w w:val="100"/>
      <w:position w:val="0"/>
      <w:sz w:val="17"/>
      <w:szCs w:val="17"/>
      <w:u w:val="none"/>
      <w:lang w:val="ru-RU" w:eastAsia="ru-RU" w:bidi="ru-RU"/>
    </w:rPr>
  </w:style>
  <w:style w:type="paragraph" w:customStyle="1" w:styleId="LO-Normal1">
    <w:name w:val="LO-Normal1"/>
    <w:rsid w:val="00454DD7"/>
    <w:pPr>
      <w:widowControl w:val="0"/>
      <w:suppressAutoHyphens/>
      <w:spacing w:after="0" w:line="480" w:lineRule="auto"/>
      <w:ind w:left="1960" w:right="1400"/>
      <w:jc w:val="center"/>
    </w:pPr>
    <w:rPr>
      <w:rFonts w:ascii="Courier New" w:eastAsia="Arial" w:hAnsi="Courier New" w:cs="Courier New"/>
      <w:sz w:val="16"/>
      <w:szCs w:val="20"/>
      <w:lang w:eastAsia="zh-CN"/>
    </w:rPr>
  </w:style>
  <w:style w:type="character" w:styleId="afffffffc">
    <w:name w:val="Subtle Emphasis"/>
    <w:uiPriority w:val="19"/>
    <w:qFormat/>
    <w:rsid w:val="000A3100"/>
    <w:rPr>
      <w:i/>
      <w:iCs/>
      <w:color w:val="808080"/>
    </w:rPr>
  </w:style>
  <w:style w:type="numbering" w:customStyle="1" w:styleId="WWNum21">
    <w:name w:val="WWNum21"/>
    <w:basedOn w:val="af0"/>
    <w:rsid w:val="00601827"/>
    <w:pPr>
      <w:numPr>
        <w:numId w:val="21"/>
      </w:numPr>
    </w:pPr>
  </w:style>
  <w:style w:type="numbering" w:customStyle="1" w:styleId="WWNum22">
    <w:name w:val="WWNum22"/>
    <w:basedOn w:val="af0"/>
    <w:rsid w:val="00601827"/>
    <w:pPr>
      <w:numPr>
        <w:numId w:val="22"/>
      </w:numPr>
    </w:pPr>
  </w:style>
  <w:style w:type="numbering" w:customStyle="1" w:styleId="WWNum211">
    <w:name w:val="WWNum211"/>
    <w:basedOn w:val="af0"/>
    <w:rsid w:val="00601827"/>
  </w:style>
  <w:style w:type="numbering" w:customStyle="1" w:styleId="WWNum221">
    <w:name w:val="WWNum221"/>
    <w:basedOn w:val="af0"/>
    <w:rsid w:val="00601827"/>
  </w:style>
  <w:style w:type="numbering" w:customStyle="1" w:styleId="WWNum212">
    <w:name w:val="WWNum212"/>
    <w:basedOn w:val="af0"/>
    <w:rsid w:val="00601827"/>
  </w:style>
  <w:style w:type="numbering" w:customStyle="1" w:styleId="WWNum222">
    <w:name w:val="WWNum222"/>
    <w:basedOn w:val="af0"/>
    <w:rsid w:val="00601827"/>
  </w:style>
  <w:style w:type="numbering" w:customStyle="1" w:styleId="WWNum213">
    <w:name w:val="WWNum213"/>
    <w:basedOn w:val="af0"/>
    <w:rsid w:val="001E1EE4"/>
  </w:style>
  <w:style w:type="numbering" w:customStyle="1" w:styleId="WWNum223">
    <w:name w:val="WWNum223"/>
    <w:basedOn w:val="af0"/>
    <w:rsid w:val="001E1EE4"/>
  </w:style>
  <w:style w:type="numbering" w:customStyle="1" w:styleId="WWNum214">
    <w:name w:val="WWNum214"/>
    <w:basedOn w:val="af0"/>
    <w:rsid w:val="001E1EE4"/>
    <w:pPr>
      <w:numPr>
        <w:numId w:val="9"/>
      </w:numPr>
    </w:pPr>
  </w:style>
  <w:style w:type="numbering" w:customStyle="1" w:styleId="WWNum224">
    <w:name w:val="WWNum224"/>
    <w:basedOn w:val="af0"/>
    <w:rsid w:val="001E1EE4"/>
    <w:pPr>
      <w:numPr>
        <w:numId w:val="23"/>
      </w:numPr>
    </w:pPr>
  </w:style>
  <w:style w:type="numbering" w:customStyle="1" w:styleId="WWNum215">
    <w:name w:val="WWNum215"/>
    <w:basedOn w:val="af0"/>
    <w:rsid w:val="00801860"/>
  </w:style>
  <w:style w:type="numbering" w:customStyle="1" w:styleId="WWNum225">
    <w:name w:val="WWNum225"/>
    <w:basedOn w:val="af0"/>
    <w:rsid w:val="00801860"/>
  </w:style>
  <w:style w:type="numbering" w:customStyle="1" w:styleId="WWNum216">
    <w:name w:val="WWNum216"/>
    <w:basedOn w:val="af0"/>
    <w:rsid w:val="001450A8"/>
  </w:style>
  <w:style w:type="numbering" w:customStyle="1" w:styleId="WWNum226">
    <w:name w:val="WWNum226"/>
    <w:basedOn w:val="af0"/>
    <w:rsid w:val="001450A8"/>
  </w:style>
  <w:style w:type="numbering" w:customStyle="1" w:styleId="WWNum217">
    <w:name w:val="WWNum217"/>
    <w:basedOn w:val="af0"/>
    <w:rsid w:val="00E71F55"/>
  </w:style>
  <w:style w:type="numbering" w:customStyle="1" w:styleId="WWNum227">
    <w:name w:val="WWNum227"/>
    <w:basedOn w:val="af0"/>
    <w:rsid w:val="00E71F55"/>
  </w:style>
  <w:style w:type="numbering" w:customStyle="1" w:styleId="WWNum218">
    <w:name w:val="WWNum218"/>
    <w:basedOn w:val="af0"/>
    <w:rsid w:val="00834348"/>
  </w:style>
  <w:style w:type="numbering" w:customStyle="1" w:styleId="WWNum228">
    <w:name w:val="WWNum228"/>
    <w:basedOn w:val="af0"/>
    <w:rsid w:val="00834348"/>
  </w:style>
  <w:style w:type="numbering" w:customStyle="1" w:styleId="WWNum219">
    <w:name w:val="WWNum219"/>
    <w:basedOn w:val="af0"/>
    <w:rsid w:val="00DC1F9A"/>
  </w:style>
  <w:style w:type="numbering" w:customStyle="1" w:styleId="WWNum229">
    <w:name w:val="WWNum229"/>
    <w:basedOn w:val="af0"/>
    <w:rsid w:val="00DC1F9A"/>
  </w:style>
  <w:style w:type="numbering" w:customStyle="1" w:styleId="WWNum2110">
    <w:name w:val="WWNum2110"/>
    <w:basedOn w:val="af0"/>
    <w:rsid w:val="00DC1F9A"/>
  </w:style>
  <w:style w:type="numbering" w:customStyle="1" w:styleId="WWNum2210">
    <w:name w:val="WWNum2210"/>
    <w:basedOn w:val="af0"/>
    <w:rsid w:val="00DC1F9A"/>
  </w:style>
  <w:style w:type="numbering" w:customStyle="1" w:styleId="WWNum2111">
    <w:name w:val="WWNum2111"/>
    <w:basedOn w:val="af0"/>
    <w:rsid w:val="00913861"/>
  </w:style>
  <w:style w:type="numbering" w:customStyle="1" w:styleId="WWNum2211">
    <w:name w:val="WWNum2211"/>
    <w:basedOn w:val="af0"/>
    <w:rsid w:val="00913861"/>
  </w:style>
  <w:style w:type="numbering" w:customStyle="1" w:styleId="WWNum2112">
    <w:name w:val="WWNum2112"/>
    <w:basedOn w:val="af0"/>
    <w:rsid w:val="00EA0087"/>
  </w:style>
  <w:style w:type="numbering" w:customStyle="1" w:styleId="WWNum2212">
    <w:name w:val="WWNum2212"/>
    <w:basedOn w:val="af0"/>
    <w:rsid w:val="00EA0087"/>
  </w:style>
  <w:style w:type="numbering" w:customStyle="1" w:styleId="WWNum2113">
    <w:name w:val="WWNum2113"/>
    <w:basedOn w:val="af0"/>
    <w:rsid w:val="005D339A"/>
  </w:style>
  <w:style w:type="numbering" w:customStyle="1" w:styleId="WWNum2213">
    <w:name w:val="WWNum2213"/>
    <w:basedOn w:val="af0"/>
    <w:rsid w:val="005D339A"/>
  </w:style>
  <w:style w:type="numbering" w:customStyle="1" w:styleId="WWNum2114">
    <w:name w:val="WWNum2114"/>
    <w:basedOn w:val="af0"/>
    <w:rsid w:val="00201981"/>
  </w:style>
  <w:style w:type="numbering" w:customStyle="1" w:styleId="WWNum2214">
    <w:name w:val="WWNum2214"/>
    <w:basedOn w:val="af0"/>
    <w:rsid w:val="00201981"/>
  </w:style>
  <w:style w:type="numbering" w:customStyle="1" w:styleId="WWNum2115">
    <w:name w:val="WWNum2115"/>
    <w:basedOn w:val="af0"/>
    <w:rsid w:val="00201981"/>
    <w:pPr>
      <w:numPr>
        <w:numId w:val="19"/>
      </w:numPr>
    </w:pPr>
  </w:style>
  <w:style w:type="numbering" w:customStyle="1" w:styleId="WWNum2215">
    <w:name w:val="WWNum2215"/>
    <w:basedOn w:val="af0"/>
    <w:rsid w:val="00201981"/>
  </w:style>
  <w:style w:type="numbering" w:customStyle="1" w:styleId="74">
    <w:name w:val="Нет списка7"/>
    <w:next w:val="af0"/>
    <w:uiPriority w:val="99"/>
    <w:semiHidden/>
    <w:unhideWhenUsed/>
    <w:rsid w:val="00D14705"/>
  </w:style>
  <w:style w:type="paragraph" w:styleId="afffffffd">
    <w:name w:val="Message Header"/>
    <w:basedOn w:val="af9"/>
    <w:link w:val="afffffffe"/>
    <w:unhideWhenUsed/>
    <w:rsid w:val="00D14705"/>
    <w:pPr>
      <w:keepLines/>
      <w:widowControl/>
      <w:autoSpaceDE/>
      <w:autoSpaceDN/>
      <w:adjustRightInd/>
      <w:spacing w:line="180" w:lineRule="atLeast"/>
      <w:ind w:left="1555" w:hanging="720"/>
    </w:pPr>
    <w:rPr>
      <w:spacing w:val="-5"/>
      <w:lang w:eastAsia="en-US"/>
    </w:rPr>
  </w:style>
  <w:style w:type="character" w:customStyle="1" w:styleId="afffffffe">
    <w:name w:val="Шапка Знак"/>
    <w:basedOn w:val="ae"/>
    <w:link w:val="afffffffd"/>
    <w:rsid w:val="00D14705"/>
    <w:rPr>
      <w:rFonts w:ascii="Arial" w:eastAsia="Times New Roman" w:hAnsi="Arial" w:cs="Times New Roman"/>
      <w:spacing w:val="-5"/>
      <w:sz w:val="20"/>
      <w:szCs w:val="20"/>
    </w:rPr>
  </w:style>
  <w:style w:type="paragraph" w:customStyle="1" w:styleId="affffffff">
    <w:name w:val="Глава"/>
    <w:basedOn w:val="25"/>
    <w:next w:val="af9"/>
    <w:rsid w:val="00D14705"/>
    <w:pPr>
      <w:keepLines/>
      <w:suppressLineNumbers/>
      <w:tabs>
        <w:tab w:val="num" w:pos="576"/>
        <w:tab w:val="num" w:pos="927"/>
      </w:tabs>
      <w:spacing w:after="120" w:line="300" w:lineRule="exact"/>
      <w:ind w:left="567"/>
    </w:pPr>
    <w:rPr>
      <w:rFonts w:ascii="Arial" w:hAnsi="Arial" w:cs="Arial"/>
      <w:bCs w:val="0"/>
      <w:i w:val="0"/>
      <w:iCs w:val="0"/>
      <w:caps/>
      <w:spacing w:val="24"/>
      <w:sz w:val="24"/>
      <w:szCs w:val="20"/>
    </w:rPr>
  </w:style>
  <w:style w:type="paragraph" w:styleId="affffffff0">
    <w:name w:val="List"/>
    <w:basedOn w:val="af9"/>
    <w:link w:val="affffffff1"/>
    <w:qFormat/>
    <w:rsid w:val="00D14705"/>
    <w:pPr>
      <w:widowControl/>
      <w:suppressAutoHyphens/>
      <w:autoSpaceDE/>
      <w:autoSpaceDN/>
      <w:adjustRightInd/>
      <w:spacing w:line="276" w:lineRule="auto"/>
    </w:pPr>
    <w:rPr>
      <w:rFonts w:ascii="Calibri" w:hAnsi="Calibri" w:cs="Tahoma"/>
      <w:sz w:val="22"/>
      <w:szCs w:val="22"/>
      <w:lang w:eastAsia="ar-SA"/>
    </w:rPr>
  </w:style>
  <w:style w:type="character" w:customStyle="1" w:styleId="1ff1">
    <w:name w:val="Знак примечания1"/>
    <w:rsid w:val="00D14705"/>
    <w:rPr>
      <w:sz w:val="16"/>
      <w:szCs w:val="16"/>
    </w:rPr>
  </w:style>
  <w:style w:type="paragraph" w:customStyle="1" w:styleId="411">
    <w:name w:val="Маркированный список 41"/>
    <w:basedOn w:val="ad"/>
    <w:rsid w:val="00D14705"/>
    <w:p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2f7">
    <w:name w:val="Пункт 2"/>
    <w:basedOn w:val="25"/>
    <w:qFormat/>
    <w:rsid w:val="00D14705"/>
    <w:pPr>
      <w:tabs>
        <w:tab w:val="left" w:pos="1134"/>
        <w:tab w:val="left" w:pos="1276"/>
      </w:tabs>
      <w:spacing w:before="120" w:line="360" w:lineRule="auto"/>
      <w:ind w:firstLine="567"/>
      <w:jc w:val="both"/>
    </w:pPr>
    <w:rPr>
      <w:rFonts w:ascii="Times New Roman" w:hAnsi="Times New Roman"/>
      <w:b w:val="0"/>
      <w:i w:val="0"/>
      <w:iCs w:val="0"/>
      <w:szCs w:val="24"/>
    </w:rPr>
  </w:style>
  <w:style w:type="paragraph" w:customStyle="1" w:styleId="115">
    <w:name w:val="Заголовок 1 Знак1"/>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412">
    <w:name w:val="Заголовок 4 Знак1"/>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affffffff2">
    <w:name w:val="Список а)"/>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3f2">
    <w:name w:val="Пункт 3"/>
    <w:basedOn w:val="31"/>
    <w:qFormat/>
    <w:rsid w:val="00D14705"/>
    <w:pPr>
      <w:keepNext w:val="0"/>
      <w:numPr>
        <w:ilvl w:val="0"/>
        <w:numId w:val="0"/>
      </w:numPr>
      <w:tabs>
        <w:tab w:val="left" w:pos="567"/>
      </w:tabs>
      <w:suppressAutoHyphens w:val="0"/>
      <w:spacing w:after="60" w:line="360" w:lineRule="auto"/>
      <w:ind w:left="1080" w:hanging="720"/>
      <w:jc w:val="both"/>
    </w:pPr>
    <w:rPr>
      <w:b w:val="0"/>
      <w:iCs/>
      <w:szCs w:val="24"/>
    </w:rPr>
  </w:style>
  <w:style w:type="paragraph" w:customStyle="1" w:styleId="47">
    <w:name w:val="Пункт 4"/>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21">
    <w:name w:val="Стиль По ширине2"/>
    <w:basedOn w:val="ad"/>
    <w:autoRedefine/>
    <w:rsid w:val="00D14705"/>
    <w:pPr>
      <w:numPr>
        <w:numId w:val="24"/>
      </w:numPr>
      <w:spacing w:after="0" w:line="240" w:lineRule="auto"/>
      <w:jc w:val="both"/>
    </w:pPr>
    <w:rPr>
      <w:rFonts w:ascii="Times New Roman" w:eastAsia="Calibri" w:hAnsi="Times New Roman" w:cs="Times New Roman"/>
      <w:sz w:val="24"/>
      <w:szCs w:val="24"/>
      <w:lang w:eastAsia="ru-RU"/>
    </w:rPr>
  </w:style>
  <w:style w:type="character" w:customStyle="1" w:styleId="st">
    <w:name w:val="st"/>
    <w:basedOn w:val="ae"/>
    <w:rsid w:val="00D14705"/>
  </w:style>
  <w:style w:type="character" w:customStyle="1" w:styleId="grame">
    <w:name w:val="grame"/>
    <w:basedOn w:val="ae"/>
    <w:rsid w:val="00D14705"/>
  </w:style>
  <w:style w:type="table" w:customStyle="1" w:styleId="65">
    <w:name w:val="Сетка таблицы6"/>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d"/>
    <w:rsid w:val="00D14705"/>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e"/>
    <w:rsid w:val="00D14705"/>
  </w:style>
  <w:style w:type="character" w:customStyle="1" w:styleId="rvts6">
    <w:name w:val="rvts6"/>
    <w:basedOn w:val="ae"/>
    <w:rsid w:val="00D14705"/>
  </w:style>
  <w:style w:type="character" w:customStyle="1" w:styleId="rvts10">
    <w:name w:val="rvts10"/>
    <w:basedOn w:val="ae"/>
    <w:rsid w:val="00D14705"/>
  </w:style>
  <w:style w:type="character" w:customStyle="1" w:styleId="external-link">
    <w:name w:val="external-link"/>
    <w:basedOn w:val="ae"/>
    <w:rsid w:val="00D14705"/>
  </w:style>
  <w:style w:type="character" w:customStyle="1" w:styleId="ff3">
    <w:name w:val="ff3"/>
    <w:rsid w:val="00D14705"/>
  </w:style>
  <w:style w:type="paragraph" w:customStyle="1" w:styleId="consplusnormal0">
    <w:name w:val="consplusnormal"/>
    <w:basedOn w:val="ad"/>
    <w:rsid w:val="00D14705"/>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e"/>
    <w:rsid w:val="00D14705"/>
    <w:rPr>
      <w:rFonts w:ascii="Arial" w:eastAsia="Arial" w:hAnsi="Arial" w:cs="Arial"/>
      <w:color w:val="000000"/>
      <w:spacing w:val="2"/>
      <w:w w:val="100"/>
      <w:position w:val="0"/>
      <w:sz w:val="15"/>
      <w:szCs w:val="15"/>
      <w:shd w:val="clear" w:color="auto" w:fill="FFFFFF"/>
      <w:lang w:val="ru-RU"/>
    </w:rPr>
  </w:style>
  <w:style w:type="character" w:customStyle="1" w:styleId="afffff9">
    <w:name w:val="Основной текст_"/>
    <w:basedOn w:val="ae"/>
    <w:link w:val="44"/>
    <w:rsid w:val="00D14705"/>
    <w:rPr>
      <w:rFonts w:ascii="Sylfaen" w:eastAsia="Sylfaen" w:hAnsi="Sylfaen" w:cs="Sylfaen"/>
      <w:color w:val="000000"/>
      <w:sz w:val="27"/>
      <w:szCs w:val="27"/>
      <w:shd w:val="clear" w:color="auto" w:fill="FFFFFF"/>
      <w:lang w:eastAsia="ru-RU"/>
    </w:rPr>
  </w:style>
  <w:style w:type="paragraph" w:customStyle="1" w:styleId="consplusnonformat0">
    <w:name w:val="consplusnonformat"/>
    <w:basedOn w:val="ad"/>
    <w:rsid w:val="00D14705"/>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ff9"/>
    <w:rsid w:val="00D14705"/>
    <w:rPr>
      <w:rFonts w:ascii="Sylfaen" w:eastAsia="Sylfaen" w:hAnsi="Sylfaen" w:cs="Sylfaen"/>
      <w:color w:val="000000"/>
      <w:spacing w:val="2"/>
      <w:w w:val="100"/>
      <w:position w:val="0"/>
      <w:sz w:val="14"/>
      <w:szCs w:val="14"/>
      <w:shd w:val="clear" w:color="auto" w:fill="FFFFFF"/>
      <w:lang w:val="ru-RU" w:eastAsia="ru-RU"/>
    </w:rPr>
  </w:style>
  <w:style w:type="character" w:customStyle="1" w:styleId="2f8">
    <w:name w:val="Колонтитул (2)_"/>
    <w:basedOn w:val="ae"/>
    <w:link w:val="2f9"/>
    <w:rsid w:val="00D14705"/>
    <w:rPr>
      <w:rFonts w:ascii="Arial" w:eastAsia="Arial" w:hAnsi="Arial" w:cs="Arial"/>
      <w:b/>
      <w:bCs/>
      <w:spacing w:val="2"/>
      <w:sz w:val="18"/>
      <w:szCs w:val="18"/>
      <w:shd w:val="clear" w:color="auto" w:fill="FFFFFF"/>
    </w:rPr>
  </w:style>
  <w:style w:type="paragraph" w:customStyle="1" w:styleId="2f9">
    <w:name w:val="Колонтитул (2)"/>
    <w:basedOn w:val="ad"/>
    <w:link w:val="2f8"/>
    <w:rsid w:val="00D14705"/>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ff9"/>
    <w:rsid w:val="00D14705"/>
    <w:rPr>
      <w:rFonts w:ascii="Courier New" w:eastAsia="Courier New" w:hAnsi="Courier New" w:cs="Courier New"/>
      <w:color w:val="000000"/>
      <w:spacing w:val="4"/>
      <w:w w:val="100"/>
      <w:position w:val="0"/>
      <w:sz w:val="27"/>
      <w:szCs w:val="27"/>
      <w:shd w:val="clear" w:color="auto" w:fill="FFFFFF"/>
      <w:lang w:val="ru-RU" w:eastAsia="ru-RU"/>
    </w:rPr>
  </w:style>
  <w:style w:type="character" w:styleId="affffffff3">
    <w:name w:val="Placeholder Text"/>
    <w:basedOn w:val="ae"/>
    <w:uiPriority w:val="99"/>
    <w:semiHidden/>
    <w:rsid w:val="00D14705"/>
    <w:rPr>
      <w:color w:val="808080"/>
    </w:rPr>
  </w:style>
  <w:style w:type="paragraph" w:customStyle="1" w:styleId="formattext">
    <w:name w:val="formattext"/>
    <w:basedOn w:val="ad"/>
    <w:rsid w:val="00D14705"/>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D14705"/>
    <w:pPr>
      <w:widowControl w:val="0"/>
    </w:pPr>
    <w:rPr>
      <w:rFonts w:ascii="LCFJD P+ Arial MT" w:hAnsi="LCFJD P+ Arial MT"/>
      <w:color w:val="auto"/>
    </w:rPr>
  </w:style>
  <w:style w:type="character" w:customStyle="1" w:styleId="mw-headline">
    <w:name w:val="mw-headline"/>
    <w:basedOn w:val="ae"/>
    <w:rsid w:val="00D14705"/>
  </w:style>
  <w:style w:type="character" w:customStyle="1" w:styleId="2fa">
    <w:name w:val="Гиперссылка2"/>
    <w:rsid w:val="00D14705"/>
    <w:rPr>
      <w:rFonts w:ascii="Arial" w:hAnsi="Arial" w:cs="Arial" w:hint="default"/>
      <w:strike w:val="0"/>
      <w:dstrike w:val="0"/>
      <w:color w:val="FF5921"/>
      <w:sz w:val="20"/>
      <w:szCs w:val="20"/>
      <w:u w:val="none"/>
      <w:effect w:val="none"/>
    </w:rPr>
  </w:style>
  <w:style w:type="paragraph" w:customStyle="1" w:styleId="affffffff4">
    <w:name w:val="Стиль начало Знак"/>
    <w:basedOn w:val="ad"/>
    <w:rsid w:val="00D14705"/>
    <w:pPr>
      <w:spacing w:after="0" w:line="264" w:lineRule="auto"/>
    </w:pPr>
    <w:rPr>
      <w:rFonts w:ascii="Times New Roman" w:eastAsia="Times New Roman" w:hAnsi="Times New Roman" w:cs="Times New Roman"/>
      <w:sz w:val="28"/>
      <w:szCs w:val="24"/>
      <w:lang w:eastAsia="ru-RU"/>
    </w:rPr>
  </w:style>
  <w:style w:type="character" w:customStyle="1" w:styleId="affffffff5">
    <w:name w:val="Стиль начало Знак Знак"/>
    <w:rsid w:val="00D14705"/>
    <w:rPr>
      <w:sz w:val="28"/>
      <w:szCs w:val="24"/>
      <w:lang w:val="ru-RU" w:eastAsia="ru-RU" w:bidi="ar-SA"/>
    </w:rPr>
  </w:style>
  <w:style w:type="paragraph" w:customStyle="1" w:styleId="affffffff6">
    <w:name w:val="НАЗВАНИЕ"/>
    <w:basedOn w:val="ad"/>
    <w:next w:val="ad"/>
    <w:rsid w:val="00D14705"/>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paragraph" w:customStyle="1" w:styleId="219">
    <w:name w:val="Основной текст 21"/>
    <w:basedOn w:val="ad"/>
    <w:rsid w:val="00D14705"/>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customStyle="1" w:styleId="a7">
    <w:name w:val="Название функции РЗА"/>
    <w:basedOn w:val="aff4"/>
    <w:link w:val="affffffff7"/>
    <w:qFormat/>
    <w:rsid w:val="00D14705"/>
    <w:pPr>
      <w:keepNext/>
      <w:widowControl/>
      <w:numPr>
        <w:numId w:val="28"/>
      </w:numPr>
      <w:tabs>
        <w:tab w:val="left" w:pos="624"/>
      </w:tabs>
      <w:suppressAutoHyphens/>
      <w:overflowPunct w:val="0"/>
      <w:textAlignment w:val="baseline"/>
    </w:pPr>
    <w:rPr>
      <w:rFonts w:ascii="Times New Roman" w:hAnsi="Times New Roman"/>
      <w:b/>
      <w:bCs/>
      <w:sz w:val="24"/>
      <w:szCs w:val="24"/>
      <w:lang w:eastAsia="en-US"/>
    </w:rPr>
  </w:style>
  <w:style w:type="character" w:customStyle="1" w:styleId="affffffff7">
    <w:name w:val="Название функции РЗА Знак"/>
    <w:link w:val="a7"/>
    <w:rsid w:val="00D14705"/>
    <w:rPr>
      <w:rFonts w:ascii="Times New Roman" w:eastAsia="Times New Roman" w:hAnsi="Times New Roman" w:cs="Times New Roman"/>
      <w:b/>
      <w:bCs/>
      <w:sz w:val="24"/>
      <w:szCs w:val="24"/>
    </w:rPr>
  </w:style>
  <w:style w:type="paragraph" w:customStyle="1" w:styleId="affffffff8">
    <w:name w:val="Таблица середина"/>
    <w:basedOn w:val="ad"/>
    <w:link w:val="affffffff9"/>
    <w:qFormat/>
    <w:rsid w:val="00D14705"/>
    <w:pPr>
      <w:spacing w:after="0" w:line="240" w:lineRule="auto"/>
      <w:jc w:val="center"/>
    </w:pPr>
    <w:rPr>
      <w:rFonts w:ascii="Times New Roman" w:eastAsia="Times New Roman" w:hAnsi="Times New Roman" w:cs="Times New Roman"/>
      <w:color w:val="000000"/>
      <w:sz w:val="28"/>
      <w:szCs w:val="28"/>
    </w:rPr>
  </w:style>
  <w:style w:type="character" w:customStyle="1" w:styleId="affffffff9">
    <w:name w:val="Таблица середина Знак"/>
    <w:link w:val="affffffff8"/>
    <w:rsid w:val="00D14705"/>
    <w:rPr>
      <w:rFonts w:ascii="Times New Roman" w:eastAsia="Times New Roman" w:hAnsi="Times New Roman" w:cs="Times New Roman"/>
      <w:color w:val="000000"/>
      <w:sz w:val="28"/>
      <w:szCs w:val="28"/>
    </w:rPr>
  </w:style>
  <w:style w:type="paragraph" w:customStyle="1" w:styleId="affffffffa">
    <w:name w:val="Функциональные показатели"/>
    <w:basedOn w:val="afd"/>
    <w:next w:val="ad"/>
    <w:link w:val="affffffffb"/>
    <w:qFormat/>
    <w:rsid w:val="00D14705"/>
    <w:pPr>
      <w:tabs>
        <w:tab w:val="left" w:pos="993"/>
      </w:tabs>
      <w:suppressAutoHyphens/>
      <w:overflowPunct w:val="0"/>
      <w:autoSpaceDE w:val="0"/>
      <w:autoSpaceDN w:val="0"/>
      <w:adjustRightInd w:val="0"/>
      <w:ind w:left="782" w:firstLine="709"/>
      <w:jc w:val="left"/>
      <w:textAlignment w:val="baseline"/>
    </w:pPr>
    <w:rPr>
      <w:b w:val="0"/>
      <w:bCs w:val="0"/>
      <w:sz w:val="28"/>
      <w:szCs w:val="28"/>
    </w:rPr>
  </w:style>
  <w:style w:type="character" w:customStyle="1" w:styleId="affffffffb">
    <w:name w:val="Функциональные показатели Знак"/>
    <w:link w:val="affffffffa"/>
    <w:rsid w:val="00D14705"/>
    <w:rPr>
      <w:rFonts w:ascii="Times New Roman" w:eastAsia="Times New Roman" w:hAnsi="Times New Roman" w:cs="Times New Roman"/>
      <w:sz w:val="28"/>
      <w:szCs w:val="28"/>
      <w:lang w:eastAsia="ru-RU"/>
    </w:rPr>
  </w:style>
  <w:style w:type="paragraph" w:customStyle="1" w:styleId="23">
    <w:name w:val="Функция 2"/>
    <w:basedOn w:val="a7"/>
    <w:next w:val="ad"/>
    <w:link w:val="2fb"/>
    <w:qFormat/>
    <w:rsid w:val="00D14705"/>
    <w:pPr>
      <w:numPr>
        <w:ilvl w:val="1"/>
      </w:numPr>
      <w:tabs>
        <w:tab w:val="clear" w:pos="4677"/>
        <w:tab w:val="clear" w:pos="9355"/>
      </w:tabs>
    </w:pPr>
  </w:style>
  <w:style w:type="character" w:customStyle="1" w:styleId="2fb">
    <w:name w:val="Функция 2 Знак"/>
    <w:link w:val="23"/>
    <w:rsid w:val="00D14705"/>
    <w:rPr>
      <w:rFonts w:ascii="Times New Roman" w:eastAsia="Times New Roman" w:hAnsi="Times New Roman" w:cs="Times New Roman"/>
      <w:b/>
      <w:bCs/>
      <w:sz w:val="24"/>
      <w:szCs w:val="24"/>
    </w:rPr>
  </w:style>
  <w:style w:type="paragraph" w:customStyle="1" w:styleId="affffffffc">
    <w:name w:val="Шапка таблиц"/>
    <w:basedOn w:val="afd"/>
    <w:link w:val="affffffffd"/>
    <w:qFormat/>
    <w:rsid w:val="00D14705"/>
    <w:pPr>
      <w:keepNext/>
      <w:tabs>
        <w:tab w:val="left" w:pos="2112"/>
      </w:tabs>
      <w:suppressAutoHyphens/>
      <w:overflowPunct w:val="0"/>
      <w:autoSpaceDE w:val="0"/>
      <w:autoSpaceDN w:val="0"/>
      <w:adjustRightInd w:val="0"/>
      <w:ind w:left="782" w:firstLine="709"/>
      <w:textAlignment w:val="baseline"/>
    </w:pPr>
    <w:rPr>
      <w:bCs w:val="0"/>
    </w:rPr>
  </w:style>
  <w:style w:type="character" w:customStyle="1" w:styleId="affffffffd">
    <w:name w:val="Шапка таблиц Знак"/>
    <w:link w:val="affffffffc"/>
    <w:rsid w:val="00D14705"/>
    <w:rPr>
      <w:rFonts w:ascii="Times New Roman" w:eastAsia="Times New Roman" w:hAnsi="Times New Roman" w:cs="Times New Roman"/>
      <w:b/>
      <w:sz w:val="24"/>
      <w:szCs w:val="24"/>
      <w:lang w:eastAsia="ru-RU"/>
    </w:rPr>
  </w:style>
  <w:style w:type="paragraph" w:customStyle="1" w:styleId="affffffffe">
    <w:name w:val="Шапка документа"/>
    <w:basedOn w:val="ad"/>
    <w:link w:val="afffffffff"/>
    <w:qFormat/>
    <w:rsid w:val="00D14705"/>
    <w:pPr>
      <w:spacing w:after="0" w:line="240" w:lineRule="auto"/>
    </w:pPr>
    <w:rPr>
      <w:rFonts w:ascii="Times New Roman" w:eastAsia="Times New Roman" w:hAnsi="Times New Roman" w:cs="Times New Roman"/>
      <w:b/>
      <w:sz w:val="26"/>
      <w:szCs w:val="26"/>
    </w:rPr>
  </w:style>
  <w:style w:type="character" w:customStyle="1" w:styleId="afffffffff">
    <w:name w:val="Шапка документа Знак"/>
    <w:link w:val="affffffffe"/>
    <w:rsid w:val="00D14705"/>
    <w:rPr>
      <w:rFonts w:ascii="Times New Roman" w:eastAsia="Times New Roman" w:hAnsi="Times New Roman" w:cs="Times New Roman"/>
      <w:b/>
      <w:sz w:val="26"/>
      <w:szCs w:val="26"/>
    </w:rPr>
  </w:style>
  <w:style w:type="paragraph" w:customStyle="1" w:styleId="01">
    <w:name w:val="Заголовок 01"/>
    <w:basedOn w:val="18"/>
    <w:next w:val="18"/>
    <w:autoRedefine/>
    <w:rsid w:val="00D14705"/>
    <w:pPr>
      <w:keepNext/>
      <w:tabs>
        <w:tab w:val="left" w:pos="851"/>
      </w:tabs>
      <w:spacing w:after="0" w:line="240" w:lineRule="auto"/>
      <w:ind w:firstLine="709"/>
      <w:jc w:val="both"/>
    </w:pPr>
    <w:rPr>
      <w:rFonts w:ascii="Times New Roman" w:hAnsi="Times New Roman" w:cs="Arial"/>
      <w:b/>
      <w:bCs/>
      <w:noProof/>
      <w:color w:val="000000"/>
      <w:kern w:val="32"/>
      <w:sz w:val="28"/>
      <w:szCs w:val="32"/>
    </w:rPr>
  </w:style>
  <w:style w:type="paragraph" w:customStyle="1" w:styleId="116">
    <w:name w:val="Заголовок 1.1"/>
    <w:basedOn w:val="5"/>
    <w:autoRedefine/>
    <w:rsid w:val="00D14705"/>
    <w:pPr>
      <w:numPr>
        <w:numId w:val="0"/>
      </w:numPr>
    </w:pPr>
    <w:rPr>
      <w:lang w:val="ru-RU"/>
    </w:rPr>
  </w:style>
  <w:style w:type="paragraph" w:styleId="5">
    <w:name w:val="List Number 5"/>
    <w:basedOn w:val="ad"/>
    <w:rsid w:val="00D14705"/>
    <w:pPr>
      <w:numPr>
        <w:numId w:val="2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6"/>
    <w:link w:val="1114"/>
    <w:rsid w:val="00D14705"/>
    <w:pPr>
      <w:numPr>
        <w:ilvl w:val="2"/>
        <w:numId w:val="26"/>
      </w:numPr>
      <w:tabs>
        <w:tab w:val="clear" w:pos="1440"/>
        <w:tab w:val="num" w:pos="1080"/>
      </w:tabs>
      <w:ind w:hanging="1224"/>
    </w:pPr>
  </w:style>
  <w:style w:type="paragraph" w:customStyle="1" w:styleId="11110">
    <w:name w:val="Заголовок 1.1.1.1"/>
    <w:basedOn w:val="111"/>
    <w:rsid w:val="00D14705"/>
    <w:rPr>
      <w:b/>
      <w:color w:val="000000"/>
    </w:rPr>
  </w:style>
  <w:style w:type="paragraph" w:customStyle="1" w:styleId="BodyTextIndent33">
    <w:name w:val="Body Text Indent 33"/>
    <w:basedOn w:val="ad"/>
    <w:rsid w:val="00D14705"/>
    <w:pPr>
      <w:spacing w:after="0" w:line="240" w:lineRule="auto"/>
      <w:ind w:left="576"/>
      <w:jc w:val="both"/>
    </w:pPr>
    <w:rPr>
      <w:rFonts w:ascii="Times New Roman" w:eastAsia="Batang" w:hAnsi="Times New Roman" w:cs="Times New Roman"/>
      <w:sz w:val="28"/>
      <w:szCs w:val="24"/>
      <w:lang w:eastAsia="ko-KR"/>
    </w:rPr>
  </w:style>
  <w:style w:type="paragraph" w:customStyle="1" w:styleId="afffffffff0">
    <w:name w:val="АриалТабл"/>
    <w:basedOn w:val="ad"/>
    <w:rsid w:val="00D14705"/>
    <w:pPr>
      <w:spacing w:after="0" w:line="240" w:lineRule="auto"/>
      <w:jc w:val="both"/>
    </w:pPr>
    <w:rPr>
      <w:rFonts w:ascii="Arial" w:eastAsia="Times New Roman" w:hAnsi="Arial" w:cs="Arial"/>
      <w:sz w:val="28"/>
      <w:szCs w:val="24"/>
      <w:lang w:eastAsia="ar-SA"/>
    </w:rPr>
  </w:style>
  <w:style w:type="character" w:styleId="afffffffff1">
    <w:name w:val="Emphasis"/>
    <w:uiPriority w:val="20"/>
    <w:qFormat/>
    <w:rsid w:val="00D14705"/>
    <w:rPr>
      <w:i/>
      <w:iCs/>
    </w:rPr>
  </w:style>
  <w:style w:type="paragraph" w:customStyle="1" w:styleId="Style25">
    <w:name w:val="Style25"/>
    <w:basedOn w:val="ad"/>
    <w:rsid w:val="00D14705"/>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7">
    <w:name w:val="Знак Знак Знак5"/>
    <w:rsid w:val="00D14705"/>
    <w:rPr>
      <w:lang w:val="en-US"/>
    </w:rPr>
  </w:style>
  <w:style w:type="character" w:customStyle="1" w:styleId="WW8Num3z0">
    <w:name w:val="WW8Num3z0"/>
    <w:rsid w:val="00D14705"/>
    <w:rPr>
      <w:rFonts w:ascii="Symbol" w:hAnsi="Symbol"/>
    </w:rPr>
  </w:style>
  <w:style w:type="paragraph" w:customStyle="1" w:styleId="afffffffff2">
    <w:name w:val="Заголовок перед таблицей"/>
    <w:basedOn w:val="afd"/>
    <w:link w:val="afffffffff3"/>
    <w:qFormat/>
    <w:rsid w:val="00D14705"/>
    <w:pPr>
      <w:tabs>
        <w:tab w:val="left" w:pos="2112"/>
      </w:tabs>
      <w:overflowPunct w:val="0"/>
      <w:autoSpaceDE w:val="0"/>
      <w:autoSpaceDN w:val="0"/>
      <w:adjustRightInd w:val="0"/>
      <w:spacing w:before="240" w:after="240"/>
      <w:ind w:left="782" w:firstLine="709"/>
      <w:jc w:val="left"/>
      <w:textAlignment w:val="baseline"/>
    </w:pPr>
    <w:rPr>
      <w:bCs w:val="0"/>
      <w:sz w:val="28"/>
      <w:szCs w:val="28"/>
    </w:rPr>
  </w:style>
  <w:style w:type="character" w:customStyle="1" w:styleId="afffffffff3">
    <w:name w:val="Заголовок перед таблицей Знак"/>
    <w:link w:val="afffffffff2"/>
    <w:rsid w:val="00D14705"/>
    <w:rPr>
      <w:rFonts w:ascii="Times New Roman" w:eastAsia="Times New Roman" w:hAnsi="Times New Roman" w:cs="Times New Roman"/>
      <w:b/>
      <w:sz w:val="28"/>
      <w:szCs w:val="28"/>
      <w:lang w:eastAsia="ru-RU"/>
    </w:rPr>
  </w:style>
  <w:style w:type="paragraph" w:customStyle="1" w:styleId="afffffffff4">
    <w:name w:val="Название документа"/>
    <w:basedOn w:val="afd"/>
    <w:link w:val="afffffffff5"/>
    <w:qFormat/>
    <w:rsid w:val="00D14705"/>
    <w:pPr>
      <w:tabs>
        <w:tab w:val="left" w:pos="2112"/>
      </w:tabs>
      <w:overflowPunct w:val="0"/>
      <w:autoSpaceDE w:val="0"/>
      <w:autoSpaceDN w:val="0"/>
      <w:adjustRightInd w:val="0"/>
      <w:ind w:left="782" w:firstLine="709"/>
      <w:textAlignment w:val="baseline"/>
    </w:pPr>
    <w:rPr>
      <w:bCs w:val="0"/>
      <w:sz w:val="28"/>
      <w:szCs w:val="28"/>
    </w:rPr>
  </w:style>
  <w:style w:type="character" w:customStyle="1" w:styleId="afffffffff5">
    <w:name w:val="Название документа Знак"/>
    <w:link w:val="afffffffff4"/>
    <w:rsid w:val="00D14705"/>
    <w:rPr>
      <w:rFonts w:ascii="Times New Roman" w:eastAsia="Times New Roman" w:hAnsi="Times New Roman" w:cs="Times New Roman"/>
      <w:b/>
      <w:sz w:val="28"/>
      <w:szCs w:val="28"/>
      <w:lang w:eastAsia="ru-RU"/>
    </w:rPr>
  </w:style>
  <w:style w:type="paragraph" w:customStyle="1" w:styleId="afffffffff6">
    <w:name w:val="Таблица обычный"/>
    <w:basedOn w:val="ad"/>
    <w:qFormat/>
    <w:rsid w:val="00D14705"/>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d"/>
    <w:link w:val="afffffffff7"/>
    <w:qFormat/>
    <w:rsid w:val="00D14705"/>
    <w:pPr>
      <w:keepNext/>
      <w:numPr>
        <w:numId w:val="2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8">
    <w:name w:val="Параметр функции"/>
    <w:basedOn w:val="23"/>
    <w:next w:val="ad"/>
    <w:qFormat/>
    <w:rsid w:val="00D14705"/>
    <w:pPr>
      <w:keepNext w:val="0"/>
      <w:numPr>
        <w:ilvl w:val="2"/>
      </w:numPr>
      <w:tabs>
        <w:tab w:val="clear" w:pos="624"/>
        <w:tab w:val="num" w:pos="0"/>
        <w:tab w:val="num" w:pos="360"/>
        <w:tab w:val="left" w:pos="908"/>
      </w:tabs>
      <w:ind w:left="792" w:hanging="432"/>
    </w:pPr>
    <w:rPr>
      <w:b w:val="0"/>
    </w:rPr>
  </w:style>
  <w:style w:type="character" w:customStyle="1" w:styleId="afffffffff7">
    <w:name w:val="Название таблицы Знак"/>
    <w:basedOn w:val="ae"/>
    <w:link w:val="a"/>
    <w:rsid w:val="00D14705"/>
    <w:rPr>
      <w:rFonts w:ascii="Times New Roman" w:eastAsia="Times New Roman" w:hAnsi="Times New Roman" w:cs="Times New Roman"/>
      <w:sz w:val="28"/>
      <w:szCs w:val="28"/>
      <w:lang w:eastAsia="ru-RU"/>
    </w:rPr>
  </w:style>
  <w:style w:type="paragraph" w:customStyle="1" w:styleId="Normale2">
    <w:name w:val="Normale2"/>
    <w:basedOn w:val="ad"/>
    <w:uiPriority w:val="99"/>
    <w:rsid w:val="00D14705"/>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Normale1">
    <w:name w:val="Normale 1"/>
    <w:basedOn w:val="ad"/>
    <w:rsid w:val="00D14705"/>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f2">
    <w:name w:val="Стиль1 Знак"/>
    <w:basedOn w:val="ae"/>
    <w:rsid w:val="00D14705"/>
    <w:rPr>
      <w:rFonts w:ascii="Times New Roman" w:eastAsia="Times New Roman" w:hAnsi="Times New Roman" w:cs="Times New Roman"/>
      <w:sz w:val="28"/>
      <w:szCs w:val="24"/>
    </w:rPr>
  </w:style>
  <w:style w:type="paragraph" w:customStyle="1" w:styleId="1ff3">
    <w:name w:val="1"/>
    <w:basedOn w:val="ad"/>
    <w:rsid w:val="00D14705"/>
    <w:pPr>
      <w:spacing w:after="160" w:line="240" w:lineRule="auto"/>
    </w:pPr>
    <w:rPr>
      <w:rFonts w:ascii="Arial" w:eastAsia="Times New Roman" w:hAnsi="Arial" w:cs="Times New Roman"/>
      <w:b/>
      <w:color w:val="FFFFFF"/>
      <w:sz w:val="32"/>
      <w:szCs w:val="20"/>
      <w:lang w:val="en-US"/>
    </w:rPr>
  </w:style>
  <w:style w:type="character" w:customStyle="1" w:styleId="2fc">
    <w:name w:val="Стиль2 Знак"/>
    <w:basedOn w:val="19"/>
    <w:rsid w:val="00D14705"/>
    <w:rPr>
      <w:rFonts w:ascii="Times New Roman" w:eastAsia="Times New Roman" w:hAnsi="Times New Roman" w:cs="Times New Roman"/>
      <w:b w:val="0"/>
      <w:bCs w:val="0"/>
      <w:sz w:val="24"/>
      <w:szCs w:val="20"/>
      <w:lang w:val="en-US" w:eastAsia="ru-RU"/>
    </w:rPr>
  </w:style>
  <w:style w:type="paragraph" w:customStyle="1" w:styleId="2TimesNewRoman3">
    <w:name w:val="Стиль Заголовок 2 + Times New Roman не курсив Перед:  3 пт"/>
    <w:basedOn w:val="25"/>
    <w:rsid w:val="00D14705"/>
    <w:pPr>
      <w:tabs>
        <w:tab w:val="num" w:pos="568"/>
      </w:tabs>
      <w:overflowPunct w:val="0"/>
      <w:autoSpaceDE w:val="0"/>
      <w:autoSpaceDN w:val="0"/>
      <w:adjustRightInd w:val="0"/>
      <w:spacing w:before="60" w:line="276" w:lineRule="auto"/>
      <w:ind w:left="568"/>
      <w:textAlignment w:val="baseline"/>
    </w:pPr>
    <w:rPr>
      <w:rFonts w:ascii="Times New Roman" w:hAnsi="Times New Roman"/>
      <w:i w:val="0"/>
      <w:iCs w:val="0"/>
      <w:szCs w:val="20"/>
      <w:lang w:val="it-IT" w:eastAsia="it-IT"/>
    </w:rPr>
  </w:style>
  <w:style w:type="paragraph" w:customStyle="1" w:styleId="afffffffff8">
    <w:name w:val="Рисунок"/>
    <w:basedOn w:val="ad"/>
    <w:link w:val="afffffffff9"/>
    <w:qFormat/>
    <w:rsid w:val="00D14705"/>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ff9">
    <w:name w:val="Рисунок Знак"/>
    <w:basedOn w:val="ae"/>
    <w:link w:val="afffffffff8"/>
    <w:rsid w:val="00D14705"/>
    <w:rPr>
      <w:rFonts w:ascii="Times New Roman" w:eastAsia="Times New Roman" w:hAnsi="Times New Roman" w:cs="Times New Roman"/>
      <w:noProof/>
      <w:sz w:val="28"/>
      <w:szCs w:val="20"/>
      <w:lang w:eastAsia="ru-RU"/>
    </w:rPr>
  </w:style>
  <w:style w:type="character" w:customStyle="1" w:styleId="Default0">
    <w:name w:val="Default Знак"/>
    <w:basedOn w:val="ae"/>
    <w:link w:val="Default"/>
    <w:rsid w:val="00D14705"/>
    <w:rPr>
      <w:rFonts w:ascii="Times New Roman" w:eastAsia="Times New Roman" w:hAnsi="Times New Roman" w:cs="Times New Roman"/>
      <w:color w:val="000000"/>
      <w:sz w:val="24"/>
      <w:szCs w:val="24"/>
      <w:lang w:eastAsia="ru-RU"/>
    </w:rPr>
  </w:style>
  <w:style w:type="character" w:customStyle="1" w:styleId="afffff2">
    <w:name w:val="Таблица Знак"/>
    <w:basedOn w:val="Default0"/>
    <w:link w:val="afffff1"/>
    <w:rsid w:val="00D14705"/>
    <w:rPr>
      <w:rFonts w:ascii="Arial" w:eastAsia="Times New Roman" w:hAnsi="Arial" w:cs="Times New Roman"/>
      <w:color w:val="000000"/>
      <w:sz w:val="24"/>
      <w:szCs w:val="20"/>
      <w:lang w:eastAsia="ru-RU"/>
    </w:rPr>
  </w:style>
  <w:style w:type="paragraph" w:customStyle="1" w:styleId="afffffffffa">
    <w:name w:val="Таблица слева"/>
    <w:basedOn w:val="afffff1"/>
    <w:link w:val="afffffffffb"/>
    <w:qFormat/>
    <w:rsid w:val="00D14705"/>
    <w:pPr>
      <w:autoSpaceDE w:val="0"/>
      <w:autoSpaceDN w:val="0"/>
      <w:adjustRightInd w:val="0"/>
      <w:spacing w:before="0" w:line="240" w:lineRule="auto"/>
      <w:jc w:val="left"/>
    </w:pPr>
    <w:rPr>
      <w:rFonts w:ascii="Times New Roman" w:hAnsi="Times New Roman"/>
      <w:color w:val="000000"/>
      <w:sz w:val="28"/>
      <w:szCs w:val="28"/>
      <w:lang w:eastAsia="ru-RU"/>
    </w:rPr>
  </w:style>
  <w:style w:type="character" w:customStyle="1" w:styleId="afffffffffb">
    <w:name w:val="Таблица слева Знак"/>
    <w:basedOn w:val="afffff2"/>
    <w:link w:val="afffffffffa"/>
    <w:rsid w:val="00D14705"/>
    <w:rPr>
      <w:rFonts w:ascii="Times New Roman" w:eastAsia="Times New Roman" w:hAnsi="Times New Roman" w:cs="Times New Roman"/>
      <w:color w:val="000000"/>
      <w:sz w:val="28"/>
      <w:szCs w:val="28"/>
      <w:lang w:eastAsia="ru-RU"/>
    </w:rPr>
  </w:style>
  <w:style w:type="paragraph" w:customStyle="1" w:styleId="afffffffffc">
    <w:name w:val="Обычный_жирный"/>
    <w:basedOn w:val="ad"/>
    <w:qFormat/>
    <w:rsid w:val="00D14705"/>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ff"/>
    <w:next w:val="ad"/>
    <w:rsid w:val="00D14705"/>
    <w:pPr>
      <w:spacing w:before="960" w:after="960"/>
      <w:ind w:left="708"/>
    </w:pPr>
    <w:rPr>
      <w:b/>
      <w:bCs/>
      <w:sz w:val="32"/>
      <w:szCs w:val="20"/>
      <w:lang w:val="en-GB" w:eastAsia="en-US"/>
    </w:rPr>
  </w:style>
  <w:style w:type="paragraph" w:customStyle="1" w:styleId="143">
    <w:name w:val="Стиль Название объекта + 14 пт не полужирный"/>
    <w:basedOn w:val="afff4"/>
    <w:next w:val="ad"/>
    <w:rsid w:val="00D14705"/>
    <w:pPr>
      <w:keepNext/>
      <w:overflowPunct w:val="0"/>
      <w:adjustRightInd w:val="0"/>
      <w:spacing w:before="0"/>
      <w:jc w:val="center"/>
      <w:textAlignment w:val="baseline"/>
    </w:pPr>
    <w:rPr>
      <w:sz w:val="28"/>
      <w:szCs w:val="20"/>
      <w:lang w:val="it-IT" w:eastAsia="it-IT"/>
    </w:rPr>
  </w:style>
  <w:style w:type="character" w:customStyle="1" w:styleId="qfztst">
    <w:name w:val="qfztst"/>
    <w:basedOn w:val="ae"/>
    <w:rsid w:val="00D14705"/>
  </w:style>
  <w:style w:type="table" w:customStyle="1" w:styleId="132">
    <w:name w:val="Сетка таблицы13"/>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4">
    <w:name w:val="Заголовок 1.1.1 Знак"/>
    <w:link w:val="111"/>
    <w:rsid w:val="00D14705"/>
    <w:rPr>
      <w:rFonts w:ascii="Times New Roman" w:eastAsia="Times New Roman" w:hAnsi="Times New Roman" w:cs="Times New Roman"/>
      <w:sz w:val="28"/>
      <w:szCs w:val="24"/>
    </w:rPr>
  </w:style>
  <w:style w:type="paragraph" w:customStyle="1" w:styleId="afffffffffd">
    <w:name w:val="таблица центр"/>
    <w:basedOn w:val="ad"/>
    <w:rsid w:val="00D14705"/>
    <w:pPr>
      <w:spacing w:after="0" w:line="240" w:lineRule="auto"/>
      <w:jc w:val="center"/>
    </w:pPr>
    <w:rPr>
      <w:rFonts w:ascii="Arial" w:eastAsia="Times New Roman" w:hAnsi="Arial" w:cs="Arial"/>
      <w:lang w:eastAsia="ru-RU"/>
    </w:rPr>
  </w:style>
  <w:style w:type="paragraph" w:customStyle="1" w:styleId="FR2">
    <w:name w:val="FR2"/>
    <w:rsid w:val="00D14705"/>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paragraph" w:customStyle="1" w:styleId="-3">
    <w:name w:val="основной-А"/>
    <w:autoRedefine/>
    <w:rsid w:val="00D14705"/>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14705"/>
    <w:rPr>
      <w:rFonts w:ascii="Times New Roman" w:hAnsi="Times New Roman" w:cs="Times New Roman"/>
      <w:sz w:val="22"/>
      <w:szCs w:val="22"/>
    </w:rPr>
  </w:style>
  <w:style w:type="character" w:customStyle="1" w:styleId="FontStyle42">
    <w:name w:val="Font Style42"/>
    <w:rsid w:val="00D14705"/>
    <w:rPr>
      <w:rFonts w:ascii="Times New Roman" w:hAnsi="Times New Roman" w:cs="Times New Roman"/>
      <w:sz w:val="26"/>
      <w:szCs w:val="26"/>
    </w:rPr>
  </w:style>
  <w:style w:type="character" w:customStyle="1" w:styleId="FontStyle44">
    <w:name w:val="Font Style44"/>
    <w:uiPriority w:val="99"/>
    <w:rsid w:val="00D14705"/>
    <w:rPr>
      <w:rFonts w:ascii="Times New Roman" w:hAnsi="Times New Roman" w:cs="Times New Roman"/>
      <w:sz w:val="12"/>
      <w:szCs w:val="12"/>
    </w:rPr>
  </w:style>
  <w:style w:type="paragraph" w:customStyle="1" w:styleId="Style28">
    <w:name w:val="Style28"/>
    <w:basedOn w:val="ad"/>
    <w:uiPriority w:val="99"/>
    <w:rsid w:val="00D1470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D14705"/>
    <w:rPr>
      <w:rFonts w:ascii="Arial" w:hAnsi="Arial" w:cs="Arial" w:hint="default"/>
      <w:sz w:val="18"/>
      <w:szCs w:val="18"/>
    </w:rPr>
  </w:style>
  <w:style w:type="paragraph" w:customStyle="1" w:styleId="Style147">
    <w:name w:val="Style147"/>
    <w:basedOn w:val="ad"/>
    <w:uiPriority w:val="99"/>
    <w:rsid w:val="00D14705"/>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D14705"/>
    <w:rPr>
      <w:rFonts w:ascii="Times New Roman" w:hAnsi="Times New Roman" w:cs="Times New Roman" w:hint="default"/>
      <w:sz w:val="20"/>
      <w:szCs w:val="20"/>
    </w:rPr>
  </w:style>
  <w:style w:type="character" w:customStyle="1" w:styleId="FontStyle74">
    <w:name w:val="Font Style74"/>
    <w:uiPriority w:val="99"/>
    <w:rsid w:val="00D14705"/>
    <w:rPr>
      <w:rFonts w:ascii="Times New Roman" w:hAnsi="Times New Roman" w:cs="Times New Roman"/>
      <w:spacing w:val="10"/>
      <w:sz w:val="30"/>
      <w:szCs w:val="30"/>
    </w:rPr>
  </w:style>
  <w:style w:type="character" w:customStyle="1" w:styleId="FontStyle82">
    <w:name w:val="Font Style82"/>
    <w:uiPriority w:val="99"/>
    <w:rsid w:val="00D14705"/>
    <w:rPr>
      <w:rFonts w:ascii="Times New Roman" w:hAnsi="Times New Roman" w:cs="Times New Roman"/>
      <w:b/>
      <w:bCs/>
      <w:sz w:val="18"/>
      <w:szCs w:val="18"/>
    </w:rPr>
  </w:style>
  <w:style w:type="paragraph" w:customStyle="1" w:styleId="Style54">
    <w:name w:val="Style54"/>
    <w:basedOn w:val="ad"/>
    <w:uiPriority w:val="99"/>
    <w:rsid w:val="00D14705"/>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D14705"/>
    <w:rPr>
      <w:rFonts w:ascii="Times New Roman" w:hAnsi="Times New Roman" w:cs="Times New Roman"/>
      <w:spacing w:val="10"/>
      <w:sz w:val="22"/>
      <w:szCs w:val="22"/>
    </w:rPr>
  </w:style>
  <w:style w:type="character" w:customStyle="1" w:styleId="FontStyle87">
    <w:name w:val="Font Style87"/>
    <w:uiPriority w:val="99"/>
    <w:rsid w:val="00D14705"/>
    <w:rPr>
      <w:rFonts w:ascii="Times New Roman" w:hAnsi="Times New Roman" w:cs="Times New Roman"/>
      <w:b/>
      <w:bCs/>
      <w:sz w:val="22"/>
      <w:szCs w:val="22"/>
    </w:rPr>
  </w:style>
  <w:style w:type="paragraph" w:customStyle="1" w:styleId="Style42">
    <w:name w:val="Style42"/>
    <w:basedOn w:val="ad"/>
    <w:uiPriority w:val="99"/>
    <w:rsid w:val="00D14705"/>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d"/>
    <w:uiPriority w:val="99"/>
    <w:rsid w:val="00D14705"/>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14705"/>
    <w:rPr>
      <w:rFonts w:ascii="Times New Roman" w:hAnsi="Times New Roman" w:cs="Times New Roman"/>
      <w:spacing w:val="20"/>
      <w:sz w:val="26"/>
      <w:szCs w:val="26"/>
    </w:rPr>
  </w:style>
  <w:style w:type="character" w:customStyle="1" w:styleId="FontStyle71">
    <w:name w:val="Font Style71"/>
    <w:uiPriority w:val="99"/>
    <w:rsid w:val="00D14705"/>
    <w:rPr>
      <w:rFonts w:ascii="Times New Roman" w:hAnsi="Times New Roman" w:cs="Times New Roman"/>
      <w:b/>
      <w:bCs/>
      <w:spacing w:val="10"/>
      <w:sz w:val="26"/>
      <w:szCs w:val="26"/>
    </w:rPr>
  </w:style>
  <w:style w:type="paragraph" w:customStyle="1" w:styleId="Style36">
    <w:name w:val="Style36"/>
    <w:basedOn w:val="ad"/>
    <w:uiPriority w:val="99"/>
    <w:rsid w:val="00D14705"/>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d"/>
    <w:uiPriority w:val="99"/>
    <w:rsid w:val="00D14705"/>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315">
    <w:name w:val="Основной текст с отступом 31"/>
    <w:basedOn w:val="ad"/>
    <w:rsid w:val="00D14705"/>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6">
    <w:name w:val="Основной текст 31"/>
    <w:basedOn w:val="ad"/>
    <w:rsid w:val="00D14705"/>
    <w:pPr>
      <w:suppressAutoHyphens/>
      <w:spacing w:after="0" w:line="240" w:lineRule="auto"/>
    </w:pPr>
    <w:rPr>
      <w:rFonts w:ascii="Arial" w:eastAsia="Batang" w:hAnsi="Arial" w:cs="Times New Roman"/>
      <w:szCs w:val="16"/>
      <w:lang w:eastAsia="ar-SA"/>
    </w:rPr>
  </w:style>
  <w:style w:type="paragraph" w:customStyle="1" w:styleId="Iauiue0">
    <w:name w:val="Iau.iue"/>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d"/>
    <w:rsid w:val="00D14705"/>
    <w:pPr>
      <w:spacing w:after="0" w:line="240" w:lineRule="auto"/>
      <w:ind w:firstLine="709"/>
      <w:jc w:val="both"/>
    </w:pPr>
    <w:rPr>
      <w:rFonts w:ascii="Arial" w:eastAsia="Times New Roman" w:hAnsi="Arial" w:cs="Times New Roman"/>
      <w:sz w:val="24"/>
      <w:szCs w:val="24"/>
      <w:lang w:eastAsia="ru-RU"/>
    </w:rPr>
  </w:style>
  <w:style w:type="paragraph" w:customStyle="1" w:styleId="afffffffffe">
    <w:name w:val="!Заголовок"/>
    <w:basedOn w:val="ad"/>
    <w:qFormat/>
    <w:rsid w:val="00D14705"/>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
    <w:name w:val="Символ сноски"/>
    <w:rsid w:val="00D14705"/>
    <w:rPr>
      <w:vertAlign w:val="superscript"/>
    </w:rPr>
  </w:style>
  <w:style w:type="paragraph" w:customStyle="1" w:styleId="Heading">
    <w:name w:val="Heading"/>
    <w:rsid w:val="00D14705"/>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14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14705"/>
    <w:rPr>
      <w:rFonts w:ascii="Times New Roman" w:hAnsi="Times New Roman" w:cs="Times New Roman"/>
      <w:sz w:val="28"/>
      <w:szCs w:val="28"/>
    </w:rPr>
  </w:style>
  <w:style w:type="paragraph" w:customStyle="1" w:styleId="2fd">
    <w:name w:val="Обычный2"/>
    <w:rsid w:val="00D14705"/>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e"/>
    <w:rsid w:val="00D14705"/>
  </w:style>
  <w:style w:type="paragraph" w:customStyle="1" w:styleId="1">
    <w:name w:val="Заголовок1"/>
    <w:basedOn w:val="afffffffff2"/>
    <w:autoRedefine/>
    <w:rsid w:val="00D14705"/>
    <w:pPr>
      <w:numPr>
        <w:numId w:val="29"/>
      </w:numPr>
      <w:tabs>
        <w:tab w:val="num" w:pos="1730"/>
      </w:tabs>
      <w:ind w:left="1944" w:hanging="1020"/>
    </w:pPr>
    <w:rPr>
      <w:noProof/>
      <w:color w:val="000000"/>
      <w:lang w:val="en-US"/>
    </w:rPr>
  </w:style>
  <w:style w:type="character" w:customStyle="1" w:styleId="FontStyle16">
    <w:name w:val="Font Style16"/>
    <w:rsid w:val="00D14705"/>
    <w:rPr>
      <w:rFonts w:ascii="Times New Roman" w:hAnsi="Times New Roman" w:cs="Times New Roman"/>
      <w:sz w:val="26"/>
      <w:szCs w:val="26"/>
    </w:rPr>
  </w:style>
  <w:style w:type="paragraph" w:customStyle="1" w:styleId="Style33">
    <w:name w:val="Style33"/>
    <w:basedOn w:val="ad"/>
    <w:uiPriority w:val="99"/>
    <w:rsid w:val="00D14705"/>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d"/>
    <w:uiPriority w:val="99"/>
    <w:rsid w:val="00D14705"/>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D14705"/>
    <w:rPr>
      <w:rFonts w:ascii="Times New Roman" w:hAnsi="Times New Roman" w:cs="Times New Roman"/>
      <w:sz w:val="26"/>
      <w:szCs w:val="26"/>
    </w:rPr>
  </w:style>
  <w:style w:type="character" w:customStyle="1" w:styleId="FontStyle117">
    <w:name w:val="Font Style117"/>
    <w:uiPriority w:val="99"/>
    <w:rsid w:val="00D14705"/>
    <w:rPr>
      <w:rFonts w:ascii="Times New Roman" w:hAnsi="Times New Roman" w:cs="Times New Roman"/>
      <w:sz w:val="26"/>
      <w:szCs w:val="26"/>
    </w:rPr>
  </w:style>
  <w:style w:type="paragraph" w:customStyle="1" w:styleId="Style38">
    <w:name w:val="Style38"/>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d"/>
    <w:uiPriority w:val="99"/>
    <w:rsid w:val="00D14705"/>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D14705"/>
    <w:rPr>
      <w:rFonts w:ascii="Times New Roman" w:hAnsi="Times New Roman" w:cs="Times New Roman"/>
      <w:i/>
      <w:iCs/>
      <w:spacing w:val="20"/>
      <w:sz w:val="20"/>
      <w:szCs w:val="20"/>
    </w:rPr>
  </w:style>
  <w:style w:type="character" w:customStyle="1" w:styleId="FontStyle116">
    <w:name w:val="Font Style116"/>
    <w:uiPriority w:val="99"/>
    <w:rsid w:val="00D14705"/>
    <w:rPr>
      <w:rFonts w:ascii="Times New Roman" w:hAnsi="Times New Roman" w:cs="Times New Roman"/>
      <w:sz w:val="18"/>
      <w:szCs w:val="18"/>
    </w:rPr>
  </w:style>
  <w:style w:type="paragraph" w:customStyle="1" w:styleId="1TimesNewRoman">
    <w:name w:val="Стиль Заголовок 1 + Times New Roman"/>
    <w:basedOn w:val="18"/>
    <w:rsid w:val="00D14705"/>
    <w:pPr>
      <w:keepNext/>
      <w:tabs>
        <w:tab w:val="left" w:pos="851"/>
      </w:tabs>
      <w:spacing w:before="240" w:after="80" w:line="240" w:lineRule="auto"/>
      <w:ind w:firstLine="709"/>
      <w:jc w:val="both"/>
    </w:pPr>
    <w:rPr>
      <w:rFonts w:ascii="Times New Roman" w:hAnsi="Times New Roman" w:cs="Arial"/>
      <w:b/>
      <w:bCs/>
      <w:kern w:val="32"/>
      <w:sz w:val="32"/>
      <w:szCs w:val="32"/>
      <w:lang w:val="ru-RU" w:eastAsia="ru-RU"/>
    </w:rPr>
  </w:style>
  <w:style w:type="paragraph" w:customStyle="1" w:styleId="affffffffff0">
    <w:name w:val="Обычный (ТЭСП)"/>
    <w:basedOn w:val="ad"/>
    <w:link w:val="affffffffff1"/>
    <w:rsid w:val="00D14705"/>
    <w:pPr>
      <w:spacing w:after="0" w:line="240" w:lineRule="auto"/>
      <w:ind w:firstLine="851"/>
      <w:jc w:val="both"/>
    </w:pPr>
    <w:rPr>
      <w:rFonts w:ascii="Times New Roman" w:eastAsia="Times New Roman" w:hAnsi="Times New Roman" w:cs="Times New Roman"/>
      <w:sz w:val="24"/>
      <w:szCs w:val="24"/>
    </w:rPr>
  </w:style>
  <w:style w:type="character" w:customStyle="1" w:styleId="affffffffff1">
    <w:name w:val="Обычный (ТЭСП) Знак"/>
    <w:link w:val="affffffffff0"/>
    <w:rsid w:val="00D14705"/>
    <w:rPr>
      <w:rFonts w:ascii="Times New Roman" w:eastAsia="Times New Roman" w:hAnsi="Times New Roman" w:cs="Times New Roman"/>
      <w:sz w:val="24"/>
      <w:szCs w:val="24"/>
    </w:rPr>
  </w:style>
  <w:style w:type="paragraph" w:customStyle="1" w:styleId="textb">
    <w:name w:val="textb"/>
    <w:basedOn w:val="ad"/>
    <w:rsid w:val="00D14705"/>
    <w:pPr>
      <w:spacing w:after="0" w:line="240" w:lineRule="auto"/>
    </w:pPr>
    <w:rPr>
      <w:rFonts w:ascii="Arial" w:eastAsia="Times New Roman" w:hAnsi="Arial" w:cs="Arial"/>
      <w:b/>
      <w:bCs/>
      <w:lang w:eastAsia="ru-RU"/>
    </w:rPr>
  </w:style>
  <w:style w:type="numbering" w:customStyle="1" w:styleId="150">
    <w:name w:val="Нет списка15"/>
    <w:next w:val="af0"/>
    <w:uiPriority w:val="99"/>
    <w:semiHidden/>
    <w:unhideWhenUsed/>
    <w:rsid w:val="00D14705"/>
  </w:style>
  <w:style w:type="table" w:customStyle="1" w:styleId="232">
    <w:name w:val="Сетка таблицы23"/>
    <w:basedOn w:val="af"/>
    <w:next w:val="afff6"/>
    <w:uiPriority w:val="59"/>
    <w:rsid w:val="00D147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uiPriority w:val="99"/>
    <w:rsid w:val="00D14705"/>
    <w:rPr>
      <w:rFonts w:cs="Times New Roman"/>
    </w:rPr>
  </w:style>
  <w:style w:type="paragraph" w:customStyle="1" w:styleId="affffffffff2">
    <w:name w:val="ЗаглК"/>
    <w:basedOn w:val="18"/>
    <w:link w:val="affffffffff3"/>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32"/>
      <w:lang w:val="ru-RU"/>
    </w:rPr>
  </w:style>
  <w:style w:type="character" w:customStyle="1" w:styleId="affffffffff3">
    <w:name w:val="ЗаглК Знак"/>
    <w:link w:val="affffffffff2"/>
    <w:rsid w:val="00D14705"/>
    <w:rPr>
      <w:rFonts w:ascii="Times New Roman" w:eastAsia="SimSun" w:hAnsi="Times New Roman" w:cs="Times New Roman"/>
      <w:b/>
      <w:color w:val="000000"/>
      <w:sz w:val="28"/>
      <w:szCs w:val="32"/>
    </w:rPr>
  </w:style>
  <w:style w:type="paragraph" w:customStyle="1" w:styleId="affffffffff4">
    <w:name w:val="ОглаК"/>
    <w:basedOn w:val="1fa"/>
    <w:link w:val="affffffffff5"/>
    <w:qFormat/>
    <w:rsid w:val="00D14705"/>
    <w:pPr>
      <w:tabs>
        <w:tab w:val="right" w:pos="8789"/>
      </w:tabs>
      <w:spacing w:before="120" w:after="120"/>
      <w:ind w:left="170"/>
    </w:pPr>
    <w:rPr>
      <w:rFonts w:eastAsia="Calibri" w:cs="Calibri"/>
      <w:bCs/>
      <w:noProof/>
      <w:sz w:val="28"/>
      <w:szCs w:val="20"/>
      <w:lang w:eastAsia="en-US"/>
    </w:rPr>
  </w:style>
  <w:style w:type="paragraph" w:customStyle="1" w:styleId="1ff4">
    <w:name w:val="ЗаглК1"/>
    <w:basedOn w:val="18"/>
    <w:link w:val="1ff5"/>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28"/>
      <w:lang w:val="ru-RU"/>
    </w:rPr>
  </w:style>
  <w:style w:type="character" w:customStyle="1" w:styleId="1fb">
    <w:name w:val="Оглавление 1 Знак"/>
    <w:link w:val="1fa"/>
    <w:uiPriority w:val="39"/>
    <w:rsid w:val="00D14705"/>
    <w:rPr>
      <w:rFonts w:ascii="Times New Roman" w:eastAsia="Times New Roman" w:hAnsi="Times New Roman" w:cs="Times New Roman"/>
      <w:sz w:val="24"/>
      <w:szCs w:val="24"/>
      <w:lang w:eastAsia="ru-RU"/>
    </w:rPr>
  </w:style>
  <w:style w:type="character" w:customStyle="1" w:styleId="affffffffff5">
    <w:name w:val="ОглаК Знак"/>
    <w:link w:val="affffffffff4"/>
    <w:rsid w:val="00D14705"/>
    <w:rPr>
      <w:rFonts w:ascii="Times New Roman" w:eastAsia="Calibri" w:hAnsi="Times New Roman" w:cs="Calibri"/>
      <w:bCs/>
      <w:noProof/>
      <w:sz w:val="28"/>
      <w:szCs w:val="20"/>
    </w:rPr>
  </w:style>
  <w:style w:type="character" w:customStyle="1" w:styleId="1ff5">
    <w:name w:val="ЗаглК1 Знак"/>
    <w:link w:val="1ff4"/>
    <w:rsid w:val="00D14705"/>
    <w:rPr>
      <w:rFonts w:ascii="Times New Roman" w:eastAsia="SimSun" w:hAnsi="Times New Roman" w:cs="Times New Roman"/>
      <w:b/>
      <w:color w:val="000000"/>
      <w:sz w:val="28"/>
      <w:szCs w:val="28"/>
    </w:rPr>
  </w:style>
  <w:style w:type="paragraph" w:customStyle="1" w:styleId="affffffffff6">
    <w:name w:val="о"/>
    <w:basedOn w:val="ad"/>
    <w:link w:val="affffffffff7"/>
    <w:qFormat/>
    <w:rsid w:val="00D14705"/>
    <w:pPr>
      <w:spacing w:before="120" w:after="120" w:line="240" w:lineRule="auto"/>
      <w:ind w:firstLine="709"/>
      <w:jc w:val="both"/>
    </w:pPr>
    <w:rPr>
      <w:rFonts w:ascii="Times New Roman" w:eastAsia="Calibri" w:hAnsi="Times New Roman" w:cs="Times New Roman"/>
      <w:sz w:val="28"/>
    </w:rPr>
  </w:style>
  <w:style w:type="character" w:customStyle="1" w:styleId="affffffffff7">
    <w:name w:val="о Знак"/>
    <w:basedOn w:val="ae"/>
    <w:link w:val="affffffffff6"/>
    <w:rsid w:val="00D14705"/>
    <w:rPr>
      <w:rFonts w:ascii="Times New Roman" w:eastAsia="Calibri" w:hAnsi="Times New Roman" w:cs="Times New Roman"/>
      <w:sz w:val="28"/>
    </w:rPr>
  </w:style>
  <w:style w:type="paragraph" w:customStyle="1" w:styleId="1ff6">
    <w:name w:val="з1"/>
    <w:basedOn w:val="18"/>
    <w:link w:val="1ff7"/>
    <w:qFormat/>
    <w:rsid w:val="00D14705"/>
    <w:pPr>
      <w:keepNext/>
      <w:tabs>
        <w:tab w:val="left" w:pos="851"/>
        <w:tab w:val="num" w:pos="1702"/>
      </w:tabs>
      <w:spacing w:before="240" w:after="240" w:line="240" w:lineRule="auto"/>
      <w:ind w:left="568" w:firstLine="709"/>
      <w:jc w:val="both"/>
    </w:pPr>
    <w:rPr>
      <w:rFonts w:ascii="Times New Roman" w:hAnsi="Times New Roman" w:cs="Times New Roman"/>
      <w:b/>
      <w:sz w:val="32"/>
      <w:szCs w:val="32"/>
      <w:lang w:val="ru-RU"/>
    </w:rPr>
  </w:style>
  <w:style w:type="paragraph" w:customStyle="1" w:styleId="2fe">
    <w:name w:val="з2"/>
    <w:basedOn w:val="1ff6"/>
    <w:qFormat/>
    <w:rsid w:val="00D14705"/>
    <w:pPr>
      <w:tabs>
        <w:tab w:val="clear" w:pos="1702"/>
      </w:tabs>
      <w:spacing w:before="120" w:after="120"/>
      <w:ind w:left="0"/>
      <w:outlineLvl w:val="1"/>
    </w:pPr>
    <w:rPr>
      <w:b w:val="0"/>
      <w:sz w:val="28"/>
    </w:rPr>
  </w:style>
  <w:style w:type="character" w:customStyle="1" w:styleId="1ff7">
    <w:name w:val="з1 Знак"/>
    <w:basedOn w:val="affffffffff7"/>
    <w:link w:val="1ff6"/>
    <w:rsid w:val="00D14705"/>
    <w:rPr>
      <w:rFonts w:ascii="Times New Roman" w:eastAsia="Times New Roman" w:hAnsi="Times New Roman" w:cs="Times New Roman"/>
      <w:b/>
      <w:sz w:val="32"/>
      <w:szCs w:val="32"/>
    </w:rPr>
  </w:style>
  <w:style w:type="paragraph" w:customStyle="1" w:styleId="3f3">
    <w:name w:val="з3"/>
    <w:basedOn w:val="affffffffff6"/>
    <w:qFormat/>
    <w:rsid w:val="00D14705"/>
    <w:pPr>
      <w:outlineLvl w:val="2"/>
    </w:pPr>
  </w:style>
  <w:style w:type="paragraph" w:customStyle="1" w:styleId="48">
    <w:name w:val="з4"/>
    <w:basedOn w:val="3f3"/>
    <w:qFormat/>
    <w:rsid w:val="00D14705"/>
    <w:pPr>
      <w:outlineLvl w:val="3"/>
    </w:pPr>
  </w:style>
  <w:style w:type="character" w:customStyle="1" w:styleId="123">
    <w:name w:val="Стиль 12 пт"/>
    <w:basedOn w:val="ae"/>
    <w:rsid w:val="00D14705"/>
    <w:rPr>
      <w:rFonts w:ascii="Times New Roman" w:hAnsi="Times New Roman"/>
      <w:sz w:val="24"/>
    </w:rPr>
  </w:style>
  <w:style w:type="paragraph" w:customStyle="1" w:styleId="affffffffff8">
    <w:name w:val="Основной текст + По ширине"/>
    <w:aliases w:val="Первая строка:  0,5 см,Справа:  0,21 см,разреже..."/>
    <w:basedOn w:val="af9"/>
    <w:rsid w:val="00D14705"/>
    <w:pPr>
      <w:autoSpaceDE/>
      <w:autoSpaceDN/>
      <w:adjustRightInd/>
      <w:spacing w:after="0"/>
      <w:ind w:left="115" w:right="117" w:firstLine="283"/>
      <w:jc w:val="both"/>
    </w:pPr>
    <w:rPr>
      <w:rFonts w:ascii="Times New Roman" w:eastAsia="Calibri" w:hAnsi="Times New Roman"/>
      <w:color w:val="333333"/>
      <w:lang w:eastAsia="en-US"/>
    </w:rPr>
  </w:style>
  <w:style w:type="paragraph" w:customStyle="1" w:styleId="tehnormatitle">
    <w:name w:val="tehnormatitle"/>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Стиль 10 пт"/>
    <w:basedOn w:val="ae"/>
    <w:rsid w:val="00D14705"/>
    <w:rPr>
      <w:rFonts w:ascii="Arial" w:hAnsi="Arial"/>
      <w:sz w:val="24"/>
    </w:rPr>
  </w:style>
  <w:style w:type="paragraph" w:customStyle="1" w:styleId="TableParagraph">
    <w:name w:val="Table Paragraph"/>
    <w:basedOn w:val="ad"/>
    <w:rsid w:val="00D14705"/>
    <w:pPr>
      <w:widowControl w:val="0"/>
      <w:spacing w:after="0" w:line="240" w:lineRule="auto"/>
    </w:pPr>
    <w:rPr>
      <w:rFonts w:ascii="Calibri" w:eastAsia="Times New Roman" w:hAnsi="Calibri" w:cs="Times New Roman"/>
      <w:lang w:val="en-US"/>
    </w:rPr>
  </w:style>
  <w:style w:type="character" w:customStyle="1" w:styleId="2ff">
    <w:name w:val="Знак Знак2"/>
    <w:semiHidden/>
    <w:locked/>
    <w:rsid w:val="00D14705"/>
    <w:rPr>
      <w:rFonts w:eastAsia="Calibri"/>
      <w:lang w:val="en-US" w:eastAsia="en-US" w:bidi="ar-SA"/>
    </w:rPr>
  </w:style>
  <w:style w:type="paragraph" w:customStyle="1" w:styleId="2ff0">
    <w:name w:val="Список у2"/>
    <w:basedOn w:val="25"/>
    <w:link w:val="2ff1"/>
    <w:qFormat/>
    <w:rsid w:val="00D14705"/>
    <w:pPr>
      <w:tabs>
        <w:tab w:val="left" w:pos="1134"/>
        <w:tab w:val="left" w:pos="1276"/>
      </w:tabs>
      <w:spacing w:before="180" w:line="360" w:lineRule="auto"/>
      <w:ind w:firstLine="567"/>
    </w:pPr>
    <w:rPr>
      <w:rFonts w:ascii="Times New Roman" w:hAnsi="Times New Roman" w:cstheme="majorBidi"/>
      <w:i w:val="0"/>
      <w:iCs w:val="0"/>
      <w:szCs w:val="26"/>
      <w:lang w:eastAsia="ar-SA"/>
    </w:rPr>
  </w:style>
  <w:style w:type="character" w:customStyle="1" w:styleId="2ff1">
    <w:name w:val="Список у2 Знак"/>
    <w:basedOn w:val="aff0"/>
    <w:link w:val="2ff0"/>
    <w:rsid w:val="00D14705"/>
    <w:rPr>
      <w:rFonts w:ascii="Times New Roman" w:eastAsia="Times New Roman" w:hAnsi="Times New Roman" w:cstheme="majorBidi"/>
      <w:b/>
      <w:bCs/>
      <w:sz w:val="28"/>
      <w:szCs w:val="26"/>
      <w:lang w:eastAsia="ar-SA"/>
    </w:rPr>
  </w:style>
  <w:style w:type="paragraph" w:customStyle="1" w:styleId="3f4">
    <w:name w:val="Список у3"/>
    <w:basedOn w:val="2ff0"/>
    <w:link w:val="3f5"/>
    <w:qFormat/>
    <w:rsid w:val="00D14705"/>
    <w:pPr>
      <w:ind w:left="1277"/>
    </w:pPr>
  </w:style>
  <w:style w:type="character" w:customStyle="1" w:styleId="3f5">
    <w:name w:val="Список у3 Знак"/>
    <w:basedOn w:val="2ff1"/>
    <w:link w:val="3f4"/>
    <w:rsid w:val="00D14705"/>
    <w:rPr>
      <w:rFonts w:ascii="Times New Roman" w:eastAsia="Times New Roman" w:hAnsi="Times New Roman" w:cstheme="majorBidi"/>
      <w:b/>
      <w:bCs/>
      <w:sz w:val="28"/>
      <w:szCs w:val="26"/>
      <w:lang w:eastAsia="ar-SA"/>
    </w:rPr>
  </w:style>
  <w:style w:type="paragraph" w:customStyle="1" w:styleId="49">
    <w:name w:val="Список у4"/>
    <w:basedOn w:val="3f4"/>
    <w:link w:val="4a"/>
    <w:qFormat/>
    <w:rsid w:val="00D14705"/>
    <w:pPr>
      <w:numPr>
        <w:ilvl w:val="3"/>
      </w:numPr>
      <w:ind w:left="1277" w:firstLine="567"/>
    </w:pPr>
  </w:style>
  <w:style w:type="character" w:customStyle="1" w:styleId="4a">
    <w:name w:val="Список у4 Знак"/>
    <w:basedOn w:val="3f5"/>
    <w:link w:val="49"/>
    <w:rsid w:val="00D14705"/>
    <w:rPr>
      <w:rFonts w:ascii="Times New Roman" w:eastAsia="Times New Roman" w:hAnsi="Times New Roman" w:cstheme="majorBidi"/>
      <w:b/>
      <w:bCs/>
      <w:sz w:val="28"/>
      <w:szCs w:val="26"/>
      <w:lang w:eastAsia="ar-SA"/>
    </w:rPr>
  </w:style>
  <w:style w:type="paragraph" w:customStyle="1" w:styleId="58">
    <w:name w:val="Список у5"/>
    <w:basedOn w:val="49"/>
    <w:link w:val="59"/>
    <w:qFormat/>
    <w:rsid w:val="00D14705"/>
    <w:pPr>
      <w:numPr>
        <w:ilvl w:val="4"/>
      </w:numPr>
      <w:ind w:left="1277" w:firstLine="567"/>
    </w:pPr>
  </w:style>
  <w:style w:type="character" w:customStyle="1" w:styleId="59">
    <w:name w:val="Список у5 Знак"/>
    <w:basedOn w:val="4a"/>
    <w:link w:val="58"/>
    <w:rsid w:val="00D14705"/>
    <w:rPr>
      <w:rFonts w:ascii="Times New Roman" w:eastAsia="Times New Roman" w:hAnsi="Times New Roman" w:cstheme="majorBidi"/>
      <w:b/>
      <w:bCs/>
      <w:sz w:val="28"/>
      <w:szCs w:val="26"/>
      <w:lang w:eastAsia="ar-SA"/>
    </w:rPr>
  </w:style>
  <w:style w:type="paragraph" w:customStyle="1" w:styleId="2ff2">
    <w:name w:val="2_Основной текст"/>
    <w:basedOn w:val="ad"/>
    <w:qFormat/>
    <w:rsid w:val="00D14705"/>
    <w:pPr>
      <w:widowControl w:val="0"/>
      <w:adjustRightInd w:val="0"/>
      <w:spacing w:after="0" w:line="240" w:lineRule="auto"/>
      <w:jc w:val="both"/>
      <w:textAlignment w:val="baseline"/>
    </w:pPr>
    <w:rPr>
      <w:rFonts w:ascii="Times New Roman" w:hAnsi="Times New Roman" w:cstheme="majorBidi"/>
      <w:sz w:val="28"/>
      <w:szCs w:val="28"/>
    </w:rPr>
  </w:style>
  <w:style w:type="paragraph" w:customStyle="1" w:styleId="3f6">
    <w:name w:val="3_Основной текст"/>
    <w:basedOn w:val="ad"/>
    <w:link w:val="3f7"/>
    <w:qFormat/>
    <w:rsid w:val="00D14705"/>
    <w:pPr>
      <w:widowControl w:val="0"/>
      <w:adjustRightInd w:val="0"/>
      <w:spacing w:after="0" w:line="240" w:lineRule="auto"/>
      <w:ind w:firstLine="567"/>
      <w:jc w:val="both"/>
      <w:textAlignment w:val="baseline"/>
    </w:pPr>
    <w:rPr>
      <w:rFonts w:ascii="Times New Roman" w:hAnsi="Times New Roman" w:cstheme="majorBidi"/>
      <w:sz w:val="28"/>
      <w:szCs w:val="28"/>
    </w:rPr>
  </w:style>
  <w:style w:type="character" w:customStyle="1" w:styleId="3f7">
    <w:name w:val="3_Основной текст Знак"/>
    <w:link w:val="3f6"/>
    <w:rsid w:val="00D14705"/>
    <w:rPr>
      <w:rFonts w:ascii="Times New Roman" w:hAnsi="Times New Roman" w:cstheme="majorBidi"/>
      <w:sz w:val="28"/>
      <w:szCs w:val="28"/>
    </w:rPr>
  </w:style>
  <w:style w:type="paragraph" w:customStyle="1" w:styleId="13">
    <w:name w:val="Приложение Заголовок 1"/>
    <w:basedOn w:val="18"/>
    <w:link w:val="1ff8"/>
    <w:autoRedefine/>
    <w:qFormat/>
    <w:rsid w:val="00D14705"/>
    <w:pPr>
      <w:keepNext/>
      <w:numPr>
        <w:numId w:val="31"/>
      </w:numPr>
      <w:tabs>
        <w:tab w:val="left" w:pos="851"/>
        <w:tab w:val="left" w:pos="993"/>
      </w:tabs>
      <w:spacing w:after="0" w:line="240" w:lineRule="auto"/>
      <w:ind w:left="0" w:firstLine="709"/>
      <w:jc w:val="both"/>
    </w:pPr>
    <w:rPr>
      <w:rFonts w:ascii="Times New Roman" w:hAnsi="Times New Roman" w:cs="Times New Roman"/>
      <w:b/>
      <w:sz w:val="28"/>
      <w:szCs w:val="28"/>
      <w:lang w:val="ru-RU"/>
    </w:rPr>
  </w:style>
  <w:style w:type="paragraph" w:customStyle="1" w:styleId="22">
    <w:name w:val="Приложение Заголовок 2"/>
    <w:basedOn w:val="25"/>
    <w:link w:val="2ff3"/>
    <w:qFormat/>
    <w:rsid w:val="00D14705"/>
    <w:pPr>
      <w:keepNext w:val="0"/>
      <w:numPr>
        <w:ilvl w:val="1"/>
        <w:numId w:val="31"/>
      </w:numPr>
      <w:tabs>
        <w:tab w:val="left" w:pos="1134"/>
        <w:tab w:val="left" w:pos="1276"/>
      </w:tabs>
      <w:spacing w:before="360" w:after="180" w:line="276" w:lineRule="auto"/>
    </w:pPr>
    <w:rPr>
      <w:rFonts w:ascii="Times New Roman" w:hAnsi="Times New Roman"/>
      <w:i w:val="0"/>
      <w:sz w:val="24"/>
      <w:lang w:eastAsia="en-US"/>
    </w:rPr>
  </w:style>
  <w:style w:type="character" w:customStyle="1" w:styleId="1ff8">
    <w:name w:val="Приложение Заголовок 1 Знак"/>
    <w:basedOn w:val="ae"/>
    <w:link w:val="13"/>
    <w:rsid w:val="00D14705"/>
    <w:rPr>
      <w:rFonts w:ascii="Times New Roman" w:eastAsia="Times New Roman" w:hAnsi="Times New Roman" w:cs="Times New Roman"/>
      <w:b/>
      <w:sz w:val="28"/>
      <w:szCs w:val="28"/>
    </w:rPr>
  </w:style>
  <w:style w:type="paragraph" w:customStyle="1" w:styleId="30">
    <w:name w:val="Приложение Заголовок 3"/>
    <w:basedOn w:val="25"/>
    <w:link w:val="3f8"/>
    <w:qFormat/>
    <w:rsid w:val="00D14705"/>
    <w:pPr>
      <w:numPr>
        <w:ilvl w:val="2"/>
        <w:numId w:val="31"/>
      </w:numPr>
      <w:tabs>
        <w:tab w:val="left" w:pos="1134"/>
        <w:tab w:val="left" w:pos="1276"/>
      </w:tabs>
      <w:spacing w:before="360" w:after="180" w:line="276" w:lineRule="auto"/>
      <w:ind w:left="1134" w:hanging="567"/>
    </w:pPr>
    <w:rPr>
      <w:rFonts w:ascii="Times New Roman" w:hAnsi="Times New Roman"/>
      <w:i w:val="0"/>
      <w:sz w:val="24"/>
    </w:rPr>
  </w:style>
  <w:style w:type="character" w:customStyle="1" w:styleId="2ff3">
    <w:name w:val="Приложение Заголовок 2 Знак"/>
    <w:basedOn w:val="ae"/>
    <w:link w:val="22"/>
    <w:rsid w:val="00D14705"/>
    <w:rPr>
      <w:rFonts w:ascii="Times New Roman" w:eastAsia="Times New Roman" w:hAnsi="Times New Roman" w:cs="Times New Roman"/>
      <w:b/>
      <w:bCs/>
      <w:iCs/>
      <w:sz w:val="24"/>
      <w:szCs w:val="28"/>
    </w:rPr>
  </w:style>
  <w:style w:type="paragraph" w:customStyle="1" w:styleId="ac">
    <w:name w:val="Название приложения"/>
    <w:basedOn w:val="18"/>
    <w:link w:val="affffffffff9"/>
    <w:autoRedefine/>
    <w:qFormat/>
    <w:rsid w:val="00D14705"/>
    <w:pPr>
      <w:widowControl w:val="0"/>
      <w:numPr>
        <w:numId w:val="38"/>
      </w:numPr>
      <w:tabs>
        <w:tab w:val="left" w:pos="567"/>
        <w:tab w:val="left" w:pos="851"/>
      </w:tabs>
      <w:spacing w:after="0" w:line="240" w:lineRule="auto"/>
      <w:ind w:left="57" w:right="57" w:firstLine="975"/>
      <w:outlineLvl w:val="9"/>
    </w:pPr>
    <w:rPr>
      <w:rFonts w:ascii="Times New Roman" w:hAnsi="Times New Roman" w:cs="Times New Roman"/>
      <w:b/>
      <w:sz w:val="28"/>
      <w:lang w:val="ru-RU" w:eastAsia="ru-RU"/>
    </w:rPr>
  </w:style>
  <w:style w:type="character" w:customStyle="1" w:styleId="affffffffff9">
    <w:name w:val="Название приложения Знак"/>
    <w:basedOn w:val="afa"/>
    <w:link w:val="ac"/>
    <w:rsid w:val="00D14705"/>
    <w:rPr>
      <w:rFonts w:ascii="Times New Roman" w:eastAsia="Times New Roman" w:hAnsi="Times New Roman" w:cs="Times New Roman"/>
      <w:b/>
      <w:sz w:val="28"/>
      <w:szCs w:val="20"/>
      <w:lang w:eastAsia="ru-RU"/>
    </w:rPr>
  </w:style>
  <w:style w:type="paragraph" w:customStyle="1" w:styleId="affffffffffa">
    <w:name w:val="Содержимое таблицы"/>
    <w:basedOn w:val="ad"/>
    <w:link w:val="affffffffffb"/>
    <w:qFormat/>
    <w:rsid w:val="00D14705"/>
    <w:pPr>
      <w:spacing w:after="0"/>
      <w:jc w:val="both"/>
    </w:pPr>
    <w:rPr>
      <w:rFonts w:ascii="Times New Roman" w:eastAsia="Calibri" w:hAnsi="Times New Roman" w:cstheme="majorBidi"/>
      <w:sz w:val="20"/>
      <w:szCs w:val="28"/>
      <w:lang w:eastAsia="ru-RU"/>
    </w:rPr>
  </w:style>
  <w:style w:type="character" w:customStyle="1" w:styleId="affffffffffb">
    <w:name w:val="Содержимое таблицы Знак"/>
    <w:basedOn w:val="afa"/>
    <w:link w:val="affffffffffa"/>
    <w:rsid w:val="00D14705"/>
    <w:rPr>
      <w:rFonts w:ascii="Times New Roman" w:eastAsia="Calibri" w:hAnsi="Times New Roman" w:cstheme="majorBidi"/>
      <w:sz w:val="20"/>
      <w:szCs w:val="28"/>
      <w:lang w:eastAsia="ru-RU"/>
    </w:rPr>
  </w:style>
  <w:style w:type="paragraph" w:customStyle="1" w:styleId="affffffffffc">
    <w:name w:val="Наименование ненумерованного раздела"/>
    <w:basedOn w:val="18"/>
    <w:next w:val="ad"/>
    <w:link w:val="affffffffffd"/>
    <w:autoRedefine/>
    <w:qFormat/>
    <w:rsid w:val="00D14705"/>
    <w:pPr>
      <w:keepNext/>
      <w:pageBreakBefore/>
      <w:tabs>
        <w:tab w:val="left" w:pos="851"/>
      </w:tabs>
      <w:spacing w:after="0" w:line="240" w:lineRule="auto"/>
      <w:jc w:val="both"/>
    </w:pPr>
    <w:rPr>
      <w:rFonts w:ascii="Times New Roman" w:hAnsi="Times New Roman" w:cs="Times New Roman"/>
      <w:b/>
      <w:sz w:val="28"/>
      <w:szCs w:val="32"/>
      <w:lang w:val="ru-RU"/>
    </w:rPr>
  </w:style>
  <w:style w:type="character" w:customStyle="1" w:styleId="affffffffffd">
    <w:name w:val="Наименование ненумерованного раздела Знак"/>
    <w:link w:val="affffffffffc"/>
    <w:rsid w:val="00D14705"/>
    <w:rPr>
      <w:rFonts w:ascii="Times New Roman" w:eastAsia="Times New Roman" w:hAnsi="Times New Roman" w:cs="Times New Roman"/>
      <w:b/>
      <w:sz w:val="28"/>
      <w:szCs w:val="32"/>
    </w:rPr>
  </w:style>
  <w:style w:type="paragraph" w:customStyle="1" w:styleId="ab">
    <w:name w:val="Библиографический список"/>
    <w:basedOn w:val="ad"/>
    <w:link w:val="affffffffffe"/>
    <w:qFormat/>
    <w:rsid w:val="00D14705"/>
    <w:pPr>
      <w:numPr>
        <w:ilvl w:val="1"/>
        <w:numId w:val="32"/>
      </w:numPr>
      <w:spacing w:after="0" w:line="360" w:lineRule="auto"/>
      <w:jc w:val="both"/>
    </w:pPr>
    <w:rPr>
      <w:rFonts w:ascii="Times New Roman" w:eastAsia="Calibri" w:hAnsi="Times New Roman" w:cstheme="majorBidi"/>
      <w:sz w:val="28"/>
      <w:szCs w:val="28"/>
    </w:rPr>
  </w:style>
  <w:style w:type="character" w:customStyle="1" w:styleId="affffffffffe">
    <w:name w:val="Библиографический список Знак"/>
    <w:link w:val="ab"/>
    <w:rsid w:val="00D14705"/>
    <w:rPr>
      <w:rFonts w:ascii="Times New Roman" w:eastAsia="Calibri" w:hAnsi="Times New Roman" w:cstheme="majorBidi"/>
      <w:sz w:val="28"/>
      <w:szCs w:val="28"/>
    </w:rPr>
  </w:style>
  <w:style w:type="paragraph" w:customStyle="1" w:styleId="DocumentName">
    <w:name w:val="Document Name"/>
    <w:basedOn w:val="ad"/>
    <w:rsid w:val="00D14705"/>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d"/>
    <w:rsid w:val="00D14705"/>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D14705"/>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d"/>
    <w:rsid w:val="00D14705"/>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d"/>
    <w:rsid w:val="00D14705"/>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ffff1">
    <w:name w:val="Список Знак"/>
    <w:basedOn w:val="ae"/>
    <w:link w:val="affffffff0"/>
    <w:rsid w:val="00D14705"/>
    <w:rPr>
      <w:rFonts w:ascii="Calibri" w:eastAsia="Times New Roman" w:hAnsi="Calibri" w:cs="Tahoma"/>
      <w:lang w:eastAsia="ar-SA"/>
    </w:rPr>
  </w:style>
  <w:style w:type="paragraph" w:customStyle="1" w:styleId="14">
    <w:name w:val="Список 1)"/>
    <w:basedOn w:val="aff"/>
    <w:qFormat/>
    <w:rsid w:val="00D14705"/>
    <w:pPr>
      <w:widowControl w:val="0"/>
      <w:numPr>
        <w:numId w:val="33"/>
      </w:numPr>
      <w:adjustRightInd w:val="0"/>
      <w:spacing w:line="360" w:lineRule="auto"/>
      <w:contextualSpacing/>
      <w:jc w:val="both"/>
      <w:textAlignment w:val="baseline"/>
    </w:pPr>
    <w:rPr>
      <w:rFonts w:eastAsiaTheme="minorHAnsi" w:cstheme="majorBidi"/>
      <w:sz w:val="28"/>
      <w:szCs w:val="28"/>
      <w:lang w:eastAsia="en-US"/>
    </w:rPr>
  </w:style>
  <w:style w:type="paragraph" w:customStyle="1" w:styleId="afffffffffff">
    <w:name w:val="Приложение Нормальный текст"/>
    <w:basedOn w:val="af9"/>
    <w:link w:val="afffffffffff0"/>
    <w:qFormat/>
    <w:rsid w:val="00D14705"/>
    <w:pPr>
      <w:widowControl/>
      <w:autoSpaceDE/>
      <w:autoSpaceDN/>
      <w:adjustRightInd/>
      <w:spacing w:after="0" w:line="360" w:lineRule="auto"/>
      <w:ind w:firstLine="567"/>
      <w:jc w:val="both"/>
    </w:pPr>
    <w:rPr>
      <w:rFonts w:ascii="Times New Roman" w:eastAsia="Calibri" w:hAnsi="Times New Roman" w:cstheme="majorBidi"/>
      <w:sz w:val="24"/>
      <w:szCs w:val="24"/>
    </w:rPr>
  </w:style>
  <w:style w:type="paragraph" w:styleId="2">
    <w:name w:val="List Bullet 2"/>
    <w:basedOn w:val="ad"/>
    <w:link w:val="2ff4"/>
    <w:uiPriority w:val="99"/>
    <w:unhideWhenUsed/>
    <w:rsid w:val="00D14705"/>
    <w:pPr>
      <w:widowControl w:val="0"/>
      <w:numPr>
        <w:numId w:val="34"/>
      </w:numPr>
      <w:adjustRightInd w:val="0"/>
      <w:spacing w:after="0" w:line="240" w:lineRule="auto"/>
      <w:contextualSpacing/>
      <w:jc w:val="both"/>
      <w:textAlignment w:val="baseline"/>
    </w:pPr>
    <w:rPr>
      <w:rFonts w:ascii="Times New Roman" w:hAnsi="Times New Roman" w:cstheme="majorBidi"/>
      <w:sz w:val="28"/>
      <w:szCs w:val="28"/>
    </w:rPr>
  </w:style>
  <w:style w:type="character" w:customStyle="1" w:styleId="afffffffffff0">
    <w:name w:val="Приложение Нормальный текст Знак"/>
    <w:basedOn w:val="afa"/>
    <w:link w:val="afffffffffff"/>
    <w:rsid w:val="00D14705"/>
    <w:rPr>
      <w:rFonts w:ascii="Times New Roman" w:eastAsia="Calibri" w:hAnsi="Times New Roman" w:cstheme="majorBidi"/>
      <w:sz w:val="24"/>
      <w:szCs w:val="24"/>
      <w:lang w:eastAsia="ru-RU"/>
    </w:rPr>
  </w:style>
  <w:style w:type="paragraph" w:customStyle="1" w:styleId="afffffffffff1">
    <w:name w:val="Приложение Список"/>
    <w:basedOn w:val="2"/>
    <w:link w:val="afffffffffff2"/>
    <w:qFormat/>
    <w:rsid w:val="00D14705"/>
    <w:pPr>
      <w:spacing w:line="360" w:lineRule="auto"/>
    </w:pPr>
    <w:rPr>
      <w:sz w:val="24"/>
      <w:szCs w:val="24"/>
    </w:rPr>
  </w:style>
  <w:style w:type="paragraph" w:customStyle="1" w:styleId="afffffffffff3">
    <w:name w:val="Таблица Текст"/>
    <w:basedOn w:val="ad"/>
    <w:qFormat/>
    <w:rsid w:val="00D14705"/>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4">
    <w:name w:val="Маркированный список 2 Знак"/>
    <w:basedOn w:val="ae"/>
    <w:link w:val="2"/>
    <w:uiPriority w:val="99"/>
    <w:rsid w:val="00D14705"/>
    <w:rPr>
      <w:rFonts w:ascii="Times New Roman" w:hAnsi="Times New Roman" w:cstheme="majorBidi"/>
      <w:sz w:val="28"/>
      <w:szCs w:val="28"/>
    </w:rPr>
  </w:style>
  <w:style w:type="character" w:customStyle="1" w:styleId="afffffffffff2">
    <w:name w:val="Приложение Список Знак"/>
    <w:basedOn w:val="2ff4"/>
    <w:link w:val="afffffffffff1"/>
    <w:rsid w:val="00D14705"/>
    <w:rPr>
      <w:rFonts w:ascii="Times New Roman" w:hAnsi="Times New Roman" w:cstheme="majorBidi"/>
      <w:sz w:val="24"/>
      <w:szCs w:val="24"/>
    </w:rPr>
  </w:style>
  <w:style w:type="paragraph" w:customStyle="1" w:styleId="11">
    <w:name w:val="Нумерованный список в разделе (1 ур)"/>
    <w:basedOn w:val="af9"/>
    <w:link w:val="1ff9"/>
    <w:qFormat/>
    <w:rsid w:val="00D14705"/>
    <w:pPr>
      <w:widowControl/>
      <w:numPr>
        <w:numId w:val="35"/>
      </w:numPr>
      <w:autoSpaceDE/>
      <w:autoSpaceDN/>
      <w:adjustRightInd/>
      <w:spacing w:after="200" w:line="360" w:lineRule="auto"/>
      <w:contextualSpacing/>
      <w:jc w:val="both"/>
    </w:pPr>
    <w:rPr>
      <w:rFonts w:ascii="Times New Roman" w:eastAsia="Calibri" w:hAnsi="Times New Roman"/>
      <w:sz w:val="28"/>
      <w:szCs w:val="28"/>
      <w:lang w:eastAsia="en-US"/>
    </w:rPr>
  </w:style>
  <w:style w:type="paragraph" w:customStyle="1" w:styleId="aa">
    <w:name w:val="Приложение"/>
    <w:next w:val="af9"/>
    <w:qFormat/>
    <w:rsid w:val="00D14705"/>
    <w:pPr>
      <w:pageBreakBefore/>
      <w:numPr>
        <w:numId w:val="36"/>
      </w:numPr>
      <w:spacing w:after="0" w:line="360" w:lineRule="auto"/>
      <w:jc w:val="right"/>
    </w:pPr>
    <w:rPr>
      <w:rFonts w:ascii="Times New Roman" w:eastAsia="Calibri" w:hAnsi="Times New Roman" w:cs="Times New Roman"/>
      <w:b/>
      <w:sz w:val="32"/>
      <w:szCs w:val="28"/>
    </w:rPr>
  </w:style>
  <w:style w:type="character" w:customStyle="1" w:styleId="3f8">
    <w:name w:val="Приложение Заголовок 3 Знак"/>
    <w:basedOn w:val="affffffffff9"/>
    <w:link w:val="30"/>
    <w:rsid w:val="00D14705"/>
    <w:rPr>
      <w:rFonts w:ascii="Times New Roman" w:eastAsia="Times New Roman" w:hAnsi="Times New Roman" w:cs="Times New Roman"/>
      <w:b/>
      <w:bCs/>
      <w:iCs/>
      <w:sz w:val="24"/>
      <w:szCs w:val="28"/>
      <w:lang w:eastAsia="ru-RU"/>
    </w:rPr>
  </w:style>
  <w:style w:type="paragraph" w:customStyle="1" w:styleId="afffffffffff4">
    <w:name w:val="Приложение Выделенный текст"/>
    <w:basedOn w:val="afffffffffff"/>
    <w:link w:val="afffffffffff5"/>
    <w:qFormat/>
    <w:rsid w:val="00D14705"/>
    <w:rPr>
      <w:b/>
    </w:rPr>
  </w:style>
  <w:style w:type="character" w:customStyle="1" w:styleId="afffffffffff5">
    <w:name w:val="Приложение Выделенный текст Знак"/>
    <w:basedOn w:val="afffffffffff0"/>
    <w:link w:val="afffffffffff4"/>
    <w:rsid w:val="00D14705"/>
    <w:rPr>
      <w:rFonts w:ascii="Times New Roman" w:eastAsia="Calibri" w:hAnsi="Times New Roman" w:cstheme="majorBidi"/>
      <w:b/>
      <w:sz w:val="24"/>
      <w:szCs w:val="24"/>
      <w:lang w:eastAsia="ru-RU"/>
    </w:rPr>
  </w:style>
  <w:style w:type="paragraph" w:customStyle="1" w:styleId="afffffffffff6">
    <w:name w:val="Содержимое таблицы (по центру)"/>
    <w:basedOn w:val="ad"/>
    <w:link w:val="afffffffffff7"/>
    <w:qFormat/>
    <w:rsid w:val="00D14705"/>
    <w:pPr>
      <w:spacing w:after="0" w:line="240" w:lineRule="auto"/>
      <w:jc w:val="center"/>
    </w:pPr>
    <w:rPr>
      <w:rFonts w:ascii="Times New Roman" w:eastAsia="Calibri" w:hAnsi="Times New Roman" w:cs="Times New Roman"/>
      <w:sz w:val="24"/>
      <w:lang w:eastAsia="ru-RU"/>
    </w:rPr>
  </w:style>
  <w:style w:type="character" w:customStyle="1" w:styleId="afffffffffff7">
    <w:name w:val="Содержимое таблицы (по центру) Знак"/>
    <w:basedOn w:val="ae"/>
    <w:link w:val="afffffffffff6"/>
    <w:rsid w:val="00D14705"/>
    <w:rPr>
      <w:rFonts w:ascii="Times New Roman" w:eastAsia="Calibri" w:hAnsi="Times New Roman" w:cs="Times New Roman"/>
      <w:sz w:val="24"/>
      <w:lang w:eastAsia="ru-RU"/>
    </w:rPr>
  </w:style>
  <w:style w:type="character" w:customStyle="1" w:styleId="NoSpacingChar">
    <w:name w:val="No Spacing Char"/>
    <w:link w:val="1f4"/>
    <w:locked/>
    <w:rsid w:val="00D14705"/>
    <w:rPr>
      <w:rFonts w:ascii="Calibri" w:eastAsia="Times New Roman" w:hAnsi="Calibri" w:cs="Times New Roman"/>
    </w:rPr>
  </w:style>
  <w:style w:type="character" w:customStyle="1" w:styleId="1ff9">
    <w:name w:val="Нумерованный список в разделе (1 ур) Знак"/>
    <w:link w:val="11"/>
    <w:rsid w:val="00D14705"/>
    <w:rPr>
      <w:rFonts w:ascii="Times New Roman" w:eastAsia="Calibri" w:hAnsi="Times New Roman" w:cs="Times New Roman"/>
      <w:sz w:val="28"/>
      <w:szCs w:val="28"/>
    </w:rPr>
  </w:style>
  <w:style w:type="paragraph" w:styleId="2ff5">
    <w:name w:val="List Number 2"/>
    <w:basedOn w:val="ad"/>
    <w:uiPriority w:val="99"/>
    <w:unhideWhenUsed/>
    <w:rsid w:val="00D14705"/>
    <w:pPr>
      <w:contextualSpacing/>
      <w:jc w:val="both"/>
    </w:pPr>
    <w:rPr>
      <w:rFonts w:ascii="Times New Roman" w:eastAsia="Calibri" w:hAnsi="Times New Roman" w:cs="Times New Roman"/>
      <w:sz w:val="28"/>
    </w:rPr>
  </w:style>
  <w:style w:type="paragraph" w:customStyle="1" w:styleId="afffffffffff8">
    <w:name w:val="Содержание"/>
    <w:basedOn w:val="affffffffffc"/>
    <w:link w:val="afffffffffff9"/>
    <w:qFormat/>
    <w:rsid w:val="00D14705"/>
    <w:pPr>
      <w:pageBreakBefore w:val="0"/>
    </w:pPr>
    <w:rPr>
      <w:lang w:eastAsia="ru-RU"/>
    </w:rPr>
  </w:style>
  <w:style w:type="character" w:customStyle="1" w:styleId="afffffffffff9">
    <w:name w:val="Содержание Знак"/>
    <w:basedOn w:val="affffffffffd"/>
    <w:link w:val="afffffffffff8"/>
    <w:rsid w:val="00D14705"/>
    <w:rPr>
      <w:rFonts w:ascii="Times New Roman" w:eastAsia="Times New Roman" w:hAnsi="Times New Roman" w:cs="Times New Roman"/>
      <w:b/>
      <w:sz w:val="28"/>
      <w:szCs w:val="32"/>
      <w:lang w:eastAsia="ru-RU"/>
    </w:rPr>
  </w:style>
  <w:style w:type="paragraph" w:customStyle="1" w:styleId="51">
    <w:name w:val="Пункт 5"/>
    <w:basedOn w:val="50"/>
    <w:link w:val="5a"/>
    <w:qFormat/>
    <w:rsid w:val="00D14705"/>
    <w:pPr>
      <w:keepNext w:val="0"/>
      <w:numPr>
        <w:numId w:val="30"/>
      </w:numPr>
      <w:tabs>
        <w:tab w:val="left" w:pos="1701"/>
      </w:tabs>
      <w:suppressAutoHyphens w:val="0"/>
      <w:spacing w:after="60" w:line="240" w:lineRule="auto"/>
      <w:jc w:val="left"/>
    </w:pPr>
    <w:rPr>
      <w:b w:val="0"/>
      <w:iCs/>
      <w:sz w:val="28"/>
      <w:szCs w:val="24"/>
    </w:rPr>
  </w:style>
  <w:style w:type="character" w:customStyle="1" w:styleId="5a">
    <w:name w:val="Пункт 5 Знак"/>
    <w:basedOn w:val="ae"/>
    <w:link w:val="51"/>
    <w:rsid w:val="00D14705"/>
    <w:rPr>
      <w:rFonts w:ascii="Times New Roman" w:eastAsia="Times New Roman" w:hAnsi="Times New Roman" w:cs="Times New Roman"/>
      <w:bCs/>
      <w:iCs/>
      <w:sz w:val="28"/>
      <w:szCs w:val="24"/>
      <w:lang w:eastAsia="ru-RU"/>
    </w:rPr>
  </w:style>
  <w:style w:type="paragraph" w:customStyle="1" w:styleId="a2">
    <w:name w:val="Список нумерованный"/>
    <w:basedOn w:val="ad"/>
    <w:rsid w:val="00D14705"/>
    <w:pPr>
      <w:numPr>
        <w:numId w:val="37"/>
      </w:numPr>
      <w:spacing w:before="120" w:after="0" w:line="240" w:lineRule="auto"/>
      <w:jc w:val="both"/>
    </w:pPr>
    <w:rPr>
      <w:rFonts w:ascii="Times New Roman" w:eastAsia="Times New Roman" w:hAnsi="Times New Roman" w:cs="Times New Roman"/>
      <w:sz w:val="24"/>
      <w:szCs w:val="24"/>
      <w:lang w:eastAsia="ru-RU"/>
    </w:rPr>
  </w:style>
  <w:style w:type="paragraph" w:styleId="5b">
    <w:name w:val="List 5"/>
    <w:basedOn w:val="ad"/>
    <w:uiPriority w:val="99"/>
    <w:unhideWhenUsed/>
    <w:rsid w:val="00D14705"/>
    <w:pPr>
      <w:ind w:left="1415" w:hanging="283"/>
      <w:contextualSpacing/>
      <w:jc w:val="both"/>
    </w:pPr>
    <w:rPr>
      <w:rFonts w:ascii="Times New Roman" w:eastAsia="Calibri" w:hAnsi="Times New Roman" w:cs="Times New Roman"/>
      <w:sz w:val="28"/>
    </w:rPr>
  </w:style>
  <w:style w:type="character" w:customStyle="1" w:styleId="w">
    <w:name w:val="w"/>
    <w:basedOn w:val="ae"/>
    <w:rsid w:val="00D14705"/>
  </w:style>
  <w:style w:type="character" w:customStyle="1" w:styleId="afffffffffffa">
    <w:name w:val="Основной текст Приложения Знак"/>
    <w:basedOn w:val="ae"/>
    <w:uiPriority w:val="99"/>
    <w:rsid w:val="00D14705"/>
    <w:rPr>
      <w:rFonts w:ascii="Times New Roman" w:hAnsi="Times New Roman"/>
      <w:sz w:val="24"/>
      <w:szCs w:val="24"/>
      <w:lang w:eastAsia="en-US"/>
    </w:rPr>
  </w:style>
  <w:style w:type="paragraph" w:customStyle="1" w:styleId="afffffffffffb">
    <w:name w:val="Текст таблицы"/>
    <w:basedOn w:val="af9"/>
    <w:link w:val="afffffffffffc"/>
    <w:rsid w:val="00D14705"/>
    <w:pPr>
      <w:widowControl/>
      <w:autoSpaceDE/>
      <w:autoSpaceDN/>
      <w:adjustRightInd/>
      <w:spacing w:after="0"/>
      <w:contextualSpacing/>
    </w:pPr>
    <w:rPr>
      <w:rFonts w:ascii="Times New Roman" w:eastAsia="Calibri" w:hAnsi="Times New Roman"/>
      <w:bCs/>
    </w:rPr>
  </w:style>
  <w:style w:type="character" w:customStyle="1" w:styleId="afffffffffffc">
    <w:name w:val="Текст таблицы Знак"/>
    <w:basedOn w:val="afa"/>
    <w:link w:val="afffffffffffb"/>
    <w:rsid w:val="00D14705"/>
    <w:rPr>
      <w:rFonts w:ascii="Times New Roman" w:eastAsia="Calibri" w:hAnsi="Times New Roman" w:cs="Times New Roman"/>
      <w:bCs/>
      <w:sz w:val="20"/>
      <w:szCs w:val="20"/>
      <w:lang w:eastAsia="ru-RU"/>
    </w:rPr>
  </w:style>
  <w:style w:type="character" w:customStyle="1" w:styleId="linkotherdic">
    <w:name w:val="linkotherdic"/>
    <w:basedOn w:val="ae"/>
    <w:rsid w:val="00D14705"/>
  </w:style>
  <w:style w:type="paragraph" w:customStyle="1" w:styleId="par1">
    <w:name w:val="par1"/>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D14705"/>
    <w:rPr>
      <w:rFonts w:ascii="Tahoma" w:hAnsi="Tahoma"/>
      <w:sz w:val="30"/>
    </w:rPr>
  </w:style>
  <w:style w:type="paragraph" w:customStyle="1" w:styleId="afffffffffffd">
    <w:name w:val="_Текст+"/>
    <w:basedOn w:val="ad"/>
    <w:link w:val="afffffffffffe"/>
    <w:qFormat/>
    <w:rsid w:val="00D14705"/>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ffe">
    <w:name w:val="_Текст+ Знак"/>
    <w:link w:val="afffffffffffd"/>
    <w:rsid w:val="00D14705"/>
    <w:rPr>
      <w:rFonts w:ascii="Times New Roman" w:eastAsia="Times New Roman" w:hAnsi="Times New Roman" w:cs="Times New Roman"/>
      <w:color w:val="000000"/>
      <w:sz w:val="24"/>
      <w:szCs w:val="24"/>
      <w:lang w:eastAsia="ru-RU"/>
    </w:rPr>
  </w:style>
  <w:style w:type="numbering" w:customStyle="1" w:styleId="83">
    <w:name w:val="Нет списка8"/>
    <w:next w:val="af0"/>
    <w:uiPriority w:val="99"/>
    <w:semiHidden/>
    <w:unhideWhenUsed/>
    <w:rsid w:val="007F279A"/>
  </w:style>
  <w:style w:type="table" w:customStyle="1" w:styleId="75">
    <w:name w:val="Сетка таблицы7"/>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4">
    <w:name w:val="Сетка таблицы14"/>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f0"/>
    <w:uiPriority w:val="99"/>
    <w:semiHidden/>
    <w:unhideWhenUsed/>
    <w:rsid w:val="007F279A"/>
  </w:style>
  <w:style w:type="table" w:customStyle="1" w:styleId="240">
    <w:name w:val="Сетка таблицы24"/>
    <w:basedOn w:val="af"/>
    <w:next w:val="afff6"/>
    <w:uiPriority w:val="59"/>
    <w:rsid w:val="007F2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Оглавление!!!!"/>
    <w:basedOn w:val="aff"/>
    <w:link w:val="affffffffffff"/>
    <w:qFormat/>
    <w:rsid w:val="007E5109"/>
    <w:pPr>
      <w:numPr>
        <w:numId w:val="40"/>
      </w:numPr>
      <w:contextualSpacing/>
    </w:pPr>
    <w:rPr>
      <w:rFonts w:eastAsia="Calibri"/>
      <w:b/>
      <w:sz w:val="28"/>
      <w:szCs w:val="28"/>
    </w:rPr>
  </w:style>
  <w:style w:type="table" w:customStyle="1" w:styleId="84">
    <w:name w:val="Сетка таблицы8"/>
    <w:basedOn w:val="af"/>
    <w:next w:val="afff6"/>
    <w:uiPriority w:val="59"/>
    <w:rsid w:val="007E5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f0"/>
    <w:uiPriority w:val="99"/>
    <w:semiHidden/>
    <w:unhideWhenUsed/>
    <w:rsid w:val="007E5109"/>
  </w:style>
  <w:style w:type="character" w:customStyle="1" w:styleId="affffffffffff">
    <w:name w:val="Оглавление!!!! Знак"/>
    <w:link w:val="a4"/>
    <w:rsid w:val="007E5109"/>
    <w:rPr>
      <w:rFonts w:ascii="Times New Roman" w:eastAsia="Calibri" w:hAnsi="Times New Roman" w:cs="Times New Roman"/>
      <w:b/>
      <w:sz w:val="28"/>
      <w:szCs w:val="28"/>
      <w:lang w:eastAsia="ru-RU"/>
    </w:rPr>
  </w:style>
  <w:style w:type="table" w:customStyle="1" w:styleId="93">
    <w:name w:val="Сетка таблицы9"/>
    <w:basedOn w:val="af"/>
    <w:next w:val="afff6"/>
    <w:uiPriority w:val="59"/>
    <w:rsid w:val="007E51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fff0"/>
    <w:rsid w:val="007E5109"/>
    <w:pPr>
      <w:widowControl w:val="0"/>
      <w:numPr>
        <w:numId w:val="41"/>
      </w:numPr>
      <w:suppressAutoHyphens w:val="0"/>
      <w:spacing w:before="100" w:beforeAutospacing="1" w:after="100" w:afterAutospacing="1" w:line="240" w:lineRule="auto"/>
      <w:contextualSpacing/>
      <w:jc w:val="both"/>
    </w:pPr>
    <w:rPr>
      <w:rFonts w:ascii="Arial" w:hAnsi="Arial" w:cs="Times New Roman"/>
      <w:szCs w:val="20"/>
      <w:lang w:val="en-US" w:eastAsia="en-US"/>
    </w:rPr>
  </w:style>
  <w:style w:type="paragraph" w:customStyle="1" w:styleId="NOTE">
    <w:name w:val="NOTE"/>
    <w:basedOn w:val="ad"/>
    <w:rsid w:val="007E5109"/>
    <w:pPr>
      <w:suppressAutoHyphens/>
      <w:spacing w:after="100" w:line="360" w:lineRule="auto"/>
      <w:ind w:firstLine="709"/>
      <w:jc w:val="both"/>
    </w:pPr>
    <w:rPr>
      <w:rFonts w:ascii="Arial" w:eastAsia="MS Mincho" w:hAnsi="Arial" w:cs="Arial"/>
      <w:sz w:val="20"/>
      <w:szCs w:val="20"/>
      <w:lang w:val="en-US" w:eastAsia="ja-JP"/>
    </w:rPr>
  </w:style>
  <w:style w:type="table" w:customStyle="1" w:styleId="101">
    <w:name w:val="Сетка таблицы10"/>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Курсив"/>
    <w:basedOn w:val="2f5"/>
    <w:rsid w:val="00A41E7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numbering" w:customStyle="1" w:styleId="102">
    <w:name w:val="Нет списка10"/>
    <w:next w:val="af0"/>
    <w:uiPriority w:val="99"/>
    <w:semiHidden/>
    <w:unhideWhenUsed/>
    <w:rsid w:val="00626CC8"/>
  </w:style>
  <w:style w:type="table" w:customStyle="1" w:styleId="170">
    <w:name w:val="Сетка таблицы17"/>
    <w:basedOn w:val="af"/>
    <w:next w:val="afff6"/>
    <w:uiPriority w:val="59"/>
    <w:rsid w:val="00626CC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ветлая заливка11"/>
    <w:uiPriority w:val="99"/>
    <w:rsid w:val="00626CC8"/>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17">
    <w:name w:val="Стиль31"/>
    <w:rsid w:val="00626CC8"/>
  </w:style>
  <w:style w:type="numbering" w:customStyle="1" w:styleId="171">
    <w:name w:val="Нет списка17"/>
    <w:next w:val="af0"/>
    <w:uiPriority w:val="99"/>
    <w:semiHidden/>
    <w:unhideWhenUsed/>
    <w:rsid w:val="00626CC8"/>
  </w:style>
  <w:style w:type="table" w:customStyle="1" w:styleId="180">
    <w:name w:val="Сетка таблицы18"/>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0"/>
    <w:uiPriority w:val="99"/>
    <w:semiHidden/>
    <w:unhideWhenUsed/>
    <w:rsid w:val="00626CC8"/>
  </w:style>
  <w:style w:type="table" w:customStyle="1" w:styleId="1115">
    <w:name w:val="Сетка таблицы1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f0"/>
    <w:semiHidden/>
    <w:unhideWhenUsed/>
    <w:rsid w:val="00626CC8"/>
  </w:style>
  <w:style w:type="table" w:customStyle="1" w:styleId="250">
    <w:name w:val="Сетка таблицы25"/>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Стиль15"/>
    <w:rsid w:val="00626CC8"/>
    <w:pPr>
      <w:numPr>
        <w:numId w:val="28"/>
      </w:numPr>
    </w:pPr>
  </w:style>
  <w:style w:type="numbering" w:customStyle="1" w:styleId="340">
    <w:name w:val="Нет списка34"/>
    <w:next w:val="af0"/>
    <w:uiPriority w:val="99"/>
    <w:semiHidden/>
    <w:unhideWhenUsed/>
    <w:rsid w:val="00626CC8"/>
  </w:style>
  <w:style w:type="table" w:customStyle="1" w:styleId="331">
    <w:name w:val="Сетка таблицы33"/>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f0"/>
    <w:uiPriority w:val="99"/>
    <w:semiHidden/>
    <w:unhideWhenUsed/>
    <w:rsid w:val="00626CC8"/>
  </w:style>
  <w:style w:type="numbering" w:customStyle="1" w:styleId="11140">
    <w:name w:val="Нет списка1114"/>
    <w:next w:val="af0"/>
    <w:uiPriority w:val="99"/>
    <w:semiHidden/>
    <w:unhideWhenUsed/>
    <w:rsid w:val="00626CC8"/>
  </w:style>
  <w:style w:type="numbering" w:customStyle="1" w:styleId="11112">
    <w:name w:val="Нет списка11112"/>
    <w:next w:val="af0"/>
    <w:uiPriority w:val="99"/>
    <w:semiHidden/>
    <w:unhideWhenUsed/>
    <w:rsid w:val="00626CC8"/>
  </w:style>
  <w:style w:type="numbering" w:customStyle="1" w:styleId="2120">
    <w:name w:val="Нет списка212"/>
    <w:next w:val="af0"/>
    <w:semiHidden/>
    <w:unhideWhenUsed/>
    <w:rsid w:val="00626CC8"/>
  </w:style>
  <w:style w:type="numbering" w:customStyle="1" w:styleId="1121">
    <w:name w:val="Стиль112"/>
    <w:rsid w:val="00626CC8"/>
  </w:style>
  <w:style w:type="numbering" w:customStyle="1" w:styleId="3120">
    <w:name w:val="Нет списка312"/>
    <w:next w:val="af0"/>
    <w:uiPriority w:val="99"/>
    <w:semiHidden/>
    <w:unhideWhenUsed/>
    <w:rsid w:val="00626CC8"/>
  </w:style>
  <w:style w:type="numbering" w:customStyle="1" w:styleId="4110">
    <w:name w:val="Нет списка411"/>
    <w:next w:val="af0"/>
    <w:uiPriority w:val="99"/>
    <w:semiHidden/>
    <w:unhideWhenUsed/>
    <w:rsid w:val="00626CC8"/>
  </w:style>
  <w:style w:type="numbering" w:customStyle="1" w:styleId="1210">
    <w:name w:val="Нет списка121"/>
    <w:next w:val="af0"/>
    <w:uiPriority w:val="99"/>
    <w:semiHidden/>
    <w:unhideWhenUsed/>
    <w:rsid w:val="00626CC8"/>
  </w:style>
  <w:style w:type="numbering" w:customStyle="1" w:styleId="111112">
    <w:name w:val="Нет списка111112"/>
    <w:next w:val="af0"/>
    <w:uiPriority w:val="99"/>
    <w:semiHidden/>
    <w:unhideWhenUsed/>
    <w:rsid w:val="00626CC8"/>
  </w:style>
  <w:style w:type="table" w:customStyle="1" w:styleId="413">
    <w:name w:val="Сетка таблицы4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f0"/>
    <w:uiPriority w:val="99"/>
    <w:semiHidden/>
    <w:unhideWhenUsed/>
    <w:rsid w:val="00626CC8"/>
  </w:style>
  <w:style w:type="numbering" w:customStyle="1" w:styleId="2111">
    <w:name w:val="Нет списка2111"/>
    <w:next w:val="af0"/>
    <w:semiHidden/>
    <w:unhideWhenUsed/>
    <w:rsid w:val="00626CC8"/>
  </w:style>
  <w:style w:type="table" w:customStyle="1" w:styleId="2112">
    <w:name w:val="Сетка таблицы21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Стиль1111"/>
    <w:rsid w:val="00626CC8"/>
  </w:style>
  <w:style w:type="numbering" w:customStyle="1" w:styleId="3111">
    <w:name w:val="Нет списка3111"/>
    <w:next w:val="af0"/>
    <w:uiPriority w:val="99"/>
    <w:semiHidden/>
    <w:unhideWhenUsed/>
    <w:rsid w:val="00626CC8"/>
  </w:style>
  <w:style w:type="table" w:customStyle="1" w:styleId="3112">
    <w:name w:val="Сетка таблицы3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f0"/>
    <w:uiPriority w:val="99"/>
    <w:semiHidden/>
    <w:unhideWhenUsed/>
    <w:rsid w:val="00626CC8"/>
  </w:style>
  <w:style w:type="numbering" w:customStyle="1" w:styleId="1310">
    <w:name w:val="Нет списка131"/>
    <w:next w:val="af0"/>
    <w:uiPriority w:val="99"/>
    <w:semiHidden/>
    <w:unhideWhenUsed/>
    <w:rsid w:val="00626CC8"/>
  </w:style>
  <w:style w:type="numbering" w:customStyle="1" w:styleId="11210">
    <w:name w:val="Нет списка1121"/>
    <w:next w:val="af0"/>
    <w:uiPriority w:val="99"/>
    <w:semiHidden/>
    <w:unhideWhenUsed/>
    <w:rsid w:val="00626CC8"/>
  </w:style>
  <w:style w:type="table" w:customStyle="1" w:styleId="513">
    <w:name w:val="Сетка таблицы5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f0"/>
    <w:uiPriority w:val="99"/>
    <w:semiHidden/>
    <w:unhideWhenUsed/>
    <w:rsid w:val="00626CC8"/>
  </w:style>
  <w:style w:type="table" w:customStyle="1" w:styleId="1211">
    <w:name w:val="Сетка таблицы1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f0"/>
    <w:semiHidden/>
    <w:unhideWhenUsed/>
    <w:rsid w:val="00626CC8"/>
  </w:style>
  <w:style w:type="table" w:customStyle="1" w:styleId="2211">
    <w:name w:val="Сетка таблицы22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
    <w:name w:val="Стиль121"/>
    <w:rsid w:val="00626CC8"/>
  </w:style>
  <w:style w:type="numbering" w:customStyle="1" w:styleId="3210">
    <w:name w:val="Нет списка321"/>
    <w:next w:val="af0"/>
    <w:uiPriority w:val="99"/>
    <w:semiHidden/>
    <w:unhideWhenUsed/>
    <w:rsid w:val="00626CC8"/>
  </w:style>
  <w:style w:type="table" w:customStyle="1" w:styleId="3211">
    <w:name w:val="Сетка таблицы3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f0"/>
    <w:uiPriority w:val="99"/>
    <w:semiHidden/>
    <w:unhideWhenUsed/>
    <w:rsid w:val="00626CC8"/>
  </w:style>
  <w:style w:type="numbering" w:customStyle="1" w:styleId="1410">
    <w:name w:val="Нет списка141"/>
    <w:next w:val="af0"/>
    <w:uiPriority w:val="99"/>
    <w:semiHidden/>
    <w:unhideWhenUsed/>
    <w:rsid w:val="00626CC8"/>
  </w:style>
  <w:style w:type="numbering" w:customStyle="1" w:styleId="1131">
    <w:name w:val="Нет списка1131"/>
    <w:next w:val="af0"/>
    <w:uiPriority w:val="99"/>
    <w:semiHidden/>
    <w:unhideWhenUsed/>
    <w:rsid w:val="00626CC8"/>
  </w:style>
  <w:style w:type="numbering" w:customStyle="1" w:styleId="11131">
    <w:name w:val="Нет списка11131"/>
    <w:next w:val="af0"/>
    <w:uiPriority w:val="99"/>
    <w:semiHidden/>
    <w:unhideWhenUsed/>
    <w:rsid w:val="00626CC8"/>
  </w:style>
  <w:style w:type="numbering" w:customStyle="1" w:styleId="2310">
    <w:name w:val="Нет списка231"/>
    <w:next w:val="af0"/>
    <w:semiHidden/>
    <w:unhideWhenUsed/>
    <w:rsid w:val="00626CC8"/>
  </w:style>
  <w:style w:type="numbering" w:customStyle="1" w:styleId="1311">
    <w:name w:val="Стиль131"/>
    <w:rsid w:val="00626CC8"/>
  </w:style>
  <w:style w:type="numbering" w:customStyle="1" w:styleId="3310">
    <w:name w:val="Нет списка331"/>
    <w:next w:val="af0"/>
    <w:uiPriority w:val="99"/>
    <w:semiHidden/>
    <w:unhideWhenUsed/>
    <w:rsid w:val="00626CC8"/>
  </w:style>
  <w:style w:type="numbering" w:customStyle="1" w:styleId="210">
    <w:name w:val="Стиль21"/>
    <w:rsid w:val="00626CC8"/>
    <w:pPr>
      <w:numPr>
        <w:numId w:val="30"/>
      </w:numPr>
    </w:pPr>
  </w:style>
  <w:style w:type="character" w:customStyle="1" w:styleId="280">
    <w:name w:val="Основной текст (28)"/>
    <w:rsid w:val="00626CC8"/>
  </w:style>
  <w:style w:type="paragraph" w:customStyle="1" w:styleId="affffffffffff0">
    <w:name w:val="маркированный"/>
    <w:basedOn w:val="ad"/>
    <w:semiHidden/>
    <w:rsid w:val="004D67E0"/>
    <w:p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ffa">
    <w:name w:val="Основной текст Знак1"/>
    <w:aliases w:val="Основной текст Знак Знак"/>
    <w:rsid w:val="0066455D"/>
    <w:rPr>
      <w:sz w:val="28"/>
      <w:szCs w:val="24"/>
      <w:lang w:val="ru-RU" w:eastAsia="ru-RU" w:bidi="ar-SA"/>
    </w:rPr>
  </w:style>
  <w:style w:type="paragraph" w:customStyle="1" w:styleId="218">
    <w:name w:val="Основной текст (2)1"/>
    <w:basedOn w:val="ad"/>
    <w:link w:val="2f5"/>
    <w:rsid w:val="00970A02"/>
    <w:pPr>
      <w:widowControl w:val="0"/>
      <w:shd w:val="clear" w:color="auto" w:fill="FFFFFF"/>
      <w:spacing w:before="180" w:after="240" w:line="250" w:lineRule="exact"/>
      <w:jc w:val="both"/>
    </w:pPr>
    <w:rPr>
      <w:rFonts w:ascii="Times New Roman" w:eastAsia="Times New Roman" w:hAnsi="Times New Roman" w:cs="Times New Roman"/>
    </w:rPr>
  </w:style>
  <w:style w:type="character" w:customStyle="1" w:styleId="76">
    <w:name w:val="Основной текст (7)_"/>
    <w:basedOn w:val="ae"/>
    <w:link w:val="77"/>
    <w:rsid w:val="00970A02"/>
    <w:rPr>
      <w:rFonts w:ascii="Arial Narrow" w:eastAsia="Arial Narrow" w:hAnsi="Arial Narrow" w:cs="Arial Narrow"/>
      <w:b/>
      <w:bCs/>
      <w:sz w:val="26"/>
      <w:szCs w:val="26"/>
      <w:shd w:val="clear" w:color="auto" w:fill="FFFFFF"/>
    </w:rPr>
  </w:style>
  <w:style w:type="character" w:customStyle="1" w:styleId="7Sylfaen105pt">
    <w:name w:val="Основной текст (7) + Sylfaen;10;5 pt;Не полужирный"/>
    <w:basedOn w:val="76"/>
    <w:rsid w:val="00970A02"/>
    <w:rPr>
      <w:rFonts w:ascii="Sylfaen" w:eastAsia="Sylfaen" w:hAnsi="Sylfaen" w:cs="Sylfaen"/>
      <w:b/>
      <w:bCs/>
      <w:color w:val="000000"/>
      <w:spacing w:val="0"/>
      <w:w w:val="100"/>
      <w:position w:val="0"/>
      <w:sz w:val="21"/>
      <w:szCs w:val="21"/>
      <w:shd w:val="clear" w:color="auto" w:fill="FFFFFF"/>
      <w:lang w:val="ru-RU" w:eastAsia="ru-RU" w:bidi="ru-RU"/>
    </w:rPr>
  </w:style>
  <w:style w:type="paragraph" w:customStyle="1" w:styleId="77">
    <w:name w:val="Основной текст (7)"/>
    <w:basedOn w:val="ad"/>
    <w:link w:val="76"/>
    <w:rsid w:val="00970A02"/>
    <w:pPr>
      <w:widowControl w:val="0"/>
      <w:shd w:val="clear" w:color="auto" w:fill="FFFFFF"/>
      <w:spacing w:after="0" w:line="0" w:lineRule="atLeast"/>
      <w:jc w:val="both"/>
    </w:pPr>
    <w:rPr>
      <w:rFonts w:ascii="Arial Narrow" w:eastAsia="Arial Narrow" w:hAnsi="Arial Narrow" w:cs="Arial Narrow"/>
      <w:b/>
      <w:bCs/>
      <w:sz w:val="26"/>
      <w:szCs w:val="26"/>
    </w:rPr>
  </w:style>
  <w:style w:type="table" w:customStyle="1" w:styleId="190">
    <w:name w:val="Сетка таблицы19"/>
    <w:basedOn w:val="af"/>
    <w:next w:val="afff6"/>
    <w:uiPriority w:val="59"/>
    <w:rsid w:val="001B1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f0"/>
    <w:uiPriority w:val="99"/>
    <w:semiHidden/>
    <w:unhideWhenUsed/>
    <w:rsid w:val="00402E1E"/>
  </w:style>
  <w:style w:type="table" w:customStyle="1" w:styleId="200">
    <w:name w:val="Сетка таблицы20"/>
    <w:basedOn w:val="af"/>
    <w:next w:val="afff6"/>
    <w:uiPriority w:val="59"/>
    <w:rsid w:val="00402E1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402E1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
    <w:name w:val="Стиль32"/>
    <w:rsid w:val="00402E1E"/>
    <w:pPr>
      <w:numPr>
        <w:numId w:val="20"/>
      </w:numPr>
    </w:pPr>
  </w:style>
  <w:style w:type="numbering" w:customStyle="1" w:styleId="191">
    <w:name w:val="Нет списка19"/>
    <w:next w:val="af0"/>
    <w:uiPriority w:val="99"/>
    <w:semiHidden/>
    <w:unhideWhenUsed/>
    <w:rsid w:val="00402E1E"/>
  </w:style>
  <w:style w:type="table" w:customStyle="1" w:styleId="1100">
    <w:name w:val="Сетка таблицы110"/>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0"/>
    <w:uiPriority w:val="99"/>
    <w:semiHidden/>
    <w:unhideWhenUsed/>
    <w:rsid w:val="00402E1E"/>
  </w:style>
  <w:style w:type="table" w:customStyle="1" w:styleId="1122">
    <w:name w:val="Сетка таблицы1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f0"/>
    <w:semiHidden/>
    <w:unhideWhenUsed/>
    <w:rsid w:val="00402E1E"/>
  </w:style>
  <w:style w:type="table" w:customStyle="1" w:styleId="260">
    <w:name w:val="Сетка таблицы26"/>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Стиль16"/>
    <w:rsid w:val="00402E1E"/>
    <w:pPr>
      <w:numPr>
        <w:numId w:val="24"/>
      </w:numPr>
    </w:pPr>
  </w:style>
  <w:style w:type="numbering" w:customStyle="1" w:styleId="350">
    <w:name w:val="Нет списка35"/>
    <w:next w:val="af0"/>
    <w:uiPriority w:val="99"/>
    <w:semiHidden/>
    <w:unhideWhenUsed/>
    <w:rsid w:val="00402E1E"/>
  </w:style>
  <w:style w:type="table" w:customStyle="1" w:styleId="341">
    <w:name w:val="Сетка таблицы34"/>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f0"/>
    <w:uiPriority w:val="99"/>
    <w:semiHidden/>
    <w:unhideWhenUsed/>
    <w:rsid w:val="00402E1E"/>
  </w:style>
  <w:style w:type="numbering" w:customStyle="1" w:styleId="11150">
    <w:name w:val="Нет списка1115"/>
    <w:next w:val="af0"/>
    <w:uiPriority w:val="99"/>
    <w:semiHidden/>
    <w:unhideWhenUsed/>
    <w:rsid w:val="00402E1E"/>
  </w:style>
  <w:style w:type="numbering" w:customStyle="1" w:styleId="111130">
    <w:name w:val="Нет списка11113"/>
    <w:next w:val="af0"/>
    <w:uiPriority w:val="99"/>
    <w:semiHidden/>
    <w:unhideWhenUsed/>
    <w:rsid w:val="00402E1E"/>
  </w:style>
  <w:style w:type="numbering" w:customStyle="1" w:styleId="2130">
    <w:name w:val="Нет списка213"/>
    <w:next w:val="af0"/>
    <w:semiHidden/>
    <w:unhideWhenUsed/>
    <w:rsid w:val="00402E1E"/>
  </w:style>
  <w:style w:type="numbering" w:customStyle="1" w:styleId="1132">
    <w:name w:val="Стиль113"/>
    <w:rsid w:val="00402E1E"/>
  </w:style>
  <w:style w:type="numbering" w:customStyle="1" w:styleId="3130">
    <w:name w:val="Нет списка313"/>
    <w:next w:val="af0"/>
    <w:uiPriority w:val="99"/>
    <w:semiHidden/>
    <w:unhideWhenUsed/>
    <w:rsid w:val="00402E1E"/>
  </w:style>
  <w:style w:type="numbering" w:customStyle="1" w:styleId="4120">
    <w:name w:val="Нет списка412"/>
    <w:next w:val="af0"/>
    <w:uiPriority w:val="99"/>
    <w:semiHidden/>
    <w:unhideWhenUsed/>
    <w:rsid w:val="00402E1E"/>
  </w:style>
  <w:style w:type="numbering" w:customStyle="1" w:styleId="1220">
    <w:name w:val="Нет списка122"/>
    <w:next w:val="af0"/>
    <w:uiPriority w:val="99"/>
    <w:semiHidden/>
    <w:unhideWhenUsed/>
    <w:rsid w:val="00402E1E"/>
  </w:style>
  <w:style w:type="numbering" w:customStyle="1" w:styleId="111113">
    <w:name w:val="Нет списка111113"/>
    <w:next w:val="af0"/>
    <w:uiPriority w:val="99"/>
    <w:semiHidden/>
    <w:unhideWhenUsed/>
    <w:rsid w:val="00402E1E"/>
  </w:style>
  <w:style w:type="table" w:customStyle="1" w:styleId="421">
    <w:name w:val="Сетка таблицы4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f0"/>
    <w:uiPriority w:val="99"/>
    <w:semiHidden/>
    <w:unhideWhenUsed/>
    <w:rsid w:val="00402E1E"/>
  </w:style>
  <w:style w:type="numbering" w:customStyle="1" w:styleId="21120">
    <w:name w:val="Нет списка2112"/>
    <w:next w:val="af0"/>
    <w:semiHidden/>
    <w:unhideWhenUsed/>
    <w:rsid w:val="00402E1E"/>
  </w:style>
  <w:style w:type="table" w:customStyle="1" w:styleId="2121">
    <w:name w:val="Сетка таблицы21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402E1E"/>
  </w:style>
  <w:style w:type="numbering" w:customStyle="1" w:styleId="31120">
    <w:name w:val="Нет списка3112"/>
    <w:next w:val="af0"/>
    <w:uiPriority w:val="99"/>
    <w:semiHidden/>
    <w:unhideWhenUsed/>
    <w:rsid w:val="00402E1E"/>
  </w:style>
  <w:style w:type="table" w:customStyle="1" w:styleId="3121">
    <w:name w:val="Сетка таблицы3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f0"/>
    <w:uiPriority w:val="99"/>
    <w:semiHidden/>
    <w:unhideWhenUsed/>
    <w:rsid w:val="00402E1E"/>
  </w:style>
  <w:style w:type="numbering" w:customStyle="1" w:styleId="1320">
    <w:name w:val="Нет списка132"/>
    <w:next w:val="af0"/>
    <w:uiPriority w:val="99"/>
    <w:semiHidden/>
    <w:unhideWhenUsed/>
    <w:rsid w:val="00402E1E"/>
  </w:style>
  <w:style w:type="numbering" w:customStyle="1" w:styleId="11220">
    <w:name w:val="Нет списка1122"/>
    <w:next w:val="af0"/>
    <w:uiPriority w:val="99"/>
    <w:semiHidden/>
    <w:unhideWhenUsed/>
    <w:rsid w:val="00402E1E"/>
  </w:style>
  <w:style w:type="table" w:customStyle="1" w:styleId="521">
    <w:name w:val="Сетка таблицы5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f0"/>
    <w:uiPriority w:val="99"/>
    <w:semiHidden/>
    <w:unhideWhenUsed/>
    <w:rsid w:val="00402E1E"/>
  </w:style>
  <w:style w:type="table" w:customStyle="1" w:styleId="1221">
    <w:name w:val="Сетка таблицы1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f0"/>
    <w:semiHidden/>
    <w:unhideWhenUsed/>
    <w:rsid w:val="00402E1E"/>
  </w:style>
  <w:style w:type="table" w:customStyle="1" w:styleId="2221">
    <w:name w:val="Сетка таблицы22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2">
    <w:name w:val="Стиль122"/>
    <w:rsid w:val="00402E1E"/>
  </w:style>
  <w:style w:type="numbering" w:customStyle="1" w:styleId="322">
    <w:name w:val="Нет списка322"/>
    <w:next w:val="af0"/>
    <w:uiPriority w:val="99"/>
    <w:semiHidden/>
    <w:unhideWhenUsed/>
    <w:rsid w:val="00402E1E"/>
  </w:style>
  <w:style w:type="table" w:customStyle="1" w:styleId="3220">
    <w:name w:val="Сетка таблицы3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f0"/>
    <w:uiPriority w:val="99"/>
    <w:semiHidden/>
    <w:unhideWhenUsed/>
    <w:rsid w:val="00402E1E"/>
  </w:style>
  <w:style w:type="numbering" w:customStyle="1" w:styleId="1420">
    <w:name w:val="Нет списка142"/>
    <w:next w:val="af0"/>
    <w:uiPriority w:val="99"/>
    <w:semiHidden/>
    <w:unhideWhenUsed/>
    <w:rsid w:val="00402E1E"/>
  </w:style>
  <w:style w:type="numbering" w:customStyle="1" w:styleId="11320">
    <w:name w:val="Нет списка1132"/>
    <w:next w:val="af0"/>
    <w:uiPriority w:val="99"/>
    <w:semiHidden/>
    <w:unhideWhenUsed/>
    <w:rsid w:val="00402E1E"/>
  </w:style>
  <w:style w:type="numbering" w:customStyle="1" w:styleId="11132">
    <w:name w:val="Нет списка11132"/>
    <w:next w:val="af0"/>
    <w:uiPriority w:val="99"/>
    <w:semiHidden/>
    <w:unhideWhenUsed/>
    <w:rsid w:val="00402E1E"/>
  </w:style>
  <w:style w:type="numbering" w:customStyle="1" w:styleId="2320">
    <w:name w:val="Нет списка232"/>
    <w:next w:val="af0"/>
    <w:semiHidden/>
    <w:unhideWhenUsed/>
    <w:rsid w:val="00402E1E"/>
  </w:style>
  <w:style w:type="numbering" w:customStyle="1" w:styleId="1321">
    <w:name w:val="Стиль132"/>
    <w:rsid w:val="00402E1E"/>
  </w:style>
  <w:style w:type="numbering" w:customStyle="1" w:styleId="332">
    <w:name w:val="Нет списка332"/>
    <w:next w:val="af0"/>
    <w:uiPriority w:val="99"/>
    <w:semiHidden/>
    <w:unhideWhenUsed/>
    <w:rsid w:val="00402E1E"/>
  </w:style>
  <w:style w:type="numbering" w:customStyle="1" w:styleId="230">
    <w:name w:val="Стиль23"/>
    <w:rsid w:val="00402E1E"/>
    <w:pPr>
      <w:numPr>
        <w:numId w:val="26"/>
      </w:numPr>
    </w:pPr>
  </w:style>
  <w:style w:type="character" w:customStyle="1" w:styleId="3f9">
    <w:name w:val="Основной текст (3)"/>
    <w:basedOn w:val="ae"/>
    <w:rsid w:val="00141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3">
    <w:name w:val="Основной текст (2) + 11"/>
    <w:aliases w:val="5 pt,Не курсив"/>
    <w:rsid w:val="00A70849"/>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numbering" w:customStyle="1" w:styleId="201">
    <w:name w:val="Нет списка20"/>
    <w:next w:val="af0"/>
    <w:uiPriority w:val="99"/>
    <w:semiHidden/>
    <w:unhideWhenUsed/>
    <w:rsid w:val="009F6F23"/>
  </w:style>
  <w:style w:type="character" w:customStyle="1" w:styleId="WW8Num1z0">
    <w:name w:val="WW8Num1z0"/>
    <w:rsid w:val="009F6F23"/>
    <w:rPr>
      <w:rFonts w:ascii="Times New Roman" w:hAnsi="Times New Roman" w:cs="Times New Roman" w:hint="default"/>
    </w:rPr>
  </w:style>
  <w:style w:type="character" w:customStyle="1" w:styleId="WW8Num1z1">
    <w:name w:val="WW8Num1z1"/>
    <w:rsid w:val="009F6F23"/>
    <w:rPr>
      <w:rFonts w:ascii="Courier New" w:hAnsi="Courier New" w:cs="Courier New" w:hint="default"/>
    </w:rPr>
  </w:style>
  <w:style w:type="character" w:customStyle="1" w:styleId="WW8Num1z2">
    <w:name w:val="WW8Num1z2"/>
    <w:rsid w:val="009F6F23"/>
    <w:rPr>
      <w:rFonts w:ascii="Wingdings" w:hAnsi="Wingdings" w:cs="Wingdings" w:hint="default"/>
    </w:rPr>
  </w:style>
  <w:style w:type="character" w:customStyle="1" w:styleId="WW8Num1z3">
    <w:name w:val="WW8Num1z3"/>
    <w:rsid w:val="009F6F23"/>
    <w:rPr>
      <w:rFonts w:ascii="Symbol" w:hAnsi="Symbol" w:cs="Symbol" w:hint="default"/>
    </w:rPr>
  </w:style>
  <w:style w:type="character" w:customStyle="1" w:styleId="WW8Num2z0">
    <w:name w:val="WW8Num2z0"/>
    <w:rsid w:val="009F6F23"/>
    <w:rPr>
      <w:rFonts w:ascii="Times New Roman" w:hAnsi="Times New Roman" w:cs="Times New Roman" w:hint="default"/>
      <w:sz w:val="24"/>
      <w:szCs w:val="24"/>
    </w:rPr>
  </w:style>
  <w:style w:type="character" w:customStyle="1" w:styleId="WW8Num2z1">
    <w:name w:val="WW8Num2z1"/>
    <w:rsid w:val="009F6F23"/>
    <w:rPr>
      <w:rFonts w:ascii="Courier New" w:hAnsi="Courier New" w:cs="Courier New" w:hint="default"/>
    </w:rPr>
  </w:style>
  <w:style w:type="character" w:customStyle="1" w:styleId="WW8Num2z2">
    <w:name w:val="WW8Num2z2"/>
    <w:rsid w:val="009F6F23"/>
    <w:rPr>
      <w:rFonts w:ascii="Wingdings" w:hAnsi="Wingdings" w:cs="Wingdings" w:hint="default"/>
    </w:rPr>
  </w:style>
  <w:style w:type="character" w:customStyle="1" w:styleId="WW8Num2z3">
    <w:name w:val="WW8Num2z3"/>
    <w:rsid w:val="009F6F23"/>
    <w:rPr>
      <w:rFonts w:ascii="Symbol" w:hAnsi="Symbol" w:cs="Symbol" w:hint="default"/>
    </w:rPr>
  </w:style>
  <w:style w:type="character" w:customStyle="1" w:styleId="WW8Num4z0">
    <w:name w:val="WW8Num4z0"/>
    <w:rsid w:val="009F6F23"/>
    <w:rPr>
      <w:rFonts w:ascii="Symbol" w:hAnsi="Symbol" w:cs="Symbol" w:hint="default"/>
    </w:rPr>
  </w:style>
  <w:style w:type="character" w:customStyle="1" w:styleId="WW8Num4z1">
    <w:name w:val="WW8Num4z1"/>
    <w:rsid w:val="009F6F23"/>
    <w:rPr>
      <w:rFonts w:ascii="Courier New" w:hAnsi="Courier New" w:cs="Courier New" w:hint="default"/>
    </w:rPr>
  </w:style>
  <w:style w:type="character" w:customStyle="1" w:styleId="WW8Num4z2">
    <w:name w:val="WW8Num4z2"/>
    <w:rsid w:val="009F6F23"/>
    <w:rPr>
      <w:rFonts w:ascii="Wingdings" w:hAnsi="Wingdings" w:cs="Wingdings" w:hint="default"/>
    </w:rPr>
  </w:style>
  <w:style w:type="character" w:customStyle="1" w:styleId="WW8Num5z0">
    <w:name w:val="WW8Num5z0"/>
    <w:rsid w:val="009F6F23"/>
    <w:rPr>
      <w:rFonts w:ascii="Symbol" w:hAnsi="Symbol" w:cs="Symbol" w:hint="default"/>
    </w:rPr>
  </w:style>
  <w:style w:type="character" w:customStyle="1" w:styleId="WW8Num5z1">
    <w:name w:val="WW8Num5z1"/>
    <w:rsid w:val="009F6F23"/>
    <w:rPr>
      <w:rFonts w:ascii="Courier New" w:hAnsi="Courier New" w:cs="Courier New" w:hint="default"/>
    </w:rPr>
  </w:style>
  <w:style w:type="character" w:customStyle="1" w:styleId="WW8Num5z2">
    <w:name w:val="WW8Num5z2"/>
    <w:rsid w:val="009F6F23"/>
    <w:rPr>
      <w:rFonts w:ascii="Wingdings" w:hAnsi="Wingdings" w:cs="Wingdings" w:hint="default"/>
    </w:rPr>
  </w:style>
  <w:style w:type="character" w:customStyle="1" w:styleId="WW8Num6z0">
    <w:name w:val="WW8Num6z0"/>
    <w:rsid w:val="009F6F23"/>
    <w:rPr>
      <w:rFonts w:ascii="Times New Roman" w:hAnsi="Times New Roman" w:cs="Times New Roman" w:hint="default"/>
      <w:sz w:val="24"/>
      <w:szCs w:val="24"/>
    </w:rPr>
  </w:style>
  <w:style w:type="character" w:customStyle="1" w:styleId="WW8Num6z1">
    <w:name w:val="WW8Num6z1"/>
    <w:rsid w:val="009F6F23"/>
    <w:rPr>
      <w:rFonts w:ascii="Courier New" w:hAnsi="Courier New" w:cs="Courier New" w:hint="default"/>
    </w:rPr>
  </w:style>
  <w:style w:type="character" w:customStyle="1" w:styleId="WW8Num6z2">
    <w:name w:val="WW8Num6z2"/>
    <w:rsid w:val="009F6F23"/>
    <w:rPr>
      <w:rFonts w:ascii="Wingdings" w:hAnsi="Wingdings" w:cs="Wingdings" w:hint="default"/>
    </w:rPr>
  </w:style>
  <w:style w:type="character" w:customStyle="1" w:styleId="WW8Num6z3">
    <w:name w:val="WW8Num6z3"/>
    <w:rsid w:val="009F6F23"/>
    <w:rPr>
      <w:rFonts w:ascii="Symbol" w:hAnsi="Symbol" w:cs="Symbol" w:hint="default"/>
    </w:rPr>
  </w:style>
  <w:style w:type="character" w:customStyle="1" w:styleId="WW8Num7z0">
    <w:name w:val="WW8Num7z0"/>
    <w:rsid w:val="009F6F23"/>
    <w:rPr>
      <w:rFonts w:ascii="Symbol" w:hAnsi="Symbol" w:cs="Symbol" w:hint="default"/>
    </w:rPr>
  </w:style>
  <w:style w:type="character" w:customStyle="1" w:styleId="WW8Num7z1">
    <w:name w:val="WW8Num7z1"/>
    <w:rsid w:val="009F6F23"/>
    <w:rPr>
      <w:rFonts w:ascii="Courier New" w:hAnsi="Courier New" w:cs="Courier New" w:hint="default"/>
    </w:rPr>
  </w:style>
  <w:style w:type="character" w:customStyle="1" w:styleId="WW8Num7z2">
    <w:name w:val="WW8Num7z2"/>
    <w:rsid w:val="009F6F23"/>
    <w:rPr>
      <w:rFonts w:ascii="Wingdings" w:hAnsi="Wingdings" w:cs="Wingdings" w:hint="default"/>
    </w:rPr>
  </w:style>
  <w:style w:type="character" w:customStyle="1" w:styleId="WW8Num8z0">
    <w:name w:val="WW8Num8z0"/>
    <w:rsid w:val="009F6F23"/>
    <w:rPr>
      <w:rFonts w:hint="default"/>
      <w:b/>
    </w:rPr>
  </w:style>
  <w:style w:type="character" w:customStyle="1" w:styleId="WW8Num8z1">
    <w:name w:val="WW8Num8z1"/>
    <w:rsid w:val="009F6F23"/>
  </w:style>
  <w:style w:type="character" w:customStyle="1" w:styleId="WW8Num8z2">
    <w:name w:val="WW8Num8z2"/>
    <w:rsid w:val="009F6F23"/>
  </w:style>
  <w:style w:type="character" w:customStyle="1" w:styleId="WW8Num8z3">
    <w:name w:val="WW8Num8z3"/>
    <w:rsid w:val="009F6F23"/>
  </w:style>
  <w:style w:type="character" w:customStyle="1" w:styleId="WW8Num8z4">
    <w:name w:val="WW8Num8z4"/>
    <w:rsid w:val="009F6F23"/>
  </w:style>
  <w:style w:type="character" w:customStyle="1" w:styleId="WW8Num8z5">
    <w:name w:val="WW8Num8z5"/>
    <w:rsid w:val="009F6F23"/>
  </w:style>
  <w:style w:type="character" w:customStyle="1" w:styleId="WW8Num8z6">
    <w:name w:val="WW8Num8z6"/>
    <w:rsid w:val="009F6F23"/>
  </w:style>
  <w:style w:type="character" w:customStyle="1" w:styleId="WW8Num8z7">
    <w:name w:val="WW8Num8z7"/>
    <w:rsid w:val="009F6F23"/>
  </w:style>
  <w:style w:type="character" w:customStyle="1" w:styleId="WW8Num8z8">
    <w:name w:val="WW8Num8z8"/>
    <w:rsid w:val="009F6F23"/>
  </w:style>
  <w:style w:type="character" w:customStyle="1" w:styleId="WW8Num9z0">
    <w:name w:val="WW8Num9z0"/>
    <w:rsid w:val="009F6F23"/>
    <w:rPr>
      <w:rFonts w:hint="default"/>
    </w:rPr>
  </w:style>
  <w:style w:type="character" w:customStyle="1" w:styleId="WW8Num10z0">
    <w:name w:val="WW8Num10z0"/>
    <w:rsid w:val="009F6F23"/>
    <w:rPr>
      <w:rFonts w:hint="default"/>
      <w:b/>
      <w:color w:val="000000"/>
    </w:rPr>
  </w:style>
  <w:style w:type="character" w:customStyle="1" w:styleId="WW8Num10z1">
    <w:name w:val="WW8Num10z1"/>
    <w:rsid w:val="009F6F23"/>
    <w:rPr>
      <w:rFonts w:ascii="Symbol" w:hAnsi="Symbol" w:cs="Symbol" w:hint="default"/>
      <w:b w:val="0"/>
      <w:color w:val="000000"/>
    </w:rPr>
  </w:style>
  <w:style w:type="character" w:customStyle="1" w:styleId="WW8Num10z2">
    <w:name w:val="WW8Num10z2"/>
    <w:rsid w:val="009F6F23"/>
    <w:rPr>
      <w:rFonts w:hint="default"/>
      <w:b w:val="0"/>
      <w:color w:val="000000"/>
    </w:rPr>
  </w:style>
  <w:style w:type="character" w:customStyle="1" w:styleId="WW8Num11z0">
    <w:name w:val="WW8Num11z0"/>
    <w:rsid w:val="009F6F23"/>
    <w:rPr>
      <w:rFonts w:hint="default"/>
    </w:rPr>
  </w:style>
  <w:style w:type="character" w:customStyle="1" w:styleId="WW8Num11z5">
    <w:name w:val="WW8Num11z5"/>
    <w:rsid w:val="009F6F23"/>
  </w:style>
  <w:style w:type="character" w:customStyle="1" w:styleId="WW8Num12z0">
    <w:name w:val="WW8Num12z0"/>
    <w:rsid w:val="009F6F23"/>
    <w:rPr>
      <w:rFonts w:ascii="Times New Roman" w:hAnsi="Times New Roman" w:cs="Times New Roman" w:hint="default"/>
    </w:rPr>
  </w:style>
  <w:style w:type="character" w:customStyle="1" w:styleId="WW8Num12z1">
    <w:name w:val="WW8Num12z1"/>
    <w:rsid w:val="009F6F23"/>
    <w:rPr>
      <w:rFonts w:ascii="Courier New" w:hAnsi="Courier New" w:cs="Courier New" w:hint="default"/>
    </w:rPr>
  </w:style>
  <w:style w:type="character" w:customStyle="1" w:styleId="WW8Num12z2">
    <w:name w:val="WW8Num12z2"/>
    <w:rsid w:val="009F6F23"/>
    <w:rPr>
      <w:rFonts w:ascii="Wingdings" w:hAnsi="Wingdings" w:cs="Wingdings" w:hint="default"/>
    </w:rPr>
  </w:style>
  <w:style w:type="character" w:customStyle="1" w:styleId="WW8Num12z3">
    <w:name w:val="WW8Num12z3"/>
    <w:rsid w:val="009F6F23"/>
    <w:rPr>
      <w:rFonts w:ascii="Symbol" w:hAnsi="Symbol" w:cs="Symbol" w:hint="default"/>
    </w:rPr>
  </w:style>
  <w:style w:type="character" w:customStyle="1" w:styleId="WW8Num13z0">
    <w:name w:val="WW8Num13z0"/>
    <w:rsid w:val="009F6F23"/>
    <w:rPr>
      <w:rFonts w:ascii="Symbol" w:hAnsi="Symbol" w:cs="Symbol" w:hint="default"/>
    </w:rPr>
  </w:style>
  <w:style w:type="character" w:customStyle="1" w:styleId="WW8Num13z1">
    <w:name w:val="WW8Num13z1"/>
    <w:rsid w:val="009F6F23"/>
    <w:rPr>
      <w:rFonts w:ascii="Courier New" w:hAnsi="Courier New" w:cs="Courier New" w:hint="default"/>
    </w:rPr>
  </w:style>
  <w:style w:type="character" w:customStyle="1" w:styleId="WW8Num13z2">
    <w:name w:val="WW8Num13z2"/>
    <w:rsid w:val="009F6F23"/>
    <w:rPr>
      <w:rFonts w:ascii="Wingdings" w:hAnsi="Wingdings" w:cs="Wingdings" w:hint="default"/>
    </w:rPr>
  </w:style>
  <w:style w:type="character" w:customStyle="1" w:styleId="WW8Num14z0">
    <w:name w:val="WW8Num14z0"/>
    <w:rsid w:val="009F6F23"/>
    <w:rPr>
      <w:rFonts w:ascii="Times New Roman" w:hAnsi="Times New Roman" w:cs="Times New Roman" w:hint="default"/>
      <w:sz w:val="24"/>
      <w:szCs w:val="24"/>
    </w:rPr>
  </w:style>
  <w:style w:type="character" w:customStyle="1" w:styleId="WW8Num14z1">
    <w:name w:val="WW8Num14z1"/>
    <w:rsid w:val="009F6F23"/>
    <w:rPr>
      <w:rFonts w:ascii="Courier New" w:hAnsi="Courier New" w:cs="Courier New" w:hint="default"/>
    </w:rPr>
  </w:style>
  <w:style w:type="character" w:customStyle="1" w:styleId="WW8Num14z2">
    <w:name w:val="WW8Num14z2"/>
    <w:rsid w:val="009F6F23"/>
    <w:rPr>
      <w:rFonts w:ascii="Wingdings" w:hAnsi="Wingdings" w:cs="Wingdings" w:hint="default"/>
    </w:rPr>
  </w:style>
  <w:style w:type="character" w:customStyle="1" w:styleId="WW8Num14z3">
    <w:name w:val="WW8Num14z3"/>
    <w:rsid w:val="009F6F23"/>
    <w:rPr>
      <w:rFonts w:ascii="Symbol" w:hAnsi="Symbol" w:cs="Symbol" w:hint="default"/>
    </w:rPr>
  </w:style>
  <w:style w:type="character" w:customStyle="1" w:styleId="WW8Num15z0">
    <w:name w:val="WW8Num15z0"/>
    <w:rsid w:val="009F6F23"/>
    <w:rPr>
      <w:rFonts w:hint="default"/>
    </w:rPr>
  </w:style>
  <w:style w:type="character" w:customStyle="1" w:styleId="WW8Num15z1">
    <w:name w:val="WW8Num15z1"/>
    <w:rsid w:val="009F6F23"/>
    <w:rPr>
      <w:rFonts w:hint="default"/>
      <w:b w:val="0"/>
    </w:rPr>
  </w:style>
  <w:style w:type="character" w:customStyle="1" w:styleId="WW8Num16z0">
    <w:name w:val="WW8Num16z0"/>
    <w:rsid w:val="009F6F23"/>
    <w:rPr>
      <w:rFonts w:ascii="Times New Roman" w:hAnsi="Times New Roman" w:cs="Times New Roman" w:hint="default"/>
      <w:sz w:val="24"/>
      <w:szCs w:val="24"/>
    </w:rPr>
  </w:style>
  <w:style w:type="character" w:customStyle="1" w:styleId="WW8Num16z1">
    <w:name w:val="WW8Num16z1"/>
    <w:rsid w:val="009F6F23"/>
    <w:rPr>
      <w:rFonts w:ascii="Courier New" w:hAnsi="Courier New" w:cs="Courier New" w:hint="default"/>
    </w:rPr>
  </w:style>
  <w:style w:type="character" w:customStyle="1" w:styleId="WW8Num16z2">
    <w:name w:val="WW8Num16z2"/>
    <w:rsid w:val="009F6F23"/>
    <w:rPr>
      <w:rFonts w:ascii="Wingdings" w:hAnsi="Wingdings" w:cs="Wingdings" w:hint="default"/>
    </w:rPr>
  </w:style>
  <w:style w:type="character" w:customStyle="1" w:styleId="WW8Num16z3">
    <w:name w:val="WW8Num16z3"/>
    <w:rsid w:val="009F6F23"/>
    <w:rPr>
      <w:rFonts w:ascii="Symbol" w:hAnsi="Symbol" w:cs="Symbol" w:hint="default"/>
    </w:rPr>
  </w:style>
  <w:style w:type="character" w:customStyle="1" w:styleId="WW8Num17z0">
    <w:name w:val="WW8Num17z0"/>
    <w:rsid w:val="009F6F23"/>
    <w:rPr>
      <w:rFonts w:ascii="Times New Roman" w:hAnsi="Times New Roman" w:cs="Times New Roman" w:hint="default"/>
      <w:sz w:val="24"/>
      <w:szCs w:val="24"/>
    </w:rPr>
  </w:style>
  <w:style w:type="character" w:customStyle="1" w:styleId="WW8Num17z1">
    <w:name w:val="WW8Num17z1"/>
    <w:rsid w:val="009F6F23"/>
    <w:rPr>
      <w:rFonts w:ascii="Courier New" w:hAnsi="Courier New" w:cs="Courier New" w:hint="default"/>
    </w:rPr>
  </w:style>
  <w:style w:type="character" w:customStyle="1" w:styleId="WW8Num17z2">
    <w:name w:val="WW8Num17z2"/>
    <w:rsid w:val="009F6F23"/>
    <w:rPr>
      <w:rFonts w:ascii="Wingdings" w:hAnsi="Wingdings" w:cs="Wingdings" w:hint="default"/>
    </w:rPr>
  </w:style>
  <w:style w:type="character" w:customStyle="1" w:styleId="WW8Num17z3">
    <w:name w:val="WW8Num17z3"/>
    <w:rsid w:val="009F6F23"/>
    <w:rPr>
      <w:rFonts w:ascii="Symbol" w:hAnsi="Symbol" w:cs="Symbol" w:hint="default"/>
    </w:rPr>
  </w:style>
  <w:style w:type="character" w:customStyle="1" w:styleId="WW8Num18z0">
    <w:name w:val="WW8Num18z0"/>
    <w:rsid w:val="009F6F23"/>
    <w:rPr>
      <w:rFonts w:hint="default"/>
    </w:rPr>
  </w:style>
  <w:style w:type="character" w:customStyle="1" w:styleId="WW8Num18z1">
    <w:name w:val="WW8Num18z1"/>
    <w:rsid w:val="009F6F23"/>
  </w:style>
  <w:style w:type="character" w:customStyle="1" w:styleId="WW8Num18z2">
    <w:name w:val="WW8Num18z2"/>
    <w:rsid w:val="009F6F23"/>
  </w:style>
  <w:style w:type="character" w:customStyle="1" w:styleId="WW8Num18z3">
    <w:name w:val="WW8Num18z3"/>
    <w:rsid w:val="009F6F23"/>
  </w:style>
  <w:style w:type="character" w:customStyle="1" w:styleId="WW8Num18z4">
    <w:name w:val="WW8Num18z4"/>
    <w:rsid w:val="009F6F23"/>
  </w:style>
  <w:style w:type="character" w:customStyle="1" w:styleId="WW8Num18z5">
    <w:name w:val="WW8Num18z5"/>
    <w:rsid w:val="009F6F23"/>
  </w:style>
  <w:style w:type="character" w:customStyle="1" w:styleId="WW8Num18z6">
    <w:name w:val="WW8Num18z6"/>
    <w:rsid w:val="009F6F23"/>
  </w:style>
  <w:style w:type="character" w:customStyle="1" w:styleId="WW8Num18z7">
    <w:name w:val="WW8Num18z7"/>
    <w:rsid w:val="009F6F23"/>
  </w:style>
  <w:style w:type="character" w:customStyle="1" w:styleId="WW8Num18z8">
    <w:name w:val="WW8Num18z8"/>
    <w:rsid w:val="009F6F23"/>
  </w:style>
  <w:style w:type="character" w:customStyle="1" w:styleId="WW8Num19z0">
    <w:name w:val="WW8Num19z0"/>
    <w:rsid w:val="009F6F23"/>
    <w:rPr>
      <w:rFonts w:hint="default"/>
      <w:b/>
      <w:sz w:val="24"/>
      <w:szCs w:val="24"/>
    </w:rPr>
  </w:style>
  <w:style w:type="character" w:customStyle="1" w:styleId="WW8Num19z1">
    <w:name w:val="WW8Num19z1"/>
    <w:rsid w:val="009F6F23"/>
    <w:rPr>
      <w:rFonts w:hint="default"/>
    </w:rPr>
  </w:style>
  <w:style w:type="character" w:customStyle="1" w:styleId="WW8Num19z2">
    <w:name w:val="WW8Num19z2"/>
    <w:rsid w:val="009F6F23"/>
  </w:style>
  <w:style w:type="character" w:customStyle="1" w:styleId="WW8Num19z3">
    <w:name w:val="WW8Num19z3"/>
    <w:rsid w:val="009F6F23"/>
  </w:style>
  <w:style w:type="character" w:customStyle="1" w:styleId="WW8Num19z4">
    <w:name w:val="WW8Num19z4"/>
    <w:rsid w:val="009F6F23"/>
  </w:style>
  <w:style w:type="character" w:customStyle="1" w:styleId="WW8Num19z5">
    <w:name w:val="WW8Num19z5"/>
    <w:rsid w:val="009F6F23"/>
  </w:style>
  <w:style w:type="character" w:customStyle="1" w:styleId="WW8Num19z6">
    <w:name w:val="WW8Num19z6"/>
    <w:rsid w:val="009F6F23"/>
  </w:style>
  <w:style w:type="character" w:customStyle="1" w:styleId="WW8Num19z7">
    <w:name w:val="WW8Num19z7"/>
    <w:rsid w:val="009F6F23"/>
  </w:style>
  <w:style w:type="character" w:customStyle="1" w:styleId="WW8Num19z8">
    <w:name w:val="WW8Num19z8"/>
    <w:rsid w:val="009F6F23"/>
  </w:style>
  <w:style w:type="character" w:customStyle="1" w:styleId="WW8Num20z0">
    <w:name w:val="WW8Num20z0"/>
    <w:rsid w:val="009F6F23"/>
    <w:rPr>
      <w:rFonts w:ascii="Symbol" w:hAnsi="Symbol" w:cs="Symbol" w:hint="default"/>
    </w:rPr>
  </w:style>
  <w:style w:type="character" w:customStyle="1" w:styleId="WW8Num20z1">
    <w:name w:val="WW8Num20z1"/>
    <w:rsid w:val="009F6F23"/>
    <w:rPr>
      <w:rFonts w:ascii="Courier New" w:hAnsi="Courier New" w:cs="Courier New" w:hint="default"/>
    </w:rPr>
  </w:style>
  <w:style w:type="character" w:customStyle="1" w:styleId="WW8Num20z2">
    <w:name w:val="WW8Num20z2"/>
    <w:rsid w:val="009F6F23"/>
    <w:rPr>
      <w:rFonts w:ascii="Wingdings" w:hAnsi="Wingdings" w:cs="Wingdings" w:hint="default"/>
    </w:rPr>
  </w:style>
  <w:style w:type="character" w:customStyle="1" w:styleId="WW8Num21z0">
    <w:name w:val="WW8Num21z0"/>
    <w:rsid w:val="009F6F23"/>
  </w:style>
  <w:style w:type="character" w:customStyle="1" w:styleId="WW8Num21z1">
    <w:name w:val="WW8Num21z1"/>
    <w:rsid w:val="009F6F23"/>
  </w:style>
  <w:style w:type="character" w:customStyle="1" w:styleId="WW8Num21z2">
    <w:name w:val="WW8Num21z2"/>
    <w:rsid w:val="009F6F23"/>
  </w:style>
  <w:style w:type="character" w:customStyle="1" w:styleId="WW8Num21z3">
    <w:name w:val="WW8Num21z3"/>
    <w:rsid w:val="009F6F23"/>
  </w:style>
  <w:style w:type="character" w:customStyle="1" w:styleId="WW8Num21z4">
    <w:name w:val="WW8Num21z4"/>
    <w:rsid w:val="009F6F23"/>
  </w:style>
  <w:style w:type="character" w:customStyle="1" w:styleId="WW8Num21z5">
    <w:name w:val="WW8Num21z5"/>
    <w:rsid w:val="009F6F23"/>
  </w:style>
  <w:style w:type="character" w:customStyle="1" w:styleId="WW8Num21z6">
    <w:name w:val="WW8Num21z6"/>
    <w:rsid w:val="009F6F23"/>
  </w:style>
  <w:style w:type="character" w:customStyle="1" w:styleId="WW8Num21z7">
    <w:name w:val="WW8Num21z7"/>
    <w:rsid w:val="009F6F23"/>
  </w:style>
  <w:style w:type="character" w:customStyle="1" w:styleId="WW8Num21z8">
    <w:name w:val="WW8Num21z8"/>
    <w:rsid w:val="009F6F23"/>
  </w:style>
  <w:style w:type="character" w:customStyle="1" w:styleId="WW8Num22z0">
    <w:name w:val="WW8Num22z0"/>
    <w:rsid w:val="009F6F23"/>
    <w:rPr>
      <w:rFonts w:ascii="Times New Roman" w:hAnsi="Times New Roman" w:cs="Times New Roman" w:hint="default"/>
      <w:sz w:val="24"/>
      <w:szCs w:val="24"/>
    </w:rPr>
  </w:style>
  <w:style w:type="character" w:customStyle="1" w:styleId="WW8Num22z1">
    <w:name w:val="WW8Num22z1"/>
    <w:rsid w:val="009F6F23"/>
    <w:rPr>
      <w:rFonts w:ascii="Courier New" w:hAnsi="Courier New" w:cs="Courier New" w:hint="default"/>
    </w:rPr>
  </w:style>
  <w:style w:type="character" w:customStyle="1" w:styleId="WW8Num22z2">
    <w:name w:val="WW8Num22z2"/>
    <w:rsid w:val="009F6F23"/>
    <w:rPr>
      <w:rFonts w:ascii="Wingdings" w:hAnsi="Wingdings" w:cs="Wingdings" w:hint="default"/>
    </w:rPr>
  </w:style>
  <w:style w:type="character" w:customStyle="1" w:styleId="WW8Num22z3">
    <w:name w:val="WW8Num22z3"/>
    <w:rsid w:val="009F6F23"/>
    <w:rPr>
      <w:rFonts w:ascii="Symbol" w:hAnsi="Symbol" w:cs="Symbol" w:hint="default"/>
    </w:rPr>
  </w:style>
  <w:style w:type="character" w:customStyle="1" w:styleId="WW8Num23z0">
    <w:name w:val="WW8Num23z0"/>
    <w:rsid w:val="009F6F23"/>
    <w:rPr>
      <w:rFonts w:ascii="Symbol" w:hAnsi="Symbol" w:cs="Symbol" w:hint="default"/>
    </w:rPr>
  </w:style>
  <w:style w:type="character" w:customStyle="1" w:styleId="WW8Num23z1">
    <w:name w:val="WW8Num23z1"/>
    <w:rsid w:val="009F6F23"/>
    <w:rPr>
      <w:rFonts w:ascii="Courier New" w:hAnsi="Courier New" w:cs="Courier New" w:hint="default"/>
    </w:rPr>
  </w:style>
  <w:style w:type="character" w:customStyle="1" w:styleId="WW8Num23z2">
    <w:name w:val="WW8Num23z2"/>
    <w:rsid w:val="009F6F23"/>
    <w:rPr>
      <w:rFonts w:ascii="Wingdings" w:hAnsi="Wingdings" w:cs="Wingdings" w:hint="default"/>
    </w:rPr>
  </w:style>
  <w:style w:type="character" w:customStyle="1" w:styleId="WW8Num24z0">
    <w:name w:val="WW8Num24z0"/>
    <w:rsid w:val="009F6F23"/>
    <w:rPr>
      <w:rFonts w:ascii="Times New Roman" w:hAnsi="Times New Roman" w:cs="Times New Roman" w:hint="default"/>
      <w:sz w:val="24"/>
      <w:szCs w:val="24"/>
    </w:rPr>
  </w:style>
  <w:style w:type="character" w:customStyle="1" w:styleId="WW8Num24z1">
    <w:name w:val="WW8Num24z1"/>
    <w:rsid w:val="009F6F23"/>
    <w:rPr>
      <w:rFonts w:ascii="Courier New" w:hAnsi="Courier New" w:cs="Courier New" w:hint="default"/>
    </w:rPr>
  </w:style>
  <w:style w:type="character" w:customStyle="1" w:styleId="WW8Num24z2">
    <w:name w:val="WW8Num24z2"/>
    <w:rsid w:val="009F6F23"/>
    <w:rPr>
      <w:rFonts w:ascii="Wingdings" w:hAnsi="Wingdings" w:cs="Wingdings" w:hint="default"/>
    </w:rPr>
  </w:style>
  <w:style w:type="character" w:customStyle="1" w:styleId="WW8Num24z3">
    <w:name w:val="WW8Num24z3"/>
    <w:rsid w:val="009F6F23"/>
    <w:rPr>
      <w:rFonts w:ascii="Symbol" w:hAnsi="Symbol" w:cs="Symbol" w:hint="default"/>
    </w:rPr>
  </w:style>
  <w:style w:type="character" w:customStyle="1" w:styleId="WW8Num25z0">
    <w:name w:val="WW8Num25z0"/>
    <w:rsid w:val="009F6F23"/>
    <w:rPr>
      <w:rFonts w:ascii="Symbol" w:hAnsi="Symbol" w:cs="Symbol" w:hint="default"/>
      <w:sz w:val="24"/>
      <w:szCs w:val="24"/>
    </w:rPr>
  </w:style>
  <w:style w:type="character" w:customStyle="1" w:styleId="WW8Num25z1">
    <w:name w:val="WW8Num25z1"/>
    <w:rsid w:val="009F6F23"/>
    <w:rPr>
      <w:rFonts w:ascii="Courier New" w:hAnsi="Courier New" w:cs="Courier New" w:hint="default"/>
    </w:rPr>
  </w:style>
  <w:style w:type="character" w:customStyle="1" w:styleId="WW8Num25z2">
    <w:name w:val="WW8Num25z2"/>
    <w:rsid w:val="009F6F23"/>
    <w:rPr>
      <w:rFonts w:ascii="Wingdings" w:hAnsi="Wingdings" w:cs="Wingdings" w:hint="default"/>
    </w:rPr>
  </w:style>
  <w:style w:type="character" w:customStyle="1" w:styleId="WW8Num26z0">
    <w:name w:val="WW8Num26z0"/>
    <w:rsid w:val="009F6F23"/>
    <w:rPr>
      <w:rFonts w:hint="default"/>
      <w:i w:val="0"/>
    </w:rPr>
  </w:style>
  <w:style w:type="character" w:customStyle="1" w:styleId="WW8Num27z0">
    <w:name w:val="WW8Num27z0"/>
    <w:rsid w:val="009F6F23"/>
    <w:rPr>
      <w:rFonts w:hint="default"/>
      <w:b/>
    </w:rPr>
  </w:style>
  <w:style w:type="character" w:customStyle="1" w:styleId="WW8Num27z1">
    <w:name w:val="WW8Num27z1"/>
    <w:rsid w:val="009F6F23"/>
    <w:rPr>
      <w:rFonts w:hint="default"/>
      <w:b w:val="0"/>
      <w:color w:val="auto"/>
    </w:rPr>
  </w:style>
  <w:style w:type="character" w:customStyle="1" w:styleId="WW8Num27z2">
    <w:name w:val="WW8Num27z2"/>
    <w:rsid w:val="009F6F23"/>
    <w:rPr>
      <w:rFonts w:hint="default"/>
    </w:rPr>
  </w:style>
  <w:style w:type="character" w:customStyle="1" w:styleId="WW8Num28z0">
    <w:name w:val="WW8Num28z0"/>
    <w:rsid w:val="009F6F23"/>
    <w:rPr>
      <w:rFonts w:ascii="Times New Roman" w:hAnsi="Times New Roman" w:cs="Times New Roman" w:hint="default"/>
      <w:color w:val="000000"/>
      <w:sz w:val="24"/>
      <w:szCs w:val="24"/>
    </w:rPr>
  </w:style>
  <w:style w:type="character" w:customStyle="1" w:styleId="WW8Num28z1">
    <w:name w:val="WW8Num28z1"/>
    <w:rsid w:val="009F6F23"/>
    <w:rPr>
      <w:rFonts w:ascii="Courier New" w:hAnsi="Courier New" w:cs="Courier New" w:hint="default"/>
    </w:rPr>
  </w:style>
  <w:style w:type="character" w:customStyle="1" w:styleId="WW8Num28z2">
    <w:name w:val="WW8Num28z2"/>
    <w:rsid w:val="009F6F23"/>
    <w:rPr>
      <w:rFonts w:ascii="Wingdings" w:hAnsi="Wingdings" w:cs="Wingdings" w:hint="default"/>
    </w:rPr>
  </w:style>
  <w:style w:type="character" w:customStyle="1" w:styleId="WW8Num28z3">
    <w:name w:val="WW8Num28z3"/>
    <w:rsid w:val="009F6F23"/>
    <w:rPr>
      <w:rFonts w:ascii="Symbol" w:hAnsi="Symbol" w:cs="Symbol" w:hint="default"/>
    </w:rPr>
  </w:style>
  <w:style w:type="character" w:customStyle="1" w:styleId="WW8Num29z0">
    <w:name w:val="WW8Num29z0"/>
    <w:rsid w:val="009F6F23"/>
    <w:rPr>
      <w:rFonts w:ascii="Symbol" w:hAnsi="Symbol" w:cs="Symbol" w:hint="default"/>
    </w:rPr>
  </w:style>
  <w:style w:type="character" w:customStyle="1" w:styleId="WW8Num29z1">
    <w:name w:val="WW8Num29z1"/>
    <w:rsid w:val="009F6F23"/>
    <w:rPr>
      <w:rFonts w:ascii="Courier New" w:hAnsi="Courier New" w:cs="Courier New" w:hint="default"/>
    </w:rPr>
  </w:style>
  <w:style w:type="character" w:customStyle="1" w:styleId="WW8Num29z2">
    <w:name w:val="WW8Num29z2"/>
    <w:rsid w:val="009F6F23"/>
    <w:rPr>
      <w:rFonts w:ascii="Wingdings" w:hAnsi="Wingdings" w:cs="Wingdings" w:hint="default"/>
    </w:rPr>
  </w:style>
  <w:style w:type="character" w:customStyle="1" w:styleId="WW8Num30z0">
    <w:name w:val="WW8Num30z0"/>
    <w:rsid w:val="009F6F23"/>
    <w:rPr>
      <w:rFonts w:ascii="Times New Roman" w:hAnsi="Times New Roman" w:cs="Times New Roman" w:hint="default"/>
      <w:sz w:val="24"/>
      <w:szCs w:val="26"/>
    </w:rPr>
  </w:style>
  <w:style w:type="character" w:customStyle="1" w:styleId="WW8Num30z1">
    <w:name w:val="WW8Num30z1"/>
    <w:rsid w:val="009F6F23"/>
    <w:rPr>
      <w:rFonts w:ascii="Courier New" w:hAnsi="Courier New" w:cs="Courier New" w:hint="default"/>
    </w:rPr>
  </w:style>
  <w:style w:type="character" w:customStyle="1" w:styleId="WW8Num30z2">
    <w:name w:val="WW8Num30z2"/>
    <w:rsid w:val="009F6F23"/>
    <w:rPr>
      <w:rFonts w:ascii="Wingdings" w:hAnsi="Wingdings" w:cs="Wingdings" w:hint="default"/>
    </w:rPr>
  </w:style>
  <w:style w:type="character" w:customStyle="1" w:styleId="WW8Num30z3">
    <w:name w:val="WW8Num30z3"/>
    <w:rsid w:val="009F6F23"/>
    <w:rPr>
      <w:rFonts w:ascii="Symbol" w:hAnsi="Symbol" w:cs="Symbol" w:hint="default"/>
    </w:rPr>
  </w:style>
  <w:style w:type="character" w:customStyle="1" w:styleId="WW8Num31z0">
    <w:name w:val="WW8Num31z0"/>
    <w:rsid w:val="009F6F23"/>
    <w:rPr>
      <w:rFonts w:ascii="Symbol" w:hAnsi="Symbol" w:cs="Symbol" w:hint="default"/>
      <w:sz w:val="24"/>
      <w:szCs w:val="24"/>
    </w:rPr>
  </w:style>
  <w:style w:type="character" w:customStyle="1" w:styleId="WW8Num31z1">
    <w:name w:val="WW8Num31z1"/>
    <w:rsid w:val="009F6F23"/>
    <w:rPr>
      <w:rFonts w:ascii="Courier New" w:hAnsi="Courier New" w:cs="Courier New" w:hint="default"/>
    </w:rPr>
  </w:style>
  <w:style w:type="character" w:customStyle="1" w:styleId="WW8Num31z2">
    <w:name w:val="WW8Num31z2"/>
    <w:rsid w:val="009F6F23"/>
    <w:rPr>
      <w:rFonts w:ascii="Wingdings" w:hAnsi="Wingdings" w:cs="Wingdings" w:hint="default"/>
    </w:rPr>
  </w:style>
  <w:style w:type="character" w:customStyle="1" w:styleId="WW8Num32z0">
    <w:name w:val="WW8Num32z0"/>
    <w:rsid w:val="009F6F23"/>
    <w:rPr>
      <w:rFonts w:ascii="Symbol" w:hAnsi="Symbol" w:cs="Symbol" w:hint="default"/>
    </w:rPr>
  </w:style>
  <w:style w:type="character" w:customStyle="1" w:styleId="WW8Num32z1">
    <w:name w:val="WW8Num32z1"/>
    <w:rsid w:val="009F6F23"/>
    <w:rPr>
      <w:rFonts w:ascii="Courier New" w:hAnsi="Courier New" w:cs="Courier New" w:hint="default"/>
    </w:rPr>
  </w:style>
  <w:style w:type="character" w:customStyle="1" w:styleId="WW8Num32z2">
    <w:name w:val="WW8Num32z2"/>
    <w:rsid w:val="009F6F23"/>
    <w:rPr>
      <w:rFonts w:ascii="Wingdings" w:hAnsi="Wingdings" w:cs="Wingdings" w:hint="default"/>
    </w:rPr>
  </w:style>
  <w:style w:type="character" w:customStyle="1" w:styleId="WW8Num33z0">
    <w:name w:val="WW8Num33z0"/>
    <w:rsid w:val="009F6F23"/>
    <w:rPr>
      <w:rFonts w:ascii="Times New Roman" w:hAnsi="Times New Roman" w:cs="Times New Roman" w:hint="default"/>
      <w:sz w:val="24"/>
      <w:szCs w:val="24"/>
    </w:rPr>
  </w:style>
  <w:style w:type="character" w:customStyle="1" w:styleId="WW8Num33z1">
    <w:name w:val="WW8Num33z1"/>
    <w:rsid w:val="009F6F23"/>
    <w:rPr>
      <w:rFonts w:ascii="Courier New" w:hAnsi="Courier New" w:cs="Courier New" w:hint="default"/>
    </w:rPr>
  </w:style>
  <w:style w:type="character" w:customStyle="1" w:styleId="WW8Num33z2">
    <w:name w:val="WW8Num33z2"/>
    <w:rsid w:val="009F6F23"/>
    <w:rPr>
      <w:rFonts w:ascii="Wingdings" w:hAnsi="Wingdings" w:cs="Wingdings" w:hint="default"/>
    </w:rPr>
  </w:style>
  <w:style w:type="character" w:customStyle="1" w:styleId="WW8Num33z3">
    <w:name w:val="WW8Num33z3"/>
    <w:rsid w:val="009F6F23"/>
    <w:rPr>
      <w:rFonts w:ascii="Symbol" w:hAnsi="Symbol" w:cs="Symbol" w:hint="default"/>
    </w:rPr>
  </w:style>
  <w:style w:type="character" w:customStyle="1" w:styleId="WW8Num34z0">
    <w:name w:val="WW8Num34z0"/>
    <w:rsid w:val="009F6F23"/>
    <w:rPr>
      <w:rFonts w:ascii="Times New Roman" w:hAnsi="Times New Roman" w:cs="Times New Roman" w:hint="default"/>
      <w:sz w:val="24"/>
      <w:szCs w:val="24"/>
    </w:rPr>
  </w:style>
  <w:style w:type="character" w:customStyle="1" w:styleId="WW8Num34z1">
    <w:name w:val="WW8Num34z1"/>
    <w:rsid w:val="009F6F23"/>
    <w:rPr>
      <w:rFonts w:ascii="Courier New" w:hAnsi="Courier New" w:cs="Courier New" w:hint="default"/>
    </w:rPr>
  </w:style>
  <w:style w:type="character" w:customStyle="1" w:styleId="WW8Num34z2">
    <w:name w:val="WW8Num34z2"/>
    <w:rsid w:val="009F6F23"/>
    <w:rPr>
      <w:rFonts w:ascii="Wingdings" w:hAnsi="Wingdings" w:cs="Wingdings" w:hint="default"/>
    </w:rPr>
  </w:style>
  <w:style w:type="character" w:customStyle="1" w:styleId="WW8Num34z3">
    <w:name w:val="WW8Num34z3"/>
    <w:rsid w:val="009F6F23"/>
    <w:rPr>
      <w:rFonts w:ascii="Symbol" w:hAnsi="Symbol" w:cs="Symbol" w:hint="default"/>
    </w:rPr>
  </w:style>
  <w:style w:type="character" w:customStyle="1" w:styleId="WW8Num35z0">
    <w:name w:val="WW8Num35z0"/>
    <w:rsid w:val="009F6F23"/>
    <w:rPr>
      <w:rFonts w:ascii="Times New Roman" w:hAnsi="Times New Roman" w:cs="Times New Roman" w:hint="default"/>
      <w:sz w:val="24"/>
      <w:szCs w:val="24"/>
    </w:rPr>
  </w:style>
  <w:style w:type="character" w:customStyle="1" w:styleId="WW8Num35z1">
    <w:name w:val="WW8Num35z1"/>
    <w:rsid w:val="009F6F23"/>
    <w:rPr>
      <w:rFonts w:ascii="Courier New" w:hAnsi="Courier New" w:cs="Courier New" w:hint="default"/>
    </w:rPr>
  </w:style>
  <w:style w:type="character" w:customStyle="1" w:styleId="WW8Num35z2">
    <w:name w:val="WW8Num35z2"/>
    <w:rsid w:val="009F6F23"/>
    <w:rPr>
      <w:rFonts w:ascii="Wingdings" w:hAnsi="Wingdings" w:cs="Wingdings" w:hint="default"/>
    </w:rPr>
  </w:style>
  <w:style w:type="character" w:customStyle="1" w:styleId="WW8Num35z3">
    <w:name w:val="WW8Num35z3"/>
    <w:rsid w:val="009F6F23"/>
    <w:rPr>
      <w:rFonts w:ascii="Symbol" w:hAnsi="Symbol" w:cs="Symbol" w:hint="default"/>
    </w:rPr>
  </w:style>
  <w:style w:type="character" w:customStyle="1" w:styleId="WW8Num36z0">
    <w:name w:val="WW8Num36z0"/>
    <w:rsid w:val="009F6F23"/>
    <w:rPr>
      <w:rFonts w:ascii="Times New Roman" w:hAnsi="Times New Roman" w:cs="Times New Roman" w:hint="default"/>
      <w:sz w:val="24"/>
      <w:szCs w:val="24"/>
    </w:rPr>
  </w:style>
  <w:style w:type="character" w:customStyle="1" w:styleId="WW8Num36z1">
    <w:name w:val="WW8Num36z1"/>
    <w:rsid w:val="009F6F23"/>
    <w:rPr>
      <w:rFonts w:ascii="Courier New" w:hAnsi="Courier New" w:cs="Courier New" w:hint="default"/>
    </w:rPr>
  </w:style>
  <w:style w:type="character" w:customStyle="1" w:styleId="WW8Num36z2">
    <w:name w:val="WW8Num36z2"/>
    <w:rsid w:val="009F6F23"/>
    <w:rPr>
      <w:rFonts w:ascii="Wingdings" w:hAnsi="Wingdings" w:cs="Wingdings" w:hint="default"/>
    </w:rPr>
  </w:style>
  <w:style w:type="character" w:customStyle="1" w:styleId="WW8Num36z3">
    <w:name w:val="WW8Num36z3"/>
    <w:rsid w:val="009F6F23"/>
    <w:rPr>
      <w:rFonts w:ascii="Symbol" w:hAnsi="Symbol" w:cs="Symbol" w:hint="default"/>
    </w:rPr>
  </w:style>
  <w:style w:type="character" w:customStyle="1" w:styleId="1ffb">
    <w:name w:val="Основной шрифт абзаца1"/>
    <w:rsid w:val="009F6F23"/>
  </w:style>
  <w:style w:type="character" w:customStyle="1" w:styleId="blk">
    <w:name w:val="blk"/>
    <w:rsid w:val="009F6F23"/>
  </w:style>
  <w:style w:type="character" w:customStyle="1" w:styleId="r">
    <w:name w:val="r"/>
    <w:rsid w:val="009F6F23"/>
  </w:style>
  <w:style w:type="character" w:customStyle="1" w:styleId="affffffffffff1">
    <w:name w:val="Символ нумерации"/>
    <w:rsid w:val="009F6F23"/>
  </w:style>
  <w:style w:type="paragraph" w:customStyle="1" w:styleId="affffffffffff2">
    <w:name w:val="Заголовок"/>
    <w:basedOn w:val="ad"/>
    <w:next w:val="af9"/>
    <w:rsid w:val="009F6F23"/>
    <w:pPr>
      <w:keepNext/>
      <w:suppressAutoHyphens/>
      <w:spacing w:before="240" w:after="120" w:line="240" w:lineRule="auto"/>
    </w:pPr>
    <w:rPr>
      <w:rFonts w:ascii="Arial" w:eastAsia="Microsoft YaHei" w:hAnsi="Arial" w:cs="Mangal"/>
      <w:sz w:val="28"/>
      <w:szCs w:val="28"/>
      <w:lang w:eastAsia="ar-SA"/>
    </w:rPr>
  </w:style>
  <w:style w:type="paragraph" w:customStyle="1" w:styleId="1ffc">
    <w:name w:val="Название1"/>
    <w:basedOn w:val="ad"/>
    <w:rsid w:val="009F6F2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fd">
    <w:name w:val="Указатель1"/>
    <w:basedOn w:val="ad"/>
    <w:rsid w:val="009F6F2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affffffffffff3">
    <w:name w:val="Список определений"/>
    <w:basedOn w:val="ad"/>
    <w:next w:val="ad"/>
    <w:rsid w:val="009F6F2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12">
    <w:name w:val="Нумерованный список1"/>
    <w:basedOn w:val="ad"/>
    <w:rsid w:val="009F6F23"/>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e">
    <w:name w:val="Текст примечания1"/>
    <w:basedOn w:val="ad"/>
    <w:rsid w:val="009F6F2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ff4">
    <w:name w:val="Заголовок таблицы"/>
    <w:basedOn w:val="affffffffffa"/>
    <w:rsid w:val="009F6F23"/>
    <w:pPr>
      <w:suppressLineNumbers/>
      <w:suppressAutoHyphens/>
      <w:spacing w:line="240" w:lineRule="auto"/>
      <w:jc w:val="center"/>
    </w:pPr>
    <w:rPr>
      <w:rFonts w:eastAsia="Times New Roman" w:cs="Times New Roman"/>
      <w:b/>
      <w:bCs/>
      <w:szCs w:val="20"/>
      <w:lang w:eastAsia="ar-SA"/>
    </w:rPr>
  </w:style>
  <w:style w:type="paragraph" w:customStyle="1" w:styleId="affffffffffff5">
    <w:name w:val="Содержимое врезки"/>
    <w:basedOn w:val="af9"/>
    <w:rsid w:val="009F6F23"/>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F6F23"/>
    <w:rPr>
      <w:sz w:val="16"/>
      <w:szCs w:val="16"/>
      <w:lang w:eastAsia="ar-SA"/>
    </w:rPr>
  </w:style>
  <w:style w:type="paragraph" w:customStyle="1" w:styleId="Standard">
    <w:name w:val="Standard"/>
    <w:rsid w:val="009F6F2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F6F23"/>
    <w:pPr>
      <w:spacing w:after="120"/>
      <w:ind w:left="283"/>
    </w:pPr>
  </w:style>
  <w:style w:type="numbering" w:customStyle="1" w:styleId="WWNum12">
    <w:name w:val="WWNum12"/>
    <w:basedOn w:val="af0"/>
    <w:rsid w:val="009F6F23"/>
    <w:pPr>
      <w:numPr>
        <w:numId w:val="42"/>
      </w:numPr>
    </w:pPr>
  </w:style>
  <w:style w:type="numbering" w:customStyle="1" w:styleId="261">
    <w:name w:val="Нет списка26"/>
    <w:next w:val="af0"/>
    <w:uiPriority w:val="99"/>
    <w:semiHidden/>
    <w:unhideWhenUsed/>
    <w:rsid w:val="008C7318"/>
  </w:style>
  <w:style w:type="numbering" w:customStyle="1" w:styleId="WWNum121">
    <w:name w:val="WWNum121"/>
    <w:basedOn w:val="af0"/>
    <w:rsid w:val="008C7318"/>
    <w:pPr>
      <w:numPr>
        <w:numId w:val="8"/>
      </w:numPr>
    </w:pPr>
  </w:style>
  <w:style w:type="numbering" w:customStyle="1" w:styleId="270">
    <w:name w:val="Нет списка27"/>
    <w:next w:val="af0"/>
    <w:uiPriority w:val="99"/>
    <w:semiHidden/>
    <w:unhideWhenUsed/>
    <w:rsid w:val="00CF48A7"/>
  </w:style>
  <w:style w:type="table" w:customStyle="1" w:styleId="271">
    <w:name w:val="Сетка таблицы27"/>
    <w:basedOn w:val="af"/>
    <w:next w:val="afff6"/>
    <w:uiPriority w:val="59"/>
    <w:rsid w:val="00CF48A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Стиль33"/>
    <w:rsid w:val="00CF48A7"/>
    <w:pPr>
      <w:numPr>
        <w:numId w:val="12"/>
      </w:numPr>
    </w:pPr>
  </w:style>
  <w:style w:type="numbering" w:customStyle="1" w:styleId="1101">
    <w:name w:val="Нет списка110"/>
    <w:next w:val="af0"/>
    <w:uiPriority w:val="99"/>
    <w:semiHidden/>
    <w:unhideWhenUsed/>
    <w:rsid w:val="00CF48A7"/>
  </w:style>
  <w:style w:type="table" w:customStyle="1" w:styleId="1133">
    <w:name w:val="Сетка таблицы113"/>
    <w:basedOn w:val="af"/>
    <w:next w:val="afff6"/>
    <w:uiPriority w:val="59"/>
    <w:rsid w:val="00CF4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0"/>
    <w:uiPriority w:val="99"/>
    <w:semiHidden/>
    <w:unhideWhenUsed/>
    <w:rsid w:val="00CF48A7"/>
  </w:style>
  <w:style w:type="numbering" w:customStyle="1" w:styleId="281">
    <w:name w:val="Нет списка28"/>
    <w:next w:val="af0"/>
    <w:semiHidden/>
    <w:unhideWhenUsed/>
    <w:rsid w:val="00CF48A7"/>
  </w:style>
  <w:style w:type="numbering" w:customStyle="1" w:styleId="17">
    <w:name w:val="Стиль17"/>
    <w:rsid w:val="00CF48A7"/>
    <w:pPr>
      <w:numPr>
        <w:numId w:val="16"/>
      </w:numPr>
    </w:pPr>
  </w:style>
  <w:style w:type="numbering" w:customStyle="1" w:styleId="360">
    <w:name w:val="Нет списка36"/>
    <w:next w:val="af0"/>
    <w:uiPriority w:val="99"/>
    <w:semiHidden/>
    <w:unhideWhenUsed/>
    <w:rsid w:val="00CF48A7"/>
  </w:style>
  <w:style w:type="numbering" w:customStyle="1" w:styleId="440">
    <w:name w:val="Нет списка44"/>
    <w:next w:val="af0"/>
    <w:uiPriority w:val="99"/>
    <w:semiHidden/>
    <w:unhideWhenUsed/>
    <w:rsid w:val="00CF48A7"/>
  </w:style>
  <w:style w:type="numbering" w:customStyle="1" w:styleId="1116">
    <w:name w:val="Нет списка1116"/>
    <w:next w:val="af0"/>
    <w:uiPriority w:val="99"/>
    <w:semiHidden/>
    <w:unhideWhenUsed/>
    <w:rsid w:val="00CF48A7"/>
  </w:style>
  <w:style w:type="numbering" w:customStyle="1" w:styleId="11114">
    <w:name w:val="Нет списка11114"/>
    <w:next w:val="af0"/>
    <w:uiPriority w:val="99"/>
    <w:semiHidden/>
    <w:unhideWhenUsed/>
    <w:rsid w:val="00CF48A7"/>
  </w:style>
  <w:style w:type="numbering" w:customStyle="1" w:styleId="2140">
    <w:name w:val="Нет списка214"/>
    <w:next w:val="af0"/>
    <w:semiHidden/>
    <w:unhideWhenUsed/>
    <w:rsid w:val="00CF48A7"/>
  </w:style>
  <w:style w:type="numbering" w:customStyle="1" w:styleId="1141">
    <w:name w:val="Стиль114"/>
    <w:rsid w:val="00CF48A7"/>
  </w:style>
  <w:style w:type="numbering" w:customStyle="1" w:styleId="3140">
    <w:name w:val="Нет списка314"/>
    <w:next w:val="af0"/>
    <w:uiPriority w:val="99"/>
    <w:semiHidden/>
    <w:unhideWhenUsed/>
    <w:rsid w:val="00CF48A7"/>
  </w:style>
  <w:style w:type="numbering" w:customStyle="1" w:styleId="4130">
    <w:name w:val="Нет списка413"/>
    <w:next w:val="af0"/>
    <w:uiPriority w:val="99"/>
    <w:semiHidden/>
    <w:unhideWhenUsed/>
    <w:rsid w:val="00CF48A7"/>
  </w:style>
  <w:style w:type="numbering" w:customStyle="1" w:styleId="1230">
    <w:name w:val="Нет списка123"/>
    <w:next w:val="af0"/>
    <w:uiPriority w:val="99"/>
    <w:semiHidden/>
    <w:unhideWhenUsed/>
    <w:rsid w:val="00CF48A7"/>
  </w:style>
  <w:style w:type="numbering" w:customStyle="1" w:styleId="111114">
    <w:name w:val="Нет списка111114"/>
    <w:next w:val="af0"/>
    <w:uiPriority w:val="99"/>
    <w:semiHidden/>
    <w:unhideWhenUsed/>
    <w:rsid w:val="00CF48A7"/>
  </w:style>
  <w:style w:type="numbering" w:customStyle="1" w:styleId="1111113">
    <w:name w:val="Нет списка1111113"/>
    <w:next w:val="af0"/>
    <w:uiPriority w:val="99"/>
    <w:semiHidden/>
    <w:unhideWhenUsed/>
    <w:rsid w:val="00CF48A7"/>
  </w:style>
  <w:style w:type="numbering" w:customStyle="1" w:styleId="21130">
    <w:name w:val="Нет списка2113"/>
    <w:next w:val="af0"/>
    <w:semiHidden/>
    <w:unhideWhenUsed/>
    <w:rsid w:val="00CF48A7"/>
  </w:style>
  <w:style w:type="numbering" w:customStyle="1" w:styleId="11130">
    <w:name w:val="Стиль1113"/>
    <w:rsid w:val="00CF48A7"/>
  </w:style>
  <w:style w:type="numbering" w:customStyle="1" w:styleId="3113">
    <w:name w:val="Нет списка3113"/>
    <w:next w:val="af0"/>
    <w:uiPriority w:val="99"/>
    <w:semiHidden/>
    <w:unhideWhenUsed/>
    <w:rsid w:val="00CF48A7"/>
  </w:style>
  <w:style w:type="numbering" w:customStyle="1" w:styleId="530">
    <w:name w:val="Нет списка53"/>
    <w:next w:val="af0"/>
    <w:uiPriority w:val="99"/>
    <w:semiHidden/>
    <w:unhideWhenUsed/>
    <w:rsid w:val="00CF48A7"/>
  </w:style>
  <w:style w:type="numbering" w:customStyle="1" w:styleId="133">
    <w:name w:val="Нет списка133"/>
    <w:next w:val="af0"/>
    <w:uiPriority w:val="99"/>
    <w:semiHidden/>
    <w:unhideWhenUsed/>
    <w:rsid w:val="00CF48A7"/>
  </w:style>
  <w:style w:type="numbering" w:customStyle="1" w:styleId="1123">
    <w:name w:val="Нет списка1123"/>
    <w:next w:val="af0"/>
    <w:uiPriority w:val="99"/>
    <w:semiHidden/>
    <w:unhideWhenUsed/>
    <w:rsid w:val="00CF48A7"/>
  </w:style>
  <w:style w:type="numbering" w:customStyle="1" w:styleId="11123">
    <w:name w:val="Нет списка11123"/>
    <w:next w:val="af0"/>
    <w:uiPriority w:val="99"/>
    <w:semiHidden/>
    <w:unhideWhenUsed/>
    <w:rsid w:val="00CF48A7"/>
  </w:style>
  <w:style w:type="numbering" w:customStyle="1" w:styleId="2230">
    <w:name w:val="Нет списка223"/>
    <w:next w:val="af0"/>
    <w:semiHidden/>
    <w:unhideWhenUsed/>
    <w:rsid w:val="00CF48A7"/>
  </w:style>
  <w:style w:type="numbering" w:customStyle="1" w:styleId="1231">
    <w:name w:val="Стиль123"/>
    <w:rsid w:val="00CF48A7"/>
  </w:style>
  <w:style w:type="numbering" w:customStyle="1" w:styleId="323">
    <w:name w:val="Нет списка323"/>
    <w:next w:val="af0"/>
    <w:uiPriority w:val="99"/>
    <w:semiHidden/>
    <w:unhideWhenUsed/>
    <w:rsid w:val="00CF48A7"/>
  </w:style>
  <w:style w:type="numbering" w:customStyle="1" w:styleId="630">
    <w:name w:val="Нет списка63"/>
    <w:next w:val="af0"/>
    <w:uiPriority w:val="99"/>
    <w:semiHidden/>
    <w:unhideWhenUsed/>
    <w:rsid w:val="00CF48A7"/>
  </w:style>
  <w:style w:type="numbering" w:customStyle="1" w:styleId="1430">
    <w:name w:val="Нет списка143"/>
    <w:next w:val="af0"/>
    <w:uiPriority w:val="99"/>
    <w:semiHidden/>
    <w:unhideWhenUsed/>
    <w:rsid w:val="00CF48A7"/>
  </w:style>
  <w:style w:type="numbering" w:customStyle="1" w:styleId="11330">
    <w:name w:val="Нет списка1133"/>
    <w:next w:val="af0"/>
    <w:uiPriority w:val="99"/>
    <w:semiHidden/>
    <w:unhideWhenUsed/>
    <w:rsid w:val="00CF48A7"/>
  </w:style>
  <w:style w:type="numbering" w:customStyle="1" w:styleId="11133">
    <w:name w:val="Нет списка11133"/>
    <w:next w:val="af0"/>
    <w:uiPriority w:val="99"/>
    <w:semiHidden/>
    <w:unhideWhenUsed/>
    <w:rsid w:val="00CF48A7"/>
  </w:style>
  <w:style w:type="numbering" w:customStyle="1" w:styleId="233">
    <w:name w:val="Нет списка233"/>
    <w:next w:val="af0"/>
    <w:semiHidden/>
    <w:unhideWhenUsed/>
    <w:rsid w:val="00CF48A7"/>
  </w:style>
  <w:style w:type="numbering" w:customStyle="1" w:styleId="1330">
    <w:name w:val="Стиль133"/>
    <w:rsid w:val="00CF48A7"/>
  </w:style>
  <w:style w:type="numbering" w:customStyle="1" w:styleId="333">
    <w:name w:val="Нет списка333"/>
    <w:next w:val="af0"/>
    <w:uiPriority w:val="99"/>
    <w:semiHidden/>
    <w:unhideWhenUsed/>
    <w:rsid w:val="00CF48A7"/>
  </w:style>
  <w:style w:type="numbering" w:customStyle="1" w:styleId="24">
    <w:name w:val="Стиль24"/>
    <w:rsid w:val="00CF48A7"/>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937">
      <w:bodyDiv w:val="1"/>
      <w:marLeft w:val="0"/>
      <w:marRight w:val="0"/>
      <w:marTop w:val="0"/>
      <w:marBottom w:val="0"/>
      <w:divBdr>
        <w:top w:val="none" w:sz="0" w:space="0" w:color="auto"/>
        <w:left w:val="none" w:sz="0" w:space="0" w:color="auto"/>
        <w:bottom w:val="none" w:sz="0" w:space="0" w:color="auto"/>
        <w:right w:val="none" w:sz="0" w:space="0" w:color="auto"/>
      </w:divBdr>
    </w:div>
    <w:div w:id="111825197">
      <w:bodyDiv w:val="1"/>
      <w:marLeft w:val="0"/>
      <w:marRight w:val="0"/>
      <w:marTop w:val="0"/>
      <w:marBottom w:val="0"/>
      <w:divBdr>
        <w:top w:val="none" w:sz="0" w:space="0" w:color="auto"/>
        <w:left w:val="none" w:sz="0" w:space="0" w:color="auto"/>
        <w:bottom w:val="none" w:sz="0" w:space="0" w:color="auto"/>
        <w:right w:val="none" w:sz="0" w:space="0" w:color="auto"/>
      </w:divBdr>
    </w:div>
    <w:div w:id="130100300">
      <w:bodyDiv w:val="1"/>
      <w:marLeft w:val="0"/>
      <w:marRight w:val="0"/>
      <w:marTop w:val="0"/>
      <w:marBottom w:val="0"/>
      <w:divBdr>
        <w:top w:val="none" w:sz="0" w:space="0" w:color="auto"/>
        <w:left w:val="none" w:sz="0" w:space="0" w:color="auto"/>
        <w:bottom w:val="none" w:sz="0" w:space="0" w:color="auto"/>
        <w:right w:val="none" w:sz="0" w:space="0" w:color="auto"/>
      </w:divBdr>
    </w:div>
    <w:div w:id="483205423">
      <w:bodyDiv w:val="1"/>
      <w:marLeft w:val="0"/>
      <w:marRight w:val="0"/>
      <w:marTop w:val="0"/>
      <w:marBottom w:val="0"/>
      <w:divBdr>
        <w:top w:val="none" w:sz="0" w:space="0" w:color="auto"/>
        <w:left w:val="none" w:sz="0" w:space="0" w:color="auto"/>
        <w:bottom w:val="none" w:sz="0" w:space="0" w:color="auto"/>
        <w:right w:val="none" w:sz="0" w:space="0" w:color="auto"/>
      </w:divBdr>
    </w:div>
    <w:div w:id="835340907">
      <w:bodyDiv w:val="1"/>
      <w:marLeft w:val="0"/>
      <w:marRight w:val="0"/>
      <w:marTop w:val="0"/>
      <w:marBottom w:val="0"/>
      <w:divBdr>
        <w:top w:val="none" w:sz="0" w:space="0" w:color="auto"/>
        <w:left w:val="none" w:sz="0" w:space="0" w:color="auto"/>
        <w:bottom w:val="none" w:sz="0" w:space="0" w:color="auto"/>
        <w:right w:val="none" w:sz="0" w:space="0" w:color="auto"/>
      </w:divBdr>
    </w:div>
    <w:div w:id="1272514553">
      <w:bodyDiv w:val="1"/>
      <w:marLeft w:val="0"/>
      <w:marRight w:val="0"/>
      <w:marTop w:val="0"/>
      <w:marBottom w:val="0"/>
      <w:divBdr>
        <w:top w:val="none" w:sz="0" w:space="0" w:color="auto"/>
        <w:left w:val="none" w:sz="0" w:space="0" w:color="auto"/>
        <w:bottom w:val="none" w:sz="0" w:space="0" w:color="auto"/>
        <w:right w:val="none" w:sz="0" w:space="0" w:color="auto"/>
      </w:divBdr>
    </w:div>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990088710">
      <w:bodyDiv w:val="1"/>
      <w:marLeft w:val="0"/>
      <w:marRight w:val="0"/>
      <w:marTop w:val="0"/>
      <w:marBottom w:val="0"/>
      <w:divBdr>
        <w:top w:val="none" w:sz="0" w:space="0" w:color="auto"/>
        <w:left w:val="none" w:sz="0" w:space="0" w:color="auto"/>
        <w:bottom w:val="none" w:sz="0" w:space="0" w:color="auto"/>
        <w:right w:val="none" w:sz="0" w:space="0" w:color="auto"/>
      </w:divBdr>
    </w:div>
    <w:div w:id="203870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header" Target="header5.xml"/><Relationship Id="rId18" Type="http://schemas.openxmlformats.org/officeDocument/2006/relationships/hyperlink" Target="kodeks://link/d?nd=564138904" TargetMode="External"/><Relationship Id="rId26" Type="http://schemas.openxmlformats.org/officeDocument/2006/relationships/hyperlink" Target="kodeks://link/d?nd=564139044"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kodeks://link/d?nd=564138877" TargetMode="External"/><Relationship Id="rId34" Type="http://schemas.openxmlformats.org/officeDocument/2006/relationships/hyperlink" Target="kodeks://link/d?nd=564364953"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kodeks://link/d?nd=564138905" TargetMode="External"/><Relationship Id="rId25" Type="http://schemas.openxmlformats.org/officeDocument/2006/relationships/hyperlink" Target="kodeks://link/d?nd=564139047" TargetMode="External"/><Relationship Id="rId33" Type="http://schemas.openxmlformats.org/officeDocument/2006/relationships/hyperlink" Target="kodeks://link/d?nd=564138926"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kodeks://link/d?nd=564138907" TargetMode="External"/><Relationship Id="rId20" Type="http://schemas.openxmlformats.org/officeDocument/2006/relationships/hyperlink" Target="kodeks://link/d?nd=564138900" TargetMode="External"/><Relationship Id="rId29" Type="http://schemas.openxmlformats.org/officeDocument/2006/relationships/hyperlink" Target="kodeks://link/d?nd=5641390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kodeks://link/d?nd=564139052" TargetMode="External"/><Relationship Id="rId32" Type="http://schemas.openxmlformats.org/officeDocument/2006/relationships/hyperlink" Target="kodeks://link/d?nd=564138938" TargetMode="External"/><Relationship Id="rId37"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kodeks://link/d?nd=564138910" TargetMode="External"/><Relationship Id="rId23" Type="http://schemas.openxmlformats.org/officeDocument/2006/relationships/hyperlink" Target="kodeks://link/d?nd=564139054" TargetMode="External"/><Relationship Id="rId28" Type="http://schemas.openxmlformats.org/officeDocument/2006/relationships/hyperlink" Target="kodeks://link/d?nd=564139037" TargetMode="External"/><Relationship Id="rId36" Type="http://schemas.openxmlformats.org/officeDocument/2006/relationships/hyperlink" Target="kodeks://link/d?nd=565675250" TargetMode="External"/><Relationship Id="rId10" Type="http://schemas.openxmlformats.org/officeDocument/2006/relationships/header" Target="header2.xml"/><Relationship Id="rId19" Type="http://schemas.openxmlformats.org/officeDocument/2006/relationships/hyperlink" Target="kodeks://link/d?nd=564138902" TargetMode="External"/><Relationship Id="rId31" Type="http://schemas.openxmlformats.org/officeDocument/2006/relationships/hyperlink" Target="kodeks://link/d?nd=56413902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rosseti.ru/investment/standart/corp_standart/doc/CTO_34.01-21-005-2019.pdf" TargetMode="External"/><Relationship Id="rId22" Type="http://schemas.openxmlformats.org/officeDocument/2006/relationships/hyperlink" Target="kodeks://link/d?nd=564138869" TargetMode="External"/><Relationship Id="rId27" Type="http://schemas.openxmlformats.org/officeDocument/2006/relationships/hyperlink" Target="kodeks://link/d?nd=564139041" TargetMode="External"/><Relationship Id="rId30" Type="http://schemas.openxmlformats.org/officeDocument/2006/relationships/hyperlink" Target="kodeks://link/d?nd=564139031" TargetMode="External"/><Relationship Id="rId35" Type="http://schemas.openxmlformats.org/officeDocument/2006/relationships/hyperlink" Target="kodeks://link/d?nd=5643649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44A9F-60AF-40DD-A205-2316EB4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32355</Words>
  <Characters>184427</Characters>
  <Application>Microsoft Office Word</Application>
  <DocSecurity>0</DocSecurity>
  <Lines>1536</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dc:description/>
  <cp:lastModifiedBy>Лебедев Александр Александрович</cp:lastModifiedBy>
  <cp:revision>44</cp:revision>
  <cp:lastPrinted>2019-08-14T11:33:00Z</cp:lastPrinted>
  <dcterms:created xsi:type="dcterms:W3CDTF">2022-10-18T11:44:00Z</dcterms:created>
  <dcterms:modified xsi:type="dcterms:W3CDTF">2022-10-24T11:53:00Z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