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5F2AE" w14:textId="77777777" w:rsidR="00EA49AE" w:rsidRPr="00EA49AE" w:rsidRDefault="00EA49AE" w:rsidP="00EA49AE">
      <w:pPr>
        <w:tabs>
          <w:tab w:val="right" w:pos="9923"/>
        </w:tabs>
        <w:spacing w:after="0" w:line="240" w:lineRule="auto"/>
        <w:ind w:right="140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EA49AE">
        <w:rPr>
          <w:rFonts w:ascii="Times New Roman" w:hAnsi="Times New Roman"/>
          <w:b/>
          <w:sz w:val="24"/>
          <w:szCs w:val="24"/>
        </w:rPr>
        <w:t>“</w:t>
      </w:r>
      <w:r w:rsidRPr="00EA49AE">
        <w:rPr>
          <w:rFonts w:ascii="Times New Roman" w:hAnsi="Times New Roman"/>
          <w:b/>
          <w:sz w:val="28"/>
          <w:szCs w:val="28"/>
        </w:rPr>
        <w:t>УТВЕРЖДАЮ”</w:t>
      </w:r>
    </w:p>
    <w:p w14:paraId="432BD1CE" w14:textId="77777777" w:rsidR="00EA49AE" w:rsidRPr="00EA49AE" w:rsidRDefault="00EA49AE" w:rsidP="00EA49AE">
      <w:pPr>
        <w:tabs>
          <w:tab w:val="right" w:pos="9923"/>
        </w:tabs>
        <w:spacing w:after="0" w:line="240" w:lineRule="auto"/>
        <w:ind w:right="140"/>
        <w:contextualSpacing/>
        <w:jc w:val="right"/>
        <w:rPr>
          <w:rFonts w:ascii="Times New Roman" w:hAnsi="Times New Roman"/>
          <w:sz w:val="28"/>
          <w:szCs w:val="28"/>
        </w:rPr>
      </w:pPr>
      <w:r w:rsidRPr="00EA49AE">
        <w:rPr>
          <w:rFonts w:ascii="Times New Roman" w:hAnsi="Times New Roman"/>
          <w:sz w:val="28"/>
          <w:szCs w:val="28"/>
        </w:rPr>
        <w:t xml:space="preserve">Первый заместитель директора </w:t>
      </w:r>
    </w:p>
    <w:p w14:paraId="031CA874" w14:textId="77777777" w:rsidR="00EA49AE" w:rsidRPr="00EA49AE" w:rsidRDefault="00EA49AE" w:rsidP="00EA49AE">
      <w:pPr>
        <w:tabs>
          <w:tab w:val="right" w:pos="9923"/>
        </w:tabs>
        <w:spacing w:after="0" w:line="240" w:lineRule="auto"/>
        <w:ind w:right="140"/>
        <w:contextualSpacing/>
        <w:jc w:val="right"/>
        <w:rPr>
          <w:rFonts w:ascii="Times New Roman" w:hAnsi="Times New Roman"/>
          <w:sz w:val="28"/>
          <w:szCs w:val="28"/>
        </w:rPr>
      </w:pPr>
      <w:r w:rsidRPr="00EA49AE">
        <w:rPr>
          <w:rFonts w:ascii="Times New Roman" w:hAnsi="Times New Roman"/>
          <w:sz w:val="28"/>
          <w:szCs w:val="28"/>
        </w:rPr>
        <w:t>по техническим вопросам-</w:t>
      </w:r>
    </w:p>
    <w:p w14:paraId="7D770ABB" w14:textId="77777777" w:rsidR="00EA49AE" w:rsidRPr="00EA49AE" w:rsidRDefault="00EA49AE" w:rsidP="00EA49AE">
      <w:pPr>
        <w:tabs>
          <w:tab w:val="right" w:pos="9923"/>
        </w:tabs>
        <w:spacing w:after="0" w:line="240" w:lineRule="auto"/>
        <w:ind w:right="140"/>
        <w:contextualSpacing/>
        <w:jc w:val="right"/>
        <w:rPr>
          <w:rFonts w:ascii="Times New Roman" w:hAnsi="Times New Roman"/>
          <w:sz w:val="28"/>
          <w:szCs w:val="28"/>
        </w:rPr>
      </w:pPr>
      <w:r w:rsidRPr="00EA49AE">
        <w:rPr>
          <w:rFonts w:ascii="Times New Roman" w:hAnsi="Times New Roman"/>
          <w:sz w:val="28"/>
          <w:szCs w:val="28"/>
        </w:rPr>
        <w:t>главный инженер филиала</w:t>
      </w:r>
    </w:p>
    <w:p w14:paraId="5AE3A8A9" w14:textId="77777777" w:rsidR="00EA49AE" w:rsidRPr="00EA49AE" w:rsidRDefault="00EA49AE" w:rsidP="00EA49AE">
      <w:pPr>
        <w:tabs>
          <w:tab w:val="right" w:pos="9923"/>
        </w:tabs>
        <w:spacing w:after="0" w:line="240" w:lineRule="auto"/>
        <w:ind w:right="140"/>
        <w:contextualSpacing/>
        <w:jc w:val="right"/>
        <w:rPr>
          <w:rFonts w:ascii="Times New Roman" w:hAnsi="Times New Roman"/>
          <w:sz w:val="28"/>
          <w:szCs w:val="28"/>
        </w:rPr>
      </w:pPr>
      <w:r w:rsidRPr="00EA49AE">
        <w:rPr>
          <w:rFonts w:ascii="Times New Roman" w:hAnsi="Times New Roman"/>
          <w:sz w:val="28"/>
          <w:szCs w:val="28"/>
        </w:rPr>
        <w:t>ПАО «МРСК Центра» - «Орелэнерго»</w:t>
      </w:r>
    </w:p>
    <w:p w14:paraId="6ACA4E68" w14:textId="592F61B5" w:rsidR="00EA49AE" w:rsidRPr="00EA49AE" w:rsidRDefault="00EA49AE" w:rsidP="00EA49AE">
      <w:pPr>
        <w:tabs>
          <w:tab w:val="right" w:pos="9923"/>
        </w:tabs>
        <w:spacing w:after="0" w:line="240" w:lineRule="auto"/>
        <w:ind w:right="14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_________________И.В. Колубанов</w:t>
      </w:r>
    </w:p>
    <w:p w14:paraId="6E2EE503" w14:textId="77777777" w:rsidR="00EA49AE" w:rsidRPr="00EA49AE" w:rsidRDefault="00EA49AE" w:rsidP="00EA49AE">
      <w:pPr>
        <w:tabs>
          <w:tab w:val="right" w:pos="9923"/>
        </w:tabs>
        <w:spacing w:after="0" w:line="240" w:lineRule="auto"/>
        <w:ind w:right="140"/>
        <w:contextualSpacing/>
        <w:jc w:val="right"/>
        <w:rPr>
          <w:rFonts w:ascii="Times New Roman" w:hAnsi="Times New Roman"/>
          <w:caps/>
          <w:sz w:val="28"/>
          <w:szCs w:val="28"/>
        </w:rPr>
      </w:pPr>
      <w:r w:rsidRPr="00EA49AE">
        <w:rPr>
          <w:rFonts w:ascii="Times New Roman" w:hAnsi="Times New Roman"/>
          <w:sz w:val="28"/>
          <w:szCs w:val="28"/>
        </w:rPr>
        <w:t>«19»  сентября   2018 г.</w:t>
      </w:r>
    </w:p>
    <w:p w14:paraId="75349B76" w14:textId="77777777" w:rsidR="00214FE1" w:rsidRPr="00EA49AE" w:rsidRDefault="00214FE1" w:rsidP="00EA49AE">
      <w:pPr>
        <w:pStyle w:val="2"/>
        <w:numPr>
          <w:ilvl w:val="0"/>
          <w:numId w:val="0"/>
        </w:numPr>
        <w:tabs>
          <w:tab w:val="right" w:pos="9923"/>
        </w:tabs>
        <w:spacing w:before="0" w:line="240" w:lineRule="auto"/>
        <w:ind w:right="140"/>
        <w:contextualSpacing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14:paraId="75349B77" w14:textId="77777777" w:rsidR="0073562A" w:rsidRPr="00EA49AE" w:rsidRDefault="0073562A" w:rsidP="00EA49AE">
      <w:pPr>
        <w:pStyle w:val="2"/>
        <w:numPr>
          <w:ilvl w:val="0"/>
          <w:numId w:val="0"/>
          <w:ins w:id="0" w:author="Kozlov_E" w:date="2005-05-24T16:56:00Z"/>
        </w:numPr>
        <w:spacing w:before="0" w:line="240" w:lineRule="auto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  <w:r w:rsidRPr="00EA49AE">
        <w:rPr>
          <w:rFonts w:ascii="Times New Roman" w:hAnsi="Times New Roman"/>
          <w:color w:val="auto"/>
          <w:sz w:val="28"/>
          <w:szCs w:val="28"/>
        </w:rPr>
        <w:t>ТЕХНИЧЕСКОЕ ЗАДАНИЕ</w:t>
      </w:r>
    </w:p>
    <w:p w14:paraId="75349B78" w14:textId="00AB93A3" w:rsidR="00035341" w:rsidRPr="00EA49AE" w:rsidRDefault="00035341" w:rsidP="00EA49AE">
      <w:pPr>
        <w:pStyle w:val="1"/>
        <w:numPr>
          <w:ilvl w:val="0"/>
          <w:numId w:val="0"/>
        </w:numPr>
        <w:ind w:left="432" w:hanging="432"/>
        <w:contextualSpacing/>
        <w:rPr>
          <w:szCs w:val="28"/>
        </w:rPr>
      </w:pPr>
      <w:r w:rsidRPr="00EA49AE">
        <w:rPr>
          <w:szCs w:val="28"/>
        </w:rPr>
        <w:t xml:space="preserve">на поставку </w:t>
      </w:r>
      <w:r w:rsidR="00DF6243" w:rsidRPr="00EA49AE">
        <w:rPr>
          <w:szCs w:val="28"/>
        </w:rPr>
        <w:t>стройматериалов</w:t>
      </w:r>
    </w:p>
    <w:p w14:paraId="75349B79" w14:textId="01035350" w:rsidR="00035341" w:rsidRPr="00EA49AE" w:rsidRDefault="00035341" w:rsidP="00EA49AE">
      <w:pPr>
        <w:pStyle w:val="1"/>
        <w:numPr>
          <w:ilvl w:val="0"/>
          <w:numId w:val="0"/>
        </w:numPr>
        <w:ind w:left="432" w:hanging="432"/>
        <w:contextualSpacing/>
        <w:rPr>
          <w:szCs w:val="28"/>
        </w:rPr>
      </w:pPr>
      <w:r w:rsidRPr="00EA49AE">
        <w:rPr>
          <w:szCs w:val="28"/>
        </w:rPr>
        <w:t xml:space="preserve">Лот № </w:t>
      </w:r>
      <w:r w:rsidR="00DF6243" w:rsidRPr="00EA49AE">
        <w:rPr>
          <w:szCs w:val="28"/>
          <w:u w:val="single"/>
        </w:rPr>
        <w:t>401</w:t>
      </w:r>
      <w:r w:rsidR="00DF6243" w:rsidRPr="00EA49AE">
        <w:rPr>
          <w:szCs w:val="28"/>
          <w:u w:val="single"/>
          <w:lang w:val="en-US"/>
        </w:rPr>
        <w:t>L</w:t>
      </w:r>
    </w:p>
    <w:p w14:paraId="75349B7A" w14:textId="77777777" w:rsidR="00035341" w:rsidRPr="00EA49AE" w:rsidRDefault="00035341" w:rsidP="00EA49A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14:paraId="75349B7B" w14:textId="77777777" w:rsidR="00B642B0" w:rsidRPr="00585F1D" w:rsidRDefault="00B642B0" w:rsidP="00585F1D">
      <w:pPr>
        <w:pStyle w:val="a7"/>
        <w:numPr>
          <w:ilvl w:val="0"/>
          <w:numId w:val="1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bCs/>
          <w:sz w:val="26"/>
          <w:szCs w:val="26"/>
        </w:rPr>
      </w:pPr>
      <w:r w:rsidRPr="00585F1D">
        <w:rPr>
          <w:rFonts w:ascii="Times New Roman" w:hAnsi="Times New Roman"/>
          <w:b/>
          <w:bCs/>
          <w:sz w:val="26"/>
          <w:szCs w:val="26"/>
        </w:rPr>
        <w:t>Технические требования к продукции.</w:t>
      </w:r>
    </w:p>
    <w:p w14:paraId="4AC3534E" w14:textId="425FB36C" w:rsidR="00EA49AE" w:rsidRPr="00DE321E" w:rsidRDefault="00457793" w:rsidP="00585F1D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bCs/>
          <w:color w:val="000000"/>
          <w:sz w:val="12"/>
          <w:szCs w:val="12"/>
          <w:highlight w:val="yellow"/>
        </w:rPr>
      </w:pPr>
      <w:r w:rsidRPr="00DE321E">
        <w:rPr>
          <w:rFonts w:ascii="Times New Roman" w:hAnsi="Times New Roman"/>
          <w:sz w:val="24"/>
          <w:szCs w:val="24"/>
        </w:rPr>
        <w:t xml:space="preserve">Технические требования, характеристики </w:t>
      </w:r>
      <w:r w:rsidR="00DF6243" w:rsidRPr="00DE321E">
        <w:rPr>
          <w:rFonts w:ascii="Times New Roman" w:hAnsi="Times New Roman"/>
          <w:sz w:val="24"/>
          <w:szCs w:val="24"/>
        </w:rPr>
        <w:t>стройматериалов</w:t>
      </w:r>
      <w:r w:rsidRPr="00DE321E">
        <w:rPr>
          <w:rFonts w:ascii="Times New Roman" w:hAnsi="Times New Roman"/>
          <w:sz w:val="24"/>
          <w:szCs w:val="24"/>
        </w:rPr>
        <w:t xml:space="preserve"> должны соответствовать параметрам ТУ</w:t>
      </w:r>
      <w:r w:rsidR="00EA49AE" w:rsidRPr="00DE321E">
        <w:rPr>
          <w:rFonts w:ascii="Times New Roman" w:hAnsi="Times New Roman"/>
          <w:sz w:val="24"/>
          <w:szCs w:val="24"/>
        </w:rPr>
        <w:t xml:space="preserve"> </w:t>
      </w:r>
      <w:r w:rsidR="00EA49AE" w:rsidRPr="00DE321E">
        <w:rPr>
          <w:rFonts w:ascii="Times New Roman" w:hAnsi="Times New Roman"/>
          <w:sz w:val="24"/>
          <w:szCs w:val="24"/>
        </w:rPr>
        <w:t>и быть не ниже значений, приведенных в Приложении к ТЗ.</w:t>
      </w:r>
    </w:p>
    <w:p w14:paraId="75349B7F" w14:textId="77777777" w:rsidR="00BD7C19" w:rsidRPr="00585F1D" w:rsidRDefault="00BD7C19" w:rsidP="00585F1D">
      <w:pPr>
        <w:pStyle w:val="a7"/>
        <w:numPr>
          <w:ilvl w:val="0"/>
          <w:numId w:val="14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585F1D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14:paraId="75349B80" w14:textId="77777777" w:rsidR="00BD7C19" w:rsidRPr="00DE321E" w:rsidRDefault="00BD7C19" w:rsidP="00585F1D">
      <w:pPr>
        <w:pStyle w:val="a7"/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321E">
        <w:rPr>
          <w:rFonts w:ascii="Times New Roman" w:hAnsi="Times New Roman"/>
          <w:sz w:val="24"/>
          <w:szCs w:val="24"/>
        </w:rPr>
        <w:t>2.1. К поставке допускается продукция, отвечающая следующим требованиям:</w:t>
      </w:r>
    </w:p>
    <w:p w14:paraId="75349B81" w14:textId="77777777" w:rsidR="00BD7C19" w:rsidRPr="00DE321E" w:rsidRDefault="00BD7C19" w:rsidP="00585F1D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321E">
        <w:rPr>
          <w:rFonts w:ascii="Times New Roman" w:hAnsi="Times New Roman"/>
          <w:sz w:val="24"/>
          <w:szCs w:val="24"/>
        </w:rPr>
        <w:t>продукция должна быть новой, ранее не использованной;</w:t>
      </w:r>
    </w:p>
    <w:p w14:paraId="75349B82" w14:textId="77777777" w:rsidR="00BD7C19" w:rsidRPr="00457793" w:rsidRDefault="00BD7C19" w:rsidP="00585F1D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E321E">
        <w:rPr>
          <w:rFonts w:ascii="Times New Roman" w:hAnsi="Times New Roman"/>
          <w:sz w:val="24"/>
          <w:szCs w:val="24"/>
        </w:rPr>
        <w:t>для российских производителей - наличие ТУ, подтверждающих соответствие</w:t>
      </w:r>
      <w:r w:rsidRPr="00457793">
        <w:rPr>
          <w:rFonts w:ascii="Times New Roman" w:hAnsi="Times New Roman"/>
          <w:sz w:val="24"/>
          <w:szCs w:val="24"/>
        </w:rPr>
        <w:t xml:space="preserve"> техническим требованиям;</w:t>
      </w:r>
    </w:p>
    <w:p w14:paraId="75349B83" w14:textId="77777777" w:rsidR="00BD7C19" w:rsidRPr="00457793" w:rsidRDefault="00BD7C19" w:rsidP="00585F1D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5349B84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5349B85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запасные части, впервые поставляемые заводом - изготовителем для нужд ПАО «МРСК Центра», должна иметь положительное заключение об о</w:t>
      </w:r>
      <w:bookmarkStart w:id="1" w:name="_GoBack"/>
      <w:bookmarkEnd w:id="1"/>
      <w:r w:rsidRPr="00457793">
        <w:rPr>
          <w:rFonts w:ascii="Times New Roman" w:hAnsi="Times New Roman"/>
          <w:sz w:val="24"/>
          <w:szCs w:val="24"/>
        </w:rPr>
        <w:t>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5349B86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Pr="00457793">
        <w:rPr>
          <w:rFonts w:ascii="Times New Roman" w:hAnsi="Times New Roman"/>
          <w:sz w:val="24"/>
          <w:szCs w:val="24"/>
        </w:rPr>
        <w:t xml:space="preserve"> ПАО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75349B87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8" w14:textId="77777777"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45779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57793">
        <w:rPr>
          <w:rFonts w:ascii="Times New Roman" w:hAnsi="Times New Roman"/>
          <w:sz w:val="24"/>
          <w:szCs w:val="24"/>
        </w:rPr>
        <w:t>»;</w:t>
      </w:r>
    </w:p>
    <w:p w14:paraId="75349B89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75349B8A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5349B8B" w14:textId="2AE6A5C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2.2.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5349B8C" w14:textId="180F0A73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2.3. </w:t>
      </w:r>
      <w:r w:rsidR="00DF6243">
        <w:rPr>
          <w:szCs w:val="24"/>
        </w:rPr>
        <w:t>Стройматериалы</w:t>
      </w:r>
      <w:r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14:paraId="75349B8D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5349B8E" w14:textId="77777777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2.4. Упаковка, транспортирование, условия и сроки хранения.</w:t>
      </w:r>
    </w:p>
    <w:p w14:paraId="75349B8F" w14:textId="5E1C5431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Упаковка, маркировка, транспортирование, условия и сроки хранения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5349B90" w14:textId="0266EEFF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14:paraId="75349B91" w14:textId="7D40FC1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5349B92" w14:textId="1A615636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>.</w:t>
      </w:r>
    </w:p>
    <w:p w14:paraId="75349B93" w14:textId="10B352C5" w:rsidR="00BD7C19" w:rsidRPr="00457793" w:rsidRDefault="00DF6243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Стройматериалы</w:t>
      </w:r>
      <w:r w:rsidR="00BD7C19" w:rsidRPr="00457793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>
        <w:rPr>
          <w:szCs w:val="24"/>
        </w:rPr>
        <w:t>о</w:t>
      </w:r>
      <w:r w:rsidR="00BD7C19" w:rsidRPr="00457793">
        <w:rPr>
          <w:szCs w:val="24"/>
        </w:rPr>
        <w:t xml:space="preserve"> </w:t>
      </w:r>
      <w:r>
        <w:rPr>
          <w:szCs w:val="24"/>
        </w:rPr>
        <w:t>стройматериалами</w:t>
      </w:r>
      <w:r w:rsidRPr="00457793">
        <w:rPr>
          <w:szCs w:val="24"/>
        </w:rPr>
        <w:t xml:space="preserve"> </w:t>
      </w:r>
      <w:r w:rsidR="00BD7C19" w:rsidRPr="00457793">
        <w:rPr>
          <w:szCs w:val="24"/>
        </w:rPr>
        <w:t>должен быть вложен упаковочный лист.</w:t>
      </w:r>
    </w:p>
    <w:p w14:paraId="75349B94" w14:textId="320249B3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2.5. 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14:paraId="75349B95" w14:textId="6C86CAC9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2.6. Срок изготовления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должен быть не более полугода от момента поставки.</w:t>
      </w:r>
    </w:p>
    <w:p w14:paraId="75349B96" w14:textId="77777777" w:rsidR="00BD7C19" w:rsidRPr="00BD7C19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7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3.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14:paraId="75349B98" w14:textId="6E361B45"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5349B99" w14:textId="77777777"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A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4.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14:paraId="75349B9B" w14:textId="77777777"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lastRenderedPageBreak/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14:paraId="75349B9C" w14:textId="77777777" w:rsid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224FD0FB" w14:textId="77777777" w:rsidR="00585F1D" w:rsidRPr="00960914" w:rsidRDefault="00585F1D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14:paraId="75349B9D" w14:textId="77777777" w:rsidR="00BD7C19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 w:rsidRPr="00960914">
        <w:rPr>
          <w:b/>
          <w:sz w:val="26"/>
          <w:szCs w:val="26"/>
        </w:rPr>
        <w:t xml:space="preserve">5.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14:paraId="75349B9E" w14:textId="05EE578C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должны входить документы: </w:t>
      </w:r>
    </w:p>
    <w:p w14:paraId="75349B9F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14:paraId="75349BA0" w14:textId="77777777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75349BA1" w14:textId="77777777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75349BA2" w14:textId="7DF6BDB2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содержание и способ нанесения ее указывается в стандартах или технических условиях на арматуру конкретных типов.</w:t>
      </w:r>
    </w:p>
    <w:p w14:paraId="75349BA3" w14:textId="6C50CABA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14:paraId="75349BA4" w14:textId="143C0658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14:paraId="75349BA5" w14:textId="2E196895"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DF6243">
        <w:rPr>
          <w:rFonts w:ascii="Times New Roman" w:hAnsi="Times New Roman"/>
          <w:sz w:val="24"/>
          <w:szCs w:val="24"/>
        </w:rPr>
        <w:t>стройматериалов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75349BA6" w14:textId="77777777" w:rsidR="00BD7C19" w:rsidRPr="00960914" w:rsidRDefault="00960914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6.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14:paraId="75349BA7" w14:textId="3FB3DB2D"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Каждая партия </w:t>
      </w:r>
      <w:r w:rsidR="00DF6243">
        <w:rPr>
          <w:szCs w:val="24"/>
        </w:rPr>
        <w:t>стройматериалов</w:t>
      </w:r>
      <w:r w:rsidRPr="00457793">
        <w:rPr>
          <w:szCs w:val="24"/>
        </w:rPr>
        <w:t xml:space="preserve">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75349BA8" w14:textId="77777777" w:rsidR="00BD7C19" w:rsidRDefault="00BD7C19" w:rsidP="00BD7C19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3EB6CF2" w14:textId="77777777" w:rsidR="00172737" w:rsidRDefault="00172737" w:rsidP="00172737">
      <w:pPr>
        <w:pStyle w:val="a7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522B9E1" w14:textId="77777777" w:rsidR="00DE321E" w:rsidRDefault="00DE321E" w:rsidP="00172737">
      <w:pPr>
        <w:pStyle w:val="a7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041C78E" w14:textId="77777777" w:rsidR="00DE321E" w:rsidRPr="00172737" w:rsidRDefault="00DE321E" w:rsidP="00172737">
      <w:pPr>
        <w:pStyle w:val="a7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BFD1AA7" w14:textId="76DBDEDD" w:rsidR="00172737" w:rsidRPr="00172737" w:rsidRDefault="00172737" w:rsidP="001727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72737">
        <w:rPr>
          <w:rFonts w:ascii="Times New Roman" w:hAnsi="Times New Roman"/>
          <w:sz w:val="28"/>
          <w:szCs w:val="28"/>
        </w:rPr>
        <w:t xml:space="preserve">Начальник УРС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72737">
        <w:rPr>
          <w:rFonts w:ascii="Times New Roman" w:hAnsi="Times New Roman"/>
          <w:sz w:val="28"/>
          <w:szCs w:val="28"/>
        </w:rPr>
        <w:tab/>
        <w:t>_______</w:t>
      </w:r>
      <w:r>
        <w:rPr>
          <w:rFonts w:ascii="Times New Roman" w:hAnsi="Times New Roman"/>
          <w:sz w:val="28"/>
          <w:szCs w:val="28"/>
        </w:rPr>
        <w:t xml:space="preserve">_______________                </w:t>
      </w:r>
      <w:r w:rsidRPr="00172737">
        <w:rPr>
          <w:rFonts w:ascii="Times New Roman" w:hAnsi="Times New Roman"/>
          <w:sz w:val="28"/>
          <w:szCs w:val="28"/>
        </w:rPr>
        <w:t xml:space="preserve">       М.А. Юрусов</w:t>
      </w:r>
    </w:p>
    <w:p w14:paraId="47F45847" w14:textId="0F76A9BC" w:rsidR="00172737" w:rsidRPr="00172737" w:rsidRDefault="00172737" w:rsidP="00172737">
      <w:pPr>
        <w:spacing w:after="0" w:line="240" w:lineRule="auto"/>
        <w:contextualSpacing/>
        <w:rPr>
          <w:rFonts w:ascii="Times New Roman" w:hAnsi="Times New Roman"/>
          <w:color w:val="00B0F0"/>
          <w:sz w:val="18"/>
          <w:szCs w:val="18"/>
        </w:rPr>
      </w:pPr>
      <w:r w:rsidRPr="00172737">
        <w:rPr>
          <w:rFonts w:ascii="Times New Roman" w:hAnsi="Times New Roman"/>
          <w:sz w:val="18"/>
          <w:szCs w:val="18"/>
        </w:rPr>
        <w:t xml:space="preserve">         должность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</w:t>
      </w:r>
      <w:r w:rsidRPr="00172737">
        <w:rPr>
          <w:rFonts w:ascii="Times New Roman" w:hAnsi="Times New Roman"/>
          <w:sz w:val="18"/>
          <w:szCs w:val="18"/>
        </w:rPr>
        <w:t xml:space="preserve">          подпись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</w:t>
      </w:r>
      <w:r w:rsidRPr="00172737">
        <w:rPr>
          <w:rFonts w:ascii="Times New Roman" w:hAnsi="Times New Roman"/>
          <w:sz w:val="18"/>
          <w:szCs w:val="18"/>
        </w:rPr>
        <w:t xml:space="preserve">                       Фамилия И.О. </w:t>
      </w:r>
    </w:p>
    <w:p w14:paraId="75349BAE" w14:textId="312AA4B2" w:rsidR="00990163" w:rsidRPr="00172737" w:rsidRDefault="00990163" w:rsidP="00172737">
      <w:pPr>
        <w:pStyle w:val="BodyText21"/>
        <w:tabs>
          <w:tab w:val="left" w:pos="0"/>
          <w:tab w:val="left" w:pos="1134"/>
        </w:tabs>
        <w:rPr>
          <w:sz w:val="18"/>
          <w:szCs w:val="18"/>
        </w:rPr>
      </w:pPr>
    </w:p>
    <w:sectPr w:rsidR="00990163" w:rsidRPr="00172737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3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5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7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2"/>
  </w:num>
  <w:num w:numId="10">
    <w:abstractNumId w:val="15"/>
  </w:num>
  <w:num w:numId="11">
    <w:abstractNumId w:val="6"/>
  </w:num>
  <w:num w:numId="12">
    <w:abstractNumId w:val="14"/>
  </w:num>
  <w:num w:numId="13">
    <w:abstractNumId w:val="14"/>
  </w:num>
  <w:num w:numId="14">
    <w:abstractNumId w:val="10"/>
  </w:num>
  <w:num w:numId="15">
    <w:abstractNumId w:val="14"/>
  </w:num>
  <w:num w:numId="16">
    <w:abstractNumId w:val="17"/>
  </w:num>
  <w:num w:numId="17">
    <w:abstractNumId w:val="3"/>
  </w:num>
  <w:num w:numId="18">
    <w:abstractNumId w:val="13"/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2150E"/>
    <w:rsid w:val="00124802"/>
    <w:rsid w:val="00127AE6"/>
    <w:rsid w:val="00130989"/>
    <w:rsid w:val="00131F17"/>
    <w:rsid w:val="00136E52"/>
    <w:rsid w:val="00151F27"/>
    <w:rsid w:val="0016438D"/>
    <w:rsid w:val="00166DDF"/>
    <w:rsid w:val="001672BC"/>
    <w:rsid w:val="00172737"/>
    <w:rsid w:val="00182064"/>
    <w:rsid w:val="001827C6"/>
    <w:rsid w:val="0018582F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7247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1003C"/>
    <w:rsid w:val="003125FC"/>
    <w:rsid w:val="00313FE1"/>
    <w:rsid w:val="00320584"/>
    <w:rsid w:val="00322D09"/>
    <w:rsid w:val="003237C2"/>
    <w:rsid w:val="00333FE6"/>
    <w:rsid w:val="00334DDD"/>
    <w:rsid w:val="003373F0"/>
    <w:rsid w:val="003375D8"/>
    <w:rsid w:val="003423F0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D43E7"/>
    <w:rsid w:val="003D74D6"/>
    <w:rsid w:val="003E0125"/>
    <w:rsid w:val="003E21C6"/>
    <w:rsid w:val="003E4A91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860"/>
    <w:rsid w:val="004712BC"/>
    <w:rsid w:val="0048051E"/>
    <w:rsid w:val="00481D4E"/>
    <w:rsid w:val="004849D4"/>
    <w:rsid w:val="00484E90"/>
    <w:rsid w:val="00494882"/>
    <w:rsid w:val="004A10C8"/>
    <w:rsid w:val="004A2814"/>
    <w:rsid w:val="004A53B2"/>
    <w:rsid w:val="004B3BC6"/>
    <w:rsid w:val="004B5BB7"/>
    <w:rsid w:val="004B7A3F"/>
    <w:rsid w:val="004C4BAE"/>
    <w:rsid w:val="004C7D2E"/>
    <w:rsid w:val="004D5A14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3D52"/>
    <w:rsid w:val="00545EA8"/>
    <w:rsid w:val="0057019D"/>
    <w:rsid w:val="00570701"/>
    <w:rsid w:val="00574CE3"/>
    <w:rsid w:val="00582A0E"/>
    <w:rsid w:val="00585F1D"/>
    <w:rsid w:val="00595CD0"/>
    <w:rsid w:val="005A0CE7"/>
    <w:rsid w:val="005A63AC"/>
    <w:rsid w:val="005A7EAB"/>
    <w:rsid w:val="005B106C"/>
    <w:rsid w:val="005B1A0F"/>
    <w:rsid w:val="005B1FFA"/>
    <w:rsid w:val="005B2AFE"/>
    <w:rsid w:val="005C29BF"/>
    <w:rsid w:val="005C402E"/>
    <w:rsid w:val="005C49EB"/>
    <w:rsid w:val="005C5C63"/>
    <w:rsid w:val="005E7FEA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97B"/>
    <w:rsid w:val="0065445D"/>
    <w:rsid w:val="00670EE3"/>
    <w:rsid w:val="00673690"/>
    <w:rsid w:val="00674785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5A6A"/>
    <w:rsid w:val="00746BE5"/>
    <w:rsid w:val="00753A95"/>
    <w:rsid w:val="0075539A"/>
    <w:rsid w:val="00764D6E"/>
    <w:rsid w:val="00766DB4"/>
    <w:rsid w:val="00773635"/>
    <w:rsid w:val="00775B6F"/>
    <w:rsid w:val="00781B41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805B6"/>
    <w:rsid w:val="00883EE7"/>
    <w:rsid w:val="008913CA"/>
    <w:rsid w:val="008914ED"/>
    <w:rsid w:val="0089678A"/>
    <w:rsid w:val="008A0211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1A90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482D"/>
    <w:rsid w:val="00AC2C4A"/>
    <w:rsid w:val="00AC4C0D"/>
    <w:rsid w:val="00AE593E"/>
    <w:rsid w:val="00AF023C"/>
    <w:rsid w:val="00AF68AB"/>
    <w:rsid w:val="00AF7FE4"/>
    <w:rsid w:val="00B05083"/>
    <w:rsid w:val="00B11763"/>
    <w:rsid w:val="00B16D97"/>
    <w:rsid w:val="00B2222C"/>
    <w:rsid w:val="00B26F40"/>
    <w:rsid w:val="00B36D94"/>
    <w:rsid w:val="00B44C5B"/>
    <w:rsid w:val="00B45AAF"/>
    <w:rsid w:val="00B502B4"/>
    <w:rsid w:val="00B5269C"/>
    <w:rsid w:val="00B52F50"/>
    <w:rsid w:val="00B5730E"/>
    <w:rsid w:val="00B5773A"/>
    <w:rsid w:val="00B62251"/>
    <w:rsid w:val="00B63FCF"/>
    <w:rsid w:val="00B642B0"/>
    <w:rsid w:val="00B778ED"/>
    <w:rsid w:val="00B903E9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D0B4F"/>
    <w:rsid w:val="00BD0DF7"/>
    <w:rsid w:val="00BD7C19"/>
    <w:rsid w:val="00BE4504"/>
    <w:rsid w:val="00BE6223"/>
    <w:rsid w:val="00BE7E14"/>
    <w:rsid w:val="00BF3BED"/>
    <w:rsid w:val="00BF7B75"/>
    <w:rsid w:val="00BF7D4C"/>
    <w:rsid w:val="00C06383"/>
    <w:rsid w:val="00C11745"/>
    <w:rsid w:val="00C206E7"/>
    <w:rsid w:val="00C23019"/>
    <w:rsid w:val="00C23E7D"/>
    <w:rsid w:val="00C32323"/>
    <w:rsid w:val="00C34A13"/>
    <w:rsid w:val="00C35353"/>
    <w:rsid w:val="00C61BA7"/>
    <w:rsid w:val="00C70832"/>
    <w:rsid w:val="00C73946"/>
    <w:rsid w:val="00C744FF"/>
    <w:rsid w:val="00C755EA"/>
    <w:rsid w:val="00C801A4"/>
    <w:rsid w:val="00C81661"/>
    <w:rsid w:val="00C91723"/>
    <w:rsid w:val="00C96880"/>
    <w:rsid w:val="00CD75A1"/>
    <w:rsid w:val="00CD7994"/>
    <w:rsid w:val="00CD79D4"/>
    <w:rsid w:val="00CE73E5"/>
    <w:rsid w:val="00CF373D"/>
    <w:rsid w:val="00CF693A"/>
    <w:rsid w:val="00D0711A"/>
    <w:rsid w:val="00D173CC"/>
    <w:rsid w:val="00D25E14"/>
    <w:rsid w:val="00D27720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321E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589E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A49AE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ED"/>
    <w:rsid w:val="00F25252"/>
    <w:rsid w:val="00F34A7C"/>
    <w:rsid w:val="00F3731E"/>
    <w:rsid w:val="00F415C9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664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character" w:styleId="af5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AC17C5-4FCA-409E-BEA9-6C67129B4FB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  <ds:schemaRef ds:uri="aeb3e8e0-784a-4348-b8a9-74d788c4fa59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CB02B-D25C-4C9B-B9BA-E89CE0AD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Помазнев Виталий Русланович</cp:lastModifiedBy>
  <cp:revision>6</cp:revision>
  <cp:lastPrinted>2016-01-13T07:56:00Z</cp:lastPrinted>
  <dcterms:created xsi:type="dcterms:W3CDTF">2018-09-21T06:05:00Z</dcterms:created>
  <dcterms:modified xsi:type="dcterms:W3CDTF">2018-09-21T07:02:00Z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