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B93183" w14:textId="77777777" w:rsidR="0065382F" w:rsidRDefault="0065382F" w:rsidP="0065382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5382F" w:rsidRPr="00381931" w14:paraId="25B93186" w14:textId="77777777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3184" w14:textId="77777777"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93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3185" w14:textId="77777777" w:rsidR="0065382F" w:rsidRPr="00381931" w:rsidRDefault="0065382F" w:rsidP="002919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931">
              <w:rPr>
                <w:b/>
                <w:sz w:val="26"/>
                <w:szCs w:val="26"/>
                <w:lang w:val="en-US"/>
              </w:rPr>
              <w:t>203 A</w:t>
            </w:r>
            <w:r w:rsidR="0050158F" w:rsidRPr="00381931">
              <w:rPr>
                <w:b/>
                <w:sz w:val="26"/>
                <w:szCs w:val="26"/>
              </w:rPr>
              <w:t>_008</w:t>
            </w:r>
          </w:p>
        </w:tc>
      </w:tr>
      <w:tr w:rsidR="0065382F" w:rsidRPr="00381931" w14:paraId="25B93189" w14:textId="77777777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3187" w14:textId="77777777"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81931">
              <w:rPr>
                <w:b/>
                <w:sz w:val="26"/>
                <w:szCs w:val="26"/>
              </w:rPr>
              <w:t xml:space="preserve">Номер материала </w:t>
            </w:r>
            <w:r w:rsidRPr="0038193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93188" w14:textId="77777777"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81931">
              <w:rPr>
                <w:b/>
                <w:sz w:val="26"/>
                <w:szCs w:val="26"/>
                <w:lang w:val="en-US"/>
              </w:rPr>
              <w:t xml:space="preserve">  </w:t>
            </w:r>
            <w:r w:rsidR="00CB10F0" w:rsidRPr="00381931">
              <w:rPr>
                <w:b/>
                <w:sz w:val="26"/>
                <w:szCs w:val="26"/>
              </w:rPr>
              <w:t>2001907</w:t>
            </w:r>
            <w:r w:rsidRPr="00381931">
              <w:rPr>
                <w:b/>
                <w:sz w:val="26"/>
                <w:szCs w:val="26"/>
                <w:lang w:val="en-US"/>
              </w:rPr>
              <w:t xml:space="preserve">           </w:t>
            </w:r>
          </w:p>
        </w:tc>
      </w:tr>
    </w:tbl>
    <w:p w14:paraId="25B9318A" w14:textId="77777777" w:rsidR="0065382F" w:rsidRPr="00381931" w:rsidRDefault="0065382F" w:rsidP="0065382F">
      <w:pPr>
        <w:spacing w:line="276" w:lineRule="auto"/>
        <w:ind w:right="-1"/>
        <w:jc w:val="left"/>
        <w:rPr>
          <w:sz w:val="26"/>
          <w:szCs w:val="26"/>
        </w:rPr>
      </w:pPr>
      <w:r w:rsidRPr="00381931">
        <w:rPr>
          <w:sz w:val="26"/>
          <w:szCs w:val="26"/>
        </w:rPr>
        <w:t>_____________________________________</w:t>
      </w:r>
    </w:p>
    <w:p w14:paraId="25B9318B" w14:textId="77777777" w:rsidR="0065382F" w:rsidRPr="00381931" w:rsidRDefault="0065382F" w:rsidP="0065382F">
      <w:pPr>
        <w:spacing w:line="276" w:lineRule="auto"/>
        <w:ind w:right="-1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 xml:space="preserve">_____________________________________ </w:t>
      </w:r>
    </w:p>
    <w:p w14:paraId="25B9318C" w14:textId="77777777" w:rsidR="0065382F" w:rsidRPr="00381931" w:rsidRDefault="0065382F" w:rsidP="0065382F">
      <w:pPr>
        <w:spacing w:line="276" w:lineRule="auto"/>
        <w:ind w:right="-1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>_____________________________________</w:t>
      </w:r>
    </w:p>
    <w:p w14:paraId="25B9318D" w14:textId="77777777" w:rsidR="0065382F" w:rsidRPr="00381931" w:rsidRDefault="0065382F" w:rsidP="0065382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ab/>
        <w:t xml:space="preserve">_______________________ /_____________ </w:t>
      </w:r>
    </w:p>
    <w:p w14:paraId="25B9318E" w14:textId="77777777" w:rsidR="0065382F" w:rsidRPr="00381931" w:rsidRDefault="0065382F" w:rsidP="0065382F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>“_______” ___________________ 20_____ г.</w:t>
      </w:r>
    </w:p>
    <w:p w14:paraId="25B9318F" w14:textId="77777777" w:rsidR="0026453A" w:rsidRPr="00381931" w:rsidRDefault="0026453A" w:rsidP="0026453A">
      <w:pPr>
        <w:rPr>
          <w:sz w:val="26"/>
          <w:szCs w:val="26"/>
        </w:rPr>
      </w:pPr>
    </w:p>
    <w:p w14:paraId="25B93190" w14:textId="77777777" w:rsidR="008014AF" w:rsidRPr="00381931" w:rsidRDefault="008014AF" w:rsidP="0026453A">
      <w:pPr>
        <w:rPr>
          <w:sz w:val="26"/>
          <w:szCs w:val="26"/>
        </w:rPr>
      </w:pPr>
    </w:p>
    <w:p w14:paraId="25B93191" w14:textId="77777777" w:rsidR="0026453A" w:rsidRPr="00381931" w:rsidRDefault="0026453A" w:rsidP="0026453A">
      <w:pPr>
        <w:rPr>
          <w:sz w:val="26"/>
          <w:szCs w:val="26"/>
        </w:rPr>
      </w:pPr>
    </w:p>
    <w:p w14:paraId="25B93192" w14:textId="77777777" w:rsidR="004F6968" w:rsidRPr="00381931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381931">
        <w:rPr>
          <w:sz w:val="26"/>
          <w:szCs w:val="26"/>
        </w:rPr>
        <w:t>ТЕХНИЧЕСКОЕ ЗАДАНИЕ</w:t>
      </w:r>
    </w:p>
    <w:p w14:paraId="25B93193" w14:textId="77777777" w:rsidR="004F6968" w:rsidRPr="00381931" w:rsidRDefault="004F6968" w:rsidP="00773399">
      <w:pPr>
        <w:ind w:firstLine="0"/>
        <w:jc w:val="center"/>
        <w:rPr>
          <w:b/>
          <w:sz w:val="26"/>
          <w:szCs w:val="26"/>
        </w:rPr>
      </w:pPr>
      <w:r w:rsidRPr="00381931">
        <w:rPr>
          <w:b/>
          <w:sz w:val="26"/>
          <w:szCs w:val="26"/>
        </w:rPr>
        <w:t xml:space="preserve">на </w:t>
      </w:r>
      <w:r w:rsidR="00612811" w:rsidRPr="00381931">
        <w:rPr>
          <w:b/>
          <w:sz w:val="26"/>
          <w:szCs w:val="26"/>
        </w:rPr>
        <w:t xml:space="preserve">поставку </w:t>
      </w:r>
      <w:r w:rsidR="007F4188" w:rsidRPr="00381931">
        <w:rPr>
          <w:b/>
          <w:sz w:val="26"/>
          <w:szCs w:val="26"/>
        </w:rPr>
        <w:t>мет</w:t>
      </w:r>
      <w:r w:rsidR="00620938" w:rsidRPr="00381931">
        <w:rPr>
          <w:b/>
          <w:sz w:val="26"/>
          <w:szCs w:val="26"/>
        </w:rPr>
        <w:t>аллопроката</w:t>
      </w:r>
      <w:r w:rsidR="00843900" w:rsidRPr="00381931">
        <w:rPr>
          <w:b/>
          <w:sz w:val="26"/>
          <w:szCs w:val="26"/>
        </w:rPr>
        <w:t xml:space="preserve"> </w:t>
      </w:r>
      <w:r w:rsidR="00720130">
        <w:rPr>
          <w:b/>
          <w:sz w:val="26"/>
          <w:szCs w:val="26"/>
        </w:rPr>
        <w:t>(</w:t>
      </w:r>
      <w:r w:rsidR="00933E09" w:rsidRPr="00933E09">
        <w:rPr>
          <w:b/>
          <w:sz w:val="26"/>
          <w:szCs w:val="26"/>
        </w:rPr>
        <w:t>Круг стальной d18</w:t>
      </w:r>
      <w:r w:rsidR="00720130">
        <w:rPr>
          <w:b/>
          <w:sz w:val="26"/>
          <w:szCs w:val="26"/>
        </w:rPr>
        <w:t>)</w:t>
      </w:r>
      <w:r w:rsidR="009C0389" w:rsidRPr="00381931">
        <w:rPr>
          <w:b/>
          <w:sz w:val="26"/>
          <w:szCs w:val="26"/>
        </w:rPr>
        <w:t>.</w:t>
      </w:r>
      <w:r w:rsidR="00232E4A" w:rsidRPr="00381931">
        <w:rPr>
          <w:b/>
          <w:sz w:val="26"/>
          <w:szCs w:val="26"/>
        </w:rPr>
        <w:t xml:space="preserve"> </w:t>
      </w:r>
      <w:r w:rsidR="009C0389" w:rsidRPr="00381931">
        <w:rPr>
          <w:b/>
          <w:sz w:val="26"/>
          <w:szCs w:val="26"/>
        </w:rPr>
        <w:t xml:space="preserve">Лот № </w:t>
      </w:r>
      <w:r w:rsidR="00BD2843" w:rsidRPr="00865AD6">
        <w:rPr>
          <w:b/>
          <w:sz w:val="26"/>
          <w:szCs w:val="26"/>
          <w:u w:val="single"/>
        </w:rPr>
        <w:t>203</w:t>
      </w:r>
      <w:r w:rsidR="00620938" w:rsidRPr="00865AD6">
        <w:rPr>
          <w:b/>
          <w:sz w:val="26"/>
          <w:szCs w:val="26"/>
          <w:u w:val="single"/>
          <w:lang w:val="en-US"/>
        </w:rPr>
        <w:t>A</w:t>
      </w:r>
    </w:p>
    <w:p w14:paraId="25B93194" w14:textId="77777777" w:rsidR="00612811" w:rsidRPr="00381931" w:rsidRDefault="00612811" w:rsidP="00773399">
      <w:pPr>
        <w:ind w:firstLine="0"/>
        <w:jc w:val="center"/>
        <w:rPr>
          <w:sz w:val="26"/>
          <w:szCs w:val="26"/>
        </w:rPr>
      </w:pPr>
    </w:p>
    <w:p w14:paraId="25B93195" w14:textId="77777777" w:rsidR="00612811" w:rsidRPr="00381931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81931">
        <w:rPr>
          <w:b/>
          <w:bCs/>
          <w:sz w:val="26"/>
          <w:szCs w:val="26"/>
        </w:rPr>
        <w:t xml:space="preserve">Технические требования к </w:t>
      </w:r>
      <w:r w:rsidR="000D4FD2" w:rsidRPr="00381931">
        <w:rPr>
          <w:b/>
          <w:bCs/>
          <w:sz w:val="26"/>
          <w:szCs w:val="26"/>
        </w:rPr>
        <w:t>продукции</w:t>
      </w:r>
      <w:r w:rsidRPr="00381931">
        <w:rPr>
          <w:b/>
          <w:bCs/>
          <w:sz w:val="26"/>
          <w:szCs w:val="26"/>
        </w:rPr>
        <w:t>.</w:t>
      </w:r>
    </w:p>
    <w:p w14:paraId="25B93196" w14:textId="77777777" w:rsidR="004F4E9E" w:rsidRPr="00B74226" w:rsidRDefault="00641E44" w:rsidP="00B74226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B74226">
        <w:rPr>
          <w:sz w:val="24"/>
          <w:szCs w:val="24"/>
        </w:rPr>
        <w:t>Технические требования</w:t>
      </w:r>
      <w:r w:rsidR="00A62E44" w:rsidRPr="00B74226">
        <w:rPr>
          <w:sz w:val="24"/>
          <w:szCs w:val="24"/>
        </w:rPr>
        <w:t xml:space="preserve"> и </w:t>
      </w:r>
      <w:r w:rsidRPr="00B74226">
        <w:rPr>
          <w:sz w:val="24"/>
          <w:szCs w:val="24"/>
        </w:rPr>
        <w:t xml:space="preserve">характеристики </w:t>
      </w:r>
      <w:r w:rsidR="00620938" w:rsidRPr="00B74226">
        <w:rPr>
          <w:sz w:val="24"/>
          <w:szCs w:val="24"/>
        </w:rPr>
        <w:t>металлопроката</w:t>
      </w:r>
      <w:r w:rsidR="004F4E9E" w:rsidRPr="00B74226">
        <w:rPr>
          <w:sz w:val="24"/>
          <w:szCs w:val="24"/>
        </w:rPr>
        <w:t xml:space="preserve"> должны соответствовать параметрам </w:t>
      </w:r>
      <w:r w:rsidR="001843F3" w:rsidRPr="00B74226">
        <w:rPr>
          <w:sz w:val="24"/>
          <w:szCs w:val="24"/>
        </w:rPr>
        <w:t>ГОСТ 2590-88</w:t>
      </w:r>
      <w:r w:rsidR="007D54DF" w:rsidRPr="00B74226">
        <w:rPr>
          <w:sz w:val="24"/>
          <w:szCs w:val="24"/>
        </w:rPr>
        <w:t xml:space="preserve"> </w:t>
      </w:r>
      <w:r w:rsidR="00FF548D" w:rsidRPr="00B74226">
        <w:rPr>
          <w:sz w:val="24"/>
          <w:szCs w:val="24"/>
        </w:rPr>
        <w:t>«</w:t>
      </w:r>
      <w:r w:rsidR="007D54DF" w:rsidRPr="00B74226">
        <w:rPr>
          <w:sz w:val="24"/>
          <w:szCs w:val="24"/>
        </w:rPr>
        <w:t>Прокат стальной горячекатаный круглый. Сортамент</w:t>
      </w:r>
      <w:r w:rsidR="00FF548D" w:rsidRPr="00B74226">
        <w:rPr>
          <w:sz w:val="24"/>
          <w:szCs w:val="24"/>
        </w:rPr>
        <w:t>»</w:t>
      </w:r>
      <w:r w:rsidRPr="00B74226">
        <w:rPr>
          <w:sz w:val="24"/>
          <w:szCs w:val="24"/>
        </w:rPr>
        <w:t>.</w:t>
      </w:r>
    </w:p>
    <w:p w14:paraId="25B93197" w14:textId="77777777" w:rsidR="00A305DC" w:rsidRPr="007D54DF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5B93198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25B93199" w14:textId="77777777"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25B9319A" w14:textId="77777777" w:rsidR="00451BB1" w:rsidRDefault="00451BB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25B9319B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25B9319C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5B9319D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25B9319E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25B9319F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25B931A0" w14:textId="77777777" w:rsidR="00DE0C6D" w:rsidRPr="00CB6078" w:rsidRDefault="00843900" w:rsidP="00451BB1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5B931A1" w14:textId="77777777" w:rsidR="00612811" w:rsidRPr="00CB6078" w:rsidRDefault="00843900" w:rsidP="00451BB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14:paraId="25B931A2" w14:textId="77777777" w:rsidR="00F92D7E" w:rsidRPr="00FF548D" w:rsidRDefault="001843F3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</w:t>
      </w:r>
      <w:r w:rsidR="00E36A51" w:rsidRPr="00FF548D">
        <w:rPr>
          <w:sz w:val="24"/>
          <w:szCs w:val="24"/>
        </w:rPr>
        <w:t>;</w:t>
      </w:r>
    </w:p>
    <w:p w14:paraId="25B931A3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25B931A4" w14:textId="77777777" w:rsidR="00612811" w:rsidRPr="00CB6078" w:rsidRDefault="00843900" w:rsidP="00AC538B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14:paraId="25B931A5" w14:textId="77777777"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14:paraId="25B931A6" w14:textId="77777777"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14:paraId="25B931A7" w14:textId="77777777"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14:paraId="25B931A8" w14:textId="77777777"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14:paraId="25B931A9" w14:textId="77777777" w:rsidR="0024201B" w:rsidRPr="00CB6078" w:rsidRDefault="00843900" w:rsidP="00AC538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747A90">
        <w:rPr>
          <w:szCs w:val="24"/>
        </w:rPr>
        <w:t xml:space="preserve"> 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14:paraId="25B931AA" w14:textId="77777777" w:rsidR="00AC31A0" w:rsidRDefault="00843900" w:rsidP="00AC538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25B931AB" w14:textId="77777777" w:rsidR="00381931" w:rsidRPr="00CB6078" w:rsidRDefault="00381931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25B931AC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25B931AD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B95050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5B931AE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B931AF" w14:textId="77777777"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25B931B0" w14:textId="77777777"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25B931B1" w14:textId="77777777" w:rsidR="00381931" w:rsidRPr="00CB6078" w:rsidRDefault="0038193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B931B2" w14:textId="77777777"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25B931B3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25B931B4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25B931B5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25B931B6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25B931B7" w14:textId="77777777"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25B931B8" w14:textId="77777777" w:rsidR="00381931" w:rsidRPr="00CB6078" w:rsidRDefault="00381931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25B931B9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25B931BA" w14:textId="77777777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25B931BB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5B931BC" w14:textId="77777777" w:rsidR="001D6900" w:rsidRPr="00CB6078" w:rsidRDefault="001D6900" w:rsidP="00451C4D">
      <w:pPr>
        <w:rPr>
          <w:sz w:val="26"/>
          <w:szCs w:val="26"/>
        </w:rPr>
      </w:pPr>
    </w:p>
    <w:p w14:paraId="25B931BD" w14:textId="77777777" w:rsidR="004A2665" w:rsidRPr="00CB6078" w:rsidRDefault="004A2665" w:rsidP="00451C4D">
      <w:pPr>
        <w:rPr>
          <w:sz w:val="26"/>
          <w:szCs w:val="26"/>
        </w:rPr>
      </w:pPr>
    </w:p>
    <w:p w14:paraId="25B931BE" w14:textId="77777777"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14:paraId="25B931BF" w14:textId="77777777"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14:paraId="25B931C0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931C3" w14:textId="77777777" w:rsidR="00507EF2" w:rsidRDefault="00507EF2">
      <w:r>
        <w:separator/>
      </w:r>
    </w:p>
  </w:endnote>
  <w:endnote w:type="continuationSeparator" w:id="0">
    <w:p w14:paraId="25B931C4" w14:textId="77777777" w:rsidR="00507EF2" w:rsidRDefault="00507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931C1" w14:textId="77777777" w:rsidR="00507EF2" w:rsidRDefault="00507EF2">
      <w:r>
        <w:separator/>
      </w:r>
    </w:p>
  </w:footnote>
  <w:footnote w:type="continuationSeparator" w:id="0">
    <w:p w14:paraId="25B931C2" w14:textId="77777777" w:rsidR="00507EF2" w:rsidRDefault="00507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B931C5" w14:textId="77777777" w:rsidR="00AD7048" w:rsidRDefault="00E953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5B931C6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2B66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195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3F3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233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7F3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A1E"/>
    <w:rsid w:val="00284D1E"/>
    <w:rsid w:val="00285586"/>
    <w:rsid w:val="002855D1"/>
    <w:rsid w:val="00286CF9"/>
    <w:rsid w:val="00287E46"/>
    <w:rsid w:val="00291868"/>
    <w:rsid w:val="0029195B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0E65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931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BB1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1309"/>
    <w:rsid w:val="004A2665"/>
    <w:rsid w:val="004A353B"/>
    <w:rsid w:val="004A359B"/>
    <w:rsid w:val="004A3D52"/>
    <w:rsid w:val="004A668C"/>
    <w:rsid w:val="004A7ACD"/>
    <w:rsid w:val="004B39BE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158F"/>
    <w:rsid w:val="00505047"/>
    <w:rsid w:val="005075B6"/>
    <w:rsid w:val="00507EF2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829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277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382F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130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90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4DF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6EE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5AD6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1FC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17079"/>
    <w:rsid w:val="009205BB"/>
    <w:rsid w:val="00924511"/>
    <w:rsid w:val="009265EE"/>
    <w:rsid w:val="0092750B"/>
    <w:rsid w:val="009303A1"/>
    <w:rsid w:val="00930DD7"/>
    <w:rsid w:val="00931754"/>
    <w:rsid w:val="009337EA"/>
    <w:rsid w:val="00933E09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591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B3C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8B"/>
    <w:rsid w:val="00AC53F7"/>
    <w:rsid w:val="00AC7115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0E83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226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5050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10F0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58C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3DE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48D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931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65382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65382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0E399-028C-4A97-970C-0C99EADCD22D}">
  <ds:schemaRefs>
    <ds:schemaRef ds:uri="http://purl.org/dc/dcmitype/"/>
    <ds:schemaRef ds:uri="http://purl.org/dc/elements/1.1/"/>
    <ds:schemaRef ds:uri="http://schemas.microsoft.com/sharepoint/v3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aeb3e8e0-784a-4348-b8a9-74d788c4fa5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1E71E1C-0A99-4A21-BFD8-5FD1477AA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2BA18-12E3-4378-9634-D08AF98FD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EE9682-A771-44F7-A568-F87570DE9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951</Words>
  <Characters>5425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Алтунина Надежда Андреевна</cp:lastModifiedBy>
  <cp:revision>2</cp:revision>
  <cp:lastPrinted>2010-09-30T13:29:00Z</cp:lastPrinted>
  <dcterms:created xsi:type="dcterms:W3CDTF">2016-03-03T07:05:00Z</dcterms:created>
  <dcterms:modified xsi:type="dcterms:W3CDTF">2016-03-03T07:05:00Z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