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0948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309А</w:t>
            </w:r>
          </w:p>
        </w:tc>
      </w:tr>
      <w:tr w:rsidR="00390948" w:rsidRPr="00DC5569" w:rsidTr="00E8717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Default="00390948" w:rsidP="00E8717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948" w:rsidRPr="004677B5" w:rsidRDefault="005731DB" w:rsidP="000732B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5731DB">
              <w:rPr>
                <w:b/>
                <w:sz w:val="26"/>
                <w:szCs w:val="26"/>
                <w:lang w:val="en-US"/>
              </w:rPr>
              <w:t>0002233142</w:t>
            </w:r>
          </w:p>
        </w:tc>
      </w:tr>
    </w:tbl>
    <w:p w:rsidR="00D97726" w:rsidRPr="00891514" w:rsidRDefault="00EC2BF4" w:rsidP="00D97726">
      <w:pPr>
        <w:spacing w:line="256" w:lineRule="auto"/>
        <w:jc w:val="right"/>
        <w:rPr>
          <w:color w:val="000000"/>
          <w:sz w:val="26"/>
          <w:szCs w:val="26"/>
        </w:rPr>
      </w:pPr>
      <w:r w:rsidRPr="00CD19A2">
        <w:rPr>
          <w:b/>
        </w:rPr>
        <w:tab/>
      </w:r>
      <w:r w:rsidR="00D97726" w:rsidRPr="00891514">
        <w:rPr>
          <w:color w:val="000000"/>
          <w:sz w:val="26"/>
          <w:szCs w:val="26"/>
        </w:rPr>
        <w:t>«Утверждаю»</w:t>
      </w:r>
    </w:p>
    <w:p w:rsidR="00D97726" w:rsidRPr="00891514" w:rsidRDefault="003F0EBE" w:rsidP="00D97726">
      <w:pPr>
        <w:spacing w:line="256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D97726" w:rsidRPr="00891514">
        <w:rPr>
          <w:color w:val="000000"/>
          <w:sz w:val="26"/>
          <w:szCs w:val="26"/>
        </w:rPr>
        <w:t>ерв</w:t>
      </w:r>
      <w:r>
        <w:rPr>
          <w:color w:val="000000"/>
          <w:sz w:val="26"/>
          <w:szCs w:val="26"/>
        </w:rPr>
        <w:t>ый</w:t>
      </w:r>
      <w:r w:rsidR="00D97726" w:rsidRPr="00891514">
        <w:rPr>
          <w:color w:val="000000"/>
          <w:sz w:val="26"/>
          <w:szCs w:val="26"/>
        </w:rPr>
        <w:t xml:space="preserve"> заместител</w:t>
      </w:r>
      <w:r>
        <w:rPr>
          <w:color w:val="000000"/>
          <w:sz w:val="26"/>
          <w:szCs w:val="26"/>
        </w:rPr>
        <w:t>ь</w:t>
      </w:r>
      <w:r w:rsidR="00D97726" w:rsidRPr="00891514">
        <w:rPr>
          <w:color w:val="000000"/>
          <w:sz w:val="26"/>
          <w:szCs w:val="26"/>
        </w:rPr>
        <w:t xml:space="preserve"> директора-</w:t>
      </w:r>
    </w:p>
    <w:p w:rsidR="00D97726" w:rsidRPr="00891514" w:rsidRDefault="00D97726" w:rsidP="00D97726">
      <w:pPr>
        <w:spacing w:line="256" w:lineRule="auto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главн</w:t>
      </w:r>
      <w:r w:rsidR="003F0EBE">
        <w:rPr>
          <w:color w:val="000000"/>
          <w:sz w:val="26"/>
          <w:szCs w:val="26"/>
        </w:rPr>
        <w:t>ый</w:t>
      </w:r>
      <w:r w:rsidRPr="00891514">
        <w:rPr>
          <w:color w:val="000000"/>
          <w:sz w:val="26"/>
          <w:szCs w:val="26"/>
        </w:rPr>
        <w:t xml:space="preserve"> инженер филиала</w:t>
      </w:r>
    </w:p>
    <w:p w:rsidR="00D97726" w:rsidRDefault="00D97726" w:rsidP="00D97726">
      <w:pPr>
        <w:spacing w:line="256" w:lineRule="auto"/>
        <w:jc w:val="right"/>
        <w:rPr>
          <w:color w:val="000000"/>
          <w:sz w:val="26"/>
          <w:szCs w:val="26"/>
        </w:rPr>
      </w:pPr>
      <w:r w:rsidRPr="00891514">
        <w:rPr>
          <w:color w:val="000000"/>
          <w:sz w:val="26"/>
          <w:szCs w:val="26"/>
        </w:rPr>
        <w:t>ПАО «</w:t>
      </w:r>
      <w:proofErr w:type="spellStart"/>
      <w:r w:rsidRPr="00891514">
        <w:rPr>
          <w:color w:val="000000"/>
          <w:sz w:val="26"/>
          <w:szCs w:val="26"/>
        </w:rPr>
        <w:t>Россети</w:t>
      </w:r>
      <w:proofErr w:type="spellEnd"/>
      <w:r w:rsidRPr="00891514">
        <w:rPr>
          <w:color w:val="000000"/>
          <w:sz w:val="26"/>
          <w:szCs w:val="26"/>
        </w:rPr>
        <w:t xml:space="preserve"> Центр» - «Тверьэнерго»</w:t>
      </w:r>
    </w:p>
    <w:p w:rsidR="001F4392" w:rsidRPr="00891514" w:rsidRDefault="001F4392" w:rsidP="00D97726">
      <w:pPr>
        <w:spacing w:line="256" w:lineRule="auto"/>
        <w:jc w:val="right"/>
        <w:rPr>
          <w:color w:val="000000"/>
          <w:sz w:val="26"/>
          <w:szCs w:val="26"/>
        </w:rPr>
      </w:pPr>
    </w:p>
    <w:p w:rsidR="00D97726" w:rsidRPr="00891514" w:rsidRDefault="00F52240" w:rsidP="00D97726">
      <w:pPr>
        <w:spacing w:line="256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 О.</w:t>
      </w:r>
      <w:r w:rsidR="00D97726" w:rsidRPr="00891514">
        <w:rPr>
          <w:color w:val="000000"/>
          <w:sz w:val="26"/>
          <w:szCs w:val="26"/>
        </w:rPr>
        <w:t>М. Баталов</w:t>
      </w:r>
    </w:p>
    <w:p w:rsidR="00D97726" w:rsidRPr="00891514" w:rsidRDefault="00B17638" w:rsidP="00D97726">
      <w:pPr>
        <w:spacing w:line="256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u w:val="single"/>
        </w:rPr>
        <w:t>«18</w:t>
      </w:r>
      <w:r w:rsidRPr="00375E14">
        <w:rPr>
          <w:color w:val="000000"/>
          <w:sz w:val="26"/>
          <w:szCs w:val="26"/>
          <w:u w:val="single"/>
        </w:rPr>
        <w:t xml:space="preserve">» </w:t>
      </w:r>
      <w:r w:rsidR="003F0EBE">
        <w:rPr>
          <w:color w:val="000000"/>
          <w:sz w:val="26"/>
          <w:szCs w:val="26"/>
          <w:u w:val="single"/>
        </w:rPr>
        <w:t>марта</w:t>
      </w:r>
      <w:r w:rsidRPr="00375E14">
        <w:rPr>
          <w:color w:val="000000"/>
          <w:sz w:val="26"/>
          <w:szCs w:val="26"/>
          <w:u w:val="single"/>
        </w:rPr>
        <w:t xml:space="preserve"> 202</w:t>
      </w:r>
      <w:r w:rsidR="003F0EBE">
        <w:rPr>
          <w:color w:val="000000"/>
          <w:sz w:val="26"/>
          <w:szCs w:val="26"/>
          <w:u w:val="single"/>
        </w:rPr>
        <w:t>2</w:t>
      </w:r>
      <w:r w:rsidRPr="00375E14">
        <w:rPr>
          <w:color w:val="000000"/>
          <w:sz w:val="26"/>
          <w:szCs w:val="26"/>
          <w:u w:val="single"/>
        </w:rPr>
        <w:t xml:space="preserve"> г.</w:t>
      </w:r>
    </w:p>
    <w:p w:rsidR="006233B7" w:rsidRPr="00916320" w:rsidRDefault="006233B7" w:rsidP="00D97726">
      <w:pPr>
        <w:ind w:right="-2"/>
        <w:jc w:val="right"/>
        <w:rPr>
          <w:caps/>
          <w:sz w:val="26"/>
          <w:szCs w:val="26"/>
        </w:rPr>
      </w:pPr>
    </w:p>
    <w:p w:rsidR="006233B7" w:rsidRPr="00916320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916320">
        <w:rPr>
          <w:b/>
          <w:sz w:val="28"/>
          <w:szCs w:val="20"/>
        </w:rPr>
        <w:t>ТЕХНИЧЕСКОЕ ЗАДАНИЕ</w:t>
      </w:r>
    </w:p>
    <w:p w:rsidR="006233B7" w:rsidRPr="0061604D" w:rsidRDefault="006233B7" w:rsidP="0061604D">
      <w:pPr>
        <w:jc w:val="center"/>
        <w:rPr>
          <w:b/>
          <w:sz w:val="26"/>
          <w:szCs w:val="26"/>
        </w:rPr>
      </w:pPr>
      <w:r w:rsidRPr="00916320">
        <w:rPr>
          <w:b/>
          <w:sz w:val="26"/>
          <w:szCs w:val="26"/>
        </w:rPr>
        <w:t xml:space="preserve">на поставку </w:t>
      </w:r>
      <w:r w:rsidR="009D29FF">
        <w:rPr>
          <w:b/>
          <w:sz w:val="26"/>
          <w:szCs w:val="26"/>
        </w:rPr>
        <w:t>ш</w:t>
      </w:r>
      <w:r w:rsidR="000732B0">
        <w:rPr>
          <w:b/>
          <w:sz w:val="26"/>
          <w:szCs w:val="26"/>
        </w:rPr>
        <w:t xml:space="preserve">кафа защиты и автоматики </w:t>
      </w:r>
      <w:proofErr w:type="spellStart"/>
      <w:r w:rsidR="000732B0">
        <w:rPr>
          <w:b/>
          <w:sz w:val="26"/>
          <w:szCs w:val="26"/>
        </w:rPr>
        <w:t>двухобмоточного</w:t>
      </w:r>
      <w:proofErr w:type="spellEnd"/>
      <w:r w:rsidR="000732B0">
        <w:rPr>
          <w:b/>
          <w:sz w:val="26"/>
          <w:szCs w:val="26"/>
        </w:rPr>
        <w:t xml:space="preserve"> трансформатора</w:t>
      </w:r>
      <w:r w:rsidR="00FE4545">
        <w:rPr>
          <w:b/>
          <w:sz w:val="26"/>
          <w:szCs w:val="26"/>
        </w:rPr>
        <w:t xml:space="preserve"> с РПН 110/10кВ</w:t>
      </w:r>
      <w:r w:rsidRPr="0061604D">
        <w:rPr>
          <w:b/>
          <w:sz w:val="26"/>
          <w:szCs w:val="26"/>
        </w:rPr>
        <w:t>.</w:t>
      </w:r>
      <w:r w:rsidRPr="00916320">
        <w:rPr>
          <w:b/>
          <w:sz w:val="26"/>
          <w:szCs w:val="26"/>
        </w:rPr>
        <w:t xml:space="preserve">  Лот </w:t>
      </w:r>
      <w:r w:rsidRPr="0061604D">
        <w:rPr>
          <w:b/>
          <w:sz w:val="26"/>
          <w:szCs w:val="26"/>
        </w:rPr>
        <w:t>№ 309</w:t>
      </w:r>
      <w:r w:rsidR="00945EE2" w:rsidRPr="0061604D">
        <w:rPr>
          <w:b/>
          <w:sz w:val="26"/>
          <w:szCs w:val="26"/>
        </w:rPr>
        <w:t>А</w:t>
      </w:r>
    </w:p>
    <w:p w:rsidR="006233B7" w:rsidRPr="00916320" w:rsidRDefault="006233B7" w:rsidP="006233B7">
      <w:pPr>
        <w:jc w:val="center"/>
      </w:pPr>
    </w:p>
    <w:p w:rsidR="006233B7" w:rsidRPr="003F0EBE" w:rsidRDefault="006233B7" w:rsidP="00B65033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  <w:sz w:val="26"/>
          <w:szCs w:val="26"/>
        </w:rPr>
      </w:pPr>
      <w:r w:rsidRPr="003F0EBE">
        <w:rPr>
          <w:bCs/>
          <w:sz w:val="26"/>
          <w:szCs w:val="26"/>
        </w:rPr>
        <w:t>Общая часть.</w:t>
      </w:r>
    </w:p>
    <w:p w:rsidR="006233B7" w:rsidRPr="003F0EBE" w:rsidRDefault="00336AF1" w:rsidP="008E3090">
      <w:pPr>
        <w:spacing w:line="276" w:lineRule="auto"/>
        <w:ind w:firstLine="709"/>
        <w:jc w:val="both"/>
        <w:rPr>
          <w:sz w:val="26"/>
          <w:szCs w:val="26"/>
        </w:rPr>
      </w:pPr>
      <w:r w:rsidRPr="003F0EBE">
        <w:rPr>
          <w:sz w:val="26"/>
          <w:szCs w:val="26"/>
        </w:rPr>
        <w:t xml:space="preserve">Филиал </w:t>
      </w:r>
      <w:r w:rsidR="00415DB4" w:rsidRPr="003F0EBE">
        <w:rPr>
          <w:sz w:val="26"/>
          <w:szCs w:val="26"/>
        </w:rPr>
        <w:t>ПАО «</w:t>
      </w:r>
      <w:proofErr w:type="spellStart"/>
      <w:r w:rsidR="00D97726" w:rsidRPr="003F0EBE">
        <w:rPr>
          <w:sz w:val="26"/>
          <w:szCs w:val="26"/>
        </w:rPr>
        <w:t>Россети</w:t>
      </w:r>
      <w:proofErr w:type="spellEnd"/>
      <w:r w:rsidR="00D97726" w:rsidRPr="003F0EBE">
        <w:rPr>
          <w:sz w:val="26"/>
          <w:szCs w:val="26"/>
        </w:rPr>
        <w:t xml:space="preserve"> Центр</w:t>
      </w:r>
      <w:r w:rsidR="00415DB4" w:rsidRPr="003F0EBE">
        <w:rPr>
          <w:sz w:val="26"/>
          <w:szCs w:val="26"/>
        </w:rPr>
        <w:t>»</w:t>
      </w:r>
      <w:r w:rsidRPr="003F0EBE">
        <w:rPr>
          <w:sz w:val="26"/>
          <w:szCs w:val="26"/>
        </w:rPr>
        <w:t xml:space="preserve"> - «Тверьэнерго»</w:t>
      </w:r>
      <w:r w:rsidR="00415DB4" w:rsidRPr="003F0EBE">
        <w:rPr>
          <w:sz w:val="26"/>
          <w:szCs w:val="26"/>
        </w:rPr>
        <w:t xml:space="preserve"> </w:t>
      </w:r>
      <w:r w:rsidR="009D29FF" w:rsidRPr="003F0EBE">
        <w:rPr>
          <w:sz w:val="26"/>
          <w:szCs w:val="26"/>
        </w:rPr>
        <w:t xml:space="preserve">производит </w:t>
      </w:r>
      <w:r w:rsidR="009D29FF" w:rsidRPr="00D65ED5">
        <w:rPr>
          <w:sz w:val="26"/>
          <w:szCs w:val="26"/>
        </w:rPr>
        <w:t xml:space="preserve">закупку </w:t>
      </w:r>
      <w:r w:rsidR="009D29FF" w:rsidRPr="009D29FF">
        <w:rPr>
          <w:sz w:val="26"/>
          <w:szCs w:val="26"/>
        </w:rPr>
        <w:t xml:space="preserve">шкафа защиты и автоматики </w:t>
      </w:r>
      <w:proofErr w:type="spellStart"/>
      <w:r w:rsidR="009D29FF" w:rsidRPr="009D29FF">
        <w:rPr>
          <w:sz w:val="26"/>
          <w:szCs w:val="26"/>
        </w:rPr>
        <w:t>двухобмоточного</w:t>
      </w:r>
      <w:proofErr w:type="spellEnd"/>
      <w:r w:rsidR="009D29FF" w:rsidRPr="009D29FF">
        <w:rPr>
          <w:sz w:val="26"/>
          <w:szCs w:val="26"/>
        </w:rPr>
        <w:t xml:space="preserve"> трансформатора с РПН 110/10кВ</w:t>
      </w:r>
      <w:r w:rsidR="009D29FF" w:rsidRPr="00D65ED5">
        <w:rPr>
          <w:sz w:val="26"/>
          <w:szCs w:val="26"/>
        </w:rPr>
        <w:t xml:space="preserve"> </w:t>
      </w:r>
      <w:r w:rsidR="009D29FF">
        <w:rPr>
          <w:sz w:val="26"/>
          <w:szCs w:val="26"/>
        </w:rPr>
        <w:t>на основании инвестиционной программы</w:t>
      </w:r>
      <w:r w:rsidR="009D6AD4" w:rsidRPr="003F0EBE">
        <w:rPr>
          <w:sz w:val="26"/>
          <w:szCs w:val="26"/>
        </w:rPr>
        <w:t>.</w:t>
      </w:r>
    </w:p>
    <w:p w:rsidR="009851E3" w:rsidRPr="003F0EBE" w:rsidRDefault="00835A0C" w:rsidP="009851E3">
      <w:pPr>
        <w:ind w:firstLine="709"/>
        <w:jc w:val="both"/>
        <w:rPr>
          <w:bCs/>
          <w:sz w:val="26"/>
          <w:szCs w:val="26"/>
        </w:rPr>
      </w:pPr>
      <w:r w:rsidRPr="003F0EBE">
        <w:rPr>
          <w:bCs/>
          <w:sz w:val="26"/>
          <w:szCs w:val="26"/>
        </w:rPr>
        <w:t>2.</w:t>
      </w:r>
      <w:r w:rsidR="008E3090">
        <w:rPr>
          <w:bCs/>
          <w:sz w:val="26"/>
          <w:szCs w:val="26"/>
        </w:rPr>
        <w:t xml:space="preserve"> </w:t>
      </w:r>
      <w:r w:rsidR="00111FBA" w:rsidRPr="003F0EBE">
        <w:rPr>
          <w:bCs/>
          <w:sz w:val="26"/>
          <w:szCs w:val="26"/>
        </w:rPr>
        <w:t xml:space="preserve">Предмет </w:t>
      </w:r>
      <w:r w:rsidR="00E5369F" w:rsidRPr="003F0EBE">
        <w:rPr>
          <w:bCs/>
          <w:sz w:val="26"/>
          <w:szCs w:val="26"/>
        </w:rPr>
        <w:t>закупки</w:t>
      </w:r>
      <w:r w:rsidR="008E3090">
        <w:rPr>
          <w:bCs/>
          <w:sz w:val="26"/>
          <w:szCs w:val="26"/>
        </w:rPr>
        <w:t>.</w:t>
      </w:r>
    </w:p>
    <w:p w:rsidR="00111FBA" w:rsidRPr="003F0EBE" w:rsidRDefault="00637306" w:rsidP="00797E02">
      <w:pPr>
        <w:ind w:firstLine="709"/>
        <w:jc w:val="both"/>
        <w:rPr>
          <w:sz w:val="26"/>
          <w:szCs w:val="26"/>
        </w:rPr>
      </w:pPr>
      <w:r w:rsidRPr="003F0EBE">
        <w:rPr>
          <w:sz w:val="26"/>
          <w:szCs w:val="26"/>
        </w:rPr>
        <w:t>Поставщик</w:t>
      </w:r>
      <w:r w:rsidR="005B5711" w:rsidRPr="003F0EBE">
        <w:rPr>
          <w:sz w:val="26"/>
          <w:szCs w:val="26"/>
        </w:rPr>
        <w:t xml:space="preserve"> обеспечивает поставку оборудования в</w:t>
      </w:r>
      <w:r w:rsidR="00111FBA" w:rsidRPr="003F0EBE">
        <w:rPr>
          <w:sz w:val="26"/>
          <w:szCs w:val="26"/>
        </w:rPr>
        <w:t xml:space="preserve"> </w:t>
      </w:r>
      <w:r w:rsidR="005B5711" w:rsidRPr="003F0EBE">
        <w:rPr>
          <w:sz w:val="26"/>
          <w:szCs w:val="26"/>
        </w:rPr>
        <w:t>объемах и сроки установленные данным</w:t>
      </w:r>
      <w:r w:rsidR="00111FBA" w:rsidRPr="003F0EBE">
        <w:rPr>
          <w:sz w:val="26"/>
          <w:szCs w:val="26"/>
        </w:rPr>
        <w:t xml:space="preserve"> ТЗ</w:t>
      </w:r>
      <w:r w:rsidR="008C2E81" w:rsidRPr="003F0EBE">
        <w:rPr>
          <w:sz w:val="26"/>
          <w:szCs w:val="26"/>
        </w:rPr>
        <w:t>:</w:t>
      </w:r>
    </w:p>
    <w:p w:rsidR="00B1025C" w:rsidRPr="003F0EBE" w:rsidRDefault="00B1025C" w:rsidP="00797E02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9"/>
        <w:gridCol w:w="5865"/>
        <w:gridCol w:w="1219"/>
      </w:tblGrid>
      <w:tr w:rsidR="005731DB" w:rsidRPr="003F0EBE" w:rsidTr="005731DB">
        <w:trPr>
          <w:trHeight w:val="330"/>
        </w:trPr>
        <w:tc>
          <w:tcPr>
            <w:tcW w:w="1427" w:type="pct"/>
            <w:shd w:val="clear" w:color="auto" w:fill="auto"/>
            <w:vAlign w:val="center"/>
            <w:hideMark/>
          </w:tcPr>
          <w:p w:rsidR="005731DB" w:rsidRPr="003F0EBE" w:rsidRDefault="005731DB">
            <w:pPr>
              <w:jc w:val="center"/>
            </w:pPr>
            <w:r w:rsidRPr="003F0EBE">
              <w:t>Филиал ПАО «</w:t>
            </w:r>
            <w:proofErr w:type="spellStart"/>
            <w:r w:rsidRPr="003F0EBE">
              <w:rPr>
                <w:sz w:val="26"/>
                <w:szCs w:val="26"/>
              </w:rPr>
              <w:t>Россети</w:t>
            </w:r>
            <w:proofErr w:type="spellEnd"/>
            <w:r w:rsidRPr="003F0EBE">
              <w:rPr>
                <w:sz w:val="26"/>
                <w:szCs w:val="26"/>
              </w:rPr>
              <w:t xml:space="preserve"> Центр</w:t>
            </w:r>
            <w:r w:rsidRPr="003F0EBE">
              <w:t>»</w:t>
            </w:r>
          </w:p>
        </w:tc>
        <w:tc>
          <w:tcPr>
            <w:tcW w:w="2958" w:type="pct"/>
            <w:shd w:val="clear" w:color="auto" w:fill="auto"/>
            <w:vAlign w:val="center"/>
            <w:hideMark/>
          </w:tcPr>
          <w:p w:rsidR="005731DB" w:rsidRPr="003F0EBE" w:rsidRDefault="005731DB">
            <w:pPr>
              <w:jc w:val="center"/>
            </w:pPr>
            <w:r w:rsidRPr="003F0EBE">
              <w:t>Оборудование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:rsidR="005731DB" w:rsidRPr="003F0EBE" w:rsidRDefault="005731DB">
            <w:pPr>
              <w:jc w:val="center"/>
            </w:pPr>
            <w:r w:rsidRPr="003F0EBE">
              <w:t>Количество, шт.</w:t>
            </w:r>
          </w:p>
        </w:tc>
      </w:tr>
      <w:tr w:rsidR="005731DB" w:rsidRPr="008E468E" w:rsidTr="005731DB">
        <w:trPr>
          <w:trHeight w:val="330"/>
        </w:trPr>
        <w:tc>
          <w:tcPr>
            <w:tcW w:w="1427" w:type="pct"/>
            <w:vAlign w:val="center"/>
          </w:tcPr>
          <w:p w:rsidR="005731DB" w:rsidRPr="008E468E" w:rsidRDefault="005731DB" w:rsidP="00A15A11">
            <w:pPr>
              <w:jc w:val="center"/>
            </w:pPr>
            <w:r w:rsidRPr="008E468E">
              <w:t>Филиал ПАО «</w:t>
            </w:r>
            <w:proofErr w:type="spellStart"/>
            <w:r w:rsidRPr="008E468E">
              <w:rPr>
                <w:sz w:val="26"/>
                <w:szCs w:val="26"/>
              </w:rPr>
              <w:t>Россети</w:t>
            </w:r>
            <w:proofErr w:type="spellEnd"/>
            <w:r w:rsidRPr="008E468E">
              <w:rPr>
                <w:sz w:val="26"/>
                <w:szCs w:val="26"/>
              </w:rPr>
              <w:t xml:space="preserve"> Центр</w:t>
            </w:r>
            <w:r w:rsidRPr="008E468E">
              <w:t>» - «Тверьэнерго»</w:t>
            </w:r>
          </w:p>
        </w:tc>
        <w:tc>
          <w:tcPr>
            <w:tcW w:w="2958" w:type="pct"/>
            <w:shd w:val="clear" w:color="auto" w:fill="auto"/>
            <w:noWrap/>
            <w:vAlign w:val="center"/>
          </w:tcPr>
          <w:p w:rsidR="005731DB" w:rsidRPr="000613DE" w:rsidRDefault="005731DB" w:rsidP="000732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Шкаф защиты и автоматики </w:t>
            </w:r>
            <w:proofErr w:type="spellStart"/>
            <w:r>
              <w:rPr>
                <w:sz w:val="26"/>
                <w:szCs w:val="26"/>
              </w:rPr>
              <w:t>двухобмоточного</w:t>
            </w:r>
            <w:proofErr w:type="spellEnd"/>
            <w:r>
              <w:rPr>
                <w:sz w:val="26"/>
                <w:szCs w:val="26"/>
              </w:rPr>
              <w:t xml:space="preserve"> трансформатора с РПН 110/10кВ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731DB" w:rsidRPr="008E468E" w:rsidRDefault="005731DB" w:rsidP="00A15A11">
            <w:pPr>
              <w:jc w:val="center"/>
            </w:pPr>
            <w:r w:rsidRPr="008E468E">
              <w:t>1</w:t>
            </w:r>
          </w:p>
        </w:tc>
      </w:tr>
    </w:tbl>
    <w:p w:rsidR="00EC2BF4" w:rsidRPr="008E468E" w:rsidRDefault="00EC2BF4" w:rsidP="00797E02">
      <w:pPr>
        <w:ind w:firstLine="709"/>
        <w:jc w:val="both"/>
        <w:rPr>
          <w:sz w:val="26"/>
          <w:szCs w:val="26"/>
        </w:rPr>
      </w:pPr>
    </w:p>
    <w:p w:rsidR="00FC5DB6" w:rsidRPr="008E468E" w:rsidRDefault="00684795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  <w:r w:rsidRPr="008E468E">
        <w:rPr>
          <w:sz w:val="26"/>
          <w:szCs w:val="26"/>
        </w:rPr>
        <w:t xml:space="preserve">Поставка </w:t>
      </w:r>
      <w:r w:rsidR="00BC65B1" w:rsidRPr="008E468E">
        <w:rPr>
          <w:sz w:val="26"/>
          <w:szCs w:val="26"/>
        </w:rPr>
        <w:t>устройств</w:t>
      </w:r>
      <w:r w:rsidRPr="008E468E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EC2BF4" w:rsidRPr="008E468E">
        <w:rPr>
          <w:sz w:val="26"/>
          <w:szCs w:val="26"/>
        </w:rPr>
        <w:t>ПАО</w:t>
      </w:r>
      <w:r w:rsidRPr="008E468E">
        <w:rPr>
          <w:sz w:val="26"/>
          <w:szCs w:val="26"/>
        </w:rPr>
        <w:t xml:space="preserve"> «</w:t>
      </w:r>
      <w:proofErr w:type="spellStart"/>
      <w:r w:rsidR="004677B5">
        <w:rPr>
          <w:sz w:val="26"/>
          <w:szCs w:val="26"/>
        </w:rPr>
        <w:t>Россети</w:t>
      </w:r>
      <w:proofErr w:type="spellEnd"/>
      <w:r w:rsidR="004677B5">
        <w:rPr>
          <w:sz w:val="26"/>
          <w:szCs w:val="26"/>
        </w:rPr>
        <w:t xml:space="preserve"> Центр</w:t>
      </w:r>
      <w:r w:rsidRPr="008E468E">
        <w:rPr>
          <w:sz w:val="26"/>
          <w:szCs w:val="26"/>
        </w:rPr>
        <w:t>»:</w:t>
      </w:r>
      <w:r w:rsidR="00FC5DB6" w:rsidRPr="008E468E">
        <w:rPr>
          <w:sz w:val="26"/>
          <w:szCs w:val="26"/>
        </w:rPr>
        <w:t xml:space="preserve"> </w:t>
      </w:r>
    </w:p>
    <w:p w:rsidR="00FC5DB6" w:rsidRPr="008E468E" w:rsidRDefault="00FC5DB6" w:rsidP="00FC5DB6">
      <w:pPr>
        <w:tabs>
          <w:tab w:val="left" w:pos="2595"/>
        </w:tabs>
        <w:ind w:firstLine="709"/>
        <w:jc w:val="both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69"/>
        <w:gridCol w:w="3544"/>
        <w:gridCol w:w="2676"/>
      </w:tblGrid>
      <w:tr w:rsidR="008E468E" w:rsidRPr="008E468E" w:rsidTr="000613DE">
        <w:trPr>
          <w:trHeight w:val="70"/>
          <w:jc w:val="center"/>
        </w:trPr>
        <w:tc>
          <w:tcPr>
            <w:tcW w:w="3669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Филиал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676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Сроки поставки*</w:t>
            </w:r>
          </w:p>
        </w:tc>
      </w:tr>
      <w:tr w:rsidR="008E468E" w:rsidRPr="008E468E" w:rsidTr="000613DE">
        <w:trPr>
          <w:trHeight w:val="668"/>
          <w:jc w:val="center"/>
        </w:trPr>
        <w:tc>
          <w:tcPr>
            <w:tcW w:w="3669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FC5DB6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Филиал ПАО «</w:t>
            </w:r>
            <w:proofErr w:type="spellStart"/>
            <w:r w:rsidR="00D97726" w:rsidRPr="008E468E">
              <w:rPr>
                <w:sz w:val="26"/>
                <w:szCs w:val="26"/>
              </w:rPr>
              <w:t>Россети</w:t>
            </w:r>
            <w:proofErr w:type="spellEnd"/>
            <w:r w:rsidR="00D97726" w:rsidRPr="008E468E">
              <w:rPr>
                <w:sz w:val="26"/>
                <w:szCs w:val="26"/>
              </w:rPr>
              <w:t xml:space="preserve"> Центр</w:t>
            </w:r>
            <w:r w:rsidRPr="008E468E">
              <w:rPr>
                <w:sz w:val="26"/>
                <w:szCs w:val="26"/>
              </w:rPr>
              <w:t>» - «Тверьэнерго»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C5DB6" w:rsidRPr="008E468E" w:rsidRDefault="00FC5DB6" w:rsidP="005968FB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8E468E">
              <w:rPr>
                <w:sz w:val="26"/>
                <w:szCs w:val="26"/>
              </w:rPr>
              <w:t>г.Тверь</w:t>
            </w:r>
            <w:proofErr w:type="spellEnd"/>
            <w:r w:rsidRPr="008E468E">
              <w:rPr>
                <w:sz w:val="26"/>
                <w:szCs w:val="26"/>
              </w:rPr>
              <w:t>, ул. Георгия Димитрова, 66</w:t>
            </w:r>
          </w:p>
        </w:tc>
        <w:tc>
          <w:tcPr>
            <w:tcW w:w="2676" w:type="dxa"/>
            <w:tcBorders>
              <w:bottom w:val="single" w:sz="4" w:space="0" w:color="auto"/>
            </w:tcBorders>
            <w:vAlign w:val="center"/>
          </w:tcPr>
          <w:p w:rsidR="00FC5DB6" w:rsidRPr="008E468E" w:rsidRDefault="0061604D" w:rsidP="005968FB">
            <w:pPr>
              <w:jc w:val="center"/>
              <w:rPr>
                <w:sz w:val="26"/>
                <w:szCs w:val="26"/>
              </w:rPr>
            </w:pPr>
            <w:r w:rsidRPr="008E468E">
              <w:rPr>
                <w:sz w:val="26"/>
                <w:szCs w:val="26"/>
              </w:rPr>
              <w:t>С даты</w:t>
            </w:r>
            <w:r w:rsidR="002E3E0E">
              <w:rPr>
                <w:sz w:val="26"/>
                <w:szCs w:val="26"/>
              </w:rPr>
              <w:t xml:space="preserve"> заключения договора в течение 6</w:t>
            </w:r>
            <w:r w:rsidRPr="008E468E">
              <w:rPr>
                <w:sz w:val="26"/>
                <w:szCs w:val="26"/>
              </w:rPr>
              <w:t>0 календарных дней по письменной заявке филиала</w:t>
            </w:r>
          </w:p>
        </w:tc>
      </w:tr>
    </w:tbl>
    <w:p w:rsidR="00FC5DB6" w:rsidRPr="008E468E" w:rsidRDefault="00FC5DB6" w:rsidP="00FC5DB6">
      <w:pPr>
        <w:jc w:val="both"/>
        <w:rPr>
          <w:sz w:val="26"/>
          <w:szCs w:val="26"/>
        </w:rPr>
      </w:pPr>
      <w:r w:rsidRPr="008E468E">
        <w:rPr>
          <w:sz w:val="26"/>
          <w:szCs w:val="26"/>
        </w:rPr>
        <w:t>*в календарных днях, с момента заключения договора</w:t>
      </w:r>
    </w:p>
    <w:p w:rsidR="00684795" w:rsidRPr="008E468E" w:rsidRDefault="00684795" w:rsidP="00FC5DB6">
      <w:pPr>
        <w:ind w:firstLine="709"/>
        <w:jc w:val="both"/>
      </w:pPr>
    </w:p>
    <w:p w:rsidR="000208C6" w:rsidRPr="004677B5" w:rsidRDefault="008E3090" w:rsidP="000208C6">
      <w:pPr>
        <w:tabs>
          <w:tab w:val="left" w:pos="1134"/>
        </w:tabs>
        <w:ind w:firstLine="851"/>
        <w:rPr>
          <w:sz w:val="26"/>
          <w:szCs w:val="26"/>
        </w:rPr>
      </w:pPr>
      <w:r w:rsidRPr="004677B5">
        <w:rPr>
          <w:sz w:val="26"/>
          <w:szCs w:val="26"/>
        </w:rPr>
        <w:t>3.</w:t>
      </w:r>
      <w:r w:rsidR="00637306" w:rsidRPr="004677B5">
        <w:rPr>
          <w:sz w:val="26"/>
          <w:szCs w:val="26"/>
        </w:rPr>
        <w:t xml:space="preserve"> </w:t>
      </w:r>
      <w:r w:rsidR="000208C6" w:rsidRPr="004677B5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25"/>
        <w:gridCol w:w="3888"/>
      </w:tblGrid>
      <w:tr w:rsidR="008E468E" w:rsidRPr="004677B5" w:rsidTr="008E468E">
        <w:trPr>
          <w:trHeight w:val="307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4677B5" w:rsidRDefault="008E468E" w:rsidP="00C22C04">
            <w:pPr>
              <w:jc w:val="center"/>
              <w:rPr>
                <w:color w:val="000000"/>
                <w:sz w:val="26"/>
                <w:szCs w:val="26"/>
              </w:rPr>
            </w:pPr>
            <w:r w:rsidRPr="004677B5">
              <w:rPr>
                <w:color w:val="000000"/>
                <w:sz w:val="26"/>
                <w:szCs w:val="26"/>
              </w:rPr>
              <w:t>Наименование параметра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4677B5" w:rsidRDefault="000732B0" w:rsidP="008E46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677B5">
              <w:rPr>
                <w:sz w:val="26"/>
                <w:szCs w:val="26"/>
              </w:rPr>
              <w:t xml:space="preserve">Шкаф защиты и автоматики </w:t>
            </w:r>
            <w:proofErr w:type="spellStart"/>
            <w:r w:rsidRPr="004677B5">
              <w:rPr>
                <w:sz w:val="26"/>
                <w:szCs w:val="26"/>
              </w:rPr>
              <w:t>двухобмоточного</w:t>
            </w:r>
            <w:proofErr w:type="spellEnd"/>
            <w:r w:rsidRPr="004677B5">
              <w:rPr>
                <w:sz w:val="26"/>
                <w:szCs w:val="26"/>
              </w:rPr>
              <w:t xml:space="preserve"> трансформатора</w:t>
            </w:r>
            <w:r w:rsidR="00FE4545" w:rsidRPr="004677B5">
              <w:rPr>
                <w:sz w:val="26"/>
                <w:szCs w:val="26"/>
              </w:rPr>
              <w:t xml:space="preserve"> с РПН 110/10кВ</w:t>
            </w:r>
          </w:p>
        </w:tc>
      </w:tr>
      <w:tr w:rsidR="008E468E" w:rsidRPr="00D43596" w:rsidTr="00F52240">
        <w:trPr>
          <w:trHeight w:val="307"/>
        </w:trPr>
        <w:tc>
          <w:tcPr>
            <w:tcW w:w="3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D43596" w:rsidRDefault="008E468E" w:rsidP="00C22C04">
            <w:pPr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Номинальное напряжение постоянного оперативного тока, В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C22C04">
            <w:pPr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220</w:t>
            </w:r>
          </w:p>
        </w:tc>
      </w:tr>
      <w:tr w:rsidR="00F52240" w:rsidRPr="00D43596" w:rsidTr="00F52240">
        <w:trPr>
          <w:trHeight w:val="307"/>
        </w:trPr>
        <w:tc>
          <w:tcPr>
            <w:tcW w:w="3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240" w:rsidRPr="00D43596" w:rsidRDefault="00F52240" w:rsidP="00F52240">
            <w:pPr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Номинальное значение переменного тока, А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240" w:rsidRPr="00D43596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5</w:t>
            </w:r>
          </w:p>
        </w:tc>
      </w:tr>
      <w:tr w:rsidR="00F52240" w:rsidRPr="00D43596" w:rsidTr="00F52240">
        <w:trPr>
          <w:trHeight w:val="307"/>
        </w:trPr>
        <w:tc>
          <w:tcPr>
            <w:tcW w:w="3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240" w:rsidRPr="00D43596" w:rsidRDefault="00F52240" w:rsidP="00F52240">
            <w:pPr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Номинальная частота, Гц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240" w:rsidRPr="00D43596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50</w:t>
            </w:r>
          </w:p>
        </w:tc>
      </w:tr>
      <w:tr w:rsidR="008E468E" w:rsidRPr="00D43596" w:rsidTr="00F52240">
        <w:trPr>
          <w:trHeight w:val="307"/>
        </w:trPr>
        <w:tc>
          <w:tcPr>
            <w:tcW w:w="3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D43596" w:rsidRDefault="008E468E" w:rsidP="008E468E">
            <w:pPr>
              <w:spacing w:line="276" w:lineRule="auto"/>
              <w:jc w:val="both"/>
              <w:rPr>
                <w:b/>
                <w:color w:val="000000"/>
                <w:sz w:val="26"/>
                <w:szCs w:val="26"/>
              </w:rPr>
            </w:pPr>
            <w:r w:rsidRPr="00D43596">
              <w:rPr>
                <w:b/>
                <w:color w:val="000000"/>
                <w:sz w:val="26"/>
                <w:szCs w:val="26"/>
              </w:rPr>
              <w:t xml:space="preserve">Характеристика шкафа 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E468E" w:rsidRPr="00D43596" w:rsidTr="00F52240">
        <w:trPr>
          <w:trHeight w:val="293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Условия обслуживания 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двухстороннее</w:t>
            </w:r>
          </w:p>
        </w:tc>
      </w:tr>
      <w:tr w:rsidR="008E468E" w:rsidRPr="00D43596" w:rsidTr="00F52240">
        <w:trPr>
          <w:trHeight w:val="293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D43596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lastRenderedPageBreak/>
              <w:t>Номинальная частота, Гц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50</w:t>
            </w:r>
          </w:p>
        </w:tc>
      </w:tr>
      <w:tr w:rsidR="008E468E" w:rsidRPr="00D43596" w:rsidTr="00F52240">
        <w:trPr>
          <w:trHeight w:val="409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D43596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Верхнее и нижнее значения температуры окружающего воздуха, ГЦС, не менее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-5 до +45</w:t>
            </w:r>
          </w:p>
        </w:tc>
      </w:tr>
      <w:tr w:rsidR="008E468E" w:rsidRPr="00D43596" w:rsidTr="00F52240">
        <w:trPr>
          <w:trHeight w:val="278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D43596" w:rsidRDefault="008E468E" w:rsidP="008E468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Средняя наработка на отказ шкафа, часов, не менее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8E468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25000</w:t>
            </w:r>
          </w:p>
        </w:tc>
      </w:tr>
      <w:tr w:rsidR="001B70F4" w:rsidRPr="00D43596" w:rsidTr="0092584A">
        <w:trPr>
          <w:trHeight w:val="278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70F4" w:rsidRPr="00D43596" w:rsidRDefault="001B70F4" w:rsidP="001B70F4">
            <w:pPr>
              <w:rPr>
                <w:sz w:val="26"/>
                <w:szCs w:val="26"/>
              </w:rPr>
            </w:pPr>
            <w:r w:rsidRPr="00D43596">
              <w:rPr>
                <w:sz w:val="26"/>
                <w:szCs w:val="26"/>
              </w:rPr>
              <w:t>Габаритные размеры, не более, </w:t>
            </w:r>
            <w:proofErr w:type="gramStart"/>
            <w:r w:rsidRPr="00D43596">
              <w:rPr>
                <w:sz w:val="26"/>
                <w:szCs w:val="26"/>
              </w:rPr>
              <w:t>мм:</w:t>
            </w:r>
            <w:r w:rsidRPr="00D43596">
              <w:rPr>
                <w:b/>
                <w:bCs/>
                <w:sz w:val="26"/>
                <w:szCs w:val="26"/>
              </w:rPr>
              <w:br/>
              <w:t>  </w:t>
            </w:r>
            <w:r w:rsidRPr="00D43596">
              <w:rPr>
                <w:bCs/>
                <w:sz w:val="26"/>
                <w:szCs w:val="26"/>
              </w:rPr>
              <w:t>высота</w:t>
            </w:r>
            <w:proofErr w:type="gramEnd"/>
            <w:r w:rsidRPr="00D43596">
              <w:rPr>
                <w:bCs/>
                <w:sz w:val="26"/>
                <w:szCs w:val="26"/>
              </w:rPr>
              <w:br/>
              <w:t>  ширина</w:t>
            </w:r>
            <w:r w:rsidRPr="00D43596">
              <w:rPr>
                <w:bCs/>
                <w:sz w:val="26"/>
                <w:szCs w:val="26"/>
              </w:rPr>
              <w:br/>
              <w:t>  глубина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70F4" w:rsidRPr="00D43596" w:rsidRDefault="001B70F4" w:rsidP="00D43596">
            <w:pPr>
              <w:jc w:val="center"/>
              <w:rPr>
                <w:sz w:val="26"/>
                <w:szCs w:val="26"/>
              </w:rPr>
            </w:pPr>
            <w:r w:rsidRPr="00D43596">
              <w:rPr>
                <w:sz w:val="26"/>
                <w:szCs w:val="26"/>
              </w:rPr>
              <w:br/>
              <w:t>2</w:t>
            </w:r>
            <w:r w:rsidR="00D43596" w:rsidRPr="00D43596">
              <w:rPr>
                <w:sz w:val="26"/>
                <w:szCs w:val="26"/>
              </w:rPr>
              <w:t>300</w:t>
            </w:r>
            <w:r w:rsidRPr="00D43596">
              <w:rPr>
                <w:sz w:val="26"/>
                <w:szCs w:val="26"/>
              </w:rPr>
              <w:br/>
              <w:t>808</w:t>
            </w:r>
            <w:r w:rsidRPr="00D43596">
              <w:rPr>
                <w:sz w:val="26"/>
                <w:szCs w:val="26"/>
              </w:rPr>
              <w:br/>
              <w:t>660</w:t>
            </w:r>
          </w:p>
        </w:tc>
      </w:tr>
      <w:tr w:rsidR="008E468E" w:rsidRPr="00D43596" w:rsidTr="00F52240">
        <w:trPr>
          <w:trHeight w:val="328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8E" w:rsidRPr="00D43596" w:rsidRDefault="008E468E" w:rsidP="008E468E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43596">
              <w:rPr>
                <w:b/>
                <w:bCs/>
                <w:color w:val="000000"/>
                <w:sz w:val="26"/>
                <w:szCs w:val="26"/>
              </w:rPr>
              <w:t>Состав шкафа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8E" w:rsidRPr="00D43596" w:rsidRDefault="008E468E" w:rsidP="008E468E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F52240" w:rsidRPr="00D43596" w:rsidTr="008E468E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240" w:rsidRPr="00D43596" w:rsidRDefault="00F52240" w:rsidP="00DC6C77">
            <w:pPr>
              <w:rPr>
                <w:color w:val="000000"/>
                <w:sz w:val="26"/>
                <w:szCs w:val="26"/>
              </w:rPr>
            </w:pPr>
            <w:r w:rsidRPr="00D43596">
              <w:rPr>
                <w:sz w:val="26"/>
                <w:szCs w:val="26"/>
              </w:rPr>
              <w:t xml:space="preserve">Комплект основной защиты </w:t>
            </w:r>
            <w:proofErr w:type="spellStart"/>
            <w:r w:rsidRPr="00D43596">
              <w:rPr>
                <w:sz w:val="26"/>
                <w:szCs w:val="26"/>
              </w:rPr>
              <w:t>двухобмоточного</w:t>
            </w:r>
            <w:proofErr w:type="spellEnd"/>
            <w:r w:rsidRPr="00D43596">
              <w:rPr>
                <w:sz w:val="26"/>
                <w:szCs w:val="26"/>
              </w:rPr>
              <w:t xml:space="preserve"> трансформатора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240" w:rsidRPr="00D43596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 w:rsidRPr="00D43596">
              <w:rPr>
                <w:color w:val="000000"/>
                <w:sz w:val="26"/>
                <w:szCs w:val="26"/>
              </w:rPr>
              <w:t>1</w:t>
            </w:r>
          </w:p>
        </w:tc>
      </w:tr>
      <w:tr w:rsidR="00F52240" w:rsidRPr="00D10B59" w:rsidTr="008E468E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240" w:rsidRPr="006C60C5" w:rsidRDefault="00F52240" w:rsidP="00F52240">
            <w:pPr>
              <w:rPr>
                <w:sz w:val="26"/>
                <w:szCs w:val="26"/>
              </w:rPr>
            </w:pPr>
            <w:r w:rsidRPr="006C60C5">
              <w:rPr>
                <w:sz w:val="26"/>
                <w:szCs w:val="26"/>
              </w:rPr>
              <w:t xml:space="preserve">Комплект резервной защиты трансформатора и автоматики выключателя ВН 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240" w:rsidRPr="006C60C5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 w:rsidRPr="006C60C5">
              <w:rPr>
                <w:color w:val="000000"/>
                <w:sz w:val="26"/>
                <w:szCs w:val="26"/>
              </w:rPr>
              <w:t>1</w:t>
            </w:r>
          </w:p>
        </w:tc>
      </w:tr>
      <w:tr w:rsidR="00F52240" w:rsidRPr="00D10B59" w:rsidTr="008E468E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240" w:rsidRPr="006C60C5" w:rsidRDefault="00F52240" w:rsidP="00F52240">
            <w:pPr>
              <w:rPr>
                <w:sz w:val="26"/>
                <w:szCs w:val="26"/>
              </w:rPr>
            </w:pPr>
            <w:r w:rsidRPr="006C60C5">
              <w:rPr>
                <w:sz w:val="26"/>
                <w:szCs w:val="26"/>
              </w:rPr>
              <w:t>Комплект регулирования напряжения трансформатора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240" w:rsidRPr="006C60C5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 w:rsidRPr="006C60C5">
              <w:rPr>
                <w:color w:val="000000"/>
                <w:sz w:val="26"/>
                <w:szCs w:val="26"/>
              </w:rPr>
              <w:t>1</w:t>
            </w:r>
          </w:p>
        </w:tc>
      </w:tr>
      <w:tr w:rsidR="00F52240" w:rsidRPr="00D10B59" w:rsidTr="00F52240">
        <w:trPr>
          <w:trHeight w:val="234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240" w:rsidRPr="006C60C5" w:rsidRDefault="00F52240" w:rsidP="00F52240">
            <w:pPr>
              <w:rPr>
                <w:sz w:val="26"/>
                <w:szCs w:val="26"/>
              </w:rPr>
            </w:pPr>
            <w:r w:rsidRPr="006C60C5">
              <w:rPr>
                <w:sz w:val="26"/>
                <w:szCs w:val="26"/>
              </w:rPr>
              <w:t>Ключ управления выключател</w:t>
            </w:r>
            <w:r>
              <w:rPr>
                <w:sz w:val="26"/>
                <w:szCs w:val="26"/>
              </w:rPr>
              <w:t>ем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240" w:rsidRPr="006C60C5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F52240" w:rsidRPr="00D10B59" w:rsidTr="008E468E">
        <w:trPr>
          <w:trHeight w:val="522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240" w:rsidRPr="006C60C5" w:rsidRDefault="00F52240" w:rsidP="00F52240">
            <w:pPr>
              <w:rPr>
                <w:sz w:val="26"/>
                <w:szCs w:val="26"/>
              </w:rPr>
            </w:pPr>
            <w:r w:rsidRPr="006C60C5">
              <w:rPr>
                <w:sz w:val="26"/>
                <w:szCs w:val="26"/>
              </w:rPr>
              <w:t>Цифровой измерительны</w:t>
            </w:r>
            <w:r>
              <w:rPr>
                <w:sz w:val="26"/>
                <w:szCs w:val="26"/>
              </w:rPr>
              <w:t>й прибор с классом точности 0,5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240" w:rsidRPr="006C60C5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F52240" w:rsidRPr="00D10B59" w:rsidTr="00F52240">
        <w:trPr>
          <w:trHeight w:val="319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2240" w:rsidRPr="006C60C5" w:rsidRDefault="00F52240" w:rsidP="00F522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Логометр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240" w:rsidRDefault="00F52240" w:rsidP="00F5224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</w:tbl>
    <w:p w:rsidR="00F1662A" w:rsidRPr="00DA372C" w:rsidRDefault="005B7AA9" w:rsidP="005B7AA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6C60C5">
        <w:rPr>
          <w:sz w:val="26"/>
          <w:szCs w:val="26"/>
        </w:rPr>
        <w:t xml:space="preserve">В состав шкафа должны входить один комплект основной защиты </w:t>
      </w:r>
      <w:proofErr w:type="spellStart"/>
      <w:r>
        <w:rPr>
          <w:sz w:val="26"/>
          <w:szCs w:val="26"/>
        </w:rPr>
        <w:t>двух</w:t>
      </w:r>
      <w:r w:rsidRPr="006C60C5">
        <w:rPr>
          <w:sz w:val="26"/>
          <w:szCs w:val="26"/>
        </w:rPr>
        <w:t>обмоточного</w:t>
      </w:r>
      <w:proofErr w:type="spellEnd"/>
      <w:r w:rsidRPr="006C60C5">
        <w:rPr>
          <w:sz w:val="26"/>
          <w:szCs w:val="26"/>
        </w:rPr>
        <w:t xml:space="preserve"> трансформатора (на базе МП терминала), один комплект резервной защиты трансформатора и автоматики выключателя ВН (на базе МП терминала), </w:t>
      </w:r>
      <w:r>
        <w:rPr>
          <w:sz w:val="26"/>
          <w:szCs w:val="26"/>
        </w:rPr>
        <w:t xml:space="preserve">один </w:t>
      </w:r>
      <w:r w:rsidRPr="00DA372C">
        <w:rPr>
          <w:sz w:val="26"/>
          <w:szCs w:val="26"/>
        </w:rPr>
        <w:t>комплект регулирования напряжения трансформатора (на базе МП терминала).</w:t>
      </w:r>
    </w:p>
    <w:p w:rsidR="00005277" w:rsidRPr="00DA372C" w:rsidRDefault="008E3090" w:rsidP="005528B8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DA372C">
        <w:rPr>
          <w:sz w:val="26"/>
          <w:szCs w:val="26"/>
        </w:rPr>
        <w:t>3.1.</w:t>
      </w:r>
      <w:r w:rsidR="005B7AA9" w:rsidRPr="00DA372C">
        <w:rPr>
          <w:sz w:val="26"/>
          <w:szCs w:val="26"/>
        </w:rPr>
        <w:t>1.</w:t>
      </w:r>
      <w:r w:rsidRPr="00DA372C">
        <w:rPr>
          <w:sz w:val="26"/>
          <w:szCs w:val="26"/>
        </w:rPr>
        <w:t xml:space="preserve"> </w:t>
      </w:r>
      <w:r w:rsidR="00005277" w:rsidRPr="00DA372C">
        <w:rPr>
          <w:sz w:val="26"/>
          <w:szCs w:val="26"/>
        </w:rPr>
        <w:t xml:space="preserve">Комплект </w:t>
      </w:r>
      <w:r w:rsidR="005B7AA9" w:rsidRPr="00DA372C">
        <w:rPr>
          <w:sz w:val="26"/>
          <w:szCs w:val="26"/>
        </w:rPr>
        <w:t xml:space="preserve">основной защиты </w:t>
      </w:r>
      <w:proofErr w:type="spellStart"/>
      <w:r w:rsidR="005B7AA9" w:rsidRPr="00DA372C">
        <w:rPr>
          <w:sz w:val="26"/>
          <w:szCs w:val="26"/>
        </w:rPr>
        <w:t>двухобмоточного</w:t>
      </w:r>
      <w:proofErr w:type="spellEnd"/>
      <w:r w:rsidR="005B7AA9" w:rsidRPr="00DA372C">
        <w:rPr>
          <w:sz w:val="26"/>
          <w:szCs w:val="26"/>
        </w:rPr>
        <w:t xml:space="preserve"> трансформатора должен выполнять следующие функции</w:t>
      </w:r>
      <w:r w:rsidR="00005277" w:rsidRPr="00DA372C">
        <w:rPr>
          <w:sz w:val="26"/>
          <w:szCs w:val="26"/>
        </w:rPr>
        <w:t>:</w:t>
      </w:r>
    </w:p>
    <w:p w:rsidR="005B7AA9" w:rsidRDefault="005B7AA9" w:rsidP="005B7AA9">
      <w:pPr>
        <w:pStyle w:val="af1"/>
        <w:ind w:left="0" w:firstLine="709"/>
        <w:jc w:val="both"/>
        <w:rPr>
          <w:sz w:val="26"/>
          <w:szCs w:val="26"/>
        </w:rPr>
      </w:pPr>
      <w:r w:rsidRPr="00DA372C">
        <w:rPr>
          <w:sz w:val="26"/>
          <w:szCs w:val="26"/>
        </w:rPr>
        <w:t xml:space="preserve">- двухступенчатая дифференциальная токовая защита </w:t>
      </w:r>
      <w:proofErr w:type="spellStart"/>
      <w:r w:rsidRPr="00DA372C">
        <w:rPr>
          <w:sz w:val="26"/>
          <w:szCs w:val="26"/>
        </w:rPr>
        <w:t>двухобмоточного</w:t>
      </w:r>
      <w:proofErr w:type="spellEnd"/>
      <w:r w:rsidRPr="00DA372C">
        <w:rPr>
          <w:sz w:val="26"/>
          <w:szCs w:val="26"/>
        </w:rPr>
        <w:t xml:space="preserve"> </w:t>
      </w:r>
      <w:r w:rsidRPr="006C60C5">
        <w:rPr>
          <w:sz w:val="26"/>
          <w:szCs w:val="26"/>
        </w:rPr>
        <w:t>трансформатора (дифференциальная токовая отсечка и дифференциальная токовая защита с торможением от сквозного тока и отстройкой от бросков тока намагничивания);</w:t>
      </w:r>
    </w:p>
    <w:p w:rsidR="00D14FB2" w:rsidRPr="006C60C5" w:rsidRDefault="00D14FB2" w:rsidP="005B7AA9">
      <w:pPr>
        <w:pStyle w:val="af1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токовая защита нулевой последовательности (ТЗНП)</w:t>
      </w:r>
      <w:r>
        <w:rPr>
          <w:sz w:val="26"/>
          <w:szCs w:val="26"/>
        </w:rPr>
        <w:t>;</w:t>
      </w:r>
    </w:p>
    <w:p w:rsidR="005B7AA9" w:rsidRPr="006C60C5" w:rsidRDefault="005B7AA9" w:rsidP="005B7AA9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 xml:space="preserve">- прием сигналов от контактов газовых реле с действием на отключение или сигнал; </w:t>
      </w:r>
    </w:p>
    <w:p w:rsidR="005B7AA9" w:rsidRDefault="005B7AA9" w:rsidP="005B7AA9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B913C7">
        <w:rPr>
          <w:sz w:val="26"/>
          <w:szCs w:val="26"/>
        </w:rPr>
        <w:t>- максимальная токовая защита (МТЗ) со стороны ВН;</w:t>
      </w:r>
    </w:p>
    <w:p w:rsidR="005B7AA9" w:rsidRPr="006C60C5" w:rsidRDefault="005B7AA9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МТЗ со стороны НН с возможностью комбинированного пуска по напряжению стороны НН;</w:t>
      </w:r>
    </w:p>
    <w:p w:rsidR="005B7AA9" w:rsidRPr="006C60C5" w:rsidRDefault="005B7AA9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защита от перегрузки по каждой стороне;</w:t>
      </w:r>
    </w:p>
    <w:p w:rsidR="005B7AA9" w:rsidRPr="006C60C5" w:rsidRDefault="005B7AA9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управление схемой обдува трансформатора по току и по сигналам датчиков температуры;</w:t>
      </w:r>
    </w:p>
    <w:p w:rsidR="005B7AA9" w:rsidRPr="006C60C5" w:rsidRDefault="005B7AA9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 xml:space="preserve">- блокировка РПН по току </w:t>
      </w:r>
      <w:r w:rsidR="00A22538">
        <w:rPr>
          <w:sz w:val="26"/>
          <w:szCs w:val="26"/>
        </w:rPr>
        <w:t>и напряжению</w:t>
      </w:r>
      <w:r w:rsidRPr="006C60C5">
        <w:rPr>
          <w:sz w:val="26"/>
          <w:szCs w:val="26"/>
        </w:rPr>
        <w:t>;</w:t>
      </w:r>
    </w:p>
    <w:p w:rsidR="005B7AA9" w:rsidRPr="006C60C5" w:rsidRDefault="005B7AA9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УРОВ;</w:t>
      </w:r>
    </w:p>
    <w:p w:rsidR="005B7AA9" w:rsidRPr="006C60C5" w:rsidRDefault="005B7AA9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контроль небаланса в плечах дифференциальной токовой защиты;</w:t>
      </w:r>
    </w:p>
    <w:p w:rsidR="00D02D94" w:rsidRDefault="005B7AA9" w:rsidP="00B41AB1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контроль сопротивления изоляции в цепях газовых защит трансформатора и РПН.</w:t>
      </w:r>
    </w:p>
    <w:p w:rsidR="00D14FB2" w:rsidRPr="006C60C5" w:rsidRDefault="00D14FB2" w:rsidP="00B41AB1">
      <w:pPr>
        <w:tabs>
          <w:tab w:val="left" w:pos="1134"/>
        </w:tabs>
        <w:ind w:firstLine="709"/>
        <w:jc w:val="both"/>
        <w:rPr>
          <w:b/>
          <w:sz w:val="26"/>
          <w:szCs w:val="26"/>
        </w:rPr>
      </w:pPr>
      <w:r w:rsidRPr="006C60C5">
        <w:rPr>
          <w:sz w:val="26"/>
          <w:szCs w:val="26"/>
        </w:rPr>
        <w:t>3.</w:t>
      </w:r>
      <w:r>
        <w:rPr>
          <w:sz w:val="26"/>
          <w:szCs w:val="26"/>
        </w:rPr>
        <w:t>1</w:t>
      </w:r>
      <w:r w:rsidRPr="006C60C5">
        <w:rPr>
          <w:sz w:val="26"/>
          <w:szCs w:val="26"/>
        </w:rPr>
        <w:t xml:space="preserve">.2.  Комплект резервной защиты </w:t>
      </w:r>
      <w:proofErr w:type="spellStart"/>
      <w:r>
        <w:rPr>
          <w:sz w:val="26"/>
          <w:szCs w:val="26"/>
        </w:rPr>
        <w:t>двухобм</w:t>
      </w:r>
      <w:r w:rsidRPr="006C60C5">
        <w:rPr>
          <w:sz w:val="26"/>
          <w:szCs w:val="26"/>
        </w:rPr>
        <w:t>оточного</w:t>
      </w:r>
      <w:proofErr w:type="spellEnd"/>
      <w:r w:rsidRPr="006C60C5">
        <w:rPr>
          <w:sz w:val="26"/>
          <w:szCs w:val="26"/>
        </w:rPr>
        <w:t xml:space="preserve"> трансформатора и автоматики выключателя ВН (на базе МП терминала) должен выполнять следующие функции:</w:t>
      </w:r>
    </w:p>
    <w:p w:rsidR="00D14FB2" w:rsidRPr="00D14FB2" w:rsidRDefault="00D14FB2" w:rsidP="00B41AB1">
      <w:pPr>
        <w:pStyle w:val="af1"/>
        <w:ind w:left="0" w:firstLine="709"/>
        <w:jc w:val="both"/>
        <w:rPr>
          <w:sz w:val="26"/>
          <w:szCs w:val="26"/>
        </w:rPr>
      </w:pPr>
      <w:r w:rsidRPr="00D14FB2">
        <w:rPr>
          <w:sz w:val="26"/>
          <w:szCs w:val="26"/>
        </w:rPr>
        <w:t>- трехфазная направленная МТЗ со стороны ВН с комби</w:t>
      </w:r>
      <w:r>
        <w:rPr>
          <w:sz w:val="26"/>
          <w:szCs w:val="26"/>
        </w:rPr>
        <w:t>нированным пуском по напряжению</w:t>
      </w:r>
      <w:r w:rsidRPr="00D14FB2">
        <w:rPr>
          <w:sz w:val="26"/>
          <w:szCs w:val="26"/>
        </w:rPr>
        <w:t>;</w:t>
      </w:r>
    </w:p>
    <w:p w:rsidR="00D14FB2" w:rsidRPr="00D14FB2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D14FB2">
        <w:rPr>
          <w:sz w:val="26"/>
          <w:szCs w:val="26"/>
        </w:rPr>
        <w:t>- токовая защита нулевой последовательности (ТЗНП);</w:t>
      </w:r>
    </w:p>
    <w:p w:rsidR="00D14FB2" w:rsidRPr="00D14FB2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D14FB2">
        <w:rPr>
          <w:sz w:val="26"/>
          <w:szCs w:val="26"/>
        </w:rPr>
        <w:t>- прием сигналов от контактов газовых реле с действием на отключение или сигнал;</w:t>
      </w:r>
    </w:p>
    <w:p w:rsidR="00D14FB2" w:rsidRPr="00526006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526006">
        <w:rPr>
          <w:sz w:val="26"/>
          <w:szCs w:val="26"/>
        </w:rPr>
        <w:t>- автоматическое ускорение защит при включении выключателя;</w:t>
      </w:r>
    </w:p>
    <w:p w:rsidR="00D14FB2" w:rsidRPr="00D14FB2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  <w:highlight w:val="yellow"/>
        </w:rPr>
      </w:pPr>
      <w:r w:rsidRPr="00D14FB2">
        <w:rPr>
          <w:sz w:val="26"/>
          <w:szCs w:val="26"/>
        </w:rPr>
        <w:t>- управление выключателем стороны ВН трансформатора;</w:t>
      </w:r>
    </w:p>
    <w:p w:rsidR="00D14FB2" w:rsidRPr="00B913C7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B913C7">
        <w:rPr>
          <w:sz w:val="26"/>
          <w:szCs w:val="26"/>
        </w:rPr>
        <w:t>- контроль исправности цепей включения и отключения выключателя;</w:t>
      </w:r>
    </w:p>
    <w:p w:rsidR="00D14FB2" w:rsidRPr="005731DB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B913C7">
        <w:rPr>
          <w:sz w:val="26"/>
          <w:szCs w:val="26"/>
        </w:rPr>
        <w:t>- защита электромагнитов включения и отключения от длительного протекания тока;</w:t>
      </w:r>
    </w:p>
    <w:p w:rsidR="00D14FB2" w:rsidRPr="0066340B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6340B">
        <w:rPr>
          <w:sz w:val="26"/>
          <w:szCs w:val="26"/>
        </w:rPr>
        <w:t>- УРОВ;</w:t>
      </w:r>
    </w:p>
    <w:p w:rsidR="00D14FB2" w:rsidRPr="00D14FB2" w:rsidRDefault="00D14FB2" w:rsidP="00B41AB1">
      <w:pPr>
        <w:pStyle w:val="af1"/>
        <w:spacing w:before="24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однократное</w:t>
      </w:r>
      <w:r w:rsidRPr="00D14FB2">
        <w:rPr>
          <w:sz w:val="26"/>
          <w:szCs w:val="26"/>
        </w:rPr>
        <w:t xml:space="preserve"> или двукратное АПВ;</w:t>
      </w:r>
    </w:p>
    <w:p w:rsidR="00B41AB1" w:rsidRPr="006C60C5" w:rsidRDefault="00B41AB1" w:rsidP="00B913C7">
      <w:pPr>
        <w:tabs>
          <w:tab w:val="left" w:pos="1134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3.1.3. </w:t>
      </w:r>
      <w:r w:rsidRPr="006C60C5">
        <w:rPr>
          <w:sz w:val="26"/>
          <w:szCs w:val="26"/>
        </w:rPr>
        <w:t xml:space="preserve">Комплект регулирования напряжения трансформатора (на базе МП </w:t>
      </w:r>
      <w:r>
        <w:rPr>
          <w:sz w:val="26"/>
          <w:szCs w:val="26"/>
        </w:rPr>
        <w:t>т</w:t>
      </w:r>
      <w:r w:rsidRPr="006C60C5">
        <w:rPr>
          <w:sz w:val="26"/>
          <w:szCs w:val="26"/>
        </w:rPr>
        <w:t>ерминала) должен выполнять следующие функции:</w:t>
      </w:r>
    </w:p>
    <w:p w:rsidR="00B41AB1" w:rsidRPr="006C60C5" w:rsidRDefault="00B41AB1" w:rsidP="00B913C7">
      <w:pPr>
        <w:pStyle w:val="af1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автоматическое поддержание напряжения в заданных пределах;</w:t>
      </w:r>
    </w:p>
    <w:p w:rsidR="00B41AB1" w:rsidRPr="006C60C5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коррекцию уровня регулируемого напряжения по току нагрузки;</w:t>
      </w:r>
    </w:p>
    <w:p w:rsidR="00B41AB1" w:rsidRPr="006C60C5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формирование импульсных или непрерывных команд управления электроприводами РПН;</w:t>
      </w:r>
    </w:p>
    <w:p w:rsidR="00B41AB1" w:rsidRPr="006C60C5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контроль исправности электроприводов РПН;</w:t>
      </w:r>
    </w:p>
    <w:p w:rsidR="00B41AB1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контроль положения РПН;</w:t>
      </w:r>
    </w:p>
    <w:p w:rsidR="00B41AB1" w:rsidRPr="006C60C5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блокировку работы и сигнализацию при обнаружении неисправности электропривода РПН;</w:t>
      </w:r>
    </w:p>
    <w:p w:rsidR="00B41AB1" w:rsidRPr="006C60C5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блокировку регулирования от внешних релейных сигналов;</w:t>
      </w:r>
    </w:p>
    <w:p w:rsidR="00B41AB1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6C60C5">
        <w:rPr>
          <w:sz w:val="26"/>
          <w:szCs w:val="26"/>
        </w:rPr>
        <w:t>- наличие режима ручного</w:t>
      </w:r>
      <w:r>
        <w:rPr>
          <w:sz w:val="26"/>
          <w:szCs w:val="26"/>
        </w:rPr>
        <w:t xml:space="preserve"> управления электроприводом РПН;</w:t>
      </w:r>
    </w:p>
    <w:p w:rsidR="00B41AB1" w:rsidRPr="006C60C5" w:rsidRDefault="00B41AB1" w:rsidP="00B913C7">
      <w:pPr>
        <w:pStyle w:val="af1"/>
        <w:spacing w:before="24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наличие логометра.</w:t>
      </w:r>
    </w:p>
    <w:p w:rsidR="000F4460" w:rsidRPr="00D6113D" w:rsidRDefault="00637306" w:rsidP="00A62454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D6113D">
        <w:rPr>
          <w:bCs/>
          <w:sz w:val="26"/>
          <w:szCs w:val="26"/>
        </w:rPr>
        <w:t>3</w:t>
      </w:r>
      <w:r w:rsidR="001B069A" w:rsidRPr="00D6113D">
        <w:rPr>
          <w:bCs/>
          <w:sz w:val="26"/>
          <w:szCs w:val="26"/>
        </w:rPr>
        <w:t>.</w:t>
      </w:r>
      <w:r w:rsidRPr="00D6113D">
        <w:rPr>
          <w:bCs/>
          <w:sz w:val="26"/>
          <w:szCs w:val="26"/>
        </w:rPr>
        <w:t>2</w:t>
      </w:r>
      <w:r w:rsidR="008E3090">
        <w:rPr>
          <w:bCs/>
          <w:sz w:val="26"/>
          <w:szCs w:val="26"/>
        </w:rPr>
        <w:t>.</w:t>
      </w:r>
      <w:r w:rsidRPr="00D6113D">
        <w:rPr>
          <w:bCs/>
          <w:sz w:val="26"/>
          <w:szCs w:val="26"/>
        </w:rPr>
        <w:t xml:space="preserve"> </w:t>
      </w:r>
      <w:r w:rsidR="000F4460" w:rsidRPr="00D6113D">
        <w:rPr>
          <w:bCs/>
          <w:sz w:val="26"/>
          <w:szCs w:val="26"/>
        </w:rPr>
        <w:t xml:space="preserve">Общие </w:t>
      </w:r>
      <w:r w:rsidRPr="00D6113D">
        <w:rPr>
          <w:bCs/>
          <w:sz w:val="26"/>
          <w:szCs w:val="26"/>
        </w:rPr>
        <w:t>требования</w:t>
      </w:r>
      <w:r w:rsidR="000F4460" w:rsidRPr="00D6113D">
        <w:rPr>
          <w:bCs/>
          <w:sz w:val="26"/>
          <w:szCs w:val="26"/>
        </w:rPr>
        <w:t>.</w:t>
      </w:r>
    </w:p>
    <w:p w:rsidR="00D6113D" w:rsidRPr="009A0255" w:rsidRDefault="00637306" w:rsidP="00D6113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D6113D">
        <w:rPr>
          <w:sz w:val="26"/>
          <w:szCs w:val="26"/>
        </w:rPr>
        <w:t>3.2</w:t>
      </w:r>
      <w:r w:rsidR="001B069A" w:rsidRPr="00D6113D">
        <w:rPr>
          <w:sz w:val="26"/>
          <w:szCs w:val="26"/>
        </w:rPr>
        <w:t>.</w:t>
      </w:r>
      <w:r w:rsidR="00CF057A" w:rsidRPr="00D6113D">
        <w:rPr>
          <w:sz w:val="26"/>
          <w:szCs w:val="26"/>
        </w:rPr>
        <w:t xml:space="preserve">1. </w:t>
      </w:r>
      <w:r w:rsidR="00D6113D" w:rsidRPr="00D6113D">
        <w:rPr>
          <w:sz w:val="26"/>
          <w:szCs w:val="26"/>
        </w:rPr>
        <w:t xml:space="preserve">К поставке </w:t>
      </w:r>
      <w:r w:rsidR="00D6113D" w:rsidRPr="009A0255">
        <w:rPr>
          <w:sz w:val="26"/>
          <w:szCs w:val="26"/>
        </w:rPr>
        <w:t>допускается оборудование, отвечающее следующим требованиям:</w:t>
      </w:r>
    </w:p>
    <w:p w:rsidR="00D6113D" w:rsidRPr="00305AA1" w:rsidRDefault="00D6113D" w:rsidP="00D6113D">
      <w:pPr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 xml:space="preserve">- </w:t>
      </w:r>
      <w:r w:rsidRPr="00305AA1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приведена в соответствие с Постановлением Госстандарта РФ от 16 июля 1999г. №36 «О правилах проведения сертификации электрооборудования» (с изменениями от 3 января 2001г., 21 августа 2002г.);</w:t>
      </w:r>
    </w:p>
    <w:p w:rsidR="00D6113D" w:rsidRPr="00305AA1" w:rsidRDefault="00D6113D" w:rsidP="00D6113D">
      <w:pPr>
        <w:ind w:firstLine="709"/>
        <w:jc w:val="both"/>
        <w:rPr>
          <w:sz w:val="26"/>
          <w:szCs w:val="26"/>
        </w:rPr>
      </w:pPr>
      <w:r w:rsidRPr="00305AA1">
        <w:rPr>
          <w:sz w:val="26"/>
          <w:szCs w:val="26"/>
        </w:rPr>
        <w:t>- для российских производителей – наличие ТУ, подтверждающее соответствие техническим требованиям;</w:t>
      </w:r>
    </w:p>
    <w:p w:rsidR="00D6113D" w:rsidRDefault="00D6113D" w:rsidP="007675A6">
      <w:pPr>
        <w:pStyle w:val="af1"/>
        <w:ind w:left="0" w:firstLine="709"/>
        <w:jc w:val="both"/>
        <w:rPr>
          <w:sz w:val="26"/>
          <w:szCs w:val="26"/>
        </w:rPr>
      </w:pPr>
      <w:r w:rsidRPr="00305AA1">
        <w:rPr>
          <w:sz w:val="26"/>
          <w:szCs w:val="26"/>
        </w:rPr>
        <w:t xml:space="preserve">- поставляемое электротехническое оборудование отечественного и зарубежного производства должно быть аттестовано </w:t>
      </w:r>
      <w:r w:rsidR="005528B8">
        <w:rPr>
          <w:sz w:val="26"/>
          <w:szCs w:val="26"/>
        </w:rPr>
        <w:t>П</w:t>
      </w:r>
      <w:r w:rsidRPr="00305AA1">
        <w:rPr>
          <w:sz w:val="26"/>
          <w:szCs w:val="26"/>
        </w:rPr>
        <w:t>АО «</w:t>
      </w:r>
      <w:proofErr w:type="spellStart"/>
      <w:r w:rsidRPr="00305AA1">
        <w:rPr>
          <w:sz w:val="26"/>
          <w:szCs w:val="26"/>
        </w:rPr>
        <w:t>Россети</w:t>
      </w:r>
      <w:proofErr w:type="spellEnd"/>
      <w:r w:rsidRPr="00305AA1">
        <w:rPr>
          <w:sz w:val="26"/>
          <w:szCs w:val="26"/>
        </w:rPr>
        <w:t xml:space="preserve">». Для не аттестованного оборудования необходимо положительное заключение Комиссии </w:t>
      </w:r>
      <w:r w:rsidR="005528B8">
        <w:rPr>
          <w:sz w:val="26"/>
          <w:szCs w:val="26"/>
        </w:rPr>
        <w:t>П</w:t>
      </w:r>
      <w:r w:rsidRPr="00305AA1">
        <w:rPr>
          <w:sz w:val="26"/>
          <w:szCs w:val="26"/>
        </w:rPr>
        <w:t>АО «</w:t>
      </w:r>
      <w:proofErr w:type="spellStart"/>
      <w:r w:rsidR="005528B8">
        <w:rPr>
          <w:sz w:val="26"/>
          <w:szCs w:val="26"/>
        </w:rPr>
        <w:t>Россети</w:t>
      </w:r>
      <w:proofErr w:type="spellEnd"/>
      <w:r w:rsidR="005528B8">
        <w:rPr>
          <w:sz w:val="26"/>
          <w:szCs w:val="26"/>
        </w:rPr>
        <w:t xml:space="preserve"> Центр</w:t>
      </w:r>
      <w:r w:rsidRPr="00305AA1">
        <w:rPr>
          <w:sz w:val="26"/>
          <w:szCs w:val="26"/>
        </w:rPr>
        <w:t xml:space="preserve">» по допуску оборудования, материалов и систем. Участники закупочных процедур, на право заключения договора на поставку электротехнического оборудования для нужд </w:t>
      </w:r>
      <w:r w:rsidR="005528B8">
        <w:rPr>
          <w:sz w:val="26"/>
          <w:szCs w:val="26"/>
        </w:rPr>
        <w:t>П</w:t>
      </w:r>
      <w:r w:rsidRPr="00305AA1">
        <w:rPr>
          <w:sz w:val="26"/>
          <w:szCs w:val="26"/>
        </w:rPr>
        <w:t>АО «</w:t>
      </w:r>
      <w:proofErr w:type="spellStart"/>
      <w:r w:rsidR="005528B8">
        <w:rPr>
          <w:sz w:val="26"/>
          <w:szCs w:val="26"/>
        </w:rPr>
        <w:t>Россети</w:t>
      </w:r>
      <w:proofErr w:type="spellEnd"/>
      <w:r w:rsidR="005528B8">
        <w:rPr>
          <w:sz w:val="26"/>
          <w:szCs w:val="26"/>
        </w:rPr>
        <w:t xml:space="preserve"> Центр</w:t>
      </w:r>
      <w:r w:rsidRPr="00305AA1">
        <w:rPr>
          <w:sz w:val="26"/>
          <w:szCs w:val="26"/>
        </w:rPr>
        <w:t>»,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</w:t>
      </w:r>
      <w:r>
        <w:rPr>
          <w:sz w:val="26"/>
          <w:szCs w:val="26"/>
        </w:rPr>
        <w:t>вания в техническом предложении;</w:t>
      </w:r>
    </w:p>
    <w:p w:rsidR="00D6113D" w:rsidRDefault="00D6113D" w:rsidP="007675A6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1D7568">
        <w:rPr>
          <w:sz w:val="26"/>
          <w:szCs w:val="26"/>
        </w:rPr>
        <w:t>- микропроцессорные терминалы и прилагаемое ПО должны иметь русскоязычный интерфейс.</w:t>
      </w:r>
    </w:p>
    <w:p w:rsidR="00D6113D" w:rsidRPr="009A0255" w:rsidRDefault="00D6113D" w:rsidP="00D6113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9A0255">
        <w:rPr>
          <w:sz w:val="26"/>
          <w:szCs w:val="26"/>
        </w:rPr>
        <w:t>.2. Шкафы должны соответствовать требованиям «Правил устройства электроустановок» (ПУЭ) (7-е издание) и требованиям стандартов МЭК и ГОСТ.</w:t>
      </w:r>
    </w:p>
    <w:p w:rsidR="00D6113D" w:rsidRPr="009A0255" w:rsidRDefault="00D6113D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9A0255">
        <w:rPr>
          <w:sz w:val="26"/>
          <w:szCs w:val="26"/>
        </w:rPr>
        <w:t>.3. Комплектность поставки запасных частей, расходных материалов, принадлежностей.</w:t>
      </w:r>
    </w:p>
    <w:p w:rsidR="00D6113D" w:rsidRPr="009A0255" w:rsidRDefault="00D6113D" w:rsidP="007675A6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В комплекте со шкафами должен поставляться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D6113D" w:rsidRPr="009A0255" w:rsidRDefault="00D6113D" w:rsidP="005528B8">
      <w:pPr>
        <w:tabs>
          <w:tab w:val="left" w:pos="1560"/>
        </w:tabs>
        <w:ind w:firstLine="709"/>
        <w:jc w:val="both"/>
        <w:rPr>
          <w:sz w:val="26"/>
          <w:szCs w:val="26"/>
        </w:rPr>
      </w:pPr>
      <w:r w:rsidRPr="009A0255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9A0255">
        <w:rPr>
          <w:sz w:val="26"/>
          <w:szCs w:val="26"/>
        </w:rPr>
        <w:t>.4. Упаковка, транспортирование, условия и сроки хранения.</w:t>
      </w:r>
    </w:p>
    <w:p w:rsidR="004071F6" w:rsidRPr="003F0EBE" w:rsidRDefault="00D6113D" w:rsidP="00D6113D">
      <w:pPr>
        <w:ind w:firstLine="709"/>
        <w:jc w:val="both"/>
        <w:rPr>
          <w:color w:val="FF0000"/>
          <w:sz w:val="26"/>
          <w:szCs w:val="26"/>
        </w:rPr>
      </w:pPr>
      <w:r w:rsidRPr="009A0255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A0255">
        <w:rPr>
          <w:color w:val="000000"/>
          <w:sz w:val="26"/>
          <w:szCs w:val="26"/>
        </w:rPr>
        <w:t>687, ГОСТ 14192, ГОСТ 23216 и ГОСТ 15150-69</w:t>
      </w:r>
      <w:r w:rsidRPr="009A0255">
        <w:rPr>
          <w:sz w:val="26"/>
          <w:szCs w:val="26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7675A6" w:rsidRDefault="00637306" w:rsidP="00A62454">
      <w:pPr>
        <w:ind w:firstLine="709"/>
        <w:jc w:val="both"/>
        <w:rPr>
          <w:sz w:val="26"/>
          <w:szCs w:val="26"/>
        </w:rPr>
      </w:pPr>
      <w:r w:rsidRPr="007675A6">
        <w:rPr>
          <w:sz w:val="26"/>
          <w:szCs w:val="26"/>
        </w:rPr>
        <w:t>3</w:t>
      </w:r>
      <w:r w:rsidR="001B069A" w:rsidRPr="007675A6">
        <w:rPr>
          <w:sz w:val="26"/>
          <w:szCs w:val="26"/>
        </w:rPr>
        <w:t>.</w:t>
      </w:r>
      <w:r w:rsidRPr="007675A6">
        <w:rPr>
          <w:sz w:val="26"/>
          <w:szCs w:val="26"/>
        </w:rPr>
        <w:t>2</w:t>
      </w:r>
      <w:r w:rsidR="001B069A" w:rsidRPr="007675A6">
        <w:rPr>
          <w:sz w:val="26"/>
          <w:szCs w:val="26"/>
        </w:rPr>
        <w:t>.</w:t>
      </w:r>
      <w:r w:rsidR="004071F6" w:rsidRPr="007675A6">
        <w:rPr>
          <w:sz w:val="26"/>
          <w:szCs w:val="26"/>
        </w:rPr>
        <w:t>5. Гарантийные обязательства</w:t>
      </w:r>
      <w:r w:rsidRPr="007675A6">
        <w:rPr>
          <w:sz w:val="26"/>
          <w:szCs w:val="26"/>
        </w:rPr>
        <w:t>.</w:t>
      </w:r>
    </w:p>
    <w:p w:rsidR="004071F6" w:rsidRPr="008A54BD" w:rsidRDefault="004071F6" w:rsidP="00A62454">
      <w:pPr>
        <w:ind w:firstLine="709"/>
        <w:jc w:val="both"/>
        <w:rPr>
          <w:sz w:val="26"/>
          <w:szCs w:val="26"/>
        </w:rPr>
      </w:pPr>
      <w:r w:rsidRPr="007675A6">
        <w:rPr>
          <w:sz w:val="26"/>
          <w:szCs w:val="26"/>
        </w:rPr>
        <w:t>Гарантия на поставляемые материалы</w:t>
      </w:r>
      <w:r w:rsidR="00E71F3F" w:rsidRPr="007675A6">
        <w:rPr>
          <w:sz w:val="26"/>
          <w:szCs w:val="26"/>
        </w:rPr>
        <w:t xml:space="preserve"> и</w:t>
      </w:r>
      <w:r w:rsidRPr="007675A6">
        <w:rPr>
          <w:sz w:val="26"/>
          <w:szCs w:val="26"/>
        </w:rPr>
        <w:t xml:space="preserve"> оборудование</w:t>
      </w:r>
      <w:r w:rsidR="00E71F3F" w:rsidRPr="007675A6">
        <w:rPr>
          <w:sz w:val="26"/>
          <w:szCs w:val="26"/>
        </w:rPr>
        <w:t xml:space="preserve"> должна распространяться не менее чем на </w:t>
      </w:r>
      <w:r w:rsidR="00D125C1" w:rsidRPr="007675A6">
        <w:rPr>
          <w:sz w:val="26"/>
          <w:szCs w:val="26"/>
        </w:rPr>
        <w:t>36</w:t>
      </w:r>
      <w:r w:rsidR="00E71F3F" w:rsidRPr="007675A6">
        <w:rPr>
          <w:sz w:val="26"/>
          <w:szCs w:val="26"/>
        </w:rPr>
        <w:t xml:space="preserve"> месяц</w:t>
      </w:r>
      <w:r w:rsidR="00D125C1" w:rsidRPr="007675A6">
        <w:rPr>
          <w:sz w:val="26"/>
          <w:szCs w:val="26"/>
        </w:rPr>
        <w:t>ев</w:t>
      </w:r>
      <w:r w:rsidRPr="007675A6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7675A6">
        <w:rPr>
          <w:sz w:val="26"/>
          <w:szCs w:val="26"/>
        </w:rPr>
        <w:t xml:space="preserve"> </w:t>
      </w:r>
      <w:r w:rsidR="00637306" w:rsidRPr="007675A6">
        <w:rPr>
          <w:sz w:val="26"/>
          <w:szCs w:val="26"/>
        </w:rPr>
        <w:t>Поставщик</w:t>
      </w:r>
      <w:r w:rsidR="002E3E0E">
        <w:rPr>
          <w:sz w:val="26"/>
          <w:szCs w:val="26"/>
        </w:rPr>
        <w:t xml:space="preserve"> должен за свой счет </w:t>
      </w:r>
      <w:r w:rsidRPr="007675A6">
        <w:rPr>
          <w:sz w:val="26"/>
          <w:szCs w:val="26"/>
        </w:rPr>
        <w:t>и</w:t>
      </w:r>
      <w:r w:rsidR="002E3E0E">
        <w:rPr>
          <w:sz w:val="26"/>
          <w:szCs w:val="26"/>
        </w:rPr>
        <w:t xml:space="preserve"> </w:t>
      </w:r>
      <w:r w:rsidRPr="007675A6">
        <w:rPr>
          <w:sz w:val="26"/>
          <w:szCs w:val="26"/>
        </w:rPr>
        <w:t>сроки, согласованные с Заказчиком</w:t>
      </w:r>
      <w:r w:rsidR="000054E0" w:rsidRPr="007675A6">
        <w:rPr>
          <w:sz w:val="26"/>
          <w:szCs w:val="26"/>
        </w:rPr>
        <w:t>,</w:t>
      </w:r>
      <w:r w:rsidRPr="007675A6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7675A6">
        <w:rPr>
          <w:sz w:val="26"/>
          <w:szCs w:val="26"/>
        </w:rPr>
        <w:t>,</w:t>
      </w:r>
      <w:r w:rsidRPr="007675A6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7675A6">
        <w:rPr>
          <w:sz w:val="26"/>
          <w:szCs w:val="26"/>
        </w:rPr>
        <w:t xml:space="preserve"> </w:t>
      </w:r>
      <w:r w:rsidRPr="007675A6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</w:t>
      </w:r>
      <w:r w:rsidRPr="008A54BD">
        <w:rPr>
          <w:sz w:val="26"/>
          <w:szCs w:val="26"/>
        </w:rPr>
        <w:t>этом случае продлевается соответственно на период устранения дефектов.</w:t>
      </w:r>
      <w:r w:rsidR="0029061D" w:rsidRPr="008A54BD">
        <w:rPr>
          <w:sz w:val="26"/>
          <w:szCs w:val="26"/>
        </w:rPr>
        <w:t xml:space="preserve"> </w:t>
      </w:r>
      <w:r w:rsidRPr="008A54BD">
        <w:rPr>
          <w:sz w:val="26"/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8A54BD" w:rsidRDefault="00637306" w:rsidP="00A62454">
      <w:pPr>
        <w:ind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3</w:t>
      </w:r>
      <w:r w:rsidR="001B069A" w:rsidRPr="008A54BD">
        <w:rPr>
          <w:sz w:val="26"/>
          <w:szCs w:val="26"/>
        </w:rPr>
        <w:t>.</w:t>
      </w:r>
      <w:r w:rsidRPr="008A54BD">
        <w:rPr>
          <w:sz w:val="26"/>
          <w:szCs w:val="26"/>
        </w:rPr>
        <w:t>2</w:t>
      </w:r>
      <w:r w:rsidR="001B069A" w:rsidRPr="008A54BD">
        <w:rPr>
          <w:sz w:val="26"/>
          <w:szCs w:val="26"/>
        </w:rPr>
        <w:t>.</w:t>
      </w:r>
      <w:r w:rsidR="004071F6" w:rsidRPr="008A54BD">
        <w:rPr>
          <w:sz w:val="26"/>
          <w:szCs w:val="26"/>
        </w:rPr>
        <w:t>6.</w:t>
      </w:r>
      <w:r w:rsidR="00CF057A" w:rsidRPr="008A54BD">
        <w:rPr>
          <w:sz w:val="26"/>
          <w:szCs w:val="26"/>
        </w:rPr>
        <w:t xml:space="preserve"> </w:t>
      </w:r>
      <w:r w:rsidR="004071F6" w:rsidRPr="008A54BD">
        <w:rPr>
          <w:sz w:val="26"/>
          <w:szCs w:val="26"/>
        </w:rPr>
        <w:t>Требования к надежности и живучести оборудования</w:t>
      </w:r>
    </w:p>
    <w:p w:rsidR="004071F6" w:rsidRPr="008A54BD" w:rsidRDefault="008A54BD" w:rsidP="00A62454">
      <w:pPr>
        <w:ind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Шкафы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 для шкафов, 12 лет для сменных элементов шкафа.</w:t>
      </w:r>
    </w:p>
    <w:p w:rsidR="004071F6" w:rsidRPr="008A54BD" w:rsidRDefault="00637306" w:rsidP="00A62454">
      <w:pPr>
        <w:ind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3</w:t>
      </w:r>
      <w:r w:rsidR="001B069A" w:rsidRPr="008A54BD">
        <w:rPr>
          <w:sz w:val="26"/>
          <w:szCs w:val="26"/>
        </w:rPr>
        <w:t>.</w:t>
      </w:r>
      <w:r w:rsidRPr="008A54BD">
        <w:rPr>
          <w:sz w:val="26"/>
          <w:szCs w:val="26"/>
        </w:rPr>
        <w:t>2</w:t>
      </w:r>
      <w:r w:rsidR="001B069A" w:rsidRPr="008A54BD">
        <w:rPr>
          <w:sz w:val="26"/>
          <w:szCs w:val="26"/>
        </w:rPr>
        <w:t>.</w:t>
      </w:r>
      <w:r w:rsidR="004071F6" w:rsidRPr="008A54BD">
        <w:rPr>
          <w:sz w:val="26"/>
          <w:szCs w:val="26"/>
        </w:rPr>
        <w:t>7.</w:t>
      </w:r>
      <w:r w:rsidR="00CF057A" w:rsidRPr="008A54BD">
        <w:rPr>
          <w:sz w:val="26"/>
          <w:szCs w:val="26"/>
        </w:rPr>
        <w:t xml:space="preserve"> </w:t>
      </w:r>
      <w:r w:rsidR="004071F6" w:rsidRPr="008A54BD">
        <w:rPr>
          <w:sz w:val="26"/>
          <w:szCs w:val="26"/>
        </w:rPr>
        <w:t xml:space="preserve">Состав </w:t>
      </w:r>
      <w:r w:rsidR="002E3E0E">
        <w:rPr>
          <w:sz w:val="26"/>
          <w:szCs w:val="26"/>
        </w:rPr>
        <w:t xml:space="preserve">технической и эксплуатационной </w:t>
      </w:r>
      <w:r w:rsidR="004071F6" w:rsidRPr="008A54BD">
        <w:rPr>
          <w:sz w:val="26"/>
          <w:szCs w:val="26"/>
        </w:rPr>
        <w:t>документации</w:t>
      </w:r>
    </w:p>
    <w:p w:rsidR="008A54BD" w:rsidRPr="008A54BD" w:rsidRDefault="008A54BD" w:rsidP="008A54BD">
      <w:pPr>
        <w:pStyle w:val="af1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В комплекте со шкафами должен быть предоставлен полный комплект технической и эксплуатационной документации на русском языке, подготовленной в соответстви</w:t>
      </w:r>
      <w:r w:rsidR="00D10B59">
        <w:rPr>
          <w:sz w:val="26"/>
          <w:szCs w:val="26"/>
        </w:rPr>
        <w:t>и с ГОСТ 34.003-90, ГОСТ 34.201-</w:t>
      </w:r>
      <w:r w:rsidRPr="008A54BD">
        <w:rPr>
          <w:sz w:val="26"/>
          <w:szCs w:val="26"/>
        </w:rPr>
        <w:t>89, ГОСТ 27300</w:t>
      </w:r>
      <w:r w:rsidR="00D10B59">
        <w:rPr>
          <w:sz w:val="26"/>
          <w:szCs w:val="26"/>
        </w:rPr>
        <w:t>-</w:t>
      </w:r>
      <w:r w:rsidRPr="008A54BD">
        <w:rPr>
          <w:sz w:val="26"/>
          <w:szCs w:val="26"/>
        </w:rPr>
        <w:t xml:space="preserve">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Предоставляемая техническая и эксплуатационная документация должна включать: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 паспорт;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 комплект электрических схем;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 комплект схем внутренней логики микропроцессорных терминалов;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 xml:space="preserve">- руководство по эксплуатации; 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>-</w:t>
      </w:r>
      <w:r w:rsidR="005528B8">
        <w:rPr>
          <w:sz w:val="26"/>
          <w:szCs w:val="26"/>
        </w:rPr>
        <w:t xml:space="preserve"> </w:t>
      </w:r>
      <w:r w:rsidRPr="008A54BD">
        <w:rPr>
          <w:sz w:val="26"/>
          <w:szCs w:val="26"/>
        </w:rPr>
        <w:t>разработанные бланки протоколов наладки и проверки;</w:t>
      </w:r>
    </w:p>
    <w:p w:rsidR="008A54BD" w:rsidRPr="008A54BD" w:rsidRDefault="008A54BD" w:rsidP="008A54BD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8A54BD">
        <w:rPr>
          <w:sz w:val="26"/>
          <w:szCs w:val="26"/>
        </w:rPr>
        <w:t xml:space="preserve">- программное обеспечение (на русском языке) для </w:t>
      </w:r>
      <w:proofErr w:type="spellStart"/>
      <w:r w:rsidRPr="008A54BD">
        <w:rPr>
          <w:sz w:val="26"/>
          <w:szCs w:val="26"/>
        </w:rPr>
        <w:t>параметрирования</w:t>
      </w:r>
      <w:proofErr w:type="spellEnd"/>
      <w:r w:rsidRPr="008A54BD">
        <w:rPr>
          <w:sz w:val="26"/>
          <w:szCs w:val="26"/>
        </w:rPr>
        <w:t xml:space="preserve"> микропроцессорных терминалов;</w:t>
      </w:r>
    </w:p>
    <w:p w:rsidR="00E95A85" w:rsidRPr="005528B8" w:rsidRDefault="008A54BD" w:rsidP="005528B8">
      <w:pPr>
        <w:pStyle w:val="af1"/>
        <w:spacing w:before="240"/>
        <w:ind w:left="0" w:firstLine="709"/>
        <w:jc w:val="both"/>
        <w:rPr>
          <w:sz w:val="26"/>
          <w:szCs w:val="26"/>
        </w:rPr>
      </w:pPr>
      <w:r w:rsidRPr="005528B8">
        <w:rPr>
          <w:sz w:val="26"/>
          <w:szCs w:val="26"/>
        </w:rPr>
        <w:t>- ведомость ЗИП.</w:t>
      </w:r>
    </w:p>
    <w:p w:rsidR="00BC65B1" w:rsidRPr="00FE60C1" w:rsidRDefault="00BC65B1" w:rsidP="00A62454">
      <w:pPr>
        <w:ind w:firstLine="709"/>
        <w:jc w:val="both"/>
        <w:rPr>
          <w:sz w:val="26"/>
          <w:szCs w:val="26"/>
        </w:rPr>
      </w:pPr>
    </w:p>
    <w:p w:rsidR="0029061D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4</w:t>
      </w:r>
      <w:r w:rsidR="001B069A" w:rsidRPr="00FE60C1">
        <w:rPr>
          <w:sz w:val="26"/>
          <w:szCs w:val="26"/>
        </w:rPr>
        <w:t>.</w:t>
      </w:r>
      <w:r w:rsidRPr="00FE60C1">
        <w:rPr>
          <w:sz w:val="26"/>
          <w:szCs w:val="26"/>
        </w:rPr>
        <w:t xml:space="preserve"> </w:t>
      </w:r>
      <w:r w:rsidR="0029061D" w:rsidRPr="00FE60C1">
        <w:rPr>
          <w:sz w:val="26"/>
          <w:szCs w:val="26"/>
        </w:rPr>
        <w:t xml:space="preserve">Сроки и очередность </w:t>
      </w:r>
      <w:r w:rsidRPr="00FE60C1">
        <w:rPr>
          <w:sz w:val="26"/>
          <w:szCs w:val="26"/>
        </w:rPr>
        <w:t>поставки оборудования</w:t>
      </w:r>
      <w:r w:rsidR="0029061D" w:rsidRPr="00FE60C1">
        <w:rPr>
          <w:sz w:val="26"/>
          <w:szCs w:val="26"/>
        </w:rPr>
        <w:t>.</w:t>
      </w:r>
    </w:p>
    <w:p w:rsidR="00A90294" w:rsidRDefault="00FC5DB6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 xml:space="preserve">Поставка </w:t>
      </w:r>
      <w:r w:rsidR="008A54BD" w:rsidRPr="00FE60C1">
        <w:rPr>
          <w:sz w:val="26"/>
          <w:szCs w:val="26"/>
        </w:rPr>
        <w:t>оборудования</w:t>
      </w:r>
      <w:r w:rsidRPr="00FE60C1">
        <w:rPr>
          <w:sz w:val="26"/>
          <w:szCs w:val="26"/>
        </w:rPr>
        <w:t xml:space="preserve">, входящих в предмет Договора, </w:t>
      </w:r>
      <w:r w:rsidR="00E07709" w:rsidRPr="00FE60C1">
        <w:rPr>
          <w:sz w:val="26"/>
          <w:szCs w:val="26"/>
        </w:rPr>
        <w:t>должна быть выполнена с даты</w:t>
      </w:r>
      <w:r w:rsidR="004F31AD">
        <w:rPr>
          <w:sz w:val="26"/>
          <w:szCs w:val="26"/>
        </w:rPr>
        <w:t xml:space="preserve"> заключения договора в течение 6</w:t>
      </w:r>
      <w:r w:rsidR="00E07709" w:rsidRPr="00FE60C1">
        <w:rPr>
          <w:sz w:val="26"/>
          <w:szCs w:val="26"/>
        </w:rPr>
        <w:t>0 календарных дней по письменной заявке филиала</w:t>
      </w:r>
      <w:r w:rsidRPr="00FE60C1">
        <w:rPr>
          <w:sz w:val="26"/>
          <w:szCs w:val="26"/>
        </w:rPr>
        <w:t xml:space="preserve">. Изменение сроков поставки </w:t>
      </w:r>
      <w:r w:rsidR="00D21BCC" w:rsidRPr="00FE60C1">
        <w:rPr>
          <w:sz w:val="26"/>
          <w:szCs w:val="26"/>
        </w:rPr>
        <w:t>устройств</w:t>
      </w:r>
      <w:r w:rsidRPr="00FE60C1">
        <w:rPr>
          <w:sz w:val="26"/>
          <w:szCs w:val="26"/>
        </w:rPr>
        <w:t xml:space="preserve"> РЗА возможно по решению ЦКК ПАО «</w:t>
      </w:r>
      <w:proofErr w:type="spellStart"/>
      <w:r w:rsidR="00D97726" w:rsidRPr="00FE60C1">
        <w:rPr>
          <w:sz w:val="26"/>
          <w:szCs w:val="26"/>
        </w:rPr>
        <w:t>Россети</w:t>
      </w:r>
      <w:proofErr w:type="spellEnd"/>
      <w:r w:rsidR="00D97726" w:rsidRPr="00FE60C1">
        <w:rPr>
          <w:sz w:val="26"/>
          <w:szCs w:val="26"/>
        </w:rPr>
        <w:t xml:space="preserve"> Центр</w:t>
      </w:r>
      <w:r w:rsidRPr="00FE60C1">
        <w:rPr>
          <w:sz w:val="26"/>
          <w:szCs w:val="26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2E3E0E" w:rsidRDefault="002E3E0E" w:rsidP="00A62454">
      <w:pPr>
        <w:ind w:firstLine="709"/>
        <w:jc w:val="both"/>
        <w:rPr>
          <w:sz w:val="26"/>
          <w:szCs w:val="26"/>
        </w:rPr>
      </w:pPr>
    </w:p>
    <w:p w:rsidR="002E3E0E" w:rsidRPr="00FE60C1" w:rsidRDefault="002E3E0E" w:rsidP="00A62454">
      <w:pPr>
        <w:ind w:firstLine="709"/>
        <w:jc w:val="both"/>
        <w:rPr>
          <w:sz w:val="26"/>
          <w:szCs w:val="26"/>
        </w:rPr>
      </w:pPr>
    </w:p>
    <w:p w:rsidR="000475BC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5</w:t>
      </w:r>
      <w:r w:rsidR="001B069A" w:rsidRPr="00FE60C1">
        <w:rPr>
          <w:sz w:val="26"/>
          <w:szCs w:val="26"/>
        </w:rPr>
        <w:t>.</w:t>
      </w:r>
      <w:r w:rsidRPr="00FE60C1">
        <w:rPr>
          <w:sz w:val="26"/>
          <w:szCs w:val="26"/>
        </w:rPr>
        <w:t xml:space="preserve"> </w:t>
      </w:r>
      <w:r w:rsidR="001F4F9F" w:rsidRPr="00FE60C1">
        <w:rPr>
          <w:sz w:val="26"/>
          <w:szCs w:val="26"/>
        </w:rPr>
        <w:t>Требо</w:t>
      </w:r>
      <w:bookmarkStart w:id="1" w:name="_GoBack"/>
      <w:bookmarkEnd w:id="1"/>
      <w:r w:rsidR="001F4F9F" w:rsidRPr="00FE60C1">
        <w:rPr>
          <w:sz w:val="26"/>
          <w:szCs w:val="26"/>
        </w:rPr>
        <w:t xml:space="preserve">вания к </w:t>
      </w:r>
      <w:r w:rsidRPr="00FE60C1">
        <w:rPr>
          <w:sz w:val="26"/>
          <w:szCs w:val="26"/>
        </w:rPr>
        <w:t>Поставщику</w:t>
      </w:r>
      <w:r w:rsidR="000475BC" w:rsidRPr="00FE60C1">
        <w:rPr>
          <w:sz w:val="26"/>
          <w:szCs w:val="26"/>
        </w:rPr>
        <w:t>.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 xml:space="preserve">должен обладать гражданской правоспособностью в полном объеме для заключения и исполнения Договора (физическое лицо – обладать дееспособностью в полном объеме для заключения и исполнения Договора) (должен быть зарегистрирован в установленном порядке); 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не должен находиться в процессе ликвидации,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B65033" w:rsidRPr="00FE60C1" w:rsidRDefault="00B65033" w:rsidP="00A62454">
      <w:pPr>
        <w:pStyle w:val="af1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 xml:space="preserve">обладать необходимыми профессиональными знаниями и репутацией, иметь ресурсные возможности: должен обладать опытом аналогичных поставок (желательно наличие за последние 3 года не менее 1 завершенного аналогичного договора по выполняемым поставкам, (в </w:t>
      </w:r>
      <w:proofErr w:type="spellStart"/>
      <w:r w:rsidRPr="00FE60C1">
        <w:rPr>
          <w:sz w:val="26"/>
          <w:szCs w:val="26"/>
        </w:rPr>
        <w:t>т.ч</w:t>
      </w:r>
      <w:proofErr w:type="spellEnd"/>
      <w:r w:rsidRPr="00FE60C1">
        <w:rPr>
          <w:sz w:val="26"/>
          <w:szCs w:val="26"/>
        </w:rPr>
        <w:t>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процедуре.</w:t>
      </w:r>
    </w:p>
    <w:p w:rsidR="00A90294" w:rsidRPr="00FE60C1" w:rsidRDefault="00A90294" w:rsidP="00A62454">
      <w:pPr>
        <w:ind w:firstLine="709"/>
        <w:jc w:val="both"/>
        <w:rPr>
          <w:sz w:val="26"/>
          <w:szCs w:val="26"/>
        </w:rPr>
      </w:pPr>
    </w:p>
    <w:p w:rsidR="00872669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6. Правила приемки оборудования.</w:t>
      </w:r>
    </w:p>
    <w:p w:rsidR="00B76972" w:rsidRPr="00FE60C1" w:rsidRDefault="00B76972" w:rsidP="00A62454">
      <w:pPr>
        <w:pStyle w:val="BodyText21"/>
        <w:rPr>
          <w:sz w:val="26"/>
          <w:szCs w:val="26"/>
        </w:rPr>
      </w:pPr>
      <w:r w:rsidRPr="00FE60C1">
        <w:rPr>
          <w:sz w:val="26"/>
          <w:szCs w:val="26"/>
        </w:rPr>
        <w:t>Все поставляемое оборудование проходит входной контроль, осуществляемый представит</w:t>
      </w:r>
      <w:r w:rsidR="00D97726" w:rsidRPr="00FE60C1">
        <w:rPr>
          <w:sz w:val="26"/>
          <w:szCs w:val="26"/>
        </w:rPr>
        <w:t xml:space="preserve">елями </w:t>
      </w:r>
      <w:r w:rsidR="005904ED" w:rsidRPr="00FE60C1">
        <w:rPr>
          <w:sz w:val="26"/>
          <w:szCs w:val="26"/>
        </w:rPr>
        <w:t>филиала ПАО «</w:t>
      </w:r>
      <w:proofErr w:type="spellStart"/>
      <w:r w:rsidR="005904ED" w:rsidRPr="00FE60C1">
        <w:rPr>
          <w:sz w:val="26"/>
          <w:szCs w:val="26"/>
        </w:rPr>
        <w:t>Россети</w:t>
      </w:r>
      <w:proofErr w:type="spellEnd"/>
      <w:r w:rsidR="005528B8">
        <w:rPr>
          <w:sz w:val="26"/>
          <w:szCs w:val="26"/>
        </w:rPr>
        <w:t xml:space="preserve"> </w:t>
      </w:r>
      <w:r w:rsidR="005904ED" w:rsidRPr="00FE60C1">
        <w:rPr>
          <w:sz w:val="26"/>
          <w:szCs w:val="26"/>
        </w:rPr>
        <w:t xml:space="preserve">Центр» - «Тверьэнерго» </w:t>
      </w:r>
      <w:r w:rsidRPr="00FE60C1">
        <w:rPr>
          <w:sz w:val="26"/>
          <w:szCs w:val="26"/>
        </w:rPr>
        <w:t>при получении оборудования на склад.</w:t>
      </w:r>
    </w:p>
    <w:p w:rsidR="00B76972" w:rsidRPr="00FE60C1" w:rsidRDefault="00B76972" w:rsidP="00A62454">
      <w:pPr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FE60C1" w:rsidRDefault="00B027BD" w:rsidP="00A62454">
      <w:pPr>
        <w:ind w:firstLine="709"/>
        <w:jc w:val="both"/>
        <w:rPr>
          <w:sz w:val="26"/>
          <w:szCs w:val="26"/>
        </w:rPr>
      </w:pPr>
    </w:p>
    <w:p w:rsidR="00B027BD" w:rsidRPr="00FE60C1" w:rsidRDefault="00B027BD" w:rsidP="00A62454">
      <w:pPr>
        <w:pStyle w:val="af1"/>
        <w:tabs>
          <w:tab w:val="left" w:pos="1134"/>
        </w:tabs>
        <w:spacing w:line="276" w:lineRule="auto"/>
        <w:ind w:left="709"/>
        <w:jc w:val="both"/>
        <w:rPr>
          <w:b/>
          <w:bCs/>
          <w:sz w:val="26"/>
          <w:szCs w:val="26"/>
        </w:rPr>
      </w:pPr>
      <w:r w:rsidRPr="00FE60C1">
        <w:rPr>
          <w:sz w:val="26"/>
          <w:szCs w:val="26"/>
        </w:rPr>
        <w:t xml:space="preserve">7. </w:t>
      </w:r>
      <w:r w:rsidRPr="00FE60C1">
        <w:rPr>
          <w:b/>
          <w:bCs/>
          <w:sz w:val="26"/>
          <w:szCs w:val="26"/>
        </w:rPr>
        <w:t xml:space="preserve"> </w:t>
      </w:r>
      <w:r w:rsidRPr="00FE60C1">
        <w:rPr>
          <w:bCs/>
          <w:sz w:val="26"/>
          <w:szCs w:val="26"/>
        </w:rPr>
        <w:t>Стоимость.</w:t>
      </w:r>
    </w:p>
    <w:p w:rsidR="00B027BD" w:rsidRPr="00FE60C1" w:rsidRDefault="00B027BD" w:rsidP="00A62454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FE60C1">
        <w:rPr>
          <w:sz w:val="26"/>
          <w:szCs w:val="26"/>
        </w:rPr>
        <w:t>В стоимость должна быть включена</w:t>
      </w:r>
      <w:r w:rsidR="005731DB">
        <w:rPr>
          <w:sz w:val="26"/>
          <w:szCs w:val="26"/>
        </w:rPr>
        <w:t xml:space="preserve"> </w:t>
      </w:r>
      <w:r w:rsidRPr="00FE60C1">
        <w:rPr>
          <w:sz w:val="26"/>
          <w:szCs w:val="26"/>
        </w:rPr>
        <w:t>доставка до склада Покупателя.</w:t>
      </w:r>
    </w:p>
    <w:p w:rsidR="00A45341" w:rsidRPr="00FE60C1" w:rsidRDefault="00A45341" w:rsidP="00A62454">
      <w:pPr>
        <w:jc w:val="both"/>
        <w:rPr>
          <w:rStyle w:val="apple-style-span"/>
          <w:sz w:val="26"/>
          <w:szCs w:val="26"/>
        </w:rPr>
      </w:pPr>
    </w:p>
    <w:p w:rsidR="00A45341" w:rsidRPr="00FE60C1" w:rsidRDefault="00A45341" w:rsidP="00A62454">
      <w:pPr>
        <w:jc w:val="both"/>
        <w:rPr>
          <w:rStyle w:val="apple-style-span"/>
          <w:sz w:val="26"/>
          <w:szCs w:val="26"/>
        </w:rPr>
      </w:pPr>
    </w:p>
    <w:p w:rsidR="00A45341" w:rsidRPr="00FE60C1" w:rsidRDefault="00A45341" w:rsidP="00A62454">
      <w:pPr>
        <w:jc w:val="both"/>
        <w:rPr>
          <w:rStyle w:val="apple-style-span"/>
          <w:sz w:val="26"/>
          <w:szCs w:val="26"/>
        </w:rPr>
      </w:pPr>
    </w:p>
    <w:p w:rsidR="00BC7B42" w:rsidRPr="00FE60C1" w:rsidRDefault="00BC7B42" w:rsidP="00BC7B42">
      <w:pPr>
        <w:jc w:val="both"/>
        <w:rPr>
          <w:sz w:val="26"/>
          <w:szCs w:val="26"/>
        </w:rPr>
      </w:pPr>
      <w:r w:rsidRPr="00FE60C1">
        <w:rPr>
          <w:sz w:val="26"/>
          <w:szCs w:val="26"/>
        </w:rPr>
        <w:t>Начальник службы релейной защиты,</w:t>
      </w:r>
    </w:p>
    <w:p w:rsidR="00BC7B42" w:rsidRPr="00FE60C1" w:rsidRDefault="00BC7B42" w:rsidP="00BC7B42">
      <w:pPr>
        <w:spacing w:line="276" w:lineRule="auto"/>
        <w:jc w:val="both"/>
        <w:rPr>
          <w:sz w:val="26"/>
          <w:szCs w:val="26"/>
        </w:rPr>
      </w:pPr>
      <w:r w:rsidRPr="00FE60C1">
        <w:rPr>
          <w:sz w:val="26"/>
          <w:szCs w:val="26"/>
        </w:rPr>
        <w:t xml:space="preserve">автоматики, измерений и метрологии                                      </w:t>
      </w:r>
      <w:r w:rsidR="00FE60C1">
        <w:rPr>
          <w:sz w:val="26"/>
          <w:szCs w:val="26"/>
        </w:rPr>
        <w:tab/>
      </w:r>
      <w:r w:rsidRPr="00FE60C1">
        <w:rPr>
          <w:sz w:val="26"/>
          <w:szCs w:val="26"/>
        </w:rPr>
        <w:t xml:space="preserve">          </w:t>
      </w:r>
      <w:proofErr w:type="spellStart"/>
      <w:r w:rsidR="00FE60C1">
        <w:rPr>
          <w:sz w:val="26"/>
          <w:szCs w:val="26"/>
        </w:rPr>
        <w:t>Д.Д.Пожарский</w:t>
      </w:r>
      <w:proofErr w:type="spellEnd"/>
    </w:p>
    <w:p w:rsidR="00092A60" w:rsidRPr="00FE60C1" w:rsidRDefault="00092A60" w:rsidP="00BC7B42">
      <w:pPr>
        <w:spacing w:line="276" w:lineRule="auto"/>
        <w:jc w:val="both"/>
        <w:rPr>
          <w:sz w:val="26"/>
          <w:szCs w:val="26"/>
        </w:rPr>
      </w:pPr>
    </w:p>
    <w:p w:rsidR="00FC5DB6" w:rsidRPr="00FE60C1" w:rsidRDefault="00FC5DB6" w:rsidP="00BC7B42">
      <w:pPr>
        <w:spacing w:line="276" w:lineRule="auto"/>
        <w:jc w:val="both"/>
        <w:rPr>
          <w:sz w:val="26"/>
          <w:szCs w:val="26"/>
        </w:rPr>
      </w:pPr>
    </w:p>
    <w:p w:rsid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FE60C1" w:rsidRPr="00FE60C1" w:rsidRDefault="00FE60C1" w:rsidP="00BC7B42">
      <w:pPr>
        <w:spacing w:line="276" w:lineRule="auto"/>
        <w:jc w:val="both"/>
        <w:rPr>
          <w:sz w:val="26"/>
          <w:szCs w:val="26"/>
        </w:rPr>
      </w:pPr>
    </w:p>
    <w:p w:rsidR="00390948" w:rsidRPr="00FE60C1" w:rsidRDefault="00390948" w:rsidP="00390948">
      <w:pPr>
        <w:tabs>
          <w:tab w:val="left" w:pos="709"/>
        </w:tabs>
        <w:spacing w:line="276" w:lineRule="auto"/>
      </w:pPr>
    </w:p>
    <w:p w:rsidR="00A45341" w:rsidRPr="00FE60C1" w:rsidRDefault="00A45341" w:rsidP="00390948">
      <w:pPr>
        <w:tabs>
          <w:tab w:val="left" w:pos="709"/>
        </w:tabs>
        <w:spacing w:line="276" w:lineRule="auto"/>
      </w:pPr>
    </w:p>
    <w:p w:rsidR="00390948" w:rsidRPr="00FE60C1" w:rsidRDefault="0061604D" w:rsidP="00390948">
      <w:pPr>
        <w:rPr>
          <w:sz w:val="16"/>
          <w:szCs w:val="16"/>
        </w:rPr>
      </w:pPr>
      <w:proofErr w:type="spellStart"/>
      <w:r w:rsidRPr="00FE60C1">
        <w:rPr>
          <w:sz w:val="16"/>
          <w:szCs w:val="16"/>
        </w:rPr>
        <w:t>исп</w:t>
      </w:r>
      <w:proofErr w:type="spellEnd"/>
      <w:r w:rsidRPr="00FE60C1">
        <w:rPr>
          <w:sz w:val="16"/>
          <w:szCs w:val="16"/>
        </w:rPr>
        <w:t xml:space="preserve">: </w:t>
      </w:r>
      <w:r w:rsidR="00390948" w:rsidRPr="00FE60C1">
        <w:rPr>
          <w:sz w:val="16"/>
          <w:szCs w:val="16"/>
        </w:rPr>
        <w:t>Юрков Н. Ю.</w:t>
      </w:r>
    </w:p>
    <w:p w:rsidR="00C10FC8" w:rsidRPr="00FE60C1" w:rsidRDefault="00390948" w:rsidP="00390948">
      <w:pPr>
        <w:rPr>
          <w:sz w:val="16"/>
          <w:szCs w:val="16"/>
        </w:rPr>
      </w:pPr>
      <w:r w:rsidRPr="00FE60C1">
        <w:rPr>
          <w:sz w:val="16"/>
          <w:szCs w:val="16"/>
        </w:rPr>
        <w:t>тел. 22-84</w:t>
      </w:r>
    </w:p>
    <w:sectPr w:rsidR="00C10FC8" w:rsidRPr="00FE60C1" w:rsidSect="00F05CFF">
      <w:pgSz w:w="11906" w:h="16838"/>
      <w:pgMar w:top="993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9F8E65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B7203C"/>
    <w:multiLevelType w:val="multilevel"/>
    <w:tmpl w:val="AA0A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D6DE2"/>
    <w:multiLevelType w:val="hybridMultilevel"/>
    <w:tmpl w:val="AA8686AA"/>
    <w:lvl w:ilvl="0" w:tplc="A5285D8E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9DB1462"/>
    <w:multiLevelType w:val="multilevel"/>
    <w:tmpl w:val="403A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C4066"/>
    <w:multiLevelType w:val="multilevel"/>
    <w:tmpl w:val="F6C20620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1"/>
  </w:num>
  <w:num w:numId="5">
    <w:abstractNumId w:val="3"/>
  </w:num>
  <w:num w:numId="6">
    <w:abstractNumId w:val="6"/>
  </w:num>
  <w:num w:numId="7">
    <w:abstractNumId w:val="13"/>
  </w:num>
  <w:num w:numId="8">
    <w:abstractNumId w:val="7"/>
  </w:num>
  <w:num w:numId="9">
    <w:abstractNumId w:val="9"/>
  </w:num>
  <w:num w:numId="10">
    <w:abstractNumId w:val="15"/>
  </w:num>
  <w:num w:numId="11">
    <w:abstractNumId w:val="4"/>
  </w:num>
  <w:num w:numId="12">
    <w:abstractNumId w:val="1"/>
  </w:num>
  <w:num w:numId="13">
    <w:abstractNumId w:val="14"/>
  </w:num>
  <w:num w:numId="14">
    <w:abstractNumId w:val="2"/>
  </w:num>
  <w:num w:numId="15">
    <w:abstractNumId w:val="5"/>
  </w:num>
  <w:num w:numId="1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AD9"/>
    <w:rsid w:val="00005277"/>
    <w:rsid w:val="000054E0"/>
    <w:rsid w:val="00011E09"/>
    <w:rsid w:val="0001253C"/>
    <w:rsid w:val="00020833"/>
    <w:rsid w:val="000208C6"/>
    <w:rsid w:val="0003148B"/>
    <w:rsid w:val="000352A5"/>
    <w:rsid w:val="00042AAA"/>
    <w:rsid w:val="000475BC"/>
    <w:rsid w:val="0005515C"/>
    <w:rsid w:val="000613DE"/>
    <w:rsid w:val="00063E8E"/>
    <w:rsid w:val="00070A38"/>
    <w:rsid w:val="000732B0"/>
    <w:rsid w:val="00091FD0"/>
    <w:rsid w:val="00092A60"/>
    <w:rsid w:val="00094F17"/>
    <w:rsid w:val="00095E72"/>
    <w:rsid w:val="000A6F39"/>
    <w:rsid w:val="000B20F2"/>
    <w:rsid w:val="000B4B37"/>
    <w:rsid w:val="000D2D1D"/>
    <w:rsid w:val="000E3578"/>
    <w:rsid w:val="000F2EEB"/>
    <w:rsid w:val="000F4460"/>
    <w:rsid w:val="00102969"/>
    <w:rsid w:val="001036D2"/>
    <w:rsid w:val="00104374"/>
    <w:rsid w:val="00107019"/>
    <w:rsid w:val="00110F72"/>
    <w:rsid w:val="00111FBA"/>
    <w:rsid w:val="00113742"/>
    <w:rsid w:val="001248A7"/>
    <w:rsid w:val="001305E4"/>
    <w:rsid w:val="00133393"/>
    <w:rsid w:val="00133D4E"/>
    <w:rsid w:val="00145379"/>
    <w:rsid w:val="001479A1"/>
    <w:rsid w:val="001641A4"/>
    <w:rsid w:val="0016570F"/>
    <w:rsid w:val="001739BC"/>
    <w:rsid w:val="00173A8A"/>
    <w:rsid w:val="00177534"/>
    <w:rsid w:val="001859E1"/>
    <w:rsid w:val="0018697C"/>
    <w:rsid w:val="00195C15"/>
    <w:rsid w:val="001B069A"/>
    <w:rsid w:val="001B3D09"/>
    <w:rsid w:val="001B70F4"/>
    <w:rsid w:val="001C2F5A"/>
    <w:rsid w:val="001C5960"/>
    <w:rsid w:val="001D159D"/>
    <w:rsid w:val="001D74D7"/>
    <w:rsid w:val="001D7AE7"/>
    <w:rsid w:val="001E33D3"/>
    <w:rsid w:val="001E5D00"/>
    <w:rsid w:val="001F4392"/>
    <w:rsid w:val="001F4F9F"/>
    <w:rsid w:val="0020239A"/>
    <w:rsid w:val="0021317B"/>
    <w:rsid w:val="00232782"/>
    <w:rsid w:val="00232D3C"/>
    <w:rsid w:val="0023342F"/>
    <w:rsid w:val="002371D2"/>
    <w:rsid w:val="00242685"/>
    <w:rsid w:val="00250218"/>
    <w:rsid w:val="00251BA5"/>
    <w:rsid w:val="00257287"/>
    <w:rsid w:val="00260042"/>
    <w:rsid w:val="0026042F"/>
    <w:rsid w:val="00261706"/>
    <w:rsid w:val="00265B5E"/>
    <w:rsid w:val="00284D41"/>
    <w:rsid w:val="0029061D"/>
    <w:rsid w:val="002A5274"/>
    <w:rsid w:val="002B2042"/>
    <w:rsid w:val="002B3160"/>
    <w:rsid w:val="002D0D72"/>
    <w:rsid w:val="002D0DCB"/>
    <w:rsid w:val="002D41F9"/>
    <w:rsid w:val="002E3E0E"/>
    <w:rsid w:val="002F2591"/>
    <w:rsid w:val="0030402A"/>
    <w:rsid w:val="00314D6F"/>
    <w:rsid w:val="00317EA7"/>
    <w:rsid w:val="00320D95"/>
    <w:rsid w:val="00324C3E"/>
    <w:rsid w:val="003331AF"/>
    <w:rsid w:val="00336AF1"/>
    <w:rsid w:val="00344749"/>
    <w:rsid w:val="003452A1"/>
    <w:rsid w:val="0035314C"/>
    <w:rsid w:val="003634B5"/>
    <w:rsid w:val="00364EEA"/>
    <w:rsid w:val="00375BFE"/>
    <w:rsid w:val="00382355"/>
    <w:rsid w:val="00386D02"/>
    <w:rsid w:val="00390948"/>
    <w:rsid w:val="00394A23"/>
    <w:rsid w:val="0039667F"/>
    <w:rsid w:val="0039672B"/>
    <w:rsid w:val="003A08E5"/>
    <w:rsid w:val="003A1C94"/>
    <w:rsid w:val="003B521E"/>
    <w:rsid w:val="003C1B2D"/>
    <w:rsid w:val="003C3DFF"/>
    <w:rsid w:val="003C48C8"/>
    <w:rsid w:val="003D572C"/>
    <w:rsid w:val="003D6BDD"/>
    <w:rsid w:val="003D78D7"/>
    <w:rsid w:val="003E156B"/>
    <w:rsid w:val="003E4549"/>
    <w:rsid w:val="003E57F5"/>
    <w:rsid w:val="003F0EBE"/>
    <w:rsid w:val="00401123"/>
    <w:rsid w:val="0040280C"/>
    <w:rsid w:val="004071F6"/>
    <w:rsid w:val="00412538"/>
    <w:rsid w:val="00415DB4"/>
    <w:rsid w:val="004300FC"/>
    <w:rsid w:val="004325FF"/>
    <w:rsid w:val="00437531"/>
    <w:rsid w:val="00441F52"/>
    <w:rsid w:val="00446F52"/>
    <w:rsid w:val="004522B3"/>
    <w:rsid w:val="00453396"/>
    <w:rsid w:val="00453E34"/>
    <w:rsid w:val="00465FB1"/>
    <w:rsid w:val="004677B5"/>
    <w:rsid w:val="00467A69"/>
    <w:rsid w:val="00487868"/>
    <w:rsid w:val="00494C11"/>
    <w:rsid w:val="004A4E83"/>
    <w:rsid w:val="004A7E0C"/>
    <w:rsid w:val="004B1B5C"/>
    <w:rsid w:val="004B54D4"/>
    <w:rsid w:val="004D6AF5"/>
    <w:rsid w:val="004E0182"/>
    <w:rsid w:val="004E14EE"/>
    <w:rsid w:val="004E2CD0"/>
    <w:rsid w:val="004F31AD"/>
    <w:rsid w:val="00501A9D"/>
    <w:rsid w:val="00504D2B"/>
    <w:rsid w:val="005147EC"/>
    <w:rsid w:val="00525700"/>
    <w:rsid w:val="00526006"/>
    <w:rsid w:val="0053198E"/>
    <w:rsid w:val="00532F69"/>
    <w:rsid w:val="00542DFA"/>
    <w:rsid w:val="005528B8"/>
    <w:rsid w:val="005532AF"/>
    <w:rsid w:val="005578AF"/>
    <w:rsid w:val="005666DF"/>
    <w:rsid w:val="00571CED"/>
    <w:rsid w:val="00572D6E"/>
    <w:rsid w:val="005731DB"/>
    <w:rsid w:val="00580CA6"/>
    <w:rsid w:val="005843D3"/>
    <w:rsid w:val="0058518A"/>
    <w:rsid w:val="005904ED"/>
    <w:rsid w:val="005A5500"/>
    <w:rsid w:val="005B4151"/>
    <w:rsid w:val="005B5711"/>
    <w:rsid w:val="005B7AA9"/>
    <w:rsid w:val="005C080C"/>
    <w:rsid w:val="005C7E77"/>
    <w:rsid w:val="005D4120"/>
    <w:rsid w:val="005D5126"/>
    <w:rsid w:val="005E05C9"/>
    <w:rsid w:val="005F53E2"/>
    <w:rsid w:val="005F7C4E"/>
    <w:rsid w:val="00603E5E"/>
    <w:rsid w:val="006076BB"/>
    <w:rsid w:val="00610A68"/>
    <w:rsid w:val="00611470"/>
    <w:rsid w:val="00613393"/>
    <w:rsid w:val="00615799"/>
    <w:rsid w:val="0061604D"/>
    <w:rsid w:val="00623326"/>
    <w:rsid w:val="006233B7"/>
    <w:rsid w:val="00624973"/>
    <w:rsid w:val="00632C8A"/>
    <w:rsid w:val="00637306"/>
    <w:rsid w:val="00647D01"/>
    <w:rsid w:val="00650409"/>
    <w:rsid w:val="0066340B"/>
    <w:rsid w:val="006703B2"/>
    <w:rsid w:val="006730DF"/>
    <w:rsid w:val="006756A1"/>
    <w:rsid w:val="00683465"/>
    <w:rsid w:val="00684795"/>
    <w:rsid w:val="006856EF"/>
    <w:rsid w:val="00691881"/>
    <w:rsid w:val="00691C54"/>
    <w:rsid w:val="006A56DE"/>
    <w:rsid w:val="006C73B7"/>
    <w:rsid w:val="006E67EE"/>
    <w:rsid w:val="006E6D74"/>
    <w:rsid w:val="006F28F7"/>
    <w:rsid w:val="007210D4"/>
    <w:rsid w:val="00725B3E"/>
    <w:rsid w:val="00726C06"/>
    <w:rsid w:val="007308F3"/>
    <w:rsid w:val="007340A4"/>
    <w:rsid w:val="00757716"/>
    <w:rsid w:val="007675A6"/>
    <w:rsid w:val="007738E1"/>
    <w:rsid w:val="007770AB"/>
    <w:rsid w:val="00782F08"/>
    <w:rsid w:val="007845B3"/>
    <w:rsid w:val="00792354"/>
    <w:rsid w:val="00797E02"/>
    <w:rsid w:val="007A0F6A"/>
    <w:rsid w:val="007A73EA"/>
    <w:rsid w:val="007B2CCB"/>
    <w:rsid w:val="007C06CB"/>
    <w:rsid w:val="007C3FF2"/>
    <w:rsid w:val="007D19B5"/>
    <w:rsid w:val="007D1CE9"/>
    <w:rsid w:val="007D77D0"/>
    <w:rsid w:val="007E3154"/>
    <w:rsid w:val="007E40A2"/>
    <w:rsid w:val="007E747A"/>
    <w:rsid w:val="007F0898"/>
    <w:rsid w:val="007F0F82"/>
    <w:rsid w:val="007F4235"/>
    <w:rsid w:val="007F4AEE"/>
    <w:rsid w:val="007F4C57"/>
    <w:rsid w:val="007F7F2C"/>
    <w:rsid w:val="00801A10"/>
    <w:rsid w:val="008028D6"/>
    <w:rsid w:val="00803954"/>
    <w:rsid w:val="00810492"/>
    <w:rsid w:val="00812000"/>
    <w:rsid w:val="008242B4"/>
    <w:rsid w:val="00826EB5"/>
    <w:rsid w:val="00835A0C"/>
    <w:rsid w:val="008529A7"/>
    <w:rsid w:val="00854A91"/>
    <w:rsid w:val="008568B2"/>
    <w:rsid w:val="00860037"/>
    <w:rsid w:val="00860F38"/>
    <w:rsid w:val="00872669"/>
    <w:rsid w:val="0087792B"/>
    <w:rsid w:val="0088680C"/>
    <w:rsid w:val="00891EE6"/>
    <w:rsid w:val="00892395"/>
    <w:rsid w:val="00895532"/>
    <w:rsid w:val="00897DFA"/>
    <w:rsid w:val="00897F15"/>
    <w:rsid w:val="008A4F04"/>
    <w:rsid w:val="008A54BD"/>
    <w:rsid w:val="008A68D4"/>
    <w:rsid w:val="008B186C"/>
    <w:rsid w:val="008C2E81"/>
    <w:rsid w:val="008C3009"/>
    <w:rsid w:val="008C3AFC"/>
    <w:rsid w:val="008C406A"/>
    <w:rsid w:val="008D34D2"/>
    <w:rsid w:val="008E0B61"/>
    <w:rsid w:val="008E22BC"/>
    <w:rsid w:val="008E272D"/>
    <w:rsid w:val="008E3090"/>
    <w:rsid w:val="008E44D9"/>
    <w:rsid w:val="008E468E"/>
    <w:rsid w:val="008F27ED"/>
    <w:rsid w:val="008F3226"/>
    <w:rsid w:val="008F6E3A"/>
    <w:rsid w:val="00901FB3"/>
    <w:rsid w:val="00906A4A"/>
    <w:rsid w:val="00916320"/>
    <w:rsid w:val="00927C1D"/>
    <w:rsid w:val="009402D6"/>
    <w:rsid w:val="00941BDE"/>
    <w:rsid w:val="00945EE2"/>
    <w:rsid w:val="00950C06"/>
    <w:rsid w:val="00961E56"/>
    <w:rsid w:val="00962C18"/>
    <w:rsid w:val="00963226"/>
    <w:rsid w:val="0096750B"/>
    <w:rsid w:val="00967FFE"/>
    <w:rsid w:val="009702AF"/>
    <w:rsid w:val="009736D5"/>
    <w:rsid w:val="009763F4"/>
    <w:rsid w:val="009851E3"/>
    <w:rsid w:val="00985CBE"/>
    <w:rsid w:val="00990559"/>
    <w:rsid w:val="009A0F91"/>
    <w:rsid w:val="009A389E"/>
    <w:rsid w:val="009A51EB"/>
    <w:rsid w:val="009B2CCD"/>
    <w:rsid w:val="009C159D"/>
    <w:rsid w:val="009C1B04"/>
    <w:rsid w:val="009D20A4"/>
    <w:rsid w:val="009D29FF"/>
    <w:rsid w:val="009D408F"/>
    <w:rsid w:val="009D656F"/>
    <w:rsid w:val="009D6AD4"/>
    <w:rsid w:val="009D7E51"/>
    <w:rsid w:val="009E3270"/>
    <w:rsid w:val="009E5AA5"/>
    <w:rsid w:val="009F1458"/>
    <w:rsid w:val="009F3C31"/>
    <w:rsid w:val="009F6AF6"/>
    <w:rsid w:val="00A0063E"/>
    <w:rsid w:val="00A0464F"/>
    <w:rsid w:val="00A04E43"/>
    <w:rsid w:val="00A10E78"/>
    <w:rsid w:val="00A11482"/>
    <w:rsid w:val="00A12B25"/>
    <w:rsid w:val="00A12E09"/>
    <w:rsid w:val="00A13AE9"/>
    <w:rsid w:val="00A15A11"/>
    <w:rsid w:val="00A162F3"/>
    <w:rsid w:val="00A20D7E"/>
    <w:rsid w:val="00A22538"/>
    <w:rsid w:val="00A24E11"/>
    <w:rsid w:val="00A30E76"/>
    <w:rsid w:val="00A32C43"/>
    <w:rsid w:val="00A36C04"/>
    <w:rsid w:val="00A40848"/>
    <w:rsid w:val="00A414EA"/>
    <w:rsid w:val="00A41B60"/>
    <w:rsid w:val="00A45341"/>
    <w:rsid w:val="00A45F2A"/>
    <w:rsid w:val="00A46C71"/>
    <w:rsid w:val="00A46D15"/>
    <w:rsid w:val="00A50720"/>
    <w:rsid w:val="00A54934"/>
    <w:rsid w:val="00A55FBC"/>
    <w:rsid w:val="00A60DF8"/>
    <w:rsid w:val="00A62454"/>
    <w:rsid w:val="00A646C7"/>
    <w:rsid w:val="00A721A9"/>
    <w:rsid w:val="00A77CBD"/>
    <w:rsid w:val="00A81B86"/>
    <w:rsid w:val="00A86075"/>
    <w:rsid w:val="00A90294"/>
    <w:rsid w:val="00AA3CFF"/>
    <w:rsid w:val="00AB765C"/>
    <w:rsid w:val="00AC0E68"/>
    <w:rsid w:val="00AC548C"/>
    <w:rsid w:val="00AD4E16"/>
    <w:rsid w:val="00AD50E8"/>
    <w:rsid w:val="00AF414F"/>
    <w:rsid w:val="00B005F9"/>
    <w:rsid w:val="00B0122D"/>
    <w:rsid w:val="00B027BD"/>
    <w:rsid w:val="00B02C74"/>
    <w:rsid w:val="00B1025C"/>
    <w:rsid w:val="00B104B2"/>
    <w:rsid w:val="00B12808"/>
    <w:rsid w:val="00B129F0"/>
    <w:rsid w:val="00B17638"/>
    <w:rsid w:val="00B20621"/>
    <w:rsid w:val="00B22190"/>
    <w:rsid w:val="00B2510C"/>
    <w:rsid w:val="00B350C7"/>
    <w:rsid w:val="00B36A7A"/>
    <w:rsid w:val="00B41AB1"/>
    <w:rsid w:val="00B511D7"/>
    <w:rsid w:val="00B54AC6"/>
    <w:rsid w:val="00B561B2"/>
    <w:rsid w:val="00B6405F"/>
    <w:rsid w:val="00B65033"/>
    <w:rsid w:val="00B67A59"/>
    <w:rsid w:val="00B7095E"/>
    <w:rsid w:val="00B743CB"/>
    <w:rsid w:val="00B76972"/>
    <w:rsid w:val="00B816C5"/>
    <w:rsid w:val="00B87158"/>
    <w:rsid w:val="00B913C7"/>
    <w:rsid w:val="00B92536"/>
    <w:rsid w:val="00B93BC7"/>
    <w:rsid w:val="00B94958"/>
    <w:rsid w:val="00BA5DB7"/>
    <w:rsid w:val="00BB3612"/>
    <w:rsid w:val="00BB4E4C"/>
    <w:rsid w:val="00BC65B1"/>
    <w:rsid w:val="00BC7B42"/>
    <w:rsid w:val="00BD68F5"/>
    <w:rsid w:val="00BE11A3"/>
    <w:rsid w:val="00BE4280"/>
    <w:rsid w:val="00BE7147"/>
    <w:rsid w:val="00BF0DCD"/>
    <w:rsid w:val="00C0549E"/>
    <w:rsid w:val="00C07E59"/>
    <w:rsid w:val="00C10FC8"/>
    <w:rsid w:val="00C12378"/>
    <w:rsid w:val="00C2663D"/>
    <w:rsid w:val="00C361A6"/>
    <w:rsid w:val="00C42991"/>
    <w:rsid w:val="00C55BD8"/>
    <w:rsid w:val="00C74EB0"/>
    <w:rsid w:val="00C77017"/>
    <w:rsid w:val="00C802FC"/>
    <w:rsid w:val="00C86B8F"/>
    <w:rsid w:val="00C915D1"/>
    <w:rsid w:val="00C922C4"/>
    <w:rsid w:val="00C96A03"/>
    <w:rsid w:val="00CA0F3A"/>
    <w:rsid w:val="00CA42AA"/>
    <w:rsid w:val="00CA4565"/>
    <w:rsid w:val="00CA5A06"/>
    <w:rsid w:val="00CA7862"/>
    <w:rsid w:val="00CB6745"/>
    <w:rsid w:val="00CB7542"/>
    <w:rsid w:val="00CB771C"/>
    <w:rsid w:val="00CC2917"/>
    <w:rsid w:val="00CC55AC"/>
    <w:rsid w:val="00CD19A2"/>
    <w:rsid w:val="00CD621F"/>
    <w:rsid w:val="00CE454A"/>
    <w:rsid w:val="00CE4582"/>
    <w:rsid w:val="00CF057A"/>
    <w:rsid w:val="00D02D94"/>
    <w:rsid w:val="00D054C4"/>
    <w:rsid w:val="00D055DB"/>
    <w:rsid w:val="00D10B59"/>
    <w:rsid w:val="00D119DB"/>
    <w:rsid w:val="00D121B5"/>
    <w:rsid w:val="00D125C1"/>
    <w:rsid w:val="00D134B4"/>
    <w:rsid w:val="00D14FB2"/>
    <w:rsid w:val="00D21BCC"/>
    <w:rsid w:val="00D3224F"/>
    <w:rsid w:val="00D3498B"/>
    <w:rsid w:val="00D43596"/>
    <w:rsid w:val="00D43EC1"/>
    <w:rsid w:val="00D47E3C"/>
    <w:rsid w:val="00D5168E"/>
    <w:rsid w:val="00D55C10"/>
    <w:rsid w:val="00D6036E"/>
    <w:rsid w:val="00D6113D"/>
    <w:rsid w:val="00D61B66"/>
    <w:rsid w:val="00D679F0"/>
    <w:rsid w:val="00D71026"/>
    <w:rsid w:val="00D7403F"/>
    <w:rsid w:val="00D82932"/>
    <w:rsid w:val="00D87343"/>
    <w:rsid w:val="00D9008E"/>
    <w:rsid w:val="00D92E98"/>
    <w:rsid w:val="00D97726"/>
    <w:rsid w:val="00DA2BA5"/>
    <w:rsid w:val="00DA372C"/>
    <w:rsid w:val="00DA50EA"/>
    <w:rsid w:val="00DC2E4C"/>
    <w:rsid w:val="00DC6C77"/>
    <w:rsid w:val="00DC7372"/>
    <w:rsid w:val="00DE06DD"/>
    <w:rsid w:val="00DE24D8"/>
    <w:rsid w:val="00DF3FEB"/>
    <w:rsid w:val="00E07709"/>
    <w:rsid w:val="00E07EBB"/>
    <w:rsid w:val="00E12601"/>
    <w:rsid w:val="00E135F1"/>
    <w:rsid w:val="00E2334A"/>
    <w:rsid w:val="00E350C7"/>
    <w:rsid w:val="00E3754F"/>
    <w:rsid w:val="00E42E87"/>
    <w:rsid w:val="00E45587"/>
    <w:rsid w:val="00E46B9E"/>
    <w:rsid w:val="00E472A5"/>
    <w:rsid w:val="00E52253"/>
    <w:rsid w:val="00E5369F"/>
    <w:rsid w:val="00E54DA6"/>
    <w:rsid w:val="00E5668F"/>
    <w:rsid w:val="00E6304B"/>
    <w:rsid w:val="00E6315D"/>
    <w:rsid w:val="00E64D2A"/>
    <w:rsid w:val="00E6717F"/>
    <w:rsid w:val="00E671E1"/>
    <w:rsid w:val="00E71F3F"/>
    <w:rsid w:val="00E75A12"/>
    <w:rsid w:val="00E829C1"/>
    <w:rsid w:val="00E83E9D"/>
    <w:rsid w:val="00E90BC3"/>
    <w:rsid w:val="00E9378A"/>
    <w:rsid w:val="00E95A85"/>
    <w:rsid w:val="00E96538"/>
    <w:rsid w:val="00E96F8B"/>
    <w:rsid w:val="00EA515E"/>
    <w:rsid w:val="00EA637F"/>
    <w:rsid w:val="00EA754B"/>
    <w:rsid w:val="00EB27AD"/>
    <w:rsid w:val="00EB6E27"/>
    <w:rsid w:val="00EC126E"/>
    <w:rsid w:val="00EC2BF4"/>
    <w:rsid w:val="00ED3728"/>
    <w:rsid w:val="00ED4F14"/>
    <w:rsid w:val="00F057E0"/>
    <w:rsid w:val="00F05CFF"/>
    <w:rsid w:val="00F101A9"/>
    <w:rsid w:val="00F1081E"/>
    <w:rsid w:val="00F10F9B"/>
    <w:rsid w:val="00F15533"/>
    <w:rsid w:val="00F15867"/>
    <w:rsid w:val="00F1662A"/>
    <w:rsid w:val="00F169E2"/>
    <w:rsid w:val="00F173E3"/>
    <w:rsid w:val="00F25C6A"/>
    <w:rsid w:val="00F35D8D"/>
    <w:rsid w:val="00F41524"/>
    <w:rsid w:val="00F42F23"/>
    <w:rsid w:val="00F52067"/>
    <w:rsid w:val="00F52240"/>
    <w:rsid w:val="00F53204"/>
    <w:rsid w:val="00F538E7"/>
    <w:rsid w:val="00F5451E"/>
    <w:rsid w:val="00F60354"/>
    <w:rsid w:val="00F6137F"/>
    <w:rsid w:val="00F62D90"/>
    <w:rsid w:val="00F63B08"/>
    <w:rsid w:val="00F64F76"/>
    <w:rsid w:val="00F65AF4"/>
    <w:rsid w:val="00F660DA"/>
    <w:rsid w:val="00F66741"/>
    <w:rsid w:val="00F7084C"/>
    <w:rsid w:val="00F73C14"/>
    <w:rsid w:val="00F76CC9"/>
    <w:rsid w:val="00F770BE"/>
    <w:rsid w:val="00F85452"/>
    <w:rsid w:val="00FB4AD1"/>
    <w:rsid w:val="00FB53CD"/>
    <w:rsid w:val="00FC1056"/>
    <w:rsid w:val="00FC5DB6"/>
    <w:rsid w:val="00FD3A02"/>
    <w:rsid w:val="00FE2164"/>
    <w:rsid w:val="00FE4545"/>
    <w:rsid w:val="00FE4FDC"/>
    <w:rsid w:val="00FE60C1"/>
    <w:rsid w:val="00FE6171"/>
    <w:rsid w:val="00FE7AEC"/>
    <w:rsid w:val="00FF0AEB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FA4755-D75C-426C-8979-5A1DADC8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1"/>
    <w:next w:val="a1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1"/>
    <w:next w:val="a1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Indent 2"/>
    <w:basedOn w:val="a1"/>
    <w:rsid w:val="00897F15"/>
    <w:pPr>
      <w:spacing w:line="360" w:lineRule="auto"/>
      <w:ind w:left="720"/>
    </w:pPr>
    <w:rPr>
      <w:szCs w:val="28"/>
    </w:rPr>
  </w:style>
  <w:style w:type="table" w:styleId="a5">
    <w:name w:val="Table Grid"/>
    <w:basedOn w:val="a3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Основной текст таблиц,в таблице,таблицы,в таблицах, в таблице, в таблицах"/>
    <w:basedOn w:val="a1"/>
    <w:link w:val="a7"/>
    <w:rsid w:val="00177534"/>
    <w:pPr>
      <w:spacing w:after="120"/>
    </w:pPr>
  </w:style>
  <w:style w:type="paragraph" w:styleId="a8">
    <w:name w:val="Balloon Text"/>
    <w:basedOn w:val="a1"/>
    <w:semiHidden/>
    <w:rsid w:val="00572D6E"/>
    <w:rPr>
      <w:rFonts w:ascii="Tahoma" w:hAnsi="Tahoma" w:cs="Tahoma"/>
      <w:sz w:val="16"/>
      <w:szCs w:val="16"/>
    </w:rPr>
  </w:style>
  <w:style w:type="paragraph" w:styleId="a0">
    <w:name w:val="List Number"/>
    <w:basedOn w:val="a1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1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1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rsid w:val="00F85452"/>
    <w:rPr>
      <w:sz w:val="16"/>
      <w:szCs w:val="16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2"/>
    <w:link w:val="a6"/>
    <w:rsid w:val="00111FBA"/>
    <w:rPr>
      <w:sz w:val="24"/>
      <w:szCs w:val="24"/>
    </w:rPr>
  </w:style>
  <w:style w:type="paragraph" w:customStyle="1" w:styleId="21">
    <w:name w:val="Основной текст 21"/>
    <w:basedOn w:val="a1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2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1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173A8A"/>
    <w:rPr>
      <w:sz w:val="16"/>
      <w:szCs w:val="16"/>
    </w:rPr>
  </w:style>
  <w:style w:type="paragraph" w:styleId="22">
    <w:name w:val="Body Text 2"/>
    <w:basedOn w:val="a1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rsid w:val="00173A8A"/>
    <w:rPr>
      <w:sz w:val="24"/>
      <w:szCs w:val="24"/>
    </w:rPr>
  </w:style>
  <w:style w:type="paragraph" w:styleId="aa">
    <w:name w:val="footer"/>
    <w:basedOn w:val="a1"/>
    <w:link w:val="ab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rsid w:val="00173A8A"/>
    <w:rPr>
      <w:sz w:val="24"/>
      <w:szCs w:val="24"/>
    </w:rPr>
  </w:style>
  <w:style w:type="paragraph" w:styleId="ac">
    <w:name w:val="Body Text Indent"/>
    <w:basedOn w:val="a1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rsid w:val="00173A8A"/>
    <w:rPr>
      <w:sz w:val="24"/>
      <w:szCs w:val="24"/>
    </w:rPr>
  </w:style>
  <w:style w:type="character" w:styleId="ae">
    <w:name w:val="annotation reference"/>
    <w:basedOn w:val="a2"/>
    <w:uiPriority w:val="99"/>
    <w:rsid w:val="00E6717F"/>
    <w:rPr>
      <w:sz w:val="16"/>
      <w:szCs w:val="16"/>
    </w:rPr>
  </w:style>
  <w:style w:type="paragraph" w:styleId="af">
    <w:name w:val="annotation text"/>
    <w:basedOn w:val="a1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2"/>
    <w:link w:val="af"/>
    <w:uiPriority w:val="99"/>
    <w:rsid w:val="00E6717F"/>
  </w:style>
  <w:style w:type="paragraph" w:styleId="af1">
    <w:name w:val="List Paragraph"/>
    <w:basedOn w:val="a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1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1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2"/>
    <w:rsid w:val="00092A60"/>
  </w:style>
  <w:style w:type="paragraph" w:styleId="af5">
    <w:name w:val="annotation subject"/>
    <w:basedOn w:val="af"/>
    <w:next w:val="af"/>
    <w:link w:val="af6"/>
    <w:rsid w:val="00D055DB"/>
    <w:rPr>
      <w:b/>
      <w:bCs/>
    </w:rPr>
  </w:style>
  <w:style w:type="character" w:customStyle="1" w:styleId="af6">
    <w:name w:val="Тема примечания Знак"/>
    <w:basedOn w:val="af0"/>
    <w:link w:val="af5"/>
    <w:rsid w:val="00D055DB"/>
    <w:rPr>
      <w:b/>
      <w:bCs/>
    </w:rPr>
  </w:style>
  <w:style w:type="paragraph" w:styleId="a">
    <w:name w:val="List Bullet"/>
    <w:basedOn w:val="a1"/>
    <w:unhideWhenUsed/>
    <w:rsid w:val="00FE60C1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A575-47BB-41C3-9CBC-ED5AD066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5</Pages>
  <Words>1432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Юрков Николай Юрьевич</cp:lastModifiedBy>
  <cp:revision>45</cp:revision>
  <cp:lastPrinted>2020-02-17T10:20:00Z</cp:lastPrinted>
  <dcterms:created xsi:type="dcterms:W3CDTF">2020-02-18T12:48:00Z</dcterms:created>
  <dcterms:modified xsi:type="dcterms:W3CDTF">2022-05-31T08:12:00Z</dcterms:modified>
</cp:coreProperties>
</file>