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398" w:rsidRPr="001633D8" w:rsidRDefault="009B0398" w:rsidP="009B039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УТВЕРЖДАЮ</w:t>
      </w:r>
    </w:p>
    <w:p w:rsidR="009B0398" w:rsidRPr="001633D8" w:rsidRDefault="009B0398" w:rsidP="009B0398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Первый заместитель директора филиала</w:t>
      </w:r>
    </w:p>
    <w:p w:rsidR="009B0398" w:rsidRPr="001633D8" w:rsidRDefault="009B0398" w:rsidP="009B0398">
      <w:pPr>
        <w:spacing w:line="276" w:lineRule="auto"/>
        <w:ind w:left="4820" w:firstLine="283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ПАО «МРСК Центра» - «Смоленскэнерго» -</w:t>
      </w:r>
    </w:p>
    <w:p w:rsidR="009B0398" w:rsidRPr="001633D8" w:rsidRDefault="009B0398" w:rsidP="009B0398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главный инженер</w:t>
      </w:r>
    </w:p>
    <w:p w:rsidR="009B0398" w:rsidRPr="001633D8" w:rsidRDefault="009B0398" w:rsidP="009B0398">
      <w:pPr>
        <w:spacing w:line="276" w:lineRule="auto"/>
        <w:ind w:left="4820"/>
        <w:jc w:val="right"/>
        <w:rPr>
          <w:sz w:val="26"/>
          <w:szCs w:val="26"/>
        </w:rPr>
      </w:pPr>
    </w:p>
    <w:p w:rsidR="009B0398" w:rsidRPr="001633D8" w:rsidRDefault="009B0398" w:rsidP="009B0398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___________ В.В. Мордыкин</w:t>
      </w:r>
    </w:p>
    <w:p w:rsidR="009B0398" w:rsidRPr="001633D8" w:rsidRDefault="009B0398" w:rsidP="009B0398">
      <w:pPr>
        <w:spacing w:line="276" w:lineRule="auto"/>
        <w:ind w:left="4820"/>
        <w:jc w:val="right"/>
        <w:rPr>
          <w:b/>
          <w:sz w:val="26"/>
          <w:szCs w:val="26"/>
        </w:rPr>
      </w:pPr>
      <w:r w:rsidRPr="00D303D1">
        <w:rPr>
          <w:sz w:val="26"/>
          <w:szCs w:val="26"/>
        </w:rPr>
        <w:t>«</w:t>
      </w:r>
      <w:r w:rsidR="0093036A">
        <w:rPr>
          <w:sz w:val="26"/>
          <w:szCs w:val="26"/>
        </w:rPr>
        <w:t>15</w:t>
      </w:r>
      <w:r w:rsidRPr="00D303D1">
        <w:rPr>
          <w:sz w:val="26"/>
          <w:szCs w:val="26"/>
        </w:rPr>
        <w:t xml:space="preserve">» </w:t>
      </w:r>
      <w:r w:rsidR="0093036A">
        <w:rPr>
          <w:sz w:val="26"/>
          <w:szCs w:val="26"/>
        </w:rPr>
        <w:t xml:space="preserve">октября </w:t>
      </w:r>
      <w:r w:rsidRPr="00D303D1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D303D1">
        <w:rPr>
          <w:sz w:val="26"/>
          <w:szCs w:val="26"/>
        </w:rPr>
        <w:t>г.</w:t>
      </w: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FD56D3">
        <w:rPr>
          <w:b/>
          <w:sz w:val="26"/>
          <w:szCs w:val="26"/>
        </w:rPr>
        <w:t>электроизоляционных материало</w:t>
      </w:r>
      <w:r w:rsidR="00B779D7">
        <w:rPr>
          <w:b/>
          <w:sz w:val="26"/>
          <w:szCs w:val="26"/>
        </w:rPr>
        <w:t>в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FD56D3" w:rsidRPr="00B779D7">
        <w:rPr>
          <w:b/>
          <w:sz w:val="26"/>
          <w:szCs w:val="26"/>
          <w:u w:val="single"/>
        </w:rPr>
        <w:t>402</w:t>
      </w:r>
      <w:r w:rsidR="00FD56D3">
        <w:rPr>
          <w:b/>
          <w:sz w:val="26"/>
          <w:szCs w:val="26"/>
          <w:u w:val="single"/>
          <w:lang w:val="en-US"/>
        </w:rPr>
        <w:t>A</w:t>
      </w:r>
      <w:r w:rsidR="00FD56D3" w:rsidRPr="00B779D7">
        <w:rPr>
          <w:b/>
          <w:sz w:val="26"/>
          <w:szCs w:val="26"/>
          <w:u w:val="single"/>
        </w:rPr>
        <w:t>.</w:t>
      </w:r>
    </w:p>
    <w:p w:rsidR="00F71FF7" w:rsidRPr="00B779D7" w:rsidRDefault="00F71FF7" w:rsidP="00773399">
      <w:pPr>
        <w:ind w:firstLine="0"/>
        <w:jc w:val="center"/>
        <w:rPr>
          <w:b/>
          <w:sz w:val="26"/>
          <w:szCs w:val="26"/>
        </w:rPr>
      </w:pPr>
    </w:p>
    <w:p w:rsidR="00612811" w:rsidRDefault="00612811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9B0398" w:rsidRDefault="00770193" w:rsidP="009B0398">
      <w:pPr>
        <w:ind w:firstLine="709"/>
        <w:rPr>
          <w:sz w:val="26"/>
          <w:szCs w:val="26"/>
        </w:rPr>
      </w:pPr>
      <w:bookmarkStart w:id="1" w:name="_GoBack"/>
      <w:bookmarkEnd w:id="1"/>
      <w:r w:rsidRPr="009B0398">
        <w:rPr>
          <w:sz w:val="26"/>
          <w:szCs w:val="26"/>
        </w:rPr>
        <w:t xml:space="preserve">Технические </w:t>
      </w:r>
      <w:r w:rsidR="00B779D7" w:rsidRPr="009B0398">
        <w:rPr>
          <w:sz w:val="26"/>
          <w:szCs w:val="26"/>
        </w:rPr>
        <w:t>требования</w:t>
      </w:r>
      <w:r w:rsidR="009B0398">
        <w:rPr>
          <w:sz w:val="26"/>
          <w:szCs w:val="26"/>
        </w:rPr>
        <w:t>,</w:t>
      </w:r>
      <w:r w:rsidR="00B779D7" w:rsidRPr="009B0398">
        <w:rPr>
          <w:sz w:val="26"/>
          <w:szCs w:val="26"/>
        </w:rPr>
        <w:t xml:space="preserve"> </w:t>
      </w:r>
      <w:r w:rsidRPr="009B0398">
        <w:rPr>
          <w:sz w:val="26"/>
          <w:szCs w:val="26"/>
        </w:rPr>
        <w:t>характеристики</w:t>
      </w:r>
      <w:r w:rsidR="009B0398">
        <w:rPr>
          <w:sz w:val="26"/>
          <w:szCs w:val="26"/>
        </w:rPr>
        <w:t xml:space="preserve"> и количество</w:t>
      </w:r>
      <w:r w:rsidRPr="009B0398">
        <w:rPr>
          <w:sz w:val="26"/>
          <w:szCs w:val="26"/>
        </w:rPr>
        <w:t xml:space="preserve"> </w:t>
      </w:r>
      <w:r w:rsidR="00D30CE1" w:rsidRPr="009B0398">
        <w:rPr>
          <w:sz w:val="26"/>
          <w:szCs w:val="26"/>
        </w:rPr>
        <w:t>электроизоляционных материалов</w:t>
      </w:r>
      <w:r w:rsidRPr="009B0398">
        <w:rPr>
          <w:sz w:val="26"/>
          <w:szCs w:val="26"/>
        </w:rPr>
        <w:t xml:space="preserve"> должны соответствовать параметрам и быть не ниже значений</w:t>
      </w:r>
      <w:r w:rsidR="00426E03" w:rsidRPr="009B0398">
        <w:rPr>
          <w:sz w:val="26"/>
          <w:szCs w:val="26"/>
        </w:rPr>
        <w:t>,</w:t>
      </w:r>
      <w:r w:rsidRPr="009B0398">
        <w:rPr>
          <w:sz w:val="26"/>
          <w:szCs w:val="26"/>
        </w:rPr>
        <w:t xml:space="preserve"> приведенных в таблице</w:t>
      </w:r>
      <w:r w:rsidR="00BC0ACF" w:rsidRPr="009B0398">
        <w:rPr>
          <w:sz w:val="26"/>
          <w:szCs w:val="26"/>
        </w:rPr>
        <w:t xml:space="preserve"> №1</w:t>
      </w:r>
      <w:r w:rsidR="009B0398" w:rsidRPr="009B0398">
        <w:rPr>
          <w:sz w:val="26"/>
          <w:szCs w:val="26"/>
        </w:rPr>
        <w:t xml:space="preserve"> </w:t>
      </w:r>
      <w:r w:rsidR="009B0398" w:rsidRPr="00816DAD">
        <w:rPr>
          <w:sz w:val="26"/>
          <w:szCs w:val="26"/>
        </w:rPr>
        <w:t xml:space="preserve">Поставка </w:t>
      </w:r>
      <w:r w:rsidR="009B0398" w:rsidRPr="009B0398">
        <w:rPr>
          <w:sz w:val="26"/>
          <w:szCs w:val="26"/>
        </w:rPr>
        <w:t>электроизоляционных материалов</w:t>
      </w:r>
      <w:r w:rsidR="009B0398" w:rsidRPr="00816DAD">
        <w:rPr>
          <w:sz w:val="26"/>
          <w:szCs w:val="26"/>
        </w:rPr>
        <w:t xml:space="preserve"> производится </w:t>
      </w:r>
      <w:r w:rsidR="009B0398">
        <w:rPr>
          <w:sz w:val="26"/>
          <w:szCs w:val="26"/>
        </w:rPr>
        <w:t>автомобильным транспортом на склад</w:t>
      </w:r>
      <w:r w:rsidR="009B0398" w:rsidRPr="00816DAD">
        <w:rPr>
          <w:sz w:val="26"/>
          <w:szCs w:val="26"/>
        </w:rPr>
        <w:t xml:space="preserve"> филиал</w:t>
      </w:r>
      <w:r w:rsidR="009B0398">
        <w:rPr>
          <w:sz w:val="26"/>
          <w:szCs w:val="26"/>
        </w:rPr>
        <w:t>а</w:t>
      </w:r>
      <w:r w:rsidR="009B0398" w:rsidRPr="00816DAD">
        <w:rPr>
          <w:sz w:val="26"/>
          <w:szCs w:val="26"/>
        </w:rPr>
        <w:t xml:space="preserve"> ПАО «МРСК Центра» - «Смоленскэнерго»</w:t>
      </w:r>
      <w:r w:rsidR="009B0398">
        <w:rPr>
          <w:sz w:val="26"/>
          <w:szCs w:val="26"/>
        </w:rPr>
        <w:t xml:space="preserve"> по адресу</w:t>
      </w:r>
      <w:r w:rsidR="009B0398" w:rsidRPr="00816DAD">
        <w:rPr>
          <w:sz w:val="26"/>
          <w:szCs w:val="26"/>
        </w:rPr>
        <w:t>: г. Смоленск, ул. Индустриальная, д.5.</w:t>
      </w:r>
      <w:r w:rsidR="009B0398">
        <w:rPr>
          <w:sz w:val="26"/>
          <w:szCs w:val="26"/>
        </w:rPr>
        <w:t xml:space="preserve">, Срок поставки продукции: Поставка осуществляется по заявкам филиала в период с </w:t>
      </w:r>
      <w:r w:rsidR="009352E9">
        <w:rPr>
          <w:sz w:val="26"/>
          <w:szCs w:val="26"/>
        </w:rPr>
        <w:t>момента заключения договора</w:t>
      </w:r>
      <w:r w:rsidR="009B0398">
        <w:rPr>
          <w:sz w:val="26"/>
          <w:szCs w:val="26"/>
        </w:rPr>
        <w:t xml:space="preserve"> по 30.11.2021 Срок поставки </w:t>
      </w:r>
      <w:r w:rsidR="00AA2F71">
        <w:rPr>
          <w:sz w:val="26"/>
          <w:szCs w:val="26"/>
        </w:rPr>
        <w:t>по отдельной заявке составляет не более 3</w:t>
      </w:r>
      <w:r w:rsidR="009B0398">
        <w:rPr>
          <w:sz w:val="26"/>
          <w:szCs w:val="26"/>
        </w:rPr>
        <w:t>0 календарных дней с момента подачи заявки.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 w:rsidR="00BC0ACF">
        <w:rPr>
          <w:sz w:val="24"/>
          <w:szCs w:val="24"/>
        </w:rPr>
        <w:t>№1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8647"/>
      </w:tblGrid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A836CB">
            <w:pPr>
              <w:ind w:firstLine="0"/>
            </w:pPr>
            <w:r w:rsidRPr="00D30CE1">
              <w:t>Труба гофрированная ПВХ d25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A836CB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A836CB">
            <w:pPr>
              <w:ind w:firstLine="0"/>
            </w:pPr>
            <w:r>
              <w:t>Диаметр 25 мм</w:t>
            </w:r>
          </w:p>
          <w:p w:rsidR="00426E03" w:rsidRDefault="00426E03" w:rsidP="00A836CB">
            <w:pPr>
              <w:ind w:firstLine="0"/>
            </w:pPr>
            <w:r>
              <w:t>Степень защиты - IP 55</w:t>
            </w:r>
          </w:p>
          <w:p w:rsidR="00426E03" w:rsidRDefault="00426E03" w:rsidP="00A836CB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A836CB">
            <w:pPr>
              <w:ind w:firstLine="0"/>
            </w:pPr>
            <w:r>
              <w:t>Огнестойкость - не поддерживает горение</w:t>
            </w:r>
          </w:p>
          <w:p w:rsidR="00E140C6" w:rsidRPr="00D30CE1" w:rsidRDefault="00426E03" w:rsidP="00A836CB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140C6" w:rsidP="00A836CB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Картон электроизоляционный ЭВ 1,5мм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>Документ</w:t>
            </w:r>
            <w:r>
              <w:tab/>
              <w:t>ГОСТ 2824-86. "Картон электроизоляционный. Технические условия"</w:t>
            </w:r>
          </w:p>
          <w:p w:rsidR="00920DC7" w:rsidRDefault="00920DC7" w:rsidP="00920DC7">
            <w:pPr>
              <w:ind w:firstLine="0"/>
            </w:pPr>
            <w:r>
              <w:t>Толщина, мм</w:t>
            </w:r>
            <w:r>
              <w:tab/>
              <w:t>1,5±0,20;</w:t>
            </w:r>
          </w:p>
          <w:p w:rsidR="00920DC7" w:rsidRDefault="00920DC7" w:rsidP="00920DC7">
            <w:pPr>
              <w:ind w:firstLine="0"/>
            </w:pPr>
            <w:r>
              <w:t>Плотность, г/см3, не менее, для картона толщиной 1,5 мм</w:t>
            </w:r>
            <w:r>
              <w:tab/>
              <w:t>0,95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машинном направлении, МПа (кгс/мм²), не менее</w:t>
            </w:r>
            <w:r>
              <w:tab/>
              <w:t>85 (8,5)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поперечном направлении, МПа (кгс/мм²), не менее</w:t>
            </w:r>
            <w:r>
              <w:tab/>
              <w:t>40 (4,0)</w:t>
            </w:r>
          </w:p>
          <w:p w:rsidR="00920DC7" w:rsidRDefault="00920DC7" w:rsidP="00920DC7">
            <w:pPr>
              <w:ind w:firstLine="0"/>
            </w:pPr>
            <w:r>
              <w:t xml:space="preserve">Электрическая прочность,  кВ/мм, не менее, в плоском состоянии для картона толщиной </w:t>
            </w:r>
            <w:r w:rsidR="00BD6293">
              <w:t>1,5</w:t>
            </w:r>
            <w:r w:rsidR="00AA2F71">
              <w:t xml:space="preserve"> мм</w:t>
            </w:r>
          </w:p>
          <w:p w:rsidR="00920DC7" w:rsidRDefault="00920DC7" w:rsidP="00920DC7">
            <w:pPr>
              <w:ind w:firstLine="0"/>
            </w:pPr>
            <w:r>
              <w:t>Массовая доля золы,%, не более</w:t>
            </w:r>
            <w:r>
              <w:tab/>
              <w:t>1,0</w:t>
            </w:r>
          </w:p>
          <w:p w:rsidR="00E140C6" w:rsidRPr="00D30CE1" w:rsidRDefault="00920DC7" w:rsidP="00920DC7">
            <w:pPr>
              <w:ind w:firstLine="0"/>
            </w:pPr>
            <w:r>
              <w:t>Влажность, %</w:t>
            </w:r>
            <w:r>
              <w:tab/>
              <w:t>8±2</w:t>
            </w:r>
          </w:p>
          <w:p w:rsidR="00D30CE1" w:rsidRPr="00AA2F71" w:rsidRDefault="00E140C6" w:rsidP="00920DC7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48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Металлорукав Р3-ЦА d75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9303-84, ГОСТ 9306-85, ТУ 4833-001-57393508-2007 (или аналоги)</w:t>
            </w:r>
          </w:p>
          <w:p w:rsidR="00BD6293" w:rsidRDefault="00BD6293" w:rsidP="00BD6293">
            <w:pPr>
              <w:ind w:firstLine="0"/>
            </w:pPr>
            <w:r>
              <w:t xml:space="preserve">Область применения - для защиты кабелей и проводов от механических воздействий, от возгорания в случае к.з. </w:t>
            </w:r>
          </w:p>
          <w:p w:rsidR="00BD6293" w:rsidRDefault="00BD6293" w:rsidP="00BD6293">
            <w:pPr>
              <w:ind w:firstLine="0"/>
            </w:pPr>
            <w:r>
              <w:t xml:space="preserve">Материал: лента стальная (профилированная) оцинкованная; уплотнение </w:t>
            </w:r>
            <w:r w:rsidR="008B0C00">
              <w:t>асбестовое</w:t>
            </w:r>
          </w:p>
          <w:p w:rsidR="00E140C6" w:rsidRPr="00D30CE1" w:rsidRDefault="00BD6293" w:rsidP="00BD6293">
            <w:pPr>
              <w:ind w:firstLine="0"/>
            </w:pPr>
            <w:r>
              <w:t>Д</w:t>
            </w:r>
            <w:r w:rsidR="008B0C00">
              <w:t>иаметр условного прохода, мм - 75</w:t>
            </w:r>
            <w:r>
              <w:t xml:space="preserve"> </w:t>
            </w:r>
          </w:p>
          <w:p w:rsidR="00D30CE1" w:rsidRPr="00AA2F71" w:rsidRDefault="00E140C6" w:rsidP="00BD629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16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8B0C00">
              <w:t>2</w:t>
            </w:r>
            <w:r>
              <w:t>0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E92DF7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20/8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8B0C00">
              <w:t>20</w:t>
            </w:r>
          </w:p>
          <w:p w:rsid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8B0C00">
              <w:t>8</w:t>
            </w:r>
          </w:p>
          <w:p w:rsidR="00E92DF7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lastRenderedPageBreak/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Трубка термоусадочная ТУТ 24/12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8B0C00">
              <w:t>24</w:t>
            </w:r>
          </w:p>
          <w:p w:rsidR="00E92DF7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8B0C00">
              <w:t>12</w:t>
            </w:r>
          </w:p>
          <w:p w:rsidR="00D30CE1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MWTM-50/16-1000/S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Минимальное уплотнение перед разрывом, % – 200</w:t>
            </w:r>
          </w:p>
          <w:p w:rsidR="00AE0B22" w:rsidRDefault="00AE0B22" w:rsidP="00AE0B22">
            <w:pPr>
              <w:ind w:firstLine="0"/>
            </w:pPr>
            <w:r>
              <w:t>Минимальная радиальная усадка, % – 50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 – -55÷105</w:t>
            </w:r>
          </w:p>
          <w:p w:rsidR="00AE0B22" w:rsidRDefault="00AE0B22" w:rsidP="00AE0B22">
            <w:pPr>
              <w:ind w:firstLine="0"/>
            </w:pPr>
            <w:r>
              <w:t>Температура усадки, °С – +84 ÷ +125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электрическая прочность, кВ/мм – 20 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Минимальное удельное электрическое сопротивление, ОМ/см – 1014 </w:t>
            </w:r>
          </w:p>
          <w:p w:rsidR="00AE0B22" w:rsidRDefault="00AE0B22" w:rsidP="00AE0B22">
            <w:pPr>
              <w:ind w:firstLine="0"/>
            </w:pPr>
            <w:r>
              <w:t xml:space="preserve">Диэлектрическая постоянная – ˂2,5 </w:t>
            </w:r>
          </w:p>
          <w:p w:rsidR="00AE0B22" w:rsidRDefault="00AE0B22" w:rsidP="00AE0B22">
            <w:pPr>
              <w:ind w:firstLine="0"/>
            </w:pPr>
            <w:r>
              <w:t xml:space="preserve">Удельная плотность, г/см³ - 0,95 </w:t>
            </w:r>
          </w:p>
          <w:p w:rsidR="00AE0B22" w:rsidRDefault="00AE0B22" w:rsidP="00AE0B22">
            <w:pPr>
              <w:ind w:firstLine="0"/>
            </w:pPr>
            <w:r>
              <w:t>Усадка продольная, % – ≤10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прочность на растяжение, МПа – 10 </w:t>
            </w:r>
          </w:p>
          <w:p w:rsidR="00AE0B22" w:rsidRDefault="00AE0B22" w:rsidP="00AE0B22">
            <w:pPr>
              <w:ind w:firstLine="0"/>
            </w:pPr>
            <w:r>
              <w:t xml:space="preserve">Номинальный диаметр трубки до усадки, мм – </w:t>
            </w:r>
            <w:r w:rsidR="008B0C00">
              <w:t>50</w:t>
            </w:r>
          </w:p>
          <w:p w:rsidR="00AE0B22" w:rsidRDefault="00AE0B22" w:rsidP="00AE0B22">
            <w:pPr>
              <w:ind w:firstLine="0"/>
            </w:pPr>
            <w:r>
              <w:t xml:space="preserve">Номинальный диаметр трубки после усадки, мм – </w:t>
            </w:r>
            <w:r w:rsidR="008B0C00">
              <w:t>16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до усадки, мм – 0,4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после усадки, мм – 2</w:t>
            </w:r>
          </w:p>
          <w:p w:rsidR="00D30CE1" w:rsidRDefault="00AE0B22" w:rsidP="00AE0B22">
            <w:pPr>
              <w:ind w:firstLine="0"/>
            </w:pPr>
            <w:r>
              <w:t>Мерная длина, м – 1</w:t>
            </w:r>
          </w:p>
          <w:p w:rsidR="00E92DF7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31016E">
              <w:t>16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31016E">
              <w:t>20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950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Внутренний диаметр 1</w:t>
            </w:r>
            <w:r w:rsidR="0031016E">
              <w:t>2</w:t>
            </w:r>
            <w:r>
              <w:t xml:space="preserve"> мм</w:t>
            </w:r>
          </w:p>
          <w:p w:rsidR="00AE0B22" w:rsidRDefault="00AE0B22" w:rsidP="00AE0B22">
            <w:pPr>
              <w:ind w:firstLine="0"/>
            </w:pPr>
            <w:r>
              <w:t>Марка – ТВ-40</w:t>
            </w:r>
          </w:p>
          <w:p w:rsidR="00D30CE1" w:rsidRDefault="00AE0B22" w:rsidP="00AE0B22">
            <w:pPr>
              <w:ind w:firstLine="0"/>
            </w:pPr>
            <w:r>
              <w:t xml:space="preserve">Цвет </w:t>
            </w:r>
            <w:r w:rsidR="00E92DF7">
              <w:t>–</w:t>
            </w:r>
            <w:r>
              <w:t xml:space="preserve"> черный</w:t>
            </w:r>
          </w:p>
          <w:p w:rsidR="00E92DF7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332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d40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31016E">
              <w:t>40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31016E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90 М</w:t>
            </w:r>
          </w:p>
        </w:tc>
      </w:tr>
      <w:tr w:rsidR="00D30CE1" w:rsidRPr="00D30CE1" w:rsidTr="00AA2F71">
        <w:trPr>
          <w:trHeight w:val="1274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>Диаметр 25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E92DF7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23770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31016E" w:rsidP="00426E03">
            <w:pPr>
              <w:ind w:firstLine="0"/>
            </w:pPr>
            <w:r>
              <w:t>Внутренний диаметр 3</w:t>
            </w:r>
            <w:r w:rsidR="00426E03"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E92DF7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lastRenderedPageBreak/>
              <w:t>Количество 9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Бумага кабельная КМ-120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016E" w:rsidRDefault="0031016E" w:rsidP="0031016E">
            <w:pPr>
              <w:ind w:firstLine="0"/>
            </w:pPr>
            <w:r>
              <w:t>Нормативный документ</w:t>
            </w:r>
            <w:r>
              <w:tab/>
              <w:t>ГОСТ 23436-83</w:t>
            </w:r>
          </w:p>
          <w:p w:rsidR="0031016E" w:rsidRDefault="0031016E" w:rsidP="0031016E">
            <w:pPr>
              <w:ind w:firstLine="0"/>
            </w:pPr>
            <w:r>
              <w:t>Состав по волокну, %: целлюлоза сульфатная небеленая</w:t>
            </w:r>
            <w:r>
              <w:tab/>
              <w:t xml:space="preserve">         100</w:t>
            </w:r>
          </w:p>
          <w:p w:rsidR="0031016E" w:rsidRDefault="0031016E" w:rsidP="0031016E">
            <w:pPr>
              <w:ind w:firstLine="0"/>
            </w:pPr>
            <w:r>
              <w:t xml:space="preserve"> Толщина, мкм</w:t>
            </w:r>
            <w:r>
              <w:tab/>
              <w:t xml:space="preserve">         120±7</w:t>
            </w:r>
          </w:p>
          <w:p w:rsidR="0031016E" w:rsidRDefault="0031016E" w:rsidP="0031016E">
            <w:pPr>
              <w:ind w:firstLine="0"/>
            </w:pPr>
            <w:r>
              <w:t xml:space="preserve"> Плотность, г/см3</w:t>
            </w:r>
            <w:r>
              <w:tab/>
              <w:t xml:space="preserve">        0,78±0,05</w:t>
            </w:r>
          </w:p>
          <w:p w:rsidR="0031016E" w:rsidRDefault="0031016E" w:rsidP="0031016E">
            <w:pPr>
              <w:ind w:firstLine="0"/>
            </w:pPr>
            <w:r>
              <w:t xml:space="preserve"> Разрушающее усилие, Н (кгс), не менее:</w:t>
            </w:r>
          </w:p>
          <w:p w:rsidR="00694573" w:rsidRDefault="0031016E" w:rsidP="00694573">
            <w:pPr>
              <w:ind w:firstLine="0"/>
            </w:pPr>
            <w:r>
              <w:t xml:space="preserve"> в машинном направлении</w:t>
            </w:r>
            <w:r w:rsidR="00694573">
              <w:t xml:space="preserve"> 142 (14,5)</w:t>
            </w:r>
          </w:p>
          <w:p w:rsidR="0031016E" w:rsidRDefault="0031016E" w:rsidP="0031016E">
            <w:pPr>
              <w:ind w:firstLine="0"/>
            </w:pPr>
            <w:r>
              <w:t xml:space="preserve"> в поперечном направлении</w:t>
            </w:r>
            <w:r w:rsidR="00694573">
              <w:t xml:space="preserve"> 64 (6,5)</w:t>
            </w:r>
            <w:r>
              <w:tab/>
            </w:r>
            <w:r w:rsidR="00694573">
              <w:t xml:space="preserve"> </w:t>
            </w:r>
            <w:r>
              <w:t xml:space="preserve"> </w:t>
            </w:r>
          </w:p>
          <w:p w:rsidR="0031016E" w:rsidRDefault="0031016E" w:rsidP="0031016E">
            <w:pPr>
              <w:ind w:firstLine="0"/>
            </w:pPr>
            <w:r>
              <w:t xml:space="preserve">Относительное удлинение, %, не менее: </w:t>
            </w:r>
          </w:p>
          <w:p w:rsidR="00694573" w:rsidRDefault="0031016E" w:rsidP="00694573">
            <w:pPr>
              <w:ind w:firstLine="0"/>
            </w:pPr>
            <w:r>
              <w:t xml:space="preserve"> в машинном направлении</w:t>
            </w:r>
            <w:r w:rsidR="00694573">
              <w:t xml:space="preserve"> 2,4</w:t>
            </w:r>
          </w:p>
          <w:p w:rsidR="0031016E" w:rsidRDefault="0031016E" w:rsidP="0031016E">
            <w:pPr>
              <w:ind w:firstLine="0"/>
            </w:pPr>
            <w:r>
              <w:t xml:space="preserve"> в поперечном направлении</w:t>
            </w:r>
            <w:r w:rsidR="00694573">
              <w:t xml:space="preserve"> 6,5</w:t>
            </w:r>
            <w:r>
              <w:tab/>
              <w:t xml:space="preserve"> </w:t>
            </w:r>
          </w:p>
          <w:p w:rsidR="0031016E" w:rsidRDefault="0031016E" w:rsidP="0031016E">
            <w:pPr>
              <w:ind w:firstLine="0"/>
            </w:pPr>
            <w:r>
              <w:t>Воздухопроницаемость, см3/мин, не более</w:t>
            </w:r>
            <w:r>
              <w:tab/>
              <w:t>40</w:t>
            </w:r>
          </w:p>
          <w:p w:rsidR="0031016E" w:rsidRDefault="0031016E" w:rsidP="0031016E">
            <w:pPr>
              <w:ind w:firstLine="0"/>
            </w:pPr>
            <w:r>
              <w:t xml:space="preserve"> Массовая доля золы, %, не более</w:t>
            </w:r>
            <w:r>
              <w:tab/>
            </w:r>
            <w:r w:rsidR="00694573">
              <w:t>0,6</w:t>
            </w:r>
          </w:p>
          <w:p w:rsidR="0031016E" w:rsidRDefault="0031016E" w:rsidP="0031016E">
            <w:pPr>
              <w:ind w:firstLine="0"/>
            </w:pPr>
            <w:r>
              <w:t xml:space="preserve"> Удельная электрическая проводимость водной вытяжки, мкСм/см, не более:</w:t>
            </w:r>
          </w:p>
          <w:p w:rsidR="0031016E" w:rsidRDefault="0031016E" w:rsidP="0031016E">
            <w:pPr>
              <w:ind w:firstLine="0"/>
            </w:pPr>
            <w:r>
              <w:t xml:space="preserve">при модуле 1 : 50 - </w:t>
            </w:r>
            <w:r w:rsidR="00694573">
              <w:t>35</w:t>
            </w:r>
          </w:p>
          <w:p w:rsidR="0031016E" w:rsidRDefault="0031016E" w:rsidP="0031016E">
            <w:pPr>
              <w:ind w:firstLine="0"/>
            </w:pPr>
            <w:r>
              <w:t xml:space="preserve">при модуле 1 : 20 - </w:t>
            </w:r>
            <w:r w:rsidR="00694573">
              <w:t>7</w:t>
            </w:r>
            <w:r>
              <w:t>0</w:t>
            </w:r>
            <w:r>
              <w:tab/>
              <w:t xml:space="preserve"> </w:t>
            </w:r>
          </w:p>
          <w:p w:rsidR="0031016E" w:rsidRDefault="0031016E" w:rsidP="0031016E">
            <w:pPr>
              <w:ind w:firstLine="0"/>
            </w:pPr>
            <w:r>
              <w:t>рН водной вытяжки</w:t>
            </w:r>
            <w:r>
              <w:tab/>
              <w:t xml:space="preserve"> 7,0-9,0</w:t>
            </w:r>
          </w:p>
          <w:p w:rsidR="0031016E" w:rsidRDefault="0031016E" w:rsidP="0031016E">
            <w:pPr>
              <w:ind w:firstLine="0"/>
            </w:pPr>
            <w:r>
              <w:t xml:space="preserve"> Влажность, %</w:t>
            </w:r>
            <w:r>
              <w:tab/>
              <w:t xml:space="preserve"> не более 8,0</w:t>
            </w:r>
          </w:p>
          <w:p w:rsidR="0031016E" w:rsidRDefault="0031016E" w:rsidP="0031016E">
            <w:pPr>
              <w:ind w:firstLine="0"/>
            </w:pPr>
            <w:r>
              <w:t>Состав по волокну, %: целлюлоза сульфатная небеленая</w:t>
            </w:r>
            <w:r>
              <w:tab/>
              <w:t xml:space="preserve">               100</w:t>
            </w:r>
          </w:p>
          <w:p w:rsidR="00E92DF7" w:rsidRPr="00D30CE1" w:rsidRDefault="0031016E" w:rsidP="0031016E">
            <w:pPr>
              <w:ind w:firstLine="0"/>
            </w:pPr>
            <w:r>
              <w:t xml:space="preserve"> Толщина, мкм</w:t>
            </w:r>
            <w:r>
              <w:tab/>
              <w:t>120±7</w:t>
            </w:r>
          </w:p>
          <w:p w:rsidR="00D30CE1" w:rsidRPr="00AA2F71" w:rsidRDefault="00E92DF7" w:rsidP="0031016E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24,5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8/4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694573">
              <w:t>8</w:t>
            </w:r>
          </w:p>
          <w:p w:rsidR="00E92DF7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694573">
              <w:t>4</w:t>
            </w:r>
          </w:p>
          <w:p w:rsidR="00D30CE1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6/3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694573">
              <w:t>6</w:t>
            </w:r>
          </w:p>
          <w:p w:rsidR="00E92DF7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694573">
              <w:t>3</w:t>
            </w:r>
          </w:p>
          <w:p w:rsidR="00D30CE1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20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60/30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694573">
              <w:t>60</w:t>
            </w:r>
          </w:p>
          <w:p w:rsidR="00AE0B22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694573">
              <w:t>30</w:t>
            </w:r>
          </w:p>
          <w:p w:rsidR="00E92DF7" w:rsidRPr="00D30CE1" w:rsidRDefault="00AE0B22" w:rsidP="00AE0B22">
            <w:pPr>
              <w:ind w:firstLine="0"/>
            </w:pPr>
            <w:r>
              <w:t>Толщина стенки после усадки, (мм)</w:t>
            </w:r>
            <w:r>
              <w:tab/>
              <w:t>1,5+0,2</w:t>
            </w:r>
          </w:p>
          <w:p w:rsidR="00D30CE1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694573">
              <w:t>32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6540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4573" w:rsidRDefault="00694573" w:rsidP="0069457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694573" w:rsidRDefault="00694573" w:rsidP="00694573">
            <w:pPr>
              <w:ind w:firstLine="0"/>
            </w:pPr>
            <w:r>
              <w:t>Внутренний диаметр 6 мм</w:t>
            </w:r>
          </w:p>
          <w:p w:rsidR="00694573" w:rsidRDefault="00694573" w:rsidP="00694573">
            <w:pPr>
              <w:ind w:firstLine="0"/>
            </w:pPr>
            <w:r>
              <w:t>Марка – ТВ-40</w:t>
            </w:r>
          </w:p>
          <w:p w:rsidR="00D30CE1" w:rsidRDefault="00694573" w:rsidP="00694573">
            <w:pPr>
              <w:ind w:firstLine="0"/>
            </w:pPr>
            <w:r>
              <w:t xml:space="preserve">Цвет </w:t>
            </w:r>
            <w:r w:rsidR="00E92DF7">
              <w:t>–</w:t>
            </w:r>
            <w:r>
              <w:t xml:space="preserve"> черный</w:t>
            </w:r>
          </w:p>
          <w:p w:rsidR="00E92DF7" w:rsidRPr="00AA2F71" w:rsidRDefault="00E92DF7" w:rsidP="0069457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155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Труба гофрированная ПВХ d40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694573">
              <w:t>40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120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Картон электроизоляционный ЭВ 0,5мм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>Документ</w:t>
            </w:r>
            <w:r>
              <w:tab/>
              <w:t>ГОСТ 2824-86. "Картон электроизоляционный. Технические условия"</w:t>
            </w:r>
          </w:p>
          <w:p w:rsidR="00920DC7" w:rsidRDefault="00920DC7" w:rsidP="00920DC7">
            <w:pPr>
              <w:ind w:firstLine="0"/>
            </w:pPr>
            <w:r>
              <w:t>Толщина, мм</w:t>
            </w:r>
            <w:r>
              <w:tab/>
              <w:t>0,5±0,10;</w:t>
            </w:r>
          </w:p>
          <w:p w:rsidR="00920DC7" w:rsidRDefault="00920DC7" w:rsidP="00920DC7">
            <w:pPr>
              <w:ind w:firstLine="0"/>
            </w:pPr>
            <w:r>
              <w:t>Плотность, г/см3, не менее, для картона толщиной 0,5 мм</w:t>
            </w:r>
            <w:r>
              <w:tab/>
              <w:t>0,95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машинном направлении, МПа (кгс/мм²), не менее</w:t>
            </w:r>
            <w:r>
              <w:tab/>
              <w:t>85 (8,5)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поперечном направлении, МПа (кгс/мм²), не менее</w:t>
            </w:r>
            <w:r>
              <w:tab/>
              <w:t>40 (4,0)</w:t>
            </w:r>
          </w:p>
          <w:p w:rsidR="000C4C2D" w:rsidRDefault="00920DC7" w:rsidP="00920DC7">
            <w:pPr>
              <w:ind w:firstLine="0"/>
            </w:pPr>
            <w:r>
              <w:t xml:space="preserve">Электрическая прочность,  кВ/мм, не менее, </w:t>
            </w:r>
          </w:p>
          <w:p w:rsidR="00920DC7" w:rsidRDefault="00920DC7" w:rsidP="00920DC7">
            <w:pPr>
              <w:ind w:firstLine="0"/>
            </w:pPr>
            <w:r>
              <w:t xml:space="preserve">в плоском состоянии для картона толщиной </w:t>
            </w:r>
            <w:r w:rsidR="00694573">
              <w:t>0,5</w:t>
            </w:r>
            <w:r>
              <w:t xml:space="preserve"> мм</w:t>
            </w:r>
            <w:r w:rsidR="000C4C2D">
              <w:t xml:space="preserve">: </w:t>
            </w:r>
            <w:r>
              <w:t>9</w:t>
            </w:r>
          </w:p>
          <w:p w:rsidR="00920DC7" w:rsidRDefault="00920DC7" w:rsidP="00920DC7">
            <w:pPr>
              <w:ind w:firstLine="0"/>
            </w:pPr>
            <w:r>
              <w:t>Массовая доля золы,%, не более</w:t>
            </w:r>
            <w:r>
              <w:tab/>
              <w:t>1,0</w:t>
            </w:r>
          </w:p>
          <w:p w:rsidR="00E92DF7" w:rsidRPr="00D30CE1" w:rsidRDefault="00920DC7" w:rsidP="00920DC7">
            <w:pPr>
              <w:ind w:firstLine="0"/>
            </w:pPr>
            <w:r>
              <w:t>Влажность, %</w:t>
            </w:r>
            <w:r>
              <w:tab/>
              <w:t>8±2</w:t>
            </w:r>
          </w:p>
          <w:p w:rsidR="00D30CE1" w:rsidRPr="00AA2F71" w:rsidRDefault="00E92DF7" w:rsidP="00920DC7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34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40/20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694573">
              <w:t>4</w:t>
            </w:r>
            <w:r>
              <w:t>0</w:t>
            </w:r>
          </w:p>
          <w:p w:rsidR="00E92DF7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694573">
              <w:t>20</w:t>
            </w:r>
          </w:p>
          <w:p w:rsidR="00D30CE1" w:rsidRPr="00AA2F71" w:rsidRDefault="00E92DF7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694573">
              <w:t>8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E92DF7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8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Картон электроизоляционный ЭВ 2мм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>Документ</w:t>
            </w:r>
            <w:r>
              <w:tab/>
              <w:t>ГОСТ 2824-86. "Картон электроизоляционный. Технические условия"</w:t>
            </w:r>
          </w:p>
          <w:p w:rsidR="00920DC7" w:rsidRDefault="00920DC7" w:rsidP="00920DC7">
            <w:pPr>
              <w:ind w:firstLine="0"/>
            </w:pPr>
            <w:r>
              <w:t>Толщина, мм</w:t>
            </w:r>
            <w:r>
              <w:tab/>
              <w:t>2,00±0,20;</w:t>
            </w:r>
          </w:p>
          <w:p w:rsidR="00920DC7" w:rsidRDefault="00920DC7" w:rsidP="00920DC7">
            <w:pPr>
              <w:ind w:firstLine="0"/>
            </w:pPr>
            <w:r>
              <w:t>Плотность, г/см3, не менее, для картона толщиной 2,00, мм</w:t>
            </w:r>
            <w:r>
              <w:tab/>
              <w:t>0,95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машинном направлении, МПа (кгс/мм²), не менее</w:t>
            </w:r>
            <w:r>
              <w:tab/>
              <w:t>85 (8,5)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поперечном направлении, МПа (кгс/мм²), не менее</w:t>
            </w:r>
            <w:r>
              <w:tab/>
              <w:t>40 (4,0)</w:t>
            </w:r>
          </w:p>
          <w:p w:rsidR="00920DC7" w:rsidRDefault="00920DC7" w:rsidP="00920DC7">
            <w:pPr>
              <w:ind w:firstLine="0"/>
            </w:pPr>
            <w:r>
              <w:t xml:space="preserve">Электрическая прочность,  кВ/мм, не менее, в плоском состоянии для картона толщиной </w:t>
            </w:r>
            <w:r w:rsidR="00694573">
              <w:t>2</w:t>
            </w:r>
            <w:r w:rsidR="00E140C6">
              <w:t xml:space="preserve">,00 мм </w:t>
            </w:r>
            <w:r>
              <w:t>9</w:t>
            </w:r>
          </w:p>
          <w:p w:rsidR="00920DC7" w:rsidRDefault="00920DC7" w:rsidP="00920DC7">
            <w:pPr>
              <w:ind w:firstLine="0"/>
            </w:pPr>
            <w:r>
              <w:t>Массовая доля золы,%, не более</w:t>
            </w:r>
            <w:r>
              <w:tab/>
              <w:t>1,0</w:t>
            </w:r>
          </w:p>
          <w:p w:rsidR="00E92DF7" w:rsidRPr="00D30CE1" w:rsidRDefault="00920DC7" w:rsidP="00920DC7">
            <w:pPr>
              <w:ind w:firstLine="0"/>
            </w:pPr>
            <w:r>
              <w:t>Влажность, %</w:t>
            </w:r>
            <w:r>
              <w:tab/>
              <w:t>8±2</w:t>
            </w:r>
          </w:p>
          <w:p w:rsidR="00D30CE1" w:rsidRPr="00AA2F71" w:rsidRDefault="00E92DF7" w:rsidP="00920DC7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52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Лента тафтяная 20мм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140C6" w:rsidRDefault="00E140C6" w:rsidP="00E140C6">
            <w:pPr>
              <w:ind w:firstLine="0"/>
            </w:pPr>
            <w:r>
              <w:t>Лента тафтяная</w:t>
            </w:r>
          </w:p>
          <w:p w:rsidR="00D30CE1" w:rsidRDefault="00E140C6" w:rsidP="00E140C6">
            <w:pPr>
              <w:ind w:firstLine="0"/>
            </w:pPr>
            <w:r>
              <w:t>ГОСТ 4514-78</w:t>
            </w:r>
          </w:p>
          <w:p w:rsidR="00E92DF7" w:rsidRPr="00D30CE1" w:rsidRDefault="00E140C6" w:rsidP="00E140C6">
            <w:pPr>
              <w:ind w:firstLine="0"/>
            </w:pPr>
            <w:r>
              <w:t>Ширина 20мм</w:t>
            </w:r>
          </w:p>
          <w:p w:rsidR="00E140C6" w:rsidRPr="00AA2F71" w:rsidRDefault="00E92DF7" w:rsidP="00E140C6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d50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694573">
              <w:t xml:space="preserve">50 </w:t>
            </w:r>
            <w:r>
              <w:t>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E92DF7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62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694573">
              <w:t>5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E92DF7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E92DF7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9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Картон электроизоляционный ЭВ 3мм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>Документ</w:t>
            </w:r>
            <w:r>
              <w:tab/>
              <w:t>ГОСТ 2824-86. "Картон электроизоляционный. Технические условия"</w:t>
            </w:r>
          </w:p>
          <w:p w:rsidR="00920DC7" w:rsidRDefault="00920DC7" w:rsidP="00920DC7">
            <w:pPr>
              <w:ind w:firstLine="0"/>
            </w:pPr>
            <w:r>
              <w:t>Толщина, мм</w:t>
            </w:r>
            <w:r>
              <w:tab/>
              <w:t>3,00±0,20;</w:t>
            </w:r>
          </w:p>
          <w:p w:rsidR="00920DC7" w:rsidRDefault="00920DC7" w:rsidP="00920DC7">
            <w:pPr>
              <w:ind w:firstLine="0"/>
            </w:pPr>
            <w:r>
              <w:t>Плотность, г/см3, не менее, для картона толщиной 3,00, мм</w:t>
            </w:r>
            <w:r>
              <w:tab/>
              <w:t>0,95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машинном направлении, МПа (кгс/мм²), не менее</w:t>
            </w:r>
            <w:r>
              <w:tab/>
              <w:t>85 (8,5)</w:t>
            </w:r>
          </w:p>
          <w:p w:rsidR="00920DC7" w:rsidRDefault="00920DC7" w:rsidP="00920DC7">
            <w:pPr>
              <w:ind w:firstLine="0"/>
            </w:pPr>
            <w:r>
              <w:t>Предел прочности при растяжении в поперечном направлении, МПа (кгс/мм²), не менее</w:t>
            </w:r>
            <w:r>
              <w:tab/>
              <w:t>40 (4,0)</w:t>
            </w:r>
          </w:p>
          <w:p w:rsidR="00920DC7" w:rsidRDefault="00920DC7" w:rsidP="00920DC7">
            <w:pPr>
              <w:ind w:firstLine="0"/>
            </w:pPr>
            <w:r>
              <w:t>Электрическая прочность,  кВ/мм, не менее, в плоском состояни</w:t>
            </w:r>
            <w:r w:rsidR="00AA2F71">
              <w:t>и для картона толщиной 3,00 мм</w:t>
            </w:r>
          </w:p>
          <w:p w:rsidR="00E92DF7" w:rsidRPr="00D30CE1" w:rsidRDefault="00920DC7" w:rsidP="00920DC7">
            <w:pPr>
              <w:ind w:firstLine="0"/>
            </w:pPr>
            <w:r>
              <w:t>Массовая доля золы,%, не более</w:t>
            </w:r>
            <w:r>
              <w:tab/>
              <w:t>1,0</w:t>
            </w:r>
            <w:r w:rsidR="00BA1CE1">
              <w:t xml:space="preserve"> </w:t>
            </w:r>
            <w:r>
              <w:t>Влажность, %</w:t>
            </w:r>
            <w:r>
              <w:tab/>
              <w:t>8±2</w:t>
            </w:r>
          </w:p>
          <w:p w:rsidR="00D30CE1" w:rsidRPr="00AA2F71" w:rsidRDefault="00E92DF7" w:rsidP="00920DC7">
            <w:pPr>
              <w:ind w:firstLine="0"/>
              <w:rPr>
                <w:b/>
              </w:rPr>
            </w:pPr>
            <w:r w:rsidRPr="00AA2F71">
              <w:rPr>
                <w:b/>
              </w:rPr>
              <w:lastRenderedPageBreak/>
              <w:t>Количество 20,5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Труба гофрированная ПВХ d16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694573">
              <w:t>16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A836CB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50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>Внутренний диаметр 10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328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BD6293" w:rsidRDefault="00BD6293" w:rsidP="00BD6293">
            <w:pPr>
              <w:ind w:firstLine="0"/>
            </w:pPr>
            <w:r>
              <w:t>Сорт – высший</w:t>
            </w:r>
          </w:p>
          <w:p w:rsidR="00BD6293" w:rsidRDefault="00BD6293" w:rsidP="00BD6293">
            <w:pPr>
              <w:ind w:firstLine="0"/>
            </w:pPr>
            <w:r>
              <w:t>Ширина – 20 ±2 мм</w:t>
            </w:r>
          </w:p>
          <w:p w:rsidR="00BD6293" w:rsidRDefault="00BD6293" w:rsidP="00BD6293">
            <w:pPr>
              <w:ind w:firstLine="0"/>
            </w:pPr>
            <w:r>
              <w:t>Толщина – 0,2 ±0,05мм</w:t>
            </w:r>
          </w:p>
          <w:p w:rsidR="00BD6293" w:rsidRDefault="00BD6293" w:rsidP="00BD6293">
            <w:pPr>
              <w:ind w:firstLine="0"/>
            </w:pPr>
            <w:r>
              <w:t>Длина в рулоне - 25 м</w:t>
            </w:r>
          </w:p>
          <w:p w:rsidR="00BD6293" w:rsidRDefault="00BD6293" w:rsidP="00BD6293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BD6293" w:rsidRDefault="00BD6293" w:rsidP="00BD6293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BD6293" w:rsidRDefault="00BD6293" w:rsidP="00BD6293">
            <w:pPr>
              <w:ind w:firstLine="0"/>
            </w:pPr>
            <w:r>
              <w:t>Цвет – серый</w:t>
            </w:r>
          </w:p>
          <w:p w:rsidR="00BD6293" w:rsidRDefault="00BD6293" w:rsidP="00BD6293">
            <w:pPr>
              <w:ind w:firstLine="0"/>
            </w:pPr>
            <w:r>
              <w:t>Прочность при растяжении, МПа, не менее – 14,7</w:t>
            </w:r>
          </w:p>
          <w:p w:rsidR="00BD6293" w:rsidRDefault="00BD6293" w:rsidP="00BD6293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BD6293" w:rsidRDefault="00BD6293" w:rsidP="00BD6293">
            <w:pPr>
              <w:ind w:firstLine="0"/>
            </w:pPr>
            <w:r>
              <w:t>Температура хрупкости ºС, не менее – минус 30</w:t>
            </w:r>
          </w:p>
          <w:p w:rsidR="00BD6293" w:rsidRDefault="00BD6293" w:rsidP="00BD6293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BD6293" w:rsidP="00BD6293">
            <w:pPr>
              <w:ind w:firstLine="0"/>
            </w:pPr>
            <w:r>
              <w:t>Липкость, с, не менее 45</w:t>
            </w:r>
          </w:p>
          <w:p w:rsidR="00D30CE1" w:rsidRPr="00AA2F71" w:rsidRDefault="00A836CB" w:rsidP="00BA1CE1">
            <w:pPr>
              <w:ind w:firstLine="0"/>
              <w:rPr>
                <w:b/>
              </w:rPr>
            </w:pPr>
            <w:r w:rsidRPr="00AA2F71">
              <w:rPr>
                <w:b/>
              </w:rPr>
              <w:t xml:space="preserve">Количество </w:t>
            </w:r>
            <w:r w:rsidR="00BA1CE1">
              <w:rPr>
                <w:b/>
              </w:rPr>
              <w:t>156</w:t>
            </w:r>
            <w:r w:rsidRPr="00AA2F71">
              <w:rPr>
                <w:b/>
              </w:rPr>
              <w:t xml:space="preserve">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694573">
              <w:t>14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180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694573">
              <w:t>4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694573">
              <w:t>8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426E03" w:rsidP="00426E03">
            <w:pPr>
              <w:ind w:firstLine="0"/>
            </w:pPr>
            <w:r>
              <w:t>Цвет - черный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384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50/25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  <w:t>50</w:t>
            </w:r>
          </w:p>
          <w:p w:rsidR="00A836CB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  <w:t>25</w:t>
            </w:r>
          </w:p>
          <w:p w:rsidR="00D30CE1" w:rsidRPr="00AA2F71" w:rsidRDefault="00A836CB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х/б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2162-97. "Лента изоляционная прорезиненная. Технические условия"</w:t>
            </w:r>
          </w:p>
          <w:p w:rsidR="00BD6293" w:rsidRDefault="00BD6293" w:rsidP="00BD6293">
            <w:pPr>
              <w:ind w:firstLine="0"/>
            </w:pPr>
            <w:r>
              <w:t>Ширина, мм – 15±1</w:t>
            </w:r>
          </w:p>
          <w:p w:rsidR="00BD6293" w:rsidRDefault="00BD6293" w:rsidP="00BD6293">
            <w:pPr>
              <w:ind w:firstLine="0"/>
            </w:pPr>
            <w:r>
              <w:t xml:space="preserve">Марка – 1ПОЛ </w:t>
            </w:r>
          </w:p>
          <w:p w:rsidR="00BD6293" w:rsidRDefault="00BD6293" w:rsidP="00BD6293">
            <w:pPr>
              <w:ind w:firstLine="0"/>
            </w:pPr>
            <w:r>
              <w:t>Длина в рулоне, не менее, м – 20</w:t>
            </w:r>
          </w:p>
          <w:p w:rsidR="00BD6293" w:rsidRDefault="00BD6293" w:rsidP="00BD6293">
            <w:pPr>
              <w:ind w:firstLine="0"/>
            </w:pPr>
            <w:r>
              <w:t>Разрывная нагрузка, кН/м (кгс/см), не менее, –  6</w:t>
            </w:r>
          </w:p>
          <w:p w:rsidR="00A836CB" w:rsidRPr="00D30CE1" w:rsidRDefault="00BD6293" w:rsidP="00BD6293">
            <w:pPr>
              <w:ind w:firstLine="0"/>
            </w:pPr>
            <w:r>
              <w:t>Скорость расклеивания ленты (липкость) до старения и после старения , мм/мин, не более  –  100</w:t>
            </w:r>
          </w:p>
          <w:p w:rsidR="00D30CE1" w:rsidRPr="00AA2F71" w:rsidRDefault="00A836CB" w:rsidP="00BD629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9,8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Металлорукав Р3-ЦХ d40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9303-84, ГОСТ 9306-85, ТУ 4833-001-57393508-2007 (или аналоги)</w:t>
            </w:r>
          </w:p>
          <w:p w:rsidR="00BD6293" w:rsidRDefault="00BD6293" w:rsidP="00BD6293">
            <w:pPr>
              <w:ind w:firstLine="0"/>
            </w:pPr>
            <w:r>
              <w:lastRenderedPageBreak/>
              <w:t xml:space="preserve">Область применения - для защиты кабелей и проводов от механических воздействий, от возгорания в случае к.з. </w:t>
            </w:r>
          </w:p>
          <w:p w:rsidR="00BD6293" w:rsidRDefault="00BD6293" w:rsidP="00BD6293">
            <w:pPr>
              <w:ind w:firstLine="0"/>
            </w:pPr>
            <w:r>
              <w:t>Материал: лента стальная (профилированная) оцинкованная; уплотнение хлопчатобумажное</w:t>
            </w:r>
          </w:p>
          <w:p w:rsidR="00BD6293" w:rsidRDefault="00BD6293" w:rsidP="00BD6293">
            <w:pPr>
              <w:ind w:firstLine="0"/>
            </w:pPr>
            <w:r>
              <w:t xml:space="preserve">Диаметр условного прохода, мм - 50 </w:t>
            </w:r>
          </w:p>
          <w:p w:rsidR="00A836CB" w:rsidRPr="00D30CE1" w:rsidRDefault="00BD6293" w:rsidP="00BD6293">
            <w:pPr>
              <w:ind w:firstLine="0"/>
            </w:pPr>
            <w:r>
              <w:t>Наименьший радиус при изгибе, мм - 245</w:t>
            </w:r>
          </w:p>
          <w:p w:rsidR="00D30CE1" w:rsidRPr="00AA2F71" w:rsidRDefault="00A836CB" w:rsidP="00BD629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33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Трубка термоусадочная ТУТ 20/10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Горючесть  без подавления горения</w:t>
            </w:r>
          </w:p>
          <w:p w:rsidR="00AE0B22" w:rsidRDefault="00AE0B22" w:rsidP="00AE0B22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AE0B22" w:rsidRDefault="00AE0B22" w:rsidP="00AE0B22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AE0B22" w:rsidRDefault="00AE0B22" w:rsidP="00AE0B22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AE0B22" w:rsidRDefault="00AE0B22" w:rsidP="00AE0B22">
            <w:pPr>
              <w:ind w:firstLine="0"/>
            </w:pPr>
            <w:r>
              <w:t>Диаметр трубки до усадки, мм</w:t>
            </w:r>
            <w:r>
              <w:tab/>
            </w:r>
            <w:r w:rsidR="00BD329A">
              <w:t>20</w:t>
            </w:r>
          </w:p>
          <w:p w:rsidR="00A836CB" w:rsidRPr="00D30CE1" w:rsidRDefault="00AE0B22" w:rsidP="00AE0B22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BD329A">
              <w:t>10</w:t>
            </w:r>
          </w:p>
          <w:p w:rsidR="00D30CE1" w:rsidRPr="00AA2F71" w:rsidRDefault="00A836CB" w:rsidP="00AE0B22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BD329A">
            <w:pPr>
              <w:ind w:firstLine="0"/>
            </w:pPr>
            <w:r w:rsidRPr="00D30CE1">
              <w:t>Изолента 15ммх10мх0,13мм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BD6293" w:rsidRDefault="00BD6293" w:rsidP="00BD6293">
            <w:pPr>
              <w:ind w:firstLine="0"/>
            </w:pPr>
            <w:r>
              <w:t>Сорт – высший</w:t>
            </w:r>
          </w:p>
          <w:p w:rsidR="00BD6293" w:rsidRDefault="00BD6293" w:rsidP="00BD6293">
            <w:pPr>
              <w:ind w:firstLine="0"/>
            </w:pPr>
            <w:r>
              <w:t xml:space="preserve">Ширина – </w:t>
            </w:r>
            <w:r w:rsidR="00BD329A">
              <w:t>15</w:t>
            </w:r>
            <w:r>
              <w:t xml:space="preserve"> ±</w:t>
            </w:r>
            <w:r w:rsidR="00BD329A">
              <w:t>1</w:t>
            </w:r>
            <w:r>
              <w:t xml:space="preserve"> мм</w:t>
            </w:r>
          </w:p>
          <w:p w:rsidR="00BD6293" w:rsidRDefault="00BD6293" w:rsidP="00BD6293">
            <w:pPr>
              <w:ind w:firstLine="0"/>
            </w:pPr>
            <w:r>
              <w:t>Толщина – 0,</w:t>
            </w:r>
            <w:r w:rsidR="00BD329A">
              <w:t>13</w:t>
            </w:r>
            <w:r>
              <w:t xml:space="preserve"> ±0,05мм</w:t>
            </w:r>
          </w:p>
          <w:p w:rsidR="00BD6293" w:rsidRDefault="00BD6293" w:rsidP="00BD6293">
            <w:pPr>
              <w:ind w:firstLine="0"/>
            </w:pPr>
            <w:r>
              <w:t xml:space="preserve">Длина в рулоне - </w:t>
            </w:r>
            <w:r w:rsidR="00BD329A">
              <w:t>10</w:t>
            </w:r>
            <w:r>
              <w:t xml:space="preserve"> м</w:t>
            </w:r>
          </w:p>
          <w:p w:rsidR="00BD6293" w:rsidRDefault="00BD6293" w:rsidP="00BD6293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BD6293" w:rsidRDefault="00BD6293" w:rsidP="00BD6293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BD6293" w:rsidRDefault="00BD6293" w:rsidP="00BD6293">
            <w:pPr>
              <w:ind w:firstLine="0"/>
            </w:pPr>
            <w:r>
              <w:t>Прочность при растяжении, МПа, не менее – 14,7</w:t>
            </w:r>
          </w:p>
          <w:p w:rsidR="00BD6293" w:rsidRDefault="00BD6293" w:rsidP="00BD6293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BD6293" w:rsidRDefault="00BD6293" w:rsidP="00BD6293">
            <w:pPr>
              <w:ind w:firstLine="0"/>
            </w:pPr>
            <w:r>
              <w:t>Температура хрупкости ºС, не менее – минус 30</w:t>
            </w:r>
          </w:p>
          <w:p w:rsidR="00BD6293" w:rsidRDefault="00BD6293" w:rsidP="00BD6293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BD6293" w:rsidP="00BD6293">
            <w:pPr>
              <w:ind w:firstLine="0"/>
            </w:pPr>
            <w:r>
              <w:t>Липкость, с, не менее 45</w:t>
            </w:r>
          </w:p>
          <w:p w:rsidR="00D30CE1" w:rsidRPr="00AA2F71" w:rsidRDefault="00A836CB" w:rsidP="00BD629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19 РУЛ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d20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>Диаметр 2</w:t>
            </w:r>
            <w:r w:rsidR="00BD329A">
              <w:t>0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A836CB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AA2F71" w:rsidRDefault="00A836CB" w:rsidP="00426E03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418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 12/3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 xml:space="preserve">Горючесть  </w:t>
            </w:r>
            <w:r>
              <w:tab/>
              <w:t>без подавления горения</w:t>
            </w:r>
          </w:p>
          <w:p w:rsidR="00920DC7" w:rsidRDefault="00920DC7" w:rsidP="00920DC7">
            <w:pPr>
              <w:ind w:firstLine="0"/>
            </w:pPr>
            <w:r>
              <w:t xml:space="preserve">Относительное удлинение при разрыве  </w:t>
            </w:r>
            <w:r>
              <w:tab/>
              <w:t>не менее 200%</w:t>
            </w:r>
          </w:p>
          <w:p w:rsidR="00920DC7" w:rsidRDefault="00920DC7" w:rsidP="00920DC7">
            <w:pPr>
              <w:ind w:firstLine="0"/>
            </w:pPr>
            <w:r>
              <w:t xml:space="preserve">Радиальная усадка  </w:t>
            </w:r>
            <w:r>
              <w:tab/>
              <w:t>не менее 50%</w:t>
            </w:r>
          </w:p>
          <w:p w:rsidR="00920DC7" w:rsidRDefault="00920DC7" w:rsidP="00920DC7">
            <w:pPr>
              <w:ind w:firstLine="0"/>
            </w:pPr>
            <w:r>
              <w:t xml:space="preserve">Температура усадки  </w:t>
            </w:r>
            <w:r>
              <w:tab/>
              <w:t>120–150°С</w:t>
            </w:r>
          </w:p>
          <w:p w:rsidR="00920DC7" w:rsidRDefault="00920DC7" w:rsidP="00920DC7">
            <w:pPr>
              <w:ind w:firstLine="0"/>
            </w:pPr>
            <w:r>
              <w:t xml:space="preserve">Температурный диапазон при монтаже  </w:t>
            </w:r>
            <w:r>
              <w:tab/>
              <w:t>от +5 до +50°С</w:t>
            </w:r>
          </w:p>
          <w:p w:rsidR="00920DC7" w:rsidRDefault="00920DC7" w:rsidP="00920DC7">
            <w:pPr>
              <w:ind w:firstLine="0"/>
            </w:pPr>
            <w:r>
              <w:t xml:space="preserve">Температурный диапазон в режиме эксплуатации  </w:t>
            </w:r>
            <w:r>
              <w:tab/>
              <w:t>от –60 до +80°С</w:t>
            </w:r>
          </w:p>
          <w:p w:rsidR="00920DC7" w:rsidRDefault="00920DC7" w:rsidP="00920DC7">
            <w:pPr>
              <w:ind w:firstLine="0"/>
            </w:pPr>
            <w:r>
              <w:t xml:space="preserve">Электрическая прочность  </w:t>
            </w:r>
            <w:r>
              <w:tab/>
              <w:t>не менее 20 кВ/мм</w:t>
            </w:r>
          </w:p>
          <w:p w:rsidR="00920DC7" w:rsidRDefault="00BD329A" w:rsidP="00920DC7">
            <w:pPr>
              <w:ind w:firstLine="0"/>
            </w:pPr>
            <w:r>
              <w:t>Диаметр трубки до усадки, мм</w:t>
            </w:r>
            <w:r>
              <w:tab/>
              <w:t>12</w:t>
            </w:r>
          </w:p>
          <w:p w:rsidR="00A836CB" w:rsidRPr="00D30CE1" w:rsidRDefault="00920DC7" w:rsidP="00BD329A">
            <w:pPr>
              <w:ind w:firstLine="0"/>
            </w:pPr>
            <w:r>
              <w:t>Диаметр трубки после усадки, мм</w:t>
            </w:r>
            <w:r>
              <w:tab/>
            </w:r>
            <w:r w:rsidR="00BD329A">
              <w:t>3</w:t>
            </w:r>
          </w:p>
          <w:p w:rsidR="00D30CE1" w:rsidRPr="00AA2F71" w:rsidRDefault="00A836CB" w:rsidP="00BD329A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Бумага кабельная К-120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DC7" w:rsidRDefault="00920DC7" w:rsidP="00920DC7">
            <w:pPr>
              <w:ind w:firstLine="0"/>
            </w:pPr>
            <w:r>
              <w:t>Нормативный документ</w:t>
            </w:r>
            <w:r>
              <w:tab/>
              <w:t>ГОСТ 23436-83</w:t>
            </w:r>
          </w:p>
          <w:p w:rsidR="00920DC7" w:rsidRDefault="00920DC7" w:rsidP="00920DC7">
            <w:pPr>
              <w:ind w:firstLine="0"/>
            </w:pPr>
            <w:r>
              <w:t>Состав по волокну, %: целлюлоза сульфатная небеленая</w:t>
            </w:r>
            <w:r>
              <w:tab/>
              <w:t xml:space="preserve">         100</w:t>
            </w:r>
          </w:p>
          <w:p w:rsidR="00920DC7" w:rsidRDefault="00920DC7" w:rsidP="00920DC7">
            <w:pPr>
              <w:ind w:firstLine="0"/>
            </w:pPr>
            <w:r>
              <w:t xml:space="preserve"> Толщина, мкм</w:t>
            </w:r>
            <w:r>
              <w:tab/>
              <w:t xml:space="preserve">         120±7</w:t>
            </w:r>
          </w:p>
          <w:p w:rsidR="00920DC7" w:rsidRDefault="00920DC7" w:rsidP="00920DC7">
            <w:pPr>
              <w:ind w:firstLine="0"/>
            </w:pPr>
            <w:r>
              <w:t xml:space="preserve"> Плотность, г/см3</w:t>
            </w:r>
            <w:r>
              <w:tab/>
              <w:t xml:space="preserve">        0,78±0,05</w:t>
            </w:r>
          </w:p>
          <w:p w:rsidR="00920DC7" w:rsidRDefault="00920DC7" w:rsidP="00920DC7">
            <w:pPr>
              <w:ind w:firstLine="0"/>
            </w:pPr>
            <w:r>
              <w:t xml:space="preserve"> Разрушающее усилие, Н (кгс), не менее:</w:t>
            </w:r>
          </w:p>
          <w:p w:rsidR="00920DC7" w:rsidRDefault="00920DC7" w:rsidP="00920DC7">
            <w:pPr>
              <w:ind w:firstLine="0"/>
            </w:pPr>
            <w:r>
              <w:t xml:space="preserve"> в машинном направлении</w:t>
            </w:r>
            <w:r w:rsidR="00BD329A">
              <w:t xml:space="preserve"> 128 (13,0)</w:t>
            </w:r>
          </w:p>
          <w:p w:rsidR="00920DC7" w:rsidRDefault="00920DC7" w:rsidP="00920DC7">
            <w:pPr>
              <w:ind w:firstLine="0"/>
            </w:pPr>
            <w:r>
              <w:t xml:space="preserve"> в поперечном направлении</w:t>
            </w:r>
            <w:r w:rsidR="00BD329A">
              <w:t xml:space="preserve"> 59 (6,0)</w:t>
            </w:r>
            <w:r>
              <w:tab/>
              <w:t xml:space="preserve"> </w:t>
            </w:r>
          </w:p>
          <w:p w:rsidR="00920DC7" w:rsidRDefault="00920DC7" w:rsidP="00920DC7">
            <w:pPr>
              <w:ind w:firstLine="0"/>
            </w:pPr>
            <w:r>
              <w:t xml:space="preserve">Относительное удлинение, %, не менее: </w:t>
            </w:r>
          </w:p>
          <w:p w:rsidR="00920DC7" w:rsidRDefault="00920DC7" w:rsidP="00920DC7">
            <w:pPr>
              <w:ind w:firstLine="0"/>
            </w:pPr>
            <w:r>
              <w:t xml:space="preserve"> в машинном направлении</w:t>
            </w:r>
            <w:r w:rsidR="00BD329A">
              <w:t xml:space="preserve"> 2</w:t>
            </w:r>
          </w:p>
          <w:p w:rsidR="00920DC7" w:rsidRDefault="00920DC7" w:rsidP="00920DC7">
            <w:pPr>
              <w:ind w:firstLine="0"/>
            </w:pPr>
            <w:r>
              <w:t xml:space="preserve"> в поперечном направлении</w:t>
            </w:r>
            <w:r w:rsidR="007D458E">
              <w:t xml:space="preserve"> 4,5</w:t>
            </w:r>
            <w:r>
              <w:tab/>
              <w:t xml:space="preserve"> </w:t>
            </w:r>
          </w:p>
          <w:p w:rsidR="00920DC7" w:rsidRDefault="00920DC7" w:rsidP="00920DC7">
            <w:pPr>
              <w:ind w:firstLine="0"/>
            </w:pPr>
            <w:r>
              <w:t>Воздухопроницаемость, см3/мин, не более</w:t>
            </w:r>
            <w:r>
              <w:tab/>
              <w:t>40</w:t>
            </w:r>
          </w:p>
          <w:p w:rsidR="00920DC7" w:rsidRDefault="00920DC7" w:rsidP="00920DC7">
            <w:pPr>
              <w:ind w:firstLine="0"/>
            </w:pPr>
            <w:r>
              <w:t xml:space="preserve"> Массовая доля золы, %, не более</w:t>
            </w:r>
            <w:r>
              <w:tab/>
              <w:t>1,0</w:t>
            </w:r>
          </w:p>
          <w:p w:rsidR="00920DC7" w:rsidRDefault="00920DC7" w:rsidP="00920DC7">
            <w:pPr>
              <w:ind w:firstLine="0"/>
            </w:pPr>
            <w:r>
              <w:t xml:space="preserve"> Удельная электрическая проводимость водной вытяжки, мкСм/см, не более:</w:t>
            </w:r>
          </w:p>
          <w:p w:rsidR="00920DC7" w:rsidRDefault="00920DC7" w:rsidP="00920DC7">
            <w:pPr>
              <w:ind w:firstLine="0"/>
            </w:pPr>
            <w:r>
              <w:t>при модуле 1 : 50     60</w:t>
            </w:r>
          </w:p>
          <w:p w:rsidR="00920DC7" w:rsidRDefault="00920DC7" w:rsidP="00920DC7">
            <w:pPr>
              <w:ind w:firstLine="0"/>
            </w:pPr>
            <w:r>
              <w:t>при модуле 1 : 20     120</w:t>
            </w:r>
            <w:r>
              <w:tab/>
              <w:t xml:space="preserve"> </w:t>
            </w:r>
          </w:p>
          <w:p w:rsidR="00920DC7" w:rsidRDefault="00920DC7" w:rsidP="00920DC7">
            <w:pPr>
              <w:ind w:firstLine="0"/>
            </w:pPr>
            <w:r>
              <w:lastRenderedPageBreak/>
              <w:t>рН водной вытяжки</w:t>
            </w:r>
            <w:r>
              <w:tab/>
              <w:t xml:space="preserve"> 7,0-9,0</w:t>
            </w:r>
          </w:p>
          <w:p w:rsidR="00920DC7" w:rsidRDefault="00920DC7" w:rsidP="00920DC7">
            <w:pPr>
              <w:ind w:firstLine="0"/>
            </w:pPr>
            <w:r>
              <w:t xml:space="preserve"> Влажность, %</w:t>
            </w:r>
            <w:r>
              <w:tab/>
              <w:t xml:space="preserve"> не более 8,0</w:t>
            </w:r>
          </w:p>
          <w:p w:rsidR="00920DC7" w:rsidRDefault="00920DC7" w:rsidP="00920DC7">
            <w:pPr>
              <w:ind w:firstLine="0"/>
            </w:pPr>
            <w:r>
              <w:t>Состав по волокну, %: целлюлоза сульфатная небеленая</w:t>
            </w:r>
            <w:r>
              <w:tab/>
              <w:t xml:space="preserve">               100</w:t>
            </w:r>
          </w:p>
          <w:p w:rsidR="00A836CB" w:rsidRPr="00D30CE1" w:rsidRDefault="00920DC7" w:rsidP="00920DC7">
            <w:pPr>
              <w:ind w:firstLine="0"/>
            </w:pPr>
            <w:r>
              <w:t xml:space="preserve"> Толщина, мкм</w:t>
            </w:r>
            <w:r>
              <w:tab/>
              <w:t>120±7</w:t>
            </w:r>
          </w:p>
          <w:p w:rsidR="00D30CE1" w:rsidRPr="00AA2F71" w:rsidRDefault="00A836CB" w:rsidP="00920DC7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1,04 КГ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Трубка термоусадочная H-2(Z) 13/6,5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458E" w:rsidRDefault="007D458E" w:rsidP="007D458E">
            <w:pPr>
              <w:ind w:firstLine="0"/>
            </w:pPr>
            <w:r>
              <w:t>Внутренний диаметр до усадки 13 мм</w:t>
            </w:r>
          </w:p>
          <w:p w:rsidR="007D458E" w:rsidRDefault="007D458E" w:rsidP="007D458E">
            <w:pPr>
              <w:ind w:firstLine="0"/>
            </w:pPr>
            <w:r>
              <w:t>Внутренний диаметр после усадки 6.5 мм</w:t>
            </w:r>
          </w:p>
          <w:p w:rsidR="007D458E" w:rsidRDefault="007D458E" w:rsidP="007D458E">
            <w:pPr>
              <w:ind w:firstLine="0"/>
            </w:pPr>
            <w:r>
              <w:t>Коэффициент усадки 2:1</w:t>
            </w:r>
          </w:p>
          <w:p w:rsidR="007D458E" w:rsidRDefault="007D458E" w:rsidP="007D458E">
            <w:pPr>
              <w:ind w:firstLine="0"/>
            </w:pPr>
            <w:r>
              <w:t>Исполнение Тонкостенная</w:t>
            </w:r>
          </w:p>
          <w:p w:rsidR="007D458E" w:rsidRDefault="007D458E" w:rsidP="007D458E">
            <w:pPr>
              <w:ind w:firstLine="0"/>
            </w:pPr>
            <w:r>
              <w:t>Цвет Черный</w:t>
            </w:r>
          </w:p>
          <w:p w:rsidR="007D458E" w:rsidRDefault="007D458E" w:rsidP="007D458E">
            <w:pPr>
              <w:ind w:firstLine="0"/>
            </w:pPr>
            <w:r>
              <w:t>Материал Полиолефин (PEX)</w:t>
            </w:r>
          </w:p>
          <w:p w:rsidR="007D458E" w:rsidRDefault="007D458E" w:rsidP="007D458E">
            <w:pPr>
              <w:ind w:firstLine="0"/>
            </w:pPr>
            <w:r>
              <w:t>Не содержит (без) галогенов Да</w:t>
            </w:r>
          </w:p>
          <w:p w:rsidR="007D458E" w:rsidRDefault="007D458E" w:rsidP="007D458E">
            <w:pPr>
              <w:ind w:firstLine="0"/>
            </w:pPr>
            <w:r>
              <w:t>С внутренним клеевым слоем Нет</w:t>
            </w:r>
          </w:p>
          <w:p w:rsidR="007D458E" w:rsidRDefault="007D458E" w:rsidP="007D458E">
            <w:pPr>
              <w:ind w:firstLine="0"/>
            </w:pPr>
            <w:r>
              <w:t>Рабочая температура с -40 град.C</w:t>
            </w:r>
          </w:p>
          <w:p w:rsidR="00A836CB" w:rsidRPr="00D30CE1" w:rsidRDefault="007D458E" w:rsidP="007D458E">
            <w:pPr>
              <w:ind w:firstLine="0"/>
            </w:pPr>
            <w:r>
              <w:t>Рабочая температура по 125 град.C</w:t>
            </w:r>
          </w:p>
          <w:p w:rsidR="00D30CE1" w:rsidRPr="00AA2F71" w:rsidRDefault="00A836CB" w:rsidP="007D458E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H-2(Z) 4/2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458E" w:rsidRDefault="007D458E" w:rsidP="007D458E">
            <w:pPr>
              <w:ind w:firstLine="0"/>
            </w:pPr>
            <w:r>
              <w:t>Внутренний диаметр до усадки 4 мм</w:t>
            </w:r>
          </w:p>
          <w:p w:rsidR="007D458E" w:rsidRDefault="007D458E" w:rsidP="007D458E">
            <w:pPr>
              <w:ind w:firstLine="0"/>
            </w:pPr>
            <w:r>
              <w:t>Внутренний диаметр после усадки 2 мм</w:t>
            </w:r>
          </w:p>
          <w:p w:rsidR="007D458E" w:rsidRDefault="007D458E" w:rsidP="007D458E">
            <w:pPr>
              <w:ind w:firstLine="0"/>
            </w:pPr>
            <w:r>
              <w:t>Коэффициент усадки 2:1</w:t>
            </w:r>
          </w:p>
          <w:p w:rsidR="007D458E" w:rsidRDefault="007D458E" w:rsidP="007D458E">
            <w:pPr>
              <w:ind w:firstLine="0"/>
            </w:pPr>
            <w:r>
              <w:t>Исполнение Тонкостенная</w:t>
            </w:r>
          </w:p>
          <w:p w:rsidR="007D458E" w:rsidRDefault="007D458E" w:rsidP="007D458E">
            <w:pPr>
              <w:ind w:firstLine="0"/>
            </w:pPr>
            <w:r>
              <w:t>Цвет Черный</w:t>
            </w:r>
          </w:p>
          <w:p w:rsidR="007D458E" w:rsidRDefault="007D458E" w:rsidP="007D458E">
            <w:pPr>
              <w:ind w:firstLine="0"/>
            </w:pPr>
            <w:r>
              <w:t>Материал Полиолефин (PEX)</w:t>
            </w:r>
          </w:p>
          <w:p w:rsidR="007D458E" w:rsidRDefault="007D458E" w:rsidP="007D458E">
            <w:pPr>
              <w:ind w:firstLine="0"/>
            </w:pPr>
            <w:r>
              <w:t>Не содержит (без) галогенов Да</w:t>
            </w:r>
          </w:p>
          <w:p w:rsidR="007D458E" w:rsidRDefault="007D458E" w:rsidP="007D458E">
            <w:pPr>
              <w:ind w:firstLine="0"/>
            </w:pPr>
            <w:r>
              <w:t>С внутренним клеевым слоем Нет</w:t>
            </w:r>
          </w:p>
          <w:p w:rsidR="007D458E" w:rsidRDefault="007D458E" w:rsidP="007D458E">
            <w:pPr>
              <w:ind w:firstLine="0"/>
            </w:pPr>
            <w:r>
              <w:t>Рабочая температура с -40 град.C</w:t>
            </w:r>
          </w:p>
          <w:p w:rsidR="00A836CB" w:rsidRPr="00D30CE1" w:rsidRDefault="007D458E" w:rsidP="007D458E">
            <w:pPr>
              <w:ind w:firstLine="0"/>
            </w:pPr>
            <w:r>
              <w:t>Рабочая температура по 125 град.C</w:t>
            </w:r>
          </w:p>
          <w:p w:rsidR="00D30CE1" w:rsidRPr="00AA2F71" w:rsidRDefault="00A836CB" w:rsidP="007D458E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H-2(Z) 8/4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458E" w:rsidRDefault="007D458E" w:rsidP="007D458E">
            <w:pPr>
              <w:ind w:firstLine="0"/>
            </w:pPr>
            <w:r>
              <w:t>Внутренний диаметр до усадки 8 мм</w:t>
            </w:r>
          </w:p>
          <w:p w:rsidR="007D458E" w:rsidRDefault="007D458E" w:rsidP="007D458E">
            <w:pPr>
              <w:ind w:firstLine="0"/>
            </w:pPr>
            <w:r>
              <w:t>Внутренний диаметр после усадки 4 мм</w:t>
            </w:r>
          </w:p>
          <w:p w:rsidR="007D458E" w:rsidRDefault="007D458E" w:rsidP="007D458E">
            <w:pPr>
              <w:ind w:firstLine="0"/>
            </w:pPr>
            <w:r>
              <w:t>Коэффициент усадки 2:1</w:t>
            </w:r>
          </w:p>
          <w:p w:rsidR="007D458E" w:rsidRDefault="007D458E" w:rsidP="007D458E">
            <w:pPr>
              <w:ind w:firstLine="0"/>
            </w:pPr>
            <w:r>
              <w:t>Исполнение Тонкостенная</w:t>
            </w:r>
          </w:p>
          <w:p w:rsidR="007D458E" w:rsidRDefault="007D458E" w:rsidP="007D458E">
            <w:pPr>
              <w:ind w:firstLine="0"/>
            </w:pPr>
            <w:r>
              <w:t>Цвет Черный</w:t>
            </w:r>
          </w:p>
          <w:p w:rsidR="007D458E" w:rsidRDefault="007D458E" w:rsidP="007D458E">
            <w:pPr>
              <w:ind w:firstLine="0"/>
            </w:pPr>
            <w:r>
              <w:t>Материал Полиолефин (PEX)</w:t>
            </w:r>
          </w:p>
          <w:p w:rsidR="007D458E" w:rsidRDefault="007D458E" w:rsidP="007D458E">
            <w:pPr>
              <w:ind w:firstLine="0"/>
            </w:pPr>
            <w:r>
              <w:t>Не содержит (без) галогенов Да</w:t>
            </w:r>
          </w:p>
          <w:p w:rsidR="007D458E" w:rsidRDefault="007D458E" w:rsidP="007D458E">
            <w:pPr>
              <w:ind w:firstLine="0"/>
            </w:pPr>
            <w:r>
              <w:t>С внутренним клеевым слоем Нет</w:t>
            </w:r>
          </w:p>
          <w:p w:rsidR="007D458E" w:rsidRDefault="007D458E" w:rsidP="007D458E">
            <w:pPr>
              <w:ind w:firstLine="0"/>
            </w:pPr>
            <w:r>
              <w:t>Рабочая температура с -40 град.C</w:t>
            </w:r>
          </w:p>
          <w:p w:rsidR="00A836CB" w:rsidRPr="00D30CE1" w:rsidRDefault="007D458E" w:rsidP="007D458E">
            <w:pPr>
              <w:ind w:firstLine="0"/>
            </w:pPr>
            <w:r>
              <w:t>Рабочая температура по 125 град.C</w:t>
            </w:r>
          </w:p>
          <w:p w:rsidR="00D30CE1" w:rsidRPr="00AA2F71" w:rsidRDefault="00A836CB" w:rsidP="007D458E">
            <w:pPr>
              <w:ind w:firstLine="0"/>
              <w:rPr>
                <w:b/>
              </w:rPr>
            </w:pPr>
            <w:r w:rsidRPr="00AA2F71">
              <w:rPr>
                <w:b/>
              </w:rPr>
              <w:t>Количество 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ТУТ-К 9/3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Термоусаживаемая трубка, не содержащая галогенов с термоплавким клеевым подслоем, обладающим высокой адгезией и стойкостью к сдвиговым деформациям.</w:t>
            </w:r>
          </w:p>
          <w:p w:rsidR="00BD6293" w:rsidRDefault="00BD6293" w:rsidP="00BD6293">
            <w:pPr>
              <w:ind w:firstLine="0"/>
            </w:pPr>
            <w:r>
              <w:t>Растягивающее усилие</w:t>
            </w:r>
            <w:r>
              <w:tab/>
              <w:t>12МРа</w:t>
            </w:r>
          </w:p>
          <w:p w:rsidR="00BD6293" w:rsidRDefault="00BD6293" w:rsidP="00BD6293">
            <w:pPr>
              <w:ind w:firstLine="0"/>
            </w:pPr>
            <w:r>
              <w:t xml:space="preserve">Максимальное удлинение после </w:t>
            </w:r>
          </w:p>
          <w:p w:rsidR="00BD6293" w:rsidRDefault="00BD6293" w:rsidP="00BD6293">
            <w:pPr>
              <w:ind w:firstLine="0"/>
            </w:pPr>
            <w:r>
              <w:t>старения</w:t>
            </w:r>
            <w:r>
              <w:tab/>
              <w:t>350%</w:t>
            </w:r>
          </w:p>
          <w:p w:rsidR="00BD6293" w:rsidRDefault="00BD6293" w:rsidP="00BD6293">
            <w:pPr>
              <w:ind w:firstLine="0"/>
            </w:pPr>
            <w:r>
              <w:t>Удельный вес</w:t>
            </w:r>
            <w:r>
              <w:tab/>
              <w:t>1,15</w:t>
            </w:r>
          </w:p>
          <w:p w:rsidR="00BD6293" w:rsidRDefault="00BD6293" w:rsidP="00BD6293">
            <w:pPr>
              <w:ind w:firstLine="0"/>
            </w:pPr>
            <w:r>
              <w:t xml:space="preserve">Растягивающее усилие после </w:t>
            </w:r>
          </w:p>
          <w:p w:rsidR="00BD6293" w:rsidRDefault="00BD6293" w:rsidP="00BD6293">
            <w:pPr>
              <w:ind w:firstLine="0"/>
            </w:pPr>
            <w:r>
              <w:t>старения</w:t>
            </w:r>
            <w:r>
              <w:tab/>
              <w:t>12МРа</w:t>
            </w:r>
          </w:p>
          <w:p w:rsidR="00BD6293" w:rsidRDefault="00BD6293" w:rsidP="00BD6293">
            <w:pPr>
              <w:ind w:firstLine="0"/>
            </w:pPr>
            <w:r>
              <w:t>Твёрдость (Shore D)</w:t>
            </w:r>
            <w:r>
              <w:tab/>
              <w:t>55~60D</w:t>
            </w:r>
          </w:p>
          <w:p w:rsidR="00BD6293" w:rsidRDefault="00BD6293" w:rsidP="00BD6293">
            <w:pPr>
              <w:ind w:firstLine="0"/>
            </w:pPr>
            <w:r>
              <w:t>Гибкость при низких температурах</w:t>
            </w:r>
            <w:r>
              <w:tab/>
              <w:t>не трескается</w:t>
            </w:r>
          </w:p>
          <w:p w:rsidR="00BD6293" w:rsidRDefault="00BD6293" w:rsidP="00BD6293">
            <w:pPr>
              <w:ind w:firstLine="0"/>
            </w:pPr>
            <w:r>
              <w:t>Точка размягчения клея</w:t>
            </w:r>
            <w:r>
              <w:tab/>
              <w:t>85ºС</w:t>
            </w:r>
          </w:p>
          <w:p w:rsidR="00BD6293" w:rsidRDefault="00BD6293" w:rsidP="00BD6293">
            <w:pPr>
              <w:ind w:firstLine="0"/>
            </w:pPr>
            <w:r>
              <w:t xml:space="preserve">Температурная прочность </w:t>
            </w:r>
          </w:p>
          <w:p w:rsidR="00BD6293" w:rsidRDefault="00BD6293" w:rsidP="00BD6293">
            <w:pPr>
              <w:ind w:firstLine="0"/>
            </w:pPr>
            <w:r>
              <w:t>(4 часа при 200ºС)</w:t>
            </w:r>
            <w:r>
              <w:tab/>
              <w:t>не трескается, не перемещается</w:t>
            </w:r>
          </w:p>
          <w:p w:rsidR="00BD6293" w:rsidRDefault="00BD6293" w:rsidP="00BD6293">
            <w:pPr>
              <w:ind w:firstLine="0"/>
            </w:pPr>
            <w:r>
              <w:t>Прочность клея к полиолефину</w:t>
            </w:r>
            <w:r>
              <w:tab/>
              <w:t>110N/25mm</w:t>
            </w:r>
          </w:p>
          <w:p w:rsidR="00BD6293" w:rsidRDefault="00BD6293" w:rsidP="00BD6293">
            <w:pPr>
              <w:ind w:firstLine="0"/>
            </w:pPr>
            <w:r>
              <w:t>Прочность клея (к нержавейке)</w:t>
            </w:r>
            <w:r>
              <w:tab/>
              <w:t>80N/25mm</w:t>
            </w:r>
          </w:p>
          <w:p w:rsidR="00BD6293" w:rsidRDefault="00BD6293" w:rsidP="00BD6293">
            <w:pPr>
              <w:ind w:firstLine="0"/>
            </w:pPr>
            <w:r>
              <w:t>Электрическая прочность</w:t>
            </w:r>
            <w:r>
              <w:tab/>
              <w:t>20kV/mm</w:t>
            </w:r>
          </w:p>
          <w:p w:rsidR="00BD6293" w:rsidRDefault="00BD6293" w:rsidP="00BD6293">
            <w:pPr>
              <w:ind w:firstLine="0"/>
            </w:pPr>
            <w:r>
              <w:t>Электрическое сопротивление</w:t>
            </w:r>
            <w:r>
              <w:tab/>
              <w:t>1014cm</w:t>
            </w:r>
          </w:p>
          <w:p w:rsidR="00BD6293" w:rsidRDefault="00BD6293" w:rsidP="00BD6293">
            <w:pPr>
              <w:ind w:firstLine="0"/>
            </w:pPr>
            <w:r>
              <w:t>Стабильность к меди</w:t>
            </w:r>
            <w:r>
              <w:tab/>
              <w:t>нет коррозии</w:t>
            </w:r>
          </w:p>
          <w:p w:rsidR="00BD6293" w:rsidRDefault="00BD6293" w:rsidP="00BD6293">
            <w:pPr>
              <w:ind w:firstLine="0"/>
            </w:pPr>
            <w:r>
              <w:t>Абсорбция воды</w:t>
            </w:r>
            <w:r>
              <w:tab/>
              <w:t>0,5%</w:t>
            </w:r>
          </w:p>
          <w:p w:rsidR="00BD6293" w:rsidRDefault="00BD6293" w:rsidP="00BD6293">
            <w:pPr>
              <w:ind w:firstLine="0"/>
            </w:pPr>
            <w:r>
              <w:t xml:space="preserve">Диаметр до усадки, (мм)   </w:t>
            </w:r>
            <w:r>
              <w:tab/>
              <w:t>9,6</w:t>
            </w:r>
          </w:p>
          <w:p w:rsidR="00BD6293" w:rsidRDefault="00BD6293" w:rsidP="00BD6293">
            <w:pPr>
              <w:ind w:firstLine="0"/>
            </w:pPr>
            <w:r>
              <w:t xml:space="preserve">Диаметр после усадки, (мм) </w:t>
            </w:r>
            <w:r>
              <w:tab/>
              <w:t>3,2</w:t>
            </w:r>
          </w:p>
          <w:p w:rsidR="00A836CB" w:rsidRPr="00D30CE1" w:rsidRDefault="00BD6293" w:rsidP="00BD6293">
            <w:pPr>
              <w:ind w:firstLine="0"/>
            </w:pPr>
            <w:r>
              <w:t>Толщина стенки, мм</w:t>
            </w:r>
            <w:r>
              <w:tab/>
              <w:t>2</w:t>
            </w:r>
          </w:p>
          <w:p w:rsidR="00D30CE1" w:rsidRPr="00572286" w:rsidRDefault="00A836CB" w:rsidP="00BD629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ТУТ-К 12/4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Термоусаживаемая трубка, не содержащая галогенов с термоплавким клеевым подслоем, обладающим высокой адгезией и стойкостью к сдвиговым деформациям.</w:t>
            </w:r>
          </w:p>
          <w:p w:rsidR="00BD6293" w:rsidRDefault="00BD6293" w:rsidP="00BD6293">
            <w:pPr>
              <w:ind w:firstLine="0"/>
            </w:pPr>
            <w:r>
              <w:t>Растягивающее усилие</w:t>
            </w:r>
            <w:r>
              <w:tab/>
              <w:t>12МРа</w:t>
            </w:r>
          </w:p>
          <w:p w:rsidR="00BD6293" w:rsidRDefault="00BD6293" w:rsidP="00BD6293">
            <w:pPr>
              <w:ind w:firstLine="0"/>
            </w:pPr>
            <w:r>
              <w:lastRenderedPageBreak/>
              <w:t xml:space="preserve">Максимальное удлинение после </w:t>
            </w:r>
          </w:p>
          <w:p w:rsidR="00BD6293" w:rsidRDefault="00BD6293" w:rsidP="00BD6293">
            <w:pPr>
              <w:ind w:firstLine="0"/>
            </w:pPr>
            <w:r>
              <w:t>старения</w:t>
            </w:r>
            <w:r>
              <w:tab/>
              <w:t>350%</w:t>
            </w:r>
          </w:p>
          <w:p w:rsidR="00BD6293" w:rsidRDefault="00BD6293" w:rsidP="00BD6293">
            <w:pPr>
              <w:ind w:firstLine="0"/>
            </w:pPr>
            <w:r>
              <w:t>Удельный вес</w:t>
            </w:r>
            <w:r>
              <w:tab/>
              <w:t>1,15</w:t>
            </w:r>
          </w:p>
          <w:p w:rsidR="00BD6293" w:rsidRDefault="00BD6293" w:rsidP="00BD6293">
            <w:pPr>
              <w:ind w:firstLine="0"/>
            </w:pPr>
            <w:r>
              <w:t xml:space="preserve">Растягивающее усилие после </w:t>
            </w:r>
          </w:p>
          <w:p w:rsidR="00BD6293" w:rsidRDefault="00BD6293" w:rsidP="00BD6293">
            <w:pPr>
              <w:ind w:firstLine="0"/>
            </w:pPr>
            <w:r>
              <w:t>старения</w:t>
            </w:r>
            <w:r>
              <w:tab/>
              <w:t>12МРа</w:t>
            </w:r>
          </w:p>
          <w:p w:rsidR="00BD6293" w:rsidRDefault="00BD6293" w:rsidP="00BD6293">
            <w:pPr>
              <w:ind w:firstLine="0"/>
            </w:pPr>
            <w:r>
              <w:t>Твёрдость (Shore D)</w:t>
            </w:r>
            <w:r>
              <w:tab/>
              <w:t>55~60D</w:t>
            </w:r>
          </w:p>
          <w:p w:rsidR="00BD6293" w:rsidRDefault="00BD6293" w:rsidP="00BD6293">
            <w:pPr>
              <w:ind w:firstLine="0"/>
            </w:pPr>
            <w:r>
              <w:t>Гибкость при низких температурах</w:t>
            </w:r>
            <w:r>
              <w:tab/>
              <w:t>не трескается</w:t>
            </w:r>
          </w:p>
          <w:p w:rsidR="00BD6293" w:rsidRDefault="00BD6293" w:rsidP="00BD6293">
            <w:pPr>
              <w:ind w:firstLine="0"/>
            </w:pPr>
            <w:r>
              <w:t>Точка размягчения клея</w:t>
            </w:r>
            <w:r>
              <w:tab/>
              <w:t>85ºС</w:t>
            </w:r>
          </w:p>
          <w:p w:rsidR="00BD6293" w:rsidRDefault="00BD6293" w:rsidP="00BD6293">
            <w:pPr>
              <w:ind w:firstLine="0"/>
            </w:pPr>
            <w:r>
              <w:t xml:space="preserve">Температурная прочность </w:t>
            </w:r>
          </w:p>
          <w:p w:rsidR="00BD6293" w:rsidRDefault="00BD6293" w:rsidP="00BD6293">
            <w:pPr>
              <w:ind w:firstLine="0"/>
            </w:pPr>
            <w:r>
              <w:t>(4 часа при 200ºС)</w:t>
            </w:r>
            <w:r>
              <w:tab/>
              <w:t>не трескается, не перемещается</w:t>
            </w:r>
          </w:p>
          <w:p w:rsidR="00BD6293" w:rsidRDefault="00BD6293" w:rsidP="00BD6293">
            <w:pPr>
              <w:ind w:firstLine="0"/>
            </w:pPr>
            <w:r>
              <w:t>Прочность клея к полиолефину</w:t>
            </w:r>
            <w:r>
              <w:tab/>
              <w:t>110N/25mm</w:t>
            </w:r>
          </w:p>
          <w:p w:rsidR="00BD6293" w:rsidRDefault="00BD6293" w:rsidP="00BD6293">
            <w:pPr>
              <w:ind w:firstLine="0"/>
            </w:pPr>
            <w:r>
              <w:t>Прочность клея (к нержавейке)</w:t>
            </w:r>
            <w:r>
              <w:tab/>
              <w:t>80N/25mm</w:t>
            </w:r>
          </w:p>
          <w:p w:rsidR="00BD6293" w:rsidRDefault="00BD6293" w:rsidP="00BD6293">
            <w:pPr>
              <w:ind w:firstLine="0"/>
            </w:pPr>
            <w:r>
              <w:t>Электрическая прочность</w:t>
            </w:r>
            <w:r>
              <w:tab/>
              <w:t>20kV/mm</w:t>
            </w:r>
          </w:p>
          <w:p w:rsidR="00BD6293" w:rsidRDefault="00BD6293" w:rsidP="00BD6293">
            <w:pPr>
              <w:ind w:firstLine="0"/>
            </w:pPr>
            <w:r>
              <w:t>Электрическое сопротивление</w:t>
            </w:r>
            <w:r>
              <w:tab/>
              <w:t>1014cm</w:t>
            </w:r>
          </w:p>
          <w:p w:rsidR="00BD6293" w:rsidRDefault="00BD6293" w:rsidP="00BD6293">
            <w:pPr>
              <w:ind w:firstLine="0"/>
            </w:pPr>
            <w:r>
              <w:t>Стабильность к меди</w:t>
            </w:r>
            <w:r>
              <w:tab/>
              <w:t>нет коррозии</w:t>
            </w:r>
          </w:p>
          <w:p w:rsidR="00BD6293" w:rsidRDefault="00BD6293" w:rsidP="00BD6293">
            <w:pPr>
              <w:ind w:firstLine="0"/>
            </w:pPr>
            <w:r>
              <w:t>Абсорбция воды</w:t>
            </w:r>
            <w:r>
              <w:tab/>
              <w:t>0,5%</w:t>
            </w:r>
          </w:p>
          <w:p w:rsidR="00BD6293" w:rsidRDefault="00BD6293" w:rsidP="00BD6293">
            <w:pPr>
              <w:ind w:firstLine="0"/>
            </w:pPr>
            <w:r>
              <w:t xml:space="preserve">Диаметр до усадки, (мм)   </w:t>
            </w:r>
            <w:r>
              <w:tab/>
              <w:t>9,6</w:t>
            </w:r>
          </w:p>
          <w:p w:rsidR="00BD6293" w:rsidRDefault="00BD6293" w:rsidP="00BD6293">
            <w:pPr>
              <w:ind w:firstLine="0"/>
            </w:pPr>
            <w:r>
              <w:t xml:space="preserve">Диаметр после усадки, (мм) </w:t>
            </w:r>
            <w:r>
              <w:tab/>
              <w:t>3,2</w:t>
            </w:r>
          </w:p>
          <w:p w:rsidR="00A836CB" w:rsidRPr="00D30CE1" w:rsidRDefault="00BD6293" w:rsidP="00BD6293">
            <w:pPr>
              <w:ind w:firstLine="0"/>
            </w:pPr>
            <w:r>
              <w:t>Толщина стенки, мм</w:t>
            </w:r>
            <w:r>
              <w:tab/>
              <w:t>2</w:t>
            </w:r>
          </w:p>
          <w:p w:rsidR="00D30CE1" w:rsidRPr="00572286" w:rsidRDefault="00A836CB" w:rsidP="00BD629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Трубка термоусадочная MWTM-25/8-1000/S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Минимальное уплотнение перед разрывом, % – 200</w:t>
            </w:r>
          </w:p>
          <w:p w:rsidR="00AE0B22" w:rsidRDefault="00AE0B22" w:rsidP="00AE0B22">
            <w:pPr>
              <w:ind w:firstLine="0"/>
            </w:pPr>
            <w:r>
              <w:t>Минимальная радиальная усадка, % – 50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 – -55÷105</w:t>
            </w:r>
          </w:p>
          <w:p w:rsidR="00AE0B22" w:rsidRDefault="00AE0B22" w:rsidP="00AE0B22">
            <w:pPr>
              <w:ind w:firstLine="0"/>
            </w:pPr>
            <w:r>
              <w:t>Температура усадки, °С – +84 ÷ +125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электрическая прочность, кВ/мм – 20 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Минимальное удельное электрическое сопротивление, ОМ/см – 1014 </w:t>
            </w:r>
          </w:p>
          <w:p w:rsidR="00AE0B22" w:rsidRDefault="00AE0B22" w:rsidP="00AE0B22">
            <w:pPr>
              <w:ind w:firstLine="0"/>
            </w:pPr>
            <w:r>
              <w:t xml:space="preserve">Диэлектрическая постоянная – ˂2,5 </w:t>
            </w:r>
          </w:p>
          <w:p w:rsidR="00AE0B22" w:rsidRDefault="00AE0B22" w:rsidP="00AE0B22">
            <w:pPr>
              <w:ind w:firstLine="0"/>
            </w:pPr>
            <w:r>
              <w:t xml:space="preserve">Удельная плотность, г/см³ - 0,95 </w:t>
            </w:r>
          </w:p>
          <w:p w:rsidR="00AE0B22" w:rsidRDefault="00AE0B22" w:rsidP="00AE0B22">
            <w:pPr>
              <w:ind w:firstLine="0"/>
            </w:pPr>
            <w:r>
              <w:t>Усадка продольная, % – ≤10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прочность на растяжение, МПа – 10 </w:t>
            </w:r>
          </w:p>
          <w:p w:rsidR="00AE0B22" w:rsidRDefault="00AE0B22" w:rsidP="00AE0B22">
            <w:pPr>
              <w:ind w:firstLine="0"/>
            </w:pPr>
            <w:r>
              <w:t>Номинальный диаметр трубки до усадки, мм – 25</w:t>
            </w:r>
          </w:p>
          <w:p w:rsidR="00AE0B22" w:rsidRDefault="00AE0B22" w:rsidP="00AE0B22">
            <w:pPr>
              <w:ind w:firstLine="0"/>
            </w:pPr>
            <w:r>
              <w:t>Номинальный диаметр трубки после усадки, мм – 8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до усадки, мм – 0,4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после усадки, мм – 2</w:t>
            </w:r>
          </w:p>
          <w:p w:rsidR="00A836CB" w:rsidRPr="00D30CE1" w:rsidRDefault="00AE0B22" w:rsidP="00AE0B22">
            <w:pPr>
              <w:ind w:firstLine="0"/>
            </w:pPr>
            <w:r>
              <w:t>Мерная длина, м – 1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4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Прокладка под проходной изолятор ИПУ-10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458E" w:rsidRDefault="007D458E" w:rsidP="007D458E">
            <w:pPr>
              <w:ind w:firstLine="0"/>
            </w:pPr>
            <w:r>
              <w:t>Размер – 8мм</w:t>
            </w:r>
          </w:p>
          <w:p w:rsidR="007D458E" w:rsidRDefault="007D458E" w:rsidP="007D458E">
            <w:pPr>
              <w:ind w:firstLine="0"/>
            </w:pPr>
            <w:r>
              <w:t>Тип – для установки под изолятор ИПУ-10/630 (овальный фланец)</w:t>
            </w:r>
          </w:p>
          <w:p w:rsidR="00A836CB" w:rsidRPr="00D30CE1" w:rsidRDefault="007D458E" w:rsidP="007D458E">
            <w:pPr>
              <w:ind w:firstLine="0"/>
            </w:pPr>
            <w:r>
              <w:t>Материал – маслобензостойкая резина марки 7B14</w:t>
            </w:r>
          </w:p>
          <w:p w:rsidR="00D30CE1" w:rsidRPr="00572286" w:rsidRDefault="00A836CB" w:rsidP="007D458E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6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MWTM-35/12-1000/S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Минимальное уплотнение перед разрывом, % – 200</w:t>
            </w:r>
          </w:p>
          <w:p w:rsidR="00AE0B22" w:rsidRDefault="00AE0B22" w:rsidP="00AE0B22">
            <w:pPr>
              <w:ind w:firstLine="0"/>
            </w:pPr>
            <w:r>
              <w:t>Минимальная радиальная усадка, % – 50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 – -55÷105</w:t>
            </w:r>
          </w:p>
          <w:p w:rsidR="00AE0B22" w:rsidRDefault="00AE0B22" w:rsidP="00AE0B22">
            <w:pPr>
              <w:ind w:firstLine="0"/>
            </w:pPr>
            <w:r>
              <w:t>Температура усадки, °С – +84 ÷ +125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электрическая прочность, кВ/мм – 20 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Минимальное удельное электрическое сопротивление, ОМ/см – 1014 </w:t>
            </w:r>
          </w:p>
          <w:p w:rsidR="00AE0B22" w:rsidRDefault="00AE0B22" w:rsidP="00AE0B22">
            <w:pPr>
              <w:ind w:firstLine="0"/>
            </w:pPr>
            <w:r>
              <w:t xml:space="preserve">Диэлектрическая постоянная – ˂2,5 </w:t>
            </w:r>
          </w:p>
          <w:p w:rsidR="00AE0B22" w:rsidRDefault="00AE0B22" w:rsidP="00AE0B22">
            <w:pPr>
              <w:ind w:firstLine="0"/>
            </w:pPr>
            <w:r>
              <w:t xml:space="preserve">Удельная плотность, г/см³ - 0,95 </w:t>
            </w:r>
          </w:p>
          <w:p w:rsidR="00AE0B22" w:rsidRDefault="00AE0B22" w:rsidP="00AE0B22">
            <w:pPr>
              <w:ind w:firstLine="0"/>
            </w:pPr>
            <w:r>
              <w:t>Усадка продольная, % – ≤10</w:t>
            </w:r>
          </w:p>
          <w:p w:rsidR="00AE0B22" w:rsidRDefault="00AE0B22" w:rsidP="00AE0B22">
            <w:pPr>
              <w:ind w:firstLine="0"/>
            </w:pPr>
            <w:r>
              <w:t xml:space="preserve">Минимальная прочность на растяжение, МПа – 10 </w:t>
            </w:r>
          </w:p>
          <w:p w:rsidR="00AE0B22" w:rsidRDefault="00AE0B22" w:rsidP="00AE0B22">
            <w:pPr>
              <w:ind w:firstLine="0"/>
            </w:pPr>
            <w:r>
              <w:t xml:space="preserve">Номинальный диаметр трубки до усадки, мм – </w:t>
            </w:r>
            <w:r w:rsidR="007D458E">
              <w:t>35</w:t>
            </w:r>
          </w:p>
          <w:p w:rsidR="00AE0B22" w:rsidRDefault="00AE0B22" w:rsidP="00AE0B22">
            <w:pPr>
              <w:ind w:firstLine="0"/>
            </w:pPr>
            <w:r>
              <w:t xml:space="preserve">Номинальный диаметр трубки после усадки, мм – </w:t>
            </w:r>
            <w:r w:rsidR="007D458E">
              <w:t>12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до усадки, мм – 0,4</w:t>
            </w:r>
          </w:p>
          <w:p w:rsidR="00AE0B22" w:rsidRDefault="00AE0B22" w:rsidP="00AE0B22">
            <w:pPr>
              <w:ind w:firstLine="0"/>
            </w:pPr>
            <w:r>
              <w:t>Толщина стенки трубки после усадки, мм – 2</w:t>
            </w:r>
          </w:p>
          <w:p w:rsidR="00A836CB" w:rsidRPr="00572286" w:rsidRDefault="00AE0B22" w:rsidP="00AE0B22">
            <w:pPr>
              <w:ind w:firstLine="0"/>
            </w:pPr>
            <w:r w:rsidRPr="00572286">
              <w:t>Мерная длина, м – 1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4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0C4C2D">
            <w:pPr>
              <w:ind w:firstLine="0"/>
            </w:pPr>
            <w:r w:rsidRPr="00D30CE1">
              <w:t>Изолента ПВХ 19ммх20м красная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4C2D" w:rsidRDefault="000C4C2D" w:rsidP="000C4C2D">
            <w:pPr>
              <w:ind w:firstLine="0"/>
            </w:pPr>
            <w:r>
              <w:t>Материал - ПВХ</w:t>
            </w:r>
          </w:p>
          <w:p w:rsidR="000C4C2D" w:rsidRDefault="000C4C2D" w:rsidP="000C4C2D">
            <w:pPr>
              <w:ind w:firstLine="0"/>
            </w:pPr>
            <w:r>
              <w:t>Ширина – 19 мм</w:t>
            </w:r>
          </w:p>
          <w:p w:rsidR="000C4C2D" w:rsidRDefault="000C4C2D" w:rsidP="000C4C2D">
            <w:pPr>
              <w:ind w:firstLine="0"/>
            </w:pPr>
            <w:r>
              <w:t>Толщина – 0,13 мм</w:t>
            </w:r>
          </w:p>
          <w:p w:rsidR="00D30CE1" w:rsidRDefault="000C4C2D" w:rsidP="000C4C2D">
            <w:pPr>
              <w:ind w:firstLine="0"/>
            </w:pPr>
            <w:r>
              <w:t>Длина в рулоне - 20 м</w:t>
            </w:r>
          </w:p>
          <w:p w:rsidR="00A836CB" w:rsidRPr="00D30CE1" w:rsidRDefault="000C4C2D" w:rsidP="000C4C2D">
            <w:pPr>
              <w:ind w:firstLine="0"/>
            </w:pPr>
            <w:r>
              <w:t>Цвет: Красный</w:t>
            </w:r>
          </w:p>
          <w:p w:rsidR="000C4C2D" w:rsidRPr="00572286" w:rsidRDefault="00A836CB" w:rsidP="000C4C2D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0C4C2D">
            <w:pPr>
              <w:ind w:firstLine="0"/>
            </w:pPr>
            <w:r w:rsidRPr="00D30CE1">
              <w:t>Изолента ПВХ 19ммх25м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4C2D" w:rsidRDefault="000C4C2D" w:rsidP="000C4C2D">
            <w:pPr>
              <w:ind w:firstLine="0"/>
            </w:pPr>
            <w:r>
              <w:t>Материал - ПВХ</w:t>
            </w:r>
          </w:p>
          <w:p w:rsidR="000C4C2D" w:rsidRDefault="000C4C2D" w:rsidP="000C4C2D">
            <w:pPr>
              <w:ind w:firstLine="0"/>
            </w:pPr>
            <w:r>
              <w:t>Ширина – 19 мм</w:t>
            </w:r>
          </w:p>
          <w:p w:rsidR="000C4C2D" w:rsidRDefault="000C4C2D" w:rsidP="000C4C2D">
            <w:pPr>
              <w:ind w:firstLine="0"/>
            </w:pPr>
            <w:r>
              <w:lastRenderedPageBreak/>
              <w:t>Толщина – 0,13 мм</w:t>
            </w:r>
          </w:p>
          <w:p w:rsidR="00A836CB" w:rsidRPr="00D30CE1" w:rsidRDefault="000C4C2D" w:rsidP="000C4C2D">
            <w:pPr>
              <w:ind w:firstLine="0"/>
            </w:pPr>
            <w:r>
              <w:t>Длина в рулоне - 25 м</w:t>
            </w:r>
          </w:p>
          <w:p w:rsidR="00D30CE1" w:rsidRPr="00572286" w:rsidRDefault="00A836CB" w:rsidP="000C4C2D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87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Металлорукав Р3-ЦХ d50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9303-84, ГОСТ 9306-85, ТУ 4833-001-57393508-2007 (или аналоги)</w:t>
            </w:r>
          </w:p>
          <w:p w:rsidR="00BD6293" w:rsidRDefault="00BD6293" w:rsidP="00BD6293">
            <w:pPr>
              <w:ind w:firstLine="0"/>
            </w:pPr>
            <w:r>
              <w:t xml:space="preserve">Область применения - для защиты кабелей и проводов от механических воздействий, от возгорания в случае к.з. </w:t>
            </w:r>
          </w:p>
          <w:p w:rsidR="00BD6293" w:rsidRDefault="00BD6293" w:rsidP="00BD6293">
            <w:pPr>
              <w:ind w:firstLine="0"/>
            </w:pPr>
            <w:r>
              <w:t>Материал: лента стальная (профилированная) оцинкованная; уплотнение хлопчатобумажное</w:t>
            </w:r>
          </w:p>
          <w:p w:rsidR="00A836CB" w:rsidRPr="00D30CE1" w:rsidRDefault="00BD6293" w:rsidP="00BD6293">
            <w:pPr>
              <w:ind w:firstLine="0"/>
            </w:pPr>
            <w:r>
              <w:t xml:space="preserve">Диаметр условного прохода, мм - 50 </w:t>
            </w:r>
          </w:p>
          <w:p w:rsidR="00D30CE1" w:rsidRPr="00572286" w:rsidRDefault="00A836CB" w:rsidP="00BD629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72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Металлорукав Р3-ЦХ d25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6293" w:rsidRDefault="00BD6293" w:rsidP="00BD6293">
            <w:pPr>
              <w:ind w:firstLine="0"/>
            </w:pPr>
            <w:r>
              <w:t>ГОСТ 9303-84, ГОСТ 9306-85, ТУ 4833-001-57393508-2007 (или аналоги)</w:t>
            </w:r>
          </w:p>
          <w:p w:rsidR="00BD6293" w:rsidRDefault="00BD6293" w:rsidP="00BD6293">
            <w:pPr>
              <w:ind w:firstLine="0"/>
            </w:pPr>
            <w:r>
              <w:t xml:space="preserve">Область применения - для защиты кабелей и проводов от механических воздействий, от возгорания в случае к.з. </w:t>
            </w:r>
          </w:p>
          <w:p w:rsidR="00BD6293" w:rsidRDefault="00BD6293" w:rsidP="00BD6293">
            <w:pPr>
              <w:ind w:firstLine="0"/>
            </w:pPr>
            <w:r>
              <w:t>Материал: лента стальная (профилированная) оцинкованная; уплотнение хлопчатобумажное</w:t>
            </w:r>
          </w:p>
          <w:p w:rsidR="00A836CB" w:rsidRDefault="00BD6293" w:rsidP="00BD6293">
            <w:pPr>
              <w:ind w:firstLine="0"/>
            </w:pPr>
            <w:r>
              <w:t xml:space="preserve">Диаметр условного прохода, мм - </w:t>
            </w:r>
            <w:r w:rsidR="00DC1453">
              <w:t>25</w:t>
            </w:r>
          </w:p>
          <w:p w:rsidR="00D30CE1" w:rsidRPr="00572286" w:rsidRDefault="00A836CB" w:rsidP="00BD629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600 М</w:t>
            </w:r>
            <w:r w:rsidR="00BD6293" w:rsidRPr="00572286">
              <w:rPr>
                <w:b/>
              </w:rPr>
              <w:t xml:space="preserve"> 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ПНД d25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426E03" w:rsidRDefault="00426E03" w:rsidP="00426E03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426E03" w:rsidRDefault="00426E03" w:rsidP="00426E03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</w:t>
            </w:r>
            <w:r w:rsidR="00DC1453">
              <w:t>25</w:t>
            </w:r>
            <w:r>
              <w:t xml:space="preserve"> ± 0,5 мм</w:t>
            </w:r>
          </w:p>
          <w:p w:rsidR="00426E03" w:rsidRDefault="00426E03" w:rsidP="00426E03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426E03" w:rsidRDefault="00426E03" w:rsidP="00426E03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426E03" w:rsidRDefault="00426E03" w:rsidP="00426E03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изоляции, не менее, Мом</w:t>
            </w:r>
            <w:r>
              <w:tab/>
              <w:t>100 (1 мин., 500 В)</w:t>
            </w:r>
          </w:p>
          <w:p w:rsidR="00426E03" w:rsidRDefault="00426E03" w:rsidP="00426E03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426E03" w:rsidRDefault="00426E03" w:rsidP="00426E03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426E03" w:rsidRDefault="00426E03" w:rsidP="00426E03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426E03" w:rsidRDefault="00426E03" w:rsidP="00426E03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426E03" w:rsidP="00426E03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540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0C4C2D">
            <w:pPr>
              <w:ind w:firstLine="0"/>
            </w:pPr>
            <w:r w:rsidRPr="00D30CE1">
              <w:t>Изолента ПВХ 19ммх25м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Материал - ПВХ</w:t>
            </w:r>
          </w:p>
          <w:p w:rsidR="00AE0B22" w:rsidRDefault="00AE0B22" w:rsidP="00AE0B22">
            <w:pPr>
              <w:ind w:firstLine="0"/>
            </w:pPr>
            <w:r>
              <w:t>Ширина – 19 мм</w:t>
            </w:r>
          </w:p>
          <w:p w:rsidR="00AE0B22" w:rsidRDefault="00AE0B22" w:rsidP="00AE0B22">
            <w:pPr>
              <w:ind w:firstLine="0"/>
            </w:pPr>
            <w:r>
              <w:t>Толщина – 0,13 мм</w:t>
            </w:r>
          </w:p>
          <w:p w:rsidR="00A836CB" w:rsidRPr="00D30CE1" w:rsidRDefault="00AE0B22" w:rsidP="00AE0B22">
            <w:pPr>
              <w:ind w:firstLine="0"/>
            </w:pPr>
            <w:r>
              <w:t>Длина в рулоне - 25 м</w:t>
            </w:r>
          </w:p>
          <w:p w:rsidR="00D30CE1" w:rsidRPr="00572286" w:rsidRDefault="00A836CB" w:rsidP="00BA1CE1">
            <w:pPr>
              <w:ind w:firstLine="0"/>
              <w:rPr>
                <w:b/>
              </w:rPr>
            </w:pPr>
            <w:r w:rsidRPr="00572286">
              <w:rPr>
                <w:b/>
              </w:rPr>
              <w:t xml:space="preserve">Количество </w:t>
            </w:r>
            <w:r w:rsidR="00BA1CE1">
              <w:rPr>
                <w:b/>
              </w:rPr>
              <w:t>6</w:t>
            </w:r>
            <w:r w:rsidRPr="00572286">
              <w:rPr>
                <w:b/>
              </w:rPr>
              <w:t>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Лента скотч 88Т 19ммх18м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Материал - поливинилхлорид</w:t>
            </w:r>
          </w:p>
          <w:p w:rsidR="00AE0B22" w:rsidRDefault="00AE0B22" w:rsidP="00AE0B22">
            <w:pPr>
              <w:ind w:firstLine="0"/>
            </w:pPr>
            <w:r>
              <w:t>Цвет - черный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- 250% при +22°С , 100% при -18°С</w:t>
            </w:r>
          </w:p>
          <w:p w:rsidR="00AE0B22" w:rsidRDefault="00AE0B22" w:rsidP="00AE0B22">
            <w:pPr>
              <w:ind w:firstLine="0"/>
            </w:pPr>
            <w:r>
              <w:t>Сопротивление изоляции - &gt;10 МОм</w:t>
            </w:r>
          </w:p>
          <w:p w:rsidR="00AE0B22" w:rsidRDefault="00AE0B22" w:rsidP="00AE0B22">
            <w:pPr>
              <w:ind w:firstLine="0"/>
            </w:pPr>
            <w:r>
              <w:t>Рабочие температуры - -18°С - +105°С</w:t>
            </w:r>
          </w:p>
          <w:p w:rsidR="00AE0B22" w:rsidRDefault="00AE0B22" w:rsidP="00AE0B22">
            <w:pPr>
              <w:ind w:firstLine="0"/>
            </w:pPr>
            <w:r>
              <w:t>Диэлектрическая прочность - &gt;1,29x10 В/м.</w:t>
            </w:r>
          </w:p>
          <w:p w:rsidR="00AE0B22" w:rsidRDefault="00AE0B22" w:rsidP="00AE0B22">
            <w:pPr>
              <w:ind w:firstLine="0"/>
            </w:pPr>
            <w:r>
              <w:t>Длина ленты в рулоне - 18 м</w:t>
            </w:r>
          </w:p>
          <w:p w:rsidR="00AE0B22" w:rsidRDefault="00AE0B22" w:rsidP="00AE0B22">
            <w:pPr>
              <w:ind w:firstLine="0"/>
            </w:pPr>
            <w:r>
              <w:t>Ширина – 19мм</w:t>
            </w:r>
          </w:p>
          <w:p w:rsidR="00A836CB" w:rsidRPr="00D30CE1" w:rsidRDefault="00AE0B22" w:rsidP="00AE0B22">
            <w:pPr>
              <w:ind w:firstLine="0"/>
            </w:pPr>
            <w:r>
              <w:t>Толщина - 0,21 мм.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62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ПНД d16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426E03" w:rsidRDefault="00426E03" w:rsidP="00426E03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426E03" w:rsidRDefault="00426E03" w:rsidP="00426E03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</w:t>
            </w:r>
            <w:r w:rsidR="00DC1453">
              <w:t>16</w:t>
            </w:r>
            <w:r>
              <w:t xml:space="preserve"> ± 0,5 мм</w:t>
            </w:r>
          </w:p>
          <w:p w:rsidR="00426E03" w:rsidRDefault="00426E03" w:rsidP="00426E03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426E03" w:rsidRDefault="00426E03" w:rsidP="00426E03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426E03" w:rsidRDefault="00426E03" w:rsidP="00426E03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изоляции, не менее, Мом</w:t>
            </w:r>
            <w:r>
              <w:tab/>
              <w:t>100 (1 мин., 500 В)</w:t>
            </w:r>
          </w:p>
          <w:p w:rsidR="00426E03" w:rsidRDefault="00426E03" w:rsidP="00426E03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426E03" w:rsidRDefault="00426E03" w:rsidP="00426E03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426E03" w:rsidRDefault="00426E03" w:rsidP="00426E03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426E03" w:rsidRDefault="00426E03" w:rsidP="00426E03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426E03" w:rsidP="00426E03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ПНД d32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426E03" w:rsidRDefault="00426E03" w:rsidP="00426E03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426E03" w:rsidRDefault="00426E03" w:rsidP="00426E03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</w:t>
            </w:r>
            <w:r w:rsidR="00DC1453">
              <w:t>32</w:t>
            </w:r>
            <w:r>
              <w:t xml:space="preserve"> ± 0,5 мм</w:t>
            </w:r>
          </w:p>
          <w:p w:rsidR="00426E03" w:rsidRDefault="00426E03" w:rsidP="00426E03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426E03" w:rsidRDefault="00426E03" w:rsidP="00426E03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426E03" w:rsidRDefault="00426E03" w:rsidP="00426E03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426E03" w:rsidRDefault="00426E03" w:rsidP="00426E03">
            <w:pPr>
              <w:ind w:firstLine="0"/>
            </w:pPr>
            <w:r>
              <w:lastRenderedPageBreak/>
              <w:t>Сопротивление изоляции, не менее, Мом</w:t>
            </w:r>
            <w:r>
              <w:tab/>
              <w:t>100 (1 мин., 500 В)</w:t>
            </w:r>
          </w:p>
          <w:p w:rsidR="00426E03" w:rsidRDefault="00426E03" w:rsidP="00426E03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426E03" w:rsidRDefault="00426E03" w:rsidP="00426E03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426E03" w:rsidRDefault="00426E03" w:rsidP="00426E03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426E03" w:rsidRDefault="00426E03" w:rsidP="00426E03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426E03" w:rsidP="00426E03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Труба гофрированная ПВХ d63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 xml:space="preserve">Диаметр </w:t>
            </w:r>
            <w:r w:rsidR="00DC1453">
              <w:t>63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A836CB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8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гофр. ПВХ d25 с зондом легкая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ТУ 3464-001-42790588-99 или эквивалент</w:t>
            </w:r>
          </w:p>
          <w:p w:rsidR="00426E03" w:rsidRDefault="00426E03" w:rsidP="00426E03">
            <w:pPr>
              <w:ind w:firstLine="0"/>
            </w:pPr>
            <w:r>
              <w:t>Диаметр 25 мм</w:t>
            </w:r>
          </w:p>
          <w:p w:rsidR="00426E03" w:rsidRDefault="00426E03" w:rsidP="00426E03">
            <w:pPr>
              <w:ind w:firstLine="0"/>
            </w:pPr>
            <w:r>
              <w:t>Степень защиты - IP 55</w:t>
            </w:r>
          </w:p>
          <w:p w:rsidR="00426E03" w:rsidRDefault="00426E03" w:rsidP="00426E03">
            <w:pPr>
              <w:ind w:firstLine="0"/>
            </w:pPr>
            <w:r>
              <w:t>Сопротивление изоляции не менее 100 Мом (500В, в теч.1мин.)</w:t>
            </w:r>
          </w:p>
          <w:p w:rsidR="00426E03" w:rsidRDefault="00426E03" w:rsidP="00426E03">
            <w:pPr>
              <w:ind w:firstLine="0"/>
            </w:pPr>
            <w:r>
              <w:t>Огнестойкость - не поддерживает горение</w:t>
            </w:r>
          </w:p>
          <w:p w:rsidR="00A836CB" w:rsidRPr="00D30CE1" w:rsidRDefault="00426E03" w:rsidP="00426E03">
            <w:pPr>
              <w:ind w:firstLine="0"/>
            </w:pPr>
            <w:r>
              <w:t>Диэлектрическая прочность - не менее 2000 В (50Гц, в теч.15мин.)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C1453">
            <w:pPr>
              <w:ind w:firstLine="0"/>
            </w:pPr>
            <w:r w:rsidRPr="00D30CE1">
              <w:t>Изолента 19ммх20м желто-зеленая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DC1453">
              <w:t>19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DC1453" w:rsidRPr="00D30CE1">
              <w:t>желто-зеленая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27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3E477F">
            <w:pPr>
              <w:ind w:firstLine="0"/>
            </w:pPr>
            <w:r w:rsidRPr="00D30CE1">
              <w:t>Изолента ПВХ 19ммх20м желтая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7105A1" w:rsidP="00AE0B22">
            <w:pPr>
              <w:ind w:firstLine="0"/>
            </w:pPr>
            <w:r>
              <w:t>Ширина – 19</w:t>
            </w:r>
            <w:r w:rsidR="00AE0B22"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</w:t>
            </w:r>
            <w:r w:rsidR="007105A1">
              <w:t>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3E477F">
              <w:t>желтый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11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3E477F">
            <w:pPr>
              <w:ind w:firstLine="0"/>
            </w:pPr>
            <w:r w:rsidRPr="00D30CE1">
              <w:t>Изолента ПВХ  19ммх20м белая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7105A1" w:rsidP="00AE0B22">
            <w:pPr>
              <w:ind w:firstLine="0"/>
            </w:pPr>
            <w:r>
              <w:t>Ширина – 19</w:t>
            </w:r>
            <w:r w:rsidR="00AE0B22"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7105A1">
              <w:t>20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lastRenderedPageBreak/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</w:t>
            </w:r>
            <w:r w:rsidR="003E477F">
              <w:t>- белый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Труба гофрированная ПНД d50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AE0B22" w:rsidRDefault="00AE0B22" w:rsidP="00AE0B22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AE0B22" w:rsidRDefault="00AE0B22" w:rsidP="00AE0B22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50 ± 0,5 мм</w:t>
            </w:r>
          </w:p>
          <w:p w:rsidR="00AE0B22" w:rsidRDefault="00AE0B22" w:rsidP="00AE0B22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AE0B22" w:rsidRDefault="00AE0B22" w:rsidP="00AE0B22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AE0B22" w:rsidRDefault="00AE0B22" w:rsidP="00AE0B22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AE0B22" w:rsidRDefault="00AE0B22" w:rsidP="00AE0B22">
            <w:pPr>
              <w:ind w:firstLine="0"/>
            </w:pPr>
            <w:r>
              <w:t>Сопротивление изоляции, не менее, Мом</w:t>
            </w:r>
            <w:r>
              <w:tab/>
              <w:t>100 (1 мин., 500 В)</w:t>
            </w:r>
          </w:p>
          <w:p w:rsidR="00AE0B22" w:rsidRDefault="00AE0B22" w:rsidP="00AE0B22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AE0B22" w:rsidRDefault="00AE0B22" w:rsidP="00AE0B22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AE0B22" w:rsidRDefault="00AE0B22" w:rsidP="00AE0B22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AE0B22" w:rsidP="00AE0B22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137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ПНД d50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AE0B22" w:rsidRDefault="00AE0B22" w:rsidP="00AE0B22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AE0B22" w:rsidRDefault="00AE0B22" w:rsidP="00AE0B22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50 ± 0,5 мм</w:t>
            </w:r>
          </w:p>
          <w:p w:rsidR="00AE0B22" w:rsidRDefault="00AE0B22" w:rsidP="00AE0B22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AE0B22" w:rsidRDefault="00AE0B22" w:rsidP="00AE0B22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AE0B22" w:rsidRDefault="00AE0B22" w:rsidP="00AE0B22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AE0B22" w:rsidRDefault="00AE0B22" w:rsidP="00AE0B22">
            <w:pPr>
              <w:ind w:firstLine="0"/>
            </w:pPr>
            <w:r>
              <w:t>Сопротивление изоляции, не менее, Мом</w:t>
            </w:r>
            <w:r>
              <w:tab/>
              <w:t>100 (1 мин., 500 В)</w:t>
            </w:r>
          </w:p>
          <w:p w:rsidR="00AE0B22" w:rsidRDefault="00AE0B22" w:rsidP="00AE0B22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AE0B22" w:rsidRDefault="00AE0B22" w:rsidP="00AE0B22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AE0B22" w:rsidRDefault="00AE0B22" w:rsidP="00AE0B22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AE0B22" w:rsidP="00AE0B22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205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ПНД d40 с зондом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Тип материала</w:t>
            </w:r>
            <w:r>
              <w:tab/>
              <w:t>полиэтилен низкого давления ПНД</w:t>
            </w:r>
          </w:p>
          <w:p w:rsidR="00AE0B22" w:rsidRDefault="00AE0B22" w:rsidP="00AE0B22">
            <w:pPr>
              <w:ind w:firstLine="0"/>
            </w:pPr>
            <w:r>
              <w:t>Цвет</w:t>
            </w:r>
            <w:r>
              <w:tab/>
              <w:t>черный</w:t>
            </w:r>
          </w:p>
          <w:p w:rsidR="00AE0B22" w:rsidRDefault="00AE0B22" w:rsidP="00AE0B22">
            <w:pPr>
              <w:ind w:firstLine="0"/>
            </w:pPr>
            <w:r>
              <w:t xml:space="preserve">Внешний </w:t>
            </w:r>
            <w:r w:rsidRPr="00A836CB">
              <w:rPr>
                <w:rFonts w:ascii="Cambria Math" w:hAnsi="Cambria Math" w:cs="Cambria Math"/>
              </w:rPr>
              <w:t>∅</w:t>
            </w:r>
            <w:r>
              <w:t xml:space="preserve"> (D), мм </w:t>
            </w:r>
            <w:r>
              <w:tab/>
              <w:t xml:space="preserve"> </w:t>
            </w:r>
            <w:r w:rsidR="003E477F">
              <w:t>4</w:t>
            </w:r>
            <w:r>
              <w:t>0 ± 0,5 мм</w:t>
            </w:r>
          </w:p>
          <w:p w:rsidR="00AE0B22" w:rsidRDefault="00AE0B22" w:rsidP="00AE0B22">
            <w:pPr>
              <w:ind w:firstLine="0"/>
            </w:pPr>
            <w:r>
              <w:t>Степень защиты по ГОСТ 14254-96</w:t>
            </w:r>
            <w:r>
              <w:tab/>
              <w:t>IP55</w:t>
            </w:r>
          </w:p>
          <w:p w:rsidR="00AE0B22" w:rsidRDefault="00AE0B22" w:rsidP="00AE0B22">
            <w:pPr>
              <w:ind w:firstLine="0"/>
            </w:pPr>
            <w:r>
              <w:t>Прочность, Н</w:t>
            </w:r>
            <w:r>
              <w:tab/>
              <w:t>350 - 370 (на 5 см при 20 °С)</w:t>
            </w:r>
          </w:p>
          <w:p w:rsidR="00AE0B22" w:rsidRDefault="00AE0B22" w:rsidP="00AE0B22">
            <w:pPr>
              <w:ind w:firstLine="0"/>
            </w:pPr>
            <w:r>
              <w:t>Диэлектрическая прочность, не менее, В, (15 мин. при частоте 50 Гц)</w:t>
            </w:r>
            <w:r>
              <w:tab/>
              <w:t xml:space="preserve">2000 </w:t>
            </w:r>
          </w:p>
          <w:p w:rsidR="00AE0B22" w:rsidRDefault="00AE0B22" w:rsidP="00AE0B22">
            <w:pPr>
              <w:ind w:firstLine="0"/>
            </w:pPr>
            <w:r>
              <w:t>Сопротивление изоляции, не менее, Мом</w:t>
            </w:r>
            <w:r>
              <w:tab/>
              <w:t>100 (1 мин., 500 В)</w:t>
            </w:r>
          </w:p>
          <w:p w:rsidR="00AE0B22" w:rsidRDefault="00AE0B22" w:rsidP="00AE0B22">
            <w:pPr>
              <w:ind w:firstLine="0"/>
            </w:pPr>
            <w:r>
              <w:t>Минимальный радиус изгиба</w:t>
            </w:r>
            <w:r>
              <w:tab/>
              <w:t>3 диаметра</w:t>
            </w:r>
          </w:p>
          <w:p w:rsidR="00AE0B22" w:rsidRDefault="00AE0B22" w:rsidP="00AE0B22">
            <w:pPr>
              <w:ind w:firstLine="0"/>
            </w:pPr>
            <w:r>
              <w:t>Контактируемые среды</w:t>
            </w:r>
            <w:r>
              <w:tab/>
              <w:t>невзрывоопасная среда, не содержащая токопроводящей пыли и химически активных веществ</w:t>
            </w:r>
          </w:p>
          <w:p w:rsidR="00AE0B22" w:rsidRDefault="00AE0B22" w:rsidP="00AE0B22">
            <w:pPr>
              <w:ind w:firstLine="0"/>
            </w:pPr>
            <w:r>
              <w:t>Температура монтажа, °С</w:t>
            </w:r>
            <w:r>
              <w:tab/>
              <w:t>от -25 до +60</w:t>
            </w:r>
          </w:p>
          <w:p w:rsidR="00AE0B22" w:rsidRDefault="00AE0B22" w:rsidP="00AE0B22">
            <w:pPr>
              <w:ind w:firstLine="0"/>
            </w:pPr>
            <w:r>
              <w:t>Диапазон рабочих температур, °С</w:t>
            </w:r>
            <w:r>
              <w:tab/>
              <w:t>от -40 до +45</w:t>
            </w:r>
          </w:p>
          <w:p w:rsidR="00A836CB" w:rsidRPr="00D30CE1" w:rsidRDefault="00AE0B22" w:rsidP="00AE0B22">
            <w:pPr>
              <w:ind w:firstLine="0"/>
            </w:pPr>
            <w:r>
              <w:t xml:space="preserve">Исполнение </w:t>
            </w:r>
            <w:r>
              <w:tab/>
              <w:t>с зондом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310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термоусадочная ТТК 8/2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Термоусаживаемая трубка, не содержащая галогенов с термоплавким клеевым подслоем, обладающим высокой адгезией и стойкостью к сдвиговым деформациям.</w:t>
            </w:r>
          </w:p>
          <w:p w:rsidR="00AE0B22" w:rsidRDefault="00AE0B22" w:rsidP="00AE0B22">
            <w:pPr>
              <w:ind w:firstLine="0"/>
            </w:pPr>
            <w:r>
              <w:t>Растягивающее усилие</w:t>
            </w:r>
            <w:r>
              <w:tab/>
              <w:t>12МРа</w:t>
            </w:r>
          </w:p>
          <w:p w:rsidR="00AE0B22" w:rsidRDefault="00AE0B22" w:rsidP="00AE0B22">
            <w:pPr>
              <w:ind w:firstLine="0"/>
            </w:pPr>
            <w:r>
              <w:t>Максимальное удлинение после старения</w:t>
            </w:r>
            <w:r>
              <w:tab/>
              <w:t>350%</w:t>
            </w:r>
          </w:p>
          <w:p w:rsidR="00AE0B22" w:rsidRDefault="00AE0B22" w:rsidP="00AE0B22">
            <w:pPr>
              <w:ind w:firstLine="0"/>
            </w:pPr>
            <w:r>
              <w:t>Удельный вес</w:t>
            </w:r>
            <w:r>
              <w:tab/>
              <w:t>1,15</w:t>
            </w:r>
          </w:p>
          <w:p w:rsidR="00AE0B22" w:rsidRDefault="00AE0B22" w:rsidP="00AE0B22">
            <w:pPr>
              <w:ind w:firstLine="0"/>
            </w:pPr>
            <w:r>
              <w:t>Растягивающее усилие после старения</w:t>
            </w:r>
            <w:r>
              <w:tab/>
              <w:t>12МРа</w:t>
            </w:r>
          </w:p>
          <w:p w:rsidR="00AE0B22" w:rsidRDefault="00AE0B22" w:rsidP="00AE0B22">
            <w:pPr>
              <w:ind w:firstLine="0"/>
            </w:pPr>
            <w:r>
              <w:t>Твёрдость (Shore D)</w:t>
            </w:r>
            <w:r>
              <w:tab/>
              <w:t>55~60D</w:t>
            </w:r>
          </w:p>
          <w:p w:rsidR="00AE0B22" w:rsidRDefault="00AE0B22" w:rsidP="00AE0B22">
            <w:pPr>
              <w:ind w:firstLine="0"/>
            </w:pPr>
            <w:r>
              <w:t>Гибкость при низких температурах</w:t>
            </w:r>
            <w:r>
              <w:tab/>
              <w:t>не трескается</w:t>
            </w:r>
          </w:p>
          <w:p w:rsidR="00AE0B22" w:rsidRDefault="00AE0B22" w:rsidP="00AE0B22">
            <w:pPr>
              <w:ind w:firstLine="0"/>
            </w:pPr>
            <w:r>
              <w:t>Точка размягчения клея</w:t>
            </w:r>
            <w:r>
              <w:tab/>
              <w:t>85ºС</w:t>
            </w:r>
          </w:p>
          <w:p w:rsidR="00AE0B22" w:rsidRDefault="00AE0B22" w:rsidP="00AE0B22">
            <w:pPr>
              <w:ind w:firstLine="0"/>
            </w:pPr>
            <w:r>
              <w:t xml:space="preserve">Температурная прочность </w:t>
            </w:r>
          </w:p>
          <w:p w:rsidR="00AE0B22" w:rsidRDefault="00AE0B22" w:rsidP="00AE0B22">
            <w:pPr>
              <w:ind w:firstLine="0"/>
            </w:pPr>
            <w:r>
              <w:t>(4 часа при 200ºС)</w:t>
            </w:r>
            <w:r>
              <w:tab/>
              <w:t>не трескается, не перемещается</w:t>
            </w:r>
          </w:p>
          <w:p w:rsidR="00AE0B22" w:rsidRDefault="00AE0B22" w:rsidP="00AE0B22">
            <w:pPr>
              <w:ind w:firstLine="0"/>
            </w:pPr>
            <w:r>
              <w:t>Прочность клея к полиолефину</w:t>
            </w:r>
            <w:r>
              <w:tab/>
              <w:t>110N/25mm</w:t>
            </w:r>
          </w:p>
          <w:p w:rsidR="00AE0B22" w:rsidRDefault="00AE0B22" w:rsidP="00AE0B22">
            <w:pPr>
              <w:ind w:firstLine="0"/>
            </w:pPr>
            <w:r>
              <w:t>Прочность клея (к нержавейке)</w:t>
            </w:r>
            <w:r>
              <w:tab/>
              <w:t>80N/25mm</w:t>
            </w:r>
          </w:p>
          <w:p w:rsidR="00AE0B22" w:rsidRDefault="00AE0B22" w:rsidP="00AE0B22">
            <w:pPr>
              <w:ind w:firstLine="0"/>
            </w:pPr>
            <w:r>
              <w:lastRenderedPageBreak/>
              <w:t>Электрическая прочность</w:t>
            </w:r>
            <w:r>
              <w:tab/>
              <w:t>20kV/mm</w:t>
            </w:r>
          </w:p>
          <w:p w:rsidR="00AE0B22" w:rsidRDefault="00AE0B22" w:rsidP="00AE0B22">
            <w:pPr>
              <w:ind w:firstLine="0"/>
            </w:pPr>
            <w:r>
              <w:t>Электрическое сопротивление</w:t>
            </w:r>
            <w:r>
              <w:tab/>
              <w:t>1014cm</w:t>
            </w:r>
          </w:p>
          <w:p w:rsidR="00AE0B22" w:rsidRDefault="00AE0B22" w:rsidP="00AE0B22">
            <w:pPr>
              <w:ind w:firstLine="0"/>
            </w:pPr>
            <w:r>
              <w:t>Стабильность к меди</w:t>
            </w:r>
            <w:r>
              <w:tab/>
              <w:t>нет коррозии</w:t>
            </w:r>
          </w:p>
          <w:p w:rsidR="00AE0B22" w:rsidRDefault="00AE0B22" w:rsidP="00AE0B22">
            <w:pPr>
              <w:ind w:firstLine="0"/>
            </w:pPr>
            <w:r>
              <w:t>Абсорбция воды</w:t>
            </w:r>
            <w:r>
              <w:tab/>
              <w:t>0,5%</w:t>
            </w:r>
          </w:p>
          <w:p w:rsidR="00AE0B22" w:rsidRDefault="00AE0B22" w:rsidP="00AE0B22">
            <w:pPr>
              <w:ind w:firstLine="0"/>
            </w:pPr>
            <w:r>
              <w:t xml:space="preserve">Диаметр до усадки, (мм)   </w:t>
            </w:r>
            <w:r>
              <w:tab/>
            </w:r>
            <w:r w:rsidR="003E477F">
              <w:t>8</w:t>
            </w:r>
          </w:p>
          <w:p w:rsidR="00A836CB" w:rsidRPr="00D30CE1" w:rsidRDefault="00AE0B22" w:rsidP="00AE0B22">
            <w:pPr>
              <w:ind w:firstLine="0"/>
            </w:pPr>
            <w:r>
              <w:t xml:space="preserve">Диаметр после усадки, (мм) </w:t>
            </w:r>
            <w:r>
              <w:tab/>
            </w:r>
            <w:r w:rsidR="003E477F">
              <w:t>2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3E477F">
            <w:pPr>
              <w:ind w:firstLine="0"/>
            </w:pPr>
            <w:r w:rsidRPr="00D30CE1">
              <w:lastRenderedPageBreak/>
              <w:t>Изолента ПВХ  19ммх20м зеленая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7105A1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7105A1">
              <w:t>20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3E477F">
              <w:t>зеленый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91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3E477F">
            <w:pPr>
              <w:ind w:firstLine="0"/>
            </w:pPr>
            <w:r w:rsidRPr="00D30CE1">
              <w:t>Изолента ПВХ  19ммх20м красная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7105A1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7105A1">
              <w:t>20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3E477F">
              <w:t>красный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6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термоусадоч. ТУТнг 20/10 зеленая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05A1" w:rsidRDefault="007105A1" w:rsidP="007105A1">
            <w:pPr>
              <w:ind w:firstLine="0"/>
            </w:pPr>
            <w:r>
              <w:t xml:space="preserve">Цвет </w:t>
            </w:r>
            <w:r>
              <w:tab/>
              <w:t>Зеленый</w:t>
            </w:r>
          </w:p>
          <w:p w:rsidR="007105A1" w:rsidRDefault="007105A1" w:rsidP="007105A1">
            <w:pPr>
              <w:ind w:firstLine="0"/>
            </w:pPr>
            <w:r>
              <w:t xml:space="preserve">Внутр. диаметр после термоусадки, мм </w:t>
            </w:r>
            <w:r>
              <w:tab/>
              <w:t>10</w:t>
            </w:r>
          </w:p>
          <w:p w:rsidR="007105A1" w:rsidRDefault="007105A1" w:rsidP="007105A1">
            <w:pPr>
              <w:ind w:firstLine="0"/>
            </w:pPr>
            <w:r>
              <w:t xml:space="preserve">Внутр. диаметр до термоусадки, мм </w:t>
            </w:r>
            <w:r>
              <w:tab/>
              <w:t>20</w:t>
            </w:r>
          </w:p>
          <w:p w:rsidR="007105A1" w:rsidRDefault="007105A1" w:rsidP="007105A1">
            <w:pPr>
              <w:ind w:firstLine="0"/>
            </w:pPr>
            <w:r>
              <w:t xml:space="preserve">Толщина стенки после усадки, мм </w:t>
            </w:r>
            <w:r>
              <w:tab/>
              <w:t>1,6</w:t>
            </w:r>
          </w:p>
          <w:p w:rsidR="007105A1" w:rsidRDefault="007105A1" w:rsidP="007105A1">
            <w:pPr>
              <w:ind w:firstLine="0"/>
            </w:pPr>
            <w:r>
              <w:t xml:space="preserve">Тип </w:t>
            </w:r>
            <w:r>
              <w:tab/>
              <w:t>Термоусаживаемая (-ый)</w:t>
            </w:r>
          </w:p>
          <w:p w:rsidR="007105A1" w:rsidRDefault="007105A1" w:rsidP="007105A1">
            <w:pPr>
              <w:ind w:firstLine="0"/>
            </w:pPr>
            <w:r>
              <w:t xml:space="preserve">Материал </w:t>
            </w:r>
            <w:r>
              <w:tab/>
              <w:t>Полиолефин</w:t>
            </w:r>
          </w:p>
          <w:p w:rsidR="007105A1" w:rsidRDefault="007105A1" w:rsidP="007105A1">
            <w:pPr>
              <w:ind w:firstLine="0"/>
            </w:pPr>
            <w:r>
              <w:t xml:space="preserve">Рабочая температура, °C </w:t>
            </w:r>
            <w:r>
              <w:tab/>
              <w:t>-55...115</w:t>
            </w:r>
          </w:p>
          <w:p w:rsidR="007105A1" w:rsidRDefault="007105A1" w:rsidP="007105A1">
            <w:pPr>
              <w:ind w:firstLine="0"/>
            </w:pPr>
            <w:r>
              <w:t xml:space="preserve">Модель/исполнение </w:t>
            </w:r>
            <w:r>
              <w:tab/>
              <w:t>Тонкостенная</w:t>
            </w:r>
          </w:p>
          <w:p w:rsidR="007105A1" w:rsidRDefault="007105A1" w:rsidP="007105A1">
            <w:pPr>
              <w:ind w:firstLine="0"/>
            </w:pPr>
            <w:r>
              <w:t xml:space="preserve">Не содержит (без) галогенов </w:t>
            </w:r>
            <w:r>
              <w:tab/>
              <w:t>Да</w:t>
            </w:r>
          </w:p>
          <w:p w:rsidR="007105A1" w:rsidRDefault="007105A1" w:rsidP="007105A1">
            <w:pPr>
              <w:ind w:firstLine="0"/>
            </w:pPr>
            <w:r>
              <w:t xml:space="preserve">Номин. поперечное сечение (диапазон), мм² </w:t>
            </w:r>
            <w:r>
              <w:tab/>
              <w:t>314...314</w:t>
            </w:r>
          </w:p>
          <w:p w:rsidR="007105A1" w:rsidRDefault="007105A1" w:rsidP="007105A1">
            <w:pPr>
              <w:ind w:firstLine="0"/>
            </w:pPr>
            <w:r>
              <w:t xml:space="preserve">Возможность нанесения печатной маркировки </w:t>
            </w:r>
            <w:r>
              <w:tab/>
              <w:t>Да</w:t>
            </w:r>
          </w:p>
          <w:p w:rsidR="007105A1" w:rsidRDefault="007105A1" w:rsidP="007105A1">
            <w:pPr>
              <w:ind w:firstLine="0"/>
            </w:pPr>
            <w:r>
              <w:t xml:space="preserve">С внутр. клеевым слоем (клеевая) </w:t>
            </w:r>
            <w:r>
              <w:tab/>
              <w:t>Нет</w:t>
            </w:r>
          </w:p>
          <w:p w:rsidR="007105A1" w:rsidRDefault="007105A1" w:rsidP="007105A1">
            <w:pPr>
              <w:ind w:firstLine="0"/>
            </w:pPr>
            <w:r>
              <w:t xml:space="preserve">Номин. диаметр в дюймах </w:t>
            </w:r>
            <w:r>
              <w:tab/>
              <w:t>3/4 дюйма</w:t>
            </w:r>
          </w:p>
          <w:p w:rsidR="00A836CB" w:rsidRPr="00D30CE1" w:rsidRDefault="007105A1" w:rsidP="007105A1">
            <w:pPr>
              <w:ind w:firstLine="0"/>
            </w:pPr>
            <w:r>
              <w:t xml:space="preserve">Коэффициент усадки </w:t>
            </w:r>
            <w:r>
              <w:tab/>
              <w:t>2:1</w:t>
            </w:r>
          </w:p>
          <w:p w:rsidR="00D30CE1" w:rsidRPr="00572286" w:rsidRDefault="00A836CB" w:rsidP="007105A1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15ммх10м желтая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7105A1">
              <w:t>15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7105A1">
              <w:t>1</w:t>
            </w:r>
            <w:r>
              <w:t>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lastRenderedPageBreak/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7105A1">
              <w:t>желтый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3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Изолента ПВХ 15ммх10м зеленая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410617">
              <w:t>15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410617">
              <w:t>10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410617">
              <w:t>зеленый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3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19ммх20м синяя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410617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410617">
              <w:t>20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410617">
              <w:t>синий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19ммх25м черная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410617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410617">
              <w:t>черный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410617">
            <w:pPr>
              <w:ind w:firstLine="0"/>
            </w:pPr>
            <w:r w:rsidRPr="00D30CE1">
              <w:t>Изолента ПВХ 19ммх20м синяя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410617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lastRenderedPageBreak/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</w:t>
            </w:r>
            <w:r w:rsidR="00410617">
              <w:t>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410617">
              <w:t>синий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20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410617">
            <w:pPr>
              <w:ind w:firstLine="0"/>
            </w:pPr>
            <w:r w:rsidRPr="00D30CE1">
              <w:lastRenderedPageBreak/>
              <w:t>Изолента ПВХ 19ммх20м черная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 xml:space="preserve">Ширина – </w:t>
            </w:r>
            <w:r w:rsidR="00410617">
              <w:t>19</w:t>
            </w:r>
            <w:r>
              <w:t xml:space="preserve">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 xml:space="preserve">Длина в рулоне - </w:t>
            </w:r>
            <w:r w:rsidR="00410617">
              <w:t>20</w:t>
            </w:r>
            <w:r>
              <w:t xml:space="preserve">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 xml:space="preserve">Цвет – </w:t>
            </w:r>
            <w:r w:rsidR="00410617">
              <w:t>черный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20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Набор трубок термоусадочных Колор 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0617" w:rsidRDefault="00410617" w:rsidP="00410617">
            <w:pPr>
              <w:ind w:firstLine="0"/>
            </w:pPr>
            <w:r>
              <w:t>Коэффициент усадки2:1</w:t>
            </w:r>
          </w:p>
          <w:p w:rsidR="00410617" w:rsidRDefault="00410617" w:rsidP="00410617">
            <w:pPr>
              <w:ind w:firstLine="0"/>
            </w:pPr>
            <w:r>
              <w:t>Рабочая температураот -55 °C до +125 °C</w:t>
            </w:r>
          </w:p>
          <w:p w:rsidR="00410617" w:rsidRDefault="00410617" w:rsidP="00410617">
            <w:pPr>
              <w:ind w:firstLine="0"/>
            </w:pPr>
            <w:r>
              <w:t>Температура усадкиот +70 °С до +125 °С</w:t>
            </w:r>
          </w:p>
          <w:p w:rsidR="00410617" w:rsidRDefault="00410617" w:rsidP="00410617">
            <w:pPr>
              <w:ind w:firstLine="0"/>
            </w:pPr>
            <w:r>
              <w:t>Диаметр до усадки1,6 мм</w:t>
            </w:r>
          </w:p>
          <w:p w:rsidR="00410617" w:rsidRDefault="00410617" w:rsidP="00410617">
            <w:pPr>
              <w:ind w:firstLine="0"/>
            </w:pPr>
            <w:r>
              <w:t>Диаметр после усадки0,8 мм</w:t>
            </w:r>
          </w:p>
          <w:p w:rsidR="00410617" w:rsidRDefault="00410617" w:rsidP="00410617">
            <w:pPr>
              <w:ind w:firstLine="0"/>
            </w:pPr>
            <w:r>
              <w:t>Количество отрезков20</w:t>
            </w:r>
          </w:p>
          <w:p w:rsidR="00A836CB" w:rsidRPr="00D30CE1" w:rsidRDefault="00410617" w:rsidP="00410617">
            <w:pPr>
              <w:ind w:firstLine="0"/>
            </w:pPr>
            <w:r>
              <w:t>Длина отрезка100 мм</w:t>
            </w:r>
          </w:p>
          <w:p w:rsidR="00D30CE1" w:rsidRPr="00572286" w:rsidRDefault="00A836CB" w:rsidP="00410617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12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Труба гофрированная ПВХ d50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ТУ 3464-001-42790588-99</w:t>
            </w:r>
          </w:p>
          <w:p w:rsidR="00AE0B22" w:rsidRDefault="00AE0B22" w:rsidP="00AE0B22">
            <w:pPr>
              <w:ind w:firstLine="0"/>
            </w:pPr>
            <w:r>
              <w:t>Диаметр 40 мм</w:t>
            </w:r>
          </w:p>
          <w:p w:rsidR="00AE0B22" w:rsidRDefault="00AE0B22" w:rsidP="00AE0B22">
            <w:pPr>
              <w:ind w:firstLine="0"/>
            </w:pPr>
            <w:r>
              <w:t>Степень защиты - IP 55</w:t>
            </w:r>
          </w:p>
          <w:p w:rsidR="00AE0B22" w:rsidRDefault="00AE0B22" w:rsidP="00AE0B22">
            <w:pPr>
              <w:ind w:firstLine="0"/>
            </w:pPr>
            <w:r>
              <w:t>Сопротивление изоляции не менее 100 МОм</w:t>
            </w:r>
          </w:p>
          <w:p w:rsidR="00AE0B22" w:rsidRDefault="00AE0B22" w:rsidP="00AE0B22">
            <w:pPr>
              <w:ind w:firstLine="0"/>
            </w:pPr>
            <w:r>
              <w:t>Огнестойкость - не поддерживает горение</w:t>
            </w:r>
          </w:p>
          <w:p w:rsidR="00A836CB" w:rsidRPr="00D30CE1" w:rsidRDefault="00AE0B22" w:rsidP="00AE0B22">
            <w:pPr>
              <w:ind w:firstLine="0"/>
            </w:pPr>
            <w:r>
              <w:t>Диэлектрическая прочность - не менее 2000 В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0,2х19ммх20м красная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3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d5 белая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920DC7">
              <w:t>5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lastRenderedPageBreak/>
              <w:t>Марка – ТВ-40</w:t>
            </w:r>
          </w:p>
          <w:p w:rsidR="00A836CB" w:rsidRPr="00D30CE1" w:rsidRDefault="00920DC7" w:rsidP="00426E03">
            <w:pPr>
              <w:ind w:firstLine="0"/>
            </w:pPr>
            <w:r>
              <w:t>Цвет - белый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500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lastRenderedPageBreak/>
              <w:t>Трубка ПВХ d12 белая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>Внутренний диаметр 1</w:t>
            </w:r>
            <w:r w:rsidR="00920DC7">
              <w:t>2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920DC7" w:rsidP="00426E03">
            <w:pPr>
              <w:ind w:firstLine="0"/>
            </w:pPr>
            <w:r>
              <w:t>Цвет - белый</w:t>
            </w:r>
          </w:p>
          <w:p w:rsidR="00D30CE1" w:rsidRPr="00572286" w:rsidRDefault="00A836CB" w:rsidP="00426E03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1,25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Трубка ПВХ d4 белая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E03" w:rsidRDefault="00426E03" w:rsidP="00426E03">
            <w:pPr>
              <w:ind w:firstLine="0"/>
            </w:pPr>
            <w:r>
              <w:t>ГОСТ 19034-82. "Трубки из поливинилхлоридного пластиката. Технические условия"</w:t>
            </w:r>
          </w:p>
          <w:p w:rsidR="00426E03" w:rsidRDefault="00426E03" w:rsidP="00426E03">
            <w:pPr>
              <w:ind w:firstLine="0"/>
            </w:pPr>
            <w:r>
              <w:t xml:space="preserve">Внутренний диаметр </w:t>
            </w:r>
            <w:r w:rsidR="00920DC7">
              <w:t>4</w:t>
            </w:r>
            <w:r>
              <w:t xml:space="preserve"> мм</w:t>
            </w:r>
          </w:p>
          <w:p w:rsidR="00426E03" w:rsidRDefault="00426E03" w:rsidP="00426E03">
            <w:pPr>
              <w:ind w:firstLine="0"/>
            </w:pPr>
            <w:r>
              <w:t>Марка – ТВ-40</w:t>
            </w:r>
          </w:p>
          <w:p w:rsidR="00A836CB" w:rsidRPr="00D30CE1" w:rsidRDefault="00426E03" w:rsidP="00920DC7">
            <w:pPr>
              <w:ind w:firstLine="0"/>
            </w:pPr>
            <w:r>
              <w:t xml:space="preserve">Цвет - </w:t>
            </w:r>
            <w:r w:rsidR="00920DC7">
              <w:t>белый</w:t>
            </w:r>
          </w:p>
          <w:p w:rsidR="00D30CE1" w:rsidRPr="00572286" w:rsidRDefault="00A836CB" w:rsidP="00920DC7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801 М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19ммх20м черная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30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Лента мастичная ССД ЛВМ 38ммх6м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140C6" w:rsidRDefault="00E140C6" w:rsidP="00E140C6">
            <w:pPr>
              <w:ind w:firstLine="0"/>
            </w:pPr>
            <w:r>
              <w:t>Герметизирующая, гидроизоляционная и защищающая от коррозии лента.</w:t>
            </w:r>
          </w:p>
          <w:p w:rsidR="00E140C6" w:rsidRDefault="00E140C6" w:rsidP="00E140C6">
            <w:pPr>
              <w:ind w:firstLine="0"/>
            </w:pPr>
            <w:r>
              <w:t>Применяется для ремонта оболочек кабелей, герметизации муфт на конусах, концов кабеля на барабанах, ремонта изоляции и оболочки подземных кабелей связи, защиты компонентов сетей кабельного телевидения. Мастичная лента обеспечивает надежную защиту от влаги и коррозии без использования нагрева.</w:t>
            </w:r>
          </w:p>
          <w:p w:rsidR="00E140C6" w:rsidRDefault="00E140C6" w:rsidP="00E140C6">
            <w:pPr>
              <w:ind w:firstLine="0"/>
            </w:pPr>
            <w:r>
              <w:t>Характеристики:</w:t>
            </w:r>
          </w:p>
          <w:p w:rsidR="00E140C6" w:rsidRDefault="00E140C6" w:rsidP="00E140C6">
            <w:pPr>
              <w:ind w:firstLine="0"/>
            </w:pPr>
            <w:r>
              <w:t xml:space="preserve">    Диэлектрическая прочность - 10 кВ</w:t>
            </w:r>
          </w:p>
          <w:p w:rsidR="00E140C6" w:rsidRDefault="00E140C6" w:rsidP="00E140C6">
            <w:pPr>
              <w:ind w:firstLine="0"/>
            </w:pPr>
            <w:r>
              <w:t xml:space="preserve">    Длина - 6 м</w:t>
            </w:r>
          </w:p>
          <w:p w:rsidR="00E140C6" w:rsidRDefault="00E140C6" w:rsidP="00E140C6">
            <w:pPr>
              <w:ind w:firstLine="0"/>
            </w:pPr>
            <w:r>
              <w:t xml:space="preserve">    Самоклеющийся/амальгамирующий - да</w:t>
            </w:r>
          </w:p>
          <w:p w:rsidR="00E140C6" w:rsidRDefault="00E140C6" w:rsidP="00E140C6">
            <w:pPr>
              <w:ind w:firstLine="0"/>
            </w:pPr>
            <w:r>
              <w:t xml:space="preserve">    Совместимость с RoHS ЕС - да</w:t>
            </w:r>
          </w:p>
          <w:p w:rsidR="00E140C6" w:rsidRDefault="00E140C6" w:rsidP="00E140C6">
            <w:pPr>
              <w:ind w:firstLine="0"/>
            </w:pPr>
            <w:r>
              <w:t xml:space="preserve">    Толщина - 0.6 мм</w:t>
            </w:r>
          </w:p>
          <w:p w:rsidR="00E140C6" w:rsidRDefault="00E140C6" w:rsidP="00E140C6">
            <w:pPr>
              <w:ind w:firstLine="0"/>
            </w:pPr>
            <w:r>
              <w:t xml:space="preserve">    Цвет - чёрный</w:t>
            </w:r>
          </w:p>
          <w:p w:rsidR="00A836CB" w:rsidRPr="00D30CE1" w:rsidRDefault="00E140C6" w:rsidP="00D30CE1">
            <w:pPr>
              <w:ind w:firstLine="0"/>
            </w:pPr>
            <w:r>
              <w:t xml:space="preserve">    Ширина - 38 мм</w:t>
            </w:r>
          </w:p>
          <w:p w:rsidR="00D30CE1" w:rsidRPr="00572286" w:rsidRDefault="00A836CB" w:rsidP="00D30CE1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15ммх20м черная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D30CE1">
            <w:pPr>
              <w:ind w:firstLine="0"/>
            </w:pPr>
            <w:r w:rsidRPr="00D30CE1">
              <w:t>Изолента ПВХ 0,13х19ммх25м синяя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lastRenderedPageBreak/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0C4C2D">
            <w:pPr>
              <w:ind w:firstLine="0"/>
            </w:pPr>
            <w:r w:rsidRPr="00D30CE1">
              <w:lastRenderedPageBreak/>
              <w:t>Изолента ПВХ 19ммх25м синяя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15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D30CE1" w:rsidP="000C4C2D">
            <w:pPr>
              <w:ind w:firstLine="0"/>
            </w:pPr>
            <w:r w:rsidRPr="00D30CE1">
              <w:t>Изолента 19ммх20м белая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20 ШТ</w:t>
            </w:r>
          </w:p>
        </w:tc>
      </w:tr>
      <w:tr w:rsidR="00D30CE1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1" w:rsidRPr="00D30CE1" w:rsidRDefault="00AE0B22" w:rsidP="000C4C2D">
            <w:pPr>
              <w:ind w:firstLine="0"/>
            </w:pPr>
            <w:r>
              <w:t xml:space="preserve">Изолента </w:t>
            </w:r>
            <w:r w:rsidR="00D30CE1" w:rsidRPr="00D30CE1">
              <w:t>19ммх25м желто-зеленая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0B22" w:rsidRDefault="00AE0B22" w:rsidP="00AE0B22">
            <w:pPr>
              <w:ind w:firstLine="0"/>
            </w:pPr>
            <w:r>
              <w:t>ГОСТ 16214-86. "Лента поливинилхлоридная электроизоляционная с липким слоем. Технические условия"</w:t>
            </w:r>
          </w:p>
          <w:p w:rsidR="00AE0B22" w:rsidRDefault="00AE0B22" w:rsidP="00AE0B22">
            <w:pPr>
              <w:ind w:firstLine="0"/>
            </w:pPr>
            <w:r>
              <w:t>Сорт – высший</w:t>
            </w:r>
          </w:p>
          <w:p w:rsidR="00AE0B22" w:rsidRDefault="00AE0B22" w:rsidP="00AE0B22">
            <w:pPr>
              <w:ind w:firstLine="0"/>
            </w:pPr>
            <w:r>
              <w:t>Ширина – 20 ±2 мм</w:t>
            </w:r>
          </w:p>
          <w:p w:rsidR="00AE0B22" w:rsidRDefault="00AE0B22" w:rsidP="00AE0B22">
            <w:pPr>
              <w:ind w:firstLine="0"/>
            </w:pPr>
            <w:r>
              <w:t>Толщина – 0,2 ±0,05мм</w:t>
            </w:r>
          </w:p>
          <w:p w:rsidR="00AE0B22" w:rsidRDefault="00AE0B22" w:rsidP="00AE0B22">
            <w:pPr>
              <w:ind w:firstLine="0"/>
            </w:pPr>
            <w:r>
              <w:t>Длина в рулоне - 25 м</w:t>
            </w:r>
          </w:p>
          <w:p w:rsidR="00AE0B22" w:rsidRDefault="00AE0B22" w:rsidP="00AE0B22">
            <w:pPr>
              <w:ind w:firstLine="0"/>
            </w:pPr>
            <w:r>
              <w:t>Внешний вид ленты – лента не должна иметь отверстий, пузырей, складок, трещин и посторонних включений, пропусков клеевого слоя и надрывов на кромках.</w:t>
            </w:r>
          </w:p>
          <w:p w:rsidR="00AE0B22" w:rsidRDefault="00AE0B22" w:rsidP="00AE0B22">
            <w:pPr>
              <w:ind w:firstLine="0"/>
            </w:pPr>
            <w:r>
              <w:t>Внешний вид рулона – выпуклость витков ленты и сквозные зазоры между витками на торцах рулона не допускаются. Поверхность рулона должна быть гладкой.</w:t>
            </w:r>
          </w:p>
          <w:p w:rsidR="00AE0B22" w:rsidRDefault="00AE0B22" w:rsidP="00AE0B22">
            <w:pPr>
              <w:ind w:firstLine="0"/>
            </w:pPr>
            <w:r>
              <w:t>Цвет – серый</w:t>
            </w:r>
          </w:p>
          <w:p w:rsidR="00AE0B22" w:rsidRDefault="00AE0B22" w:rsidP="00AE0B22">
            <w:pPr>
              <w:ind w:firstLine="0"/>
            </w:pPr>
            <w:r>
              <w:t>Прочность при растяжении, МПа, не менее – 14,7</w:t>
            </w:r>
          </w:p>
          <w:p w:rsidR="00AE0B22" w:rsidRDefault="00AE0B22" w:rsidP="00AE0B22">
            <w:pPr>
              <w:ind w:firstLine="0"/>
            </w:pPr>
            <w:r>
              <w:t>Относительное удлинение при разрыве, %, не менее – 190</w:t>
            </w:r>
          </w:p>
          <w:p w:rsidR="00AE0B22" w:rsidRDefault="00AE0B22" w:rsidP="00AE0B22">
            <w:pPr>
              <w:ind w:firstLine="0"/>
            </w:pPr>
            <w:r>
              <w:t>Температура хрупкости ºС, не менее – минус 30</w:t>
            </w:r>
          </w:p>
          <w:p w:rsidR="00AE0B22" w:rsidRDefault="00AE0B22" w:rsidP="00AE0B22">
            <w:pPr>
              <w:ind w:firstLine="0"/>
            </w:pPr>
            <w:r>
              <w:t>Удельное объемное электрическое сопротивление при 20ºС, Ом*см, не менее – 1*1012</w:t>
            </w:r>
          </w:p>
          <w:p w:rsidR="00A836CB" w:rsidRPr="00D30CE1" w:rsidRDefault="00AE0B22" w:rsidP="00AE0B22">
            <w:pPr>
              <w:ind w:firstLine="0"/>
            </w:pPr>
            <w:r>
              <w:t>Липкость, с, не менее 45</w:t>
            </w:r>
          </w:p>
          <w:p w:rsidR="00D30CE1" w:rsidRPr="00572286" w:rsidRDefault="00A836CB" w:rsidP="00AE0B22">
            <w:pPr>
              <w:ind w:firstLine="0"/>
              <w:rPr>
                <w:b/>
              </w:rPr>
            </w:pPr>
            <w:r w:rsidRPr="00572286">
              <w:rPr>
                <w:b/>
              </w:rPr>
              <w:lastRenderedPageBreak/>
              <w:t>Количество 10 ШТ</w:t>
            </w:r>
          </w:p>
        </w:tc>
      </w:tr>
      <w:tr w:rsidR="00AE0B22" w:rsidRPr="00D30CE1" w:rsidTr="009B0398">
        <w:trPr>
          <w:trHeight w:val="19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22" w:rsidRDefault="00AE0B22" w:rsidP="00D30CE1">
            <w:pPr>
              <w:ind w:firstLine="0"/>
            </w:pPr>
            <w:r w:rsidRPr="00AE0B22">
              <w:lastRenderedPageBreak/>
              <w:t>Трубка термоусад. PBF 3,2/1,6 1м черная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4C2D" w:rsidRDefault="000C4C2D" w:rsidP="000C4C2D">
            <w:pPr>
              <w:ind w:firstLine="0"/>
            </w:pPr>
            <w:r>
              <w:t>Рабочая температура: от -55°С до +125°С</w:t>
            </w:r>
          </w:p>
          <w:p w:rsidR="000C4C2D" w:rsidRDefault="000C4C2D" w:rsidP="000C4C2D">
            <w:pPr>
              <w:ind w:firstLine="0"/>
            </w:pPr>
            <w:r>
              <w:t xml:space="preserve">Температура усадки: от +70°С до +125°С (+200°С max. кратковременно) </w:t>
            </w:r>
          </w:p>
          <w:p w:rsidR="000C4C2D" w:rsidRDefault="000C4C2D" w:rsidP="000C4C2D">
            <w:pPr>
              <w:ind w:firstLine="0"/>
            </w:pPr>
            <w:r>
              <w:t>Коэффициент усадки: 2:1</w:t>
            </w:r>
          </w:p>
          <w:p w:rsidR="000C4C2D" w:rsidRDefault="000C4C2D" w:rsidP="000C4C2D">
            <w:pPr>
              <w:ind w:firstLine="0"/>
            </w:pPr>
            <w:r>
              <w:t>Не содержит галогенов, соответствует RoHS</w:t>
            </w:r>
          </w:p>
          <w:p w:rsidR="00AE0B22" w:rsidRDefault="000C4C2D" w:rsidP="000C4C2D">
            <w:pPr>
              <w:ind w:firstLine="0"/>
            </w:pPr>
            <w:r>
              <w:t>Цвет: чёрный,</w:t>
            </w:r>
          </w:p>
          <w:p w:rsidR="000C4C2D" w:rsidRDefault="000C4C2D" w:rsidP="000C4C2D">
            <w:pPr>
              <w:ind w:firstLine="0"/>
            </w:pPr>
            <w:r>
              <w:t>Внутренний диаметр, мм до/после усадки, Ø 3.2 / 1.6</w:t>
            </w:r>
          </w:p>
          <w:p w:rsidR="00A836CB" w:rsidRDefault="000C4C2D" w:rsidP="000C4C2D">
            <w:pPr>
              <w:ind w:firstLine="0"/>
            </w:pPr>
            <w:r>
              <w:t>Толщина стенки до/после усадки, мм 0.25 / 0.50</w:t>
            </w:r>
            <w:r>
              <w:tab/>
            </w:r>
          </w:p>
          <w:p w:rsidR="000C4C2D" w:rsidRPr="00572286" w:rsidRDefault="00A836CB" w:rsidP="000C4C2D">
            <w:pPr>
              <w:ind w:firstLine="0"/>
              <w:rPr>
                <w:b/>
              </w:rPr>
            </w:pPr>
            <w:r w:rsidRPr="00572286">
              <w:rPr>
                <w:b/>
              </w:rPr>
              <w:t>Количество 5 ШТ</w:t>
            </w:r>
          </w:p>
        </w:tc>
      </w:tr>
    </w:tbl>
    <w:p w:rsidR="00BA1CE1" w:rsidRDefault="00BA1CE1" w:rsidP="00BA1CE1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BA1CE1" w:rsidRDefault="00BA1CE1" w:rsidP="00BA1CE1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091863" w:rsidRDefault="00F42921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091863" w:rsidRDefault="002D08E8" w:rsidP="00091863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091863" w:rsidRDefault="00091863" w:rsidP="00091863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продукции.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BA1CE1" w:rsidRDefault="00BA1CE1" w:rsidP="00BA1CE1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BA1CE1" w:rsidRDefault="00BA1CE1" w:rsidP="00BA1CE1">
      <w:pPr>
        <w:pStyle w:val="ad"/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BA1CE1" w:rsidRDefault="00BA1CE1" w:rsidP="00BA1CE1">
      <w:pPr>
        <w:pStyle w:val="ad"/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BA1CE1" w:rsidRDefault="00BA1CE1" w:rsidP="00BA1CE1">
      <w:pPr>
        <w:pStyle w:val="ad"/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</w:p>
    <w:p w:rsidR="00091863" w:rsidRPr="00BA1CE1" w:rsidRDefault="00091863" w:rsidP="00091863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BA1CE1" w:rsidRDefault="00BA1CE1" w:rsidP="00BA1CE1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BA1CE1" w:rsidRDefault="00BA1CE1" w:rsidP="00BA1CE1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BA1CE1" w:rsidRPr="00BA1CE1" w:rsidRDefault="00BA1CE1" w:rsidP="00BA1CE1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 входной контроль, осущес</w:t>
      </w:r>
      <w:r w:rsidR="00CC4296">
        <w:rPr>
          <w:szCs w:val="24"/>
        </w:rPr>
        <w:t>твляемый представителями филиала</w:t>
      </w:r>
      <w:r>
        <w:rPr>
          <w:szCs w:val="24"/>
        </w:rPr>
        <w:t xml:space="preserve"> </w:t>
      </w:r>
      <w:r w:rsidR="00821B65">
        <w:rPr>
          <w:szCs w:val="24"/>
        </w:rPr>
        <w:t>ПАО</w:t>
      </w:r>
      <w:r>
        <w:rPr>
          <w:szCs w:val="24"/>
        </w:rPr>
        <w:t xml:space="preserve"> «МРСК Центра</w:t>
      </w:r>
      <w:r w:rsidR="00CC4296">
        <w:rPr>
          <w:szCs w:val="24"/>
        </w:rPr>
        <w:t>»-«Смоленскэнерго».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1863" w:rsidRDefault="00091863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091863" w:rsidRDefault="00091863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D3306" w:rsidRDefault="00FD3306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D3306" w:rsidRDefault="00FD3306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091863" w:rsidRDefault="00CC4296" w:rsidP="00F71FF7">
      <w:pPr>
        <w:ind w:firstLine="0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FD3306">
        <w:rPr>
          <w:sz w:val="26"/>
          <w:szCs w:val="26"/>
        </w:rPr>
        <w:t xml:space="preserve">ачальника УРС                </w:t>
      </w:r>
      <w:r w:rsidR="00091863">
        <w:rPr>
          <w:sz w:val="26"/>
          <w:szCs w:val="26"/>
        </w:rPr>
        <w:t>/__________________/</w:t>
      </w:r>
      <w:r w:rsidR="00FD330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</w:t>
      </w:r>
      <w:r w:rsidR="00FD3306">
        <w:rPr>
          <w:sz w:val="26"/>
          <w:szCs w:val="26"/>
        </w:rPr>
        <w:t>Никитин В.В.</w:t>
      </w:r>
      <w:r w:rsidR="00091863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091863" w:rsidRDefault="00091863" w:rsidP="00FD3306">
      <w:pPr>
        <w:ind w:left="709" w:firstLine="0"/>
        <w:rPr>
          <w:sz w:val="24"/>
          <w:szCs w:val="24"/>
        </w:rPr>
      </w:pPr>
      <w:r w:rsidRPr="00FD3306">
        <w:rPr>
          <w:szCs w:val="22"/>
        </w:rPr>
        <w:t xml:space="preserve">                                      </w:t>
      </w:r>
    </w:p>
    <w:p w:rsidR="008A5CA5" w:rsidRPr="00091863" w:rsidRDefault="008A5CA5" w:rsidP="00091863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sectPr w:rsidR="008A5CA5" w:rsidRPr="00091863" w:rsidSect="00BA1CE1">
      <w:headerReference w:type="even" r:id="rId12"/>
      <w:pgSz w:w="12240" w:h="15840" w:code="1"/>
      <w:pgMar w:top="426" w:right="567" w:bottom="5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BE7" w:rsidRDefault="007C5BE7">
      <w:r>
        <w:separator/>
      </w:r>
    </w:p>
  </w:endnote>
  <w:endnote w:type="continuationSeparator" w:id="0">
    <w:p w:rsidR="007C5BE7" w:rsidRDefault="007C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BE7" w:rsidRDefault="007C5BE7">
      <w:r>
        <w:separator/>
      </w:r>
    </w:p>
  </w:footnote>
  <w:footnote w:type="continuationSeparator" w:id="0">
    <w:p w:rsidR="007C5BE7" w:rsidRDefault="007C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BDF" w:rsidRDefault="00673B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73BDF" w:rsidRDefault="00673BD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4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E75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B74"/>
    <w:rsid w:val="00085DAC"/>
    <w:rsid w:val="00091863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4C2D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0E"/>
    <w:rsid w:val="000E5B19"/>
    <w:rsid w:val="000E6158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3D3E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39EF"/>
    <w:rsid w:val="00133EF7"/>
    <w:rsid w:val="00136404"/>
    <w:rsid w:val="0013751A"/>
    <w:rsid w:val="00141439"/>
    <w:rsid w:val="00141D09"/>
    <w:rsid w:val="001423E9"/>
    <w:rsid w:val="00143107"/>
    <w:rsid w:val="00143ED8"/>
    <w:rsid w:val="00145642"/>
    <w:rsid w:val="0015016E"/>
    <w:rsid w:val="001509E5"/>
    <w:rsid w:val="001514E7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44CF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099D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A1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8E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16E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C06"/>
    <w:rsid w:val="0033432F"/>
    <w:rsid w:val="00340419"/>
    <w:rsid w:val="0034536F"/>
    <w:rsid w:val="003479DD"/>
    <w:rsid w:val="00352CE8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97F"/>
    <w:rsid w:val="003B6EDD"/>
    <w:rsid w:val="003B7589"/>
    <w:rsid w:val="003B7B47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477F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3F7AB5"/>
    <w:rsid w:val="004009A6"/>
    <w:rsid w:val="00400B04"/>
    <w:rsid w:val="00400B6F"/>
    <w:rsid w:val="004018A1"/>
    <w:rsid w:val="004022F0"/>
    <w:rsid w:val="00404694"/>
    <w:rsid w:val="0040741D"/>
    <w:rsid w:val="004077A8"/>
    <w:rsid w:val="00407B65"/>
    <w:rsid w:val="00407BB8"/>
    <w:rsid w:val="00407E0A"/>
    <w:rsid w:val="00410617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6E03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9BF"/>
    <w:rsid w:val="004572A2"/>
    <w:rsid w:val="00460AA5"/>
    <w:rsid w:val="00460E85"/>
    <w:rsid w:val="00462569"/>
    <w:rsid w:val="00462826"/>
    <w:rsid w:val="004632C4"/>
    <w:rsid w:val="004658EB"/>
    <w:rsid w:val="00470B59"/>
    <w:rsid w:val="00472626"/>
    <w:rsid w:val="00474ED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81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37A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2286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29A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645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3BDF"/>
    <w:rsid w:val="00675D49"/>
    <w:rsid w:val="00676792"/>
    <w:rsid w:val="006806A9"/>
    <w:rsid w:val="00681C28"/>
    <w:rsid w:val="006837DC"/>
    <w:rsid w:val="006841FC"/>
    <w:rsid w:val="0069133E"/>
    <w:rsid w:val="00691E00"/>
    <w:rsid w:val="00694573"/>
    <w:rsid w:val="006953E6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5A1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5BE7"/>
    <w:rsid w:val="007C6AE3"/>
    <w:rsid w:val="007D158D"/>
    <w:rsid w:val="007D2012"/>
    <w:rsid w:val="007D2C54"/>
    <w:rsid w:val="007D458E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B6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2FD3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0C00"/>
    <w:rsid w:val="008B22FE"/>
    <w:rsid w:val="008B41DF"/>
    <w:rsid w:val="008C09F5"/>
    <w:rsid w:val="008C20E5"/>
    <w:rsid w:val="008C2337"/>
    <w:rsid w:val="008C3F61"/>
    <w:rsid w:val="008C4722"/>
    <w:rsid w:val="008C59F1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1CF6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0DC7"/>
    <w:rsid w:val="009223FD"/>
    <w:rsid w:val="00924511"/>
    <w:rsid w:val="009265EE"/>
    <w:rsid w:val="0092750B"/>
    <w:rsid w:val="0093036A"/>
    <w:rsid w:val="009303A1"/>
    <w:rsid w:val="00931754"/>
    <w:rsid w:val="009337EA"/>
    <w:rsid w:val="00934F00"/>
    <w:rsid w:val="00935020"/>
    <w:rsid w:val="009352E9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687D"/>
    <w:rsid w:val="009A096B"/>
    <w:rsid w:val="009A2E7D"/>
    <w:rsid w:val="009A3861"/>
    <w:rsid w:val="009A442F"/>
    <w:rsid w:val="009A5585"/>
    <w:rsid w:val="009A5E6E"/>
    <w:rsid w:val="009B0398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11F8"/>
    <w:rsid w:val="00A813EE"/>
    <w:rsid w:val="00A81795"/>
    <w:rsid w:val="00A836CB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F71"/>
    <w:rsid w:val="00AA4995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B33"/>
    <w:rsid w:val="00AC7F6B"/>
    <w:rsid w:val="00AD0055"/>
    <w:rsid w:val="00AD1894"/>
    <w:rsid w:val="00AD2CAE"/>
    <w:rsid w:val="00AD3598"/>
    <w:rsid w:val="00AD4DE9"/>
    <w:rsid w:val="00AD52A0"/>
    <w:rsid w:val="00AD5A61"/>
    <w:rsid w:val="00AE0B22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9E8"/>
    <w:rsid w:val="00B8412D"/>
    <w:rsid w:val="00B85AF2"/>
    <w:rsid w:val="00B87BD8"/>
    <w:rsid w:val="00B87D46"/>
    <w:rsid w:val="00B87E43"/>
    <w:rsid w:val="00B92097"/>
    <w:rsid w:val="00B946A9"/>
    <w:rsid w:val="00B97488"/>
    <w:rsid w:val="00B97922"/>
    <w:rsid w:val="00B97AC4"/>
    <w:rsid w:val="00BA0DE5"/>
    <w:rsid w:val="00BA19D6"/>
    <w:rsid w:val="00BA1CE1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ACF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08A"/>
    <w:rsid w:val="00BD1C51"/>
    <w:rsid w:val="00BD329A"/>
    <w:rsid w:val="00BD6293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1508"/>
    <w:rsid w:val="00C12368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4ADB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296"/>
    <w:rsid w:val="00CC4C73"/>
    <w:rsid w:val="00CC5635"/>
    <w:rsid w:val="00CD3354"/>
    <w:rsid w:val="00CD4788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0CE1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384E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4C84"/>
    <w:rsid w:val="00D65A33"/>
    <w:rsid w:val="00D65CE5"/>
    <w:rsid w:val="00D67BCA"/>
    <w:rsid w:val="00D70BD4"/>
    <w:rsid w:val="00D7144D"/>
    <w:rsid w:val="00D71778"/>
    <w:rsid w:val="00D71A29"/>
    <w:rsid w:val="00D728D9"/>
    <w:rsid w:val="00D72EF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453"/>
    <w:rsid w:val="00DC150D"/>
    <w:rsid w:val="00DC3B5C"/>
    <w:rsid w:val="00DC47C8"/>
    <w:rsid w:val="00DC4A9C"/>
    <w:rsid w:val="00DC5A20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40C6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2DF7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2FFD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921"/>
    <w:rsid w:val="00F42C84"/>
    <w:rsid w:val="00F4441B"/>
    <w:rsid w:val="00F46FBB"/>
    <w:rsid w:val="00F5107C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1FF7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835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3306"/>
    <w:rsid w:val="00FD44AD"/>
    <w:rsid w:val="00FD56D3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9ED5D3-B3D7-489E-9E05-630CFE37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semiHidden/>
    <w:unhideWhenUsed/>
    <w:rsid w:val="0093036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930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3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3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1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0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FA09-98F4-4F74-A68A-C86BAFC2B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C8D7E0-F518-4FED-9FEC-94A13DDC4D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2184D11-B462-4A3A-81A7-AE6EE5A20E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DEC4D9-EA4A-4F84-B9E9-A96065BEA68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1B0420A-5958-4259-925D-42FF1F79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6843</Words>
  <Characters>39007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12</cp:revision>
  <cp:lastPrinted>2020-12-10T11:57:00Z</cp:lastPrinted>
  <dcterms:created xsi:type="dcterms:W3CDTF">2020-10-27T12:42:00Z</dcterms:created>
  <dcterms:modified xsi:type="dcterms:W3CDTF">2020-12-10T12:43:00Z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