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2A" w:rsidRDefault="0002582A" w:rsidP="00C8189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7B21AB" w:rsidRDefault="007B21AB" w:rsidP="00C8189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8189B" w:rsidRPr="00083D75" w:rsidRDefault="00C8189B" w:rsidP="00C8189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87130" w:rsidTr="006871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130" w:rsidRDefault="00687130" w:rsidP="00AB130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130" w:rsidRPr="00486DE0" w:rsidRDefault="00687130" w:rsidP="00486DE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206</w:t>
            </w:r>
            <w:r>
              <w:rPr>
                <w:b/>
                <w:sz w:val="26"/>
                <w:szCs w:val="26"/>
              </w:rPr>
              <w:t>А</w:t>
            </w:r>
            <w:r w:rsidR="00486DE0">
              <w:rPr>
                <w:b/>
                <w:sz w:val="26"/>
                <w:szCs w:val="26"/>
              </w:rPr>
              <w:t>_007</w:t>
            </w:r>
          </w:p>
        </w:tc>
      </w:tr>
      <w:tr w:rsidR="00687130" w:rsidTr="006871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130" w:rsidRDefault="00687130" w:rsidP="00AB130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130" w:rsidRPr="00687130" w:rsidRDefault="00687130" w:rsidP="00AB130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2122932</w:t>
            </w:r>
          </w:p>
        </w:tc>
      </w:tr>
    </w:tbl>
    <w:p w:rsidR="000C652A" w:rsidRPr="00471459" w:rsidRDefault="000C652A" w:rsidP="000C652A">
      <w:pPr>
        <w:tabs>
          <w:tab w:val="left" w:pos="5103"/>
          <w:tab w:val="left" w:pos="7088"/>
        </w:tabs>
        <w:ind w:right="-142"/>
        <w:contextualSpacing/>
        <w:jc w:val="right"/>
        <w:rPr>
          <w:sz w:val="26"/>
          <w:szCs w:val="26"/>
        </w:rPr>
      </w:pPr>
      <w:r w:rsidRPr="00471459">
        <w:rPr>
          <w:sz w:val="26"/>
          <w:szCs w:val="26"/>
        </w:rPr>
        <w:t>Первый заместитель директора –</w:t>
      </w:r>
    </w:p>
    <w:p w:rsidR="000C652A" w:rsidRPr="00471459" w:rsidRDefault="000C652A" w:rsidP="000C652A">
      <w:pPr>
        <w:tabs>
          <w:tab w:val="left" w:pos="5103"/>
          <w:tab w:val="left" w:pos="7088"/>
        </w:tabs>
        <w:ind w:right="-142"/>
        <w:contextualSpacing/>
        <w:jc w:val="right"/>
        <w:rPr>
          <w:sz w:val="26"/>
          <w:szCs w:val="26"/>
        </w:rPr>
      </w:pPr>
      <w:r w:rsidRPr="00471459">
        <w:rPr>
          <w:sz w:val="26"/>
          <w:szCs w:val="26"/>
        </w:rPr>
        <w:t>главный инженер филиала</w:t>
      </w:r>
    </w:p>
    <w:p w:rsidR="000C652A" w:rsidRPr="00471459" w:rsidRDefault="000C652A" w:rsidP="000C652A">
      <w:pPr>
        <w:ind w:left="4820" w:right="-144"/>
        <w:contextualSpacing/>
        <w:jc w:val="right"/>
        <w:rPr>
          <w:sz w:val="26"/>
          <w:szCs w:val="26"/>
        </w:rPr>
      </w:pPr>
      <w:r w:rsidRPr="00471459">
        <w:rPr>
          <w:sz w:val="26"/>
          <w:szCs w:val="26"/>
        </w:rPr>
        <w:t>ПАО «МРСК Центра» - «Орелэнерго»</w:t>
      </w:r>
    </w:p>
    <w:p w:rsidR="000C652A" w:rsidRDefault="000C652A" w:rsidP="000C652A">
      <w:pPr>
        <w:ind w:left="4820" w:right="-144"/>
        <w:contextualSpacing/>
        <w:jc w:val="right"/>
        <w:rPr>
          <w:sz w:val="26"/>
          <w:szCs w:val="26"/>
        </w:rPr>
      </w:pPr>
    </w:p>
    <w:p w:rsidR="000C652A" w:rsidRPr="00471459" w:rsidRDefault="000C652A" w:rsidP="000C652A">
      <w:pPr>
        <w:ind w:left="4820" w:right="-144"/>
        <w:contextualSpacing/>
        <w:jc w:val="right"/>
        <w:rPr>
          <w:sz w:val="26"/>
          <w:szCs w:val="26"/>
        </w:rPr>
      </w:pPr>
      <w:r w:rsidRPr="00471459">
        <w:rPr>
          <w:sz w:val="26"/>
          <w:szCs w:val="26"/>
        </w:rPr>
        <w:t>_____________________И. В. Колубанов</w:t>
      </w:r>
    </w:p>
    <w:p w:rsidR="00C8189B" w:rsidRPr="00EB40C8" w:rsidRDefault="000C652A" w:rsidP="000C652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471459">
        <w:rPr>
          <w:sz w:val="26"/>
          <w:szCs w:val="26"/>
        </w:rPr>
        <w:t>«_____» ___________________ 201</w:t>
      </w:r>
      <w:r w:rsidR="00383B82">
        <w:rPr>
          <w:sz w:val="26"/>
          <w:szCs w:val="26"/>
        </w:rPr>
        <w:t>8</w:t>
      </w:r>
      <w:r w:rsidRPr="00471459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A57AE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59FD" w:rsidRPr="00A57AE8">
        <w:rPr>
          <w:b/>
          <w:sz w:val="26"/>
          <w:szCs w:val="26"/>
        </w:rPr>
        <w:t>железобетонных</w:t>
      </w:r>
      <w:r w:rsidR="00612811" w:rsidRPr="00A57AE8">
        <w:rPr>
          <w:b/>
          <w:sz w:val="26"/>
          <w:szCs w:val="26"/>
        </w:rPr>
        <w:t xml:space="preserve"> </w:t>
      </w:r>
      <w:r w:rsidR="00232E4A" w:rsidRPr="00A57AE8">
        <w:rPr>
          <w:b/>
          <w:sz w:val="26"/>
          <w:szCs w:val="26"/>
        </w:rPr>
        <w:t>стоек</w:t>
      </w:r>
      <w:r w:rsidR="00773399" w:rsidRPr="00A57AE8">
        <w:rPr>
          <w:b/>
          <w:sz w:val="26"/>
          <w:szCs w:val="26"/>
        </w:rPr>
        <w:t xml:space="preserve"> </w:t>
      </w:r>
      <w:r w:rsidR="00232E4A" w:rsidRPr="00A57AE8">
        <w:rPr>
          <w:b/>
          <w:sz w:val="26"/>
          <w:szCs w:val="26"/>
        </w:rPr>
        <w:t xml:space="preserve">типа </w:t>
      </w:r>
      <w:proofErr w:type="gramStart"/>
      <w:r w:rsidR="00232E4A" w:rsidRPr="00A57AE8">
        <w:rPr>
          <w:b/>
          <w:sz w:val="26"/>
          <w:szCs w:val="26"/>
        </w:rPr>
        <w:t>СВ</w:t>
      </w:r>
      <w:proofErr w:type="gramEnd"/>
      <w:r w:rsidR="00810DA7">
        <w:rPr>
          <w:b/>
          <w:sz w:val="26"/>
          <w:szCs w:val="26"/>
        </w:rPr>
        <w:t xml:space="preserve"> 110-5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206А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370BFB" w:rsidP="00810DA7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101DD6">
        <w:rPr>
          <w:sz w:val="24"/>
          <w:szCs w:val="24"/>
        </w:rPr>
        <w:t xml:space="preserve">Технические данные </w:t>
      </w:r>
      <w:r w:rsidR="00DA1DB6" w:rsidRPr="00101DD6">
        <w:rPr>
          <w:sz w:val="24"/>
          <w:szCs w:val="24"/>
        </w:rPr>
        <w:t>стоек</w:t>
      </w:r>
      <w:r w:rsidR="004F4E9E"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7805FB" w:rsidRPr="00101DD6" w:rsidRDefault="007805FB" w:rsidP="004F4E9E">
      <w:pPr>
        <w:pStyle w:val="ad"/>
        <w:tabs>
          <w:tab w:val="left" w:pos="1134"/>
        </w:tabs>
        <w:ind w:left="0"/>
        <w:rPr>
          <w:sz w:val="24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0"/>
        <w:gridCol w:w="5622"/>
      </w:tblGrid>
      <w:tr w:rsidR="004F4E9E" w:rsidRPr="00101DD6" w:rsidTr="00ED7A95">
        <w:trPr>
          <w:trHeight w:val="443"/>
        </w:trPr>
        <w:tc>
          <w:tcPr>
            <w:tcW w:w="2303" w:type="pct"/>
            <w:vMerge w:val="restart"/>
            <w:shd w:val="clear" w:color="000000" w:fill="FFFFFF"/>
            <w:vAlign w:val="center"/>
          </w:tcPr>
          <w:p w:rsidR="004F4E9E" w:rsidRPr="007805FB" w:rsidRDefault="004F4E9E" w:rsidP="007805FB">
            <w:pPr>
              <w:ind w:firstLine="34"/>
              <w:jc w:val="left"/>
              <w:rPr>
                <w:color w:val="000000"/>
                <w:highlight w:val="yellow"/>
              </w:rPr>
            </w:pPr>
            <w:r w:rsidRPr="007805FB">
              <w:rPr>
                <w:color w:val="000000"/>
              </w:rPr>
              <w:t>Наименование параметра</w:t>
            </w:r>
          </w:p>
        </w:tc>
        <w:tc>
          <w:tcPr>
            <w:tcW w:w="2697" w:type="pct"/>
            <w:shd w:val="clear" w:color="000000" w:fill="FFFFFF"/>
          </w:tcPr>
          <w:p w:rsidR="004F4E9E" w:rsidRPr="00101DD6" w:rsidRDefault="001F6CEB" w:rsidP="007805FB">
            <w:pPr>
              <w:tabs>
                <w:tab w:val="left" w:pos="1134"/>
              </w:tabs>
              <w:ind w:firstLine="34"/>
              <w:jc w:val="center"/>
              <w:rPr>
                <w:sz w:val="24"/>
                <w:szCs w:val="24"/>
                <w:highlight w:val="yellow"/>
              </w:rPr>
            </w:pPr>
            <w:r w:rsidRPr="00101DD6">
              <w:rPr>
                <w:sz w:val="24"/>
                <w:szCs w:val="24"/>
              </w:rPr>
              <w:t>Стойка</w:t>
            </w:r>
          </w:p>
        </w:tc>
      </w:tr>
      <w:tr w:rsidR="00321CEC" w:rsidRPr="00101DD6" w:rsidTr="00ED7A95">
        <w:trPr>
          <w:trHeight w:val="421"/>
        </w:trPr>
        <w:tc>
          <w:tcPr>
            <w:tcW w:w="2303" w:type="pct"/>
            <w:vMerge/>
            <w:shd w:val="clear" w:color="000000" w:fill="FFFFFF"/>
            <w:vAlign w:val="center"/>
          </w:tcPr>
          <w:p w:rsidR="00321CEC" w:rsidRPr="007805FB" w:rsidRDefault="00321CEC" w:rsidP="007805FB">
            <w:pPr>
              <w:jc w:val="left"/>
              <w:rPr>
                <w:color w:val="000000"/>
                <w:highlight w:val="yellow"/>
              </w:rPr>
            </w:pP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101DD6">
              <w:rPr>
                <w:sz w:val="24"/>
                <w:szCs w:val="24"/>
              </w:rPr>
              <w:t>СВ</w:t>
            </w:r>
            <w:proofErr w:type="gramEnd"/>
            <w:r w:rsidRPr="00101DD6">
              <w:rPr>
                <w:sz w:val="24"/>
                <w:szCs w:val="24"/>
              </w:rPr>
              <w:t xml:space="preserve"> 110</w:t>
            </w:r>
            <w:r>
              <w:rPr>
                <w:sz w:val="24"/>
                <w:szCs w:val="24"/>
              </w:rPr>
              <w:t>-5</w:t>
            </w:r>
          </w:p>
        </w:tc>
      </w:tr>
      <w:tr w:rsidR="00321CEC" w:rsidRPr="00101DD6" w:rsidTr="00ED7A95">
        <w:trPr>
          <w:trHeight w:val="413"/>
        </w:trPr>
        <w:tc>
          <w:tcPr>
            <w:tcW w:w="2303" w:type="pct"/>
            <w:shd w:val="clear" w:color="auto" w:fill="auto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t>Класс напряжения, кВ</w:t>
            </w: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6-10 кВ</w:t>
            </w:r>
          </w:p>
        </w:tc>
      </w:tr>
      <w:tr w:rsidR="00321CEC" w:rsidRPr="00101DD6" w:rsidTr="00ED7A95">
        <w:trPr>
          <w:trHeight w:val="419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 xml:space="preserve">Длина стойки, </w:t>
            </w:r>
            <w:proofErr w:type="gramStart"/>
            <w:r w:rsidRPr="007805FB">
              <w:rPr>
                <w:color w:val="000000"/>
              </w:rPr>
              <w:t>м</w:t>
            </w:r>
            <w:proofErr w:type="gramEnd"/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</w:rPr>
              <w:t>11</w:t>
            </w:r>
          </w:p>
        </w:tc>
      </w:tr>
      <w:tr w:rsidR="00321CEC" w:rsidRPr="00101DD6" w:rsidTr="00ED7A95">
        <w:trPr>
          <w:trHeight w:val="411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FE1207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 xml:space="preserve">Расчетный изгибающий момент, </w:t>
            </w:r>
            <w:r w:rsidR="00FE1207">
              <w:rPr>
                <w:color w:val="000000"/>
              </w:rPr>
              <w:t>тс*</w:t>
            </w:r>
            <w:proofErr w:type="gramStart"/>
            <w:r w:rsidRPr="007805FB">
              <w:rPr>
                <w:color w:val="000000"/>
              </w:rPr>
              <w:t>м</w:t>
            </w:r>
            <w:proofErr w:type="gramEnd"/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  <w:lang w:val="en-US"/>
              </w:rPr>
              <w:t>5</w:t>
            </w:r>
            <w:r w:rsidR="00FE1207">
              <w:rPr>
                <w:color w:val="000000"/>
                <w:sz w:val="24"/>
                <w:szCs w:val="24"/>
              </w:rPr>
              <w:t>,</w:t>
            </w:r>
            <w:r w:rsidRPr="00101DD6">
              <w:rPr>
                <w:color w:val="000000"/>
                <w:sz w:val="24"/>
                <w:szCs w:val="24"/>
              </w:rPr>
              <w:t>0</w:t>
            </w:r>
          </w:p>
        </w:tc>
      </w:tr>
      <w:tr w:rsidR="00321CEC" w:rsidRPr="00101DD6" w:rsidTr="00ED7A95">
        <w:trPr>
          <w:trHeight w:val="417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 xml:space="preserve">Масса стойки, не более, </w:t>
            </w:r>
            <w:proofErr w:type="gramStart"/>
            <w:r w:rsidRPr="007805FB">
              <w:rPr>
                <w:color w:val="000000"/>
              </w:rPr>
              <w:t>т</w:t>
            </w:r>
            <w:proofErr w:type="gramEnd"/>
          </w:p>
        </w:tc>
        <w:tc>
          <w:tcPr>
            <w:tcW w:w="2697" w:type="pct"/>
            <w:shd w:val="clear" w:color="000000" w:fill="FFFFFF"/>
          </w:tcPr>
          <w:p w:rsidR="00321CEC" w:rsidRPr="00CA710B" w:rsidRDefault="00321CEC" w:rsidP="00182FC6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A51A3">
              <w:rPr>
                <w:color w:val="000000"/>
                <w:sz w:val="24"/>
                <w:szCs w:val="24"/>
              </w:rPr>
              <w:t>1,1</w:t>
            </w:r>
            <w:r w:rsidR="00CA710B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21CEC" w:rsidRPr="00101DD6" w:rsidTr="00752264">
        <w:trPr>
          <w:trHeight w:val="261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>Объем, м3</w:t>
            </w:r>
          </w:p>
        </w:tc>
        <w:tc>
          <w:tcPr>
            <w:tcW w:w="2697" w:type="pct"/>
            <w:shd w:val="clear" w:color="000000" w:fill="FFFFFF"/>
          </w:tcPr>
          <w:p w:rsidR="00321CEC" w:rsidRPr="008A51A3" w:rsidRDefault="00321CEC" w:rsidP="00182FC6">
            <w:pPr>
              <w:ind w:firstLine="0"/>
              <w:jc w:val="center"/>
              <w:rPr>
                <w:sz w:val="24"/>
                <w:szCs w:val="24"/>
              </w:rPr>
            </w:pPr>
            <w:r w:rsidRPr="008A51A3">
              <w:rPr>
                <w:sz w:val="24"/>
                <w:szCs w:val="24"/>
              </w:rPr>
              <w:t>0,45</w:t>
            </w:r>
          </w:p>
        </w:tc>
      </w:tr>
      <w:tr w:rsidR="00321CEC" w:rsidRPr="00101DD6" w:rsidTr="00ED7A95">
        <w:trPr>
          <w:trHeight w:val="415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>Действующий норматив</w:t>
            </w:r>
          </w:p>
        </w:tc>
        <w:tc>
          <w:tcPr>
            <w:tcW w:w="2697" w:type="pct"/>
            <w:shd w:val="clear" w:color="000000" w:fill="FFFFFF"/>
          </w:tcPr>
          <w:p w:rsidR="00321CEC" w:rsidRPr="00FE1207" w:rsidRDefault="00DE05B5" w:rsidP="00182FC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E1207">
              <w:rPr>
                <w:color w:val="000000"/>
                <w:sz w:val="24"/>
                <w:szCs w:val="24"/>
              </w:rPr>
              <w:t>ТУ 5863-007-00113557-94</w:t>
            </w:r>
          </w:p>
        </w:tc>
      </w:tr>
      <w:tr w:rsidR="00321CEC" w:rsidRPr="00101DD6" w:rsidTr="00ED7A95">
        <w:trPr>
          <w:trHeight w:val="300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>Абсолютная минимальная температура окружающего воздуха, °</w:t>
            </w:r>
            <w:proofErr w:type="gramStart"/>
            <w:r w:rsidRPr="007805FB">
              <w:rPr>
                <w:color w:val="000000"/>
              </w:rPr>
              <w:t>С</w:t>
            </w:r>
            <w:proofErr w:type="gramEnd"/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</w:rPr>
              <w:t>-55</w:t>
            </w:r>
          </w:p>
        </w:tc>
      </w:tr>
      <w:tr w:rsidR="00321CEC" w:rsidRPr="00101DD6" w:rsidTr="00ED7A95">
        <w:trPr>
          <w:trHeight w:val="369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 xml:space="preserve">Морозостойкость </w:t>
            </w: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01DD6">
              <w:rPr>
                <w:color w:val="000000"/>
                <w:sz w:val="24"/>
                <w:szCs w:val="24"/>
                <w:lang w:val="en-US"/>
              </w:rPr>
              <w:t>F200</w:t>
            </w:r>
          </w:p>
        </w:tc>
      </w:tr>
      <w:tr w:rsidR="00321CEC" w:rsidRPr="00101DD6" w:rsidTr="00752264">
        <w:trPr>
          <w:trHeight w:val="399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  <w:lang w:val="en-US"/>
              </w:rPr>
            </w:pPr>
            <w:r w:rsidRPr="007805FB">
              <w:rPr>
                <w:color w:val="000000"/>
              </w:rPr>
              <w:t xml:space="preserve">Водонепроницаемость </w:t>
            </w: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DE05B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  <w:lang w:val="en-US"/>
              </w:rPr>
              <w:t>W6</w:t>
            </w:r>
          </w:p>
        </w:tc>
      </w:tr>
      <w:tr w:rsidR="00321CEC" w:rsidRPr="00101DD6" w:rsidTr="00752264">
        <w:trPr>
          <w:trHeight w:val="290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>Гарантийный срок эксплуатации, месяцев, не менее</w:t>
            </w: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</w:rPr>
              <w:t>60</w:t>
            </w:r>
          </w:p>
        </w:tc>
      </w:tr>
      <w:tr w:rsidR="00321CEC" w:rsidRPr="00101DD6" w:rsidTr="00752264">
        <w:trPr>
          <w:trHeight w:val="326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>Срок службы, лет, не менее</w:t>
            </w: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</w:rPr>
              <w:t>40</w:t>
            </w:r>
          </w:p>
        </w:tc>
      </w:tr>
      <w:tr w:rsidR="00321CEC" w:rsidRPr="00101DD6" w:rsidTr="00ED7A95">
        <w:trPr>
          <w:trHeight w:val="300"/>
        </w:trPr>
        <w:tc>
          <w:tcPr>
            <w:tcW w:w="2303" w:type="pct"/>
            <w:shd w:val="clear" w:color="000000" w:fill="FFFFFF"/>
          </w:tcPr>
          <w:p w:rsidR="00321CEC" w:rsidRPr="007805FB" w:rsidRDefault="00321CEC" w:rsidP="007805FB">
            <w:pPr>
              <w:ind w:firstLine="34"/>
              <w:jc w:val="left"/>
              <w:rPr>
                <w:color w:val="000000"/>
              </w:rPr>
            </w:pPr>
            <w:r w:rsidRPr="007805FB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2697" w:type="pct"/>
            <w:shd w:val="clear" w:color="000000" w:fill="FFFFFF"/>
          </w:tcPr>
          <w:p w:rsidR="00321CEC" w:rsidRPr="00101DD6" w:rsidRDefault="00321CEC" w:rsidP="00182FC6">
            <w:pPr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</w:rPr>
              <w:t>+</w:t>
            </w:r>
          </w:p>
        </w:tc>
      </w:tr>
      <w:tr w:rsidR="007805FB" w:rsidRPr="00101DD6" w:rsidTr="00ED7A95">
        <w:trPr>
          <w:trHeight w:val="2262"/>
        </w:trPr>
        <w:tc>
          <w:tcPr>
            <w:tcW w:w="5000" w:type="pct"/>
            <w:gridSpan w:val="2"/>
            <w:shd w:val="clear" w:color="000000" w:fill="FFFFFF"/>
          </w:tcPr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color w:val="333333"/>
                <w:sz w:val="24"/>
                <w:szCs w:val="24"/>
              </w:rPr>
              <w:t xml:space="preserve">изготовление стоек осуществляется из тяжелого </w:t>
            </w:r>
            <w:proofErr w:type="spellStart"/>
            <w:r w:rsidRPr="00101DD6">
              <w:rPr>
                <w:color w:val="333333"/>
                <w:sz w:val="24"/>
                <w:szCs w:val="24"/>
              </w:rPr>
              <w:t>вибр</w:t>
            </w:r>
            <w:r>
              <w:rPr>
                <w:color w:val="333333"/>
                <w:sz w:val="24"/>
                <w:szCs w:val="24"/>
              </w:rPr>
              <w:t>и</w:t>
            </w:r>
            <w:r w:rsidRPr="00101DD6">
              <w:rPr>
                <w:color w:val="333333"/>
                <w:sz w:val="24"/>
                <w:szCs w:val="24"/>
              </w:rPr>
              <w:t>рованного</w:t>
            </w:r>
            <w:proofErr w:type="spellEnd"/>
            <w:r w:rsidRPr="00101DD6">
              <w:rPr>
                <w:color w:val="333333"/>
                <w:sz w:val="24"/>
                <w:szCs w:val="24"/>
              </w:rPr>
              <w:t xml:space="preserve"> железобетона</w:t>
            </w:r>
            <w:r w:rsidR="000A5B4C">
              <w:rPr>
                <w:color w:val="333333"/>
                <w:sz w:val="24"/>
                <w:szCs w:val="24"/>
              </w:rPr>
              <w:t>,</w:t>
            </w:r>
            <w:r w:rsidRPr="00101DD6">
              <w:rPr>
                <w:color w:val="333333"/>
                <w:sz w:val="24"/>
                <w:szCs w:val="24"/>
              </w:rPr>
              <w:t xml:space="preserve"> обладающего классом по прочности на сжатие В30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rFonts w:ascii="sans serif" w:hAnsi="sans serif" w:cs="Arial"/>
                <w:sz w:val="24"/>
                <w:szCs w:val="24"/>
              </w:rPr>
              <w:t xml:space="preserve">в качестве предварительно-напряженной арматуры стоек применяется сталь класса </w:t>
            </w:r>
            <w:proofErr w:type="spellStart"/>
            <w:r w:rsidRPr="00101DD6">
              <w:rPr>
                <w:rFonts w:ascii="sans serif" w:hAnsi="sans serif" w:cs="Arial"/>
                <w:sz w:val="24"/>
                <w:szCs w:val="24"/>
              </w:rPr>
              <w:t>Ат</w:t>
            </w:r>
            <w:proofErr w:type="spellEnd"/>
            <w:r w:rsidRPr="00101DD6">
              <w:rPr>
                <w:rFonts w:ascii="sans serif" w:hAnsi="sans serif" w:cs="Arial"/>
                <w:sz w:val="24"/>
                <w:szCs w:val="24"/>
              </w:rPr>
              <w:t>-</w:t>
            </w:r>
            <w:proofErr w:type="gramStart"/>
            <w:r w:rsidR="000D5B00">
              <w:rPr>
                <w:rFonts w:ascii="sans serif" w:hAnsi="sans serif" w:cs="Arial"/>
                <w:sz w:val="24"/>
                <w:szCs w:val="24"/>
                <w:lang w:val="en-US"/>
              </w:rPr>
              <w:t>V</w:t>
            </w:r>
            <w:proofErr w:type="gramEnd"/>
            <w:r w:rsidR="000D5B00" w:rsidRPr="001C4522">
              <w:rPr>
                <w:rFonts w:ascii="sans serif" w:hAnsi="sans serif" w:cs="Arial"/>
                <w:sz w:val="24"/>
                <w:szCs w:val="24"/>
              </w:rPr>
              <w:t xml:space="preserve"> </w:t>
            </w:r>
            <w:r w:rsidRPr="00101DD6">
              <w:rPr>
                <w:rFonts w:ascii="sans serif" w:hAnsi="sans serif" w:cs="Arial"/>
                <w:sz w:val="24"/>
                <w:szCs w:val="24"/>
              </w:rPr>
              <w:t>диаметром 12 мм и А-Ш, А500с</w:t>
            </w:r>
          </w:p>
          <w:p w:rsidR="007805FB" w:rsidRDefault="00D03236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стоек – трапец</w:t>
            </w:r>
            <w:r w:rsidR="007805FB" w:rsidRPr="00101DD6">
              <w:rPr>
                <w:sz w:val="24"/>
                <w:szCs w:val="24"/>
              </w:rPr>
              <w:t>еидальная</w:t>
            </w:r>
          </w:p>
          <w:p w:rsidR="007805FB" w:rsidRPr="005E427A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5E427A">
              <w:rPr>
                <w:sz w:val="24"/>
                <w:szCs w:val="24"/>
              </w:rPr>
              <w:t xml:space="preserve">на поверхности каждой стойки наносится контрольная метка в виде вдавленного на глубину 6 мм треугольника со сторонами размером 50мм, метка наносится от нижнего торца стойки на расстоянии: 3 м - на стойках </w:t>
            </w:r>
            <w:proofErr w:type="gramStart"/>
            <w:r w:rsidRPr="005E427A">
              <w:rPr>
                <w:sz w:val="24"/>
                <w:szCs w:val="24"/>
              </w:rPr>
              <w:t>СВ</w:t>
            </w:r>
            <w:proofErr w:type="gramEnd"/>
            <w:r w:rsidRPr="005E427A">
              <w:rPr>
                <w:sz w:val="24"/>
                <w:szCs w:val="24"/>
              </w:rPr>
              <w:t xml:space="preserve"> 110, СВ 95; 4 м - на стойках СВ 164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стойки должны быть рассчитаны для применения в агрессивных и неагрессивных средах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стойка должна иметь две монтажные петли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на каждой стойке должно быть указано: завод-изготовитель, год выпуска, марка изделия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 xml:space="preserve">в нижней части стойка должна иметь заземляющий выпуск 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в верхней части стойка должна иметь заземляющий проводник</w:t>
            </w:r>
          </w:p>
          <w:p w:rsidR="007805FB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lastRenderedPageBreak/>
              <w:t>верхний торец стойки, штырь, заземляющий проводник, кроме концевой части, а также концы напрягаемой арматуры должны быть защищены от коррозии</w:t>
            </w:r>
          </w:p>
          <w:p w:rsidR="007805FB" w:rsidRPr="004A4EB6" w:rsidRDefault="004A4EB6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4A4EB6">
              <w:rPr>
                <w:sz w:val="24"/>
                <w:szCs w:val="24"/>
              </w:rPr>
              <w:t>стойка должна иметь технологические отверстия, размещенные перпендикулярно телу стойки (посередине) на расстоянии 130 мм и 200 мм (для стоек СВ-110 и СВ-95) от оси отверстия до верхнего торца стойки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color w:val="000000"/>
                <w:sz w:val="24"/>
                <w:szCs w:val="24"/>
              </w:rPr>
              <w:t xml:space="preserve">стойки должны устанавливаться в любые типы грунтов </w:t>
            </w:r>
          </w:p>
          <w:p w:rsidR="007805FB" w:rsidRPr="00101DD6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каждая партия изделия должна снабжаться паспортом</w:t>
            </w:r>
          </w:p>
          <w:p w:rsidR="007805FB" w:rsidRPr="00CA710B" w:rsidRDefault="007805F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поставляемые изделия должны быть экологически безопасны и не должны</w:t>
            </w:r>
            <w:r w:rsidR="00CA710B">
              <w:rPr>
                <w:sz w:val="24"/>
                <w:szCs w:val="24"/>
              </w:rPr>
              <w:t xml:space="preserve"> наносить вред окружающей среде</w:t>
            </w:r>
          </w:p>
          <w:p w:rsidR="00CA710B" w:rsidRPr="00101DD6" w:rsidRDefault="00CA710B" w:rsidP="00285586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632104">
              <w:rPr>
                <w:sz w:val="24"/>
                <w:szCs w:val="24"/>
              </w:rPr>
              <w:t>Максимальная крупность заполнителя – 20 мм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370BFB" w:rsidRDefault="00370BFB" w:rsidP="00370BFB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:rsidR="00370BFB" w:rsidRPr="00AD1C89" w:rsidRDefault="00370BFB" w:rsidP="00370BFB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  <w:r w:rsidRPr="00AD1C89">
        <w:rPr>
          <w:sz w:val="24"/>
          <w:szCs w:val="24"/>
        </w:rPr>
        <w:t>1.2. Предмет конкурса.</w:t>
      </w:r>
    </w:p>
    <w:p w:rsidR="00370BFB" w:rsidRPr="00AD1C89" w:rsidRDefault="00370BFB" w:rsidP="00370BFB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  <w:r w:rsidRPr="00AD1C89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 ПАО «МРСК Центра»:</w:t>
      </w:r>
    </w:p>
    <w:p w:rsidR="00370BFB" w:rsidRPr="00AD1C89" w:rsidRDefault="00370BFB" w:rsidP="00370B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tbl>
      <w:tblPr>
        <w:tblW w:w="4907" w:type="pct"/>
        <w:tblInd w:w="7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1803"/>
        <w:gridCol w:w="1967"/>
        <w:gridCol w:w="1933"/>
        <w:gridCol w:w="1475"/>
      </w:tblGrid>
      <w:tr w:rsidR="00370BFB" w:rsidRPr="00AD1C89" w:rsidTr="004142E0"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 w:rsidRPr="00AD1C89">
              <w:rPr>
                <w:bCs/>
                <w:color w:val="000000"/>
              </w:rPr>
              <w:t xml:space="preserve">Филиал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66"/>
              <w:jc w:val="center"/>
              <w:rPr>
                <w:color w:val="000000"/>
              </w:rPr>
            </w:pPr>
            <w:r w:rsidRPr="00AD1C89">
              <w:rPr>
                <w:bCs/>
                <w:color w:val="000000"/>
              </w:rPr>
              <w:t>Вид транспорта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 w:rsidRPr="00AD1C89">
              <w:rPr>
                <w:bCs/>
                <w:color w:val="000000"/>
              </w:rPr>
              <w:t>Точка поставки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 w:rsidRPr="00AD1C89">
              <w:rPr>
                <w:bCs/>
                <w:color w:val="000000"/>
              </w:rPr>
              <w:t>Срок поставки*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 w:rsidRPr="00AD1C89">
              <w:rPr>
                <w:bCs/>
                <w:color w:val="000000"/>
              </w:rPr>
              <w:t>Количество</w:t>
            </w:r>
          </w:p>
        </w:tc>
      </w:tr>
      <w:tr w:rsidR="00370BFB" w:rsidRPr="00AD1C89" w:rsidTr="004142E0">
        <w:tc>
          <w:tcPr>
            <w:tcW w:w="258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 w:rsidRPr="00AD1C89">
              <w:rPr>
                <w:color w:val="000000"/>
              </w:rPr>
              <w:t>Орелэнерго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66"/>
              <w:jc w:val="center"/>
              <w:rPr>
                <w:color w:val="000000"/>
              </w:rPr>
            </w:pPr>
            <w:r w:rsidRPr="00AD1C89">
              <w:rPr>
                <w:color w:val="000000"/>
              </w:rPr>
              <w:t>Авто</w:t>
            </w:r>
            <w:r w:rsidR="00F75823">
              <w:rPr>
                <w:color w:val="000000"/>
              </w:rPr>
              <w:t>, ж</w:t>
            </w:r>
            <w:bookmarkStart w:id="1" w:name="_GoBack"/>
            <w:bookmarkEnd w:id="1"/>
            <w:r w:rsidR="00F75823">
              <w:rPr>
                <w:color w:val="000000"/>
              </w:rPr>
              <w:t>/д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BFB" w:rsidRPr="00AD1C89" w:rsidRDefault="00370BFB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 w:rsidRPr="00AD1C89">
              <w:rPr>
                <w:color w:val="000000"/>
              </w:rPr>
              <w:t>г. Орел, ул. Высоковольтная 9, центральный склад филиала ПАО «МРСК Центра</w:t>
            </w:r>
            <w:proofErr w:type="gramStart"/>
            <w:r w:rsidRPr="00AD1C89">
              <w:rPr>
                <w:color w:val="000000"/>
              </w:rPr>
              <w:t>»-</w:t>
            </w:r>
            <w:proofErr w:type="gramEnd"/>
            <w:r w:rsidRPr="00AD1C89">
              <w:rPr>
                <w:color w:val="000000"/>
              </w:rPr>
              <w:t>«Орелэнерго»</w:t>
            </w:r>
          </w:p>
        </w:tc>
        <w:tc>
          <w:tcPr>
            <w:tcW w:w="167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BFB" w:rsidRPr="00AD1C89" w:rsidRDefault="00BB2F72" w:rsidP="004142E0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10 календарных дней с момента подачи заявки от филиала, но не позднее 31.03.2020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BFB" w:rsidRPr="00AD1C89" w:rsidRDefault="004364E7" w:rsidP="00EC6377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83B82">
              <w:rPr>
                <w:color w:val="000000"/>
              </w:rPr>
              <w:t>0</w:t>
            </w:r>
            <w:r w:rsidR="00EC6377">
              <w:rPr>
                <w:color w:val="000000"/>
              </w:rPr>
              <w:t xml:space="preserve"> шт</w:t>
            </w:r>
            <w:r w:rsidR="00370BFB" w:rsidRPr="00AD1C89">
              <w:rPr>
                <w:color w:val="000000"/>
              </w:rPr>
              <w:t>.</w:t>
            </w:r>
          </w:p>
        </w:tc>
      </w:tr>
    </w:tbl>
    <w:p w:rsidR="00EE6E8A" w:rsidRDefault="00370BFB" w:rsidP="00370BFB">
      <w:pPr>
        <w:spacing w:line="276" w:lineRule="auto"/>
        <w:ind w:firstLine="709"/>
        <w:rPr>
          <w:sz w:val="24"/>
          <w:szCs w:val="24"/>
        </w:rPr>
      </w:pPr>
      <w:r w:rsidRPr="00AD1C89">
        <w:rPr>
          <w:sz w:val="24"/>
          <w:szCs w:val="24"/>
        </w:rPr>
        <w:t>*- в календарных днях, с момента заключения договора</w:t>
      </w:r>
    </w:p>
    <w:p w:rsidR="00527493" w:rsidRDefault="00527493" w:rsidP="00370BFB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12811" w:rsidRDefault="00810DA7" w:rsidP="00810DA7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 w:rsidR="00612811" w:rsidRPr="00612811">
        <w:rPr>
          <w:sz w:val="24"/>
          <w:szCs w:val="24"/>
        </w:rPr>
        <w:t xml:space="preserve"> К</w:t>
      </w:r>
      <w:proofErr w:type="gramEnd"/>
      <w:r w:rsidR="00612811" w:rsidRPr="00612811">
        <w:rPr>
          <w:sz w:val="24"/>
          <w:szCs w:val="24"/>
        </w:rPr>
        <w:t xml:space="preserve">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DA1DB6">
        <w:rPr>
          <w:sz w:val="24"/>
          <w:szCs w:val="24"/>
        </w:rPr>
        <w:t>стойки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810DA7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294496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F07DCC">
        <w:rPr>
          <w:sz w:val="24"/>
          <w:szCs w:val="24"/>
        </w:rPr>
        <w:t>стойки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612811" w:rsidRPr="009E5460" w:rsidRDefault="00DA1DB6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стойки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4364E7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</w:t>
      </w:r>
      <w:r w:rsidR="00612811" w:rsidRPr="009E5460">
        <w:rPr>
          <w:sz w:val="24"/>
          <w:szCs w:val="24"/>
        </w:rPr>
        <w:t xml:space="preserve">опыт применения в энергосистемах </w:t>
      </w:r>
      <w:r w:rsidR="009E5460" w:rsidRPr="009E546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9E5460">
        <w:rPr>
          <w:sz w:val="24"/>
          <w:szCs w:val="24"/>
        </w:rPr>
        <w:t>;</w:t>
      </w:r>
    </w:p>
    <w:p w:rsidR="0080418D" w:rsidRDefault="0080418D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</w:t>
      </w:r>
      <w:r w:rsidR="001C7C00">
        <w:rPr>
          <w:sz w:val="24"/>
          <w:szCs w:val="24"/>
        </w:rPr>
        <w:t>нном Ц</w:t>
      </w:r>
      <w:r>
        <w:rPr>
          <w:sz w:val="24"/>
          <w:szCs w:val="24"/>
        </w:rPr>
        <w:t>ентре</w:t>
      </w:r>
      <w:r w:rsidR="001C7C00">
        <w:rPr>
          <w:sz w:val="24"/>
          <w:szCs w:val="24"/>
        </w:rPr>
        <w:t xml:space="preserve"> </w:t>
      </w:r>
      <w:r w:rsidR="004364E7">
        <w:rPr>
          <w:sz w:val="24"/>
          <w:szCs w:val="24"/>
        </w:rPr>
        <w:t>ПАО</w:t>
      </w:r>
      <w:r w:rsidR="001C7C00">
        <w:rPr>
          <w:sz w:val="24"/>
          <w:szCs w:val="24"/>
        </w:rPr>
        <w:t xml:space="preserve"> «</w:t>
      </w:r>
      <w:proofErr w:type="spellStart"/>
      <w:r w:rsidR="004A4EB6">
        <w:rPr>
          <w:sz w:val="24"/>
          <w:szCs w:val="24"/>
        </w:rPr>
        <w:t>Россети</w:t>
      </w:r>
      <w:proofErr w:type="spellEnd"/>
      <w:r w:rsidR="001C7C00">
        <w:rPr>
          <w:sz w:val="24"/>
          <w:szCs w:val="24"/>
        </w:rPr>
        <w:t>»</w:t>
      </w:r>
      <w:r w:rsidR="00402E48">
        <w:rPr>
          <w:sz w:val="24"/>
          <w:szCs w:val="24"/>
        </w:rPr>
        <w:t>;</w:t>
      </w:r>
    </w:p>
    <w:p w:rsidR="009E5460" w:rsidRPr="009E5460" w:rsidRDefault="0094661B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стойки</w:t>
      </w:r>
      <w:r w:rsidR="009E5460" w:rsidRPr="009E5460">
        <w:rPr>
          <w:sz w:val="24"/>
          <w:szCs w:val="24"/>
        </w:rPr>
        <w:t>, не использовавши</w:t>
      </w:r>
      <w:r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</w:t>
      </w:r>
      <w:proofErr w:type="spellStart"/>
      <w:r w:rsidR="009E5460" w:rsidRPr="009E5460">
        <w:rPr>
          <w:sz w:val="24"/>
          <w:szCs w:val="24"/>
        </w:rPr>
        <w:t>энергообъектах</w:t>
      </w:r>
      <w:proofErr w:type="spellEnd"/>
      <w:r w:rsidR="009E5460" w:rsidRPr="009E5460">
        <w:rPr>
          <w:sz w:val="24"/>
          <w:szCs w:val="24"/>
        </w:rPr>
        <w:t xml:space="preserve"> </w:t>
      </w:r>
      <w:r w:rsidR="004364E7">
        <w:rPr>
          <w:sz w:val="24"/>
          <w:szCs w:val="24"/>
        </w:rPr>
        <w:t>ПАО</w:t>
      </w:r>
      <w:r w:rsidR="009E5460" w:rsidRPr="009E5460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</w:t>
      </w:r>
      <w:r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364E7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4A4EB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810DA7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Pr="00D1373B" w:rsidRDefault="00810DA7" w:rsidP="00810DA7">
      <w:pPr>
        <w:pStyle w:val="ad"/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</w:t>
      </w:r>
      <w:proofErr w:type="gramStart"/>
      <w:r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</w:t>
      </w:r>
      <w:proofErr w:type="gramEnd"/>
      <w:r w:rsidR="00D1373B" w:rsidRPr="00D1373B">
        <w:rPr>
          <w:sz w:val="24"/>
          <w:szCs w:val="24"/>
        </w:rPr>
        <w:t xml:space="preserve">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612811" w:rsidRPr="00FB7AEF" w:rsidRDefault="00810DA7" w:rsidP="00810DA7">
      <w:pPr>
        <w:pStyle w:val="ad"/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 </w:t>
      </w:r>
      <w:r w:rsidR="008F3A51">
        <w:rPr>
          <w:sz w:val="24"/>
          <w:szCs w:val="24"/>
        </w:rPr>
        <w:t>Стойки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074707" w:rsidRPr="00CC7068" w:rsidRDefault="00074707" w:rsidP="0007470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C7068">
        <w:rPr>
          <w:sz w:val="24"/>
          <w:szCs w:val="24"/>
        </w:rPr>
        <w:t>ГОСТ 13015 – 2012 «Изделия бетонные и железобетонные для строительства. Общие технические требования. Правила приемки, маркировки, транспортирования и хранения»;</w:t>
      </w:r>
    </w:p>
    <w:p w:rsidR="00074707" w:rsidRPr="00CC7068" w:rsidRDefault="00074707" w:rsidP="00074707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C7068">
        <w:rPr>
          <w:sz w:val="24"/>
          <w:szCs w:val="24"/>
        </w:rPr>
        <w:t>ГОСТ 26633-2012 «Бетоны тяжелые и мелкозернистые. Технические условия».</w:t>
      </w:r>
    </w:p>
    <w:p w:rsidR="00612811" w:rsidRPr="00612811" w:rsidRDefault="00810DA7" w:rsidP="00810DA7">
      <w:pPr>
        <w:pStyle w:val="ad"/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 </w:t>
      </w:r>
      <w:r w:rsidR="00612811"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810DA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D4E32">
        <w:rPr>
          <w:sz w:val="24"/>
          <w:szCs w:val="24"/>
        </w:rPr>
        <w:t>стоек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D4E32">
        <w:rPr>
          <w:sz w:val="24"/>
          <w:szCs w:val="24"/>
        </w:rPr>
        <w:t>стоек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E6C8A" w:rsidRPr="00F64478">
        <w:rPr>
          <w:color w:val="000000"/>
          <w:sz w:val="24"/>
          <w:szCs w:val="24"/>
        </w:rPr>
        <w:t xml:space="preserve"> - 96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EF1220">
        <w:rPr>
          <w:sz w:val="24"/>
          <w:szCs w:val="24"/>
        </w:rPr>
        <w:t>стоек</w:t>
      </w:r>
      <w:r w:rsidR="00612811" w:rsidRPr="00F64478">
        <w:rPr>
          <w:sz w:val="24"/>
          <w:szCs w:val="24"/>
        </w:rPr>
        <w:t>.</w:t>
      </w:r>
    </w:p>
    <w:p w:rsidR="00F64478" w:rsidRDefault="0094661B" w:rsidP="00810DA7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EF1220" w:rsidRPr="0094661B">
        <w:rPr>
          <w:szCs w:val="24"/>
        </w:rPr>
        <w:t>стоек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Pr="00B02A68" w:rsidRDefault="00810DA7" w:rsidP="00810DA7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="00B02A68" w:rsidRPr="00B02A68">
        <w:rPr>
          <w:szCs w:val="24"/>
        </w:rPr>
        <w:t xml:space="preserve">Срок изготовления </w:t>
      </w:r>
      <w:r w:rsidR="007830BF">
        <w:rPr>
          <w:szCs w:val="24"/>
        </w:rPr>
        <w:t>стоек</w:t>
      </w:r>
      <w:r w:rsidR="00B02A68"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220A91">
        <w:rPr>
          <w:sz w:val="24"/>
          <w:szCs w:val="24"/>
        </w:rPr>
        <w:t>стойки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5B4C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4D4E32">
        <w:rPr>
          <w:sz w:val="24"/>
          <w:szCs w:val="24"/>
        </w:rPr>
        <w:t>стойки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D4E3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Стойки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F5C65">
        <w:rPr>
          <w:sz w:val="24"/>
          <w:szCs w:val="24"/>
        </w:rPr>
        <w:t>4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D4E32" w:rsidRPr="00F64478">
        <w:rPr>
          <w:sz w:val="24"/>
          <w:szCs w:val="24"/>
        </w:rPr>
        <w:t>стоек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марку стойки;</w:t>
      </w:r>
    </w:p>
    <w:p w:rsidR="00C9764E" w:rsidRPr="00F64478" w:rsidRDefault="005E427A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массу стойки;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752264" w:rsidRDefault="00752264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D4E32" w:rsidRPr="00F64478">
        <w:rPr>
          <w:sz w:val="24"/>
          <w:szCs w:val="24"/>
        </w:rPr>
        <w:t>стойки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 всем видам </w:t>
      </w:r>
      <w:r w:rsidR="004D4E32" w:rsidRPr="00F64478">
        <w:rPr>
          <w:sz w:val="24"/>
          <w:szCs w:val="24"/>
        </w:rPr>
        <w:t>стоек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D4E32" w:rsidRPr="00F64478">
        <w:rPr>
          <w:sz w:val="24"/>
          <w:szCs w:val="24"/>
        </w:rPr>
        <w:t>стоек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D4E32" w:rsidRPr="00F64478">
        <w:rPr>
          <w:sz w:val="24"/>
          <w:szCs w:val="24"/>
        </w:rPr>
        <w:t>стоек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4F4E9E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BB6EA4">
        <w:rPr>
          <w:szCs w:val="24"/>
        </w:rPr>
        <w:t>стоек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4364E7">
        <w:rPr>
          <w:szCs w:val="24"/>
        </w:rPr>
        <w:t>ПАО</w:t>
      </w:r>
      <w:r w:rsidR="00612811"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C6A5A" w:rsidRDefault="00AC6A5A" w:rsidP="00451C4D">
      <w:pPr>
        <w:rPr>
          <w:sz w:val="26"/>
          <w:szCs w:val="26"/>
        </w:rPr>
      </w:pPr>
    </w:p>
    <w:p w:rsidR="00AC6A5A" w:rsidRDefault="00AC6A5A" w:rsidP="00451C4D">
      <w:pPr>
        <w:rPr>
          <w:sz w:val="26"/>
          <w:szCs w:val="26"/>
        </w:rPr>
      </w:pPr>
    </w:p>
    <w:p w:rsidR="005C5039" w:rsidRDefault="005C5039" w:rsidP="00451C4D">
      <w:pPr>
        <w:rPr>
          <w:sz w:val="26"/>
          <w:szCs w:val="26"/>
        </w:rPr>
      </w:pPr>
    </w:p>
    <w:p w:rsidR="004364E7" w:rsidRPr="0004493B" w:rsidRDefault="004364E7" w:rsidP="004364E7">
      <w:pPr>
        <w:ind w:firstLine="0"/>
        <w:rPr>
          <w:bCs/>
          <w:sz w:val="24"/>
          <w:szCs w:val="24"/>
        </w:rPr>
      </w:pPr>
      <w:r w:rsidRPr="0004493B">
        <w:rPr>
          <w:bCs/>
          <w:sz w:val="24"/>
          <w:szCs w:val="24"/>
        </w:rPr>
        <w:t xml:space="preserve">Начальник </w:t>
      </w:r>
      <w:r>
        <w:rPr>
          <w:bCs/>
          <w:sz w:val="24"/>
          <w:szCs w:val="24"/>
        </w:rPr>
        <w:t>отдела</w:t>
      </w:r>
    </w:p>
    <w:p w:rsidR="00383B82" w:rsidRPr="00C0011F" w:rsidRDefault="004364E7" w:rsidP="004364E7">
      <w:pPr>
        <w:ind w:firstLine="0"/>
        <w:rPr>
          <w:color w:val="00B0F0"/>
          <w:sz w:val="22"/>
          <w:szCs w:val="22"/>
        </w:rPr>
      </w:pPr>
      <w:r w:rsidRPr="0004493B">
        <w:rPr>
          <w:bCs/>
          <w:sz w:val="24"/>
          <w:szCs w:val="24"/>
        </w:rPr>
        <w:t xml:space="preserve">технологических присоединений                                                            </w:t>
      </w:r>
      <w:r>
        <w:rPr>
          <w:bCs/>
          <w:sz w:val="24"/>
          <w:szCs w:val="24"/>
        </w:rPr>
        <w:t xml:space="preserve">      </w:t>
      </w:r>
      <w:r w:rsidRPr="0004493B">
        <w:rPr>
          <w:bCs/>
          <w:sz w:val="24"/>
          <w:szCs w:val="24"/>
        </w:rPr>
        <w:t xml:space="preserve">             А. А. </w:t>
      </w:r>
      <w:r>
        <w:rPr>
          <w:bCs/>
          <w:sz w:val="24"/>
          <w:szCs w:val="24"/>
        </w:rPr>
        <w:t>Данилов</w:t>
      </w:r>
    </w:p>
    <w:p w:rsidR="00451C4D" w:rsidRPr="00B02A68" w:rsidRDefault="00451C4D" w:rsidP="00383B82">
      <w:pPr>
        <w:ind w:firstLine="709"/>
        <w:rPr>
          <w:color w:val="00B0F0"/>
          <w:sz w:val="22"/>
          <w:szCs w:val="22"/>
        </w:rPr>
      </w:pPr>
    </w:p>
    <w:sectPr w:rsidR="00451C4D" w:rsidRPr="00B02A68" w:rsidSect="00887195">
      <w:headerReference w:type="even" r:id="rId13"/>
      <w:pgSz w:w="11907" w:h="16839" w:code="9"/>
      <w:pgMar w:top="709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D6A" w:rsidRDefault="00444D6A">
      <w:r>
        <w:separator/>
      </w:r>
    </w:p>
  </w:endnote>
  <w:endnote w:type="continuationSeparator" w:id="0">
    <w:p w:rsidR="00444D6A" w:rsidRDefault="0044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D6A" w:rsidRDefault="00444D6A">
      <w:r>
        <w:separator/>
      </w:r>
    </w:p>
  </w:footnote>
  <w:footnote w:type="continuationSeparator" w:id="0">
    <w:p w:rsidR="00444D6A" w:rsidRDefault="00444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8A" w:rsidRDefault="00ED35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369B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582A"/>
    <w:rsid w:val="00026ECC"/>
    <w:rsid w:val="00027351"/>
    <w:rsid w:val="000312FC"/>
    <w:rsid w:val="0003144D"/>
    <w:rsid w:val="00031DFE"/>
    <w:rsid w:val="00032681"/>
    <w:rsid w:val="00036612"/>
    <w:rsid w:val="00041796"/>
    <w:rsid w:val="00042AAD"/>
    <w:rsid w:val="00042ABF"/>
    <w:rsid w:val="00044383"/>
    <w:rsid w:val="00046DC2"/>
    <w:rsid w:val="00046E6D"/>
    <w:rsid w:val="0004703E"/>
    <w:rsid w:val="00050448"/>
    <w:rsid w:val="000544E5"/>
    <w:rsid w:val="00057FBD"/>
    <w:rsid w:val="000630F6"/>
    <w:rsid w:val="00071958"/>
    <w:rsid w:val="00073763"/>
    <w:rsid w:val="00074707"/>
    <w:rsid w:val="000808BE"/>
    <w:rsid w:val="00084847"/>
    <w:rsid w:val="000858AE"/>
    <w:rsid w:val="00085DAC"/>
    <w:rsid w:val="000A0393"/>
    <w:rsid w:val="000A1FA6"/>
    <w:rsid w:val="000A5B4C"/>
    <w:rsid w:val="000A6598"/>
    <w:rsid w:val="000B068C"/>
    <w:rsid w:val="000B7290"/>
    <w:rsid w:val="000B7329"/>
    <w:rsid w:val="000B7484"/>
    <w:rsid w:val="000C2897"/>
    <w:rsid w:val="000C652A"/>
    <w:rsid w:val="000C69C2"/>
    <w:rsid w:val="000C6D57"/>
    <w:rsid w:val="000C6FE0"/>
    <w:rsid w:val="000D0F91"/>
    <w:rsid w:val="000D162D"/>
    <w:rsid w:val="000D3775"/>
    <w:rsid w:val="000D39DD"/>
    <w:rsid w:val="000D5B00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57CF"/>
    <w:rsid w:val="00117DC6"/>
    <w:rsid w:val="00120F84"/>
    <w:rsid w:val="00121A1F"/>
    <w:rsid w:val="00127606"/>
    <w:rsid w:val="00127EC8"/>
    <w:rsid w:val="00127FE9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5DBD"/>
    <w:rsid w:val="00165E14"/>
    <w:rsid w:val="00166FCC"/>
    <w:rsid w:val="00170481"/>
    <w:rsid w:val="00173531"/>
    <w:rsid w:val="00175B84"/>
    <w:rsid w:val="00182091"/>
    <w:rsid w:val="00182FC6"/>
    <w:rsid w:val="00185EF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4522"/>
    <w:rsid w:val="001C7C00"/>
    <w:rsid w:val="001D2559"/>
    <w:rsid w:val="001E17B7"/>
    <w:rsid w:val="001E319B"/>
    <w:rsid w:val="001F090B"/>
    <w:rsid w:val="001F19B0"/>
    <w:rsid w:val="001F5706"/>
    <w:rsid w:val="001F6CEB"/>
    <w:rsid w:val="002031C2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4341"/>
    <w:rsid w:val="002562E9"/>
    <w:rsid w:val="0025658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496"/>
    <w:rsid w:val="0029460D"/>
    <w:rsid w:val="002957D5"/>
    <w:rsid w:val="00295F44"/>
    <w:rsid w:val="002A04A8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374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25A6"/>
    <w:rsid w:val="0031318C"/>
    <w:rsid w:val="00314E5D"/>
    <w:rsid w:val="0031510C"/>
    <w:rsid w:val="00316CEE"/>
    <w:rsid w:val="00317B27"/>
    <w:rsid w:val="00320314"/>
    <w:rsid w:val="003203C6"/>
    <w:rsid w:val="003209FA"/>
    <w:rsid w:val="00320C12"/>
    <w:rsid w:val="00321CEC"/>
    <w:rsid w:val="00322990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100E"/>
    <w:rsid w:val="00363396"/>
    <w:rsid w:val="00363438"/>
    <w:rsid w:val="003640C5"/>
    <w:rsid w:val="00370BFB"/>
    <w:rsid w:val="00370C33"/>
    <w:rsid w:val="003735E0"/>
    <w:rsid w:val="0037514A"/>
    <w:rsid w:val="00375192"/>
    <w:rsid w:val="00375440"/>
    <w:rsid w:val="00375CA2"/>
    <w:rsid w:val="003763A6"/>
    <w:rsid w:val="00382FEA"/>
    <w:rsid w:val="00383B82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AFD"/>
    <w:rsid w:val="003C164C"/>
    <w:rsid w:val="003C67A5"/>
    <w:rsid w:val="003D02A2"/>
    <w:rsid w:val="003D644A"/>
    <w:rsid w:val="003D6545"/>
    <w:rsid w:val="003D7943"/>
    <w:rsid w:val="003D7B36"/>
    <w:rsid w:val="003E7D0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741D"/>
    <w:rsid w:val="004077A8"/>
    <w:rsid w:val="00407B65"/>
    <w:rsid w:val="00407E0A"/>
    <w:rsid w:val="004104D1"/>
    <w:rsid w:val="0041077B"/>
    <w:rsid w:val="00411F09"/>
    <w:rsid w:val="004142E0"/>
    <w:rsid w:val="004153BA"/>
    <w:rsid w:val="00415731"/>
    <w:rsid w:val="00416124"/>
    <w:rsid w:val="00417997"/>
    <w:rsid w:val="00424173"/>
    <w:rsid w:val="00426C7D"/>
    <w:rsid w:val="004272B5"/>
    <w:rsid w:val="0043338D"/>
    <w:rsid w:val="004364E7"/>
    <w:rsid w:val="00437205"/>
    <w:rsid w:val="00437D8C"/>
    <w:rsid w:val="00440D61"/>
    <w:rsid w:val="0044147D"/>
    <w:rsid w:val="004437D3"/>
    <w:rsid w:val="00444D6A"/>
    <w:rsid w:val="00450986"/>
    <w:rsid w:val="00451C4D"/>
    <w:rsid w:val="0045572F"/>
    <w:rsid w:val="004559BA"/>
    <w:rsid w:val="00460E85"/>
    <w:rsid w:val="00462826"/>
    <w:rsid w:val="00472626"/>
    <w:rsid w:val="004802C3"/>
    <w:rsid w:val="00480474"/>
    <w:rsid w:val="004813F2"/>
    <w:rsid w:val="00482787"/>
    <w:rsid w:val="0048342B"/>
    <w:rsid w:val="004834A5"/>
    <w:rsid w:val="00483C96"/>
    <w:rsid w:val="00484B82"/>
    <w:rsid w:val="00486DE0"/>
    <w:rsid w:val="00490EA7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27493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18D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2048"/>
    <w:rsid w:val="00567CD4"/>
    <w:rsid w:val="0057500D"/>
    <w:rsid w:val="00581AE8"/>
    <w:rsid w:val="00581D2D"/>
    <w:rsid w:val="00582638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660C"/>
    <w:rsid w:val="005B04A3"/>
    <w:rsid w:val="005B1FEA"/>
    <w:rsid w:val="005B2069"/>
    <w:rsid w:val="005B3271"/>
    <w:rsid w:val="005B3A5F"/>
    <w:rsid w:val="005B52F6"/>
    <w:rsid w:val="005B5925"/>
    <w:rsid w:val="005B61CC"/>
    <w:rsid w:val="005B61D0"/>
    <w:rsid w:val="005B699F"/>
    <w:rsid w:val="005C2394"/>
    <w:rsid w:val="005C4B56"/>
    <w:rsid w:val="005C5039"/>
    <w:rsid w:val="005C51A0"/>
    <w:rsid w:val="005C6872"/>
    <w:rsid w:val="005C752D"/>
    <w:rsid w:val="005C7A63"/>
    <w:rsid w:val="005D0FEF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405AF"/>
    <w:rsid w:val="00643D80"/>
    <w:rsid w:val="00644676"/>
    <w:rsid w:val="006459FD"/>
    <w:rsid w:val="00647228"/>
    <w:rsid w:val="006512FD"/>
    <w:rsid w:val="00651664"/>
    <w:rsid w:val="00652856"/>
    <w:rsid w:val="00657166"/>
    <w:rsid w:val="0065763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87130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26A6"/>
    <w:rsid w:val="007326BC"/>
    <w:rsid w:val="00732BFD"/>
    <w:rsid w:val="00732C5D"/>
    <w:rsid w:val="007337BA"/>
    <w:rsid w:val="00735AA9"/>
    <w:rsid w:val="0074028B"/>
    <w:rsid w:val="007435DC"/>
    <w:rsid w:val="00744BB7"/>
    <w:rsid w:val="0074788E"/>
    <w:rsid w:val="00747ADF"/>
    <w:rsid w:val="00752264"/>
    <w:rsid w:val="007532F4"/>
    <w:rsid w:val="00753684"/>
    <w:rsid w:val="00753762"/>
    <w:rsid w:val="00753809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D05"/>
    <w:rsid w:val="007A114B"/>
    <w:rsid w:val="007A29DD"/>
    <w:rsid w:val="007A3472"/>
    <w:rsid w:val="007A535B"/>
    <w:rsid w:val="007B0386"/>
    <w:rsid w:val="007B072A"/>
    <w:rsid w:val="007B21AB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BE7"/>
    <w:rsid w:val="007D54B2"/>
    <w:rsid w:val="007D6C0C"/>
    <w:rsid w:val="007D75E4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10DA7"/>
    <w:rsid w:val="00811566"/>
    <w:rsid w:val="00813A61"/>
    <w:rsid w:val="00814132"/>
    <w:rsid w:val="00815E09"/>
    <w:rsid w:val="00817C7D"/>
    <w:rsid w:val="008205F9"/>
    <w:rsid w:val="00820924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30D6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87195"/>
    <w:rsid w:val="00892C4C"/>
    <w:rsid w:val="00894850"/>
    <w:rsid w:val="008A0375"/>
    <w:rsid w:val="008A2574"/>
    <w:rsid w:val="008A51A3"/>
    <w:rsid w:val="008A6687"/>
    <w:rsid w:val="008B22FE"/>
    <w:rsid w:val="008B41DF"/>
    <w:rsid w:val="008C09F5"/>
    <w:rsid w:val="008C0F31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13BC4"/>
    <w:rsid w:val="00915176"/>
    <w:rsid w:val="00916AF6"/>
    <w:rsid w:val="009205BB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50D5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977"/>
    <w:rsid w:val="00A31E87"/>
    <w:rsid w:val="00A32A6D"/>
    <w:rsid w:val="00A35ABE"/>
    <w:rsid w:val="00A36A78"/>
    <w:rsid w:val="00A40BAC"/>
    <w:rsid w:val="00A4133D"/>
    <w:rsid w:val="00A501FF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BB4"/>
    <w:rsid w:val="00A8452F"/>
    <w:rsid w:val="00A86855"/>
    <w:rsid w:val="00A87061"/>
    <w:rsid w:val="00A90F72"/>
    <w:rsid w:val="00A92149"/>
    <w:rsid w:val="00A93000"/>
    <w:rsid w:val="00A937CA"/>
    <w:rsid w:val="00A95075"/>
    <w:rsid w:val="00A9625B"/>
    <w:rsid w:val="00A97E27"/>
    <w:rsid w:val="00AA0527"/>
    <w:rsid w:val="00AA1FFE"/>
    <w:rsid w:val="00AA2CDA"/>
    <w:rsid w:val="00AA6A26"/>
    <w:rsid w:val="00AA6FEE"/>
    <w:rsid w:val="00AA7EBB"/>
    <w:rsid w:val="00AB0945"/>
    <w:rsid w:val="00AB1307"/>
    <w:rsid w:val="00AB14D9"/>
    <w:rsid w:val="00AB4C39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0A2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6AC"/>
    <w:rsid w:val="00B152F1"/>
    <w:rsid w:val="00B1601B"/>
    <w:rsid w:val="00B24C00"/>
    <w:rsid w:val="00B31336"/>
    <w:rsid w:val="00B3141F"/>
    <w:rsid w:val="00B339F0"/>
    <w:rsid w:val="00B405D8"/>
    <w:rsid w:val="00B4184D"/>
    <w:rsid w:val="00B42BD5"/>
    <w:rsid w:val="00B43052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93C"/>
    <w:rsid w:val="00BB2F1B"/>
    <w:rsid w:val="00BB2F72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724"/>
    <w:rsid w:val="00BC7B5B"/>
    <w:rsid w:val="00BD1C51"/>
    <w:rsid w:val="00BD634D"/>
    <w:rsid w:val="00BD705D"/>
    <w:rsid w:val="00BE0260"/>
    <w:rsid w:val="00BE3234"/>
    <w:rsid w:val="00BF028A"/>
    <w:rsid w:val="00BF20ED"/>
    <w:rsid w:val="00BF3190"/>
    <w:rsid w:val="00BF612E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DA1"/>
    <w:rsid w:val="00C87569"/>
    <w:rsid w:val="00C876E5"/>
    <w:rsid w:val="00C900FB"/>
    <w:rsid w:val="00C9178E"/>
    <w:rsid w:val="00C94BA4"/>
    <w:rsid w:val="00C9764E"/>
    <w:rsid w:val="00CA1F26"/>
    <w:rsid w:val="00CA4F63"/>
    <w:rsid w:val="00CA5205"/>
    <w:rsid w:val="00CA710B"/>
    <w:rsid w:val="00CA7986"/>
    <w:rsid w:val="00CA7A88"/>
    <w:rsid w:val="00CB0D3C"/>
    <w:rsid w:val="00CB6E9A"/>
    <w:rsid w:val="00CB703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549"/>
    <w:rsid w:val="00D02878"/>
    <w:rsid w:val="00D02B18"/>
    <w:rsid w:val="00D02FB5"/>
    <w:rsid w:val="00D03236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A37"/>
    <w:rsid w:val="00D50403"/>
    <w:rsid w:val="00D533B7"/>
    <w:rsid w:val="00D541DC"/>
    <w:rsid w:val="00D57379"/>
    <w:rsid w:val="00D61273"/>
    <w:rsid w:val="00D61ED8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05B5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D27"/>
    <w:rsid w:val="00E304A8"/>
    <w:rsid w:val="00E404E5"/>
    <w:rsid w:val="00E40B32"/>
    <w:rsid w:val="00E42A3B"/>
    <w:rsid w:val="00E432B9"/>
    <w:rsid w:val="00E44D77"/>
    <w:rsid w:val="00E45036"/>
    <w:rsid w:val="00E45C32"/>
    <w:rsid w:val="00E466EB"/>
    <w:rsid w:val="00E5057D"/>
    <w:rsid w:val="00E52AF7"/>
    <w:rsid w:val="00E54B34"/>
    <w:rsid w:val="00E60F8D"/>
    <w:rsid w:val="00E63075"/>
    <w:rsid w:val="00E6313F"/>
    <w:rsid w:val="00E70CC7"/>
    <w:rsid w:val="00E71B41"/>
    <w:rsid w:val="00E8200D"/>
    <w:rsid w:val="00E84C0F"/>
    <w:rsid w:val="00E84C8C"/>
    <w:rsid w:val="00E852F4"/>
    <w:rsid w:val="00E86BB7"/>
    <w:rsid w:val="00E872A5"/>
    <w:rsid w:val="00E9222E"/>
    <w:rsid w:val="00E92BDB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415F"/>
    <w:rsid w:val="00EB548A"/>
    <w:rsid w:val="00EB744B"/>
    <w:rsid w:val="00EB787F"/>
    <w:rsid w:val="00EB7E9B"/>
    <w:rsid w:val="00EC5D3B"/>
    <w:rsid w:val="00EC6377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A95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DCC"/>
    <w:rsid w:val="00F10010"/>
    <w:rsid w:val="00F126E8"/>
    <w:rsid w:val="00F128C1"/>
    <w:rsid w:val="00F135C1"/>
    <w:rsid w:val="00F1795B"/>
    <w:rsid w:val="00F2059C"/>
    <w:rsid w:val="00F244EA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456E"/>
    <w:rsid w:val="00F75196"/>
    <w:rsid w:val="00F754CC"/>
    <w:rsid w:val="00F75823"/>
    <w:rsid w:val="00F7773E"/>
    <w:rsid w:val="00F7796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2757"/>
    <w:rsid w:val="00FC32A7"/>
    <w:rsid w:val="00FC77BE"/>
    <w:rsid w:val="00FC7F37"/>
    <w:rsid w:val="00FD1036"/>
    <w:rsid w:val="00FD3DC9"/>
    <w:rsid w:val="00FE0DB0"/>
    <w:rsid w:val="00FE1207"/>
    <w:rsid w:val="00FE2964"/>
    <w:rsid w:val="00FE2CE8"/>
    <w:rsid w:val="00FE35CE"/>
    <w:rsid w:val="00FE5F4B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paragraph" w:styleId="af0">
    <w:name w:val="Balloon Text"/>
    <w:basedOn w:val="a0"/>
    <w:link w:val="af1"/>
    <w:rsid w:val="00316C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316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paragraph" w:styleId="af0">
    <w:name w:val="Balloon Text"/>
    <w:basedOn w:val="a0"/>
    <w:link w:val="af1"/>
    <w:rsid w:val="00316C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316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626B8-EF34-4394-AEDA-76DDFB8C1D4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BE983A0-9597-4902-9FC3-D82048BBD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6E367-944C-491C-8A30-504BA419CC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69404-4DCB-4E58-A5C1-5DF750FDF0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301C205-E0DB-4317-A4CA-B9DD67FB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Данилов Алексей Александрович</cp:lastModifiedBy>
  <cp:revision>4</cp:revision>
  <cp:lastPrinted>2019-05-13T07:12:00Z</cp:lastPrinted>
  <dcterms:created xsi:type="dcterms:W3CDTF">2018-09-24T06:45:00Z</dcterms:created>
  <dcterms:modified xsi:type="dcterms:W3CDTF">2019-05-13T07:13:00Z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