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48E787" w14:textId="77777777" w:rsidR="00FC053A" w:rsidRPr="00392F25" w:rsidRDefault="00FC053A" w:rsidP="00392F25">
      <w:pPr>
        <w:tabs>
          <w:tab w:val="right" w:pos="10207"/>
        </w:tabs>
        <w:ind w:right="-2"/>
        <w:jc w:val="right"/>
        <w:rPr>
          <w:b/>
          <w:sz w:val="24"/>
          <w:szCs w:val="24"/>
        </w:rPr>
      </w:pPr>
      <w:r w:rsidRPr="00392F25">
        <w:rPr>
          <w:b/>
          <w:sz w:val="24"/>
          <w:szCs w:val="24"/>
        </w:rPr>
        <w:t>«УТВЕРЖДАЮ»</w:t>
      </w:r>
    </w:p>
    <w:tbl>
      <w:tblPr>
        <w:tblpPr w:leftFromText="180" w:rightFromText="180" w:vertAnchor="text" w:horzAnchor="margin" w:tblpY="-7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52"/>
        <w:gridCol w:w="1228"/>
      </w:tblGrid>
      <w:tr w:rsidR="00FC053A" w:rsidRPr="00392F25" w14:paraId="761E1C2E" w14:textId="77777777" w:rsidTr="00392F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E6EC1A" w14:textId="77777777" w:rsidR="00FC053A" w:rsidRPr="00392F25" w:rsidRDefault="00FC053A" w:rsidP="00392F25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92F25">
              <w:rPr>
                <w:b/>
                <w:sz w:val="24"/>
                <w:szCs w:val="24"/>
              </w:rPr>
              <w:t>Номер ТЗ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FC74EA" w14:textId="53AAECDB" w:rsidR="00FC053A" w:rsidRPr="00392F25" w:rsidRDefault="00FC053A" w:rsidP="00392F25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92F25">
              <w:rPr>
                <w:b/>
                <w:sz w:val="24"/>
                <w:szCs w:val="24"/>
                <w:lang w:val="en-US"/>
              </w:rPr>
              <w:t>308A_</w:t>
            </w:r>
            <w:r w:rsidRPr="00392F25">
              <w:rPr>
                <w:b/>
                <w:sz w:val="24"/>
                <w:szCs w:val="24"/>
              </w:rPr>
              <w:t>008</w:t>
            </w:r>
          </w:p>
        </w:tc>
      </w:tr>
      <w:tr w:rsidR="00FC053A" w:rsidRPr="00392F25" w14:paraId="5447D201" w14:textId="77777777" w:rsidTr="00392F25"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C157B" w14:textId="77777777" w:rsidR="00FC053A" w:rsidRPr="00392F25" w:rsidRDefault="00FC053A" w:rsidP="00392F25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  <w:lang w:val="en-US"/>
              </w:rPr>
            </w:pPr>
            <w:r w:rsidRPr="00392F25">
              <w:rPr>
                <w:b/>
                <w:sz w:val="24"/>
                <w:szCs w:val="24"/>
              </w:rPr>
              <w:t xml:space="preserve">Номер материала </w:t>
            </w:r>
            <w:r w:rsidRPr="00392F25">
              <w:rPr>
                <w:b/>
                <w:sz w:val="24"/>
                <w:szCs w:val="24"/>
                <w:lang w:val="en-US"/>
              </w:rPr>
              <w:t>SAP</w:t>
            </w:r>
          </w:p>
        </w:tc>
        <w:tc>
          <w:tcPr>
            <w:tcW w:w="0" w:type="auto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410ACA" w14:textId="39677000" w:rsidR="00FC053A" w:rsidRPr="00392F25" w:rsidRDefault="00FC053A" w:rsidP="00392F25">
            <w:pPr>
              <w:tabs>
                <w:tab w:val="right" w:pos="10207"/>
              </w:tabs>
              <w:ind w:right="-2" w:firstLine="0"/>
              <w:jc w:val="left"/>
              <w:rPr>
                <w:b/>
                <w:sz w:val="24"/>
                <w:szCs w:val="24"/>
              </w:rPr>
            </w:pPr>
            <w:r w:rsidRPr="00392F25">
              <w:rPr>
                <w:b/>
                <w:sz w:val="24"/>
                <w:szCs w:val="24"/>
              </w:rPr>
              <w:t>2118621</w:t>
            </w:r>
          </w:p>
        </w:tc>
      </w:tr>
    </w:tbl>
    <w:p w14:paraId="239588A9" w14:textId="77777777" w:rsidR="00392F25" w:rsidRPr="00684730" w:rsidRDefault="00392F25" w:rsidP="00392F25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Первый заместитель</w:t>
      </w:r>
      <w:r>
        <w:rPr>
          <w:color w:val="000000"/>
          <w:sz w:val="24"/>
          <w:szCs w:val="24"/>
        </w:rPr>
        <w:t xml:space="preserve"> директора –</w:t>
      </w:r>
    </w:p>
    <w:p w14:paraId="3AA88D71" w14:textId="77777777" w:rsidR="00392F25" w:rsidRDefault="00392F25" w:rsidP="00392F25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главный</w:t>
      </w:r>
      <w:r>
        <w:rPr>
          <w:color w:val="000000"/>
          <w:sz w:val="24"/>
          <w:szCs w:val="24"/>
        </w:rPr>
        <w:t xml:space="preserve"> инженер</w:t>
      </w:r>
    </w:p>
    <w:p w14:paraId="6F46FDEB" w14:textId="77777777" w:rsidR="00392F25" w:rsidRDefault="00392F25" w:rsidP="00392F25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 xml:space="preserve">филиала ПАО </w:t>
      </w:r>
      <w:r>
        <w:rPr>
          <w:color w:val="000000"/>
          <w:sz w:val="24"/>
          <w:szCs w:val="24"/>
        </w:rPr>
        <w:t>«</w:t>
      </w:r>
      <w:r w:rsidRPr="00684730">
        <w:rPr>
          <w:color w:val="000000"/>
          <w:sz w:val="24"/>
          <w:szCs w:val="24"/>
        </w:rPr>
        <w:t>Россети Центр</w:t>
      </w:r>
      <w:r>
        <w:rPr>
          <w:color w:val="000000"/>
          <w:sz w:val="24"/>
          <w:szCs w:val="24"/>
        </w:rPr>
        <w:t>»</w:t>
      </w:r>
      <w:r w:rsidRPr="00684730">
        <w:rPr>
          <w:color w:val="000000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-</w:t>
      </w:r>
    </w:p>
    <w:p w14:paraId="1188005B" w14:textId="77777777" w:rsidR="00392F25" w:rsidRDefault="00392F25" w:rsidP="00392F25">
      <w:pPr>
        <w:jc w:val="right"/>
        <w:rPr>
          <w:color w:val="000000"/>
          <w:sz w:val="24"/>
          <w:szCs w:val="24"/>
        </w:rPr>
      </w:pPr>
      <w:r w:rsidRPr="00684730">
        <w:rPr>
          <w:color w:val="000000"/>
          <w:sz w:val="24"/>
          <w:szCs w:val="24"/>
        </w:rPr>
        <w:t>«Смоленскэнерго</w:t>
      </w:r>
      <w:r>
        <w:rPr>
          <w:color w:val="000000"/>
          <w:sz w:val="24"/>
          <w:szCs w:val="24"/>
        </w:rPr>
        <w:t>»</w:t>
      </w:r>
    </w:p>
    <w:p w14:paraId="298270C3" w14:textId="77777777" w:rsidR="00392F25" w:rsidRPr="00684730" w:rsidRDefault="00392F25" w:rsidP="00392F25">
      <w:pPr>
        <w:jc w:val="right"/>
        <w:rPr>
          <w:color w:val="000000"/>
          <w:sz w:val="24"/>
          <w:szCs w:val="24"/>
        </w:rPr>
      </w:pPr>
    </w:p>
    <w:p w14:paraId="0C2CAA2E" w14:textId="77777777" w:rsidR="00392F25" w:rsidRPr="00684730" w:rsidRDefault="00392F25" w:rsidP="00392F2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_______________/ А.А. Колдунов</w:t>
      </w:r>
    </w:p>
    <w:p w14:paraId="2889692D" w14:textId="77777777" w:rsidR="00392F25" w:rsidRDefault="00392F25" w:rsidP="00392F25">
      <w:pPr>
        <w:jc w:val="right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«</w:t>
      </w:r>
      <w:r w:rsidRPr="00684730">
        <w:rPr>
          <w:color w:val="000000"/>
          <w:sz w:val="24"/>
          <w:szCs w:val="24"/>
        </w:rPr>
        <w:t>01</w:t>
      </w:r>
      <w:r>
        <w:rPr>
          <w:color w:val="000000"/>
          <w:sz w:val="24"/>
          <w:szCs w:val="24"/>
        </w:rPr>
        <w:t>»</w:t>
      </w:r>
      <w:r w:rsidRPr="00684730">
        <w:rPr>
          <w:color w:val="000000"/>
          <w:sz w:val="24"/>
          <w:szCs w:val="24"/>
        </w:rPr>
        <w:t xml:space="preserve"> ноября 2022 г.</w:t>
      </w:r>
    </w:p>
    <w:p w14:paraId="3A949B3F" w14:textId="77777777" w:rsidR="00392F25" w:rsidRPr="002E3F2C" w:rsidRDefault="00392F25" w:rsidP="00392F25">
      <w:pPr>
        <w:jc w:val="right"/>
        <w:rPr>
          <w:color w:val="000000"/>
          <w:sz w:val="24"/>
          <w:szCs w:val="24"/>
        </w:rPr>
      </w:pPr>
    </w:p>
    <w:p w14:paraId="721486B1" w14:textId="77777777" w:rsidR="00392F25" w:rsidRPr="002E3F2C" w:rsidRDefault="00392F25" w:rsidP="00392F25">
      <w:pPr>
        <w:jc w:val="right"/>
        <w:rPr>
          <w:color w:val="000000"/>
          <w:sz w:val="24"/>
          <w:szCs w:val="24"/>
        </w:rPr>
      </w:pPr>
    </w:p>
    <w:p w14:paraId="340FABE1" w14:textId="77777777" w:rsidR="004F6968" w:rsidRPr="00392F25" w:rsidRDefault="008D35FD" w:rsidP="00392F25">
      <w:pPr>
        <w:pStyle w:val="2"/>
        <w:numPr>
          <w:ilvl w:val="0"/>
          <w:numId w:val="0"/>
          <w:ins w:id="0" w:author="Kozlov_E" w:date="2005-05-24T16:56:00Z"/>
        </w:numPr>
        <w:rPr>
          <w:sz w:val="24"/>
          <w:szCs w:val="24"/>
        </w:rPr>
      </w:pPr>
      <w:r w:rsidRPr="00392F25">
        <w:rPr>
          <w:sz w:val="24"/>
          <w:szCs w:val="24"/>
        </w:rPr>
        <w:t>ТЕХНИЧЕСКОЕ ЗАДАНИЕ</w:t>
      </w:r>
    </w:p>
    <w:p w14:paraId="5841B61F" w14:textId="1C05D58D" w:rsidR="00CA6A53" w:rsidRPr="00392F25" w:rsidRDefault="004F6968" w:rsidP="00392F25">
      <w:pPr>
        <w:ind w:firstLine="0"/>
        <w:jc w:val="center"/>
        <w:rPr>
          <w:b/>
          <w:sz w:val="24"/>
          <w:szCs w:val="24"/>
        </w:rPr>
      </w:pPr>
      <w:r w:rsidRPr="00392F25">
        <w:rPr>
          <w:b/>
          <w:sz w:val="24"/>
          <w:szCs w:val="24"/>
        </w:rPr>
        <w:t xml:space="preserve">на </w:t>
      </w:r>
      <w:r w:rsidR="00612811" w:rsidRPr="00392F25">
        <w:rPr>
          <w:b/>
          <w:sz w:val="24"/>
          <w:szCs w:val="24"/>
        </w:rPr>
        <w:t xml:space="preserve">поставку </w:t>
      </w:r>
      <w:r w:rsidR="00262D6F" w:rsidRPr="00392F25">
        <w:rPr>
          <w:b/>
          <w:sz w:val="24"/>
          <w:szCs w:val="24"/>
        </w:rPr>
        <w:t>электродвигателей</w:t>
      </w:r>
      <w:r w:rsidR="00AB6FCB" w:rsidRPr="00392F25">
        <w:rPr>
          <w:b/>
          <w:sz w:val="24"/>
          <w:szCs w:val="24"/>
        </w:rPr>
        <w:t xml:space="preserve"> </w:t>
      </w:r>
      <w:r w:rsidR="00B550AA" w:rsidRPr="00392F25">
        <w:rPr>
          <w:b/>
          <w:sz w:val="24"/>
          <w:szCs w:val="24"/>
        </w:rPr>
        <w:t>ДКУ-112-120-3 IM3601</w:t>
      </w:r>
      <w:r w:rsidR="00F75DD9" w:rsidRPr="00392F25">
        <w:rPr>
          <w:b/>
          <w:sz w:val="24"/>
          <w:szCs w:val="24"/>
        </w:rPr>
        <w:t>фл</w:t>
      </w:r>
    </w:p>
    <w:p w14:paraId="6BF4A5DD" w14:textId="77777777" w:rsidR="004F6968" w:rsidRPr="00392F25" w:rsidRDefault="009C0389" w:rsidP="00392F25">
      <w:pPr>
        <w:ind w:firstLine="0"/>
        <w:jc w:val="center"/>
        <w:rPr>
          <w:b/>
          <w:sz w:val="24"/>
          <w:szCs w:val="24"/>
        </w:rPr>
      </w:pPr>
      <w:r w:rsidRPr="00392F25">
        <w:rPr>
          <w:b/>
          <w:sz w:val="24"/>
          <w:szCs w:val="24"/>
        </w:rPr>
        <w:t xml:space="preserve">Лот № </w:t>
      </w:r>
      <w:r w:rsidR="00AB6FCB" w:rsidRPr="00392F25">
        <w:rPr>
          <w:b/>
          <w:sz w:val="24"/>
          <w:szCs w:val="24"/>
          <w:u w:val="single"/>
        </w:rPr>
        <w:t>308</w:t>
      </w:r>
      <w:r w:rsidR="00004529" w:rsidRPr="00392F25">
        <w:rPr>
          <w:b/>
          <w:sz w:val="24"/>
          <w:szCs w:val="24"/>
          <w:u w:val="single"/>
        </w:rPr>
        <w:t>А</w:t>
      </w:r>
    </w:p>
    <w:p w14:paraId="238C10FD" w14:textId="77777777" w:rsidR="00612811" w:rsidRPr="00392F25" w:rsidRDefault="00612811" w:rsidP="00392F25">
      <w:pPr>
        <w:ind w:firstLine="0"/>
        <w:jc w:val="center"/>
        <w:rPr>
          <w:sz w:val="24"/>
          <w:szCs w:val="24"/>
        </w:rPr>
      </w:pPr>
    </w:p>
    <w:p w14:paraId="4F747D92" w14:textId="77777777" w:rsidR="00612811" w:rsidRPr="00392F25" w:rsidRDefault="00612811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t xml:space="preserve">Технические требования к </w:t>
      </w:r>
      <w:r w:rsidR="000D4FD2" w:rsidRPr="00392F25">
        <w:rPr>
          <w:b/>
          <w:bCs/>
          <w:sz w:val="24"/>
          <w:szCs w:val="24"/>
        </w:rPr>
        <w:t>продукции</w:t>
      </w:r>
      <w:r w:rsidRPr="00392F25">
        <w:rPr>
          <w:b/>
          <w:bCs/>
          <w:sz w:val="24"/>
          <w:szCs w:val="24"/>
        </w:rPr>
        <w:t>.</w:t>
      </w:r>
    </w:p>
    <w:p w14:paraId="430224B4" w14:textId="77777777" w:rsidR="004F4E9E" w:rsidRPr="00392F25" w:rsidRDefault="00AB6FCB" w:rsidP="00392F25">
      <w:pPr>
        <w:pStyle w:val="ad"/>
        <w:numPr>
          <w:ilvl w:val="1"/>
          <w:numId w:val="7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Технические данные электродвигателя</w:t>
      </w:r>
      <w:r w:rsidR="004F4E9E" w:rsidRPr="00392F25">
        <w:rPr>
          <w:sz w:val="24"/>
          <w:szCs w:val="24"/>
        </w:rPr>
        <w:t xml:space="preserve"> должны соответствовать </w:t>
      </w:r>
      <w:r w:rsidR="00262D6F" w:rsidRPr="00392F25">
        <w:rPr>
          <w:sz w:val="24"/>
          <w:szCs w:val="24"/>
        </w:rPr>
        <w:t>параметрам,</w:t>
      </w:r>
      <w:r w:rsidR="00163418" w:rsidRPr="00392F25">
        <w:rPr>
          <w:sz w:val="24"/>
          <w:szCs w:val="24"/>
        </w:rPr>
        <w:t xml:space="preserve"> приведенны</w:t>
      </w:r>
      <w:r w:rsidR="00262D6F" w:rsidRPr="00392F25">
        <w:rPr>
          <w:sz w:val="24"/>
          <w:szCs w:val="24"/>
        </w:rPr>
        <w:t>м</w:t>
      </w:r>
      <w:r w:rsidR="00163418" w:rsidRPr="00392F25">
        <w:rPr>
          <w:sz w:val="24"/>
          <w:szCs w:val="24"/>
        </w:rPr>
        <w:t xml:space="preserve"> в таблице:</w:t>
      </w:r>
    </w:p>
    <w:p w14:paraId="4446DEFD" w14:textId="77777777" w:rsidR="004F4E9E" w:rsidRPr="00392F25" w:rsidRDefault="007B6CB8" w:rsidP="00392F25">
      <w:pPr>
        <w:pStyle w:val="ad"/>
        <w:tabs>
          <w:tab w:val="left" w:pos="1134"/>
        </w:tabs>
        <w:ind w:left="0"/>
        <w:contextualSpacing w:val="0"/>
        <w:jc w:val="right"/>
        <w:rPr>
          <w:sz w:val="24"/>
          <w:szCs w:val="24"/>
        </w:rPr>
      </w:pPr>
      <w:r w:rsidRPr="00392F25">
        <w:rPr>
          <w:sz w:val="24"/>
          <w:szCs w:val="24"/>
        </w:rPr>
        <w:t xml:space="preserve">Таблица 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498"/>
        <w:gridCol w:w="2728"/>
        <w:gridCol w:w="4679"/>
        <w:gridCol w:w="1999"/>
      </w:tblGrid>
      <w:tr w:rsidR="001A7AC6" w:rsidRPr="00392F25" w14:paraId="1C3F04F6" w14:textId="77777777" w:rsidTr="00392F25">
        <w:trPr>
          <w:trHeight w:val="20"/>
        </w:trPr>
        <w:tc>
          <w:tcPr>
            <w:tcW w:w="25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FA293A" w14:textId="5BFDDC26" w:rsidR="001A7AC6" w:rsidRPr="00392F25" w:rsidRDefault="001A7AC6" w:rsidP="00392F25">
            <w:pPr>
              <w:tabs>
                <w:tab w:val="left" w:pos="-235"/>
              </w:tabs>
              <w:ind w:left="-93" w:right="-156" w:firstLine="0"/>
              <w:jc w:val="center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п</w:t>
            </w:r>
            <w:proofErr w:type="gramEnd"/>
            <w:r w:rsidRPr="00392F25">
              <w:rPr>
                <w:color w:val="000000"/>
                <w:sz w:val="24"/>
                <w:szCs w:val="24"/>
              </w:rPr>
              <w:t>/п</w:t>
            </w:r>
          </w:p>
        </w:tc>
        <w:tc>
          <w:tcPr>
            <w:tcW w:w="137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0C6185" w14:textId="34F37FD0" w:rsidR="001A7AC6" w:rsidRPr="00392F25" w:rsidRDefault="001A7AC6" w:rsidP="00392F25">
            <w:pPr>
              <w:tabs>
                <w:tab w:val="left" w:pos="0"/>
              </w:tabs>
              <w:ind w:right="33" w:firstLine="49"/>
              <w:jc w:val="center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Наименование</w:t>
            </w: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062826" w14:textId="77777777" w:rsidR="001A7AC6" w:rsidRPr="00392F25" w:rsidRDefault="001A7AC6" w:rsidP="00392F25">
            <w:pPr>
              <w:tabs>
                <w:tab w:val="left" w:pos="0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Технические требования и характеристики</w:t>
            </w:r>
          </w:p>
        </w:tc>
      </w:tr>
      <w:tr w:rsidR="00CA6A53" w:rsidRPr="00392F25" w14:paraId="27091719" w14:textId="77777777" w:rsidTr="00392F25">
        <w:trPr>
          <w:trHeight w:val="20"/>
        </w:trPr>
        <w:tc>
          <w:tcPr>
            <w:tcW w:w="252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AE0BF6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jc w:val="center"/>
              <w:rPr>
                <w:color w:val="000000"/>
                <w:sz w:val="24"/>
                <w:szCs w:val="24"/>
                <w:lang w:val="en-US"/>
              </w:rPr>
            </w:pPr>
            <w:r w:rsidRPr="00392F25">
              <w:rPr>
                <w:color w:val="000000"/>
                <w:sz w:val="24"/>
                <w:szCs w:val="24"/>
                <w:lang w:val="en-US"/>
              </w:rPr>
              <w:t>1</w:t>
            </w:r>
          </w:p>
        </w:tc>
        <w:tc>
          <w:tcPr>
            <w:tcW w:w="137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531E15" w14:textId="19686482" w:rsidR="00CA6A53" w:rsidRPr="00392F25" w:rsidRDefault="00CA6A53" w:rsidP="00392F25">
            <w:pPr>
              <w:tabs>
                <w:tab w:val="left" w:pos="1168"/>
              </w:tabs>
              <w:ind w:right="34" w:firstLine="49"/>
              <w:jc w:val="center"/>
              <w:rPr>
                <w:color w:val="000000"/>
                <w:sz w:val="24"/>
                <w:szCs w:val="24"/>
              </w:rPr>
            </w:pPr>
            <w:r w:rsidRPr="00392F25">
              <w:rPr>
                <w:sz w:val="24"/>
                <w:szCs w:val="24"/>
              </w:rPr>
              <w:t>ЭД ДКУ-112-120-3-220 IM3601</w:t>
            </w:r>
            <w:r w:rsidR="00392F25">
              <w:rPr>
                <w:sz w:val="24"/>
                <w:szCs w:val="24"/>
              </w:rPr>
              <w:t xml:space="preserve"> </w:t>
            </w:r>
            <w:r w:rsidRPr="00392F25">
              <w:rPr>
                <w:sz w:val="24"/>
                <w:szCs w:val="24"/>
              </w:rPr>
              <w:t>фланец</w:t>
            </w: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B5D715" w14:textId="437E5083" w:rsidR="00CA6A53" w:rsidRPr="00392F25" w:rsidRDefault="00F75DD9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Номинальная мощность, 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Вт</w:t>
            </w:r>
            <w:proofErr w:type="gramEnd"/>
            <w:r w:rsidRPr="00392F25">
              <w:rPr>
                <w:color w:val="000000"/>
                <w:sz w:val="24"/>
                <w:szCs w:val="24"/>
              </w:rPr>
              <w:t xml:space="preserve"> </w:t>
            </w:r>
            <w:r w:rsidR="00392F25" w:rsidRPr="00392F25">
              <w:rPr>
                <w:color w:val="000000"/>
                <w:sz w:val="24"/>
                <w:szCs w:val="24"/>
                <w:lang w:val="en-US"/>
              </w:rPr>
              <w:t>–</w:t>
            </w:r>
            <w:r w:rsidR="00CA6A53" w:rsidRPr="00392F25">
              <w:rPr>
                <w:color w:val="000000"/>
                <w:sz w:val="24"/>
                <w:szCs w:val="24"/>
              </w:rPr>
              <w:t xml:space="preserve"> 120</w:t>
            </w:r>
          </w:p>
        </w:tc>
      </w:tr>
      <w:tr w:rsidR="00CA6A53" w:rsidRPr="00392F25" w14:paraId="49235710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C7E516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AC5003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8666D3" w14:textId="36C21422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Номинальное напряжение, В </w:t>
            </w:r>
            <w:r w:rsidR="00392F25" w:rsidRPr="00392F25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392F25">
              <w:rPr>
                <w:color w:val="000000"/>
                <w:sz w:val="24"/>
                <w:szCs w:val="24"/>
              </w:rPr>
              <w:t xml:space="preserve"> 220</w:t>
            </w:r>
          </w:p>
        </w:tc>
      </w:tr>
      <w:tr w:rsidR="00CA6A53" w:rsidRPr="00392F25" w14:paraId="1C7D44FE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FD34E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EA5704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18FBB6" w14:textId="77777777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Режим работы</w:t>
            </w:r>
            <w:r w:rsidRPr="00392F25">
              <w:rPr>
                <w:color w:val="000000"/>
                <w:sz w:val="24"/>
                <w:szCs w:val="24"/>
                <w:lang w:val="en-US"/>
              </w:rPr>
              <w:t xml:space="preserve"> – S</w:t>
            </w:r>
            <w:r w:rsidRPr="00392F25">
              <w:rPr>
                <w:color w:val="000000"/>
                <w:sz w:val="24"/>
                <w:szCs w:val="24"/>
              </w:rPr>
              <w:t>4</w:t>
            </w:r>
          </w:p>
        </w:tc>
      </w:tr>
      <w:tr w:rsidR="00CA6A53" w:rsidRPr="00392F25" w14:paraId="2CF673A4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CC8FE1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B868C8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98836B" w14:textId="4EECB8FD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Номинальная частота вращения, об/мин</w:t>
            </w:r>
            <w:r w:rsidRPr="00392F25">
              <w:rPr>
                <w:color w:val="000000"/>
                <w:sz w:val="24"/>
                <w:szCs w:val="24"/>
                <w:vertAlign w:val="superscript"/>
              </w:rPr>
              <w:t>-1</w:t>
            </w:r>
            <w:r w:rsidRPr="00392F25">
              <w:rPr>
                <w:color w:val="000000"/>
                <w:sz w:val="24"/>
                <w:szCs w:val="24"/>
              </w:rPr>
              <w:t xml:space="preserve"> </w:t>
            </w:r>
            <w:r w:rsidR="00392F25" w:rsidRPr="00392F25">
              <w:rPr>
                <w:color w:val="000000"/>
                <w:sz w:val="24"/>
                <w:szCs w:val="24"/>
              </w:rPr>
              <w:t>–</w:t>
            </w:r>
            <w:r w:rsidRPr="00392F25">
              <w:rPr>
                <w:color w:val="000000"/>
                <w:sz w:val="24"/>
                <w:szCs w:val="24"/>
              </w:rPr>
              <w:t xml:space="preserve"> 3000</w:t>
            </w:r>
          </w:p>
        </w:tc>
      </w:tr>
      <w:tr w:rsidR="00CA6A53" w:rsidRPr="00392F25" w14:paraId="0961C166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BF3745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7F9A2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06BBC" w14:textId="77777777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Масса, 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кг</w:t>
            </w:r>
            <w:proofErr w:type="gramEnd"/>
            <w:r w:rsidRPr="00392F25">
              <w:rPr>
                <w:color w:val="000000"/>
                <w:sz w:val="24"/>
                <w:szCs w:val="24"/>
              </w:rPr>
              <w:t xml:space="preserve"> (не более) – 3,8</w:t>
            </w:r>
          </w:p>
        </w:tc>
      </w:tr>
      <w:tr w:rsidR="00CA6A53" w:rsidRPr="00392F25" w14:paraId="50A02A43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451F14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C5FE83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C19C90" w14:textId="77777777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Монтажное исполнение двигателя – </w:t>
            </w:r>
            <w:r w:rsidRPr="00392F25">
              <w:rPr>
                <w:sz w:val="24"/>
                <w:szCs w:val="24"/>
              </w:rPr>
              <w:t>IM3601</w:t>
            </w:r>
          </w:p>
        </w:tc>
      </w:tr>
      <w:tr w:rsidR="00CA6A53" w:rsidRPr="00392F25" w14:paraId="6F0439DF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822009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13CEFD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14:paraId="24F891F5" w14:textId="77777777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Климатическое исполнение, не хуже – УХЛ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4</w:t>
            </w:r>
            <w:proofErr w:type="gramEnd"/>
          </w:p>
        </w:tc>
      </w:tr>
      <w:tr w:rsidR="00CA6A53" w:rsidRPr="00392F25" w14:paraId="6DA6875F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2D0000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65A757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D175F2" w14:textId="0901A945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Способ охлаждения </w:t>
            </w:r>
            <w:r w:rsidR="00392F25" w:rsidRPr="00392F25">
              <w:rPr>
                <w:color w:val="000000"/>
                <w:sz w:val="24"/>
                <w:szCs w:val="24"/>
                <w:lang w:val="en-US"/>
              </w:rPr>
              <w:t>–</w:t>
            </w:r>
            <w:r w:rsidRPr="00392F25">
              <w:rPr>
                <w:color w:val="000000"/>
                <w:sz w:val="24"/>
                <w:szCs w:val="24"/>
              </w:rPr>
              <w:t xml:space="preserve"> 1СА0141</w:t>
            </w:r>
          </w:p>
        </w:tc>
      </w:tr>
      <w:tr w:rsidR="00CA6A53" w:rsidRPr="00392F25" w14:paraId="4861E9EB" w14:textId="77777777" w:rsidTr="00392F25">
        <w:trPr>
          <w:trHeight w:val="20"/>
        </w:trPr>
        <w:tc>
          <w:tcPr>
            <w:tcW w:w="252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A44C23" w14:textId="77777777" w:rsidR="00CA6A53" w:rsidRPr="00392F25" w:rsidRDefault="00CA6A53" w:rsidP="00392F25">
            <w:pPr>
              <w:tabs>
                <w:tab w:val="left" w:pos="1325"/>
              </w:tabs>
              <w:ind w:right="-156" w:hanging="93"/>
              <w:rPr>
                <w:color w:val="000000"/>
                <w:sz w:val="24"/>
                <w:szCs w:val="24"/>
              </w:rPr>
            </w:pPr>
          </w:p>
        </w:tc>
        <w:tc>
          <w:tcPr>
            <w:tcW w:w="1377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09A1AC" w14:textId="77777777" w:rsidR="00CA6A53" w:rsidRPr="00392F25" w:rsidRDefault="00CA6A53" w:rsidP="00392F25">
            <w:pPr>
              <w:tabs>
                <w:tab w:val="left" w:pos="1325"/>
              </w:tabs>
              <w:ind w:right="-156" w:firstLine="49"/>
              <w:rPr>
                <w:color w:val="000000"/>
                <w:sz w:val="24"/>
                <w:szCs w:val="24"/>
              </w:rPr>
            </w:pPr>
          </w:p>
        </w:tc>
        <w:tc>
          <w:tcPr>
            <w:tcW w:w="337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8C1DDA" w14:textId="77777777" w:rsidR="00CA6A53" w:rsidRPr="00392F25" w:rsidRDefault="00CA6A53" w:rsidP="00392F25">
            <w:pPr>
              <w:tabs>
                <w:tab w:val="left" w:pos="1325"/>
              </w:tabs>
              <w:ind w:firstLine="49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 xml:space="preserve">Степень защиты двигателей – </w:t>
            </w:r>
            <w:r w:rsidRPr="00392F25">
              <w:rPr>
                <w:color w:val="000000"/>
                <w:sz w:val="24"/>
                <w:szCs w:val="24"/>
                <w:lang w:val="en-US"/>
              </w:rPr>
              <w:t>IP</w:t>
            </w:r>
            <w:r w:rsidRPr="00392F25">
              <w:rPr>
                <w:color w:val="000000"/>
                <w:sz w:val="24"/>
                <w:szCs w:val="24"/>
              </w:rPr>
              <w:t xml:space="preserve"> 10 </w:t>
            </w:r>
          </w:p>
        </w:tc>
      </w:tr>
      <w:tr w:rsidR="00CA6A53" w:rsidRPr="00392F25" w14:paraId="22CA881F" w14:textId="77777777" w:rsidTr="0039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991" w:type="pct"/>
            <w:gridSpan w:val="3"/>
            <w:shd w:val="clear" w:color="000000" w:fill="FFFFFF"/>
          </w:tcPr>
          <w:p w14:paraId="6F57BF46" w14:textId="77777777" w:rsidR="00CA6A53" w:rsidRPr="00392F25" w:rsidRDefault="00CA6A53" w:rsidP="00392F2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Абсолютная максимальная температура окружающего воздуха, °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09" w:type="pct"/>
            <w:shd w:val="clear" w:color="000000" w:fill="FFFFFF"/>
          </w:tcPr>
          <w:p w14:paraId="1451D7A5" w14:textId="77777777" w:rsidR="00CA6A53" w:rsidRPr="00392F25" w:rsidRDefault="00CA6A53" w:rsidP="00392F25">
            <w:pPr>
              <w:ind w:firstLine="34"/>
              <w:jc w:val="center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+1</w:t>
            </w:r>
          </w:p>
        </w:tc>
      </w:tr>
      <w:tr w:rsidR="00CA6A53" w:rsidRPr="00392F25" w14:paraId="25B53CE1" w14:textId="77777777" w:rsidTr="0039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991" w:type="pct"/>
            <w:gridSpan w:val="3"/>
            <w:shd w:val="clear" w:color="000000" w:fill="FFFFFF"/>
          </w:tcPr>
          <w:p w14:paraId="4ED4C30F" w14:textId="77777777" w:rsidR="00CA6A53" w:rsidRPr="00392F25" w:rsidRDefault="00CA6A53" w:rsidP="00392F25">
            <w:pPr>
              <w:ind w:firstLine="34"/>
              <w:jc w:val="left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Абсолютная минимальная температура окружающего воздуха, °</w:t>
            </w:r>
            <w:proofErr w:type="gramStart"/>
            <w:r w:rsidRPr="00392F25">
              <w:rPr>
                <w:color w:val="000000"/>
                <w:sz w:val="24"/>
                <w:szCs w:val="24"/>
              </w:rPr>
              <w:t>С</w:t>
            </w:r>
            <w:proofErr w:type="gramEnd"/>
          </w:p>
        </w:tc>
        <w:tc>
          <w:tcPr>
            <w:tcW w:w="1009" w:type="pct"/>
            <w:shd w:val="clear" w:color="000000" w:fill="FFFFFF"/>
          </w:tcPr>
          <w:p w14:paraId="534C0052" w14:textId="77777777" w:rsidR="00CA6A53" w:rsidRPr="00392F25" w:rsidRDefault="00CA6A53" w:rsidP="00392F25">
            <w:pPr>
              <w:ind w:firstLine="34"/>
              <w:jc w:val="center"/>
              <w:rPr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+35</w:t>
            </w:r>
          </w:p>
        </w:tc>
      </w:tr>
      <w:tr w:rsidR="00CA6A53" w:rsidRPr="00392F25" w14:paraId="57B54A13" w14:textId="77777777" w:rsidTr="0039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991" w:type="pct"/>
            <w:gridSpan w:val="3"/>
            <w:shd w:val="clear" w:color="000000" w:fill="FFFFFF"/>
          </w:tcPr>
          <w:p w14:paraId="34ED5D94" w14:textId="77777777" w:rsidR="00CA6A53" w:rsidRPr="00392F25" w:rsidRDefault="00CA6A53" w:rsidP="00392F25">
            <w:pPr>
              <w:ind w:firstLine="34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Гарантийный срок эксплуатации, месяцев, не менее</w:t>
            </w:r>
          </w:p>
        </w:tc>
        <w:tc>
          <w:tcPr>
            <w:tcW w:w="1009" w:type="pct"/>
            <w:shd w:val="clear" w:color="000000" w:fill="FFFFFF"/>
          </w:tcPr>
          <w:p w14:paraId="112BC871" w14:textId="77777777" w:rsidR="00CA6A53" w:rsidRPr="00392F25" w:rsidRDefault="00CA6A53" w:rsidP="00392F25">
            <w:pPr>
              <w:ind w:firstLine="34"/>
              <w:jc w:val="center"/>
              <w:rPr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12</w:t>
            </w:r>
          </w:p>
        </w:tc>
      </w:tr>
      <w:tr w:rsidR="00CA6A53" w:rsidRPr="00392F25" w14:paraId="5C6C4705" w14:textId="77777777" w:rsidTr="00392F2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3991" w:type="pct"/>
            <w:gridSpan w:val="3"/>
            <w:shd w:val="clear" w:color="000000" w:fill="FFFFFF"/>
          </w:tcPr>
          <w:p w14:paraId="60E7AF7D" w14:textId="77777777" w:rsidR="00CA6A53" w:rsidRPr="00392F25" w:rsidRDefault="00CA6A53" w:rsidP="00392F25">
            <w:pPr>
              <w:ind w:firstLine="34"/>
              <w:rPr>
                <w:color w:val="000000"/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Наличие Российских Сертификатов безопасности и соответствия</w:t>
            </w:r>
          </w:p>
        </w:tc>
        <w:tc>
          <w:tcPr>
            <w:tcW w:w="1009" w:type="pct"/>
            <w:shd w:val="clear" w:color="000000" w:fill="FFFFFF"/>
          </w:tcPr>
          <w:p w14:paraId="33444087" w14:textId="77777777" w:rsidR="00CA6A53" w:rsidRPr="00392F25" w:rsidRDefault="00CA6A53" w:rsidP="00392F25">
            <w:pPr>
              <w:ind w:firstLine="34"/>
              <w:jc w:val="center"/>
              <w:rPr>
                <w:sz w:val="24"/>
                <w:szCs w:val="24"/>
              </w:rPr>
            </w:pPr>
            <w:r w:rsidRPr="00392F25">
              <w:rPr>
                <w:color w:val="000000"/>
                <w:sz w:val="24"/>
                <w:szCs w:val="24"/>
              </w:rPr>
              <w:t>+</w:t>
            </w:r>
          </w:p>
        </w:tc>
      </w:tr>
    </w:tbl>
    <w:p w14:paraId="40ED6BB3" w14:textId="77777777" w:rsidR="007B6CB8" w:rsidRPr="00392F25" w:rsidRDefault="007B6CB8" w:rsidP="00392F25">
      <w:pPr>
        <w:tabs>
          <w:tab w:val="left" w:pos="709"/>
        </w:tabs>
        <w:ind w:firstLine="0"/>
        <w:rPr>
          <w:sz w:val="24"/>
          <w:szCs w:val="24"/>
        </w:rPr>
      </w:pPr>
    </w:p>
    <w:p w14:paraId="6F49868B" w14:textId="4F43F8BB" w:rsidR="00612811" w:rsidRPr="00392F25" w:rsidRDefault="00612811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t>Общие требования.</w:t>
      </w:r>
    </w:p>
    <w:p w14:paraId="72BB7E80" w14:textId="6E39C673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К поставке допускаются электродвигатели, отвечающие следующим требованиям:</w:t>
      </w:r>
    </w:p>
    <w:p w14:paraId="1DF0E605" w14:textId="2ECD7B74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продукция должна быть новой, ранее не использованной;</w:t>
      </w:r>
    </w:p>
    <w:p w14:paraId="65135F80" w14:textId="55AFD073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наличие деклараций (сертификатов), подтверждающих соответствие функциональных и технических показателей оборудования условиям эксплуатации и действующим отраслевым (национальным) требованиям;</w:t>
      </w:r>
    </w:p>
    <w:p w14:paraId="4527ED88" w14:textId="097065D1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 xml:space="preserve">для российских производителей </w:t>
      </w:r>
      <w:r w:rsidR="00392F25">
        <w:rPr>
          <w:sz w:val="24"/>
          <w:szCs w:val="24"/>
        </w:rPr>
        <w:t>–</w:t>
      </w:r>
      <w:r w:rsidRPr="00392F25">
        <w:rPr>
          <w:sz w:val="24"/>
          <w:szCs w:val="24"/>
        </w:rPr>
        <w:t xml:space="preserve"> наличие</w:t>
      </w:r>
      <w:r w:rsidR="00392F25">
        <w:rPr>
          <w:sz w:val="24"/>
          <w:szCs w:val="24"/>
        </w:rPr>
        <w:t xml:space="preserve"> </w:t>
      </w:r>
      <w:r w:rsidRPr="00392F25">
        <w:rPr>
          <w:sz w:val="24"/>
          <w:szCs w:val="24"/>
        </w:rPr>
        <w:t>ТУ, подтверждающих соответствие техническим требованиям;</w:t>
      </w:r>
    </w:p>
    <w:p w14:paraId="27D04D5B" w14:textId="424957D9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 xml:space="preserve">продукция должна соответствовать требованиям технической политики </w:t>
      </w:r>
      <w:r w:rsidR="0024406B" w:rsidRPr="00392F25">
        <w:rPr>
          <w:sz w:val="24"/>
          <w:szCs w:val="24"/>
        </w:rPr>
        <w:t>ПАО</w:t>
      </w:r>
      <w:r w:rsidR="00392F25">
        <w:rPr>
          <w:sz w:val="24"/>
          <w:szCs w:val="24"/>
        </w:rPr>
        <w:t> </w:t>
      </w:r>
      <w:r w:rsidRPr="00392F25">
        <w:rPr>
          <w:sz w:val="24"/>
          <w:szCs w:val="24"/>
        </w:rPr>
        <w:t>«Россети»;</w:t>
      </w:r>
    </w:p>
    <w:p w14:paraId="7D345274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наличие выданных уполномоченными органами Федерального Агентства по Техническому Регулированию и Метрологии действующих (на момент поставки) деклараций (сертификатов) соответствия требованиям безопасности;</w:t>
      </w:r>
    </w:p>
    <w:p w14:paraId="13904641" w14:textId="41842F01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lastRenderedPageBreak/>
        <w:t>Оборудование должно соответствовать требованиям «Правил устройства электроустановок» (ПУЭ) (7-е издание) и требованиям стандартов МЭК и ГОСТ:</w:t>
      </w:r>
    </w:p>
    <w:p w14:paraId="20E3E90F" w14:textId="3B9183E2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ГОСТ 15150-69 «Машины, приборы и другие технические изделия. Исполнения для различных климатических районов. Категории, условия эксплуатации, хранения и транспортирования в части воздействия климатических факторов внешней среды».</w:t>
      </w:r>
    </w:p>
    <w:p w14:paraId="627095D3" w14:textId="56FD2B3E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ГОСТ 2479-79 «Машины электрические вращающиеся. Условные обозначения конструктивных исполнений по способу монтажа».</w:t>
      </w:r>
    </w:p>
    <w:p w14:paraId="1430B465" w14:textId="25136ECA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ГО</w:t>
      </w:r>
      <w:r w:rsidR="000A3C9E" w:rsidRPr="00392F25">
        <w:rPr>
          <w:sz w:val="24"/>
          <w:szCs w:val="24"/>
        </w:rPr>
        <w:t xml:space="preserve">СТ </w:t>
      </w:r>
      <w:r w:rsidRPr="00392F25">
        <w:rPr>
          <w:sz w:val="24"/>
          <w:szCs w:val="24"/>
        </w:rPr>
        <w:t>16264.3-85 «Двигатели коллекторные. Общие технические условия».</w:t>
      </w:r>
    </w:p>
    <w:p w14:paraId="2B853A05" w14:textId="38B4ECEC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Упаковка, транспортирование, условия и сроки хранения.</w:t>
      </w:r>
    </w:p>
    <w:p w14:paraId="310F958E" w14:textId="355E9832" w:rsidR="001F30F4" w:rsidRPr="00392F25" w:rsidRDefault="001F30F4" w:rsidP="00392F25">
      <w:pPr>
        <w:tabs>
          <w:tab w:val="left" w:pos="0"/>
        </w:tabs>
        <w:ind w:firstLine="709"/>
        <w:rPr>
          <w:sz w:val="24"/>
          <w:szCs w:val="24"/>
        </w:rPr>
      </w:pPr>
      <w:r w:rsidRPr="00392F25">
        <w:rPr>
          <w:sz w:val="24"/>
          <w:szCs w:val="24"/>
        </w:rPr>
        <w:t xml:space="preserve">Упаковка, маркировка, временная антикоррозионная защита, транспортирование, условия и сроки хранения электродвигателей должны соответствовать требованиям, указанным в технических условиях изготовителя электродвигателей, ГОСТ 2991-85 «Ящики дощатые неразборные для грузов массой до 500 кг. Общие технические условия», ГОСТ 23216-78 «Изделия электротехнические. Хранение, транспортирование, временная противокоррозионная защита, упаковка. Общие требования и методы испытаний», </w:t>
      </w:r>
      <w:r w:rsidRPr="00392F25">
        <w:rPr>
          <w:color w:val="000000"/>
          <w:sz w:val="24"/>
          <w:szCs w:val="24"/>
        </w:rPr>
        <w:t>ГОСТ 14192–96 «</w:t>
      </w:r>
      <w:r w:rsidRPr="00392F25">
        <w:rPr>
          <w:sz w:val="24"/>
          <w:szCs w:val="24"/>
        </w:rPr>
        <w:t>Маркировка грузов»,</w:t>
      </w:r>
      <w:r w:rsidRPr="00392F25">
        <w:rPr>
          <w:color w:val="000000"/>
          <w:sz w:val="24"/>
          <w:szCs w:val="24"/>
        </w:rPr>
        <w:t xml:space="preserve"> </w:t>
      </w:r>
      <w:r w:rsidRPr="00392F25">
        <w:rPr>
          <w:sz w:val="24"/>
          <w:szCs w:val="24"/>
        </w:rPr>
        <w:t>или соответствующих МЭК. Погрузочно-разгрузочные работы должны производиться в соответствии с требованиями ГОСТ 12.3.009-76 «Работы погрузочно-разгрузочные. Общие требования безопасности».</w:t>
      </w:r>
      <w:r w:rsidR="00392F25">
        <w:rPr>
          <w:sz w:val="24"/>
          <w:szCs w:val="24"/>
        </w:rPr>
        <w:t xml:space="preserve"> </w:t>
      </w:r>
      <w:r w:rsidRPr="00392F25">
        <w:rPr>
          <w:sz w:val="24"/>
          <w:szCs w:val="24"/>
        </w:rPr>
        <w:t>Порядок отгрузки, специальные требования к таре и упаковке должны быть определены в договоре на поставку продукции.</w:t>
      </w:r>
    </w:p>
    <w:p w14:paraId="3DE923DB" w14:textId="77777777" w:rsidR="001F30F4" w:rsidRPr="00392F25" w:rsidRDefault="001F30F4" w:rsidP="00392F25">
      <w:pPr>
        <w:tabs>
          <w:tab w:val="left" w:pos="0"/>
        </w:tabs>
        <w:ind w:firstLine="709"/>
        <w:rPr>
          <w:sz w:val="24"/>
          <w:szCs w:val="24"/>
        </w:rPr>
      </w:pPr>
      <w:r w:rsidRPr="00392F25">
        <w:rPr>
          <w:sz w:val="24"/>
          <w:szCs w:val="24"/>
        </w:rPr>
        <w:t>Способ укладки и транспортировки электродвигателей должен предотвратить их повреждение или порчу во время перевозки и погрузке/разгрузке, а также воздействие осадков во время перевозки и при открытом хранении.</w:t>
      </w:r>
    </w:p>
    <w:p w14:paraId="34115609" w14:textId="3ED05F77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Каждая партия электродвигателей должна подвергаться приемо-сдаточным испытаниям.</w:t>
      </w:r>
    </w:p>
    <w:p w14:paraId="181E6A11" w14:textId="1528835B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Срок изготовления электродвигателей должен быть не более полугода от момента поставки.</w:t>
      </w:r>
    </w:p>
    <w:p w14:paraId="61D7DD00" w14:textId="332509B3" w:rsidR="001F30F4" w:rsidRPr="00392F25" w:rsidRDefault="001F30F4" w:rsidP="00392F25">
      <w:pPr>
        <w:pStyle w:val="ad"/>
        <w:numPr>
          <w:ilvl w:val="1"/>
          <w:numId w:val="3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В комплект поставки продукции должно входить:</w:t>
      </w:r>
    </w:p>
    <w:p w14:paraId="31462623" w14:textId="77777777" w:rsidR="00427E63" w:rsidRPr="00392F25" w:rsidRDefault="00427E63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Электродвигатель</w:t>
      </w:r>
      <w:r w:rsidR="00BC2B64" w:rsidRPr="00392F25">
        <w:rPr>
          <w:sz w:val="24"/>
          <w:szCs w:val="24"/>
        </w:rPr>
        <w:t xml:space="preserve"> в сборке</w:t>
      </w:r>
      <w:r w:rsidRPr="00392F25">
        <w:rPr>
          <w:sz w:val="24"/>
          <w:szCs w:val="24"/>
        </w:rPr>
        <w:t>;</w:t>
      </w:r>
    </w:p>
    <w:p w14:paraId="6B31DE16" w14:textId="77777777" w:rsidR="00427E63" w:rsidRPr="00392F25" w:rsidRDefault="00427E63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крепежный комплект для отсоединенных по условиям транспортировки частей электродвигателя;</w:t>
      </w:r>
    </w:p>
    <w:p w14:paraId="7416AACB" w14:textId="2EF1F17E" w:rsidR="00427E63" w:rsidRPr="00392F25" w:rsidRDefault="00427E63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поставщик должен предоставить комплект запасных частей, расходных материалов и</w:t>
      </w:r>
      <w:r w:rsidR="00392F25">
        <w:rPr>
          <w:sz w:val="24"/>
          <w:szCs w:val="24"/>
        </w:rPr>
        <w:t xml:space="preserve"> </w:t>
      </w:r>
      <w:r w:rsidRPr="00392F25">
        <w:rPr>
          <w:sz w:val="24"/>
          <w:szCs w:val="24"/>
        </w:rPr>
        <w:t>принадлежностей (ЗИП). Объем запасных частей должен гарантировать выполнение требований по готовности и ремонтопригодности оборудования в течение гарантийного срока эксплуатации.</w:t>
      </w:r>
    </w:p>
    <w:p w14:paraId="24A32569" w14:textId="77777777" w:rsidR="001F30F4" w:rsidRPr="00392F25" w:rsidRDefault="001F30F4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21DEE3C5" w14:textId="77777777" w:rsidR="001F30F4" w:rsidRPr="00392F25" w:rsidRDefault="001F30F4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t>Гарантийные обязательства.</w:t>
      </w:r>
    </w:p>
    <w:p w14:paraId="7ED4C000" w14:textId="77777777" w:rsidR="001F30F4" w:rsidRPr="00392F25" w:rsidRDefault="001F30F4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 xml:space="preserve">Гарантия на поставляемые электродвигатели должна распространяться не менее чем на 12 месяцев. Время начала исчисления гарантийного срока – с момента их ввода в эксплуатацию. Поставщик должен за свой счет и </w:t>
      </w:r>
      <w:r w:rsidR="000A3C9E" w:rsidRPr="00392F25">
        <w:rPr>
          <w:sz w:val="24"/>
          <w:szCs w:val="24"/>
        </w:rPr>
        <w:t>в</w:t>
      </w:r>
      <w:r w:rsidRPr="00392F25">
        <w:rPr>
          <w:sz w:val="24"/>
          <w:szCs w:val="24"/>
        </w:rPr>
        <w:t xml:space="preserve"> сроки, согласованные с Покупателем, устранять любые дефекты, выявленные в период гарантийного срока. В случае выхода электродвигателей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14:paraId="7663A99B" w14:textId="77777777" w:rsidR="00FC053A" w:rsidRDefault="00FC053A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2A294271" w14:textId="77777777" w:rsidR="00392F25" w:rsidRDefault="00392F25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0BE6BABA" w14:textId="77777777" w:rsidR="00392F25" w:rsidRPr="00392F25" w:rsidRDefault="00392F25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4095FF4C" w14:textId="77777777" w:rsidR="001F30F4" w:rsidRPr="00392F25" w:rsidRDefault="001F30F4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lastRenderedPageBreak/>
        <w:t>Требования к надежности и живучести продукции.</w:t>
      </w:r>
    </w:p>
    <w:p w14:paraId="556FDEE0" w14:textId="77777777" w:rsidR="001F30F4" w:rsidRPr="00392F25" w:rsidRDefault="001F30F4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Электродвигатели должны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30 лет.</w:t>
      </w:r>
    </w:p>
    <w:p w14:paraId="3FC6102A" w14:textId="77777777" w:rsidR="001F30F4" w:rsidRPr="00392F25" w:rsidRDefault="001F30F4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</w:p>
    <w:p w14:paraId="2C66FE77" w14:textId="77777777" w:rsidR="001F30F4" w:rsidRPr="00392F25" w:rsidRDefault="001F30F4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14:paraId="063CE198" w14:textId="77777777" w:rsidR="001F30F4" w:rsidRPr="00392F25" w:rsidRDefault="001F30F4" w:rsidP="00392F25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392F25">
        <w:rPr>
          <w:szCs w:val="24"/>
        </w:rPr>
        <w:t xml:space="preserve">В комплект поставки для каждой партии электродвигателей должны входить документы: </w:t>
      </w:r>
    </w:p>
    <w:p w14:paraId="68A726D5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14:paraId="6F89B66F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эксплуатационные документы, утвержденные в установленном порядке на русском языке;</w:t>
      </w:r>
    </w:p>
    <w:p w14:paraId="1128A03C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сертификат качества, соответствия и свидетельство о приемке на партию поставляемых электродвигателей, на русском языке.</w:t>
      </w:r>
    </w:p>
    <w:p w14:paraId="5E97E474" w14:textId="77777777" w:rsidR="001F30F4" w:rsidRPr="00392F25" w:rsidRDefault="001F30F4" w:rsidP="00392F25">
      <w:pPr>
        <w:pStyle w:val="ad"/>
        <w:tabs>
          <w:tab w:val="left" w:pos="1560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 xml:space="preserve">Маркировка электродвигателей по ГОСТ 18620-86 «Изделия электротехнические. Маркировка» должна быть нанесена на видном месте и содержать следующие данные: </w:t>
      </w:r>
    </w:p>
    <w:p w14:paraId="04241B00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обозначение типа электродвигателя;</w:t>
      </w:r>
    </w:p>
    <w:p w14:paraId="782C6ED7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товарный знак предприятия-изготовителя;</w:t>
      </w:r>
    </w:p>
    <w:p w14:paraId="5BA535E0" w14:textId="77777777" w:rsidR="001F30F4" w:rsidRPr="00392F25" w:rsidRDefault="001F30F4" w:rsidP="00392F25">
      <w:pPr>
        <w:pStyle w:val="ad"/>
        <w:numPr>
          <w:ilvl w:val="0"/>
          <w:numId w:val="5"/>
        </w:numPr>
        <w:tabs>
          <w:tab w:val="left" w:pos="1134"/>
        </w:tabs>
        <w:ind w:left="0" w:firstLine="709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 xml:space="preserve">год изготовления (две последние цифры). </w:t>
      </w:r>
    </w:p>
    <w:p w14:paraId="6C10B14F" w14:textId="77777777" w:rsidR="001F30F4" w:rsidRPr="00392F25" w:rsidRDefault="001F30F4" w:rsidP="00392F25">
      <w:pPr>
        <w:pStyle w:val="ad"/>
        <w:tabs>
          <w:tab w:val="left" w:pos="993"/>
          <w:tab w:val="left" w:pos="1134"/>
          <w:tab w:val="left" w:pos="1560"/>
        </w:tabs>
        <w:ind w:left="142" w:firstLine="567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Место и способ нанесения маркировки электродвигателя должны быть указаны в конструкторской документации.</w:t>
      </w:r>
    </w:p>
    <w:p w14:paraId="576F02DB" w14:textId="74CAEEDA" w:rsidR="001F30F4" w:rsidRPr="00392F25" w:rsidRDefault="001F30F4" w:rsidP="00392F25">
      <w:pPr>
        <w:pStyle w:val="ad"/>
        <w:tabs>
          <w:tab w:val="left" w:pos="1560"/>
        </w:tabs>
        <w:ind w:left="0"/>
        <w:contextualSpacing w:val="0"/>
        <w:rPr>
          <w:sz w:val="24"/>
          <w:szCs w:val="24"/>
        </w:rPr>
      </w:pPr>
      <w:r w:rsidRPr="00392F25">
        <w:rPr>
          <w:sz w:val="24"/>
          <w:szCs w:val="24"/>
        </w:rPr>
        <w:t>По поставляемым электродвигателям Поставщик должен предоставить полный комплект технической и эксплуатационной документации на русском языке, подготовленной в соответствии с ГОСТ 2.601-20</w:t>
      </w:r>
      <w:r w:rsidR="00FC053A" w:rsidRPr="00392F25">
        <w:rPr>
          <w:sz w:val="24"/>
          <w:szCs w:val="24"/>
        </w:rPr>
        <w:t>19</w:t>
      </w:r>
      <w:r w:rsidRPr="00392F25">
        <w:rPr>
          <w:sz w:val="24"/>
          <w:szCs w:val="24"/>
        </w:rPr>
        <w:t xml:space="preserve"> «Эксплуатационные документы» по монтажу, наладке, пуску, сдаче в эксплуатацию, обеспечению правильной и безопасной эксплуатации, технического обслуживания поставляемого оборудования. </w:t>
      </w:r>
    </w:p>
    <w:p w14:paraId="58CD7FC5" w14:textId="77777777" w:rsidR="001F30F4" w:rsidRPr="00392F25" w:rsidRDefault="001F30F4" w:rsidP="00392F25">
      <w:pPr>
        <w:pStyle w:val="ad"/>
        <w:tabs>
          <w:tab w:val="left" w:pos="709"/>
        </w:tabs>
        <w:ind w:left="0" w:firstLine="0"/>
        <w:contextualSpacing w:val="0"/>
        <w:rPr>
          <w:sz w:val="24"/>
          <w:szCs w:val="24"/>
        </w:rPr>
      </w:pPr>
    </w:p>
    <w:p w14:paraId="5EAB9E34" w14:textId="77777777" w:rsidR="001F30F4" w:rsidRPr="00392F25" w:rsidRDefault="001F30F4" w:rsidP="00392F25">
      <w:pPr>
        <w:pStyle w:val="ad"/>
        <w:numPr>
          <w:ilvl w:val="0"/>
          <w:numId w:val="3"/>
        </w:numPr>
        <w:tabs>
          <w:tab w:val="left" w:pos="1134"/>
        </w:tabs>
        <w:ind w:left="0" w:firstLine="709"/>
        <w:contextualSpacing w:val="0"/>
        <w:rPr>
          <w:b/>
          <w:bCs/>
          <w:sz w:val="24"/>
          <w:szCs w:val="24"/>
        </w:rPr>
      </w:pPr>
      <w:r w:rsidRPr="00392F25">
        <w:rPr>
          <w:b/>
          <w:bCs/>
          <w:sz w:val="24"/>
          <w:szCs w:val="24"/>
        </w:rPr>
        <w:t>Правила приемки продукции.</w:t>
      </w:r>
    </w:p>
    <w:p w14:paraId="78E11178" w14:textId="59D70D62" w:rsidR="001F30F4" w:rsidRPr="00392F25" w:rsidRDefault="001F30F4" w:rsidP="00392F25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392F25">
        <w:rPr>
          <w:szCs w:val="24"/>
        </w:rPr>
        <w:t xml:space="preserve">Каждая партия продукции должна пройти входной контроль, осуществляемый представителями </w:t>
      </w:r>
      <w:r w:rsidR="00392F25" w:rsidRPr="00684730">
        <w:rPr>
          <w:szCs w:val="24"/>
        </w:rPr>
        <w:t>филиала ПАО «Россети Центр»</w:t>
      </w:r>
      <w:r w:rsidR="00392F25">
        <w:rPr>
          <w:szCs w:val="24"/>
        </w:rPr>
        <w:t xml:space="preserve"> - «Смоленскэнерго»</w:t>
      </w:r>
      <w:r w:rsidR="00392F25">
        <w:rPr>
          <w:szCs w:val="24"/>
        </w:rPr>
        <w:t xml:space="preserve"> </w:t>
      </w:r>
      <w:r w:rsidRPr="00392F25">
        <w:rPr>
          <w:szCs w:val="24"/>
        </w:rPr>
        <w:t>и ответственными представителями Поставщика при получении их на склад.</w:t>
      </w:r>
    </w:p>
    <w:p w14:paraId="6D682DF7" w14:textId="77777777" w:rsidR="001F30F4" w:rsidRPr="00392F25" w:rsidRDefault="001F30F4" w:rsidP="00392F25">
      <w:pPr>
        <w:pStyle w:val="BodyText21"/>
        <w:tabs>
          <w:tab w:val="left" w:pos="0"/>
          <w:tab w:val="left" w:pos="1134"/>
        </w:tabs>
        <w:rPr>
          <w:szCs w:val="24"/>
        </w:rPr>
      </w:pPr>
      <w:r w:rsidRPr="00392F25">
        <w:rPr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14:paraId="50B842DB" w14:textId="77777777" w:rsidR="001F30F4" w:rsidRDefault="001F30F4" w:rsidP="00392F25">
      <w:pPr>
        <w:pStyle w:val="BodyText21"/>
        <w:tabs>
          <w:tab w:val="left" w:pos="0"/>
          <w:tab w:val="left" w:pos="1134"/>
        </w:tabs>
        <w:ind w:firstLine="0"/>
        <w:rPr>
          <w:szCs w:val="24"/>
        </w:rPr>
      </w:pPr>
    </w:p>
    <w:p w14:paraId="6F7A27A1" w14:textId="77777777" w:rsidR="00392F25" w:rsidRDefault="00392F25" w:rsidP="00392F25">
      <w:pPr>
        <w:pStyle w:val="BodyText21"/>
        <w:tabs>
          <w:tab w:val="left" w:pos="0"/>
          <w:tab w:val="left" w:pos="1134"/>
        </w:tabs>
        <w:ind w:firstLine="0"/>
        <w:rPr>
          <w:szCs w:val="24"/>
        </w:rPr>
      </w:pPr>
      <w:bookmarkStart w:id="1" w:name="_GoBack"/>
      <w:bookmarkEnd w:id="1"/>
    </w:p>
    <w:p w14:paraId="4665B616" w14:textId="77777777" w:rsidR="00392F25" w:rsidRDefault="00392F25" w:rsidP="00392F25">
      <w:pPr>
        <w:ind w:firstLine="0"/>
        <w:rPr>
          <w:sz w:val="24"/>
          <w:szCs w:val="24"/>
        </w:rPr>
      </w:pPr>
    </w:p>
    <w:p w14:paraId="47E9BB94" w14:textId="43BFDC02" w:rsidR="001F30F4" w:rsidRPr="00392F25" w:rsidRDefault="00392F25" w:rsidP="00392F25">
      <w:pPr>
        <w:ind w:firstLine="0"/>
        <w:rPr>
          <w:sz w:val="24"/>
          <w:szCs w:val="24"/>
        </w:rPr>
      </w:pPr>
      <w:r w:rsidRPr="00392F25">
        <w:rPr>
          <w:sz w:val="24"/>
          <w:szCs w:val="24"/>
        </w:rPr>
        <w:t>Начальник СПС УВС</w:t>
      </w:r>
      <w:r w:rsidRPr="00392F25"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 w:rsidRPr="00392F25">
        <w:rPr>
          <w:sz w:val="24"/>
          <w:szCs w:val="24"/>
        </w:rPr>
        <w:tab/>
        <w:t>В.В. Спиридонов</w:t>
      </w:r>
    </w:p>
    <w:sectPr w:rsidR="001F30F4" w:rsidRPr="00392F25" w:rsidSect="00392F25">
      <w:headerReference w:type="even" r:id="rId12"/>
      <w:pgSz w:w="12240" w:h="15840" w:code="1"/>
      <w:pgMar w:top="1134" w:right="851" w:bottom="1134" w:left="1701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75E77A6" w14:textId="77777777" w:rsidR="008D4A99" w:rsidRDefault="008D4A99">
      <w:r>
        <w:separator/>
      </w:r>
    </w:p>
  </w:endnote>
  <w:endnote w:type="continuationSeparator" w:id="0">
    <w:p w14:paraId="5BD79E42" w14:textId="77777777" w:rsidR="008D4A99" w:rsidRDefault="008D4A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DA235B2" w14:textId="77777777" w:rsidR="008D4A99" w:rsidRDefault="008D4A99">
      <w:r>
        <w:separator/>
      </w:r>
    </w:p>
  </w:footnote>
  <w:footnote w:type="continuationSeparator" w:id="0">
    <w:p w14:paraId="541F1117" w14:textId="77777777" w:rsidR="008D4A99" w:rsidRDefault="008D4A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4D4FAE" w14:textId="77777777" w:rsidR="003D224E" w:rsidRDefault="006C07B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3D224E">
      <w:rPr>
        <w:rStyle w:val="a7"/>
      </w:rPr>
      <w:instrText xml:space="preserve">PAGE  </w:instrText>
    </w:r>
    <w:r>
      <w:rPr>
        <w:rStyle w:val="a7"/>
      </w:rPr>
      <w:fldChar w:fldCharType="separate"/>
    </w:r>
    <w:r w:rsidR="003D224E">
      <w:rPr>
        <w:rStyle w:val="a7"/>
        <w:noProof/>
      </w:rPr>
      <w:t>1</w:t>
    </w:r>
    <w:r>
      <w:rPr>
        <w:rStyle w:val="a7"/>
      </w:rPr>
      <w:fldChar w:fldCharType="end"/>
    </w:r>
  </w:p>
  <w:p w14:paraId="7AF6B51A" w14:textId="77777777" w:rsidR="003D224E" w:rsidRDefault="003D224E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">
    <w:nsid w:val="1A376863"/>
    <w:multiLevelType w:val="multilevel"/>
    <w:tmpl w:val="00C01136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3">
    <w:nsid w:val="1A810753"/>
    <w:multiLevelType w:val="multilevel"/>
    <w:tmpl w:val="DF44DAC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276D47AB"/>
    <w:multiLevelType w:val="multilevel"/>
    <w:tmpl w:val="4E9E69E2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27CC7122"/>
    <w:multiLevelType w:val="multilevel"/>
    <w:tmpl w:val="D778BFC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80" w:hanging="1800"/>
      </w:pPr>
      <w:rPr>
        <w:rFonts w:hint="default"/>
      </w:rPr>
    </w:lvl>
  </w:abstractNum>
  <w:abstractNum w:abstractNumId="6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7">
    <w:nsid w:val="40EC696C"/>
    <w:multiLevelType w:val="multilevel"/>
    <w:tmpl w:val="2B56100C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211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73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33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54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397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608" w:hanging="1800"/>
      </w:pPr>
      <w:rPr>
        <w:rFonts w:hint="default"/>
      </w:rPr>
    </w:lvl>
  </w:abstractNum>
  <w:abstractNum w:abstractNumId="8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9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1">
    <w:nsid w:val="62202FFC"/>
    <w:multiLevelType w:val="hybridMultilevel"/>
    <w:tmpl w:val="2C10B06A"/>
    <w:lvl w:ilvl="0" w:tplc="9EA25ABE">
      <w:start w:val="1"/>
      <w:numFmt w:val="bullet"/>
      <w:lvlText w:val=""/>
      <w:lvlJc w:val="left"/>
      <w:pPr>
        <w:ind w:left="121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6"/>
  </w:num>
  <w:num w:numId="3">
    <w:abstractNumId w:val="8"/>
  </w:num>
  <w:num w:numId="4">
    <w:abstractNumId w:val="9"/>
  </w:num>
  <w:num w:numId="5">
    <w:abstractNumId w:val="11"/>
  </w:num>
  <w:num w:numId="6">
    <w:abstractNumId w:val="1"/>
  </w:num>
  <w:num w:numId="7">
    <w:abstractNumId w:val="7"/>
  </w:num>
  <w:num w:numId="8">
    <w:abstractNumId w:val="5"/>
  </w:num>
  <w:num w:numId="9">
    <w:abstractNumId w:val="2"/>
  </w:num>
  <w:num w:numId="10">
    <w:abstractNumId w:val="3"/>
  </w:num>
  <w:num w:numId="11">
    <w:abstractNumId w:val="4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3825"/>
    <w:rsid w:val="000000C1"/>
    <w:rsid w:val="0000261E"/>
    <w:rsid w:val="0000369B"/>
    <w:rsid w:val="00004529"/>
    <w:rsid w:val="00004DA3"/>
    <w:rsid w:val="0000513E"/>
    <w:rsid w:val="00005360"/>
    <w:rsid w:val="000069D6"/>
    <w:rsid w:val="00010695"/>
    <w:rsid w:val="000141BE"/>
    <w:rsid w:val="000150AB"/>
    <w:rsid w:val="00015A9E"/>
    <w:rsid w:val="00016DC9"/>
    <w:rsid w:val="00020BC6"/>
    <w:rsid w:val="00021AAA"/>
    <w:rsid w:val="00023BB4"/>
    <w:rsid w:val="00026ECC"/>
    <w:rsid w:val="00027351"/>
    <w:rsid w:val="000312FC"/>
    <w:rsid w:val="0003144D"/>
    <w:rsid w:val="00031516"/>
    <w:rsid w:val="00032681"/>
    <w:rsid w:val="00036612"/>
    <w:rsid w:val="00040EE6"/>
    <w:rsid w:val="00042AAD"/>
    <w:rsid w:val="00042ABF"/>
    <w:rsid w:val="00044383"/>
    <w:rsid w:val="0004514A"/>
    <w:rsid w:val="00046DC2"/>
    <w:rsid w:val="00046E6D"/>
    <w:rsid w:val="0004703E"/>
    <w:rsid w:val="00050448"/>
    <w:rsid w:val="000544E5"/>
    <w:rsid w:val="00057FBD"/>
    <w:rsid w:val="000630B0"/>
    <w:rsid w:val="000630F6"/>
    <w:rsid w:val="000705F1"/>
    <w:rsid w:val="00071958"/>
    <w:rsid w:val="000808BE"/>
    <w:rsid w:val="00084847"/>
    <w:rsid w:val="000858AE"/>
    <w:rsid w:val="00085DAC"/>
    <w:rsid w:val="00094AC3"/>
    <w:rsid w:val="000961A3"/>
    <w:rsid w:val="000A0393"/>
    <w:rsid w:val="000A3C9E"/>
    <w:rsid w:val="000A6598"/>
    <w:rsid w:val="000B068C"/>
    <w:rsid w:val="000B0A80"/>
    <w:rsid w:val="000B5D7C"/>
    <w:rsid w:val="000B7290"/>
    <w:rsid w:val="000B7329"/>
    <w:rsid w:val="000B7484"/>
    <w:rsid w:val="000C2897"/>
    <w:rsid w:val="000C69C2"/>
    <w:rsid w:val="000C6D57"/>
    <w:rsid w:val="000C6FE0"/>
    <w:rsid w:val="000D0F91"/>
    <w:rsid w:val="000D162D"/>
    <w:rsid w:val="000D3775"/>
    <w:rsid w:val="000D39DD"/>
    <w:rsid w:val="000D3DC7"/>
    <w:rsid w:val="000D4FD2"/>
    <w:rsid w:val="000D639C"/>
    <w:rsid w:val="000D6AFF"/>
    <w:rsid w:val="000D6C67"/>
    <w:rsid w:val="000D6F7D"/>
    <w:rsid w:val="000E00E1"/>
    <w:rsid w:val="000E0585"/>
    <w:rsid w:val="000E0A2A"/>
    <w:rsid w:val="000E138E"/>
    <w:rsid w:val="000E3EB7"/>
    <w:rsid w:val="000E4F6C"/>
    <w:rsid w:val="000E775A"/>
    <w:rsid w:val="000E79D9"/>
    <w:rsid w:val="000F0181"/>
    <w:rsid w:val="000F08B9"/>
    <w:rsid w:val="000F2D0A"/>
    <w:rsid w:val="000F6F5B"/>
    <w:rsid w:val="00101290"/>
    <w:rsid w:val="00101DD6"/>
    <w:rsid w:val="00106731"/>
    <w:rsid w:val="00115340"/>
    <w:rsid w:val="00117DC6"/>
    <w:rsid w:val="00120F84"/>
    <w:rsid w:val="00121A1F"/>
    <w:rsid w:val="00123E61"/>
    <w:rsid w:val="00127334"/>
    <w:rsid w:val="00127606"/>
    <w:rsid w:val="00127EC8"/>
    <w:rsid w:val="00127FE9"/>
    <w:rsid w:val="001313C2"/>
    <w:rsid w:val="001339EF"/>
    <w:rsid w:val="00133EF7"/>
    <w:rsid w:val="00136404"/>
    <w:rsid w:val="00141439"/>
    <w:rsid w:val="00143ED8"/>
    <w:rsid w:val="00147B55"/>
    <w:rsid w:val="0015016E"/>
    <w:rsid w:val="001509E5"/>
    <w:rsid w:val="00151A7E"/>
    <w:rsid w:val="0015383E"/>
    <w:rsid w:val="00153F44"/>
    <w:rsid w:val="00154809"/>
    <w:rsid w:val="00155F16"/>
    <w:rsid w:val="001567CA"/>
    <w:rsid w:val="00156931"/>
    <w:rsid w:val="0016192E"/>
    <w:rsid w:val="00162A2B"/>
    <w:rsid w:val="00163418"/>
    <w:rsid w:val="00165DBD"/>
    <w:rsid w:val="00165E14"/>
    <w:rsid w:val="00166FCC"/>
    <w:rsid w:val="00170481"/>
    <w:rsid w:val="00173531"/>
    <w:rsid w:val="00175B84"/>
    <w:rsid w:val="00182091"/>
    <w:rsid w:val="00190A26"/>
    <w:rsid w:val="00192E02"/>
    <w:rsid w:val="00195E7E"/>
    <w:rsid w:val="001962E5"/>
    <w:rsid w:val="00196802"/>
    <w:rsid w:val="001A0B53"/>
    <w:rsid w:val="001A22A5"/>
    <w:rsid w:val="001A2829"/>
    <w:rsid w:val="001A5D99"/>
    <w:rsid w:val="001A7121"/>
    <w:rsid w:val="001A7AC6"/>
    <w:rsid w:val="001B0C30"/>
    <w:rsid w:val="001B285C"/>
    <w:rsid w:val="001B2AAF"/>
    <w:rsid w:val="001B3E25"/>
    <w:rsid w:val="001B43BA"/>
    <w:rsid w:val="001B7FD4"/>
    <w:rsid w:val="001C347A"/>
    <w:rsid w:val="001C37EA"/>
    <w:rsid w:val="001D0CF6"/>
    <w:rsid w:val="001D2559"/>
    <w:rsid w:val="001E319B"/>
    <w:rsid w:val="001E634A"/>
    <w:rsid w:val="001F090B"/>
    <w:rsid w:val="001F19B0"/>
    <w:rsid w:val="001F30F4"/>
    <w:rsid w:val="001F5706"/>
    <w:rsid w:val="001F6CEB"/>
    <w:rsid w:val="002037CA"/>
    <w:rsid w:val="00206147"/>
    <w:rsid w:val="002108F3"/>
    <w:rsid w:val="00213168"/>
    <w:rsid w:val="0021474F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D45"/>
    <w:rsid w:val="0023153A"/>
    <w:rsid w:val="00231C99"/>
    <w:rsid w:val="00232D46"/>
    <w:rsid w:val="00232E4A"/>
    <w:rsid w:val="0024201B"/>
    <w:rsid w:val="00242C9E"/>
    <w:rsid w:val="0024406B"/>
    <w:rsid w:val="002446B5"/>
    <w:rsid w:val="00244733"/>
    <w:rsid w:val="0024696C"/>
    <w:rsid w:val="00247E6F"/>
    <w:rsid w:val="0025072F"/>
    <w:rsid w:val="00254341"/>
    <w:rsid w:val="002563A1"/>
    <w:rsid w:val="00262D6F"/>
    <w:rsid w:val="0026458C"/>
    <w:rsid w:val="00265CEA"/>
    <w:rsid w:val="00265E47"/>
    <w:rsid w:val="002662E7"/>
    <w:rsid w:val="00266EA4"/>
    <w:rsid w:val="00267C77"/>
    <w:rsid w:val="00274583"/>
    <w:rsid w:val="002761C6"/>
    <w:rsid w:val="00281C4A"/>
    <w:rsid w:val="00283DC1"/>
    <w:rsid w:val="00285586"/>
    <w:rsid w:val="00286CF9"/>
    <w:rsid w:val="00287E46"/>
    <w:rsid w:val="002920BD"/>
    <w:rsid w:val="002941EE"/>
    <w:rsid w:val="00294421"/>
    <w:rsid w:val="0029460D"/>
    <w:rsid w:val="00294A19"/>
    <w:rsid w:val="002956B2"/>
    <w:rsid w:val="002957D5"/>
    <w:rsid w:val="00295F44"/>
    <w:rsid w:val="002A04A8"/>
    <w:rsid w:val="002A1FAD"/>
    <w:rsid w:val="002A3E9F"/>
    <w:rsid w:val="002A7741"/>
    <w:rsid w:val="002A7D7B"/>
    <w:rsid w:val="002B06A7"/>
    <w:rsid w:val="002B5EB4"/>
    <w:rsid w:val="002C08A7"/>
    <w:rsid w:val="002C1AA6"/>
    <w:rsid w:val="002C5858"/>
    <w:rsid w:val="002C6308"/>
    <w:rsid w:val="002D1182"/>
    <w:rsid w:val="002D1202"/>
    <w:rsid w:val="002D133C"/>
    <w:rsid w:val="002D5E88"/>
    <w:rsid w:val="002E18B5"/>
    <w:rsid w:val="002E1E07"/>
    <w:rsid w:val="002E22F4"/>
    <w:rsid w:val="002E25D2"/>
    <w:rsid w:val="002E3087"/>
    <w:rsid w:val="002E602B"/>
    <w:rsid w:val="002E63DE"/>
    <w:rsid w:val="002E6C8A"/>
    <w:rsid w:val="002F43D3"/>
    <w:rsid w:val="002F4BA0"/>
    <w:rsid w:val="002F61A4"/>
    <w:rsid w:val="002F62C5"/>
    <w:rsid w:val="002F6E82"/>
    <w:rsid w:val="002F794B"/>
    <w:rsid w:val="003000B3"/>
    <w:rsid w:val="00303355"/>
    <w:rsid w:val="003033B9"/>
    <w:rsid w:val="00303A07"/>
    <w:rsid w:val="00303A22"/>
    <w:rsid w:val="0030474E"/>
    <w:rsid w:val="00304FBB"/>
    <w:rsid w:val="00305102"/>
    <w:rsid w:val="00305285"/>
    <w:rsid w:val="00306A49"/>
    <w:rsid w:val="00310587"/>
    <w:rsid w:val="0031318C"/>
    <w:rsid w:val="00314030"/>
    <w:rsid w:val="00314E5D"/>
    <w:rsid w:val="0031510C"/>
    <w:rsid w:val="00317B27"/>
    <w:rsid w:val="00320314"/>
    <w:rsid w:val="003203C6"/>
    <w:rsid w:val="003209FA"/>
    <w:rsid w:val="00321CCE"/>
    <w:rsid w:val="00322D2F"/>
    <w:rsid w:val="0032363C"/>
    <w:rsid w:val="0032513B"/>
    <w:rsid w:val="00325640"/>
    <w:rsid w:val="003270AA"/>
    <w:rsid w:val="003317E2"/>
    <w:rsid w:val="00331BAE"/>
    <w:rsid w:val="003367D7"/>
    <w:rsid w:val="00340419"/>
    <w:rsid w:val="003417E2"/>
    <w:rsid w:val="0034349F"/>
    <w:rsid w:val="0034516A"/>
    <w:rsid w:val="0034536F"/>
    <w:rsid w:val="00353334"/>
    <w:rsid w:val="0035538F"/>
    <w:rsid w:val="00355F50"/>
    <w:rsid w:val="00357054"/>
    <w:rsid w:val="0036100E"/>
    <w:rsid w:val="00363396"/>
    <w:rsid w:val="00363438"/>
    <w:rsid w:val="00370C33"/>
    <w:rsid w:val="003735E0"/>
    <w:rsid w:val="0037514A"/>
    <w:rsid w:val="00375192"/>
    <w:rsid w:val="00375440"/>
    <w:rsid w:val="00375CA2"/>
    <w:rsid w:val="003763A6"/>
    <w:rsid w:val="00376B78"/>
    <w:rsid w:val="00382FEA"/>
    <w:rsid w:val="00384B72"/>
    <w:rsid w:val="00391F3C"/>
    <w:rsid w:val="00392F25"/>
    <w:rsid w:val="00393C53"/>
    <w:rsid w:val="003A2464"/>
    <w:rsid w:val="003A2F10"/>
    <w:rsid w:val="003A4892"/>
    <w:rsid w:val="003A4AF7"/>
    <w:rsid w:val="003A7DDA"/>
    <w:rsid w:val="003B0588"/>
    <w:rsid w:val="003B3F9A"/>
    <w:rsid w:val="003B7589"/>
    <w:rsid w:val="003C05B4"/>
    <w:rsid w:val="003C0AFD"/>
    <w:rsid w:val="003C1592"/>
    <w:rsid w:val="003C164C"/>
    <w:rsid w:val="003C3957"/>
    <w:rsid w:val="003C5012"/>
    <w:rsid w:val="003C67A5"/>
    <w:rsid w:val="003D02A2"/>
    <w:rsid w:val="003D1ACA"/>
    <w:rsid w:val="003D224E"/>
    <w:rsid w:val="003D644A"/>
    <w:rsid w:val="003D6545"/>
    <w:rsid w:val="003D7943"/>
    <w:rsid w:val="003D7B36"/>
    <w:rsid w:val="003D7D98"/>
    <w:rsid w:val="003E2BE8"/>
    <w:rsid w:val="003E6213"/>
    <w:rsid w:val="003E7D01"/>
    <w:rsid w:val="003F1A59"/>
    <w:rsid w:val="003F2357"/>
    <w:rsid w:val="003F3C1F"/>
    <w:rsid w:val="003F5BEE"/>
    <w:rsid w:val="003F654C"/>
    <w:rsid w:val="003F655B"/>
    <w:rsid w:val="003F6771"/>
    <w:rsid w:val="003F6AAA"/>
    <w:rsid w:val="003F6BB3"/>
    <w:rsid w:val="004009A6"/>
    <w:rsid w:val="00400B04"/>
    <w:rsid w:val="00400B6F"/>
    <w:rsid w:val="004018A1"/>
    <w:rsid w:val="0040245A"/>
    <w:rsid w:val="0040741D"/>
    <w:rsid w:val="004077A8"/>
    <w:rsid w:val="00407B65"/>
    <w:rsid w:val="00407E0A"/>
    <w:rsid w:val="0041077B"/>
    <w:rsid w:val="00410B94"/>
    <w:rsid w:val="00411F09"/>
    <w:rsid w:val="004153BA"/>
    <w:rsid w:val="00415731"/>
    <w:rsid w:val="00416124"/>
    <w:rsid w:val="00417997"/>
    <w:rsid w:val="00420AE2"/>
    <w:rsid w:val="00424173"/>
    <w:rsid w:val="00426525"/>
    <w:rsid w:val="00426C7D"/>
    <w:rsid w:val="004272B5"/>
    <w:rsid w:val="00427E63"/>
    <w:rsid w:val="0043338D"/>
    <w:rsid w:val="00437205"/>
    <w:rsid w:val="0043769D"/>
    <w:rsid w:val="00437D8C"/>
    <w:rsid w:val="00440D61"/>
    <w:rsid w:val="0044147D"/>
    <w:rsid w:val="004437D3"/>
    <w:rsid w:val="00450986"/>
    <w:rsid w:val="00451C4D"/>
    <w:rsid w:val="0045572F"/>
    <w:rsid w:val="004559BA"/>
    <w:rsid w:val="00455E6C"/>
    <w:rsid w:val="00460AA5"/>
    <w:rsid w:val="00460E85"/>
    <w:rsid w:val="00462569"/>
    <w:rsid w:val="00462826"/>
    <w:rsid w:val="00472626"/>
    <w:rsid w:val="0047759E"/>
    <w:rsid w:val="004802C3"/>
    <w:rsid w:val="00480474"/>
    <w:rsid w:val="004813F2"/>
    <w:rsid w:val="0048246D"/>
    <w:rsid w:val="00482787"/>
    <w:rsid w:val="0048342B"/>
    <w:rsid w:val="004834A5"/>
    <w:rsid w:val="00483C96"/>
    <w:rsid w:val="00484B82"/>
    <w:rsid w:val="004857FA"/>
    <w:rsid w:val="00487676"/>
    <w:rsid w:val="00490EA7"/>
    <w:rsid w:val="004924F1"/>
    <w:rsid w:val="00492EC7"/>
    <w:rsid w:val="00497866"/>
    <w:rsid w:val="00497F02"/>
    <w:rsid w:val="004A353B"/>
    <w:rsid w:val="004A359B"/>
    <w:rsid w:val="004A3D52"/>
    <w:rsid w:val="004A668C"/>
    <w:rsid w:val="004A7ACD"/>
    <w:rsid w:val="004B30E4"/>
    <w:rsid w:val="004B45B7"/>
    <w:rsid w:val="004B5E88"/>
    <w:rsid w:val="004B5FD9"/>
    <w:rsid w:val="004B647B"/>
    <w:rsid w:val="004B6DCB"/>
    <w:rsid w:val="004C0967"/>
    <w:rsid w:val="004C14A4"/>
    <w:rsid w:val="004C17FD"/>
    <w:rsid w:val="004C1A5E"/>
    <w:rsid w:val="004C22DB"/>
    <w:rsid w:val="004C28F6"/>
    <w:rsid w:val="004C2D13"/>
    <w:rsid w:val="004C33B3"/>
    <w:rsid w:val="004C5517"/>
    <w:rsid w:val="004C5D8F"/>
    <w:rsid w:val="004C734A"/>
    <w:rsid w:val="004D02AE"/>
    <w:rsid w:val="004D0593"/>
    <w:rsid w:val="004D1FC6"/>
    <w:rsid w:val="004D2AE3"/>
    <w:rsid w:val="004D4807"/>
    <w:rsid w:val="004D4E32"/>
    <w:rsid w:val="004D55BC"/>
    <w:rsid w:val="004D579C"/>
    <w:rsid w:val="004E144D"/>
    <w:rsid w:val="004E1C6C"/>
    <w:rsid w:val="004E4196"/>
    <w:rsid w:val="004E4708"/>
    <w:rsid w:val="004E474C"/>
    <w:rsid w:val="004E6C6E"/>
    <w:rsid w:val="004E6D5A"/>
    <w:rsid w:val="004F4028"/>
    <w:rsid w:val="004F4E9E"/>
    <w:rsid w:val="004F517F"/>
    <w:rsid w:val="004F5C65"/>
    <w:rsid w:val="004F6968"/>
    <w:rsid w:val="00510CC9"/>
    <w:rsid w:val="00511EF6"/>
    <w:rsid w:val="00512505"/>
    <w:rsid w:val="00512E31"/>
    <w:rsid w:val="0051645F"/>
    <w:rsid w:val="00517974"/>
    <w:rsid w:val="00517E48"/>
    <w:rsid w:val="0052606E"/>
    <w:rsid w:val="005263EE"/>
    <w:rsid w:val="005308BD"/>
    <w:rsid w:val="005308BF"/>
    <w:rsid w:val="00530ED9"/>
    <w:rsid w:val="00530F83"/>
    <w:rsid w:val="00531D00"/>
    <w:rsid w:val="005327F9"/>
    <w:rsid w:val="00533505"/>
    <w:rsid w:val="00534713"/>
    <w:rsid w:val="00536758"/>
    <w:rsid w:val="005374BC"/>
    <w:rsid w:val="00537ED9"/>
    <w:rsid w:val="0054101A"/>
    <w:rsid w:val="00542BC7"/>
    <w:rsid w:val="005460E7"/>
    <w:rsid w:val="005464B6"/>
    <w:rsid w:val="005468AA"/>
    <w:rsid w:val="005507C0"/>
    <w:rsid w:val="005507DA"/>
    <w:rsid w:val="00550948"/>
    <w:rsid w:val="00550966"/>
    <w:rsid w:val="00551404"/>
    <w:rsid w:val="00551A69"/>
    <w:rsid w:val="00551DF9"/>
    <w:rsid w:val="005524F0"/>
    <w:rsid w:val="00553C3F"/>
    <w:rsid w:val="00557871"/>
    <w:rsid w:val="0056133F"/>
    <w:rsid w:val="005630A8"/>
    <w:rsid w:val="00563B24"/>
    <w:rsid w:val="00567AF4"/>
    <w:rsid w:val="00567CD4"/>
    <w:rsid w:val="0057500D"/>
    <w:rsid w:val="00581AE8"/>
    <w:rsid w:val="00581D2D"/>
    <w:rsid w:val="00582A6B"/>
    <w:rsid w:val="005836CD"/>
    <w:rsid w:val="00584EEB"/>
    <w:rsid w:val="005859D2"/>
    <w:rsid w:val="005862D6"/>
    <w:rsid w:val="00587B52"/>
    <w:rsid w:val="005916D0"/>
    <w:rsid w:val="00592891"/>
    <w:rsid w:val="00594C53"/>
    <w:rsid w:val="00595561"/>
    <w:rsid w:val="0059669F"/>
    <w:rsid w:val="00597EE1"/>
    <w:rsid w:val="005A29B8"/>
    <w:rsid w:val="005A38CB"/>
    <w:rsid w:val="005A7A02"/>
    <w:rsid w:val="005B04A3"/>
    <w:rsid w:val="005B1C49"/>
    <w:rsid w:val="005B1FEA"/>
    <w:rsid w:val="005B2069"/>
    <w:rsid w:val="005B2A00"/>
    <w:rsid w:val="005B3271"/>
    <w:rsid w:val="005B52F6"/>
    <w:rsid w:val="005B5925"/>
    <w:rsid w:val="005B61CC"/>
    <w:rsid w:val="005B61D0"/>
    <w:rsid w:val="005B699F"/>
    <w:rsid w:val="005B69A4"/>
    <w:rsid w:val="005C2394"/>
    <w:rsid w:val="005C32C9"/>
    <w:rsid w:val="005C4B56"/>
    <w:rsid w:val="005C6872"/>
    <w:rsid w:val="005C752D"/>
    <w:rsid w:val="005C7A63"/>
    <w:rsid w:val="005C7A7A"/>
    <w:rsid w:val="005D0024"/>
    <w:rsid w:val="005D0FEF"/>
    <w:rsid w:val="005D1C00"/>
    <w:rsid w:val="005D3329"/>
    <w:rsid w:val="005D4B2E"/>
    <w:rsid w:val="005D5206"/>
    <w:rsid w:val="005D60BD"/>
    <w:rsid w:val="005E02C1"/>
    <w:rsid w:val="005E292D"/>
    <w:rsid w:val="005E7B21"/>
    <w:rsid w:val="005E7D1F"/>
    <w:rsid w:val="005F0A59"/>
    <w:rsid w:val="005F0BD2"/>
    <w:rsid w:val="005F2F38"/>
    <w:rsid w:val="005F3643"/>
    <w:rsid w:val="005F4511"/>
    <w:rsid w:val="005F66FB"/>
    <w:rsid w:val="005F7A1F"/>
    <w:rsid w:val="006004FC"/>
    <w:rsid w:val="00602410"/>
    <w:rsid w:val="006033B0"/>
    <w:rsid w:val="0060420B"/>
    <w:rsid w:val="00605D5D"/>
    <w:rsid w:val="00605E5D"/>
    <w:rsid w:val="006121A0"/>
    <w:rsid w:val="00612811"/>
    <w:rsid w:val="00613868"/>
    <w:rsid w:val="006149C7"/>
    <w:rsid w:val="00615023"/>
    <w:rsid w:val="00615786"/>
    <w:rsid w:val="00615D22"/>
    <w:rsid w:val="00622474"/>
    <w:rsid w:val="00622E6C"/>
    <w:rsid w:val="00624461"/>
    <w:rsid w:val="00625088"/>
    <w:rsid w:val="0062541E"/>
    <w:rsid w:val="006269BB"/>
    <w:rsid w:val="00632BA3"/>
    <w:rsid w:val="00633BF3"/>
    <w:rsid w:val="00634545"/>
    <w:rsid w:val="00635291"/>
    <w:rsid w:val="006364F4"/>
    <w:rsid w:val="006405AF"/>
    <w:rsid w:val="00643D80"/>
    <w:rsid w:val="00644676"/>
    <w:rsid w:val="006459FD"/>
    <w:rsid w:val="00647228"/>
    <w:rsid w:val="00650FF3"/>
    <w:rsid w:val="006512FD"/>
    <w:rsid w:val="00651664"/>
    <w:rsid w:val="00652856"/>
    <w:rsid w:val="00656B8E"/>
    <w:rsid w:val="00657166"/>
    <w:rsid w:val="0065763B"/>
    <w:rsid w:val="0066047C"/>
    <w:rsid w:val="00661675"/>
    <w:rsid w:val="006626DA"/>
    <w:rsid w:val="00664FBF"/>
    <w:rsid w:val="00667142"/>
    <w:rsid w:val="0066735A"/>
    <w:rsid w:val="0067198B"/>
    <w:rsid w:val="00676792"/>
    <w:rsid w:val="006806A9"/>
    <w:rsid w:val="00681C28"/>
    <w:rsid w:val="006837DC"/>
    <w:rsid w:val="006841FC"/>
    <w:rsid w:val="00687FE0"/>
    <w:rsid w:val="00696EAC"/>
    <w:rsid w:val="00697D58"/>
    <w:rsid w:val="006A383F"/>
    <w:rsid w:val="006A4E1A"/>
    <w:rsid w:val="006A7360"/>
    <w:rsid w:val="006B1281"/>
    <w:rsid w:val="006B1836"/>
    <w:rsid w:val="006B1DEF"/>
    <w:rsid w:val="006B2F64"/>
    <w:rsid w:val="006B496D"/>
    <w:rsid w:val="006B4A0A"/>
    <w:rsid w:val="006B4B4D"/>
    <w:rsid w:val="006B64A3"/>
    <w:rsid w:val="006B7AFA"/>
    <w:rsid w:val="006C07B4"/>
    <w:rsid w:val="006C1678"/>
    <w:rsid w:val="006C4CFA"/>
    <w:rsid w:val="006C5D3E"/>
    <w:rsid w:val="006C75F1"/>
    <w:rsid w:val="006D1137"/>
    <w:rsid w:val="006D1836"/>
    <w:rsid w:val="006D4AD2"/>
    <w:rsid w:val="006D4C35"/>
    <w:rsid w:val="006D51BB"/>
    <w:rsid w:val="006E018C"/>
    <w:rsid w:val="006E1458"/>
    <w:rsid w:val="006E14EB"/>
    <w:rsid w:val="006E466C"/>
    <w:rsid w:val="006E4D7C"/>
    <w:rsid w:val="006E56BF"/>
    <w:rsid w:val="006E64BE"/>
    <w:rsid w:val="006E7183"/>
    <w:rsid w:val="006F29C7"/>
    <w:rsid w:val="006F5D72"/>
    <w:rsid w:val="006F6D72"/>
    <w:rsid w:val="006F7734"/>
    <w:rsid w:val="007008F3"/>
    <w:rsid w:val="00702AB3"/>
    <w:rsid w:val="007036ED"/>
    <w:rsid w:val="0070676C"/>
    <w:rsid w:val="00706A0D"/>
    <w:rsid w:val="007115BC"/>
    <w:rsid w:val="0071327A"/>
    <w:rsid w:val="00713A36"/>
    <w:rsid w:val="0071533A"/>
    <w:rsid w:val="00716496"/>
    <w:rsid w:val="0072028E"/>
    <w:rsid w:val="00724050"/>
    <w:rsid w:val="007326A6"/>
    <w:rsid w:val="007326BC"/>
    <w:rsid w:val="00732BFD"/>
    <w:rsid w:val="00732C5D"/>
    <w:rsid w:val="00735AA9"/>
    <w:rsid w:val="0074028B"/>
    <w:rsid w:val="00741B89"/>
    <w:rsid w:val="007435DC"/>
    <w:rsid w:val="00744BB7"/>
    <w:rsid w:val="0074788E"/>
    <w:rsid w:val="00747ADF"/>
    <w:rsid w:val="00751FAA"/>
    <w:rsid w:val="0075345A"/>
    <w:rsid w:val="00753684"/>
    <w:rsid w:val="00753762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3456"/>
    <w:rsid w:val="0076646C"/>
    <w:rsid w:val="00766745"/>
    <w:rsid w:val="00767806"/>
    <w:rsid w:val="00770A3B"/>
    <w:rsid w:val="00770D15"/>
    <w:rsid w:val="00772DD4"/>
    <w:rsid w:val="00773399"/>
    <w:rsid w:val="00775178"/>
    <w:rsid w:val="00777B6E"/>
    <w:rsid w:val="00780CEA"/>
    <w:rsid w:val="0078102C"/>
    <w:rsid w:val="00782144"/>
    <w:rsid w:val="007827D5"/>
    <w:rsid w:val="00783EC2"/>
    <w:rsid w:val="00785C86"/>
    <w:rsid w:val="007903D5"/>
    <w:rsid w:val="00791873"/>
    <w:rsid w:val="00792722"/>
    <w:rsid w:val="0079283F"/>
    <w:rsid w:val="0079320B"/>
    <w:rsid w:val="007963C2"/>
    <w:rsid w:val="00797123"/>
    <w:rsid w:val="00797192"/>
    <w:rsid w:val="007A0014"/>
    <w:rsid w:val="007A04D7"/>
    <w:rsid w:val="007A0D05"/>
    <w:rsid w:val="007A114B"/>
    <w:rsid w:val="007A29DD"/>
    <w:rsid w:val="007A3472"/>
    <w:rsid w:val="007A535B"/>
    <w:rsid w:val="007B0386"/>
    <w:rsid w:val="007B072A"/>
    <w:rsid w:val="007B2A06"/>
    <w:rsid w:val="007B56FE"/>
    <w:rsid w:val="007B6CB8"/>
    <w:rsid w:val="007B79C1"/>
    <w:rsid w:val="007B7DF7"/>
    <w:rsid w:val="007C053D"/>
    <w:rsid w:val="007C1D21"/>
    <w:rsid w:val="007C25C3"/>
    <w:rsid w:val="007C29DD"/>
    <w:rsid w:val="007C2EB0"/>
    <w:rsid w:val="007C51F0"/>
    <w:rsid w:val="007C5772"/>
    <w:rsid w:val="007D158D"/>
    <w:rsid w:val="007D3441"/>
    <w:rsid w:val="007D4637"/>
    <w:rsid w:val="007D4BE7"/>
    <w:rsid w:val="007D54B2"/>
    <w:rsid w:val="007D6C0C"/>
    <w:rsid w:val="007D7685"/>
    <w:rsid w:val="007D777E"/>
    <w:rsid w:val="007E348A"/>
    <w:rsid w:val="007E5260"/>
    <w:rsid w:val="007F0742"/>
    <w:rsid w:val="007F2E41"/>
    <w:rsid w:val="007F519B"/>
    <w:rsid w:val="007F5FE9"/>
    <w:rsid w:val="007F6916"/>
    <w:rsid w:val="007F6D5F"/>
    <w:rsid w:val="007F6FA3"/>
    <w:rsid w:val="007F7C1E"/>
    <w:rsid w:val="00800BA0"/>
    <w:rsid w:val="00811566"/>
    <w:rsid w:val="00813A61"/>
    <w:rsid w:val="00814132"/>
    <w:rsid w:val="00815E09"/>
    <w:rsid w:val="00815EAF"/>
    <w:rsid w:val="00815F86"/>
    <w:rsid w:val="00817B6F"/>
    <w:rsid w:val="00817C7D"/>
    <w:rsid w:val="008205F9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103"/>
    <w:rsid w:val="00833C23"/>
    <w:rsid w:val="008363E5"/>
    <w:rsid w:val="008363F8"/>
    <w:rsid w:val="00841EA2"/>
    <w:rsid w:val="00842C0C"/>
    <w:rsid w:val="008433F9"/>
    <w:rsid w:val="00843B4D"/>
    <w:rsid w:val="00845DF1"/>
    <w:rsid w:val="00846F5C"/>
    <w:rsid w:val="00847926"/>
    <w:rsid w:val="00850154"/>
    <w:rsid w:val="008546A6"/>
    <w:rsid w:val="008574C3"/>
    <w:rsid w:val="00857D4B"/>
    <w:rsid w:val="008627BA"/>
    <w:rsid w:val="00865492"/>
    <w:rsid w:val="008667B2"/>
    <w:rsid w:val="0087122F"/>
    <w:rsid w:val="008727FA"/>
    <w:rsid w:val="0087407B"/>
    <w:rsid w:val="008740B4"/>
    <w:rsid w:val="0087433A"/>
    <w:rsid w:val="0087572B"/>
    <w:rsid w:val="008832E3"/>
    <w:rsid w:val="00884BC3"/>
    <w:rsid w:val="008922ED"/>
    <w:rsid w:val="00892C4C"/>
    <w:rsid w:val="00894850"/>
    <w:rsid w:val="008A0375"/>
    <w:rsid w:val="008A2574"/>
    <w:rsid w:val="008A4E3A"/>
    <w:rsid w:val="008A5CA5"/>
    <w:rsid w:val="008A6687"/>
    <w:rsid w:val="008B22FE"/>
    <w:rsid w:val="008B41DF"/>
    <w:rsid w:val="008C09F5"/>
    <w:rsid w:val="008C20E5"/>
    <w:rsid w:val="008C2337"/>
    <w:rsid w:val="008C3F61"/>
    <w:rsid w:val="008C4722"/>
    <w:rsid w:val="008C59F1"/>
    <w:rsid w:val="008C7686"/>
    <w:rsid w:val="008C7E11"/>
    <w:rsid w:val="008D0668"/>
    <w:rsid w:val="008D0A11"/>
    <w:rsid w:val="008D0CF7"/>
    <w:rsid w:val="008D16AA"/>
    <w:rsid w:val="008D1F90"/>
    <w:rsid w:val="008D224A"/>
    <w:rsid w:val="008D35FD"/>
    <w:rsid w:val="008D4A99"/>
    <w:rsid w:val="008D64E6"/>
    <w:rsid w:val="008E1CB0"/>
    <w:rsid w:val="008E25AE"/>
    <w:rsid w:val="008E4456"/>
    <w:rsid w:val="008E495A"/>
    <w:rsid w:val="008E78B7"/>
    <w:rsid w:val="008E7F56"/>
    <w:rsid w:val="008F0662"/>
    <w:rsid w:val="008F1DD8"/>
    <w:rsid w:val="008F31BD"/>
    <w:rsid w:val="008F3930"/>
    <w:rsid w:val="008F3A51"/>
    <w:rsid w:val="008F5DD1"/>
    <w:rsid w:val="00900E6D"/>
    <w:rsid w:val="009011C0"/>
    <w:rsid w:val="009022A6"/>
    <w:rsid w:val="009039EB"/>
    <w:rsid w:val="00910A7C"/>
    <w:rsid w:val="009134A5"/>
    <w:rsid w:val="00913BC4"/>
    <w:rsid w:val="00915176"/>
    <w:rsid w:val="00916AF6"/>
    <w:rsid w:val="009205BB"/>
    <w:rsid w:val="00924511"/>
    <w:rsid w:val="009265EE"/>
    <w:rsid w:val="009303A1"/>
    <w:rsid w:val="009337EA"/>
    <w:rsid w:val="00934F00"/>
    <w:rsid w:val="00935020"/>
    <w:rsid w:val="00940097"/>
    <w:rsid w:val="00941FDC"/>
    <w:rsid w:val="0094330D"/>
    <w:rsid w:val="009440BE"/>
    <w:rsid w:val="009445B0"/>
    <w:rsid w:val="00944AD7"/>
    <w:rsid w:val="009455B5"/>
    <w:rsid w:val="009465AC"/>
    <w:rsid w:val="00946931"/>
    <w:rsid w:val="00946ED6"/>
    <w:rsid w:val="009520A3"/>
    <w:rsid w:val="009537B9"/>
    <w:rsid w:val="00953D56"/>
    <w:rsid w:val="009605DB"/>
    <w:rsid w:val="009618EE"/>
    <w:rsid w:val="009630C2"/>
    <w:rsid w:val="00965DFE"/>
    <w:rsid w:val="00967633"/>
    <w:rsid w:val="00967E65"/>
    <w:rsid w:val="00971559"/>
    <w:rsid w:val="00971945"/>
    <w:rsid w:val="00973170"/>
    <w:rsid w:val="00973C4F"/>
    <w:rsid w:val="0097481A"/>
    <w:rsid w:val="0097688F"/>
    <w:rsid w:val="009773EE"/>
    <w:rsid w:val="00984849"/>
    <w:rsid w:val="00986E34"/>
    <w:rsid w:val="00991BDD"/>
    <w:rsid w:val="00992BF9"/>
    <w:rsid w:val="0099327E"/>
    <w:rsid w:val="009A299B"/>
    <w:rsid w:val="009A2E7D"/>
    <w:rsid w:val="009A442F"/>
    <w:rsid w:val="009B09DD"/>
    <w:rsid w:val="009B2FD2"/>
    <w:rsid w:val="009B46F5"/>
    <w:rsid w:val="009B521D"/>
    <w:rsid w:val="009B5D3A"/>
    <w:rsid w:val="009C0389"/>
    <w:rsid w:val="009C14FB"/>
    <w:rsid w:val="009C200B"/>
    <w:rsid w:val="009C4D0C"/>
    <w:rsid w:val="009C6411"/>
    <w:rsid w:val="009D0A14"/>
    <w:rsid w:val="009D1E23"/>
    <w:rsid w:val="009D1EE1"/>
    <w:rsid w:val="009D2B2A"/>
    <w:rsid w:val="009D3ED3"/>
    <w:rsid w:val="009D50D5"/>
    <w:rsid w:val="009D5301"/>
    <w:rsid w:val="009D5B2B"/>
    <w:rsid w:val="009E2943"/>
    <w:rsid w:val="009E2E20"/>
    <w:rsid w:val="009E345A"/>
    <w:rsid w:val="009E474B"/>
    <w:rsid w:val="009E70BD"/>
    <w:rsid w:val="009E7970"/>
    <w:rsid w:val="009F1E96"/>
    <w:rsid w:val="009F233B"/>
    <w:rsid w:val="009F3FFE"/>
    <w:rsid w:val="009F4485"/>
    <w:rsid w:val="009F5D6F"/>
    <w:rsid w:val="009F6F23"/>
    <w:rsid w:val="009F782A"/>
    <w:rsid w:val="00A00C51"/>
    <w:rsid w:val="00A00EAB"/>
    <w:rsid w:val="00A022E0"/>
    <w:rsid w:val="00A0249A"/>
    <w:rsid w:val="00A03165"/>
    <w:rsid w:val="00A06807"/>
    <w:rsid w:val="00A11828"/>
    <w:rsid w:val="00A1241A"/>
    <w:rsid w:val="00A13E50"/>
    <w:rsid w:val="00A1579C"/>
    <w:rsid w:val="00A20734"/>
    <w:rsid w:val="00A208E8"/>
    <w:rsid w:val="00A215AE"/>
    <w:rsid w:val="00A221EF"/>
    <w:rsid w:val="00A2477A"/>
    <w:rsid w:val="00A25298"/>
    <w:rsid w:val="00A262EC"/>
    <w:rsid w:val="00A27203"/>
    <w:rsid w:val="00A303EB"/>
    <w:rsid w:val="00A3087E"/>
    <w:rsid w:val="00A31E87"/>
    <w:rsid w:val="00A32276"/>
    <w:rsid w:val="00A32A6D"/>
    <w:rsid w:val="00A35ABE"/>
    <w:rsid w:val="00A3695A"/>
    <w:rsid w:val="00A36A78"/>
    <w:rsid w:val="00A37D7A"/>
    <w:rsid w:val="00A40BAC"/>
    <w:rsid w:val="00A420E1"/>
    <w:rsid w:val="00A501FF"/>
    <w:rsid w:val="00A50F37"/>
    <w:rsid w:val="00A515A6"/>
    <w:rsid w:val="00A53A7C"/>
    <w:rsid w:val="00A54934"/>
    <w:rsid w:val="00A54F03"/>
    <w:rsid w:val="00A57AE8"/>
    <w:rsid w:val="00A603CB"/>
    <w:rsid w:val="00A60A6E"/>
    <w:rsid w:val="00A61E88"/>
    <w:rsid w:val="00A65193"/>
    <w:rsid w:val="00A66C0A"/>
    <w:rsid w:val="00A66CCC"/>
    <w:rsid w:val="00A67B38"/>
    <w:rsid w:val="00A72317"/>
    <w:rsid w:val="00A74D8D"/>
    <w:rsid w:val="00A74EE0"/>
    <w:rsid w:val="00A754B3"/>
    <w:rsid w:val="00A76E85"/>
    <w:rsid w:val="00A811F8"/>
    <w:rsid w:val="00A81795"/>
    <w:rsid w:val="00A8452F"/>
    <w:rsid w:val="00A86855"/>
    <w:rsid w:val="00A87061"/>
    <w:rsid w:val="00A90F72"/>
    <w:rsid w:val="00A93000"/>
    <w:rsid w:val="00A937CA"/>
    <w:rsid w:val="00A97BB7"/>
    <w:rsid w:val="00A97E27"/>
    <w:rsid w:val="00AA0527"/>
    <w:rsid w:val="00AA1FFE"/>
    <w:rsid w:val="00AA2CDA"/>
    <w:rsid w:val="00AA6A26"/>
    <w:rsid w:val="00AA6FEE"/>
    <w:rsid w:val="00AA7EBB"/>
    <w:rsid w:val="00AB0945"/>
    <w:rsid w:val="00AB1C4B"/>
    <w:rsid w:val="00AB4C39"/>
    <w:rsid w:val="00AB505E"/>
    <w:rsid w:val="00AB6FCB"/>
    <w:rsid w:val="00AB7195"/>
    <w:rsid w:val="00AC3175"/>
    <w:rsid w:val="00AC31A0"/>
    <w:rsid w:val="00AC3287"/>
    <w:rsid w:val="00AC3825"/>
    <w:rsid w:val="00AC53F7"/>
    <w:rsid w:val="00AC74F3"/>
    <w:rsid w:val="00AC7ADF"/>
    <w:rsid w:val="00AC7F6B"/>
    <w:rsid w:val="00AD3598"/>
    <w:rsid w:val="00AD4DE9"/>
    <w:rsid w:val="00AD52A0"/>
    <w:rsid w:val="00AD6CE7"/>
    <w:rsid w:val="00AE1B50"/>
    <w:rsid w:val="00AE2CE9"/>
    <w:rsid w:val="00AE3899"/>
    <w:rsid w:val="00AE69A4"/>
    <w:rsid w:val="00AE7BDC"/>
    <w:rsid w:val="00AF2248"/>
    <w:rsid w:val="00AF5327"/>
    <w:rsid w:val="00AF5C3C"/>
    <w:rsid w:val="00AF71B7"/>
    <w:rsid w:val="00AF7208"/>
    <w:rsid w:val="00B00607"/>
    <w:rsid w:val="00B010B8"/>
    <w:rsid w:val="00B01DC4"/>
    <w:rsid w:val="00B024AB"/>
    <w:rsid w:val="00B03455"/>
    <w:rsid w:val="00B04952"/>
    <w:rsid w:val="00B068DF"/>
    <w:rsid w:val="00B07190"/>
    <w:rsid w:val="00B11B37"/>
    <w:rsid w:val="00B11E27"/>
    <w:rsid w:val="00B12311"/>
    <w:rsid w:val="00B12815"/>
    <w:rsid w:val="00B12AEA"/>
    <w:rsid w:val="00B136AC"/>
    <w:rsid w:val="00B152F1"/>
    <w:rsid w:val="00B156A3"/>
    <w:rsid w:val="00B1601B"/>
    <w:rsid w:val="00B24C00"/>
    <w:rsid w:val="00B312E8"/>
    <w:rsid w:val="00B31336"/>
    <w:rsid w:val="00B3141F"/>
    <w:rsid w:val="00B4184D"/>
    <w:rsid w:val="00B42BD5"/>
    <w:rsid w:val="00B43052"/>
    <w:rsid w:val="00B45886"/>
    <w:rsid w:val="00B45EAF"/>
    <w:rsid w:val="00B51EB6"/>
    <w:rsid w:val="00B54E2D"/>
    <w:rsid w:val="00B550AA"/>
    <w:rsid w:val="00B55DE6"/>
    <w:rsid w:val="00B57303"/>
    <w:rsid w:val="00B57A29"/>
    <w:rsid w:val="00B61BAC"/>
    <w:rsid w:val="00B63411"/>
    <w:rsid w:val="00B65693"/>
    <w:rsid w:val="00B66055"/>
    <w:rsid w:val="00B71096"/>
    <w:rsid w:val="00B72E7C"/>
    <w:rsid w:val="00B73ADA"/>
    <w:rsid w:val="00B74E68"/>
    <w:rsid w:val="00B75EE6"/>
    <w:rsid w:val="00B76533"/>
    <w:rsid w:val="00B767EA"/>
    <w:rsid w:val="00B76C5A"/>
    <w:rsid w:val="00B81480"/>
    <w:rsid w:val="00B815C9"/>
    <w:rsid w:val="00B82E4B"/>
    <w:rsid w:val="00B835E7"/>
    <w:rsid w:val="00B8412D"/>
    <w:rsid w:val="00B849AF"/>
    <w:rsid w:val="00B87BD8"/>
    <w:rsid w:val="00B92097"/>
    <w:rsid w:val="00B943FA"/>
    <w:rsid w:val="00B946A9"/>
    <w:rsid w:val="00B97488"/>
    <w:rsid w:val="00B97AC4"/>
    <w:rsid w:val="00BA0DE5"/>
    <w:rsid w:val="00BA19D6"/>
    <w:rsid w:val="00BB139B"/>
    <w:rsid w:val="00BB18EE"/>
    <w:rsid w:val="00BB2541"/>
    <w:rsid w:val="00BB2F1B"/>
    <w:rsid w:val="00BB323E"/>
    <w:rsid w:val="00BB42AE"/>
    <w:rsid w:val="00BB694B"/>
    <w:rsid w:val="00BB6EA4"/>
    <w:rsid w:val="00BB71BC"/>
    <w:rsid w:val="00BC0E6E"/>
    <w:rsid w:val="00BC27F5"/>
    <w:rsid w:val="00BC2B64"/>
    <w:rsid w:val="00BC40BA"/>
    <w:rsid w:val="00BC5221"/>
    <w:rsid w:val="00BC5550"/>
    <w:rsid w:val="00BC557F"/>
    <w:rsid w:val="00BC5631"/>
    <w:rsid w:val="00BC6724"/>
    <w:rsid w:val="00BC7B5B"/>
    <w:rsid w:val="00BD1C51"/>
    <w:rsid w:val="00BD26B0"/>
    <w:rsid w:val="00BD634D"/>
    <w:rsid w:val="00BD6403"/>
    <w:rsid w:val="00BD705D"/>
    <w:rsid w:val="00BE0260"/>
    <w:rsid w:val="00BE3234"/>
    <w:rsid w:val="00BE3435"/>
    <w:rsid w:val="00BE3971"/>
    <w:rsid w:val="00BE7AEA"/>
    <w:rsid w:val="00BE7EEF"/>
    <w:rsid w:val="00BF028A"/>
    <w:rsid w:val="00BF20ED"/>
    <w:rsid w:val="00BF3190"/>
    <w:rsid w:val="00BF612E"/>
    <w:rsid w:val="00C01892"/>
    <w:rsid w:val="00C029BD"/>
    <w:rsid w:val="00C036E8"/>
    <w:rsid w:val="00C041DB"/>
    <w:rsid w:val="00C05A80"/>
    <w:rsid w:val="00C12368"/>
    <w:rsid w:val="00C142E2"/>
    <w:rsid w:val="00C15F94"/>
    <w:rsid w:val="00C16173"/>
    <w:rsid w:val="00C1752C"/>
    <w:rsid w:val="00C179D9"/>
    <w:rsid w:val="00C20315"/>
    <w:rsid w:val="00C20961"/>
    <w:rsid w:val="00C244E1"/>
    <w:rsid w:val="00C24573"/>
    <w:rsid w:val="00C2470F"/>
    <w:rsid w:val="00C24712"/>
    <w:rsid w:val="00C25783"/>
    <w:rsid w:val="00C25DF4"/>
    <w:rsid w:val="00C33C85"/>
    <w:rsid w:val="00C351A7"/>
    <w:rsid w:val="00C3560E"/>
    <w:rsid w:val="00C409DF"/>
    <w:rsid w:val="00C456AB"/>
    <w:rsid w:val="00C457BA"/>
    <w:rsid w:val="00C45963"/>
    <w:rsid w:val="00C46838"/>
    <w:rsid w:val="00C468CF"/>
    <w:rsid w:val="00C50159"/>
    <w:rsid w:val="00C517E4"/>
    <w:rsid w:val="00C52D31"/>
    <w:rsid w:val="00C53688"/>
    <w:rsid w:val="00C54E2B"/>
    <w:rsid w:val="00C55A2E"/>
    <w:rsid w:val="00C5629C"/>
    <w:rsid w:val="00C601CC"/>
    <w:rsid w:val="00C613E0"/>
    <w:rsid w:val="00C61D4D"/>
    <w:rsid w:val="00C62013"/>
    <w:rsid w:val="00C63A6F"/>
    <w:rsid w:val="00C63F78"/>
    <w:rsid w:val="00C72F80"/>
    <w:rsid w:val="00C734C3"/>
    <w:rsid w:val="00C74702"/>
    <w:rsid w:val="00C751BA"/>
    <w:rsid w:val="00C755BC"/>
    <w:rsid w:val="00C77DD8"/>
    <w:rsid w:val="00C80805"/>
    <w:rsid w:val="00C81641"/>
    <w:rsid w:val="00C816D2"/>
    <w:rsid w:val="00C81DA1"/>
    <w:rsid w:val="00C87569"/>
    <w:rsid w:val="00C876E5"/>
    <w:rsid w:val="00C900FB"/>
    <w:rsid w:val="00C9178E"/>
    <w:rsid w:val="00C947B3"/>
    <w:rsid w:val="00C94BA4"/>
    <w:rsid w:val="00C9764E"/>
    <w:rsid w:val="00CA1492"/>
    <w:rsid w:val="00CA1F26"/>
    <w:rsid w:val="00CA407B"/>
    <w:rsid w:val="00CA4F63"/>
    <w:rsid w:val="00CA5205"/>
    <w:rsid w:val="00CA6A53"/>
    <w:rsid w:val="00CA74B3"/>
    <w:rsid w:val="00CA7986"/>
    <w:rsid w:val="00CA7A88"/>
    <w:rsid w:val="00CB0D3C"/>
    <w:rsid w:val="00CB6E9A"/>
    <w:rsid w:val="00CB7033"/>
    <w:rsid w:val="00CC081C"/>
    <w:rsid w:val="00CC1E26"/>
    <w:rsid w:val="00CC3111"/>
    <w:rsid w:val="00CC4C73"/>
    <w:rsid w:val="00CC7686"/>
    <w:rsid w:val="00CD3354"/>
    <w:rsid w:val="00CD48A1"/>
    <w:rsid w:val="00CD693A"/>
    <w:rsid w:val="00CD7961"/>
    <w:rsid w:val="00CD7C0C"/>
    <w:rsid w:val="00CD7F57"/>
    <w:rsid w:val="00CE1461"/>
    <w:rsid w:val="00CE186F"/>
    <w:rsid w:val="00CE6EB5"/>
    <w:rsid w:val="00CF0E1A"/>
    <w:rsid w:val="00CF22E0"/>
    <w:rsid w:val="00CF4176"/>
    <w:rsid w:val="00CF6699"/>
    <w:rsid w:val="00CF680D"/>
    <w:rsid w:val="00D00975"/>
    <w:rsid w:val="00D0098F"/>
    <w:rsid w:val="00D01410"/>
    <w:rsid w:val="00D02549"/>
    <w:rsid w:val="00D02878"/>
    <w:rsid w:val="00D02B18"/>
    <w:rsid w:val="00D02FB5"/>
    <w:rsid w:val="00D03663"/>
    <w:rsid w:val="00D05A6D"/>
    <w:rsid w:val="00D06E82"/>
    <w:rsid w:val="00D10B69"/>
    <w:rsid w:val="00D125AC"/>
    <w:rsid w:val="00D1373B"/>
    <w:rsid w:val="00D16834"/>
    <w:rsid w:val="00D22684"/>
    <w:rsid w:val="00D22D53"/>
    <w:rsid w:val="00D22DA1"/>
    <w:rsid w:val="00D23A8B"/>
    <w:rsid w:val="00D24F33"/>
    <w:rsid w:val="00D250F4"/>
    <w:rsid w:val="00D26F6F"/>
    <w:rsid w:val="00D3021A"/>
    <w:rsid w:val="00D319A1"/>
    <w:rsid w:val="00D32034"/>
    <w:rsid w:val="00D33EC1"/>
    <w:rsid w:val="00D362F5"/>
    <w:rsid w:val="00D378AA"/>
    <w:rsid w:val="00D40115"/>
    <w:rsid w:val="00D40EDA"/>
    <w:rsid w:val="00D4108C"/>
    <w:rsid w:val="00D414C7"/>
    <w:rsid w:val="00D42536"/>
    <w:rsid w:val="00D42FE7"/>
    <w:rsid w:val="00D4319A"/>
    <w:rsid w:val="00D44692"/>
    <w:rsid w:val="00D44A37"/>
    <w:rsid w:val="00D475AF"/>
    <w:rsid w:val="00D53BF7"/>
    <w:rsid w:val="00D541DC"/>
    <w:rsid w:val="00D54C49"/>
    <w:rsid w:val="00D57379"/>
    <w:rsid w:val="00D61273"/>
    <w:rsid w:val="00D61ED8"/>
    <w:rsid w:val="00D62AAF"/>
    <w:rsid w:val="00D65CE5"/>
    <w:rsid w:val="00D67BCA"/>
    <w:rsid w:val="00D70BD4"/>
    <w:rsid w:val="00D7144D"/>
    <w:rsid w:val="00D716CB"/>
    <w:rsid w:val="00D71A29"/>
    <w:rsid w:val="00D728D9"/>
    <w:rsid w:val="00D7328A"/>
    <w:rsid w:val="00D73CA5"/>
    <w:rsid w:val="00D76196"/>
    <w:rsid w:val="00D806E0"/>
    <w:rsid w:val="00D80AA2"/>
    <w:rsid w:val="00D81F55"/>
    <w:rsid w:val="00D85D56"/>
    <w:rsid w:val="00D864E2"/>
    <w:rsid w:val="00D879D8"/>
    <w:rsid w:val="00D9056F"/>
    <w:rsid w:val="00D90D2D"/>
    <w:rsid w:val="00D9111D"/>
    <w:rsid w:val="00D91C8F"/>
    <w:rsid w:val="00D92DE0"/>
    <w:rsid w:val="00D92EF0"/>
    <w:rsid w:val="00D93495"/>
    <w:rsid w:val="00D945E5"/>
    <w:rsid w:val="00D952B4"/>
    <w:rsid w:val="00D953EC"/>
    <w:rsid w:val="00D97799"/>
    <w:rsid w:val="00DA18E9"/>
    <w:rsid w:val="00DA1DB6"/>
    <w:rsid w:val="00DA24B0"/>
    <w:rsid w:val="00DA276C"/>
    <w:rsid w:val="00DA5DAF"/>
    <w:rsid w:val="00DA6B8B"/>
    <w:rsid w:val="00DB01EF"/>
    <w:rsid w:val="00DB4EDF"/>
    <w:rsid w:val="00DC0011"/>
    <w:rsid w:val="00DC0744"/>
    <w:rsid w:val="00DC150D"/>
    <w:rsid w:val="00DC3B5C"/>
    <w:rsid w:val="00DC47C8"/>
    <w:rsid w:val="00DC4A9C"/>
    <w:rsid w:val="00DC691C"/>
    <w:rsid w:val="00DC6951"/>
    <w:rsid w:val="00DC6965"/>
    <w:rsid w:val="00DC7833"/>
    <w:rsid w:val="00DC7A91"/>
    <w:rsid w:val="00DC7E6D"/>
    <w:rsid w:val="00DD2421"/>
    <w:rsid w:val="00DD67B1"/>
    <w:rsid w:val="00DD6EC5"/>
    <w:rsid w:val="00DD6FFB"/>
    <w:rsid w:val="00DE1980"/>
    <w:rsid w:val="00DE1D88"/>
    <w:rsid w:val="00DE472E"/>
    <w:rsid w:val="00DE5A24"/>
    <w:rsid w:val="00DF0350"/>
    <w:rsid w:val="00DF09EA"/>
    <w:rsid w:val="00DF3243"/>
    <w:rsid w:val="00DF333D"/>
    <w:rsid w:val="00DF43F1"/>
    <w:rsid w:val="00DF687F"/>
    <w:rsid w:val="00DF7989"/>
    <w:rsid w:val="00E00D71"/>
    <w:rsid w:val="00E0160D"/>
    <w:rsid w:val="00E018B4"/>
    <w:rsid w:val="00E05512"/>
    <w:rsid w:val="00E05945"/>
    <w:rsid w:val="00E05A5E"/>
    <w:rsid w:val="00E066F3"/>
    <w:rsid w:val="00E07225"/>
    <w:rsid w:val="00E0794D"/>
    <w:rsid w:val="00E10770"/>
    <w:rsid w:val="00E10976"/>
    <w:rsid w:val="00E112D7"/>
    <w:rsid w:val="00E15A59"/>
    <w:rsid w:val="00E15DEC"/>
    <w:rsid w:val="00E20A19"/>
    <w:rsid w:val="00E23859"/>
    <w:rsid w:val="00E26AC7"/>
    <w:rsid w:val="00E26D27"/>
    <w:rsid w:val="00E304A8"/>
    <w:rsid w:val="00E306DA"/>
    <w:rsid w:val="00E37875"/>
    <w:rsid w:val="00E404E5"/>
    <w:rsid w:val="00E40B32"/>
    <w:rsid w:val="00E42A3B"/>
    <w:rsid w:val="00E432B9"/>
    <w:rsid w:val="00E43572"/>
    <w:rsid w:val="00E44D77"/>
    <w:rsid w:val="00E45151"/>
    <w:rsid w:val="00E5021E"/>
    <w:rsid w:val="00E5057D"/>
    <w:rsid w:val="00E52AF7"/>
    <w:rsid w:val="00E5567C"/>
    <w:rsid w:val="00E60F8D"/>
    <w:rsid w:val="00E63075"/>
    <w:rsid w:val="00E6313F"/>
    <w:rsid w:val="00E70CC7"/>
    <w:rsid w:val="00E71B41"/>
    <w:rsid w:val="00E8200D"/>
    <w:rsid w:val="00E84C0F"/>
    <w:rsid w:val="00E852F4"/>
    <w:rsid w:val="00E86BB7"/>
    <w:rsid w:val="00E872A5"/>
    <w:rsid w:val="00E92BDB"/>
    <w:rsid w:val="00E94CFB"/>
    <w:rsid w:val="00E95C74"/>
    <w:rsid w:val="00E961A0"/>
    <w:rsid w:val="00EA00A8"/>
    <w:rsid w:val="00EA124B"/>
    <w:rsid w:val="00EA1B45"/>
    <w:rsid w:val="00EA301A"/>
    <w:rsid w:val="00EA39E4"/>
    <w:rsid w:val="00EA52D0"/>
    <w:rsid w:val="00EB03D9"/>
    <w:rsid w:val="00EB415F"/>
    <w:rsid w:val="00EB548A"/>
    <w:rsid w:val="00EB744B"/>
    <w:rsid w:val="00EB787F"/>
    <w:rsid w:val="00EB7E9B"/>
    <w:rsid w:val="00EC55B3"/>
    <w:rsid w:val="00EC5D3B"/>
    <w:rsid w:val="00EC6A0D"/>
    <w:rsid w:val="00ED008A"/>
    <w:rsid w:val="00ED024D"/>
    <w:rsid w:val="00ED03F1"/>
    <w:rsid w:val="00ED26F2"/>
    <w:rsid w:val="00ED2B36"/>
    <w:rsid w:val="00ED3580"/>
    <w:rsid w:val="00ED4563"/>
    <w:rsid w:val="00ED5A70"/>
    <w:rsid w:val="00ED5D5E"/>
    <w:rsid w:val="00ED644C"/>
    <w:rsid w:val="00ED6CC7"/>
    <w:rsid w:val="00ED6DCB"/>
    <w:rsid w:val="00ED7C9A"/>
    <w:rsid w:val="00ED7DE9"/>
    <w:rsid w:val="00EE6A8E"/>
    <w:rsid w:val="00EE6E8A"/>
    <w:rsid w:val="00EF0964"/>
    <w:rsid w:val="00EF192F"/>
    <w:rsid w:val="00EF270A"/>
    <w:rsid w:val="00EF27AA"/>
    <w:rsid w:val="00EF27B8"/>
    <w:rsid w:val="00EF3756"/>
    <w:rsid w:val="00EF3F91"/>
    <w:rsid w:val="00EF5A9C"/>
    <w:rsid w:val="00EF6AE5"/>
    <w:rsid w:val="00F0098E"/>
    <w:rsid w:val="00F00AB0"/>
    <w:rsid w:val="00F03B68"/>
    <w:rsid w:val="00F07DCC"/>
    <w:rsid w:val="00F10010"/>
    <w:rsid w:val="00F128C1"/>
    <w:rsid w:val="00F135C1"/>
    <w:rsid w:val="00F1795B"/>
    <w:rsid w:val="00F2059C"/>
    <w:rsid w:val="00F235DE"/>
    <w:rsid w:val="00F25C59"/>
    <w:rsid w:val="00F27C11"/>
    <w:rsid w:val="00F27CD0"/>
    <w:rsid w:val="00F30F56"/>
    <w:rsid w:val="00F318A5"/>
    <w:rsid w:val="00F31E92"/>
    <w:rsid w:val="00F3335E"/>
    <w:rsid w:val="00F364EA"/>
    <w:rsid w:val="00F37973"/>
    <w:rsid w:val="00F407B7"/>
    <w:rsid w:val="00F41EEA"/>
    <w:rsid w:val="00F4441B"/>
    <w:rsid w:val="00F46FBB"/>
    <w:rsid w:val="00F525F8"/>
    <w:rsid w:val="00F56664"/>
    <w:rsid w:val="00F600EB"/>
    <w:rsid w:val="00F63C42"/>
    <w:rsid w:val="00F64478"/>
    <w:rsid w:val="00F651E4"/>
    <w:rsid w:val="00F66FC0"/>
    <w:rsid w:val="00F673A1"/>
    <w:rsid w:val="00F7015C"/>
    <w:rsid w:val="00F70F9B"/>
    <w:rsid w:val="00F75196"/>
    <w:rsid w:val="00F754CC"/>
    <w:rsid w:val="00F75DD9"/>
    <w:rsid w:val="00F7773E"/>
    <w:rsid w:val="00F84073"/>
    <w:rsid w:val="00F84141"/>
    <w:rsid w:val="00F844B6"/>
    <w:rsid w:val="00F85820"/>
    <w:rsid w:val="00F85E2D"/>
    <w:rsid w:val="00F86F49"/>
    <w:rsid w:val="00F87C16"/>
    <w:rsid w:val="00F90AC6"/>
    <w:rsid w:val="00F91952"/>
    <w:rsid w:val="00F93B1C"/>
    <w:rsid w:val="00F95B3C"/>
    <w:rsid w:val="00F96C22"/>
    <w:rsid w:val="00F97B5B"/>
    <w:rsid w:val="00FA156C"/>
    <w:rsid w:val="00FA3B15"/>
    <w:rsid w:val="00FA4F69"/>
    <w:rsid w:val="00FA5FA8"/>
    <w:rsid w:val="00FA624B"/>
    <w:rsid w:val="00FA6D11"/>
    <w:rsid w:val="00FA7364"/>
    <w:rsid w:val="00FB3FB7"/>
    <w:rsid w:val="00FB4717"/>
    <w:rsid w:val="00FB4A8D"/>
    <w:rsid w:val="00FB7719"/>
    <w:rsid w:val="00FB7AEF"/>
    <w:rsid w:val="00FC053A"/>
    <w:rsid w:val="00FC32A7"/>
    <w:rsid w:val="00FC77BE"/>
    <w:rsid w:val="00FC7F37"/>
    <w:rsid w:val="00FD1036"/>
    <w:rsid w:val="00FD481C"/>
    <w:rsid w:val="00FE2964"/>
    <w:rsid w:val="00FE2CE8"/>
    <w:rsid w:val="00FE35CE"/>
    <w:rsid w:val="00FE45C1"/>
    <w:rsid w:val="00FF0153"/>
    <w:rsid w:val="00FF19D4"/>
    <w:rsid w:val="00FF1C2B"/>
    <w:rsid w:val="00FF26FE"/>
    <w:rsid w:val="00FF4243"/>
    <w:rsid w:val="00FF59F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0504E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FC053A"/>
    <w:rPr>
      <w:b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nhideWhenUsed="0" w:qFormat="1"/>
    <w:lsdException w:name="Normal (Web)" w:uiPriority="99"/>
    <w:lsdException w:name="Table Grid" w:semiHidden="0" w:uiPriority="59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link w:val="2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1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rsid w:val="0087407B"/>
    <w:pPr>
      <w:tabs>
        <w:tab w:val="center" w:pos="4677"/>
        <w:tab w:val="right" w:pos="9355"/>
      </w:tabs>
    </w:pPr>
  </w:style>
  <w:style w:type="table" w:styleId="ab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d">
    <w:name w:val="List Paragraph"/>
    <w:basedOn w:val="a0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e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0">
    <w:name w:val="Основной текст 21"/>
    <w:basedOn w:val="a0"/>
    <w:rsid w:val="00EE6E8A"/>
    <w:pPr>
      <w:ind w:firstLine="709"/>
    </w:pPr>
    <w:rPr>
      <w:sz w:val="24"/>
    </w:rPr>
  </w:style>
  <w:style w:type="character" w:styleId="af0">
    <w:name w:val="Strong"/>
    <w:uiPriority w:val="22"/>
    <w:qFormat/>
    <w:rsid w:val="00CD48A1"/>
    <w:rPr>
      <w:b/>
      <w:bCs/>
    </w:rPr>
  </w:style>
  <w:style w:type="character" w:styleId="af1">
    <w:name w:val="Hyperlink"/>
    <w:rsid w:val="00163418"/>
    <w:rPr>
      <w:color w:val="0000FF"/>
      <w:u w:val="single"/>
    </w:rPr>
  </w:style>
  <w:style w:type="character" w:styleId="af2">
    <w:name w:val="FollowedHyperlink"/>
    <w:rsid w:val="00163418"/>
    <w:rPr>
      <w:color w:val="800080"/>
      <w:u w:val="single"/>
    </w:rPr>
  </w:style>
  <w:style w:type="paragraph" w:styleId="af3">
    <w:name w:val="annotation text"/>
    <w:basedOn w:val="a0"/>
    <w:link w:val="af4"/>
    <w:unhideWhenUsed/>
    <w:rsid w:val="00BC27F5"/>
  </w:style>
  <w:style w:type="character" w:customStyle="1" w:styleId="af4">
    <w:name w:val="Текст примечания Знак"/>
    <w:basedOn w:val="a1"/>
    <w:link w:val="af3"/>
    <w:rsid w:val="00BC27F5"/>
  </w:style>
  <w:style w:type="character" w:styleId="af5">
    <w:name w:val="annotation reference"/>
    <w:unhideWhenUsed/>
    <w:rsid w:val="00BC27F5"/>
    <w:rPr>
      <w:sz w:val="16"/>
      <w:szCs w:val="16"/>
    </w:rPr>
  </w:style>
  <w:style w:type="paragraph" w:styleId="af6">
    <w:name w:val="Balloon Text"/>
    <w:basedOn w:val="a0"/>
    <w:link w:val="af7"/>
    <w:rsid w:val="00BC27F5"/>
    <w:rPr>
      <w:rFonts w:ascii="Tahoma" w:hAnsi="Tahoma"/>
      <w:sz w:val="16"/>
      <w:szCs w:val="16"/>
    </w:rPr>
  </w:style>
  <w:style w:type="character" w:customStyle="1" w:styleId="af7">
    <w:name w:val="Текст выноски Знак"/>
    <w:link w:val="af6"/>
    <w:rsid w:val="00BC27F5"/>
    <w:rPr>
      <w:rFonts w:ascii="Tahoma" w:hAnsi="Tahoma" w:cs="Tahoma"/>
      <w:sz w:val="16"/>
      <w:szCs w:val="16"/>
    </w:rPr>
  </w:style>
  <w:style w:type="character" w:customStyle="1" w:styleId="af8">
    <w:name w:val="Основной текст_"/>
    <w:basedOn w:val="a1"/>
    <w:link w:val="33"/>
    <w:rsid w:val="00751FAA"/>
    <w:rPr>
      <w:sz w:val="22"/>
      <w:szCs w:val="22"/>
      <w:shd w:val="clear" w:color="auto" w:fill="FFFFFF"/>
    </w:rPr>
  </w:style>
  <w:style w:type="paragraph" w:customStyle="1" w:styleId="33">
    <w:name w:val="Основной текст3"/>
    <w:basedOn w:val="a0"/>
    <w:link w:val="af8"/>
    <w:rsid w:val="00751FAA"/>
    <w:pPr>
      <w:widowControl w:val="0"/>
      <w:shd w:val="clear" w:color="auto" w:fill="FFFFFF"/>
      <w:spacing w:line="269" w:lineRule="exact"/>
      <w:ind w:firstLine="0"/>
      <w:jc w:val="center"/>
    </w:pPr>
    <w:rPr>
      <w:sz w:val="22"/>
      <w:szCs w:val="22"/>
    </w:rPr>
  </w:style>
  <w:style w:type="character" w:customStyle="1" w:styleId="22">
    <w:name w:val="Основной текст2"/>
    <w:basedOn w:val="a1"/>
    <w:rsid w:val="00321CC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20">
    <w:name w:val="Заголовок 2 Знак"/>
    <w:basedOn w:val="a1"/>
    <w:link w:val="2"/>
    <w:rsid w:val="00FC053A"/>
    <w:rPr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61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microsoft.com/office/2007/relationships/stylesWithEffects" Target="stylesWithEffect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15177f590e69538ec9637fd508224bd9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14014668084324cbcc68611e0fc62b66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?mso-contentType ?>
<FormTemplates xmlns="http://schemas.microsoft.com/sharepoint/v3/contenttype/forms">
  <Edit>ELibForm</Edit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F55691-BED0-42CF-A68E-6555FD30A08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37425A63-66D4-49D6-9EFB-6E6E301A3B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FD465811-42E3-47D2-BC47-FF2DE4B7A638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4CFB4F3-DC36-4CA0-9A98-9C50D07424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3</Pages>
  <Words>983</Words>
  <Characters>5609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6579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Ерёмин</dc:creator>
  <cp:lastModifiedBy>Кудрявцева Татьяна Владимировна</cp:lastModifiedBy>
  <cp:revision>8</cp:revision>
  <cp:lastPrinted>2010-09-30T13:29:00Z</cp:lastPrinted>
  <dcterms:created xsi:type="dcterms:W3CDTF">2018-09-26T12:50:00Z</dcterms:created>
  <dcterms:modified xsi:type="dcterms:W3CDTF">2022-12-10T13:24:00Z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