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B92D01">
        <w:rPr>
          <w:iCs/>
        </w:rPr>
        <w:t>8500012532</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60F64" w:rsidRPr="00860F64" w:rsidRDefault="004D177F" w:rsidP="00B92D01">
      <w:pPr>
        <w:pStyle w:val="afff0"/>
        <w:ind w:firstLine="709"/>
        <w:jc w:val="both"/>
        <w:rPr>
          <w:rFonts w:ascii="Times New Roman" w:hAnsi="Times New Roman"/>
          <w:bCs/>
          <w:sz w:val="24"/>
          <w:szCs w:val="24"/>
        </w:rPr>
      </w:pPr>
      <w:r w:rsidRPr="00D93EF2">
        <w:rPr>
          <w:rFonts w:ascii="Times New Roman" w:hAnsi="Times New Roman"/>
          <w:b/>
          <w:bCs/>
          <w:sz w:val="24"/>
          <w:szCs w:val="24"/>
        </w:rPr>
        <w:t>Объект</w:t>
      </w:r>
      <w:r w:rsidR="00EF2F64" w:rsidRPr="00D93EF2">
        <w:rPr>
          <w:rFonts w:ascii="Times New Roman" w:hAnsi="Times New Roman"/>
          <w:b/>
          <w:bCs/>
          <w:sz w:val="24"/>
          <w:szCs w:val="24"/>
          <w:lang w:val="ru-RU"/>
        </w:rPr>
        <w:t xml:space="preserve"> </w:t>
      </w:r>
      <w:r w:rsidR="0061156C" w:rsidRPr="00D93EF2">
        <w:rPr>
          <w:rFonts w:ascii="Times New Roman" w:hAnsi="Times New Roman"/>
          <w:bCs/>
          <w:sz w:val="24"/>
          <w:szCs w:val="24"/>
          <w:lang w:val="ru-RU"/>
        </w:rPr>
        <w:t>–</w:t>
      </w:r>
      <w:r w:rsidR="00874ADC" w:rsidRPr="00D93EF2">
        <w:rPr>
          <w:rFonts w:ascii="Times New Roman" w:hAnsi="Times New Roman"/>
          <w:bCs/>
          <w:sz w:val="24"/>
          <w:szCs w:val="24"/>
          <w:lang w:val="ru-RU"/>
        </w:rPr>
        <w:t xml:space="preserve"> </w:t>
      </w:r>
      <w:r w:rsidR="00B92D01" w:rsidRPr="00B92D01">
        <w:rPr>
          <w:rFonts w:ascii="Times New Roman" w:hAnsi="Times New Roman"/>
          <w:bCs/>
          <w:sz w:val="24"/>
          <w:szCs w:val="24"/>
          <w:lang w:val="ru-RU"/>
        </w:rPr>
        <w:t>выполнение работ «под ключ» по проектированию и строительству</w:t>
      </w:r>
      <w:r w:rsidR="00B92D01" w:rsidRPr="00B92D01">
        <w:rPr>
          <w:rFonts w:ascii="Times New Roman" w:hAnsi="Times New Roman"/>
          <w:bCs/>
          <w:sz w:val="24"/>
          <w:szCs w:val="24"/>
          <w:lang w:val="ru-RU"/>
        </w:rPr>
        <w:t xml:space="preserve"> </w:t>
      </w:r>
      <w:r w:rsidR="00B92D01" w:rsidRPr="00B92D01">
        <w:rPr>
          <w:rFonts w:ascii="Times New Roman" w:hAnsi="Times New Roman"/>
          <w:bCs/>
          <w:sz w:val="24"/>
          <w:szCs w:val="24"/>
          <w:lang w:val="ru-RU"/>
        </w:rPr>
        <w:t>распределительной сети 6 кВ по объекту:</w:t>
      </w:r>
      <w:r w:rsidR="00B92D01" w:rsidRPr="00B92D01">
        <w:rPr>
          <w:rFonts w:ascii="Times New Roman" w:hAnsi="Times New Roman"/>
          <w:bCs/>
          <w:sz w:val="24"/>
          <w:szCs w:val="24"/>
          <w:lang w:val="ru-RU"/>
        </w:rPr>
        <w:t xml:space="preserve"> </w:t>
      </w:r>
      <w:r w:rsidR="00B92D01" w:rsidRPr="00B92D01">
        <w:rPr>
          <w:rFonts w:ascii="Times New Roman" w:hAnsi="Times New Roman"/>
          <w:bCs/>
          <w:sz w:val="24"/>
          <w:szCs w:val="24"/>
          <w:lang w:val="ru-RU"/>
        </w:rPr>
        <w:t>Внешнее электроснабжение токоприемников комплекса зданий и сооружений авиационной группы отдельного базирования объединенного авиационного отряда специального назначения Федеральной службы безопасности Российской Федерации</w:t>
      </w:r>
      <w:r w:rsidR="00B92D01">
        <w:rPr>
          <w:rFonts w:ascii="Times New Roman" w:hAnsi="Times New Roman"/>
          <w:bCs/>
          <w:sz w:val="24"/>
          <w:szCs w:val="24"/>
          <w:lang w:val="ru-RU"/>
        </w:rPr>
        <w:t xml:space="preserve">. </w:t>
      </w:r>
      <w:r w:rsidR="00B92D01" w:rsidRPr="00B92D01">
        <w:rPr>
          <w:rFonts w:ascii="Times New Roman" w:hAnsi="Times New Roman"/>
          <w:bCs/>
          <w:sz w:val="24"/>
          <w:szCs w:val="24"/>
          <w:lang w:val="ru-RU"/>
        </w:rPr>
        <w:t>Заявитель: ФГКУ «Объединенный авиационный отряд специального назначения»</w:t>
      </w:r>
      <w:r w:rsidR="00860F64">
        <w:rPr>
          <w:rFonts w:ascii="Times New Roman" w:hAnsi="Times New Roman"/>
          <w:bCs/>
          <w:sz w:val="24"/>
          <w:szCs w:val="24"/>
          <w:lang w:val="ru-RU"/>
        </w:rPr>
        <w:t xml:space="preserve">. </w:t>
      </w:r>
      <w:r w:rsidR="00860F64" w:rsidRPr="00860F64">
        <w:rPr>
          <w:rFonts w:ascii="Times New Roman" w:hAnsi="Times New Roman"/>
          <w:sz w:val="24"/>
          <w:szCs w:val="24"/>
        </w:rPr>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551"/>
        <w:gridCol w:w="5245"/>
      </w:tblGrid>
      <w:tr w:rsidR="00B92D01" w:rsidRPr="00F375F8" w:rsidTr="00102FCA">
        <w:trPr>
          <w:cantSplit/>
          <w:trHeight w:val="20"/>
        </w:trPr>
        <w:tc>
          <w:tcPr>
            <w:tcW w:w="2093" w:type="dxa"/>
            <w:vAlign w:val="center"/>
          </w:tcPr>
          <w:p w:rsidR="00B92D01" w:rsidRPr="00F375F8" w:rsidRDefault="00B92D01" w:rsidP="00102FCA">
            <w:pPr>
              <w:pStyle w:val="aff4"/>
              <w:ind w:left="0"/>
            </w:pPr>
            <w:r w:rsidRPr="00F375F8">
              <w:t>Район</w:t>
            </w:r>
          </w:p>
        </w:tc>
        <w:tc>
          <w:tcPr>
            <w:tcW w:w="2551" w:type="dxa"/>
            <w:vAlign w:val="center"/>
          </w:tcPr>
          <w:p w:rsidR="00B92D01" w:rsidRPr="00F375F8" w:rsidRDefault="00B92D01" w:rsidP="00102FCA">
            <w:pPr>
              <w:pStyle w:val="aff4"/>
              <w:ind w:left="0"/>
            </w:pPr>
            <w:r w:rsidRPr="00F375F8">
              <w:t>Населенный пункт</w:t>
            </w:r>
          </w:p>
        </w:tc>
        <w:tc>
          <w:tcPr>
            <w:tcW w:w="5245" w:type="dxa"/>
            <w:vAlign w:val="center"/>
          </w:tcPr>
          <w:p w:rsidR="00B92D01" w:rsidRPr="00F375F8" w:rsidRDefault="00B92D01" w:rsidP="00102FCA">
            <w:pPr>
              <w:pStyle w:val="aff4"/>
              <w:ind w:left="0"/>
            </w:pPr>
            <w:r w:rsidRPr="00F375F8">
              <w:t>Кадастровый номер земельного участка на котором располагаются энергопринимающие устройства Заявителя</w:t>
            </w:r>
          </w:p>
        </w:tc>
      </w:tr>
      <w:tr w:rsidR="00B92D01" w:rsidRPr="00F375F8" w:rsidTr="00102FCA">
        <w:trPr>
          <w:cantSplit/>
          <w:trHeight w:val="20"/>
        </w:trPr>
        <w:tc>
          <w:tcPr>
            <w:tcW w:w="2093" w:type="dxa"/>
            <w:vAlign w:val="center"/>
          </w:tcPr>
          <w:p w:rsidR="00B92D01" w:rsidRPr="00F375F8" w:rsidRDefault="00B92D01" w:rsidP="00102FCA">
            <w:pPr>
              <w:pStyle w:val="aff4"/>
              <w:ind w:left="0"/>
              <w:rPr>
                <w:lang w:eastAsia="ru-RU"/>
              </w:rPr>
            </w:pPr>
            <w:r>
              <w:rPr>
                <w:lang w:eastAsia="ru-RU"/>
              </w:rPr>
              <w:t>-</w:t>
            </w:r>
          </w:p>
        </w:tc>
        <w:tc>
          <w:tcPr>
            <w:tcW w:w="2551" w:type="dxa"/>
            <w:vAlign w:val="center"/>
          </w:tcPr>
          <w:p w:rsidR="00B92D01" w:rsidRPr="002F0A25" w:rsidRDefault="00B92D01" w:rsidP="00102FCA">
            <w:pPr>
              <w:pStyle w:val="aff4"/>
              <w:ind w:left="0"/>
              <w:rPr>
                <w:lang w:eastAsia="ru-RU"/>
              </w:rPr>
            </w:pPr>
            <w:r w:rsidRPr="002F0A25">
              <w:t>г. Белгород, пр-кт Б.</w:t>
            </w:r>
            <w:r>
              <w:t> </w:t>
            </w:r>
            <w:r w:rsidRPr="002F0A25">
              <w:t>Хмельницкого, 166</w:t>
            </w:r>
          </w:p>
        </w:tc>
        <w:tc>
          <w:tcPr>
            <w:tcW w:w="5245" w:type="dxa"/>
            <w:vAlign w:val="center"/>
          </w:tcPr>
          <w:p w:rsidR="00B92D01" w:rsidRPr="00F375F8" w:rsidRDefault="00B92D01" w:rsidP="00102FCA">
            <w:pPr>
              <w:jc w:val="center"/>
            </w:pPr>
            <w:r>
              <w:t>-</w:t>
            </w:r>
          </w:p>
        </w:tc>
      </w:tr>
    </w:tbl>
    <w:p w:rsidR="004D177F" w:rsidRPr="00D93EF2" w:rsidRDefault="004D177F" w:rsidP="00AF0689">
      <w:pPr>
        <w:pStyle w:val="aff4"/>
        <w:spacing w:after="0"/>
        <w:ind w:left="0" w:firstLine="708"/>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D93EF2">
        <w:rPr>
          <w:bCs/>
        </w:rPr>
        <w:t xml:space="preserve"> </w:t>
      </w:r>
      <w:r w:rsidRPr="00D93EF2">
        <w:lastRenderedPageBreak/>
        <w:t>Сопутствующие работы и услуги</w:t>
      </w:r>
      <w:r w:rsidRPr="00D93EF2">
        <w:rPr>
          <w:bCs/>
        </w:rPr>
        <w:t xml:space="preserve"> </w:t>
      </w:r>
      <w:r w:rsidRPr="00D93EF2">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w:t>
      </w:r>
      <w:r w:rsidRPr="00D93EF2">
        <w:rPr>
          <w:bCs/>
        </w:rPr>
        <w:lastRenderedPageBreak/>
        <w:t xml:space="preserve">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0" w:name="OLE_LINK4"/>
      <w:bookmarkStart w:id="1"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0"/>
    <w:bookmarkEnd w:id="1"/>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lastRenderedPageBreak/>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lastRenderedPageBreak/>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 xml:space="preserve">Подрядчик информирует Заказчика о заключаемых им договорах с субподрядчиками путем </w:t>
      </w:r>
      <w:r w:rsidRPr="00D93EF2">
        <w:lastRenderedPageBreak/>
        <w:t>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lastRenderedPageBreak/>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lastRenderedPageBreak/>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Выполнить в полном объеме все свои обязательства, предусмотренные в других 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w:t>
      </w:r>
      <w:r w:rsidRPr="00D93EF2">
        <w:rPr>
          <w:bCs/>
          <w:color w:val="000000"/>
        </w:rPr>
        <w:lastRenderedPageBreak/>
        <w:t>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располагает лицензиями, необходимыми для осуществления деятельности и исполнения </w:t>
      </w:r>
      <w:r w:rsidRPr="00D93EF2">
        <w:rPr>
          <w:bCs/>
          <w:color w:val="000000"/>
        </w:rPr>
        <w:lastRenderedPageBreak/>
        <w:t>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 xml:space="preserve">Если в период гарантийного срока дефекты, допущенные по вине Подрядчика, стали </w:t>
      </w:r>
      <w:r w:rsidRPr="00D93EF2">
        <w:lastRenderedPageBreak/>
        <w:t>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lastRenderedPageBreak/>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lastRenderedPageBreak/>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2"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3"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lastRenderedPageBreak/>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w:t>
      </w:r>
      <w:r w:rsidR="00414D6A" w:rsidRPr="00D93EF2">
        <w:lastRenderedPageBreak/>
        <w:t xml:space="preserve">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4" w:name="OLE_LINK1"/>
      <w:bookmarkStart w:id="5" w:name="OLE_LINK2"/>
      <w:r w:rsidRPr="00D93EF2">
        <w:rPr>
          <w:bCs/>
        </w:rPr>
        <w:t>3 (трех)</w:t>
      </w:r>
      <w:bookmarkEnd w:id="4"/>
      <w:bookmarkEnd w:id="5"/>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w:t>
      </w:r>
      <w:r w:rsidRPr="00D93EF2">
        <w:lastRenderedPageBreak/>
        <w:t xml:space="preserve">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lastRenderedPageBreak/>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xml:space="preserve">- отсутствие неисполненных предписаний со стороны органа страхового надзора, страховая </w:t>
      </w:r>
      <w:r w:rsidRPr="00D93EF2">
        <w:rPr>
          <w:spacing w:val="-4"/>
        </w:rPr>
        <w:lastRenderedPageBreak/>
        <w:t>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 xml:space="preserve">Договором страхования на основе отдельных лимитов должно быть предусмотрено </w:t>
      </w:r>
      <w:r w:rsidRPr="00D93EF2">
        <w:lastRenderedPageBreak/>
        <w:t>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 xml:space="preserve">Страховые суммы по договору страхования должны устанавливаться с учетом следующих </w:t>
      </w:r>
      <w:r w:rsidRPr="00D93EF2">
        <w:lastRenderedPageBreak/>
        <w:t>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9D16CD">
      <w:pPr>
        <w:widowControl w:val="0"/>
        <w:numPr>
          <w:ilvl w:val="1"/>
          <w:numId w:val="39"/>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9D16CD">
      <w:pPr>
        <w:widowControl w:val="0"/>
        <w:numPr>
          <w:ilvl w:val="1"/>
          <w:numId w:val="39"/>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9D16CD">
      <w:pPr>
        <w:numPr>
          <w:ilvl w:val="0"/>
          <w:numId w:val="39"/>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lastRenderedPageBreak/>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lastRenderedPageBreak/>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w:t>
      </w:r>
      <w:r w:rsidR="008E353F" w:rsidRPr="00D93EF2">
        <w:lastRenderedPageBreak/>
        <w:t>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lastRenderedPageBreak/>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6F7F54">
      <w:pPr>
        <w:numPr>
          <w:ilvl w:val="0"/>
          <w:numId w:val="84"/>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lastRenderedPageBreak/>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6F7F54">
      <w:pPr>
        <w:numPr>
          <w:ilvl w:val="0"/>
          <w:numId w:val="84"/>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B92D01">
              <w:rPr>
                <w:b/>
              </w:rPr>
              <w:t>8500012532</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B92D01">
              <w:rPr>
                <w:szCs w:val="22"/>
              </w:rPr>
              <w:t>8500012532</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B92D01">
              <w:rPr>
                <w:szCs w:val="22"/>
              </w:rPr>
              <w:t>8500012532</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B92D01" w:rsidRPr="00B92D01" w:rsidRDefault="00B92D01" w:rsidP="00B92D01">
      <w:pPr>
        <w:pStyle w:val="22"/>
        <w:tabs>
          <w:tab w:val="clear" w:pos="1134"/>
        </w:tabs>
        <w:ind w:left="0" w:firstLine="0"/>
        <w:jc w:val="center"/>
        <w:rPr>
          <w:b w:val="0"/>
          <w:sz w:val="24"/>
          <w:szCs w:val="24"/>
        </w:rPr>
      </w:pPr>
      <w:r w:rsidRPr="00B92D01">
        <w:rPr>
          <w:sz w:val="24"/>
          <w:szCs w:val="24"/>
        </w:rPr>
        <w:t xml:space="preserve">ТЕХНИЧЕСКОЕ ЗАДАНИЕ </w:t>
      </w:r>
      <w:r w:rsidRPr="00B92D01">
        <w:rPr>
          <w:b w:val="0"/>
          <w:sz w:val="24"/>
          <w:szCs w:val="24"/>
        </w:rPr>
        <w:t>№</w:t>
      </w:r>
      <w:r w:rsidRPr="00B92D01">
        <w:rPr>
          <w:b w:val="0"/>
          <w:sz w:val="24"/>
          <w:szCs w:val="24"/>
          <w:lang w:val="en-US"/>
        </w:rPr>
        <w:t> </w:t>
      </w:r>
      <w:r w:rsidRPr="00B92D01">
        <w:rPr>
          <w:b w:val="0"/>
          <w:sz w:val="24"/>
          <w:szCs w:val="24"/>
        </w:rPr>
        <w:t>110-К (42154029) от 04 апреля 2022</w:t>
      </w:r>
      <w:r w:rsidRPr="00B92D01">
        <w:rPr>
          <w:b w:val="0"/>
          <w:sz w:val="24"/>
          <w:szCs w:val="24"/>
          <w:lang w:val="en-US"/>
        </w:rPr>
        <w:t> </w:t>
      </w:r>
      <w:r w:rsidRPr="00B92D01">
        <w:rPr>
          <w:b w:val="0"/>
          <w:sz w:val="24"/>
          <w:szCs w:val="24"/>
        </w:rPr>
        <w:t>г.</w:t>
      </w:r>
    </w:p>
    <w:p w:rsidR="00B92D01" w:rsidRPr="00B92D01" w:rsidRDefault="00B92D01" w:rsidP="00B92D01">
      <w:pPr>
        <w:contextualSpacing/>
        <w:jc w:val="center"/>
      </w:pPr>
      <w:r w:rsidRPr="00B92D01">
        <w:t>на выполнение работ «под ключ» по проектированию и строительству</w:t>
      </w:r>
    </w:p>
    <w:p w:rsidR="00B92D01" w:rsidRPr="00B92D01" w:rsidRDefault="00B92D01" w:rsidP="00B92D01">
      <w:pPr>
        <w:pStyle w:val="aff4"/>
        <w:ind w:left="0"/>
        <w:jc w:val="center"/>
      </w:pPr>
      <w:r w:rsidRPr="00B92D01">
        <w:rPr>
          <w:bCs/>
        </w:rPr>
        <w:t>распределительной сети 6 кВ</w:t>
      </w:r>
      <w:r w:rsidRPr="00B92D01">
        <w:t xml:space="preserve"> по объекту:</w:t>
      </w:r>
    </w:p>
    <w:p w:rsidR="00B92D01" w:rsidRPr="00B92D01" w:rsidRDefault="00B92D01" w:rsidP="00B92D01">
      <w:pPr>
        <w:pStyle w:val="aff4"/>
        <w:ind w:left="0"/>
        <w:jc w:val="center"/>
        <w:rPr>
          <w:i/>
        </w:rPr>
      </w:pPr>
      <w:r w:rsidRPr="00B92D01">
        <w:rPr>
          <w:i/>
        </w:rPr>
        <w:t>Внешнее электроснабжение токоприемников комплекса зданий и сооружений авиационной группы отдельного базирования объединенного авиационного отряда специального назначения Федеральной службы безопасности Российской Федерации</w:t>
      </w:r>
    </w:p>
    <w:p w:rsidR="00B92D01" w:rsidRPr="00B92D01" w:rsidRDefault="00B92D01" w:rsidP="00B92D01">
      <w:pPr>
        <w:pStyle w:val="aff4"/>
        <w:ind w:left="0"/>
        <w:jc w:val="center"/>
        <w:rPr>
          <w:i/>
        </w:rPr>
      </w:pPr>
      <w:r w:rsidRPr="00B92D01">
        <w:rPr>
          <w:b/>
        </w:rPr>
        <w:t>Заявитель:</w:t>
      </w:r>
      <w:r w:rsidRPr="00B92D01">
        <w:rPr>
          <w:bCs/>
          <w:iCs/>
        </w:rPr>
        <w:t xml:space="preserve"> </w:t>
      </w:r>
      <w:r w:rsidRPr="00B92D01">
        <w:t>ФГКУ «Объединенный авиационный отряд специального назначения»</w:t>
      </w:r>
    </w:p>
    <w:p w:rsidR="00B92D01" w:rsidRPr="00B92D01" w:rsidRDefault="00B92D01" w:rsidP="00B92D01">
      <w:pPr>
        <w:pStyle w:val="aff4"/>
        <w:numPr>
          <w:ilvl w:val="0"/>
          <w:numId w:val="22"/>
        </w:numPr>
        <w:tabs>
          <w:tab w:val="clear" w:pos="1730"/>
        </w:tabs>
        <w:suppressAutoHyphens/>
        <w:spacing w:before="240" w:after="0"/>
        <w:ind w:left="0" w:firstLine="709"/>
        <w:jc w:val="both"/>
        <w:rPr>
          <w:bCs/>
        </w:rPr>
      </w:pPr>
      <w:r w:rsidRPr="00B92D01">
        <w:rPr>
          <w:b/>
        </w:rPr>
        <w:t>Основание выполнения работ</w:t>
      </w:r>
    </w:p>
    <w:p w:rsidR="00B92D01" w:rsidRPr="00B92D01" w:rsidRDefault="00B92D01" w:rsidP="00B92D01">
      <w:pPr>
        <w:pStyle w:val="aff4"/>
        <w:numPr>
          <w:ilvl w:val="1"/>
          <w:numId w:val="22"/>
        </w:numPr>
        <w:suppressAutoHyphens/>
        <w:spacing w:after="0"/>
        <w:ind w:left="0" w:firstLine="709"/>
        <w:jc w:val="both"/>
        <w:rPr>
          <w:bCs/>
          <w:iCs/>
        </w:rPr>
      </w:pPr>
      <w:r w:rsidRPr="00B92D01">
        <w:t xml:space="preserve">Договор об осуществлении технологического присоединения к электрическим сетям </w:t>
      </w:r>
      <w:r w:rsidRPr="00B92D01">
        <w:rPr>
          <w:bCs/>
          <w:iCs/>
        </w:rPr>
        <w:t>филиала ПАО «Россети Центр» – «Белгородэнерго»</w:t>
      </w:r>
      <w:r w:rsidRPr="00B92D01">
        <w:rPr>
          <w:bCs/>
          <w:iCs/>
          <w:color w:val="FF0000"/>
        </w:rPr>
        <w:t xml:space="preserve"> </w:t>
      </w:r>
      <w:r w:rsidRPr="00B92D01">
        <w:t>от 14.12.2021 г. № 42154029/3100/23151/21.</w:t>
      </w:r>
    </w:p>
    <w:p w:rsidR="00B92D01" w:rsidRPr="00B92D01" w:rsidRDefault="00B92D01" w:rsidP="00B92D01">
      <w:pPr>
        <w:pStyle w:val="aff4"/>
        <w:numPr>
          <w:ilvl w:val="1"/>
          <w:numId w:val="22"/>
        </w:numPr>
        <w:suppressAutoHyphens/>
        <w:spacing w:after="0"/>
        <w:ind w:left="0" w:firstLine="709"/>
        <w:jc w:val="both"/>
        <w:rPr>
          <w:bCs/>
          <w:iCs/>
        </w:rPr>
      </w:pPr>
      <w:r w:rsidRPr="00B92D01">
        <w:rPr>
          <w:bCs/>
          <w:iCs/>
        </w:rPr>
        <w:t>Протокол технического совета филиала ПАО «Россети Центр» – «Белгородэнерго»</w:t>
      </w:r>
      <w:r w:rsidRPr="00B92D01">
        <w:rPr>
          <w:bCs/>
          <w:iCs/>
          <w:color w:val="FF0000"/>
        </w:rPr>
        <w:t xml:space="preserve"> </w:t>
      </w:r>
      <w:r w:rsidRPr="00B92D01">
        <w:t>от 24.03.2022 г. № 8.</w:t>
      </w:r>
    </w:p>
    <w:p w:rsidR="00B92D01" w:rsidRPr="00B92D01" w:rsidRDefault="00B92D01" w:rsidP="00B92D01">
      <w:pPr>
        <w:pStyle w:val="aff4"/>
        <w:numPr>
          <w:ilvl w:val="0"/>
          <w:numId w:val="22"/>
        </w:numPr>
        <w:tabs>
          <w:tab w:val="clear" w:pos="1730"/>
        </w:tabs>
        <w:suppressAutoHyphens/>
        <w:spacing w:before="240" w:after="0"/>
        <w:ind w:left="0" w:firstLine="709"/>
        <w:jc w:val="both"/>
      </w:pPr>
      <w:r w:rsidRPr="00B92D01">
        <w:rPr>
          <w:b/>
        </w:rPr>
        <w:t>Общие требования</w:t>
      </w:r>
    </w:p>
    <w:p w:rsidR="00B92D01" w:rsidRPr="00B92D01" w:rsidRDefault="00B92D01" w:rsidP="005201F2">
      <w:pPr>
        <w:pStyle w:val="aff4"/>
        <w:tabs>
          <w:tab w:val="left" w:pos="993"/>
        </w:tabs>
        <w:ind w:left="709"/>
        <w:jc w:val="both"/>
      </w:pPr>
      <w:r w:rsidRPr="00B92D01">
        <w:rPr>
          <w:b/>
          <w:lang w:val="en-US"/>
        </w:rPr>
        <w:t>1-</w:t>
      </w:r>
      <w:r w:rsidRPr="00B92D01">
        <w:rPr>
          <w:b/>
        </w:rPr>
        <w:t>й этап:</w:t>
      </w:r>
    </w:p>
    <w:p w:rsidR="00B92D01" w:rsidRPr="00B92D01" w:rsidRDefault="00B92D01" w:rsidP="00B92D01">
      <w:pPr>
        <w:pStyle w:val="aff4"/>
        <w:numPr>
          <w:ilvl w:val="1"/>
          <w:numId w:val="22"/>
        </w:numPr>
        <w:suppressAutoHyphens/>
        <w:spacing w:after="0"/>
        <w:ind w:left="0" w:firstLine="709"/>
        <w:jc w:val="both"/>
        <w:rPr>
          <w:bCs/>
        </w:rPr>
      </w:pPr>
      <w:r w:rsidRPr="00B92D01">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551"/>
        <w:gridCol w:w="5245"/>
      </w:tblGrid>
      <w:tr w:rsidR="00B92D01" w:rsidRPr="00B92D01" w:rsidTr="008C3375">
        <w:trPr>
          <w:cantSplit/>
          <w:trHeight w:val="20"/>
        </w:trPr>
        <w:tc>
          <w:tcPr>
            <w:tcW w:w="2093" w:type="dxa"/>
            <w:vAlign w:val="center"/>
          </w:tcPr>
          <w:p w:rsidR="00B92D01" w:rsidRPr="00B92D01" w:rsidRDefault="00B92D01" w:rsidP="00B30A21">
            <w:pPr>
              <w:pStyle w:val="aff4"/>
              <w:ind w:left="0"/>
            </w:pPr>
            <w:r w:rsidRPr="00B92D01">
              <w:t>Район</w:t>
            </w:r>
          </w:p>
        </w:tc>
        <w:tc>
          <w:tcPr>
            <w:tcW w:w="2551" w:type="dxa"/>
            <w:vAlign w:val="center"/>
          </w:tcPr>
          <w:p w:rsidR="00B92D01" w:rsidRPr="00B92D01" w:rsidRDefault="00B92D01" w:rsidP="00B30A21">
            <w:pPr>
              <w:pStyle w:val="aff4"/>
              <w:ind w:left="0"/>
            </w:pPr>
            <w:r w:rsidRPr="00B92D01">
              <w:t>Населенный пункт</w:t>
            </w:r>
          </w:p>
        </w:tc>
        <w:tc>
          <w:tcPr>
            <w:tcW w:w="5245" w:type="dxa"/>
            <w:vAlign w:val="center"/>
          </w:tcPr>
          <w:p w:rsidR="00B92D01" w:rsidRPr="00B92D01" w:rsidRDefault="00B92D01" w:rsidP="00B30A21">
            <w:pPr>
              <w:pStyle w:val="aff4"/>
              <w:ind w:left="0"/>
            </w:pPr>
            <w:r w:rsidRPr="00B92D01">
              <w:t>Кадастровый номер земельного участка на котором располагаются энергопринимающие устройства Заявителя</w:t>
            </w:r>
          </w:p>
        </w:tc>
      </w:tr>
      <w:tr w:rsidR="00B92D01" w:rsidRPr="00B92D01" w:rsidTr="008C3375">
        <w:trPr>
          <w:cantSplit/>
          <w:trHeight w:val="20"/>
        </w:trPr>
        <w:tc>
          <w:tcPr>
            <w:tcW w:w="2093" w:type="dxa"/>
            <w:vAlign w:val="center"/>
          </w:tcPr>
          <w:p w:rsidR="00B92D01" w:rsidRPr="00B92D01" w:rsidRDefault="00B92D01" w:rsidP="00F641F1">
            <w:pPr>
              <w:pStyle w:val="aff4"/>
              <w:ind w:left="0"/>
              <w:rPr>
                <w:lang w:eastAsia="ru-RU"/>
              </w:rPr>
            </w:pPr>
            <w:r w:rsidRPr="00B92D01">
              <w:rPr>
                <w:lang w:eastAsia="ru-RU"/>
              </w:rPr>
              <w:t>-</w:t>
            </w:r>
          </w:p>
        </w:tc>
        <w:tc>
          <w:tcPr>
            <w:tcW w:w="2551" w:type="dxa"/>
            <w:vAlign w:val="center"/>
          </w:tcPr>
          <w:p w:rsidR="00B92D01" w:rsidRPr="00B92D01" w:rsidRDefault="00B92D01" w:rsidP="002F0A25">
            <w:pPr>
              <w:pStyle w:val="aff4"/>
              <w:ind w:left="0"/>
              <w:rPr>
                <w:lang w:eastAsia="ru-RU"/>
              </w:rPr>
            </w:pPr>
            <w:r w:rsidRPr="00B92D01">
              <w:t>г. Белгород, пр-кт Б. Хмельницкого, 166</w:t>
            </w:r>
          </w:p>
        </w:tc>
        <w:tc>
          <w:tcPr>
            <w:tcW w:w="5245" w:type="dxa"/>
            <w:vAlign w:val="center"/>
          </w:tcPr>
          <w:p w:rsidR="00B92D01" w:rsidRPr="00B92D01" w:rsidRDefault="00B92D01" w:rsidP="00F641F1">
            <w:pPr>
              <w:jc w:val="center"/>
            </w:pPr>
            <w:r w:rsidRPr="00B92D01">
              <w:t>-</w:t>
            </w:r>
          </w:p>
        </w:tc>
      </w:tr>
    </w:tbl>
    <w:p w:rsidR="00B92D01" w:rsidRPr="00B92D01" w:rsidRDefault="00B92D01" w:rsidP="00B92D01">
      <w:pPr>
        <w:pStyle w:val="aff4"/>
        <w:numPr>
          <w:ilvl w:val="1"/>
          <w:numId w:val="22"/>
        </w:numPr>
        <w:suppressAutoHyphens/>
        <w:spacing w:after="0"/>
        <w:ind w:left="0" w:firstLine="709"/>
        <w:jc w:val="both"/>
        <w:rPr>
          <w:bCs/>
        </w:rPr>
      </w:pPr>
      <w:r w:rsidRPr="00B92D01">
        <w:t xml:space="preserve">Разработать проектно-сметную документацию (ПСД) и рабочую документацию (РД) одной стадией для реконструкции/нового строительства </w:t>
      </w:r>
      <w:r w:rsidRPr="00B92D01">
        <w:rPr>
          <w:bCs/>
        </w:rPr>
        <w:t>объектов распределительной сети 6 кВ</w:t>
      </w:r>
      <w:r w:rsidRPr="00B92D01">
        <w:t xml:space="preserve">, </w:t>
      </w:r>
      <w:r w:rsidRPr="00B92D01">
        <w:rPr>
          <w:bCs/>
          <w:iCs/>
        </w:rPr>
        <w:t>с учетом требований НТД, указанных в п. 9 настоящего ТЗ (</w:t>
      </w:r>
      <w:r w:rsidRPr="00B92D01">
        <w:rPr>
          <w:bCs/>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rsidR="00B92D01" w:rsidRPr="00B92D01" w:rsidRDefault="00B92D01" w:rsidP="00B92D01">
      <w:pPr>
        <w:pStyle w:val="aff4"/>
        <w:numPr>
          <w:ilvl w:val="2"/>
          <w:numId w:val="22"/>
        </w:numPr>
        <w:spacing w:after="0"/>
        <w:ind w:left="0" w:firstLine="709"/>
        <w:jc w:val="both"/>
      </w:pPr>
      <w:r w:rsidRPr="00B92D01">
        <w:t>Реконструкцию ТП-516 ПС 110/6/6 кВ Белгород (инв. № 920192, наименование по бух. учету Об.ТП-516КСО-366-5;КСО-272-1;ЩО-70-9;тр-р2х400) в части замены дугогасящих камер на выключателе нагрузки 6 кВ в РУВН 6 кВ (СПП Z31-TP42154029.03). Тип и параметры оборудования определить проектом.</w:t>
      </w:r>
    </w:p>
    <w:p w:rsidR="00B92D01" w:rsidRPr="00B92D01" w:rsidRDefault="00B92D01" w:rsidP="00B92D01">
      <w:pPr>
        <w:pStyle w:val="aff4"/>
        <w:numPr>
          <w:ilvl w:val="2"/>
          <w:numId w:val="22"/>
        </w:numPr>
        <w:spacing w:after="0"/>
        <w:ind w:left="0" w:firstLine="709"/>
        <w:jc w:val="both"/>
      </w:pPr>
      <w:r w:rsidRPr="00B92D01">
        <w:rPr>
          <w:bCs/>
        </w:rPr>
        <w:t xml:space="preserve">Строительство участка КЛ 6 кВ от </w:t>
      </w:r>
      <w:r w:rsidRPr="00B92D01">
        <w:t>1 секции шин РУВН 6 кВ ТП-516 ПС 110/6/6 кВ Белгород до границы земельного участка Заявителя,</w:t>
      </w:r>
      <w:r w:rsidRPr="00B92D01">
        <w:rPr>
          <w:bCs/>
        </w:rPr>
        <w:t xml:space="preserve"> общей протяженностью 2,0 км, из них 1,415 км – открытым способом в траншее и 0,585 км – способом ГНБ (СПП </w:t>
      </w:r>
      <w:r w:rsidRPr="00B92D01">
        <w:t>Z31-TP42154029.01</w:t>
      </w:r>
      <w:r w:rsidRPr="00B92D01">
        <w:rPr>
          <w:bCs/>
        </w:rPr>
        <w:t xml:space="preserve">). </w:t>
      </w:r>
      <w:r w:rsidRPr="00B92D01">
        <w:t>Трассу прохождения, марку и площадь поперечного сечения токоведущих жил линий определить проектом.</w:t>
      </w:r>
    </w:p>
    <w:p w:rsidR="00B92D01" w:rsidRPr="00B92D01" w:rsidRDefault="00B92D01" w:rsidP="00B92D01">
      <w:pPr>
        <w:pStyle w:val="aff4"/>
        <w:numPr>
          <w:ilvl w:val="2"/>
          <w:numId w:val="22"/>
        </w:numPr>
        <w:spacing w:after="0"/>
        <w:ind w:left="0" w:firstLine="709"/>
        <w:jc w:val="both"/>
      </w:pPr>
      <w:r w:rsidRPr="00B92D01">
        <w:rPr>
          <w:bCs/>
        </w:rPr>
        <w:t xml:space="preserve">Установку переключательного пункта 6 кВ (линейной ячейки 6 кВ с выключателем нагрузки) номинальным током от 500 до 1000 А включительно на </w:t>
      </w:r>
      <w:r w:rsidRPr="00B92D01">
        <w:t>1 секции шин РУВН 6 кВ ТП-289 ПС 110/6/6 кВ Белгород (инв. № 920123, наименование по бух. учету Об.ТП-289КСО-366-</w:t>
      </w:r>
      <w:r w:rsidRPr="00B92D01">
        <w:lastRenderedPageBreak/>
        <w:t>4;КСО-266-1;ЩО-59-6;) (СПП Z31-TP42154029.05)</w:t>
      </w:r>
      <w:r w:rsidRPr="00B92D01">
        <w:rPr>
          <w:bCs/>
        </w:rPr>
        <w:t xml:space="preserve">. </w:t>
      </w:r>
      <w:r w:rsidRPr="00B92D01">
        <w:t>Тип и параметры оборудования определить проектом.</w:t>
      </w:r>
    </w:p>
    <w:p w:rsidR="00B92D01" w:rsidRPr="00B92D01" w:rsidRDefault="00B92D01" w:rsidP="00B92D01">
      <w:pPr>
        <w:pStyle w:val="aff4"/>
        <w:numPr>
          <w:ilvl w:val="2"/>
          <w:numId w:val="22"/>
        </w:numPr>
        <w:spacing w:after="0"/>
        <w:ind w:left="0" w:firstLine="709"/>
        <w:jc w:val="both"/>
      </w:pPr>
      <w:r w:rsidRPr="00B92D01">
        <w:rPr>
          <w:bCs/>
        </w:rPr>
        <w:t xml:space="preserve">Строительство участка КЛ 6 кВ от </w:t>
      </w:r>
      <w:r w:rsidRPr="00B92D01">
        <w:t>1 секции шин РУВН 6 кВ ТП-289 ПС 110/6/6 кВ Белгород до границы земельного участка Заявителя, общей</w:t>
      </w:r>
      <w:r w:rsidRPr="00B92D01">
        <w:rPr>
          <w:bCs/>
        </w:rPr>
        <w:t xml:space="preserve"> протяженностью 3,0 км, из них 2,115 км – открытым способом в траншее, 0,885 км – способом ГНБ (СПП </w:t>
      </w:r>
      <w:r w:rsidRPr="00B92D01">
        <w:t>Z31-TP42154029.02</w:t>
      </w:r>
      <w:r w:rsidRPr="00B92D01">
        <w:rPr>
          <w:bCs/>
        </w:rPr>
        <w:t xml:space="preserve">). </w:t>
      </w:r>
      <w:r w:rsidRPr="00B92D01">
        <w:t>Трассу прохождения, марку и площадь поперечного сечения токоведущих жил линий определить проектом.</w:t>
      </w:r>
    </w:p>
    <w:p w:rsidR="00B92D01" w:rsidRPr="00B92D01" w:rsidRDefault="00B92D01" w:rsidP="00B92D01">
      <w:pPr>
        <w:pStyle w:val="aff4"/>
        <w:numPr>
          <w:ilvl w:val="2"/>
          <w:numId w:val="22"/>
        </w:numPr>
        <w:spacing w:after="0"/>
        <w:ind w:left="0" w:firstLine="709"/>
        <w:jc w:val="both"/>
      </w:pPr>
      <w:r w:rsidRPr="00B92D01">
        <w:rPr>
          <w:bCs/>
        </w:rPr>
        <w:t xml:space="preserve">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 Выполнить установку двух комплектов средств коммерческого учета электрической энергии (мощности) трехфазного косвенного включения 6 кВ (СПП </w:t>
      </w:r>
      <w:r w:rsidRPr="00B92D01">
        <w:t>Z31-TP42154029.04</w:t>
      </w:r>
      <w:r w:rsidRPr="00B92D01">
        <w:rPr>
          <w:bCs/>
        </w:rPr>
        <w:t>).</w:t>
      </w:r>
    </w:p>
    <w:p w:rsidR="00B92D01" w:rsidRPr="00B92D01" w:rsidRDefault="00B92D01" w:rsidP="006F7F54">
      <w:pPr>
        <w:pStyle w:val="aff4"/>
        <w:numPr>
          <w:ilvl w:val="0"/>
          <w:numId w:val="91"/>
        </w:numPr>
        <w:spacing w:after="0"/>
        <w:ind w:left="0" w:firstLine="709"/>
        <w:jc w:val="both"/>
      </w:pPr>
      <w:r w:rsidRPr="00B92D01">
        <w:rPr>
          <w:bCs/>
        </w:rPr>
        <w:t>Организовать автоматизированную информационно-измерительную систему учета электроэнергии в соответствие с Приказом Минэнерго РФ от 22.03.2011 г № 86, с возможностью работы в составе существующей системы филиала ПАО «</w:t>
      </w:r>
      <w:r w:rsidRPr="00B92D01">
        <w:t>Россети Центр</w:t>
      </w:r>
      <w:r w:rsidRPr="00B92D01">
        <w:rPr>
          <w:bCs/>
        </w:rPr>
        <w:t>» - «Белгородэнерго»;</w:t>
      </w:r>
    </w:p>
    <w:p w:rsidR="00B92D01" w:rsidRPr="00B92D01" w:rsidRDefault="00B92D01" w:rsidP="006F7F54">
      <w:pPr>
        <w:pStyle w:val="aff4"/>
        <w:numPr>
          <w:ilvl w:val="0"/>
          <w:numId w:val="91"/>
        </w:numPr>
        <w:spacing w:after="0"/>
        <w:ind w:left="0" w:firstLine="709"/>
        <w:jc w:val="both"/>
      </w:pPr>
      <w:r w:rsidRPr="00B92D01">
        <w:rPr>
          <w:bCs/>
        </w:rPr>
        <w:t>предусмотреть организацию канала передачи данных в центр сбора и обработки данных филиала ПАО «</w:t>
      </w:r>
      <w:r w:rsidRPr="00B92D01">
        <w:t>Россети Центр</w:t>
      </w:r>
      <w:r w:rsidRPr="00B92D01">
        <w:rPr>
          <w:bCs/>
        </w:rPr>
        <w:t>» - «Белгородэнерго»;</w:t>
      </w:r>
    </w:p>
    <w:p w:rsidR="00B92D01" w:rsidRPr="00B92D01" w:rsidRDefault="00B92D01" w:rsidP="006F7F54">
      <w:pPr>
        <w:pStyle w:val="aff4"/>
        <w:numPr>
          <w:ilvl w:val="0"/>
          <w:numId w:val="91"/>
        </w:numPr>
        <w:spacing w:after="0"/>
        <w:ind w:left="0" w:firstLine="709"/>
        <w:jc w:val="both"/>
      </w:pPr>
      <w:r w:rsidRPr="00B92D01">
        <w:rPr>
          <w:bCs/>
        </w:rPr>
        <w:t>установить приборы учета, статические (электронные), позволяющие измерять почасовые объемы потребления активной и реактивной электрической энергии класса точности не ниже 0,5 S, обеспечивающие хранение данных о почасовых объемах потребления электроэнергии за последние 90 дней. Давность поверки не более 12 месяцев;</w:t>
      </w:r>
    </w:p>
    <w:p w:rsidR="00B92D01" w:rsidRPr="00B92D01" w:rsidRDefault="00B92D01" w:rsidP="006F7F54">
      <w:pPr>
        <w:pStyle w:val="aff4"/>
        <w:numPr>
          <w:ilvl w:val="0"/>
          <w:numId w:val="91"/>
        </w:numPr>
        <w:spacing w:after="0"/>
        <w:ind w:left="0" w:firstLine="709"/>
        <w:jc w:val="both"/>
      </w:pPr>
      <w:r w:rsidRPr="00B92D01">
        <w:rPr>
          <w:bCs/>
        </w:rPr>
        <w:t>класс точности трансформаторов тока для присоединения расчетных счетчиков электроэнергии должен быть не ниже 0,5;</w:t>
      </w:r>
    </w:p>
    <w:p w:rsidR="00B92D01" w:rsidRPr="00B92D01" w:rsidRDefault="00B92D01" w:rsidP="006F7F54">
      <w:pPr>
        <w:pStyle w:val="aff4"/>
        <w:numPr>
          <w:ilvl w:val="0"/>
          <w:numId w:val="91"/>
        </w:numPr>
        <w:spacing w:after="0"/>
        <w:ind w:left="0" w:firstLine="709"/>
        <w:jc w:val="both"/>
      </w:pPr>
      <w:r w:rsidRPr="00B92D01">
        <w:rPr>
          <w:bCs/>
        </w:rPr>
        <w:t>класс точности трансформаторов напряжения для присоединения расчетных счетчиков электроэнергии должен быть не ниже 0,5;</w:t>
      </w:r>
    </w:p>
    <w:p w:rsidR="00B92D01" w:rsidRPr="00B92D01" w:rsidRDefault="00B92D01" w:rsidP="006F7F54">
      <w:pPr>
        <w:pStyle w:val="aff4"/>
        <w:numPr>
          <w:ilvl w:val="0"/>
          <w:numId w:val="91"/>
        </w:numPr>
        <w:spacing w:after="0"/>
        <w:ind w:left="0" w:firstLine="709"/>
        <w:jc w:val="both"/>
      </w:pPr>
      <w:r w:rsidRPr="00B92D01">
        <w:rPr>
          <w:bCs/>
        </w:rPr>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B92D01" w:rsidRPr="00B92D01" w:rsidRDefault="00B92D01" w:rsidP="006F7F54">
      <w:pPr>
        <w:pStyle w:val="aff4"/>
        <w:numPr>
          <w:ilvl w:val="0"/>
          <w:numId w:val="91"/>
        </w:numPr>
        <w:spacing w:after="0"/>
        <w:ind w:left="0" w:firstLine="709"/>
        <w:jc w:val="both"/>
      </w:pPr>
      <w:r w:rsidRPr="00B92D01">
        <w:rPr>
          <w:bCs/>
        </w:rPr>
        <w:t>предусмотреть защиту средств учета от несанкционированного доступа.</w:t>
      </w:r>
    </w:p>
    <w:p w:rsidR="00B92D01" w:rsidRPr="00B92D01" w:rsidRDefault="00B92D01" w:rsidP="00B92D01">
      <w:pPr>
        <w:pStyle w:val="aff4"/>
        <w:numPr>
          <w:ilvl w:val="1"/>
          <w:numId w:val="22"/>
        </w:numPr>
        <w:suppressAutoHyphens/>
        <w:spacing w:before="240" w:after="0"/>
        <w:ind w:left="0" w:firstLine="709"/>
        <w:jc w:val="both"/>
      </w:pPr>
      <w:r w:rsidRPr="00B92D01">
        <w:t>Этапность проектирования:</w:t>
      </w:r>
    </w:p>
    <w:p w:rsidR="00B92D01" w:rsidRPr="00B92D01" w:rsidRDefault="00B92D01" w:rsidP="00B92D01">
      <w:pPr>
        <w:pStyle w:val="aff4"/>
        <w:numPr>
          <w:ilvl w:val="2"/>
          <w:numId w:val="22"/>
        </w:numPr>
        <w:spacing w:after="0"/>
        <w:ind w:left="0" w:firstLine="709"/>
        <w:contextualSpacing/>
        <w:jc w:val="both"/>
      </w:pPr>
      <w:r w:rsidRPr="00B92D01">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B92D01" w:rsidRPr="00B92D01" w:rsidRDefault="00B92D01" w:rsidP="00B92D01">
      <w:pPr>
        <w:pStyle w:val="aff4"/>
        <w:numPr>
          <w:ilvl w:val="2"/>
          <w:numId w:val="22"/>
        </w:numPr>
        <w:spacing w:after="0"/>
        <w:ind w:left="0" w:firstLine="0"/>
        <w:contextualSpacing/>
        <w:jc w:val="both"/>
      </w:pPr>
      <w:r w:rsidRPr="00B92D01">
        <w:rPr>
          <w:bCs/>
        </w:rPr>
        <w:t xml:space="preserve">Получение </w:t>
      </w:r>
      <w:r w:rsidRPr="00B92D01">
        <w:t>разрешения на использование земель, находящихся в государственной</w:t>
      </w:r>
      <w:r w:rsidRPr="00B92D01">
        <w:br/>
        <w:t>и муниципальной собственности без предоставления земельных участков и установления сервитутов (Постановление Правительства РФ от 03.12.2018 №</w:t>
      </w:r>
      <w:r w:rsidRPr="00B92D01">
        <w:rPr>
          <w:lang w:val="en-US"/>
        </w:rPr>
        <w:t> </w:t>
      </w:r>
      <w:r w:rsidRPr="00B92D01">
        <w:t>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w:t>
      </w:r>
      <w:r w:rsidRPr="00B92D01">
        <w:br/>
        <w:t>об утверждении схем расположения земельных участков.</w:t>
      </w:r>
    </w:p>
    <w:p w:rsidR="00B92D01" w:rsidRPr="00B92D01" w:rsidRDefault="00B92D01" w:rsidP="00B92D01">
      <w:pPr>
        <w:pStyle w:val="aff4"/>
        <w:numPr>
          <w:ilvl w:val="2"/>
          <w:numId w:val="22"/>
        </w:numPr>
        <w:spacing w:after="0"/>
        <w:ind w:left="0" w:firstLine="709"/>
        <w:contextualSpacing/>
        <w:jc w:val="both"/>
      </w:pPr>
      <w:r w:rsidRPr="00B92D01">
        <w:t>При прохождении ЛЭП</w:t>
      </w:r>
      <w:r w:rsidRPr="00B92D01">
        <w:rPr>
          <w:lang w:val="en-US"/>
        </w:rPr>
        <w:t> </w:t>
      </w:r>
      <w:r w:rsidRPr="00B92D01">
        <w:t>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проектной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B92D01" w:rsidRPr="00B92D01" w:rsidRDefault="00B92D01" w:rsidP="00B92D01">
      <w:pPr>
        <w:pStyle w:val="aff4"/>
        <w:numPr>
          <w:ilvl w:val="2"/>
          <w:numId w:val="22"/>
        </w:numPr>
        <w:spacing w:after="0"/>
        <w:ind w:left="0" w:firstLine="709"/>
        <w:contextualSpacing/>
        <w:jc w:val="both"/>
      </w:pPr>
      <w:r w:rsidRPr="00B92D01">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(Главрыбвод, департамент культуры и т.п.) Белгородской области на предоставление условий размещения проектируемых сетей.</w:t>
      </w:r>
    </w:p>
    <w:p w:rsidR="00B92D01" w:rsidRPr="00B92D01" w:rsidRDefault="00B92D01" w:rsidP="00B92D01">
      <w:pPr>
        <w:pStyle w:val="aff4"/>
        <w:numPr>
          <w:ilvl w:val="2"/>
          <w:numId w:val="22"/>
        </w:numPr>
        <w:spacing w:after="0"/>
        <w:ind w:left="0" w:firstLine="709"/>
        <w:jc w:val="both"/>
      </w:pPr>
      <w:r w:rsidRPr="00B92D01">
        <w:t>Разработка проектно-сметной и рабочей документации одной стадией: проектной документации (в соответствии с требованиями Постановления Правительства РФ № 87)</w:t>
      </w:r>
      <w:r w:rsidRPr="00B92D01">
        <w:br/>
        <w:t>и рабочей документации (в соответствии с требованиями ГОСТ Р 21.101-2020</w:t>
      </w:r>
      <w:r w:rsidRPr="00B92D01">
        <w:rPr>
          <w:color w:val="000000"/>
        </w:rPr>
        <w:t xml:space="preserve"> и другой действующей НТД).</w:t>
      </w:r>
    </w:p>
    <w:p w:rsidR="00B92D01" w:rsidRPr="00B92D01" w:rsidRDefault="00B92D01" w:rsidP="00B92D01">
      <w:pPr>
        <w:numPr>
          <w:ilvl w:val="2"/>
          <w:numId w:val="22"/>
        </w:numPr>
        <w:tabs>
          <w:tab w:val="left" w:pos="851"/>
        </w:tabs>
        <w:ind w:left="0" w:firstLine="709"/>
        <w:jc w:val="both"/>
      </w:pPr>
      <w:r w:rsidRPr="00B92D01">
        <w:lastRenderedPageBreak/>
        <w:t xml:space="preserve">Согласование ПСД и РД с Заказчиком, </w:t>
      </w:r>
      <w:r w:rsidRPr="00B92D01">
        <w:rPr>
          <w:bCs/>
        </w:rPr>
        <w:t>заинтересованными сторонами</w:t>
      </w:r>
      <w:r w:rsidRPr="00B92D01">
        <w:rPr>
          <w:bCs/>
        </w:rPr>
        <w:br/>
        <w:t>и надзорными органами (при необходимости, при соответствующем обосновании).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sz w:val="24"/>
          <w:szCs w:val="24"/>
          <w:lang w:val="x-none" w:eastAsia="x-none"/>
        </w:rPr>
      </w:pPr>
      <w:r w:rsidRPr="00B92D01">
        <w:rPr>
          <w:rFonts w:ascii="Times New Roman" w:hAnsi="Times New Roman"/>
          <w:sz w:val="24"/>
          <w:szCs w:val="24"/>
          <w:lang w:val="x-none" w:eastAsia="x-none"/>
        </w:rPr>
        <w:t xml:space="preserve">В целях сокращения затрат и сроков разработки </w:t>
      </w:r>
      <w:r w:rsidRPr="00B92D01">
        <w:rPr>
          <w:rFonts w:ascii="Times New Roman" w:hAnsi="Times New Roman"/>
          <w:sz w:val="24"/>
          <w:szCs w:val="24"/>
          <w:lang w:eastAsia="x-none"/>
        </w:rPr>
        <w:t>рабочей</w:t>
      </w:r>
      <w:r w:rsidRPr="00B92D01">
        <w:rPr>
          <w:rFonts w:ascii="Times New Roman" w:hAnsi="Times New Roman"/>
          <w:sz w:val="24"/>
          <w:szCs w:val="24"/>
          <w:lang w:val="x-none" w:eastAsia="x-none"/>
        </w:rPr>
        <w:t xml:space="preserve"> документации</w:t>
      </w:r>
      <w:r w:rsidRPr="00B92D01">
        <w:rPr>
          <w:rFonts w:ascii="Times New Roman" w:hAnsi="Times New Roman"/>
          <w:sz w:val="24"/>
          <w:szCs w:val="24"/>
          <w:lang w:val="x-none" w:eastAsia="x-none"/>
        </w:rPr>
        <w:br/>
        <w:t>по данному титулу при проектировании использовать альбомы типовых проектных решений</w:t>
      </w:r>
      <w:r w:rsidRPr="00B92D01">
        <w:rPr>
          <w:rFonts w:ascii="Times New Roman" w:hAnsi="Times New Roman"/>
          <w:sz w:val="24"/>
          <w:szCs w:val="24"/>
          <w:lang w:val="x-none" w:eastAsia="x-none"/>
        </w:rPr>
        <w:br/>
      </w:r>
      <w:r w:rsidRPr="00B92D01">
        <w:rPr>
          <w:rFonts w:ascii="Times New Roman" w:hAnsi="Times New Roman"/>
          <w:sz w:val="24"/>
          <w:szCs w:val="24"/>
          <w:lang w:eastAsia="x-none"/>
        </w:rPr>
        <w:t xml:space="preserve">и </w:t>
      </w:r>
      <w:r w:rsidRPr="00B92D01">
        <w:rPr>
          <w:rFonts w:ascii="Times New Roman" w:hAnsi="Times New Roman"/>
          <w:sz w:val="24"/>
          <w:szCs w:val="24"/>
          <w:lang w:val="x-none" w:eastAsia="x-none"/>
        </w:rPr>
        <w:t>проектную документацию повторного использования.</w:t>
      </w:r>
    </w:p>
    <w:p w:rsidR="00B92D01" w:rsidRPr="00B92D01" w:rsidRDefault="00B92D01" w:rsidP="004F50CE">
      <w:pPr>
        <w:pStyle w:val="aff4"/>
        <w:tabs>
          <w:tab w:val="left" w:pos="993"/>
          <w:tab w:val="left" w:pos="1134"/>
          <w:tab w:val="left" w:pos="1276"/>
        </w:tabs>
        <w:spacing w:before="240"/>
        <w:ind w:left="0" w:firstLine="709"/>
        <w:jc w:val="both"/>
        <w:rPr>
          <w:b/>
        </w:rPr>
      </w:pPr>
      <w:r w:rsidRPr="00B92D01">
        <w:rPr>
          <w:b/>
        </w:rPr>
        <w:t>2-й этап:</w:t>
      </w:r>
    </w:p>
    <w:p w:rsidR="00B92D01" w:rsidRPr="00B92D01" w:rsidRDefault="00B92D01" w:rsidP="00EC7ABE">
      <w:pPr>
        <w:pStyle w:val="a9"/>
        <w:tabs>
          <w:tab w:val="left" w:pos="708"/>
        </w:tabs>
        <w:spacing w:line="240" w:lineRule="auto"/>
        <w:ind w:left="0" w:firstLine="709"/>
        <w:rPr>
          <w:bCs/>
          <w:iCs/>
          <w:sz w:val="24"/>
          <w:szCs w:val="24"/>
        </w:rPr>
      </w:pPr>
      <w:r w:rsidRPr="00B92D01">
        <w:rPr>
          <w:bCs/>
          <w:iCs/>
          <w:sz w:val="24"/>
          <w:szCs w:val="24"/>
        </w:rPr>
        <w:t>Выполнение строительно-монтажных (СМР) и пусконаладочных работ (ПНР)</w:t>
      </w:r>
      <w:r w:rsidRPr="00B92D01">
        <w:rPr>
          <w:bCs/>
          <w:iCs/>
          <w:sz w:val="24"/>
          <w:szCs w:val="24"/>
        </w:rPr>
        <w:br/>
        <w:t>с поставкой оборудования, с учетом требований НТД, указанных в п. 9 настоящего ТЗ (</w:t>
      </w:r>
      <w:r w:rsidRPr="00B92D01">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B92D01" w:rsidRPr="00B92D01" w:rsidRDefault="00B92D01" w:rsidP="00B92D01">
      <w:pPr>
        <w:pStyle w:val="aff4"/>
        <w:numPr>
          <w:ilvl w:val="0"/>
          <w:numId w:val="22"/>
        </w:numPr>
        <w:tabs>
          <w:tab w:val="clear" w:pos="1730"/>
        </w:tabs>
        <w:suppressAutoHyphens/>
        <w:spacing w:before="240" w:after="0"/>
        <w:ind w:left="0" w:firstLine="709"/>
        <w:jc w:val="both"/>
        <w:rPr>
          <w:bCs/>
        </w:rPr>
      </w:pPr>
      <w:r w:rsidRPr="00B92D01">
        <w:rPr>
          <w:b/>
        </w:rPr>
        <w:t>Исходные данные для проектирования</w:t>
      </w:r>
    </w:p>
    <w:p w:rsidR="00B92D01" w:rsidRPr="00B92D01" w:rsidRDefault="00B92D01" w:rsidP="00B92D01">
      <w:pPr>
        <w:pStyle w:val="af2"/>
        <w:numPr>
          <w:ilvl w:val="1"/>
          <w:numId w:val="22"/>
        </w:numPr>
        <w:spacing w:after="0" w:line="240" w:lineRule="auto"/>
        <w:ind w:left="0" w:firstLine="710"/>
        <w:jc w:val="both"/>
        <w:rPr>
          <w:rFonts w:ascii="Times New Roman" w:hAnsi="Times New Roman"/>
          <w:bCs/>
          <w:iCs/>
          <w:sz w:val="24"/>
          <w:szCs w:val="24"/>
        </w:rPr>
      </w:pPr>
      <w:r w:rsidRPr="00B92D01">
        <w:rPr>
          <w:rFonts w:ascii="Times New Roman" w:hAnsi="Times New Roman"/>
          <w:bCs/>
          <w:iCs/>
          <w:sz w:val="24"/>
          <w:szCs w:val="24"/>
        </w:rPr>
        <w:t>Максимальная присоединяемая мощность – 1138,6 кВт.</w:t>
      </w:r>
    </w:p>
    <w:p w:rsidR="00B92D01" w:rsidRPr="00B92D01" w:rsidRDefault="00B92D01" w:rsidP="00B92D01">
      <w:pPr>
        <w:pStyle w:val="af2"/>
        <w:numPr>
          <w:ilvl w:val="1"/>
          <w:numId w:val="22"/>
        </w:numPr>
        <w:spacing w:after="0" w:line="240" w:lineRule="auto"/>
        <w:ind w:left="0" w:firstLine="710"/>
        <w:jc w:val="both"/>
        <w:rPr>
          <w:rFonts w:ascii="Times New Roman" w:hAnsi="Times New Roman"/>
          <w:bCs/>
          <w:iCs/>
          <w:sz w:val="24"/>
          <w:szCs w:val="24"/>
        </w:rPr>
      </w:pPr>
      <w:r w:rsidRPr="00B92D01">
        <w:rPr>
          <w:rFonts w:ascii="Times New Roman" w:hAnsi="Times New Roman"/>
          <w:bCs/>
          <w:iCs/>
          <w:sz w:val="24"/>
          <w:szCs w:val="24"/>
        </w:rPr>
        <w:t>Категория надёжности электроснабжения: вторая.</w:t>
      </w:r>
    </w:p>
    <w:p w:rsidR="00B92D01" w:rsidRPr="00B92D01" w:rsidRDefault="00B92D01" w:rsidP="00B92D01">
      <w:pPr>
        <w:pStyle w:val="af2"/>
        <w:numPr>
          <w:ilvl w:val="1"/>
          <w:numId w:val="22"/>
        </w:numPr>
        <w:spacing w:after="0" w:line="240" w:lineRule="auto"/>
        <w:ind w:left="0" w:firstLine="710"/>
        <w:jc w:val="both"/>
        <w:rPr>
          <w:rFonts w:ascii="Times New Roman" w:hAnsi="Times New Roman"/>
          <w:bCs/>
          <w:iCs/>
          <w:sz w:val="24"/>
          <w:szCs w:val="24"/>
        </w:rPr>
      </w:pPr>
      <w:r w:rsidRPr="00B92D01">
        <w:rPr>
          <w:rFonts w:ascii="Times New Roman" w:hAnsi="Times New Roman"/>
          <w:bCs/>
          <w:iCs/>
          <w:sz w:val="24"/>
          <w:szCs w:val="24"/>
        </w:rPr>
        <w:t>Номинальный уровень напряжения на границе разграничения балансовой принадлежности – 6 кВ.</w:t>
      </w:r>
    </w:p>
    <w:p w:rsidR="00B92D01" w:rsidRPr="00B92D01" w:rsidRDefault="00B92D01" w:rsidP="00B92D01">
      <w:pPr>
        <w:pStyle w:val="af2"/>
        <w:numPr>
          <w:ilvl w:val="1"/>
          <w:numId w:val="22"/>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Схемы нормального режима ПС, РП, ТП и фидеров сети 6-10 кВ и 0,4 кВ.</w:t>
      </w:r>
    </w:p>
    <w:p w:rsidR="00B92D01" w:rsidRPr="00B92D01" w:rsidRDefault="00B92D01" w:rsidP="00B92D01">
      <w:pPr>
        <w:numPr>
          <w:ilvl w:val="1"/>
          <w:numId w:val="22"/>
        </w:numPr>
        <w:suppressAutoHyphens/>
        <w:rPr>
          <w:bCs/>
          <w:iCs/>
        </w:rPr>
      </w:pPr>
      <w:r w:rsidRPr="00B92D01">
        <w:rPr>
          <w:bCs/>
          <w:iCs/>
        </w:rPr>
        <w:t>Сведения об установленном оборудовании ПС, РП, ТП.</w:t>
      </w:r>
    </w:p>
    <w:p w:rsidR="00B92D01" w:rsidRPr="00B92D01" w:rsidRDefault="00B92D01" w:rsidP="00B92D01">
      <w:pPr>
        <w:pStyle w:val="af2"/>
        <w:numPr>
          <w:ilvl w:val="1"/>
          <w:numId w:val="22"/>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Карты уставок РЗА, токи КЗ на шинах питающих центров, данные по емкостным токам замыкания на землю.</w:t>
      </w:r>
    </w:p>
    <w:p w:rsidR="00B92D01" w:rsidRPr="00B92D01" w:rsidRDefault="00B92D01" w:rsidP="008D7EE6">
      <w:pPr>
        <w:pStyle w:val="aff4"/>
        <w:ind w:left="0" w:firstLine="709"/>
        <w:jc w:val="both"/>
      </w:pPr>
      <w:r w:rsidRPr="00B92D01">
        <w:t>Исходные данные предоставляются Подрядчику после заключения договора</w:t>
      </w:r>
      <w:r w:rsidRPr="00B92D01">
        <w:br/>
        <w:t>в соответствии с отдельным запросом Подрядчика.</w:t>
      </w:r>
    </w:p>
    <w:p w:rsidR="00B92D01" w:rsidRPr="00B92D01" w:rsidRDefault="00B92D01" w:rsidP="00B92D01">
      <w:pPr>
        <w:pStyle w:val="aff4"/>
        <w:numPr>
          <w:ilvl w:val="0"/>
          <w:numId w:val="22"/>
        </w:numPr>
        <w:tabs>
          <w:tab w:val="clear" w:pos="1730"/>
        </w:tabs>
        <w:suppressAutoHyphens/>
        <w:spacing w:before="240" w:after="0"/>
        <w:ind w:left="0" w:firstLine="709"/>
        <w:jc w:val="both"/>
        <w:rPr>
          <w:b/>
        </w:rPr>
      </w:pPr>
      <w:r w:rsidRPr="00B92D01">
        <w:rPr>
          <w:b/>
        </w:rPr>
        <w:t>Требования к проектированию</w:t>
      </w:r>
    </w:p>
    <w:p w:rsidR="00B92D01" w:rsidRPr="00B92D01" w:rsidRDefault="00B92D01" w:rsidP="00A07696">
      <w:pPr>
        <w:pStyle w:val="aff4"/>
        <w:ind w:left="0" w:firstLine="709"/>
        <w:jc w:val="both"/>
        <w:rPr>
          <w:b/>
          <w:bCs/>
          <w:iCs/>
        </w:rPr>
      </w:pPr>
      <w:r w:rsidRPr="00B92D01">
        <w:rPr>
          <w:b/>
          <w:bCs/>
          <w:iCs/>
        </w:rPr>
        <w:t>Проектно-сметная и рабочая документация</w:t>
      </w:r>
    </w:p>
    <w:p w:rsidR="00B92D01" w:rsidRPr="00B92D01" w:rsidRDefault="00B92D01" w:rsidP="00B92D01">
      <w:pPr>
        <w:pStyle w:val="af2"/>
        <w:numPr>
          <w:ilvl w:val="1"/>
          <w:numId w:val="22"/>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Требования к проектной документации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Пояснительная записка.</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реквизиты документов, на основании которых принято решение о разработке проектной документации;</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исходные данные и условия для подготовки проектной документации;</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сведения о климатической и географической характеристике района,</w:t>
      </w:r>
      <w:r w:rsidRPr="00B92D01">
        <w:rPr>
          <w:rFonts w:ascii="Times New Roman" w:hAnsi="Times New Roman"/>
          <w:sz w:val="24"/>
          <w:szCs w:val="24"/>
        </w:rPr>
        <w:br/>
        <w:t>на территории которого предполагается осуществлять строительство/реконструкцию 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 Белгородской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«Россети Центр» - «Белгородэнерго»;</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 xml:space="preserve">описание вариантов трассы прохождения линейного объекта (в т.ч. с учетом </w:t>
      </w:r>
      <w:r w:rsidRPr="00B92D01">
        <w:rPr>
          <w:rFonts w:ascii="Times New Roman" w:hAnsi="Times New Roman"/>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B92D01">
        <w:rPr>
          <w:rFonts w:ascii="Times New Roman" w:hAnsi="Times New Roman"/>
          <w:sz w:val="24"/>
          <w:szCs w:val="24"/>
        </w:rPr>
        <w:t>по территории района строительства, обоснование выбранного варианта;</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 xml:space="preserve">сведения о проектируемых объектах </w:t>
      </w:r>
      <w:r w:rsidRPr="00B92D01">
        <w:rPr>
          <w:rFonts w:ascii="Times New Roman" w:hAnsi="Times New Roman"/>
          <w:bCs/>
          <w:sz w:val="24"/>
          <w:szCs w:val="24"/>
        </w:rPr>
        <w:t>распределительной сети 0,4-10 (6) кВ</w:t>
      </w:r>
      <w:r w:rsidRPr="00B92D01">
        <w:rPr>
          <w:rFonts w:ascii="Times New Roman" w:hAnsi="Times New Roman"/>
          <w:sz w:val="24"/>
          <w:szCs w:val="24"/>
        </w:rPr>
        <w:t>, в т.ч. для линейного объекта – указание наименования, назначения и месторасположения начального</w:t>
      </w:r>
      <w:r w:rsidRPr="00B92D01">
        <w:rPr>
          <w:rFonts w:ascii="Times New Roman" w:hAnsi="Times New Roman"/>
          <w:sz w:val="24"/>
          <w:szCs w:val="24"/>
        </w:rPr>
        <w:br/>
        <w:t>и конечного пунктов линейного объекта, пропускная способность, полоса отвода;</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сведения о наличии разработанных и согласованных технических условий;</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lastRenderedPageBreak/>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обоснование возможности осуществления строительства объекта по этапам строительства с выделением этих этапов;</w:t>
      </w:r>
    </w:p>
    <w:p w:rsidR="00B92D01" w:rsidRPr="00B92D01" w:rsidRDefault="00B92D01" w:rsidP="00B92D01">
      <w:pPr>
        <w:pStyle w:val="af2"/>
        <w:numPr>
          <w:ilvl w:val="0"/>
          <w:numId w:val="29"/>
        </w:numPr>
        <w:tabs>
          <w:tab w:val="clear" w:pos="1730"/>
        </w:tabs>
        <w:spacing w:after="0" w:line="240" w:lineRule="auto"/>
        <w:ind w:left="0" w:firstLine="709"/>
        <w:jc w:val="both"/>
        <w:rPr>
          <w:rFonts w:ascii="Times New Roman" w:hAnsi="Times New Roman"/>
          <w:b/>
          <w:sz w:val="24"/>
          <w:szCs w:val="24"/>
        </w:rPr>
      </w:pPr>
      <w:r w:rsidRPr="00B92D01">
        <w:rPr>
          <w:rFonts w:ascii="Times New Roman" w:hAnsi="Times New Roman"/>
          <w:sz w:val="24"/>
          <w:szCs w:val="24"/>
        </w:rPr>
        <w:t xml:space="preserve">сведения о примененных инновационных решениях. </w:t>
      </w:r>
      <w:r w:rsidRPr="00B92D01">
        <w:rPr>
          <w:rFonts w:ascii="Times New Roman" w:hAnsi="Times New Roman"/>
          <w:b/>
          <w:sz w:val="24"/>
          <w:szCs w:val="24"/>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B92D01" w:rsidRPr="00B92D01" w:rsidRDefault="00B92D01" w:rsidP="00B92D01">
      <w:pPr>
        <w:pStyle w:val="af2"/>
        <w:numPr>
          <w:ilvl w:val="2"/>
          <w:numId w:val="22"/>
        </w:numPr>
        <w:tabs>
          <w:tab w:val="left" w:pos="993"/>
          <w:tab w:val="left" w:pos="1560"/>
        </w:tabs>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Проект полосы отвода.</w:t>
      </w:r>
    </w:p>
    <w:p w:rsidR="00B92D01" w:rsidRPr="00B92D01" w:rsidRDefault="00B92D01" w:rsidP="00B92D01">
      <w:pPr>
        <w:pStyle w:val="af2"/>
        <w:numPr>
          <w:ilvl w:val="0"/>
          <w:numId w:val="2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Привести в текстовой части</w:t>
      </w:r>
    </w:p>
    <w:p w:rsidR="00B92D01" w:rsidRPr="00B92D01" w:rsidRDefault="00B92D01" w:rsidP="006F7F54">
      <w:pPr>
        <w:pStyle w:val="af2"/>
        <w:numPr>
          <w:ilvl w:val="0"/>
          <w:numId w:val="9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характеристику земельного участка, предоставленного для размещения объекта капитального строительства;</w:t>
      </w:r>
    </w:p>
    <w:p w:rsidR="00B92D01" w:rsidRPr="00B92D01" w:rsidRDefault="00B92D01" w:rsidP="006F7F54">
      <w:pPr>
        <w:pStyle w:val="af2"/>
        <w:numPr>
          <w:ilvl w:val="0"/>
          <w:numId w:val="9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обоснование планировочной организации земельного участка;</w:t>
      </w:r>
    </w:p>
    <w:p w:rsidR="00B92D01" w:rsidRPr="00B92D01" w:rsidRDefault="00B92D01" w:rsidP="006F7F54">
      <w:pPr>
        <w:pStyle w:val="af2"/>
        <w:numPr>
          <w:ilvl w:val="0"/>
          <w:numId w:val="9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расчет размеров земельных участков, необходимых для размещения линейного</w:t>
      </w:r>
      <w:r w:rsidRPr="00B92D01">
        <w:rPr>
          <w:rFonts w:ascii="Times New Roman" w:hAnsi="Times New Roman"/>
          <w:sz w:val="24"/>
          <w:szCs w:val="24"/>
        </w:rPr>
        <w:br/>
        <w:t>и площадного объекта электросетевого комплекса;</w:t>
      </w:r>
    </w:p>
    <w:p w:rsidR="00B92D01" w:rsidRPr="00B92D01" w:rsidRDefault="00B92D01" w:rsidP="006F7F54">
      <w:pPr>
        <w:pStyle w:val="af2"/>
        <w:numPr>
          <w:ilvl w:val="0"/>
          <w:numId w:val="9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w:t>
      </w:r>
    </w:p>
    <w:p w:rsidR="00B92D01" w:rsidRPr="00B92D01" w:rsidRDefault="00B92D01" w:rsidP="00B92D01">
      <w:pPr>
        <w:pStyle w:val="af2"/>
        <w:numPr>
          <w:ilvl w:val="0"/>
          <w:numId w:val="20"/>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Привести в графической части</w:t>
      </w:r>
    </w:p>
    <w:p w:rsidR="00B92D01" w:rsidRPr="00B92D01" w:rsidRDefault="00B92D01" w:rsidP="00B92D01">
      <w:pPr>
        <w:pStyle w:val="af2"/>
        <w:numPr>
          <w:ilvl w:val="0"/>
          <w:numId w:val="28"/>
        </w:numPr>
        <w:spacing w:after="0" w:line="240" w:lineRule="auto"/>
        <w:ind w:left="0" w:firstLine="709"/>
        <w:jc w:val="both"/>
        <w:rPr>
          <w:rFonts w:ascii="Times New Roman" w:hAnsi="Times New Roman"/>
          <w:i/>
          <w:sz w:val="24"/>
          <w:szCs w:val="24"/>
        </w:rPr>
      </w:pPr>
      <w:r w:rsidRPr="00B92D01">
        <w:rPr>
          <w:rFonts w:ascii="Times New Roman" w:hAnsi="Times New Roman"/>
          <w:sz w:val="24"/>
          <w:szCs w:val="24"/>
        </w:rPr>
        <w:t>схему расположения земельного участка на кадастровом плане территории</w:t>
      </w:r>
      <w:r w:rsidRPr="00B92D01">
        <w:rPr>
          <w:rFonts w:ascii="Times New Roman" w:hAnsi="Times New Roman"/>
          <w:sz w:val="24"/>
          <w:szCs w:val="24"/>
        </w:rPr>
        <w:br/>
        <w:t>с указанием надземных и подземных коммуникаций, пересекаемых в процессе строительства</w:t>
      </w:r>
      <w:r w:rsidRPr="00B92D01">
        <w:rPr>
          <w:rFonts w:ascii="Times New Roman" w:hAnsi="Times New Roman"/>
          <w:sz w:val="24"/>
          <w:szCs w:val="24"/>
        </w:rPr>
        <w:br/>
        <w:t>и попадающих в пятно застройки;</w:t>
      </w:r>
    </w:p>
    <w:p w:rsidR="00B92D01" w:rsidRPr="00B92D01" w:rsidRDefault="00B92D01" w:rsidP="00B92D01">
      <w:pPr>
        <w:pStyle w:val="af2"/>
        <w:numPr>
          <w:ilvl w:val="0"/>
          <w:numId w:val="25"/>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B92D01">
        <w:rPr>
          <w:rFonts w:ascii="Times New Roman" w:hAnsi="Times New Roman"/>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B92D01" w:rsidRPr="00B92D01" w:rsidRDefault="00B92D01" w:rsidP="00B92D01">
      <w:pPr>
        <w:pStyle w:val="af2"/>
        <w:numPr>
          <w:ilvl w:val="0"/>
          <w:numId w:val="25"/>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схему планировочной организации земельного участка, план трассы</w:t>
      </w:r>
      <w:r w:rsidRPr="00B92D01">
        <w:rPr>
          <w:rFonts w:ascii="Times New Roman" w:hAnsi="Times New Roman"/>
          <w:sz w:val="24"/>
          <w:szCs w:val="24"/>
        </w:rPr>
        <w:br/>
        <w:t>на действующем топоматериале с указанием сведений об углах поворота, длине прямых</w:t>
      </w:r>
      <w:r w:rsidRPr="00B92D01">
        <w:rPr>
          <w:rFonts w:ascii="Times New Roman" w:hAnsi="Times New Roman"/>
          <w:sz w:val="24"/>
          <w:szCs w:val="24"/>
        </w:rPr>
        <w:br/>
        <w:t>и криволинейных участков и мест размещения проектируемых объектов электросетевого комплекса.</w:t>
      </w:r>
    </w:p>
    <w:p w:rsidR="00B92D01" w:rsidRPr="00B92D01" w:rsidRDefault="00B92D01" w:rsidP="00330B28">
      <w:pPr>
        <w:pStyle w:val="af2"/>
        <w:tabs>
          <w:tab w:val="left" w:pos="993"/>
          <w:tab w:val="left" w:pos="1560"/>
        </w:tabs>
        <w:ind w:left="0" w:firstLine="709"/>
        <w:jc w:val="both"/>
        <w:rPr>
          <w:rFonts w:ascii="Times New Roman" w:hAnsi="Times New Roman"/>
          <w:bCs/>
          <w:iCs/>
          <w:sz w:val="24"/>
          <w:szCs w:val="24"/>
        </w:rPr>
      </w:pPr>
      <w:r w:rsidRPr="00B92D01">
        <w:rPr>
          <w:rFonts w:ascii="Times New Roman" w:hAnsi="Times New Roman"/>
          <w:bCs/>
          <w:iCs/>
          <w:sz w:val="24"/>
          <w:szCs w:val="24"/>
        </w:rPr>
        <w:t>Требования по выбору земельного участка для размещения объекта (ов) капитального строительства:</w:t>
      </w:r>
    </w:p>
    <w:p w:rsidR="00B92D01" w:rsidRPr="00B92D01" w:rsidRDefault="00B92D01" w:rsidP="00B92D01">
      <w:pPr>
        <w:pStyle w:val="af2"/>
        <w:numPr>
          <w:ilvl w:val="3"/>
          <w:numId w:val="30"/>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при разработке документации осуществлять выбор места размещения объекта,</w:t>
      </w:r>
      <w:r w:rsidRPr="00B92D01">
        <w:rPr>
          <w:rFonts w:ascii="Times New Roman" w:hAnsi="Times New Roman"/>
          <w:bCs/>
          <w:iCs/>
          <w:sz w:val="24"/>
          <w:szCs w:val="24"/>
        </w:rPr>
        <w:br/>
        <w:t>с приоритетным условием нахождения на земельных участках в муниципальной собственности.</w:t>
      </w:r>
    </w:p>
    <w:p w:rsidR="00B92D01" w:rsidRPr="00B92D01" w:rsidRDefault="00B92D01" w:rsidP="00B92D01">
      <w:pPr>
        <w:pStyle w:val="af2"/>
        <w:numPr>
          <w:ilvl w:val="3"/>
          <w:numId w:val="30"/>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w:t>
      </w:r>
      <w:r w:rsidRPr="00B92D01">
        <w:rPr>
          <w:rFonts w:ascii="Times New Roman" w:hAnsi="Times New Roman"/>
          <w:bCs/>
          <w:iCs/>
          <w:sz w:val="24"/>
          <w:szCs w:val="24"/>
        </w:rPr>
        <w:br/>
        <w:t>в исключительных случаях с обязательным согласованием филиала ПАО «Россети Центр» - «Белгородэнерго» и обоснованием отсутствия возможности размещения объектов энергетики</w:t>
      </w:r>
      <w:r w:rsidRPr="00B92D01">
        <w:rPr>
          <w:rFonts w:ascii="Times New Roman" w:hAnsi="Times New Roman"/>
          <w:bCs/>
          <w:iCs/>
          <w:sz w:val="24"/>
          <w:szCs w:val="24"/>
        </w:rPr>
        <w:br/>
        <w:t>на муниципальных землях.</w:t>
      </w:r>
    </w:p>
    <w:p w:rsidR="00B92D01" w:rsidRPr="00B92D01" w:rsidRDefault="00B92D01" w:rsidP="00330B28">
      <w:pPr>
        <w:pStyle w:val="af2"/>
        <w:tabs>
          <w:tab w:val="left" w:pos="993"/>
          <w:tab w:val="left" w:pos="1560"/>
        </w:tabs>
        <w:ind w:left="0" w:firstLine="709"/>
        <w:jc w:val="both"/>
        <w:rPr>
          <w:rFonts w:ascii="Times New Roman" w:hAnsi="Times New Roman"/>
          <w:bCs/>
          <w:iCs/>
          <w:sz w:val="24"/>
          <w:szCs w:val="24"/>
        </w:rPr>
      </w:pPr>
      <w:r w:rsidRPr="00B92D01">
        <w:rPr>
          <w:rFonts w:ascii="Times New Roman" w:hAnsi="Times New Roman"/>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w:t>
      </w:r>
      <w:r w:rsidRPr="00B92D01">
        <w:rPr>
          <w:rFonts w:ascii="Times New Roman" w:hAnsi="Times New Roman"/>
          <w:sz w:val="24"/>
          <w:szCs w:val="24"/>
        </w:rPr>
        <w:br/>
        <w:t>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Технологические и конструктивные решения линейного объекта. Искусственные сооружения (</w:t>
      </w:r>
      <w:r w:rsidRPr="00B92D01">
        <w:rPr>
          <w:rFonts w:ascii="Times New Roman" w:hAnsi="Times New Roman"/>
          <w:bCs/>
          <w:i/>
          <w:iCs/>
          <w:sz w:val="24"/>
          <w:szCs w:val="24"/>
        </w:rPr>
        <w:t>при проектировании ЛЭП</w:t>
      </w:r>
      <w:r w:rsidRPr="00B92D01">
        <w:rPr>
          <w:rFonts w:ascii="Times New Roman" w:hAnsi="Times New Roman"/>
          <w:bCs/>
          <w:iCs/>
          <w:sz w:val="24"/>
          <w:szCs w:val="24"/>
        </w:rPr>
        <w:t>).</w:t>
      </w:r>
    </w:p>
    <w:p w:rsidR="00B92D01" w:rsidRPr="00B92D01" w:rsidRDefault="00B92D01" w:rsidP="00B92D01">
      <w:pPr>
        <w:pStyle w:val="af2"/>
        <w:numPr>
          <w:ilvl w:val="0"/>
          <w:numId w:val="20"/>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sz w:val="24"/>
          <w:szCs w:val="24"/>
        </w:rPr>
        <w:t>Привести в текстовой части</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lastRenderedPageBreak/>
        <w:t>сведения об основных электрических характеристиках линейного объекта электросетевого комплекса (КЛ/ВЛ);</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w:t>
      </w:r>
      <w:r w:rsidRPr="00B92D01">
        <w:rPr>
          <w:rFonts w:ascii="Times New Roman" w:hAnsi="Times New Roman"/>
          <w:sz w:val="24"/>
          <w:szCs w:val="24"/>
        </w:rPr>
        <w:br/>
        <w:t>а также мер по защите конструкций от коррозии и др.);</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описание конструктивных элементов кабельной линии (кабельной вставки,</w:t>
      </w:r>
      <w:r w:rsidRPr="00B92D01">
        <w:rPr>
          <w:rFonts w:ascii="Times New Roman" w:hAnsi="Times New Roman"/>
          <w:sz w:val="24"/>
          <w:szCs w:val="24"/>
        </w:rPr>
        <w:br/>
        <w:t>в т.ч. соединительных и концевых муфт);</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описание и обоснование принятых объемно-планировочных решений объекта капитального строительства.</w:t>
      </w:r>
    </w:p>
    <w:p w:rsidR="00B92D01" w:rsidRPr="00B92D01" w:rsidRDefault="00B92D01" w:rsidP="00B92D01">
      <w:pPr>
        <w:pStyle w:val="af2"/>
        <w:numPr>
          <w:ilvl w:val="0"/>
          <w:numId w:val="20"/>
        </w:numPr>
        <w:suppressAutoHyphens/>
        <w:spacing w:after="0" w:line="240" w:lineRule="auto"/>
        <w:ind w:left="0" w:firstLine="709"/>
        <w:contextualSpacing w:val="0"/>
        <w:jc w:val="both"/>
        <w:rPr>
          <w:rFonts w:ascii="Times New Roman" w:hAnsi="Times New Roman"/>
          <w:sz w:val="24"/>
          <w:szCs w:val="24"/>
        </w:rPr>
      </w:pPr>
      <w:r w:rsidRPr="00B92D01">
        <w:rPr>
          <w:rFonts w:ascii="Times New Roman" w:hAnsi="Times New Roman"/>
          <w:sz w:val="24"/>
          <w:szCs w:val="24"/>
        </w:rPr>
        <w:t>Привести в графической части</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чертежи конструктивных решений и отдельных элементов КЛ, кабельных вставок;</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схемы устройства переходов через железные и автомобильные (шоссейные, грунтовые) дороги, а также через водные преграды;</w:t>
      </w:r>
    </w:p>
    <w:p w:rsidR="00B92D01" w:rsidRPr="00B92D01" w:rsidRDefault="00B92D01" w:rsidP="00B92D01">
      <w:pPr>
        <w:pStyle w:val="af2"/>
        <w:numPr>
          <w:ilvl w:val="0"/>
          <w:numId w:val="26"/>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профили пересечений с инженерными коммуникациями;</w:t>
      </w:r>
    </w:p>
    <w:p w:rsidR="00B92D01" w:rsidRPr="00B92D01" w:rsidRDefault="00B92D01" w:rsidP="00B92D01">
      <w:pPr>
        <w:pStyle w:val="af2"/>
        <w:numPr>
          <w:ilvl w:val="0"/>
          <w:numId w:val="27"/>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схемы узлов перехода с подземной линии на воздушную линию.</w:t>
      </w:r>
    </w:p>
    <w:p w:rsidR="00B92D01" w:rsidRPr="00B92D01" w:rsidRDefault="00B92D01" w:rsidP="00B92D01">
      <w:pPr>
        <w:pStyle w:val="af2"/>
        <w:numPr>
          <w:ilvl w:val="2"/>
          <w:numId w:val="22"/>
        </w:numPr>
        <w:tabs>
          <w:tab w:val="left" w:pos="993"/>
          <w:tab w:val="left" w:pos="1560"/>
        </w:tabs>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B92D01">
        <w:rPr>
          <w:rFonts w:ascii="Times New Roman" w:hAnsi="Times New Roman"/>
          <w:bCs/>
          <w:i/>
          <w:iCs/>
          <w:sz w:val="24"/>
          <w:szCs w:val="24"/>
        </w:rPr>
        <w:t>при проектировании ТП/РП/РТП</w:t>
      </w:r>
      <w:r w:rsidRPr="00B92D01">
        <w:rPr>
          <w:rFonts w:ascii="Times New Roman" w:hAnsi="Times New Roman"/>
          <w:bCs/>
          <w:iCs/>
          <w:sz w:val="24"/>
          <w:szCs w:val="24"/>
        </w:rPr>
        <w:t>)</w:t>
      </w:r>
    </w:p>
    <w:p w:rsidR="00B92D01" w:rsidRPr="00B92D01" w:rsidRDefault="00B92D01" w:rsidP="00B92D01">
      <w:pPr>
        <w:pStyle w:val="af2"/>
        <w:numPr>
          <w:ilvl w:val="0"/>
          <w:numId w:val="20"/>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sz w:val="24"/>
          <w:szCs w:val="24"/>
        </w:rPr>
        <w:t>Привести в текстовой части</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сведения о количестве электроприемников, их установленной и расчетной мощности;</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описание решений по обеспечению требования к надежности электроснабжения;</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w:t>
      </w:r>
      <w:r w:rsidRPr="00B92D01">
        <w:rPr>
          <w:rFonts w:ascii="Times New Roman" w:hAnsi="Times New Roman"/>
          <w:bCs/>
          <w:iCs/>
          <w:sz w:val="24"/>
          <w:szCs w:val="24"/>
        </w:rPr>
        <w:br/>
        <w:t>с РД 153-34.0-20.527-98;</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решения по молниезащите и заземлению, в т.ч. выбор и расчет ЗУ;</w:t>
      </w:r>
    </w:p>
    <w:p w:rsidR="00B92D01" w:rsidRPr="00B92D01" w:rsidRDefault="00B92D01" w:rsidP="00B92D01">
      <w:pPr>
        <w:pStyle w:val="af2"/>
        <w:numPr>
          <w:ilvl w:val="0"/>
          <w:numId w:val="20"/>
        </w:numPr>
        <w:suppressAutoHyphens/>
        <w:spacing w:after="0" w:line="240" w:lineRule="auto"/>
        <w:ind w:left="0" w:firstLine="709"/>
        <w:contextualSpacing w:val="0"/>
        <w:jc w:val="both"/>
        <w:rPr>
          <w:rFonts w:ascii="Times New Roman" w:hAnsi="Times New Roman"/>
          <w:sz w:val="24"/>
          <w:szCs w:val="24"/>
        </w:rPr>
      </w:pPr>
      <w:r w:rsidRPr="00B92D01">
        <w:rPr>
          <w:rFonts w:ascii="Times New Roman" w:hAnsi="Times New Roman"/>
          <w:sz w:val="24"/>
          <w:szCs w:val="24"/>
        </w:rPr>
        <w:t>Привести в графической части</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однолинейную схему площадного объекта;</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компоновочные и электротехнические решения площадного объекта. 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решения по заземлению и т.д.</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Проект организации строительства:</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характеристика трассы линейного объекта, района его строительства, описание полосы отвода;</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сведения о размерах земельных участков, временно отводимых на период строительства;</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сведения об объемах и трудоемкости основных строительных и монтажных работ по участкам трассы;</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B92D01" w:rsidRPr="00B92D01" w:rsidRDefault="00B92D01" w:rsidP="00B92D01">
      <w:pPr>
        <w:pStyle w:val="af2"/>
        <w:numPr>
          <w:ilvl w:val="0"/>
          <w:numId w:val="27"/>
        </w:numPr>
        <w:spacing w:after="0" w:line="240" w:lineRule="auto"/>
        <w:ind w:left="0" w:firstLine="709"/>
        <w:jc w:val="both"/>
        <w:rPr>
          <w:rFonts w:ascii="Times New Roman" w:hAnsi="Times New Roman"/>
          <w:bCs/>
          <w:iCs/>
          <w:sz w:val="24"/>
          <w:szCs w:val="24"/>
        </w:rPr>
      </w:pPr>
      <w:r w:rsidRPr="00B92D01">
        <w:rPr>
          <w:rFonts w:ascii="Times New Roman" w:hAnsi="Times New Roman"/>
          <w:bCs/>
          <w:iCs/>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Проект организации работ по сносу (демонтажу) линейного объекта (включается</w:t>
      </w:r>
      <w:r w:rsidRPr="00B92D01">
        <w:rPr>
          <w:rFonts w:ascii="Times New Roman" w:hAnsi="Times New Roman"/>
          <w:bCs/>
          <w:iCs/>
          <w:sz w:val="24"/>
          <w:szCs w:val="24"/>
        </w:rPr>
        <w:br/>
        <w:t>в состав проектной документации при необходимости сноса (демонтажа) линейного объекта или его части).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lastRenderedPageBreak/>
        <w:t>Мероприятия по охране окружающей среды.</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Мероприятия по обеспечению пожарной безопасности.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 522-ФЗ (при необходимости, при соответствующем обосновании).</w:t>
      </w:r>
    </w:p>
    <w:p w:rsidR="00B92D01" w:rsidRPr="00B92D01" w:rsidRDefault="00B92D01" w:rsidP="00146B34">
      <w:pPr>
        <w:pStyle w:val="af2"/>
        <w:ind w:left="0" w:firstLine="709"/>
        <w:jc w:val="both"/>
        <w:rPr>
          <w:rFonts w:ascii="Times New Roman" w:hAnsi="Times New Roman"/>
          <w:b/>
          <w:bCs/>
          <w:iCs/>
          <w:sz w:val="24"/>
          <w:szCs w:val="24"/>
        </w:rPr>
      </w:pPr>
      <w:r w:rsidRPr="00B92D01">
        <w:rPr>
          <w:rFonts w:ascii="Times New Roman" w:hAnsi="Times New Roman"/>
          <w:bCs/>
          <w:iCs/>
          <w:sz w:val="24"/>
          <w:szCs w:val="24"/>
        </w:rPr>
        <w:t xml:space="preserve">В случае оснащения присоединяемых объектов средствами коммерческого учета электрической энергии, </w:t>
      </w:r>
      <w:r w:rsidRPr="00B92D01">
        <w:rPr>
          <w:rFonts w:ascii="Times New Roman" w:hAnsi="Times New Roman"/>
          <w:b/>
          <w:bCs/>
          <w:iCs/>
          <w:sz w:val="24"/>
          <w:szCs w:val="24"/>
        </w:rPr>
        <w:t>выполнить разработку</w:t>
      </w:r>
      <w:r w:rsidRPr="00B92D01">
        <w:rPr>
          <w:rFonts w:ascii="Times New Roman" w:hAnsi="Times New Roman"/>
          <w:bCs/>
          <w:iCs/>
          <w:sz w:val="24"/>
          <w:szCs w:val="24"/>
        </w:rPr>
        <w:t xml:space="preserve"> </w:t>
      </w:r>
      <w:r w:rsidRPr="00B92D01">
        <w:rPr>
          <w:rFonts w:ascii="Times New Roman" w:hAnsi="Times New Roman"/>
          <w:b/>
          <w:bCs/>
          <w:iCs/>
          <w:sz w:val="24"/>
          <w:szCs w:val="24"/>
        </w:rPr>
        <w:t>отдельного раздела проекта «Узел учета электрической энергии».</w:t>
      </w:r>
    </w:p>
    <w:p w:rsidR="00B92D01" w:rsidRPr="00B92D01" w:rsidRDefault="00B92D01" w:rsidP="00843BD4">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 № 890 от 19.07.2020 г.</w:t>
      </w:r>
    </w:p>
    <w:p w:rsidR="00B92D01" w:rsidRPr="00B92D01" w:rsidRDefault="00B92D01" w:rsidP="00B92D01">
      <w:pPr>
        <w:pStyle w:val="aff4"/>
        <w:numPr>
          <w:ilvl w:val="1"/>
          <w:numId w:val="22"/>
        </w:numPr>
        <w:suppressAutoHyphens/>
        <w:spacing w:before="240" w:after="0"/>
        <w:ind w:left="0" w:firstLine="709"/>
        <w:jc w:val="both"/>
        <w:rPr>
          <w:bCs/>
          <w:iCs/>
        </w:rPr>
      </w:pPr>
      <w:r w:rsidRPr="00B92D01">
        <w:rPr>
          <w:bCs/>
          <w:iCs/>
        </w:rPr>
        <w:t>Требования к сметной документации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Выполнить текстовую часть в формате пояснительной записки к сметной документации. В пояснительной записке к сметной части документации указать значения удельных показателей стоимости строительства (расширения, реконструкции, технического перевооружения) линии электропередачи (подстанции) по каждому виду вводимой мощности, для ВЛ, КЛ – по протяженности в км.</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При формировании стоимости СМР и ПНР руководствоваться «Методикой определения стоимости строительной продукции на территории РФ» МДС 81-35.2004 и утв. федеральной сметно-нормативной базой ФЕР-2017.</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Сметная</w:t>
      </w:r>
      <w:r w:rsidRPr="00B92D01">
        <w:rPr>
          <w:rFonts w:ascii="Times New Roman" w:hAnsi="Times New Roman"/>
          <w:sz w:val="24"/>
          <w:szCs w:val="24"/>
        </w:rPr>
        <w:t xml:space="preserve"> документация, должна быть составлена в двух уровнях цен: в базисном уровне цен, определяемом на основе действующих сметных норм и цен по состоянию</w:t>
      </w:r>
      <w:r w:rsidRPr="00B92D01">
        <w:rPr>
          <w:rFonts w:ascii="Times New Roman" w:hAnsi="Times New Roman"/>
          <w:sz w:val="24"/>
          <w:szCs w:val="24"/>
        </w:rPr>
        <w:br/>
        <w:t xml:space="preserve">на 01.01.2000 г. и в текущем уровне цен, </w:t>
      </w:r>
      <w:r w:rsidRPr="00B92D01">
        <w:rPr>
          <w:rFonts w:ascii="Times New Roman" w:hAnsi="Times New Roman"/>
          <w:color w:val="000000"/>
          <w:sz w:val="24"/>
          <w:szCs w:val="24"/>
        </w:rPr>
        <w:t>сложившемся ко времени составления смет</w:t>
      </w:r>
      <w:r w:rsidRPr="00B92D01">
        <w:rPr>
          <w:rFonts w:ascii="Times New Roman" w:hAnsi="Times New Roman"/>
          <w:sz w:val="24"/>
          <w:szCs w:val="24"/>
        </w:rPr>
        <w:t>,</w:t>
      </w:r>
      <w:r w:rsidRPr="00B92D01">
        <w:rPr>
          <w:rFonts w:ascii="Times New Roman" w:hAnsi="Times New Roman"/>
          <w:sz w:val="24"/>
          <w:szCs w:val="24"/>
        </w:rPr>
        <w:br/>
        <w:t>с применением метода пересчета базисного уровня цен в текущий, с помощью индексов изменения сметной стоимости, разработанных к сметно-нормативной базе 2001.</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sz w:val="24"/>
          <w:szCs w:val="24"/>
        </w:rPr>
        <w:t>В сметной документации предусмотреть затраты на содержание службы заказчика-застройщика и строительный контроль.</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 xml:space="preserve">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w:t>
      </w:r>
      <w:r w:rsidRPr="00B92D01">
        <w:rPr>
          <w:rFonts w:ascii="Times New Roman" w:hAnsi="Times New Roman"/>
          <w:b/>
          <w:bCs/>
          <w:iCs/>
          <w:sz w:val="24"/>
          <w:szCs w:val="24"/>
        </w:rPr>
        <w:t>«Сводной ведомости затрат по применению инновационных технологий» на основе сметных расчетов в разделе проекта «Сметная документация».</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bCs/>
          <w:iCs/>
          <w:sz w:val="24"/>
          <w:szCs w:val="24"/>
        </w:rPr>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
          <w:bCs/>
          <w:iCs/>
          <w:sz w:val="24"/>
          <w:szCs w:val="24"/>
        </w:rPr>
      </w:pPr>
      <w:r w:rsidRPr="00B92D01">
        <w:rPr>
          <w:rFonts w:ascii="Times New Roman" w:hAnsi="Times New Roman"/>
          <w:bCs/>
          <w:iCs/>
          <w:sz w:val="24"/>
          <w:szCs w:val="24"/>
        </w:rPr>
        <w:t xml:space="preserve">В случае </w:t>
      </w:r>
      <w:r w:rsidRPr="00B92D01">
        <w:rPr>
          <w:rFonts w:ascii="Times New Roman" w:hAnsi="Times New Roman"/>
          <w:sz w:val="24"/>
          <w:szCs w:val="24"/>
        </w:rPr>
        <w:t>оснащения присоединяемых объектов</w:t>
      </w:r>
      <w:r w:rsidRPr="00B92D01">
        <w:rPr>
          <w:rFonts w:ascii="Times New Roman" w:hAnsi="Times New Roman"/>
          <w:b/>
          <w:sz w:val="24"/>
          <w:szCs w:val="24"/>
        </w:rPr>
        <w:t xml:space="preserve"> средствами коммерческого учета электрической энергии</w:t>
      </w:r>
      <w:r w:rsidRPr="00B92D01">
        <w:rPr>
          <w:rFonts w:ascii="Times New Roman" w:hAnsi="Times New Roman"/>
          <w:bCs/>
          <w:iCs/>
          <w:sz w:val="24"/>
          <w:szCs w:val="24"/>
        </w:rPr>
        <w:t xml:space="preserve">, предусмотренного </w:t>
      </w:r>
      <w:r w:rsidRPr="00B92D01">
        <w:rPr>
          <w:rFonts w:ascii="Times New Roman" w:hAnsi="Times New Roman"/>
          <w:sz w:val="24"/>
          <w:szCs w:val="24"/>
        </w:rPr>
        <w:t>Федеральным законом от 27.12.2018 № 522-ФЗ</w:t>
      </w:r>
      <w:r w:rsidRPr="00B92D01">
        <w:rPr>
          <w:rFonts w:ascii="Times New Roman" w:hAnsi="Times New Roman"/>
          <w:bCs/>
          <w:iCs/>
          <w:sz w:val="24"/>
          <w:szCs w:val="24"/>
        </w:rPr>
        <w:t xml:space="preserve">, </w:t>
      </w:r>
      <w:r w:rsidRPr="00B92D01">
        <w:rPr>
          <w:rFonts w:ascii="Times New Roman" w:hAnsi="Times New Roman"/>
          <w:sz w:val="24"/>
          <w:szCs w:val="24"/>
        </w:rPr>
        <w:t>установка средств учета</w:t>
      </w:r>
      <w:r w:rsidRPr="00B92D01">
        <w:rPr>
          <w:rFonts w:ascii="Times New Roman" w:hAnsi="Times New Roman"/>
          <w:bCs/>
          <w:iCs/>
          <w:sz w:val="24"/>
          <w:szCs w:val="24"/>
        </w:rPr>
        <w:t xml:space="preserve"> оформляется </w:t>
      </w:r>
      <w:r w:rsidRPr="00B92D01">
        <w:rPr>
          <w:rFonts w:ascii="Times New Roman" w:hAnsi="Times New Roman"/>
          <w:b/>
          <w:sz w:val="24"/>
          <w:szCs w:val="24"/>
        </w:rPr>
        <w:t>отдельной локальной сметой с подтверждением физ. объемов и сметных расценок</w:t>
      </w:r>
      <w:r w:rsidRPr="00B92D01">
        <w:rPr>
          <w:rFonts w:ascii="Times New Roman" w:hAnsi="Times New Roman"/>
          <w:b/>
          <w:bCs/>
          <w:iCs/>
          <w:sz w:val="24"/>
          <w:szCs w:val="24"/>
        </w:rPr>
        <w:t>.</w:t>
      </w:r>
    </w:p>
    <w:p w:rsidR="00B92D01" w:rsidRPr="00B92D01" w:rsidRDefault="00B92D01" w:rsidP="00B92D01">
      <w:pPr>
        <w:pStyle w:val="af2"/>
        <w:numPr>
          <w:ilvl w:val="2"/>
          <w:numId w:val="22"/>
        </w:numPr>
        <w:suppressAutoHyphens/>
        <w:spacing w:after="0" w:line="240" w:lineRule="auto"/>
        <w:ind w:left="0" w:firstLine="709"/>
        <w:contextualSpacing w:val="0"/>
        <w:jc w:val="both"/>
        <w:rPr>
          <w:rFonts w:ascii="Times New Roman" w:hAnsi="Times New Roman"/>
          <w:bCs/>
          <w:iCs/>
          <w:sz w:val="24"/>
          <w:szCs w:val="24"/>
        </w:rPr>
      </w:pPr>
      <w:r w:rsidRPr="00B92D01">
        <w:rPr>
          <w:rFonts w:ascii="Times New Roman" w:hAnsi="Times New Roman"/>
          <w:sz w:val="24"/>
          <w:szCs w:val="24"/>
        </w:rPr>
        <w:t xml:space="preserve">Согласованную Заказчиком сметную документацию представить в 2 экземплярах на бумажном носителе и в электронном виде в 2 экземплярах на </w:t>
      </w:r>
      <w:r w:rsidRPr="00B92D01">
        <w:rPr>
          <w:rFonts w:ascii="Times New Roman" w:hAnsi="Times New Roman"/>
          <w:sz w:val="24"/>
          <w:szCs w:val="24"/>
          <w:lang w:val="en-US"/>
        </w:rPr>
        <w:t>USB</w:t>
      </w:r>
      <w:r w:rsidRPr="00B92D01">
        <w:rPr>
          <w:rFonts w:ascii="Times New Roman" w:hAnsi="Times New Roman"/>
          <w:sz w:val="24"/>
          <w:szCs w:val="24"/>
        </w:rPr>
        <w:t xml:space="preserve"> - носителе: один в формате </w:t>
      </w:r>
      <w:r w:rsidRPr="00B92D01">
        <w:rPr>
          <w:rFonts w:ascii="Times New Roman" w:hAnsi="Times New Roman"/>
          <w:sz w:val="24"/>
          <w:szCs w:val="24"/>
          <w:lang w:val="en-US"/>
        </w:rPr>
        <w:t>PDF</w:t>
      </w:r>
      <w:r w:rsidRPr="00B92D01">
        <w:rPr>
          <w:rFonts w:ascii="Times New Roman" w:hAnsi="Times New Roman"/>
          <w:sz w:val="24"/>
          <w:szCs w:val="24"/>
        </w:rPr>
        <w:t xml:space="preserve">, а второй в формате </w:t>
      </w:r>
      <w:r w:rsidRPr="00B92D01">
        <w:rPr>
          <w:rFonts w:ascii="Times New Roman" w:hAnsi="Times New Roman"/>
          <w:sz w:val="24"/>
          <w:szCs w:val="24"/>
          <w:lang w:val="en-US"/>
        </w:rPr>
        <w:t>Excel</w:t>
      </w:r>
      <w:r w:rsidRPr="00B92D01">
        <w:rPr>
          <w:rFonts w:ascii="Times New Roman" w:hAnsi="Times New Roman"/>
          <w:sz w:val="24"/>
          <w:szCs w:val="24"/>
        </w:rPr>
        <w:t xml:space="preserve"> и ГРАНД-Смета, либо в другом числовом формате, совместимым с ГРАНД-Смета, позволяющем вести накопительные ведомости по локальным сметам (совместно с проектной документацией).</w:t>
      </w:r>
    </w:p>
    <w:p w:rsidR="00B92D01" w:rsidRPr="00B92D01" w:rsidRDefault="00B92D01" w:rsidP="00383C5D">
      <w:pPr>
        <w:pStyle w:val="af2"/>
        <w:tabs>
          <w:tab w:val="left" w:pos="142"/>
          <w:tab w:val="left" w:pos="1134"/>
        </w:tabs>
        <w:ind w:left="709"/>
        <w:jc w:val="both"/>
        <w:rPr>
          <w:rFonts w:ascii="Times New Roman" w:hAnsi="Times New Roman"/>
          <w:bCs/>
          <w:iCs/>
          <w:sz w:val="24"/>
          <w:szCs w:val="24"/>
        </w:rPr>
      </w:pPr>
    </w:p>
    <w:p w:rsidR="00B92D01" w:rsidRPr="00B92D01" w:rsidRDefault="00B92D01" w:rsidP="00B92D01">
      <w:pPr>
        <w:pStyle w:val="af2"/>
        <w:widowControl w:val="0"/>
        <w:numPr>
          <w:ilvl w:val="1"/>
          <w:numId w:val="22"/>
        </w:numPr>
        <w:spacing w:before="240" w:after="0" w:line="240" w:lineRule="auto"/>
        <w:ind w:left="0" w:firstLine="709"/>
        <w:jc w:val="both"/>
        <w:rPr>
          <w:rFonts w:ascii="Times New Roman" w:hAnsi="Times New Roman"/>
          <w:sz w:val="24"/>
          <w:szCs w:val="24"/>
        </w:rPr>
      </w:pPr>
      <w:r w:rsidRPr="00B92D01">
        <w:rPr>
          <w:rFonts w:ascii="Times New Roman" w:hAnsi="Times New Roman"/>
          <w:sz w:val="24"/>
          <w:szCs w:val="24"/>
        </w:rPr>
        <w:t>Требования к рабочей документации</w:t>
      </w:r>
    </w:p>
    <w:p w:rsidR="00B92D01" w:rsidRPr="00B92D01" w:rsidRDefault="00B92D01" w:rsidP="00780AA9">
      <w:pPr>
        <w:pStyle w:val="af2"/>
        <w:widowControl w:val="0"/>
        <w:ind w:left="0" w:firstLine="709"/>
        <w:jc w:val="both"/>
        <w:rPr>
          <w:rFonts w:ascii="Times New Roman" w:hAnsi="Times New Roman"/>
          <w:sz w:val="24"/>
          <w:szCs w:val="24"/>
        </w:rPr>
      </w:pPr>
      <w:r w:rsidRPr="00B92D01">
        <w:rPr>
          <w:rFonts w:ascii="Times New Roman" w:hAnsi="Times New Roman"/>
          <w:sz w:val="24"/>
          <w:szCs w:val="24"/>
        </w:rPr>
        <w:t>При выполнении рабочей документации необходимо руководствоваться положениями ГОСТ Р</w:t>
      </w:r>
      <w:r w:rsidRPr="00B92D01">
        <w:rPr>
          <w:rFonts w:ascii="Times New Roman" w:hAnsi="Times New Roman"/>
          <w:sz w:val="24"/>
          <w:szCs w:val="24"/>
          <w:lang w:val="en-US"/>
        </w:rPr>
        <w:t> </w:t>
      </w:r>
      <w:r w:rsidRPr="00B92D01">
        <w:rPr>
          <w:rFonts w:ascii="Times New Roman" w:hAnsi="Times New Roman"/>
          <w:sz w:val="24"/>
          <w:szCs w:val="24"/>
        </w:rPr>
        <w:t>21.101-2020. Рабочая документация включает в себя следующие документы</w:t>
      </w:r>
      <w:r w:rsidRPr="00B92D01">
        <w:rPr>
          <w:rFonts w:ascii="Times New Roman" w:hAnsi="Times New Roman"/>
          <w:sz w:val="24"/>
          <w:szCs w:val="24"/>
        </w:rPr>
        <w:br/>
        <w:t>и материалы:</w:t>
      </w:r>
    </w:p>
    <w:p w:rsidR="00B92D01" w:rsidRPr="00B92D01" w:rsidRDefault="00B92D01" w:rsidP="00B92D01">
      <w:pPr>
        <w:pStyle w:val="aff4"/>
        <w:numPr>
          <w:ilvl w:val="2"/>
          <w:numId w:val="22"/>
        </w:numPr>
        <w:suppressAutoHyphens/>
        <w:spacing w:after="0"/>
        <w:ind w:left="0" w:firstLine="709"/>
        <w:jc w:val="both"/>
      </w:pPr>
      <w:r w:rsidRPr="00B92D01">
        <w:lastRenderedPageBreak/>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w:t>
      </w:r>
      <w:r w:rsidRPr="00B92D01">
        <w:br/>
        <w:t>и т.п.);</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Паспорт ЛЭП, план трассы, профили переходов через инженерные коммуникации, ведомости опор, фундаментов.</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Электротехнические решения: установочные чертежи КТП, ТП, РП, электрические принципиальные и монтажные схемы, карта уставок РЗА.</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Ведомости объемов работ (строительно-монтажных и пуско-наладочных).</w:t>
      </w:r>
    </w:p>
    <w:p w:rsidR="00B92D01" w:rsidRPr="00B92D01" w:rsidRDefault="00B92D01" w:rsidP="00B92D01">
      <w:pPr>
        <w:pStyle w:val="aff4"/>
        <w:numPr>
          <w:ilvl w:val="2"/>
          <w:numId w:val="22"/>
        </w:numPr>
        <w:suppressAutoHyphens/>
        <w:spacing w:before="240" w:after="0"/>
        <w:ind w:left="0" w:firstLine="709"/>
        <w:jc w:val="both"/>
        <w:rPr>
          <w:bCs/>
          <w:iCs/>
        </w:rPr>
      </w:pPr>
      <w:r w:rsidRPr="00B92D01">
        <w:t>Прилагаемые документы:</w:t>
      </w:r>
    </w:p>
    <w:p w:rsidR="00B92D01" w:rsidRPr="00B92D01" w:rsidRDefault="00B92D01" w:rsidP="00B92D01">
      <w:pPr>
        <w:pStyle w:val="aff4"/>
        <w:numPr>
          <w:ilvl w:val="0"/>
          <w:numId w:val="32"/>
        </w:numPr>
        <w:suppressAutoHyphens/>
        <w:spacing w:after="0"/>
        <w:ind w:left="709" w:firstLine="0"/>
        <w:jc w:val="both"/>
        <w:rPr>
          <w:bCs/>
          <w:iCs/>
        </w:rPr>
      </w:pPr>
      <w:r w:rsidRPr="00B92D01">
        <w:rPr>
          <w:bCs/>
          <w:iCs/>
        </w:rPr>
        <w:t>типовые проекты на ВЛ, ТП и РП с привязкой к конкретному объекту;</w:t>
      </w:r>
    </w:p>
    <w:p w:rsidR="00B92D01" w:rsidRPr="00B92D01" w:rsidRDefault="00B92D01" w:rsidP="00B92D01">
      <w:pPr>
        <w:pStyle w:val="aff4"/>
        <w:numPr>
          <w:ilvl w:val="0"/>
          <w:numId w:val="32"/>
        </w:numPr>
        <w:suppressAutoHyphens/>
        <w:spacing w:after="0"/>
        <w:ind w:left="709" w:firstLine="0"/>
        <w:jc w:val="both"/>
        <w:rPr>
          <w:bCs/>
          <w:iCs/>
        </w:rPr>
      </w:pPr>
      <w:hyperlink r:id="rId8" w:tooltip="Спецификация оборудования" w:history="1">
        <w:r w:rsidRPr="00B92D01">
          <w:t>спецификации оборудования</w:t>
        </w:r>
      </w:hyperlink>
      <w:r w:rsidRPr="00B92D01">
        <w:t>, изделий и материалов по ГОСТ 21.110-95;</w:t>
      </w:r>
    </w:p>
    <w:p w:rsidR="00B92D01" w:rsidRPr="00B92D01" w:rsidRDefault="00B92D01" w:rsidP="00B92D01">
      <w:pPr>
        <w:pStyle w:val="aff4"/>
        <w:numPr>
          <w:ilvl w:val="0"/>
          <w:numId w:val="32"/>
        </w:numPr>
        <w:suppressAutoHyphens/>
        <w:spacing w:after="0"/>
        <w:ind w:left="709" w:firstLine="0"/>
        <w:jc w:val="both"/>
        <w:rPr>
          <w:bCs/>
          <w:iCs/>
        </w:rPr>
      </w:pPr>
      <w:r w:rsidRPr="00B92D01">
        <w:t>опросные листы;</w:t>
      </w:r>
    </w:p>
    <w:p w:rsidR="00B92D01" w:rsidRPr="00B92D01" w:rsidRDefault="00B92D01" w:rsidP="00B92D01">
      <w:pPr>
        <w:pStyle w:val="aff4"/>
        <w:numPr>
          <w:ilvl w:val="0"/>
          <w:numId w:val="32"/>
        </w:numPr>
        <w:suppressAutoHyphens/>
        <w:spacing w:after="0"/>
        <w:ind w:left="709" w:firstLine="0"/>
        <w:jc w:val="both"/>
        <w:rPr>
          <w:bCs/>
          <w:iCs/>
        </w:rPr>
      </w:pPr>
      <w:r w:rsidRPr="00B92D01">
        <w:t>рабочие чертежи конструкций и деталей и т.д.</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 501р «Об утверждении требований к информационным знакам», ЗИП и аварийный резерв (при обосновании).</w:t>
      </w:r>
    </w:p>
    <w:p w:rsidR="00B92D01" w:rsidRPr="00B92D01" w:rsidRDefault="00B92D01" w:rsidP="00B92D01">
      <w:pPr>
        <w:pStyle w:val="aff4"/>
        <w:numPr>
          <w:ilvl w:val="1"/>
          <w:numId w:val="22"/>
        </w:numPr>
        <w:suppressAutoHyphens/>
        <w:spacing w:before="240" w:after="0"/>
        <w:ind w:left="0" w:firstLine="710"/>
        <w:jc w:val="both"/>
        <w:rPr>
          <w:bCs/>
          <w:iCs/>
        </w:rPr>
      </w:pPr>
      <w:r w:rsidRPr="00B92D01">
        <w:rPr>
          <w:bCs/>
          <w:iCs/>
        </w:rPr>
        <w:t>Требования к оформлению проектной документации</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 xml:space="preserve">Согласованную Заказчиком и всеми заинтересованными лицами проектную документацию (ПД и РД одной стадией) предоставить в 2 экземплярах на бумажном </w:t>
      </w:r>
      <w:r w:rsidRPr="00B92D01">
        <w:rPr>
          <w:rFonts w:ascii="Times New Roman" w:hAnsi="Times New Roman"/>
          <w:bCs/>
          <w:iCs/>
          <w:sz w:val="24"/>
          <w:szCs w:val="24"/>
        </w:rPr>
        <w:t>носителе в архивном коробе</w:t>
      </w:r>
      <w:r w:rsidRPr="00B92D01">
        <w:rPr>
          <w:rFonts w:ascii="Times New Roman" w:hAnsi="Times New Roman"/>
          <w:sz w:val="24"/>
          <w:szCs w:val="24"/>
        </w:rPr>
        <w:t xml:space="preserve"> (брошюрованную в тома, сложенными на формат А4 (ГОСТ 2.301 ), как правило, в переплеты с прозрачной пластиковой обложкой согласно ГОСТ Р 21.101-2020)</w:t>
      </w:r>
      <w:r w:rsidRPr="00B92D01">
        <w:rPr>
          <w:rFonts w:ascii="Times New Roman" w:hAnsi="Times New Roman"/>
          <w:sz w:val="24"/>
          <w:szCs w:val="24"/>
        </w:rPr>
        <w:br/>
        <w:t>и в электронном виде в 2 экземплярах на USB - носителе: один в формате PDF, второй –</w:t>
      </w:r>
      <w:r w:rsidRPr="00B92D01">
        <w:rPr>
          <w:rFonts w:ascii="Times New Roman" w:hAnsi="Times New Roman"/>
          <w:sz w:val="24"/>
          <w:szCs w:val="24"/>
        </w:rPr>
        <w:br/>
        <w:t>в редактируемых форматах МS Officе, AutoCAD и др. Кроме того, чертежи принципиальных, монтажных схем РЗА, входящих в состав проектной документации, предоставлять</w:t>
      </w:r>
      <w:r w:rsidRPr="00B92D01">
        <w:rPr>
          <w:rFonts w:ascii="Times New Roman" w:hAnsi="Times New Roman"/>
          <w:sz w:val="24"/>
          <w:szCs w:val="24"/>
        </w:rPr>
        <w:br/>
        <w:t>в электронном виде в формате Microsoft Visio.</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Не допускается передача проектной документации в формате PDF с пофайловым разделением страниц.</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В проектной документации должны использоваться утвержденные диспетчерские наименования объектов.</w:t>
      </w:r>
    </w:p>
    <w:p w:rsidR="00B92D01" w:rsidRPr="00B92D01" w:rsidRDefault="00B92D01" w:rsidP="00B92D01">
      <w:pPr>
        <w:pStyle w:val="af2"/>
        <w:numPr>
          <w:ilvl w:val="2"/>
          <w:numId w:val="22"/>
        </w:numPr>
        <w:spacing w:after="0" w:line="240" w:lineRule="auto"/>
        <w:ind w:left="0" w:firstLine="709"/>
        <w:jc w:val="both"/>
        <w:rPr>
          <w:rFonts w:ascii="Times New Roman" w:hAnsi="Times New Roman"/>
          <w:sz w:val="24"/>
          <w:szCs w:val="24"/>
        </w:rPr>
      </w:pPr>
      <w:r w:rsidRPr="00B92D01">
        <w:rPr>
          <w:rFonts w:ascii="Times New Roman" w:hAnsi="Times New Roman"/>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rsidR="00B92D01" w:rsidRPr="00B92D01" w:rsidRDefault="00B92D01" w:rsidP="00B92D01">
      <w:pPr>
        <w:pStyle w:val="aff4"/>
        <w:numPr>
          <w:ilvl w:val="1"/>
          <w:numId w:val="22"/>
        </w:numPr>
        <w:suppressAutoHyphens/>
        <w:spacing w:before="240" w:after="0"/>
        <w:ind w:left="0" w:firstLine="709"/>
        <w:jc w:val="both"/>
        <w:rPr>
          <w:bCs/>
          <w:iCs/>
        </w:rPr>
      </w:pPr>
      <w:r w:rsidRPr="00B92D01">
        <w:rPr>
          <w:bCs/>
          <w:iCs/>
        </w:rPr>
        <w:t>Требования к применяемым техническим решениям и оборудованию</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lastRenderedPageBreak/>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rsidR="00B92D01" w:rsidRPr="00B92D01" w:rsidRDefault="00B92D01" w:rsidP="00B92D01">
      <w:pPr>
        <w:pStyle w:val="aff4"/>
        <w:numPr>
          <w:ilvl w:val="2"/>
          <w:numId w:val="22"/>
        </w:numPr>
        <w:suppressAutoHyphens/>
        <w:spacing w:after="0"/>
        <w:ind w:left="0" w:firstLine="709"/>
        <w:jc w:val="both"/>
        <w:rPr>
          <w:bCs/>
          <w:iCs/>
        </w:rPr>
      </w:pPr>
      <w:r w:rsidRPr="00B92D01">
        <w:t>Выбор типов оборудования осуществляется по согласованию с Заказчиком.</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При проектировании объектов распределительной сети 0,4</w:t>
      </w:r>
      <w:r w:rsidRPr="00B92D01">
        <w:rPr>
          <w:bCs/>
          <w:iCs/>
          <w:lang w:val="en-US"/>
        </w:rPr>
        <w:t> </w:t>
      </w:r>
      <w:r w:rsidRPr="00B92D01">
        <w:rPr>
          <w:bCs/>
          <w:iCs/>
        </w:rPr>
        <w:t>-</w:t>
      </w:r>
      <w:r w:rsidRPr="00B92D01">
        <w:rPr>
          <w:bCs/>
          <w:iCs/>
          <w:lang w:val="en-US"/>
        </w:rPr>
        <w:t> </w:t>
      </w:r>
      <w:r w:rsidRPr="00B92D01">
        <w:rPr>
          <w:bCs/>
          <w:iCs/>
        </w:rPr>
        <w:t>6(10) кВ принять основные требования к оборудованию в соответствии с Типовыми техническими заданиями</w:t>
      </w:r>
      <w:r w:rsidRPr="00B92D01">
        <w:rPr>
          <w:bCs/>
          <w:iCs/>
        </w:rPr>
        <w:br/>
        <w:t>на поставку оборудования ПАО «Россети Центр», окончательно уточнить на стадии проектирования.</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w:t>
      </w:r>
      <w:r w:rsidRPr="00B92D01">
        <w:rPr>
          <w:bCs/>
          <w:iCs/>
        </w:rPr>
        <w:br/>
        <w:t>а также пройти процедуру аттестации в ПАО «Россети» (при условии наличия в перечнях оборудования и материалов, подлежащих аттестации).</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w:t>
      </w:r>
      <w:r w:rsidRPr="00B92D01">
        <w:rPr>
          <w:bCs/>
          <w:iCs/>
        </w:rPr>
        <w:br/>
        <w:t>и действующим отраслевым требованиям.</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w:t>
      </w:r>
      <w:r w:rsidRPr="00B92D01">
        <w:rPr>
          <w:bCs/>
          <w:iCs/>
        </w:rPr>
        <w:br/>
        <w:t>в соответствии с ГОСТ</w:t>
      </w:r>
      <w:r w:rsidRPr="00B92D01">
        <w:rPr>
          <w:bCs/>
          <w:iCs/>
          <w:lang w:val="en-US"/>
        </w:rPr>
        <w:t> </w:t>
      </w:r>
      <w:r w:rsidRPr="00B92D01">
        <w:rPr>
          <w:bCs/>
          <w:iCs/>
        </w:rPr>
        <w:t>34.003-90, ГОСТ</w:t>
      </w:r>
      <w:r w:rsidRPr="00B92D01">
        <w:rPr>
          <w:bCs/>
          <w:iCs/>
          <w:lang w:val="en-US"/>
        </w:rPr>
        <w:t> </w:t>
      </w:r>
      <w:r w:rsidRPr="00B92D01">
        <w:rPr>
          <w:bCs/>
          <w:iCs/>
        </w:rPr>
        <w:t>34.201 –89, ГОСТ</w:t>
      </w:r>
      <w:r w:rsidRPr="00B92D01">
        <w:rPr>
          <w:bCs/>
          <w:iCs/>
          <w:lang w:val="en-US"/>
        </w:rPr>
        <w:t> </w:t>
      </w:r>
      <w:r w:rsidRPr="00B92D01">
        <w:rPr>
          <w:bCs/>
          <w:iCs/>
        </w:rPr>
        <w:t>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B92D01" w:rsidRPr="00B92D01" w:rsidRDefault="00B92D01" w:rsidP="00B92D01">
      <w:pPr>
        <w:pStyle w:val="aff4"/>
        <w:numPr>
          <w:ilvl w:val="2"/>
          <w:numId w:val="22"/>
        </w:numPr>
        <w:suppressAutoHyphens/>
        <w:spacing w:after="0"/>
        <w:ind w:left="0" w:firstLine="709"/>
        <w:jc w:val="both"/>
        <w:rPr>
          <w:bCs/>
          <w:iCs/>
        </w:rPr>
      </w:pPr>
      <w:r w:rsidRPr="00B92D01">
        <w:rPr>
          <w:bCs/>
          <w:iCs/>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w:t>
      </w:r>
      <w:r w:rsidRPr="00B92D01">
        <w:rPr>
          <w:bCs/>
          <w:iCs/>
        </w:rPr>
        <w:br/>
        <w:t>25 лет.</w:t>
      </w:r>
    </w:p>
    <w:p w:rsidR="00B92D01" w:rsidRPr="00B92D01" w:rsidRDefault="00B92D01" w:rsidP="00B92D01">
      <w:pPr>
        <w:pStyle w:val="aff4"/>
        <w:numPr>
          <w:ilvl w:val="2"/>
          <w:numId w:val="22"/>
        </w:numPr>
        <w:tabs>
          <w:tab w:val="left" w:pos="1560"/>
        </w:tabs>
        <w:suppressAutoHyphens/>
        <w:spacing w:after="0"/>
        <w:ind w:left="0" w:firstLine="709"/>
        <w:jc w:val="both"/>
        <w:rPr>
          <w:bCs/>
          <w:iCs/>
        </w:rPr>
      </w:pPr>
      <w:r w:rsidRPr="00B92D01">
        <w:rPr>
          <w:bCs/>
          <w:iCs/>
        </w:rPr>
        <w:t>Марку оборудования, провода, сцепной линейной арматуры согласовать</w:t>
      </w:r>
      <w:r w:rsidRPr="00B92D01">
        <w:rPr>
          <w:bCs/>
          <w:iCs/>
        </w:rPr>
        <w:br/>
        <w:t>с филиалом.</w:t>
      </w:r>
    </w:p>
    <w:p w:rsidR="00B92D01" w:rsidRPr="00B92D01" w:rsidRDefault="00B92D01" w:rsidP="00B92D01">
      <w:pPr>
        <w:pStyle w:val="aff4"/>
        <w:numPr>
          <w:ilvl w:val="2"/>
          <w:numId w:val="22"/>
        </w:numPr>
        <w:tabs>
          <w:tab w:val="left" w:pos="1560"/>
        </w:tabs>
        <w:suppressAutoHyphens/>
        <w:spacing w:after="0"/>
        <w:ind w:left="0" w:firstLine="709"/>
        <w:jc w:val="both"/>
        <w:rPr>
          <w:bCs/>
          <w:iCs/>
        </w:rPr>
      </w:pPr>
      <w:r w:rsidRPr="00B92D01">
        <w:rPr>
          <w:bCs/>
          <w:iCs/>
        </w:rPr>
        <w:t>Выполнить проверку ТТ в ячейке(-ах) 6-10 кВ ПС, к которым подключены указанные в данном ТЗ объекты нового строительства, на 10</w:t>
      </w:r>
      <w:r w:rsidRPr="00B92D01">
        <w:rPr>
          <w:bCs/>
          <w:iCs/>
          <w:lang w:val="en-US"/>
        </w:rPr>
        <w:t> </w:t>
      </w:r>
      <w:r w:rsidRPr="00B92D01">
        <w:rPr>
          <w:bCs/>
          <w:iCs/>
        </w:rPr>
        <w:t>% погрешность с учетом существующей и перспективной мощности.</w:t>
      </w:r>
    </w:p>
    <w:p w:rsidR="00B92D01" w:rsidRPr="00B92D01" w:rsidRDefault="00B92D01" w:rsidP="00B92D01">
      <w:pPr>
        <w:pStyle w:val="aff4"/>
        <w:numPr>
          <w:ilvl w:val="2"/>
          <w:numId w:val="22"/>
        </w:numPr>
        <w:tabs>
          <w:tab w:val="left" w:pos="1701"/>
        </w:tabs>
        <w:suppressAutoHyphens/>
        <w:spacing w:after="0"/>
        <w:ind w:left="0" w:firstLine="709"/>
        <w:jc w:val="both"/>
        <w:rPr>
          <w:bCs/>
          <w:iCs/>
        </w:rPr>
      </w:pPr>
      <w:r w:rsidRPr="00B92D01">
        <w:rPr>
          <w:bCs/>
          <w:iCs/>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rsidR="00B92D01" w:rsidRPr="00B92D01" w:rsidRDefault="00B92D01" w:rsidP="00B92D01">
      <w:pPr>
        <w:pStyle w:val="aff4"/>
        <w:numPr>
          <w:ilvl w:val="2"/>
          <w:numId w:val="22"/>
        </w:numPr>
        <w:tabs>
          <w:tab w:val="left" w:pos="1560"/>
        </w:tabs>
        <w:suppressAutoHyphens/>
        <w:spacing w:before="240" w:after="0"/>
        <w:ind w:left="0" w:firstLine="709"/>
        <w:jc w:val="both"/>
      </w:pPr>
      <w:r w:rsidRPr="00B92D01">
        <w:t>Основные требования к КЛ 6(10)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3119"/>
      </w:tblGrid>
      <w:tr w:rsidR="00B92D01" w:rsidRPr="00B92D01" w:rsidTr="002A402F">
        <w:trPr>
          <w:cantSplit/>
          <w:trHeight w:val="20"/>
        </w:trPr>
        <w:tc>
          <w:tcPr>
            <w:tcW w:w="6912" w:type="dxa"/>
            <w:shd w:val="clear" w:color="auto" w:fill="auto"/>
            <w:vAlign w:val="center"/>
          </w:tcPr>
          <w:p w:rsidR="00B92D01" w:rsidRPr="00B92D01" w:rsidRDefault="00B92D01" w:rsidP="00E73F7E">
            <w:pPr>
              <w:tabs>
                <w:tab w:val="num" w:pos="1276"/>
              </w:tabs>
            </w:pPr>
            <w:r w:rsidRPr="00B92D01">
              <w:t>Напряжение, кВ</w:t>
            </w:r>
          </w:p>
        </w:tc>
        <w:tc>
          <w:tcPr>
            <w:tcW w:w="3119" w:type="dxa"/>
            <w:shd w:val="clear" w:color="auto" w:fill="auto"/>
            <w:vAlign w:val="center"/>
          </w:tcPr>
          <w:p w:rsidR="00B92D01" w:rsidRPr="00B92D01" w:rsidRDefault="00B92D01" w:rsidP="004953EA">
            <w:pPr>
              <w:tabs>
                <w:tab w:val="num" w:pos="1276"/>
              </w:tabs>
              <w:jc w:val="center"/>
            </w:pPr>
            <w:r w:rsidRPr="00B92D01">
              <w:t>6</w:t>
            </w:r>
          </w:p>
        </w:tc>
      </w:tr>
      <w:tr w:rsidR="00B92D01" w:rsidRPr="00B92D01" w:rsidTr="002A402F">
        <w:trPr>
          <w:cantSplit/>
          <w:trHeight w:val="20"/>
        </w:trPr>
        <w:tc>
          <w:tcPr>
            <w:tcW w:w="6912" w:type="dxa"/>
            <w:shd w:val="clear" w:color="auto" w:fill="auto"/>
          </w:tcPr>
          <w:p w:rsidR="00B92D01" w:rsidRPr="00B92D01" w:rsidRDefault="00B92D01" w:rsidP="00E70254">
            <w:pPr>
              <w:contextualSpacing/>
              <w:jc w:val="both"/>
            </w:pPr>
            <w:r w:rsidRPr="00B92D01">
              <w:t>Протяженность КЛ, км (ориентировочно)</w:t>
            </w:r>
          </w:p>
        </w:tc>
        <w:tc>
          <w:tcPr>
            <w:tcW w:w="3119" w:type="dxa"/>
            <w:shd w:val="clear" w:color="auto" w:fill="auto"/>
            <w:vAlign w:val="center"/>
          </w:tcPr>
          <w:p w:rsidR="00B92D01" w:rsidRPr="00B92D01" w:rsidRDefault="00B92D01" w:rsidP="00E70254">
            <w:pPr>
              <w:tabs>
                <w:tab w:val="num" w:pos="1276"/>
              </w:tabs>
              <w:jc w:val="center"/>
              <w:rPr>
                <w:i/>
              </w:rPr>
            </w:pPr>
            <w:r w:rsidRPr="00B92D01">
              <w:rPr>
                <w:i/>
              </w:rPr>
              <w:t>5,0</w:t>
            </w:r>
          </w:p>
        </w:tc>
      </w:tr>
      <w:tr w:rsidR="00B92D01" w:rsidRPr="00B92D01" w:rsidTr="002A402F">
        <w:trPr>
          <w:cantSplit/>
          <w:trHeight w:val="20"/>
        </w:trPr>
        <w:tc>
          <w:tcPr>
            <w:tcW w:w="6912" w:type="dxa"/>
            <w:shd w:val="clear" w:color="auto" w:fill="auto"/>
            <w:vAlign w:val="center"/>
          </w:tcPr>
          <w:p w:rsidR="00B92D01" w:rsidRPr="00B92D01" w:rsidRDefault="00B92D01" w:rsidP="00E70254">
            <w:pPr>
              <w:tabs>
                <w:tab w:val="num" w:pos="1276"/>
              </w:tabs>
            </w:pPr>
            <w:r w:rsidRPr="00B92D01">
              <w:t xml:space="preserve">Конструктивное исполнение </w:t>
            </w:r>
          </w:p>
        </w:tc>
        <w:tc>
          <w:tcPr>
            <w:tcW w:w="3119" w:type="dxa"/>
            <w:shd w:val="clear" w:color="auto" w:fill="auto"/>
            <w:vAlign w:val="center"/>
          </w:tcPr>
          <w:p w:rsidR="00B92D01" w:rsidRPr="00B92D01" w:rsidRDefault="00B92D01" w:rsidP="002A402F">
            <w:pPr>
              <w:tabs>
                <w:tab w:val="num" w:pos="1276"/>
              </w:tabs>
              <w:jc w:val="center"/>
            </w:pPr>
            <w:r w:rsidRPr="00B92D01">
              <w:t>трехфазное</w:t>
            </w:r>
          </w:p>
        </w:tc>
      </w:tr>
      <w:tr w:rsidR="00B92D01" w:rsidRPr="00B92D01" w:rsidTr="002A402F">
        <w:trPr>
          <w:cantSplit/>
          <w:trHeight w:val="20"/>
        </w:trPr>
        <w:tc>
          <w:tcPr>
            <w:tcW w:w="6912" w:type="dxa"/>
            <w:shd w:val="clear" w:color="auto" w:fill="auto"/>
            <w:vAlign w:val="center"/>
          </w:tcPr>
          <w:p w:rsidR="00B92D01" w:rsidRPr="00B92D01" w:rsidRDefault="00B92D01" w:rsidP="00E70254">
            <w:pPr>
              <w:tabs>
                <w:tab w:val="num" w:pos="1276"/>
              </w:tabs>
              <w:jc w:val="both"/>
              <w:rPr>
                <w:lang w:val="en-US"/>
              </w:rPr>
            </w:pPr>
            <w:r w:rsidRPr="00B92D01">
              <w:t>Сечение жилы, кв. мм</w:t>
            </w:r>
          </w:p>
        </w:tc>
        <w:tc>
          <w:tcPr>
            <w:tcW w:w="3119" w:type="dxa"/>
            <w:shd w:val="clear" w:color="auto" w:fill="auto"/>
            <w:vAlign w:val="center"/>
          </w:tcPr>
          <w:p w:rsidR="00B92D01" w:rsidRPr="00B92D01" w:rsidRDefault="00B92D01" w:rsidP="00E70254">
            <w:pPr>
              <w:tabs>
                <w:tab w:val="num" w:pos="1276"/>
              </w:tabs>
              <w:jc w:val="center"/>
              <w:rPr>
                <w:bCs/>
              </w:rPr>
            </w:pPr>
            <w:r w:rsidRPr="00B92D01">
              <w:rPr>
                <w:bCs/>
              </w:rPr>
              <w:t>95 (уточнить проектом)</w:t>
            </w:r>
          </w:p>
        </w:tc>
      </w:tr>
      <w:tr w:rsidR="00B92D01" w:rsidRPr="00B92D01" w:rsidTr="002A402F">
        <w:trPr>
          <w:cantSplit/>
          <w:trHeight w:val="20"/>
        </w:trPr>
        <w:tc>
          <w:tcPr>
            <w:tcW w:w="6912" w:type="dxa"/>
            <w:shd w:val="clear" w:color="auto" w:fill="auto"/>
          </w:tcPr>
          <w:p w:rsidR="00B92D01" w:rsidRPr="00B92D01" w:rsidRDefault="00B92D01" w:rsidP="00E70254">
            <w:pPr>
              <w:contextualSpacing/>
              <w:jc w:val="both"/>
            </w:pPr>
            <w:r w:rsidRPr="00B92D01">
              <w:t>Количество КЛ, шт.</w:t>
            </w:r>
          </w:p>
        </w:tc>
        <w:tc>
          <w:tcPr>
            <w:tcW w:w="3119" w:type="dxa"/>
            <w:shd w:val="clear" w:color="auto" w:fill="auto"/>
            <w:vAlign w:val="center"/>
          </w:tcPr>
          <w:p w:rsidR="00B92D01" w:rsidRPr="00B92D01" w:rsidRDefault="00B92D01" w:rsidP="00E70254">
            <w:pPr>
              <w:tabs>
                <w:tab w:val="num" w:pos="1276"/>
              </w:tabs>
              <w:jc w:val="center"/>
              <w:rPr>
                <w:bCs/>
              </w:rPr>
            </w:pPr>
            <w:r w:rsidRPr="00B92D01">
              <w:rPr>
                <w:i/>
              </w:rPr>
              <w:t>2</w:t>
            </w:r>
          </w:p>
        </w:tc>
      </w:tr>
      <w:tr w:rsidR="00B92D01" w:rsidRPr="00B92D01" w:rsidTr="002A402F">
        <w:trPr>
          <w:cantSplit/>
          <w:trHeight w:val="20"/>
        </w:trPr>
        <w:tc>
          <w:tcPr>
            <w:tcW w:w="6912" w:type="dxa"/>
            <w:shd w:val="clear" w:color="auto" w:fill="auto"/>
          </w:tcPr>
          <w:p w:rsidR="00B92D01" w:rsidRPr="00B92D01" w:rsidRDefault="00B92D01" w:rsidP="00E70254">
            <w:pPr>
              <w:contextualSpacing/>
              <w:jc w:val="both"/>
            </w:pPr>
            <w:r w:rsidRPr="00B92D01">
              <w:t>Количество проколов, шт. /протяженность, км (ориентировочно)</w:t>
            </w:r>
          </w:p>
        </w:tc>
        <w:tc>
          <w:tcPr>
            <w:tcW w:w="3119" w:type="dxa"/>
            <w:shd w:val="clear" w:color="auto" w:fill="auto"/>
            <w:vAlign w:val="center"/>
          </w:tcPr>
          <w:p w:rsidR="00B92D01" w:rsidRPr="00B92D01" w:rsidRDefault="00B92D01" w:rsidP="00E70254">
            <w:pPr>
              <w:tabs>
                <w:tab w:val="num" w:pos="1276"/>
              </w:tabs>
              <w:jc w:val="center"/>
              <w:rPr>
                <w:bCs/>
              </w:rPr>
            </w:pPr>
            <w:r w:rsidRPr="00B92D01">
              <w:rPr>
                <w:i/>
              </w:rPr>
              <w:t>2 / 1,47</w:t>
            </w:r>
          </w:p>
        </w:tc>
      </w:tr>
      <w:tr w:rsidR="00B92D01" w:rsidRPr="00B92D01" w:rsidTr="002A402F">
        <w:trPr>
          <w:cantSplit/>
          <w:trHeight w:val="20"/>
        </w:trPr>
        <w:tc>
          <w:tcPr>
            <w:tcW w:w="6912" w:type="dxa"/>
            <w:shd w:val="clear" w:color="auto" w:fill="auto"/>
            <w:vAlign w:val="center"/>
          </w:tcPr>
          <w:p w:rsidR="00B92D01" w:rsidRPr="00B92D01" w:rsidRDefault="00B92D01" w:rsidP="00860E47">
            <w:pPr>
              <w:tabs>
                <w:tab w:val="num" w:pos="1276"/>
              </w:tabs>
              <w:jc w:val="both"/>
            </w:pPr>
            <w:r w:rsidRPr="00B92D01">
              <w:t xml:space="preserve">Материал изоляции кабеля 6-10 кВ </w:t>
            </w:r>
          </w:p>
        </w:tc>
        <w:tc>
          <w:tcPr>
            <w:tcW w:w="3119" w:type="dxa"/>
            <w:shd w:val="clear" w:color="auto" w:fill="auto"/>
            <w:vAlign w:val="center"/>
          </w:tcPr>
          <w:p w:rsidR="00B92D01" w:rsidRPr="00B92D01" w:rsidRDefault="00B92D01" w:rsidP="00860E47">
            <w:pPr>
              <w:tabs>
                <w:tab w:val="num" w:pos="1276"/>
              </w:tabs>
              <w:jc w:val="center"/>
            </w:pPr>
            <w:r w:rsidRPr="00B92D01">
              <w:rPr>
                <w:bCs/>
              </w:rPr>
              <w:t>определить проектом</w:t>
            </w:r>
          </w:p>
        </w:tc>
      </w:tr>
      <w:tr w:rsidR="00B92D01" w:rsidRPr="00B92D01" w:rsidTr="002A402F">
        <w:trPr>
          <w:cantSplit/>
          <w:trHeight w:val="20"/>
        </w:trPr>
        <w:tc>
          <w:tcPr>
            <w:tcW w:w="6912" w:type="dxa"/>
            <w:shd w:val="clear" w:color="auto" w:fill="auto"/>
            <w:vAlign w:val="center"/>
          </w:tcPr>
          <w:p w:rsidR="00B92D01" w:rsidRPr="00B92D01" w:rsidRDefault="00B92D01" w:rsidP="00860E47">
            <w:pPr>
              <w:tabs>
                <w:tab w:val="num" w:pos="1276"/>
              </w:tabs>
              <w:jc w:val="both"/>
            </w:pPr>
            <w:r w:rsidRPr="00B92D01">
              <w:t>Сечение экрана, кв. мм (</w:t>
            </w:r>
            <w:r w:rsidRPr="00B92D01">
              <w:rPr>
                <w:i/>
              </w:rPr>
              <w:t>для кабеля с изоляцией из СПЭ</w:t>
            </w:r>
            <w:r w:rsidRPr="00B92D01">
              <w:t>)</w:t>
            </w:r>
          </w:p>
        </w:tc>
        <w:tc>
          <w:tcPr>
            <w:tcW w:w="3119" w:type="dxa"/>
            <w:shd w:val="clear" w:color="auto" w:fill="auto"/>
            <w:vAlign w:val="center"/>
          </w:tcPr>
          <w:p w:rsidR="00B92D01" w:rsidRPr="00B92D01" w:rsidRDefault="00B92D01" w:rsidP="00860E47">
            <w:pPr>
              <w:tabs>
                <w:tab w:val="num" w:pos="1276"/>
              </w:tabs>
              <w:jc w:val="center"/>
              <w:rPr>
                <w:bCs/>
              </w:rPr>
            </w:pPr>
            <w:r w:rsidRPr="00B92D01">
              <w:rPr>
                <w:bCs/>
              </w:rPr>
              <w:t>определить проектом</w:t>
            </w:r>
          </w:p>
        </w:tc>
      </w:tr>
      <w:tr w:rsidR="00B92D01" w:rsidRPr="00B92D01" w:rsidTr="002A402F">
        <w:trPr>
          <w:cantSplit/>
          <w:trHeight w:val="20"/>
        </w:trPr>
        <w:tc>
          <w:tcPr>
            <w:tcW w:w="6912" w:type="dxa"/>
            <w:shd w:val="clear" w:color="auto" w:fill="auto"/>
            <w:vAlign w:val="center"/>
          </w:tcPr>
          <w:p w:rsidR="00B92D01" w:rsidRPr="00B92D01" w:rsidRDefault="00B92D01" w:rsidP="00860E47">
            <w:pPr>
              <w:tabs>
                <w:tab w:val="num" w:pos="1276"/>
              </w:tabs>
              <w:jc w:val="both"/>
            </w:pPr>
            <w:r w:rsidRPr="00B92D01">
              <w:t>Транспозиция экранов (</w:t>
            </w:r>
            <w:r w:rsidRPr="00B92D01">
              <w:rPr>
                <w:i/>
              </w:rPr>
              <w:t>для кабеля с изоляцией из СПЭ</w:t>
            </w:r>
            <w:r w:rsidRPr="00B92D01">
              <w:t>)</w:t>
            </w:r>
          </w:p>
        </w:tc>
        <w:tc>
          <w:tcPr>
            <w:tcW w:w="3119" w:type="dxa"/>
            <w:shd w:val="clear" w:color="auto" w:fill="auto"/>
            <w:vAlign w:val="center"/>
          </w:tcPr>
          <w:p w:rsidR="00B92D01" w:rsidRPr="00B92D01" w:rsidRDefault="00B92D01" w:rsidP="00860E47">
            <w:pPr>
              <w:tabs>
                <w:tab w:val="num" w:pos="1276"/>
              </w:tabs>
              <w:jc w:val="center"/>
              <w:rPr>
                <w:bCs/>
              </w:rPr>
            </w:pPr>
            <w:r w:rsidRPr="00B92D01">
              <w:rPr>
                <w:bCs/>
              </w:rPr>
              <w:t>определить проектом</w:t>
            </w:r>
          </w:p>
        </w:tc>
      </w:tr>
      <w:tr w:rsidR="00B92D01" w:rsidRPr="00B92D01" w:rsidTr="002A402F">
        <w:trPr>
          <w:cantSplit/>
          <w:trHeight w:val="20"/>
        </w:trPr>
        <w:tc>
          <w:tcPr>
            <w:tcW w:w="6912" w:type="dxa"/>
            <w:shd w:val="clear" w:color="auto" w:fill="auto"/>
            <w:vAlign w:val="center"/>
          </w:tcPr>
          <w:p w:rsidR="00B92D01" w:rsidRPr="00B92D01" w:rsidRDefault="00B92D01" w:rsidP="00860E47">
            <w:pPr>
              <w:tabs>
                <w:tab w:val="num" w:pos="1276"/>
              </w:tabs>
              <w:jc w:val="both"/>
            </w:pPr>
            <w:r w:rsidRPr="00B92D01">
              <w:t>Заземление экранов (</w:t>
            </w:r>
            <w:r w:rsidRPr="00B92D01">
              <w:rPr>
                <w:i/>
              </w:rPr>
              <w:t>для кабеля с изоляцией из СПЭ</w:t>
            </w:r>
            <w:r w:rsidRPr="00B92D01">
              <w:t>)</w:t>
            </w:r>
          </w:p>
        </w:tc>
        <w:tc>
          <w:tcPr>
            <w:tcW w:w="3119" w:type="dxa"/>
            <w:shd w:val="clear" w:color="auto" w:fill="auto"/>
            <w:vAlign w:val="center"/>
          </w:tcPr>
          <w:p w:rsidR="00B92D01" w:rsidRPr="00B92D01" w:rsidRDefault="00B92D01" w:rsidP="00860E47">
            <w:pPr>
              <w:tabs>
                <w:tab w:val="num" w:pos="1276"/>
              </w:tabs>
              <w:jc w:val="center"/>
              <w:rPr>
                <w:bCs/>
              </w:rPr>
            </w:pPr>
            <w:r w:rsidRPr="00B92D01">
              <w:rPr>
                <w:bCs/>
              </w:rPr>
              <w:t>определить проектом</w:t>
            </w:r>
          </w:p>
        </w:tc>
      </w:tr>
      <w:tr w:rsidR="00B92D01" w:rsidRPr="00B92D01" w:rsidTr="002A402F">
        <w:trPr>
          <w:cantSplit/>
          <w:trHeight w:val="20"/>
        </w:trPr>
        <w:tc>
          <w:tcPr>
            <w:tcW w:w="6912" w:type="dxa"/>
            <w:shd w:val="clear" w:color="auto" w:fill="auto"/>
            <w:vAlign w:val="center"/>
          </w:tcPr>
          <w:p w:rsidR="00B92D01" w:rsidRPr="00B92D01" w:rsidRDefault="00B92D01" w:rsidP="00860E47">
            <w:pPr>
              <w:tabs>
                <w:tab w:val="num" w:pos="1276"/>
              </w:tabs>
              <w:jc w:val="both"/>
            </w:pPr>
            <w:r w:rsidRPr="00B92D01">
              <w:t>Пожаробезопасное исполнение КЛ 6-10 кВ</w:t>
            </w:r>
          </w:p>
        </w:tc>
        <w:tc>
          <w:tcPr>
            <w:tcW w:w="3119" w:type="dxa"/>
            <w:shd w:val="clear" w:color="auto" w:fill="auto"/>
            <w:vAlign w:val="center"/>
          </w:tcPr>
          <w:p w:rsidR="00B92D01" w:rsidRPr="00B92D01" w:rsidRDefault="00B92D01" w:rsidP="00860E47">
            <w:pPr>
              <w:tabs>
                <w:tab w:val="num" w:pos="1276"/>
              </w:tabs>
              <w:jc w:val="center"/>
            </w:pPr>
            <w:r w:rsidRPr="00B92D01">
              <w:t>нет</w:t>
            </w:r>
          </w:p>
        </w:tc>
      </w:tr>
    </w:tbl>
    <w:p w:rsidR="00B92D01" w:rsidRPr="00B92D01" w:rsidRDefault="00B92D01" w:rsidP="0080104D">
      <w:pPr>
        <w:pStyle w:val="af2"/>
        <w:tabs>
          <w:tab w:val="left" w:pos="426"/>
          <w:tab w:val="left" w:pos="993"/>
        </w:tabs>
        <w:spacing w:before="240"/>
        <w:ind w:left="0" w:firstLine="709"/>
        <w:jc w:val="both"/>
        <w:rPr>
          <w:rFonts w:ascii="Times New Roman" w:hAnsi="Times New Roman"/>
          <w:sz w:val="24"/>
          <w:szCs w:val="24"/>
        </w:rPr>
      </w:pPr>
      <w:r w:rsidRPr="00B92D01">
        <w:rPr>
          <w:rFonts w:ascii="Times New Roman" w:hAnsi="Times New Roman"/>
          <w:bCs/>
          <w:sz w:val="24"/>
          <w:szCs w:val="24"/>
        </w:rPr>
        <w:lastRenderedPageBreak/>
        <w:t>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w:t>
      </w:r>
      <w:r w:rsidRPr="00B92D01">
        <w:rPr>
          <w:rFonts w:ascii="Times New Roman" w:hAnsi="Times New Roman"/>
          <w:bCs/>
          <w:sz w:val="24"/>
          <w:szCs w:val="24"/>
        </w:rPr>
        <w:br/>
        <w:t xml:space="preserve">в ТУ на пересечение, прокладку </w:t>
      </w:r>
      <w:r w:rsidRPr="00B92D01">
        <w:rPr>
          <w:rFonts w:ascii="Times New Roman" w:hAnsi="Times New Roman"/>
          <w:sz w:val="24"/>
          <w:szCs w:val="24"/>
        </w:rPr>
        <w:t>КЛ 0,4-10(6) кВ в местах пересечения с объектами транспортной и иной инфраструктуры осуществлять согласно ПУЭ, с учетом требований Оперативного указания ПАО «МРСК Центра» № ОУ-01-2013 от 27.08.2014 «О выполнении пересечений КЛ 0,4-10 кВ с объектами транспортной инфраструктуры».</w:t>
      </w:r>
    </w:p>
    <w:p w:rsidR="00B92D01" w:rsidRPr="00B92D01" w:rsidRDefault="00B92D01" w:rsidP="00C32E3E">
      <w:pPr>
        <w:pStyle w:val="af2"/>
        <w:tabs>
          <w:tab w:val="left" w:pos="426"/>
          <w:tab w:val="left" w:pos="993"/>
        </w:tabs>
        <w:ind w:left="0" w:firstLine="709"/>
        <w:jc w:val="both"/>
        <w:rPr>
          <w:rFonts w:ascii="Times New Roman" w:hAnsi="Times New Roman"/>
          <w:sz w:val="24"/>
          <w:szCs w:val="24"/>
        </w:rPr>
      </w:pPr>
      <w:r w:rsidRPr="00B92D01">
        <w:rPr>
          <w:rFonts w:ascii="Times New Roman" w:hAnsi="Times New Roman"/>
          <w:sz w:val="24"/>
          <w:szCs w:val="24"/>
        </w:rPr>
        <w:t>Трубы для прокладки кабелей должны соответствовать СТО 34.01-2.3.3-037-2020 ПАО «Россети» Трубы для прокладки кабельных линий напряжением выше 1 кВ.</w:t>
      </w:r>
    </w:p>
    <w:p w:rsidR="00B92D01" w:rsidRPr="00B92D01" w:rsidRDefault="00B92D01" w:rsidP="00C32E3E">
      <w:pPr>
        <w:pStyle w:val="af2"/>
        <w:tabs>
          <w:tab w:val="left" w:pos="426"/>
          <w:tab w:val="left" w:pos="993"/>
        </w:tabs>
        <w:ind w:left="0" w:firstLine="709"/>
        <w:jc w:val="both"/>
        <w:rPr>
          <w:rFonts w:ascii="Times New Roman" w:hAnsi="Times New Roman"/>
          <w:sz w:val="24"/>
          <w:szCs w:val="24"/>
        </w:rPr>
      </w:pPr>
      <w:r w:rsidRPr="00B92D01">
        <w:rPr>
          <w:rFonts w:ascii="Times New Roman" w:hAnsi="Times New Roman"/>
          <w:sz w:val="24"/>
          <w:szCs w:val="24"/>
        </w:rPr>
        <w:t>Согласно СТО 34.01-2.3.3-037-2020 ПАО «Россети» от 05.02.2020 г., взамен труб ПНД/ПВД, ПЭ применять трубы типа «Электропайп ПРО» для ГНБ/ГНП и «Электрокор» для прокладки открытым способом.</w:t>
      </w:r>
    </w:p>
    <w:p w:rsidR="00B92D01" w:rsidRPr="00B92D01" w:rsidRDefault="00B92D01" w:rsidP="00C32E3E">
      <w:pPr>
        <w:pStyle w:val="aff4"/>
        <w:tabs>
          <w:tab w:val="left" w:pos="993"/>
        </w:tabs>
        <w:ind w:left="-142" w:firstLine="851"/>
        <w:jc w:val="both"/>
        <w:rPr>
          <w:bCs/>
          <w:shd w:val="clear" w:color="auto" w:fill="FFFFFF"/>
        </w:rPr>
      </w:pPr>
      <w:r w:rsidRPr="00B92D01">
        <w:rPr>
          <w:bCs/>
          <w:shd w:val="clear" w:color="auto" w:fill="FFFFFF"/>
        </w:rPr>
        <w:t>Предусмотреть установку предупредительных ж/б пикетов по трассе прохождения КЛ,</w:t>
      </w:r>
      <w:r w:rsidRPr="00B92D01">
        <w:rPr>
          <w:bCs/>
          <w:shd w:val="clear" w:color="auto" w:fill="FFFFFF"/>
        </w:rPr>
        <w:br/>
        <w:t>в т.ч. на углах поворотов КЛ и местах установки соединительных муфт.</w:t>
      </w:r>
    </w:p>
    <w:p w:rsidR="00B92D01" w:rsidRPr="00B92D01" w:rsidRDefault="00B92D01" w:rsidP="00C32E3E">
      <w:pPr>
        <w:pStyle w:val="aff4"/>
        <w:tabs>
          <w:tab w:val="left" w:pos="993"/>
        </w:tabs>
        <w:ind w:left="-142" w:firstLine="851"/>
        <w:jc w:val="both"/>
        <w:rPr>
          <w:bCs/>
          <w:shd w:val="clear" w:color="auto" w:fill="FFFFFF"/>
        </w:rPr>
      </w:pPr>
      <w:r w:rsidRPr="00B92D01">
        <w:rPr>
          <w:bCs/>
          <w:shd w:val="clear" w:color="auto" w:fill="FFFFFF"/>
        </w:rPr>
        <w:t>Защиту от коммутационных и грозовых перенапряжений выполнить в соответствии</w:t>
      </w:r>
      <w:r w:rsidRPr="00B92D01">
        <w:rPr>
          <w:bCs/>
          <w:shd w:val="clear" w:color="auto" w:fill="FFFFFF"/>
        </w:rPr>
        <w:br/>
        <w:t>с действующим изданием ПУЭ.</w:t>
      </w:r>
    </w:p>
    <w:p w:rsidR="00B92D01" w:rsidRPr="00B92D01" w:rsidRDefault="00B92D01" w:rsidP="00C32E3E">
      <w:pPr>
        <w:pStyle w:val="aff4"/>
        <w:tabs>
          <w:tab w:val="left" w:pos="993"/>
        </w:tabs>
        <w:ind w:left="-142" w:firstLine="851"/>
        <w:jc w:val="both"/>
        <w:rPr>
          <w:bCs/>
          <w:shd w:val="clear" w:color="auto" w:fill="FFFFFF"/>
        </w:rPr>
      </w:pPr>
      <w:r w:rsidRPr="00B92D01">
        <w:rPr>
          <w:bCs/>
          <w:shd w:val="clear" w:color="auto" w:fill="FFFFFF"/>
        </w:rPr>
        <w:t xml:space="preserve">При прокладке КЛ 0,4-(6)10 кВ предусмотреть защиту в соответствии с ПУЭ. </w:t>
      </w:r>
    </w:p>
    <w:p w:rsidR="00B92D01" w:rsidRPr="00B92D01" w:rsidRDefault="00B92D01" w:rsidP="00C32E3E">
      <w:pPr>
        <w:pStyle w:val="aff4"/>
        <w:tabs>
          <w:tab w:val="left" w:pos="993"/>
        </w:tabs>
        <w:ind w:left="-142" w:firstLine="851"/>
        <w:jc w:val="both"/>
        <w:rPr>
          <w:bCs/>
          <w:shd w:val="clear" w:color="auto" w:fill="FFFFFF"/>
        </w:rPr>
      </w:pPr>
      <w:r w:rsidRPr="00B92D01">
        <w:rPr>
          <w:bCs/>
          <w:shd w:val="clear" w:color="auto" w:fill="FFFFFF"/>
        </w:rPr>
        <w:t>При прокладке в городской местности КЛ (6)10 кВ предусмотреть защиту полимерной плиткой.</w:t>
      </w:r>
    </w:p>
    <w:p w:rsidR="00B92D01" w:rsidRPr="00B92D01" w:rsidRDefault="00B92D01" w:rsidP="00C32E3E">
      <w:pPr>
        <w:pStyle w:val="aff4"/>
        <w:tabs>
          <w:tab w:val="left" w:pos="993"/>
        </w:tabs>
        <w:ind w:left="0" w:firstLine="709"/>
        <w:jc w:val="both"/>
        <w:rPr>
          <w:bCs/>
          <w:shd w:val="clear" w:color="auto" w:fill="FFFFFF"/>
        </w:rPr>
      </w:pPr>
      <w:r w:rsidRPr="00B92D01">
        <w:rPr>
          <w:bCs/>
          <w:shd w:val="clear" w:color="auto" w:fill="FFFFFF"/>
        </w:rPr>
        <w:t>Требования к проектированию кабельных линий с изоляцией из сшитого полиэтилена (далее СПЭ):</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сечения токоведущей жилы по пропускной способности и термической стойкости к токам КЗ;</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сечения экрана КЛ по пропускной способности и термической стойкости</w:t>
      </w:r>
      <w:r w:rsidRPr="00B92D01">
        <w:rPr>
          <w:bCs/>
          <w:shd w:val="clear" w:color="auto" w:fill="FFFFFF"/>
        </w:rPr>
        <w:br/>
        <w:t>к токам КЗ;</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потерь на нагрев экрана;</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метод прокладки КЛ (треугольник);</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выбор способа заземления экранов, выбор ОПН, места их установки определяются необходимостью транспозиции (ОРУ, ВЛ);</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мест монтажа и количества точек транспозиции экранов (при необходимости, при соответствующем обосновании);</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величины сопротивления заземления шкафов транспозиции (при необходимости, при соответствующем обосновании);</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выбор шкафа транспозиции по сечению и марке кабеля;</w:t>
      </w:r>
    </w:p>
    <w:p w:rsidR="00B92D01" w:rsidRPr="00B92D01" w:rsidRDefault="00B92D01" w:rsidP="0080104D">
      <w:pPr>
        <w:pStyle w:val="aff4"/>
        <w:ind w:left="0" w:firstLine="709"/>
        <w:jc w:val="both"/>
        <w:rPr>
          <w:bCs/>
          <w:shd w:val="clear" w:color="auto" w:fill="FFFFFF"/>
        </w:rPr>
      </w:pPr>
      <w:r w:rsidRPr="00B92D01">
        <w:rPr>
          <w:bCs/>
          <w:shd w:val="clear" w:color="auto" w:fill="FFFFFF"/>
        </w:rPr>
        <w:t>−</w:t>
      </w:r>
      <w:r w:rsidRPr="00B92D01">
        <w:rPr>
          <w:bCs/>
          <w:shd w:val="clear" w:color="auto" w:fill="FFFFFF"/>
        </w:rPr>
        <w:tab/>
        <w:t>расчет величины емкостных токов.</w:t>
      </w:r>
    </w:p>
    <w:p w:rsidR="00B92D01" w:rsidRPr="00B92D01" w:rsidRDefault="00B92D01" w:rsidP="00B92D01">
      <w:pPr>
        <w:pStyle w:val="aff4"/>
        <w:numPr>
          <w:ilvl w:val="2"/>
          <w:numId w:val="22"/>
        </w:numPr>
        <w:suppressAutoHyphens/>
        <w:spacing w:before="240" w:after="0"/>
        <w:ind w:left="0" w:firstLine="709"/>
        <w:jc w:val="both"/>
      </w:pPr>
      <w:r w:rsidRPr="00B92D01">
        <w:t>Требования к информационным и предупреждающим знакам</w:t>
      </w:r>
    </w:p>
    <w:p w:rsidR="00B92D01" w:rsidRPr="00B92D01" w:rsidRDefault="00B92D01" w:rsidP="00F66659">
      <w:pPr>
        <w:pStyle w:val="af2"/>
        <w:ind w:left="0" w:firstLine="709"/>
        <w:jc w:val="both"/>
        <w:rPr>
          <w:rFonts w:ascii="Times New Roman" w:hAnsi="Times New Roman"/>
          <w:sz w:val="24"/>
          <w:szCs w:val="24"/>
        </w:rPr>
      </w:pPr>
      <w:r w:rsidRPr="00B92D01">
        <w:rPr>
          <w:rFonts w:ascii="Times New Roman" w:hAnsi="Times New Roman"/>
          <w:sz w:val="24"/>
          <w:szCs w:val="24"/>
        </w:rPr>
        <w:t>Предусмотреть выполнение мероприятий по наличию, правильности установки</w:t>
      </w:r>
      <w:r w:rsidRPr="00B92D01">
        <w:rPr>
          <w:rFonts w:ascii="Times New Roman" w:hAnsi="Times New Roman"/>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B92D01">
        <w:rPr>
          <w:rFonts w:ascii="Times New Roman" w:hAnsi="Times New Roman"/>
          <w:sz w:val="24"/>
          <w:szCs w:val="24"/>
        </w:rPr>
        <w:br/>
        <w:t>по соблюдению фирменного стиля, обобщенным требованиям к стационарным знакам</w:t>
      </w:r>
      <w:r w:rsidRPr="00B92D01">
        <w:rPr>
          <w:rFonts w:ascii="Times New Roman" w:hAnsi="Times New Roman"/>
          <w:sz w:val="24"/>
          <w:szCs w:val="24"/>
        </w:rPr>
        <w:br/>
        <w:t>и плакатам», размещаемым на объектах электросетевого хозяйства ПАО «Россети Центр»</w:t>
      </w:r>
      <w:r w:rsidRPr="00B92D01">
        <w:rPr>
          <w:rFonts w:ascii="Times New Roman" w:hAnsi="Times New Roman"/>
          <w:sz w:val="24"/>
          <w:szCs w:val="24"/>
        </w:rPr>
        <w:br/>
      </w:r>
      <w:r w:rsidRPr="00B92D01">
        <w:rPr>
          <w:rFonts w:ascii="Times New Roman" w:hAnsi="Times New Roman"/>
          <w:sz w:val="24"/>
          <w:szCs w:val="24"/>
        </w:rPr>
        <w:lastRenderedPageBreak/>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B92D01" w:rsidRPr="00B92D01" w:rsidRDefault="00B92D01" w:rsidP="00B92D01">
      <w:pPr>
        <w:pStyle w:val="aff4"/>
        <w:numPr>
          <w:ilvl w:val="0"/>
          <w:numId w:val="22"/>
        </w:numPr>
        <w:tabs>
          <w:tab w:val="clear" w:pos="1730"/>
        </w:tabs>
        <w:suppressAutoHyphens/>
        <w:spacing w:before="240" w:after="0"/>
        <w:ind w:left="0" w:firstLine="709"/>
        <w:jc w:val="both"/>
        <w:rPr>
          <w:b/>
        </w:rPr>
      </w:pPr>
      <w:r w:rsidRPr="00B92D01">
        <w:rPr>
          <w:b/>
        </w:rPr>
        <w:t>Требования к проведению СМР и ПНР</w:t>
      </w:r>
    </w:p>
    <w:p w:rsidR="00B92D01" w:rsidRPr="00B92D01" w:rsidRDefault="00B92D01" w:rsidP="00B92D01">
      <w:pPr>
        <w:pStyle w:val="aff4"/>
        <w:numPr>
          <w:ilvl w:val="1"/>
          <w:numId w:val="22"/>
        </w:numPr>
        <w:suppressAutoHyphens/>
        <w:spacing w:after="0"/>
        <w:jc w:val="both"/>
        <w:rPr>
          <w:bCs/>
          <w:iCs/>
        </w:rPr>
      </w:pPr>
      <w:r w:rsidRPr="00B92D01">
        <w:rPr>
          <w:bCs/>
          <w:iCs/>
        </w:rPr>
        <w:t>Последовательность проведения работ:</w:t>
      </w:r>
    </w:p>
    <w:p w:rsidR="00B92D01" w:rsidRPr="00B92D01" w:rsidRDefault="00B92D01" w:rsidP="00622AB4">
      <w:pPr>
        <w:pStyle w:val="af2"/>
        <w:tabs>
          <w:tab w:val="left" w:pos="993"/>
        </w:tabs>
        <w:ind w:left="709"/>
        <w:jc w:val="both"/>
        <w:rPr>
          <w:rFonts w:ascii="Times New Roman" w:hAnsi="Times New Roman"/>
          <w:bCs/>
          <w:iCs/>
          <w:sz w:val="24"/>
          <w:szCs w:val="24"/>
        </w:rPr>
      </w:pPr>
      <w:r w:rsidRPr="00B92D01">
        <w:rPr>
          <w:rFonts w:ascii="Times New Roman" w:hAnsi="Times New Roman"/>
          <w:bCs/>
          <w:iCs/>
          <w:sz w:val="24"/>
          <w:szCs w:val="24"/>
        </w:rPr>
        <w:t>Подготовительные работы и поставка оборудования;</w:t>
      </w:r>
    </w:p>
    <w:p w:rsidR="00B92D01" w:rsidRPr="00B92D01" w:rsidRDefault="00B92D01" w:rsidP="00622AB4">
      <w:pPr>
        <w:pStyle w:val="af2"/>
        <w:tabs>
          <w:tab w:val="left" w:pos="993"/>
        </w:tabs>
        <w:jc w:val="both"/>
        <w:rPr>
          <w:rFonts w:ascii="Times New Roman" w:hAnsi="Times New Roman"/>
          <w:bCs/>
          <w:iCs/>
          <w:sz w:val="24"/>
          <w:szCs w:val="24"/>
        </w:rPr>
      </w:pPr>
      <w:r w:rsidRPr="00B92D01">
        <w:rPr>
          <w:rFonts w:ascii="Times New Roman" w:hAnsi="Times New Roman"/>
          <w:bCs/>
          <w:iCs/>
          <w:sz w:val="24"/>
          <w:szCs w:val="24"/>
        </w:rPr>
        <w:t>Работы по выносу в натуру и геодезическая разбивка сооружений;</w:t>
      </w:r>
    </w:p>
    <w:p w:rsidR="00B92D01" w:rsidRPr="00B92D01" w:rsidRDefault="00B92D01" w:rsidP="00F23CBD">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Проведение ПНР, в том числе актуализация (при необходимости, в соответствии</w:t>
      </w:r>
      <w:r w:rsidRPr="00B92D01">
        <w:rPr>
          <w:rFonts w:ascii="Times New Roman" w:hAnsi="Times New Roman"/>
          <w:bCs/>
          <w:iCs/>
          <w:sz w:val="24"/>
          <w:szCs w:val="24"/>
        </w:rPr>
        <w:br/>
        <w:t>с проектом) однолинейных схем 6-10 кВ РЭС и прописывание элементов в АСТУ ОТУ (визуально и привязка ТС, ТИ и ТУ).</w:t>
      </w:r>
    </w:p>
    <w:p w:rsidR="00B92D01" w:rsidRPr="00B92D01" w:rsidRDefault="00B92D01" w:rsidP="00B92D01">
      <w:pPr>
        <w:pStyle w:val="aff4"/>
        <w:numPr>
          <w:ilvl w:val="1"/>
          <w:numId w:val="22"/>
        </w:numPr>
        <w:suppressAutoHyphens/>
        <w:spacing w:after="0"/>
        <w:ind w:left="0" w:firstLine="709"/>
        <w:jc w:val="both"/>
        <w:rPr>
          <w:bCs/>
          <w:iCs/>
        </w:rPr>
      </w:pPr>
      <w:r w:rsidRPr="00B92D01">
        <w:rPr>
          <w:bCs/>
          <w:iCs/>
        </w:rPr>
        <w:t>Основные требования при производстве работ:</w:t>
      </w:r>
    </w:p>
    <w:p w:rsidR="00B92D01" w:rsidRPr="00B92D01" w:rsidRDefault="00B92D01" w:rsidP="00622AB4">
      <w:pPr>
        <w:pStyle w:val="af2"/>
        <w:tabs>
          <w:tab w:val="left" w:pos="993"/>
        </w:tabs>
        <w:ind w:left="709"/>
        <w:jc w:val="both"/>
        <w:rPr>
          <w:rFonts w:ascii="Times New Roman" w:hAnsi="Times New Roman"/>
          <w:bCs/>
          <w:iCs/>
          <w:sz w:val="24"/>
          <w:szCs w:val="24"/>
        </w:rPr>
      </w:pPr>
      <w:r w:rsidRPr="00B92D01">
        <w:rPr>
          <w:rFonts w:ascii="Times New Roman" w:hAnsi="Times New Roman"/>
          <w:bCs/>
          <w:iCs/>
          <w:sz w:val="24"/>
          <w:szCs w:val="24"/>
        </w:rPr>
        <w:t>Выполнение при необходимости (в соответствии с проектом) землеустроительных работ.</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Страхование рисков, в том числе причинения ущерба третьей стороне.</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Комплектация материалами, необходимыми для строительства, в строгом соответствии</w:t>
      </w:r>
      <w:r w:rsidRPr="00B92D01">
        <w:rPr>
          <w:rFonts w:ascii="Times New Roman" w:hAnsi="Times New Roman"/>
          <w:bCs/>
          <w:iCs/>
          <w:sz w:val="24"/>
          <w:szCs w:val="24"/>
        </w:rPr>
        <w:br/>
        <w:t>с технологической последовательностью СМР и в сроки, установленные календарным планом</w:t>
      </w:r>
      <w:r w:rsidRPr="00B92D01">
        <w:rPr>
          <w:rFonts w:ascii="Times New Roman" w:hAnsi="Times New Roman"/>
          <w:bCs/>
          <w:iCs/>
          <w:sz w:val="24"/>
          <w:szCs w:val="24"/>
        </w:rPr>
        <w:br/>
        <w:t>и графиком строительства, согласованным Заказчиком.</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Оформление при необходимости (</w:t>
      </w:r>
      <w:r w:rsidRPr="00B92D01">
        <w:rPr>
          <w:rFonts w:ascii="Times New Roman" w:hAnsi="Times New Roman"/>
          <w:bCs/>
          <w:i/>
          <w:sz w:val="24"/>
          <w:szCs w:val="24"/>
        </w:rPr>
        <w:t>при соответствующем обосновании</w:t>
      </w:r>
      <w:r w:rsidRPr="00B92D01">
        <w:rPr>
          <w:rFonts w:ascii="Times New Roman" w:hAnsi="Times New Roman"/>
          <w:bCs/>
          <w:iCs/>
          <w:sz w:val="24"/>
          <w:szCs w:val="24"/>
        </w:rPr>
        <w:t>) разрешений</w:t>
      </w:r>
      <w:r w:rsidRPr="00B92D01">
        <w:rPr>
          <w:rFonts w:ascii="Times New Roman" w:hAnsi="Times New Roman"/>
          <w:bCs/>
          <w:iCs/>
          <w:sz w:val="24"/>
          <w:szCs w:val="24"/>
        </w:rPr>
        <w:br/>
        <w:t>на производство земляных работ.</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Выполнение всех необходимых согласований, возникающих в процессе строительства.</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Выполнение всех Технических условий, выданных заинтересованными организациями.</w:t>
      </w:r>
    </w:p>
    <w:p w:rsidR="00B92D01" w:rsidRPr="00B92D01" w:rsidRDefault="00B92D01" w:rsidP="00273277">
      <w:pPr>
        <w:pStyle w:val="af2"/>
        <w:ind w:left="0" w:firstLine="709"/>
        <w:jc w:val="both"/>
        <w:rPr>
          <w:rFonts w:ascii="Times New Roman" w:hAnsi="Times New Roman"/>
          <w:bCs/>
          <w:iCs/>
          <w:sz w:val="24"/>
          <w:szCs w:val="24"/>
        </w:rPr>
      </w:pPr>
      <w:r w:rsidRPr="00B92D01">
        <w:rPr>
          <w:rFonts w:ascii="Times New Roman" w:hAnsi="Times New Roman"/>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B92D01" w:rsidRPr="00B92D01" w:rsidRDefault="00B92D01" w:rsidP="00B92D01">
      <w:pPr>
        <w:pStyle w:val="af2"/>
        <w:spacing w:after="0"/>
        <w:ind w:left="0" w:firstLine="709"/>
        <w:jc w:val="both"/>
        <w:rPr>
          <w:rFonts w:ascii="Times New Roman" w:hAnsi="Times New Roman"/>
          <w:bCs/>
          <w:iCs/>
          <w:sz w:val="24"/>
          <w:szCs w:val="24"/>
        </w:rPr>
      </w:pPr>
      <w:r w:rsidRPr="00B92D01">
        <w:rPr>
          <w:rFonts w:ascii="Times New Roman" w:hAnsi="Times New Roman"/>
          <w:bCs/>
          <w:iCs/>
          <w:sz w:val="24"/>
          <w:szCs w:val="24"/>
        </w:rPr>
        <w:t>Представление необходимых документов для оформления ввода объекта в эксплуатацию Заказчиком по завершении работ.</w:t>
      </w:r>
    </w:p>
    <w:p w:rsidR="00B92D01" w:rsidRPr="00B92D01" w:rsidRDefault="00B92D01" w:rsidP="00B92D01">
      <w:pPr>
        <w:pStyle w:val="aff4"/>
        <w:numPr>
          <w:ilvl w:val="0"/>
          <w:numId w:val="22"/>
        </w:numPr>
        <w:tabs>
          <w:tab w:val="clear" w:pos="1730"/>
        </w:tabs>
        <w:suppressAutoHyphens/>
        <w:spacing w:before="240" w:after="0"/>
        <w:ind w:left="0" w:firstLine="709"/>
        <w:jc w:val="both"/>
        <w:rPr>
          <w:b/>
        </w:rPr>
      </w:pPr>
      <w:r w:rsidRPr="00B92D01">
        <w:rPr>
          <w:b/>
        </w:rPr>
        <w:t>Требования к подрядной организации</w:t>
      </w:r>
    </w:p>
    <w:p w:rsidR="00B92D01" w:rsidRPr="00B92D01" w:rsidRDefault="00B92D01" w:rsidP="00757F09">
      <w:pPr>
        <w:pStyle w:val="aff4"/>
        <w:ind w:left="709"/>
        <w:jc w:val="both"/>
      </w:pPr>
      <w:r w:rsidRPr="00B92D01">
        <w:t>Подрядчик:</w:t>
      </w:r>
    </w:p>
    <w:p w:rsidR="00B92D01" w:rsidRPr="00B92D01" w:rsidRDefault="00B92D01" w:rsidP="00B92D01">
      <w:pPr>
        <w:pStyle w:val="aff4"/>
        <w:numPr>
          <w:ilvl w:val="0"/>
          <w:numId w:val="24"/>
        </w:numPr>
        <w:tabs>
          <w:tab w:val="clear" w:pos="0"/>
        </w:tabs>
        <w:suppressAutoHyphens/>
        <w:spacing w:after="0"/>
        <w:ind w:left="0" w:firstLine="709"/>
        <w:jc w:val="both"/>
      </w:pPr>
      <w:r w:rsidRPr="00B92D01">
        <w:t>должен обладать необходимыми профессиональными знаниями и опытом при выполнении аналогичных проектных и строительно-монтажных, пусконаладочных работ</w:t>
      </w:r>
      <w:r w:rsidRPr="00B92D01">
        <w:br/>
        <w:t>не менее 3 лет;</w:t>
      </w:r>
    </w:p>
    <w:p w:rsidR="00B92D01" w:rsidRPr="00B92D01" w:rsidRDefault="00B92D01" w:rsidP="00B92D01">
      <w:pPr>
        <w:pStyle w:val="aff4"/>
        <w:numPr>
          <w:ilvl w:val="0"/>
          <w:numId w:val="24"/>
        </w:numPr>
        <w:tabs>
          <w:tab w:val="clear" w:pos="0"/>
        </w:tabs>
        <w:suppressAutoHyphens/>
        <w:spacing w:after="0"/>
        <w:ind w:left="0" w:firstLine="709"/>
        <w:jc w:val="both"/>
      </w:pPr>
      <w:r w:rsidRPr="00B92D01">
        <w:t>должен быть членом саморегулируемой организации в области проектирования</w:t>
      </w:r>
      <w:r w:rsidRPr="00B92D01">
        <w:br/>
        <w:t>и строительства, соответствующей виду выполняемых работ согласно ТЗ;</w:t>
      </w:r>
    </w:p>
    <w:p w:rsidR="00B92D01" w:rsidRPr="00B92D01" w:rsidRDefault="00B92D01" w:rsidP="00B92D01">
      <w:pPr>
        <w:pStyle w:val="aff4"/>
        <w:numPr>
          <w:ilvl w:val="0"/>
          <w:numId w:val="24"/>
        </w:numPr>
        <w:tabs>
          <w:tab w:val="clear" w:pos="0"/>
        </w:tabs>
        <w:suppressAutoHyphens/>
        <w:spacing w:after="0"/>
        <w:ind w:left="0" w:firstLine="709"/>
        <w:jc w:val="both"/>
      </w:pPr>
      <w:r w:rsidRPr="00B92D01">
        <w:t>имеет право привлекать специализированные Субподрядные организации,</w:t>
      </w:r>
      <w:r w:rsidRPr="00B92D01">
        <w:br/>
        <w:t>по согласованию с Заказчиком;</w:t>
      </w:r>
    </w:p>
    <w:p w:rsidR="00B92D01" w:rsidRPr="00B92D01" w:rsidRDefault="00B92D01" w:rsidP="00B92D01">
      <w:pPr>
        <w:pStyle w:val="aff4"/>
        <w:numPr>
          <w:ilvl w:val="0"/>
          <w:numId w:val="24"/>
        </w:numPr>
        <w:tabs>
          <w:tab w:val="clear" w:pos="0"/>
        </w:tabs>
        <w:suppressAutoHyphens/>
        <w:spacing w:after="0"/>
        <w:ind w:left="0" w:firstLine="709"/>
        <w:jc w:val="both"/>
      </w:pPr>
      <w:r w:rsidRPr="00B92D01">
        <w:lastRenderedPageBreak/>
        <w:t>должен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B92D01" w:rsidRPr="00B92D01" w:rsidRDefault="00B92D01" w:rsidP="00B92D01">
      <w:pPr>
        <w:pStyle w:val="aff4"/>
        <w:numPr>
          <w:ilvl w:val="0"/>
          <w:numId w:val="24"/>
        </w:numPr>
        <w:tabs>
          <w:tab w:val="clear" w:pos="0"/>
        </w:tabs>
        <w:suppressAutoHyphens/>
        <w:spacing w:after="0"/>
        <w:ind w:left="0" w:firstLine="709"/>
        <w:jc w:val="both"/>
      </w:pPr>
      <w:r w:rsidRPr="00B92D01">
        <w:t>выбор Субподрядчиков должен быть согласован с Заказчиком. Подрядчик несет полную ответственность за работу субподрядчика. Подрядчик обязан предоставить детальный перечень работ, выполняемых субподрядчиком;</w:t>
      </w:r>
    </w:p>
    <w:p w:rsidR="00B92D01" w:rsidRPr="00B92D01" w:rsidRDefault="00B92D01" w:rsidP="00B92D01">
      <w:pPr>
        <w:pStyle w:val="aff4"/>
        <w:numPr>
          <w:ilvl w:val="0"/>
          <w:numId w:val="24"/>
        </w:numPr>
        <w:tabs>
          <w:tab w:val="clear" w:pos="0"/>
        </w:tabs>
        <w:suppressAutoHyphens/>
        <w:spacing w:after="0"/>
        <w:ind w:left="0" w:firstLine="709"/>
        <w:jc w:val="both"/>
      </w:pPr>
      <w:r w:rsidRPr="00B92D01">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B92D01" w:rsidRPr="00B92D01" w:rsidRDefault="00B92D01" w:rsidP="00B92D01">
      <w:pPr>
        <w:pStyle w:val="aff4"/>
        <w:numPr>
          <w:ilvl w:val="0"/>
          <w:numId w:val="22"/>
        </w:numPr>
        <w:tabs>
          <w:tab w:val="clear" w:pos="1730"/>
        </w:tabs>
        <w:suppressAutoHyphens/>
        <w:spacing w:before="240" w:after="0"/>
        <w:ind w:left="0" w:firstLine="709"/>
        <w:jc w:val="both"/>
        <w:rPr>
          <w:b/>
        </w:rPr>
      </w:pPr>
      <w:r w:rsidRPr="00B92D01">
        <w:rPr>
          <w:b/>
        </w:rPr>
        <w:t>Правила контроля и приемки работ</w:t>
      </w:r>
    </w:p>
    <w:p w:rsidR="00B92D01" w:rsidRPr="00B92D01" w:rsidRDefault="00B92D01" w:rsidP="00E67CCE">
      <w:pPr>
        <w:ind w:firstLine="709"/>
        <w:jc w:val="both"/>
      </w:pPr>
      <w:r w:rsidRPr="00B92D01">
        <w:t>Контроль и приемка работ осуществляется в соответствии с условиями договора подряда (приложения к конкурсной документации) и действующим законодательством</w:t>
      </w:r>
      <w:r w:rsidRPr="00B92D01">
        <w:br/>
        <w:t>и действующими регламентами.</w:t>
      </w:r>
    </w:p>
    <w:p w:rsidR="00B92D01" w:rsidRPr="00B92D01" w:rsidRDefault="00B92D01" w:rsidP="00E67CCE">
      <w:pPr>
        <w:ind w:firstLine="709"/>
        <w:jc w:val="both"/>
      </w:pPr>
      <w:r w:rsidRPr="00B92D01">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B92D01" w:rsidRPr="00B92D01" w:rsidRDefault="00B92D01" w:rsidP="00E67CCE">
      <w:pPr>
        <w:ind w:firstLine="709"/>
        <w:jc w:val="both"/>
      </w:pPr>
      <w:r w:rsidRPr="00B92D01">
        <w:t>Руководители работ, участвующие в строительстве, совместно с представителями филиала ПАО «Россети Центр»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w:t>
      </w:r>
      <w:r w:rsidRPr="00B92D01">
        <w:br/>
        <w:t>и проектной документации, проверяют соблюдение технологической дисциплины в процессе строительства.</w:t>
      </w:r>
    </w:p>
    <w:p w:rsidR="00B92D01" w:rsidRPr="00B92D01" w:rsidRDefault="00B92D01" w:rsidP="00E67CCE">
      <w:pPr>
        <w:ind w:firstLine="709"/>
        <w:jc w:val="both"/>
      </w:pPr>
      <w:r w:rsidRPr="00B92D01">
        <w:t>Приемку строительно-монтажных работ осуществляет Заказчик в соответствии</w:t>
      </w:r>
      <w:r w:rsidRPr="00B92D01">
        <w:br/>
        <w:t>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B92D01" w:rsidRPr="00B92D01" w:rsidRDefault="00B92D01" w:rsidP="00E67CCE">
      <w:pPr>
        <w:ind w:firstLine="709"/>
        <w:jc w:val="both"/>
      </w:pPr>
      <w:r w:rsidRPr="00B92D01">
        <w:t>Контроль и ответственность за соблюдение ПТБ персоналом Подрядчика</w:t>
      </w:r>
      <w:r w:rsidRPr="00B92D01">
        <w:br/>
        <w:t>и привлеченных им субподрядных организаций при проведении строительно-монтажных работ возлагается на подрядную организацию.</w:t>
      </w:r>
    </w:p>
    <w:p w:rsidR="00B92D01" w:rsidRPr="00B92D01" w:rsidRDefault="00B92D01" w:rsidP="00E67CCE">
      <w:pPr>
        <w:ind w:firstLine="709"/>
        <w:jc w:val="both"/>
      </w:pPr>
      <w:r w:rsidRPr="00B92D01">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B92D01" w:rsidRPr="00B92D01" w:rsidRDefault="00B92D01" w:rsidP="00E67CCE">
      <w:pPr>
        <w:ind w:firstLine="709"/>
        <w:jc w:val="both"/>
      </w:pPr>
      <w:r w:rsidRPr="00B92D01">
        <w:t>По окончании работ Подрядчик передает Заказчику дополнительно следующие материалы:</w:t>
      </w:r>
    </w:p>
    <w:p w:rsidR="00B92D01" w:rsidRPr="00B92D01" w:rsidRDefault="00B92D01" w:rsidP="00B92D01">
      <w:pPr>
        <w:pStyle w:val="aff4"/>
        <w:numPr>
          <w:ilvl w:val="0"/>
          <w:numId w:val="33"/>
        </w:numPr>
        <w:spacing w:after="0"/>
        <w:ind w:left="0" w:firstLine="709"/>
        <w:jc w:val="both"/>
      </w:pPr>
      <w:r w:rsidRPr="00B92D01">
        <w:t>карту (план) объекта землеустройства, подготовленную в соответствии</w:t>
      </w:r>
      <w:r w:rsidRPr="00B92D01">
        <w:br/>
        <w:t>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rsidR="00B92D01" w:rsidRPr="00B92D01" w:rsidRDefault="00B92D01" w:rsidP="00B92D01">
      <w:pPr>
        <w:pStyle w:val="aff4"/>
        <w:numPr>
          <w:ilvl w:val="0"/>
          <w:numId w:val="33"/>
        </w:numPr>
        <w:spacing w:after="0"/>
        <w:ind w:left="0" w:firstLine="709"/>
        <w:jc w:val="both"/>
      </w:pPr>
      <w:r w:rsidRPr="00B92D01">
        <w:t>межевой план на земельный участок, подготовленный в соответствии</w:t>
      </w:r>
      <w:r w:rsidRPr="00B92D01">
        <w:br/>
        <w:t>с требованиями приказа Минэкономразвития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Минэкономразвития России от 16.01.2009</w:t>
      </w:r>
      <w:r w:rsidRPr="00B92D01">
        <w:br/>
        <w:t>№ 266-ИМ/Д23 «О многоконтурных земельных участках» 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w:t>
      </w:r>
      <w:r w:rsidRPr="00B92D01">
        <w:br/>
        <w:t>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w:t>
      </w:r>
      <w:r w:rsidRPr="00B92D01">
        <w:br/>
        <w:t>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B92D01" w:rsidRPr="00B92D01" w:rsidRDefault="00B92D01" w:rsidP="00B92D01">
      <w:pPr>
        <w:pStyle w:val="aff4"/>
        <w:numPr>
          <w:ilvl w:val="0"/>
          <w:numId w:val="33"/>
        </w:numPr>
        <w:spacing w:after="0"/>
        <w:ind w:left="0" w:firstLine="709"/>
        <w:jc w:val="both"/>
      </w:pPr>
      <w:r w:rsidRPr="00B92D01">
        <w:lastRenderedPageBreak/>
        <w:t>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сооружений, расположенных в охранной зоне и не относящихся</w:t>
      </w:r>
      <w:r w:rsidRPr="00B92D01">
        <w:br/>
        <w:t>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w:t>
      </w:r>
      <w:r w:rsidRPr="00B92D01">
        <w:br/>
        <w:t>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w:t>
      </w:r>
      <w:r w:rsidRPr="00B92D01">
        <w:br/>
        <w:t>в случае, если в результате указанной реконструкции местоположение границ ранее установленной охранной зоны не изменилось.</w:t>
      </w:r>
    </w:p>
    <w:p w:rsidR="00B92D01" w:rsidRPr="00B92D01" w:rsidRDefault="00B92D01" w:rsidP="00E67CCE">
      <w:pPr>
        <w:ind w:firstLine="709"/>
        <w:jc w:val="both"/>
      </w:pPr>
      <w:r w:rsidRPr="00B92D01">
        <w:t>Подрядчик ведет исполнительную документацию на протяжении всего периода производства СМР в соответствии СНиП и руководством РК БП 20/08-02/2016 «ПОРЯДОК ВЕДЕНИЯ ИСПОЛНИТЕЛЬНОЙ И ФОРМИРОВАНИЯ ПРИЕМО-СДАТОЧНОЙ ДОКУМЕНТАЦИИ НА ОБЪЕКТАХ ЭЛЕКТРОСЕТЕВОГО КОМПЛЕКСА ПАО «Россети Центр» (приложение к приказу ПАО «МРСК Центра» от 08.12.2016 № 410-ЦА) и передает ее Заказчику (один экземпляр передается в УКС, один в эксплуатирующую службу</w:t>
      </w:r>
      <w:r w:rsidRPr="00B92D01">
        <w:br/>
        <w:t xml:space="preserve">по принадлежности объекта строительства/реконструкции) в двух экземплярах и в электронном виде в формате </w:t>
      </w:r>
      <w:r w:rsidRPr="00B92D01">
        <w:rPr>
          <w:lang w:val="en-US"/>
        </w:rPr>
        <w:t>PDF</w:t>
      </w:r>
      <w:r w:rsidRPr="00B92D01">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w:t>
      </w:r>
      <w:r w:rsidRPr="00B92D01">
        <w:br/>
        <w:t>по завершении строительства/реконструкции объекта.</w:t>
      </w:r>
    </w:p>
    <w:p w:rsidR="00B92D01" w:rsidRPr="00B92D01" w:rsidRDefault="00B92D01" w:rsidP="00B92D01">
      <w:pPr>
        <w:pStyle w:val="aff4"/>
        <w:numPr>
          <w:ilvl w:val="0"/>
          <w:numId w:val="22"/>
        </w:numPr>
        <w:tabs>
          <w:tab w:val="clear" w:pos="1730"/>
        </w:tabs>
        <w:suppressAutoHyphens/>
        <w:spacing w:after="0"/>
        <w:ind w:left="0" w:firstLine="709"/>
        <w:jc w:val="both"/>
        <w:rPr>
          <w:b/>
        </w:rPr>
      </w:pPr>
      <w:r w:rsidRPr="00B92D01">
        <w:rPr>
          <w:b/>
        </w:rPr>
        <w:t>Гарантийные обязательства</w:t>
      </w:r>
    </w:p>
    <w:p w:rsidR="00B92D01" w:rsidRPr="00B92D01" w:rsidRDefault="00B92D01" w:rsidP="00B92D01">
      <w:pPr>
        <w:pStyle w:val="aff4"/>
        <w:numPr>
          <w:ilvl w:val="1"/>
          <w:numId w:val="22"/>
        </w:numPr>
        <w:suppressAutoHyphens/>
        <w:spacing w:after="0"/>
        <w:ind w:left="0" w:firstLine="709"/>
        <w:jc w:val="both"/>
        <w:rPr>
          <w:bCs/>
          <w:iCs/>
        </w:rPr>
      </w:pPr>
      <w:r w:rsidRPr="00B92D01">
        <w:rPr>
          <w:bCs/>
          <w:iCs/>
        </w:rPr>
        <w:t>Гарантия на оборудование и материалы должна распространяться не менее чем</w:t>
      </w:r>
      <w:r w:rsidRPr="00B92D01">
        <w:rPr>
          <w:bCs/>
          <w:iCs/>
        </w:rPr>
        <w:br/>
        <w:t>на 60 месяцев, на СМР и ПНР – 36 месяцев. Время начала исчисления гарантийного срока –</w:t>
      </w:r>
      <w:r w:rsidRPr="00B92D01">
        <w:rPr>
          <w:bCs/>
          <w:iCs/>
        </w:rPr>
        <w:br/>
        <w:t>с момента ввода в эксплуатацию.</w:t>
      </w:r>
    </w:p>
    <w:p w:rsidR="00B92D01" w:rsidRPr="00B92D01" w:rsidRDefault="00B92D01" w:rsidP="00B92D01">
      <w:pPr>
        <w:pStyle w:val="aff4"/>
        <w:numPr>
          <w:ilvl w:val="1"/>
          <w:numId w:val="22"/>
        </w:numPr>
        <w:suppressAutoHyphens/>
        <w:spacing w:after="0"/>
        <w:ind w:left="0" w:firstLine="709"/>
        <w:jc w:val="both"/>
        <w:rPr>
          <w:bCs/>
          <w:iCs/>
        </w:rPr>
      </w:pPr>
      <w:r w:rsidRPr="00B92D01">
        <w:rPr>
          <w:bCs/>
          <w:iCs/>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92D01" w:rsidRPr="00B92D01" w:rsidRDefault="00B92D01" w:rsidP="00B92D01">
      <w:pPr>
        <w:pStyle w:val="aff4"/>
        <w:numPr>
          <w:ilvl w:val="0"/>
          <w:numId w:val="22"/>
        </w:numPr>
        <w:tabs>
          <w:tab w:val="clear" w:pos="1730"/>
        </w:tabs>
        <w:suppressAutoHyphens/>
        <w:spacing w:after="0"/>
        <w:ind w:left="0" w:firstLine="709"/>
        <w:jc w:val="both"/>
        <w:rPr>
          <w:b/>
        </w:rPr>
      </w:pPr>
      <w:r w:rsidRPr="00B92D01">
        <w:rPr>
          <w:b/>
        </w:rPr>
        <w:t>Сроки выполнения работ</w:t>
      </w:r>
    </w:p>
    <w:p w:rsidR="00B92D01" w:rsidRPr="00B92D01" w:rsidRDefault="00B92D01" w:rsidP="00B92D01">
      <w:pPr>
        <w:pStyle w:val="aff4"/>
        <w:tabs>
          <w:tab w:val="left" w:pos="993"/>
          <w:tab w:val="left" w:pos="1134"/>
        </w:tabs>
        <w:spacing w:after="0" w:line="276" w:lineRule="auto"/>
        <w:ind w:left="0" w:firstLine="709"/>
        <w:jc w:val="both"/>
      </w:pPr>
      <w:r w:rsidRPr="00B92D01">
        <w:t>Сроки выполнения работ 180 (сто восемьдесят) календарных дней с даты подписания договора подряда.</w:t>
      </w:r>
    </w:p>
    <w:p w:rsidR="00B92D01" w:rsidRPr="00B92D01" w:rsidRDefault="00B92D01" w:rsidP="00B92D01">
      <w:pPr>
        <w:pStyle w:val="aff4"/>
        <w:tabs>
          <w:tab w:val="left" w:pos="993"/>
          <w:tab w:val="left" w:pos="1134"/>
        </w:tabs>
        <w:spacing w:after="0" w:line="276" w:lineRule="auto"/>
        <w:ind w:left="0" w:firstLine="709"/>
        <w:jc w:val="both"/>
      </w:pPr>
      <w:r w:rsidRPr="00B92D01">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B92D01" w:rsidRPr="00B92D01" w:rsidRDefault="00B92D01" w:rsidP="00B92D01">
      <w:pPr>
        <w:pStyle w:val="Standard"/>
        <w:ind w:firstLine="709"/>
        <w:jc w:val="both"/>
      </w:pPr>
      <w:r w:rsidRPr="00B92D01">
        <w:t xml:space="preserve">Оплата производится в течение </w:t>
      </w:r>
      <w:r w:rsidRPr="00B92D01">
        <w:rPr>
          <w:bCs/>
          <w:iCs/>
        </w:rPr>
        <w:t xml:space="preserve">7 (семи) </w:t>
      </w:r>
      <w:r w:rsidRPr="00B92D01">
        <w:t>рабочих дней с момента подписания сторонами актов приёма работ.</w:t>
      </w:r>
    </w:p>
    <w:p w:rsidR="00B92D01" w:rsidRPr="00B92D01" w:rsidRDefault="00B92D01" w:rsidP="00B92D01">
      <w:pPr>
        <w:pStyle w:val="aff4"/>
        <w:numPr>
          <w:ilvl w:val="0"/>
          <w:numId w:val="22"/>
        </w:numPr>
        <w:tabs>
          <w:tab w:val="clear" w:pos="1730"/>
        </w:tabs>
        <w:suppressAutoHyphens/>
        <w:spacing w:after="0"/>
        <w:ind w:left="0" w:firstLine="709"/>
        <w:jc w:val="both"/>
        <w:rPr>
          <w:b/>
        </w:rPr>
      </w:pPr>
      <w:r w:rsidRPr="00B92D01">
        <w:rPr>
          <w:b/>
        </w:rPr>
        <w:t>Основные нормативно-технические документы, определяющие требования к проектированию и строительству</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Градостроительный кодекс РФ;</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Земельный кодекс РФ;</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lastRenderedPageBreak/>
        <w:t>Лесной кодекс РФ;</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ПУЭ (действующее издание);</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ПТЭ (действующее издание);</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B92D01" w:rsidRPr="00B92D01" w:rsidRDefault="00B92D01" w:rsidP="00B92D01">
      <w:pPr>
        <w:pStyle w:val="aff4"/>
        <w:numPr>
          <w:ilvl w:val="0"/>
          <w:numId w:val="23"/>
        </w:numPr>
        <w:tabs>
          <w:tab w:val="clear" w:pos="0"/>
        </w:tabs>
        <w:suppressAutoHyphens/>
        <w:spacing w:after="0"/>
        <w:ind w:left="0" w:firstLine="709"/>
        <w:jc w:val="both"/>
      </w:pPr>
      <w:r w:rsidRPr="00B92D01">
        <w:t>ГОСТ Р 21.101-2020 «Система проектной документации для строительства. Основные требования к проектной и рабочей документации»;</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Положение ПАО «Россети» «О единой технической политике в электросетевом комплексе»;</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Концепция цифровизации сетей на 2018-2030 гг. ПАО «Россети»;</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34.01-21.1-001-2017 «Распределительные электрические сети напряжением 0,4-110 кВ. Требования к технологическому проектированию»;</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34.01-6.1-001-2016. «Программно-технические комплексы подстанций</w:t>
      </w:r>
      <w:r w:rsidRPr="00B92D01">
        <w:rPr>
          <w:sz w:val="24"/>
          <w:szCs w:val="24"/>
        </w:rPr>
        <w:br/>
        <w:t>6-10 (20) кВ.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34.01-2.2-002-2015 «Арматура для воздушных линий электропередачи</w:t>
      </w:r>
      <w:r w:rsidRPr="00B92D01">
        <w:rPr>
          <w:sz w:val="24"/>
          <w:szCs w:val="24"/>
        </w:rPr>
        <w:br/>
        <w:t>с самонесущими изолированными проводами напряжением до 1 кВ Анкерная</w:t>
      </w:r>
      <w:r w:rsidRPr="00B92D01">
        <w:rPr>
          <w:sz w:val="24"/>
          <w:szCs w:val="24"/>
        </w:rPr>
        <w:br/>
        <w:t>и поддерживающая арматура для СИП-1 и СИП-2.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34.01-2.2-003-2015» Арматура для воздушных линий электропередачи</w:t>
      </w:r>
      <w:r w:rsidRPr="00B92D01">
        <w:rPr>
          <w:sz w:val="24"/>
          <w:szCs w:val="24"/>
        </w:rPr>
        <w:br/>
        <w:t>с самонесущими изолированными проводами напряжением до 1 кВ. Вспомогательная арматура.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34.01-2.2-004-2015 «Арматура для воздушных линий электропередачи</w:t>
      </w:r>
      <w:r w:rsidRPr="00B92D01">
        <w:rPr>
          <w:sz w:val="24"/>
          <w:szCs w:val="24"/>
        </w:rPr>
        <w:br/>
        <w:t>с самонесущими изолированными проводами напряжением до 1 кВ. Ответвительная арматура.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34.01-2.2-005-2015 «Арматура для воздушных линий электропередачи</w:t>
      </w:r>
      <w:r w:rsidRPr="00B92D01">
        <w:rPr>
          <w:sz w:val="24"/>
          <w:szCs w:val="24"/>
        </w:rPr>
        <w:br/>
        <w:t>с самонесущими изолированными проводами напряжением до 1 кВ. Правила приёмки и методы испытаний.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34.01-2.2-006-2015 «Арматура для воздушных линий электропередачи</w:t>
      </w:r>
      <w:r w:rsidRPr="00B92D01">
        <w:rPr>
          <w:sz w:val="24"/>
          <w:szCs w:val="24"/>
        </w:rPr>
        <w:br/>
        <w:t>с самонесущими изолированными проводами напряжением до 1 кВ. Соединительная арматура.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34.01-2.2-007-2015 «Арматура для воздушных линий электропередачи</w:t>
      </w:r>
      <w:r w:rsidRPr="00B92D01">
        <w:rPr>
          <w:sz w:val="24"/>
          <w:szCs w:val="24"/>
        </w:rPr>
        <w:br/>
        <w:t>с самонесущими изолированными проводами напряжением до 1 кВ. Анкерная и поддерживающая арматура для СИП-4. Общие технические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34.01-2.3.3-037-2020 ПАО «Россети» Трубы для прокладки кабельных линий напряжением выше 1 кВ;</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Технические требования к компонентам цифровой сети (утверждены распоряжением ПАО «Россети» от 25.05.2020 № 121 р);</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34.01-21-005-2019 «Цифровая электрическая сеть. Требования</w:t>
      </w:r>
      <w:r w:rsidRPr="00B92D01">
        <w:rPr>
          <w:sz w:val="24"/>
          <w:szCs w:val="24"/>
        </w:rPr>
        <w:br/>
        <w:t>к проектированию цифровых распределительных электрических сетей 0,4-220 кВ»;</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Нормы отвода земель для электрических сетей напряжением 0,38-750 кВ, № 14278. Утверждены Минтопэнерго 20.05.1994 г.;</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56947007-29.240.02.001-2008 «Методические указания по защите распределительных сетей напряжением 0,4-10 кВ от грозовых перенапряжений»;</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lastRenderedPageBreak/>
        <w:t>СТО 34.01-2.2-033-2017 «Линейное коммутационное оборудование 6-35 кВ – секционирующие пункты (реклоузеры). Том 1.2. Секционирующие пункты (реклоузеры)»;</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Руководство по изысканиям трасс и площадок для электросетевых объектов напряжением 0,4-20 кВ;</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Методические указания ПАО «МРСК Центра» по установке индикаторов короткого замыкания на воздушных линиях электропередач в сетях 6-10 кВ,</w:t>
      </w:r>
      <w:r w:rsidRPr="00B92D01">
        <w:rPr>
          <w:sz w:val="24"/>
          <w:szCs w:val="24"/>
        </w:rPr>
        <w:br/>
      </w:r>
      <w:r w:rsidRPr="00B92D01">
        <w:rPr>
          <w:sz w:val="24"/>
          <w:szCs w:val="24"/>
          <w:lang w:eastAsia="ru-RU"/>
        </w:rPr>
        <w:t>МИ</w:t>
      </w:r>
      <w:r w:rsidRPr="00B92D01">
        <w:rPr>
          <w:sz w:val="24"/>
          <w:szCs w:val="24"/>
          <w:lang w:val="en-US" w:eastAsia="ru-RU"/>
        </w:rPr>
        <w:t> </w:t>
      </w:r>
      <w:r w:rsidRPr="00B92D01">
        <w:rPr>
          <w:sz w:val="24"/>
          <w:szCs w:val="24"/>
          <w:lang w:eastAsia="ru-RU"/>
        </w:rPr>
        <w:t>БП</w:t>
      </w:r>
      <w:r w:rsidRPr="00B92D01">
        <w:rPr>
          <w:sz w:val="24"/>
          <w:szCs w:val="24"/>
          <w:lang w:val="en-US" w:eastAsia="ru-RU"/>
        </w:rPr>
        <w:t> </w:t>
      </w:r>
      <w:r w:rsidRPr="00B92D01">
        <w:rPr>
          <w:sz w:val="24"/>
          <w:szCs w:val="24"/>
          <w:lang w:eastAsia="ru-RU"/>
        </w:rPr>
        <w:t>11/06-01/2020</w:t>
      </w:r>
      <w:r w:rsidRPr="00B92D01">
        <w:rPr>
          <w:sz w:val="24"/>
          <w:szCs w:val="24"/>
        </w:rPr>
        <w:t>;</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Положение об управлении фирменным стилем ПАО «МРСК Центра»;</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РД 153-34.0-20.527-98 «Руководящие указания по расчету токов короткого замыкания и выбору электрооборудования»;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Инструкция 1.13-07 «Инструкция по оформлению приемо-сдаточной документации по электромонтажным работам»;</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w:t>
      </w:r>
      <w:r w:rsidRPr="00B92D01">
        <w:rPr>
          <w:sz w:val="24"/>
          <w:szCs w:val="24"/>
        </w:rPr>
        <w:br/>
        <w:t>и ПАО «МРСК Центра и Приволжья»;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B92D01">
        <w:rPr>
          <w:sz w:val="24"/>
          <w:szCs w:val="24"/>
        </w:rPr>
        <w:br/>
        <w:t>ПАО «МРСК Центра» и ПАО «МРСК Центра и Приволжья» РК БП 20/08-02/2019;</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Руководство «Организация и осуществление входного контроля продукции</w:t>
      </w:r>
      <w:r w:rsidRPr="00B92D01">
        <w:rPr>
          <w:sz w:val="24"/>
          <w:szCs w:val="24"/>
        </w:rPr>
        <w:br/>
        <w:t>для строительства и реконструкции объектов электросетевого комплекса ПАО «МРСК Центра» и ПАО «МРСК Центра и Приволжья» РК БП 20/08-02/2019;</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СП 48.13330.2019 «СНиП 12-01-2004 Организация строительства»</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СНиП 12-03-2001 «Безопасность труда в строительстве», часть 1 «Общие требования»;</w:t>
      </w:r>
    </w:p>
    <w:p w:rsidR="00B92D01" w:rsidRPr="00B92D01" w:rsidRDefault="00B92D01" w:rsidP="00B92D01">
      <w:pPr>
        <w:pStyle w:val="310"/>
        <w:numPr>
          <w:ilvl w:val="0"/>
          <w:numId w:val="23"/>
        </w:numPr>
        <w:tabs>
          <w:tab w:val="clear" w:pos="0"/>
        </w:tabs>
        <w:ind w:left="0" w:firstLine="709"/>
        <w:jc w:val="both"/>
        <w:rPr>
          <w:sz w:val="24"/>
          <w:szCs w:val="24"/>
        </w:rPr>
      </w:pPr>
      <w:r w:rsidRPr="00B92D01">
        <w:rPr>
          <w:sz w:val="24"/>
          <w:szCs w:val="24"/>
        </w:rPr>
        <w:t>СНиП 12-04-2002 «Безопасность труда в строительстве», часть 2 «Строительное производство».</w:t>
      </w:r>
    </w:p>
    <w:p w:rsidR="00B92D01" w:rsidRPr="00B92D01" w:rsidRDefault="00B92D01" w:rsidP="00CA1C53">
      <w:pPr>
        <w:pStyle w:val="Default"/>
        <w:ind w:firstLine="709"/>
        <w:jc w:val="both"/>
        <w:rPr>
          <w:color w:val="auto"/>
        </w:rPr>
      </w:pPr>
      <w:r w:rsidRPr="00B92D01">
        <w:rPr>
          <w:color w:val="auto"/>
        </w:rPr>
        <w:t>Данный список НТД не является полным и окончательным. При проектировании</w:t>
      </w:r>
      <w:r w:rsidRPr="00B92D01">
        <w:rPr>
          <w:color w:val="auto"/>
        </w:rPr>
        <w:br/>
        <w:t>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w:t>
      </w:r>
      <w:r w:rsidRPr="00B92D01">
        <w:rPr>
          <w:color w:val="auto"/>
        </w:rPr>
        <w:br/>
        <w:t>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w:t>
      </w:r>
      <w:r w:rsidRPr="00B92D01">
        <w:rPr>
          <w:color w:val="auto"/>
        </w:rPr>
        <w:br/>
        <w:t>и ПАО «Россети Центр и Приволжье».</w:t>
      </w:r>
    </w:p>
    <w:tbl>
      <w:tblPr>
        <w:tblW w:w="5212" w:type="pct"/>
        <w:tblLayout w:type="fixed"/>
        <w:tblLook w:val="04A0" w:firstRow="1" w:lastRow="0" w:firstColumn="1" w:lastColumn="0" w:noHBand="0" w:noVBand="1"/>
      </w:tblPr>
      <w:tblGrid>
        <w:gridCol w:w="5454"/>
        <w:gridCol w:w="5035"/>
      </w:tblGrid>
      <w:tr w:rsidR="00B92D01" w:rsidTr="00102FCA">
        <w:tc>
          <w:tcPr>
            <w:tcW w:w="2600" w:type="pct"/>
            <w:shd w:val="clear" w:color="auto" w:fill="auto"/>
          </w:tcPr>
          <w:p w:rsidR="00B92D01" w:rsidRDefault="00B92D01" w:rsidP="00102FCA">
            <w:pPr>
              <w:tabs>
                <w:tab w:val="left" w:pos="3416"/>
              </w:tabs>
              <w:rPr>
                <w:b/>
              </w:rPr>
            </w:pPr>
            <w:r>
              <w:rPr>
                <w:b/>
              </w:rPr>
              <w:t>ЗАКАЗЧИК:</w:t>
            </w:r>
          </w:p>
          <w:p w:rsidR="00B92D01" w:rsidRDefault="00B92D01" w:rsidP="00102FCA">
            <w:pPr>
              <w:tabs>
                <w:tab w:val="left" w:pos="3416"/>
              </w:tabs>
              <w:rPr>
                <w:b/>
              </w:rPr>
            </w:pPr>
          </w:p>
        </w:tc>
        <w:tc>
          <w:tcPr>
            <w:tcW w:w="2400" w:type="pct"/>
            <w:shd w:val="clear" w:color="auto" w:fill="auto"/>
          </w:tcPr>
          <w:p w:rsidR="00B92D01" w:rsidRDefault="00B92D01" w:rsidP="00102FCA">
            <w:pPr>
              <w:ind w:right="-1"/>
              <w:rPr>
                <w:b/>
              </w:rPr>
            </w:pPr>
            <w:r>
              <w:rPr>
                <w:b/>
              </w:rPr>
              <w:t>ПОДРЯДЧИК:</w:t>
            </w:r>
          </w:p>
        </w:tc>
      </w:tr>
      <w:tr w:rsidR="00B92D01" w:rsidTr="00102FCA">
        <w:tc>
          <w:tcPr>
            <w:tcW w:w="2600" w:type="pct"/>
            <w:shd w:val="clear" w:color="auto" w:fill="auto"/>
          </w:tcPr>
          <w:p w:rsidR="00B92D01" w:rsidRDefault="00B92D01" w:rsidP="00102FCA">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B92D01" w:rsidRPr="00EA34EB" w:rsidRDefault="00B92D01" w:rsidP="00102FCA">
            <w:pPr>
              <w:autoSpaceDE w:val="0"/>
              <w:autoSpaceDN w:val="0"/>
              <w:adjustRightInd w:val="0"/>
              <w:rPr>
                <w:b/>
              </w:rPr>
            </w:pPr>
            <w:r w:rsidRPr="00EA34EB">
              <w:rPr>
                <w:b/>
              </w:rPr>
              <w:t>«</w:t>
            </w:r>
            <w:r>
              <w:rPr>
                <w:b/>
              </w:rPr>
              <w:t>Россети Центр</w:t>
            </w:r>
            <w:r w:rsidRPr="00EA34EB">
              <w:rPr>
                <w:b/>
              </w:rPr>
              <w:t>» - «Белгородэнерго»)</w:t>
            </w:r>
          </w:p>
          <w:p w:rsidR="00B92D01" w:rsidRPr="008F1E8A" w:rsidRDefault="00B92D01" w:rsidP="00102FCA">
            <w:pPr>
              <w:tabs>
                <w:tab w:val="left" w:pos="3416"/>
              </w:tabs>
              <w:autoSpaceDE w:val="0"/>
              <w:autoSpaceDN w:val="0"/>
              <w:adjustRightInd w:val="0"/>
              <w:rPr>
                <w:b/>
              </w:rPr>
            </w:pPr>
          </w:p>
        </w:tc>
        <w:tc>
          <w:tcPr>
            <w:tcW w:w="2400" w:type="pct"/>
            <w:shd w:val="clear" w:color="auto" w:fill="auto"/>
          </w:tcPr>
          <w:p w:rsidR="00B92D01" w:rsidRPr="008F1E8A" w:rsidRDefault="00B92D01" w:rsidP="00102FCA">
            <w:pPr>
              <w:autoSpaceDE w:val="0"/>
              <w:autoSpaceDN w:val="0"/>
              <w:adjustRightInd w:val="0"/>
              <w:ind w:right="-1"/>
              <w:rPr>
                <w:b/>
              </w:rPr>
            </w:pPr>
            <w:r w:rsidRPr="008F1E8A">
              <w:rPr>
                <w:b/>
              </w:rPr>
              <w:t>_____________________________</w:t>
            </w:r>
          </w:p>
          <w:p w:rsidR="00B92D01" w:rsidRPr="008F1E8A" w:rsidRDefault="00B92D01" w:rsidP="00102FCA">
            <w:pPr>
              <w:autoSpaceDE w:val="0"/>
              <w:autoSpaceDN w:val="0"/>
              <w:adjustRightInd w:val="0"/>
              <w:ind w:right="-1"/>
              <w:rPr>
                <w:b/>
              </w:rPr>
            </w:pPr>
            <w:r w:rsidRPr="008F1E8A">
              <w:rPr>
                <w:b/>
              </w:rPr>
              <w:t>(наименование)</w:t>
            </w:r>
          </w:p>
        </w:tc>
      </w:tr>
      <w:tr w:rsidR="00B92D01" w:rsidTr="00102FCA">
        <w:tc>
          <w:tcPr>
            <w:tcW w:w="2600" w:type="pct"/>
            <w:shd w:val="clear" w:color="auto" w:fill="auto"/>
          </w:tcPr>
          <w:p w:rsidR="00B92D01" w:rsidRPr="008F1E8A" w:rsidRDefault="00B92D01" w:rsidP="00102FCA">
            <w:pPr>
              <w:tabs>
                <w:tab w:val="left" w:pos="3416"/>
              </w:tabs>
              <w:autoSpaceDE w:val="0"/>
              <w:autoSpaceDN w:val="0"/>
              <w:adjustRightInd w:val="0"/>
              <w:rPr>
                <w:b/>
              </w:rPr>
            </w:pPr>
          </w:p>
        </w:tc>
        <w:tc>
          <w:tcPr>
            <w:tcW w:w="2400" w:type="pct"/>
            <w:shd w:val="clear" w:color="auto" w:fill="auto"/>
          </w:tcPr>
          <w:p w:rsidR="00B92D01" w:rsidRPr="008F1E8A" w:rsidRDefault="00B92D01" w:rsidP="00102FCA">
            <w:pPr>
              <w:autoSpaceDE w:val="0"/>
              <w:autoSpaceDN w:val="0"/>
              <w:adjustRightInd w:val="0"/>
              <w:ind w:right="-1"/>
              <w:rPr>
                <w:b/>
              </w:rPr>
            </w:pPr>
          </w:p>
        </w:tc>
      </w:tr>
      <w:tr w:rsidR="00B92D01" w:rsidTr="00102FCA">
        <w:tc>
          <w:tcPr>
            <w:tcW w:w="2600" w:type="pct"/>
            <w:shd w:val="clear" w:color="auto" w:fill="auto"/>
          </w:tcPr>
          <w:p w:rsidR="00B92D01" w:rsidRPr="008F1E8A" w:rsidRDefault="00B92D01" w:rsidP="00102FCA">
            <w:pPr>
              <w:tabs>
                <w:tab w:val="left" w:pos="3416"/>
              </w:tabs>
              <w:autoSpaceDE w:val="0"/>
              <w:autoSpaceDN w:val="0"/>
              <w:adjustRightInd w:val="0"/>
              <w:rPr>
                <w:b/>
              </w:rPr>
            </w:pPr>
            <w:r w:rsidRPr="008F1E8A">
              <w:rPr>
                <w:b/>
              </w:rPr>
              <w:t>___________________________</w:t>
            </w:r>
          </w:p>
          <w:p w:rsidR="00B92D01" w:rsidRDefault="00B92D01" w:rsidP="00102FCA">
            <w:pPr>
              <w:tabs>
                <w:tab w:val="left" w:pos="3416"/>
              </w:tabs>
              <w:autoSpaceDE w:val="0"/>
              <w:autoSpaceDN w:val="0"/>
              <w:adjustRightInd w:val="0"/>
              <w:rPr>
                <w:b/>
              </w:rPr>
            </w:pPr>
            <w:r w:rsidRPr="008F1E8A">
              <w:rPr>
                <w:b/>
              </w:rPr>
              <w:t>(должность)</w:t>
            </w:r>
          </w:p>
          <w:p w:rsidR="00B92D01" w:rsidRPr="008F1E8A" w:rsidRDefault="00B92D01" w:rsidP="00102FCA">
            <w:pPr>
              <w:tabs>
                <w:tab w:val="left" w:pos="3416"/>
              </w:tabs>
              <w:autoSpaceDE w:val="0"/>
              <w:autoSpaceDN w:val="0"/>
              <w:adjustRightInd w:val="0"/>
              <w:rPr>
                <w:b/>
              </w:rPr>
            </w:pPr>
          </w:p>
          <w:p w:rsidR="00B92D01" w:rsidRPr="008F1E8A" w:rsidRDefault="00B92D01" w:rsidP="00102FCA">
            <w:pPr>
              <w:tabs>
                <w:tab w:val="left" w:pos="3416"/>
              </w:tabs>
              <w:autoSpaceDE w:val="0"/>
              <w:autoSpaceDN w:val="0"/>
              <w:adjustRightInd w:val="0"/>
              <w:rPr>
                <w:b/>
              </w:rPr>
            </w:pPr>
            <w:r w:rsidRPr="008F1E8A">
              <w:rPr>
                <w:b/>
              </w:rPr>
              <w:t>___________________________________</w:t>
            </w:r>
          </w:p>
          <w:p w:rsidR="00B92D01" w:rsidRPr="008F1E8A" w:rsidRDefault="00B92D01" w:rsidP="00102FCA">
            <w:pPr>
              <w:tabs>
                <w:tab w:val="left" w:pos="3416"/>
              </w:tabs>
              <w:autoSpaceDE w:val="0"/>
              <w:autoSpaceDN w:val="0"/>
              <w:adjustRightInd w:val="0"/>
              <w:rPr>
                <w:b/>
              </w:rPr>
            </w:pPr>
            <w:r w:rsidRPr="008F1E8A">
              <w:rPr>
                <w:b/>
              </w:rPr>
              <w:t>(Ф.И.О.)</w:t>
            </w:r>
          </w:p>
          <w:p w:rsidR="00B92D01" w:rsidRPr="008F1E8A" w:rsidRDefault="00B92D01" w:rsidP="00102FCA">
            <w:pPr>
              <w:tabs>
                <w:tab w:val="left" w:pos="3416"/>
              </w:tabs>
              <w:autoSpaceDE w:val="0"/>
              <w:autoSpaceDN w:val="0"/>
              <w:adjustRightInd w:val="0"/>
              <w:rPr>
                <w:b/>
              </w:rPr>
            </w:pPr>
            <w:r w:rsidRPr="008F1E8A">
              <w:rPr>
                <w:b/>
              </w:rPr>
              <w:t xml:space="preserve">                            </w:t>
            </w:r>
          </w:p>
          <w:p w:rsidR="00B92D01" w:rsidRPr="008F1E8A" w:rsidRDefault="00B92D01" w:rsidP="00102FCA">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B92D01" w:rsidRPr="008F1E8A" w:rsidRDefault="00B92D01" w:rsidP="00102FCA">
            <w:pPr>
              <w:autoSpaceDE w:val="0"/>
              <w:autoSpaceDN w:val="0"/>
              <w:adjustRightInd w:val="0"/>
              <w:ind w:right="-1"/>
              <w:rPr>
                <w:b/>
              </w:rPr>
            </w:pPr>
            <w:r w:rsidRPr="008F1E8A">
              <w:rPr>
                <w:b/>
              </w:rPr>
              <w:t>___________________________</w:t>
            </w:r>
          </w:p>
          <w:p w:rsidR="00B92D01" w:rsidRDefault="00B92D01" w:rsidP="00102FCA">
            <w:pPr>
              <w:autoSpaceDE w:val="0"/>
              <w:autoSpaceDN w:val="0"/>
              <w:adjustRightInd w:val="0"/>
              <w:ind w:right="-1"/>
              <w:rPr>
                <w:b/>
              </w:rPr>
            </w:pPr>
            <w:r w:rsidRPr="008F1E8A">
              <w:rPr>
                <w:b/>
              </w:rPr>
              <w:t>(должность)</w:t>
            </w:r>
          </w:p>
          <w:p w:rsidR="00B92D01" w:rsidRPr="008F1E8A" w:rsidRDefault="00B92D01" w:rsidP="00102FCA">
            <w:pPr>
              <w:autoSpaceDE w:val="0"/>
              <w:autoSpaceDN w:val="0"/>
              <w:adjustRightInd w:val="0"/>
              <w:ind w:right="-1"/>
              <w:rPr>
                <w:b/>
              </w:rPr>
            </w:pPr>
          </w:p>
          <w:p w:rsidR="00B92D01" w:rsidRPr="008F1E8A" w:rsidRDefault="00B92D01" w:rsidP="00102FCA">
            <w:pPr>
              <w:autoSpaceDE w:val="0"/>
              <w:autoSpaceDN w:val="0"/>
              <w:adjustRightInd w:val="0"/>
              <w:ind w:right="-1"/>
              <w:rPr>
                <w:b/>
              </w:rPr>
            </w:pPr>
            <w:r w:rsidRPr="008F1E8A">
              <w:rPr>
                <w:b/>
              </w:rPr>
              <w:t>___________________________________</w:t>
            </w:r>
          </w:p>
          <w:p w:rsidR="00B92D01" w:rsidRPr="008F1E8A" w:rsidRDefault="00B92D01" w:rsidP="00102FCA">
            <w:pPr>
              <w:autoSpaceDE w:val="0"/>
              <w:autoSpaceDN w:val="0"/>
              <w:adjustRightInd w:val="0"/>
              <w:ind w:right="-1"/>
              <w:rPr>
                <w:b/>
              </w:rPr>
            </w:pPr>
            <w:r w:rsidRPr="008F1E8A">
              <w:rPr>
                <w:b/>
              </w:rPr>
              <w:t>(Ф.И.О.)</w:t>
            </w:r>
          </w:p>
          <w:p w:rsidR="00B92D01" w:rsidRPr="008F1E8A" w:rsidRDefault="00B92D01" w:rsidP="00102FCA">
            <w:pPr>
              <w:autoSpaceDE w:val="0"/>
              <w:autoSpaceDN w:val="0"/>
              <w:adjustRightInd w:val="0"/>
              <w:ind w:right="-1"/>
              <w:rPr>
                <w:b/>
              </w:rPr>
            </w:pPr>
            <w:r w:rsidRPr="008F1E8A">
              <w:rPr>
                <w:b/>
              </w:rPr>
              <w:t xml:space="preserve">                            </w:t>
            </w:r>
          </w:p>
          <w:p w:rsidR="00B92D01" w:rsidRPr="008F1E8A" w:rsidRDefault="00B92D01" w:rsidP="00102FCA">
            <w:pPr>
              <w:autoSpaceDE w:val="0"/>
              <w:autoSpaceDN w:val="0"/>
              <w:adjustRightInd w:val="0"/>
              <w:ind w:right="-1"/>
              <w:rPr>
                <w:b/>
              </w:rPr>
            </w:pPr>
            <w:r w:rsidRPr="008F1E8A">
              <w:rPr>
                <w:b/>
              </w:rPr>
              <w:t xml:space="preserve">М.П.   «_____» _____________20___г.  </w:t>
            </w:r>
          </w:p>
        </w:tc>
      </w:tr>
    </w:tbl>
    <w:p w:rsidR="00B92D01" w:rsidRPr="00F375F8" w:rsidRDefault="00B92D01" w:rsidP="00F375F8">
      <w:pPr>
        <w:tabs>
          <w:tab w:val="left" w:pos="993"/>
        </w:tabs>
        <w:jc w:val="both"/>
      </w:pPr>
    </w:p>
    <w:p w:rsidR="00B92D01" w:rsidRPr="00F375F8" w:rsidRDefault="00B92D01" w:rsidP="003A49CA">
      <w:pPr>
        <w:rPr>
          <w:lang w:val="en-US"/>
        </w:rPr>
      </w:pPr>
      <w:bookmarkStart w:id="6" w:name="_GoBack"/>
      <w:bookmarkEnd w:id="6"/>
    </w:p>
    <w:p w:rsidR="00B92D01" w:rsidRDefault="00B92D01" w:rsidP="000B3034">
      <w:pPr>
        <w:tabs>
          <w:tab w:val="left" w:pos="4365"/>
        </w:tabs>
        <w:rPr>
          <w:sz w:val="26"/>
          <w:szCs w:val="26"/>
        </w:rPr>
        <w:sectPr w:rsidR="00B92D01" w:rsidSect="00BE7FAD">
          <w:headerReference w:type="default" r:id="rId9"/>
          <w:pgSz w:w="11906" w:h="16838" w:code="9"/>
          <w:pgMar w:top="1134" w:right="851" w:bottom="1135" w:left="993" w:header="567" w:footer="709" w:gutter="0"/>
          <w:cols w:space="708"/>
          <w:titlePg/>
          <w:docGrid w:linePitch="360"/>
        </w:sectPr>
      </w:pPr>
    </w:p>
    <w:tbl>
      <w:tblPr>
        <w:tblW w:w="15188" w:type="dxa"/>
        <w:tblInd w:w="93"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B92D01" w:rsidRPr="0098014E" w:rsidTr="00AB70B2">
        <w:trPr>
          <w:cantSplit/>
          <w:trHeight w:val="161"/>
        </w:trPr>
        <w:tc>
          <w:tcPr>
            <w:tcW w:w="441" w:type="dxa"/>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B92D01" w:rsidRPr="0098014E" w:rsidRDefault="00B92D01" w:rsidP="00AB70B2">
            <w:pPr>
              <w:contextualSpacing/>
              <w:jc w:val="center"/>
            </w:pPr>
            <w:r w:rsidRPr="0098014E">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r>
      <w:tr w:rsidR="00B92D01" w:rsidRPr="0098014E" w:rsidTr="00AB70B2">
        <w:trPr>
          <w:cantSplit/>
          <w:trHeight w:val="351"/>
        </w:trPr>
        <w:tc>
          <w:tcPr>
            <w:tcW w:w="441" w:type="dxa"/>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9787" w:type="dxa"/>
            <w:gridSpan w:val="23"/>
            <w:vMerge/>
            <w:tcBorders>
              <w:top w:val="nil"/>
              <w:left w:val="nil"/>
              <w:bottom w:val="nil"/>
              <w:right w:val="nil"/>
            </w:tcBorders>
            <w:vAlign w:val="center"/>
            <w:hideMark/>
          </w:tcPr>
          <w:p w:rsidR="00B92D01" w:rsidRPr="0098014E" w:rsidRDefault="00B92D01" w:rsidP="00AB70B2">
            <w:pPr>
              <w:contextualSpacing/>
            </w:pPr>
          </w:p>
        </w:tc>
        <w:tc>
          <w:tcPr>
            <w:tcW w:w="714" w:type="dxa"/>
            <w:gridSpan w:val="3"/>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rFonts w:ascii="Calibri" w:hAnsi="Calibri"/>
                <w:szCs w:val="22"/>
              </w:rPr>
            </w:pPr>
          </w:p>
        </w:tc>
      </w:tr>
      <w:tr w:rsidR="00B92D01" w:rsidRPr="0098014E" w:rsidTr="00AB70B2">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B92D01" w:rsidRPr="0098014E" w:rsidRDefault="00B92D01" w:rsidP="00AB70B2">
            <w:pPr>
              <w:contextualSpacing/>
              <w:jc w:val="center"/>
            </w:pPr>
            <w:r w:rsidRPr="0098014E">
              <w:t>Ориентировочный расчет физического объема работ</w:t>
            </w:r>
          </w:p>
        </w:tc>
      </w:tr>
      <w:tr w:rsidR="00B92D01" w:rsidRPr="0098014E" w:rsidTr="00AB70B2">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848" w:type="dxa"/>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569" w:type="dxa"/>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1102" w:type="dxa"/>
            <w:gridSpan w:val="3"/>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B92D01" w:rsidRPr="0098014E" w:rsidRDefault="00B92D01" w:rsidP="00AB70B2">
            <w:pPr>
              <w:contextualSpacing/>
            </w:pPr>
            <w:r w:rsidRPr="0098014E">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B92D01" w:rsidRPr="0098014E" w:rsidRDefault="00B92D01" w:rsidP="00AB70B2">
            <w:pPr>
              <w:contextualSpacing/>
              <w:rPr>
                <w:sz w:val="14"/>
              </w:rPr>
            </w:pPr>
            <w:r w:rsidRPr="0098014E">
              <w:rPr>
                <w:sz w:val="14"/>
              </w:rPr>
              <w:t> </w:t>
            </w:r>
          </w:p>
        </w:tc>
        <w:tc>
          <w:tcPr>
            <w:tcW w:w="472" w:type="dxa"/>
            <w:tcBorders>
              <w:top w:val="nil"/>
              <w:left w:val="nil"/>
              <w:bottom w:val="single" w:sz="4" w:space="0" w:color="auto"/>
              <w:right w:val="nil"/>
            </w:tcBorders>
            <w:shd w:val="clear" w:color="auto" w:fill="auto"/>
            <w:noWrap/>
            <w:vAlign w:val="bottom"/>
            <w:hideMark/>
          </w:tcPr>
          <w:p w:rsidR="00B92D01" w:rsidRPr="0098014E" w:rsidRDefault="00B92D01" w:rsidP="00AB70B2">
            <w:pPr>
              <w:contextualSpacing/>
              <w:rPr>
                <w:sz w:val="14"/>
              </w:rPr>
            </w:pPr>
            <w:r w:rsidRPr="0098014E">
              <w:rPr>
                <w:sz w:val="14"/>
              </w:rPr>
              <w:t> </w:t>
            </w:r>
          </w:p>
        </w:tc>
        <w:tc>
          <w:tcPr>
            <w:tcW w:w="718" w:type="dxa"/>
            <w:gridSpan w:val="3"/>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274" w:type="dxa"/>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r>
      <w:tr w:rsidR="00B92D01" w:rsidRPr="0098014E" w:rsidTr="00AB70B2">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п/п</w:t>
            </w:r>
          </w:p>
        </w:tc>
        <w:tc>
          <w:tcPr>
            <w:tcW w:w="1417" w:type="dxa"/>
            <w:gridSpan w:val="2"/>
            <w:tcBorders>
              <w:top w:val="single" w:sz="4" w:space="0" w:color="auto"/>
              <w:left w:val="nil"/>
              <w:bottom w:val="nil"/>
              <w:right w:val="nil"/>
            </w:tcBorders>
            <w:shd w:val="clear" w:color="auto" w:fill="auto"/>
            <w:vAlign w:val="center"/>
            <w:hideMark/>
          </w:tcPr>
          <w:p w:rsidR="00B92D01" w:rsidRPr="0098014E" w:rsidRDefault="00B92D01" w:rsidP="00AB70B2">
            <w:pPr>
              <w:contextualSpacing/>
              <w:jc w:val="center"/>
              <w:rPr>
                <w:sz w:val="14"/>
              </w:rPr>
            </w:pPr>
            <w:r w:rsidRPr="0098014E">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92D01" w:rsidRPr="0098014E" w:rsidRDefault="00B92D01" w:rsidP="00AB70B2">
            <w:pPr>
              <w:contextualSpacing/>
              <w:jc w:val="center"/>
              <w:rPr>
                <w:sz w:val="14"/>
              </w:rPr>
            </w:pPr>
            <w:r w:rsidRPr="0098014E">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xml:space="preserve">Сечение провода, мм </w:t>
            </w:r>
            <w:r w:rsidRPr="0098014E">
              <w:rPr>
                <w:sz w:val="14"/>
                <w:vertAlign w:val="superscript"/>
              </w:rPr>
              <w:t>2</w:t>
            </w:r>
            <w:r w:rsidRPr="0098014E">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Ввод в здание, шт.</w:t>
            </w:r>
          </w:p>
        </w:tc>
      </w:tr>
      <w:tr w:rsidR="00B92D01" w:rsidRPr="0098014E" w:rsidTr="00AB70B2">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ind w:right="-108" w:hanging="108"/>
              <w:contextualSpacing/>
              <w:jc w:val="center"/>
              <w:rPr>
                <w:sz w:val="14"/>
              </w:rPr>
            </w:pPr>
            <w:r w:rsidRPr="0098014E">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ind w:right="-108"/>
              <w:contextualSpacing/>
              <w:jc w:val="center"/>
              <w:rPr>
                <w:sz w:val="14"/>
              </w:rPr>
            </w:pPr>
            <w:r w:rsidRPr="0098014E">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r>
      <w:tr w:rsidR="00B92D01" w:rsidRPr="0098014E" w:rsidTr="00AB70B2">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pPr>
            <w:r w:rsidRPr="0098014E">
              <w:t>1</w:t>
            </w:r>
          </w:p>
        </w:tc>
        <w:tc>
          <w:tcPr>
            <w:tcW w:w="848"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569"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05"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378"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pPr>
          </w:p>
        </w:tc>
      </w:tr>
      <w:tr w:rsidR="00B92D01" w:rsidRPr="0098014E" w:rsidTr="00AB70B2">
        <w:trPr>
          <w:gridAfter w:val="1"/>
          <w:wAfter w:w="147" w:type="dxa"/>
          <w:cantSplit/>
          <w:trHeight w:val="20"/>
        </w:trPr>
        <w:tc>
          <w:tcPr>
            <w:tcW w:w="441"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848"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569"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1102" w:type="dxa"/>
            <w:gridSpan w:val="3"/>
            <w:tcBorders>
              <w:top w:val="nil"/>
              <w:left w:val="nil"/>
              <w:bottom w:val="nil"/>
              <w:right w:val="nil"/>
            </w:tcBorders>
            <w:shd w:val="clear" w:color="auto" w:fill="auto"/>
            <w:vAlign w:val="bottom"/>
            <w:hideMark/>
          </w:tcPr>
          <w:p w:rsidR="00B92D01" w:rsidRPr="0098014E" w:rsidRDefault="00B92D01" w:rsidP="00AB70B2">
            <w:pPr>
              <w:contextualSpacing/>
            </w:pPr>
          </w:p>
        </w:tc>
        <w:tc>
          <w:tcPr>
            <w:tcW w:w="7828" w:type="dxa"/>
            <w:gridSpan w:val="18"/>
            <w:tcBorders>
              <w:top w:val="nil"/>
              <w:left w:val="nil"/>
              <w:bottom w:val="single" w:sz="4" w:space="0" w:color="auto"/>
              <w:right w:val="nil"/>
            </w:tcBorders>
            <w:shd w:val="clear" w:color="auto" w:fill="auto"/>
            <w:hideMark/>
          </w:tcPr>
          <w:p w:rsidR="00B92D01" w:rsidRPr="0098014E" w:rsidRDefault="00B92D01" w:rsidP="00AB70B2">
            <w:pPr>
              <w:contextualSpacing/>
            </w:pPr>
            <w:r w:rsidRPr="0098014E">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B92D01" w:rsidRPr="0098014E" w:rsidRDefault="00B92D01" w:rsidP="00AB70B2">
            <w:pPr>
              <w:contextualSpacing/>
            </w:pPr>
          </w:p>
        </w:tc>
        <w:tc>
          <w:tcPr>
            <w:tcW w:w="425"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709"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425"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r>
      <w:tr w:rsidR="00B92D01" w:rsidRPr="0098014E" w:rsidTr="00AB70B2">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B92D01" w:rsidRPr="0098014E" w:rsidRDefault="00B92D01" w:rsidP="00AB70B2">
            <w:pPr>
              <w:contextualSpacing/>
              <w:jc w:val="center"/>
              <w:rPr>
                <w:sz w:val="14"/>
              </w:rPr>
            </w:pPr>
            <w:r w:rsidRPr="0098014E">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Сечение кабеля, мм</w:t>
            </w:r>
            <w:r w:rsidRPr="0098014E">
              <w:rPr>
                <w:sz w:val="14"/>
                <w:vertAlign w:val="superscript"/>
              </w:rPr>
              <w:t>2</w:t>
            </w:r>
            <w:r w:rsidRPr="0098014E">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B92D01" w:rsidRPr="0098014E" w:rsidRDefault="00B92D01" w:rsidP="00AB70B2">
            <w:pPr>
              <w:contextualSpacing/>
              <w:jc w:val="center"/>
              <w:rPr>
                <w:sz w:val="14"/>
              </w:rPr>
            </w:pPr>
            <w:r w:rsidRPr="0098014E">
              <w:rPr>
                <w:sz w:val="14"/>
              </w:rPr>
              <w:t> </w:t>
            </w:r>
          </w:p>
        </w:tc>
        <w:tc>
          <w:tcPr>
            <w:tcW w:w="425" w:type="dxa"/>
            <w:gridSpan w:val="2"/>
            <w:tcBorders>
              <w:top w:val="nil"/>
              <w:left w:val="nil"/>
              <w:bottom w:val="nil"/>
              <w:right w:val="nil"/>
            </w:tcBorders>
            <w:shd w:val="clear" w:color="auto" w:fill="auto"/>
            <w:vAlign w:val="center"/>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vAlign w:val="center"/>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vAlign w:val="center"/>
            <w:hideMark/>
          </w:tcPr>
          <w:p w:rsidR="00B92D01" w:rsidRPr="0098014E" w:rsidRDefault="00B92D01" w:rsidP="00AB70B2">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r>
      <w:tr w:rsidR="00B92D01" w:rsidRPr="0098014E" w:rsidTr="00AB70B2">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B92D01" w:rsidRPr="0098014E" w:rsidRDefault="00B92D01" w:rsidP="00AB70B2">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B92D01" w:rsidRPr="0098014E" w:rsidRDefault="00B92D01" w:rsidP="00AB70B2">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прокол</w:t>
            </w:r>
          </w:p>
        </w:tc>
        <w:tc>
          <w:tcPr>
            <w:tcW w:w="2693" w:type="dxa"/>
            <w:gridSpan w:val="9"/>
            <w:tcBorders>
              <w:top w:val="nil"/>
              <w:left w:val="nil"/>
              <w:bottom w:val="nil"/>
              <w:right w:val="nil"/>
            </w:tcBorders>
            <w:shd w:val="clear" w:color="auto" w:fill="auto"/>
            <w:vAlign w:val="center"/>
            <w:hideMark/>
          </w:tcPr>
          <w:p w:rsidR="00B92D01" w:rsidRPr="0098014E" w:rsidRDefault="00B92D01" w:rsidP="00AB70B2">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B92D01" w:rsidRPr="0098014E" w:rsidRDefault="00B92D01" w:rsidP="00AB70B2">
            <w:pPr>
              <w:contextualSpacing/>
              <w:rPr>
                <w:sz w:val="14"/>
              </w:rPr>
            </w:pPr>
          </w:p>
        </w:tc>
      </w:tr>
      <w:tr w:rsidR="00B92D01" w:rsidRPr="0098014E" w:rsidTr="00AB70B2">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sidRPr="0098014E">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sidRPr="0098014E">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r>
              <w:rPr>
                <w:rFonts w:eastAsia="Calibri"/>
              </w:rPr>
              <w:t>5,0</w:t>
            </w:r>
          </w:p>
        </w:tc>
        <w:tc>
          <w:tcPr>
            <w:tcW w:w="792" w:type="dxa"/>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r>
              <w:rPr>
                <w:rFonts w:eastAsia="Calibri"/>
              </w:rPr>
              <w:t>6</w:t>
            </w:r>
          </w:p>
        </w:tc>
        <w:tc>
          <w:tcPr>
            <w:tcW w:w="803" w:type="dxa"/>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r w:rsidRPr="0098014E">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r>
              <w:rPr>
                <w:rFonts w:eastAsia="Calibri"/>
              </w:rPr>
              <w:t>*</w:t>
            </w: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B92D01" w:rsidRPr="0098014E" w:rsidRDefault="00B92D01" w:rsidP="00AB70B2">
            <w:pPr>
              <w:contextualSpacing/>
              <w:jc w:val="center"/>
              <w:rPr>
                <w:rFonts w:eastAsia="Calibri"/>
              </w:rPr>
            </w:pPr>
            <w:r>
              <w:rPr>
                <w:rFonts w:eastAsia="Calibri"/>
              </w:rPr>
              <w:t>95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Pr>
                <w:rFonts w:eastAsia="Calibri"/>
              </w:rPr>
              <w:t>1</w:t>
            </w:r>
          </w:p>
        </w:tc>
        <w:tc>
          <w:tcPr>
            <w:tcW w:w="993" w:type="dxa"/>
            <w:gridSpan w:val="4"/>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Pr>
                <w:rFonts w:eastAsia="Calibri"/>
              </w:rPr>
              <w:t>3,53</w:t>
            </w:r>
          </w:p>
        </w:tc>
        <w:tc>
          <w:tcPr>
            <w:tcW w:w="708"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Pr>
                <w:rFonts w:eastAsia="Calibri"/>
              </w:rPr>
              <w:t>1,47</w:t>
            </w:r>
          </w:p>
        </w:tc>
        <w:tc>
          <w:tcPr>
            <w:tcW w:w="851"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r>
              <w:rPr>
                <w:rFonts w:eastAsia="Calibri"/>
              </w:rPr>
              <w:t>1,47</w:t>
            </w:r>
          </w:p>
        </w:tc>
        <w:tc>
          <w:tcPr>
            <w:tcW w:w="709"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B92D01" w:rsidRPr="0098014E" w:rsidRDefault="00B92D01" w:rsidP="00AB70B2">
            <w:pPr>
              <w:contextualSpacing/>
              <w:jc w:val="center"/>
              <w:rPr>
                <w:sz w:val="22"/>
              </w:rPr>
            </w:pPr>
          </w:p>
        </w:tc>
        <w:tc>
          <w:tcPr>
            <w:tcW w:w="472" w:type="dxa"/>
            <w:tcBorders>
              <w:top w:val="nil"/>
              <w:left w:val="nil"/>
              <w:bottom w:val="nil"/>
              <w:right w:val="nil"/>
            </w:tcBorders>
            <w:shd w:val="clear" w:color="auto" w:fill="auto"/>
            <w:vAlign w:val="center"/>
          </w:tcPr>
          <w:p w:rsidR="00B92D01" w:rsidRPr="0098014E" w:rsidRDefault="00B92D01" w:rsidP="00AB70B2">
            <w:pPr>
              <w:contextualSpacing/>
              <w:jc w:val="center"/>
              <w:rPr>
                <w:sz w:val="22"/>
              </w:rPr>
            </w:pPr>
          </w:p>
        </w:tc>
        <w:tc>
          <w:tcPr>
            <w:tcW w:w="425" w:type="dxa"/>
            <w:gridSpan w:val="2"/>
            <w:tcBorders>
              <w:top w:val="nil"/>
              <w:left w:val="nil"/>
              <w:bottom w:val="nil"/>
              <w:right w:val="nil"/>
            </w:tcBorders>
            <w:shd w:val="clear" w:color="auto" w:fill="auto"/>
            <w:vAlign w:val="center"/>
          </w:tcPr>
          <w:p w:rsidR="00B92D01" w:rsidRPr="0098014E" w:rsidRDefault="00B92D01" w:rsidP="00AB70B2">
            <w:pPr>
              <w:contextualSpacing/>
              <w:jc w:val="center"/>
              <w:rPr>
                <w:sz w:val="22"/>
              </w:rPr>
            </w:pPr>
          </w:p>
        </w:tc>
        <w:tc>
          <w:tcPr>
            <w:tcW w:w="567" w:type="dxa"/>
            <w:gridSpan w:val="2"/>
            <w:tcBorders>
              <w:top w:val="nil"/>
              <w:left w:val="nil"/>
              <w:bottom w:val="nil"/>
              <w:right w:val="nil"/>
            </w:tcBorders>
            <w:shd w:val="clear" w:color="auto" w:fill="auto"/>
            <w:vAlign w:val="bottom"/>
          </w:tcPr>
          <w:p w:rsidR="00B92D01" w:rsidRPr="0098014E" w:rsidRDefault="00B92D01" w:rsidP="00AB70B2">
            <w:pPr>
              <w:contextualSpacing/>
              <w:rPr>
                <w:sz w:val="22"/>
              </w:rPr>
            </w:pPr>
          </w:p>
        </w:tc>
        <w:tc>
          <w:tcPr>
            <w:tcW w:w="567" w:type="dxa"/>
            <w:gridSpan w:val="2"/>
            <w:tcBorders>
              <w:top w:val="nil"/>
              <w:left w:val="nil"/>
              <w:bottom w:val="nil"/>
              <w:right w:val="nil"/>
            </w:tcBorders>
            <w:shd w:val="clear" w:color="auto" w:fill="auto"/>
            <w:vAlign w:val="bottom"/>
          </w:tcPr>
          <w:p w:rsidR="00B92D01" w:rsidRPr="0098014E" w:rsidRDefault="00B92D01" w:rsidP="00AB70B2">
            <w:pPr>
              <w:contextualSpacing/>
              <w:rPr>
                <w:sz w:val="22"/>
              </w:rPr>
            </w:pPr>
          </w:p>
        </w:tc>
        <w:tc>
          <w:tcPr>
            <w:tcW w:w="567" w:type="dxa"/>
            <w:gridSpan w:val="2"/>
            <w:tcBorders>
              <w:top w:val="nil"/>
              <w:left w:val="nil"/>
              <w:bottom w:val="nil"/>
              <w:right w:val="nil"/>
            </w:tcBorders>
            <w:shd w:val="clear" w:color="auto" w:fill="auto"/>
            <w:noWrap/>
            <w:vAlign w:val="bottom"/>
          </w:tcPr>
          <w:p w:rsidR="00B92D01" w:rsidRPr="0098014E" w:rsidRDefault="00B92D01" w:rsidP="00AB70B2">
            <w:pPr>
              <w:contextualSpacing/>
              <w:rPr>
                <w:sz w:val="22"/>
              </w:rPr>
            </w:pPr>
          </w:p>
        </w:tc>
      </w:tr>
      <w:tr w:rsidR="00B92D01" w:rsidRPr="0098014E" w:rsidTr="00AB70B2">
        <w:trPr>
          <w:gridAfter w:val="1"/>
          <w:wAfter w:w="147" w:type="dxa"/>
          <w:cantSplit/>
          <w:trHeight w:val="20"/>
        </w:trPr>
        <w:tc>
          <w:tcPr>
            <w:tcW w:w="441"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48"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569"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1102" w:type="dxa"/>
            <w:gridSpan w:val="3"/>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792"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03"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51"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15"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646"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03" w:type="dxa"/>
            <w:gridSpan w:val="3"/>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50"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993" w:type="dxa"/>
            <w:gridSpan w:val="4"/>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708"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851" w:type="dxa"/>
            <w:gridSpan w:val="3"/>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709"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662"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472" w:type="dxa"/>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425"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rPr>
                <w:sz w:val="14"/>
              </w:rPr>
            </w:pPr>
          </w:p>
        </w:tc>
      </w:tr>
      <w:tr w:rsidR="00B92D01" w:rsidRPr="0098014E" w:rsidTr="00AB70B2">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B92D01" w:rsidRPr="0098014E" w:rsidRDefault="00B92D01" w:rsidP="00AB70B2">
            <w:pPr>
              <w:contextualSpacing/>
              <w:jc w:val="center"/>
            </w:pPr>
            <w:r w:rsidRPr="0098014E">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472"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425"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567"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r>
      <w:tr w:rsidR="00B92D01" w:rsidRPr="0098014E" w:rsidTr="00AB70B2">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B92D01" w:rsidRPr="0098014E" w:rsidRDefault="00B92D01" w:rsidP="00AB70B2">
            <w:pPr>
              <w:contextualSpacing/>
              <w:jc w:val="center"/>
              <w:rPr>
                <w:sz w:val="14"/>
              </w:rPr>
            </w:pPr>
            <w:r w:rsidRPr="0098014E">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B92D01" w:rsidRPr="0098014E" w:rsidRDefault="00B92D01" w:rsidP="00AB70B2">
            <w:pPr>
              <w:contextualSpacing/>
              <w:jc w:val="center"/>
              <w:rPr>
                <w:sz w:val="14"/>
              </w:rPr>
            </w:pPr>
            <w:r w:rsidRPr="0098014E">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B92D01" w:rsidRPr="0098014E" w:rsidRDefault="00B92D01" w:rsidP="00710A3B">
            <w:pPr>
              <w:contextualSpacing/>
              <w:jc w:val="center"/>
            </w:pPr>
            <w:r w:rsidRPr="0098014E">
              <w:rPr>
                <w:color w:val="000000"/>
              </w:rPr>
              <w:t xml:space="preserve">Монтаж </w:t>
            </w:r>
            <w:r>
              <w:rPr>
                <w:color w:val="000000"/>
              </w:rPr>
              <w:t>КСО</w:t>
            </w:r>
            <w:r w:rsidRPr="0098014E">
              <w:rPr>
                <w:color w:val="000000"/>
              </w:rPr>
              <w:t xml:space="preserve"> </w:t>
            </w:r>
            <w:r>
              <w:rPr>
                <w:color w:val="000000"/>
              </w:rPr>
              <w:t>6</w:t>
            </w:r>
            <w:r w:rsidRPr="0098014E">
              <w:rPr>
                <w:color w:val="000000"/>
              </w:rPr>
              <w:t xml:space="preserve"> кВ </w:t>
            </w:r>
            <w:r>
              <w:rPr>
                <w:color w:val="000000"/>
              </w:rPr>
              <w:t xml:space="preserve">с ВН </w:t>
            </w:r>
            <w:r w:rsidRPr="0098014E">
              <w:rPr>
                <w:color w:val="000000"/>
              </w:rPr>
              <w:t xml:space="preserve">– </w:t>
            </w:r>
            <w:r>
              <w:rPr>
                <w:color w:val="000000"/>
              </w:rPr>
              <w:t>1</w:t>
            </w:r>
            <w:r w:rsidRPr="0098014E">
              <w:rPr>
                <w:color w:val="000000"/>
              </w:rPr>
              <w:t xml:space="preserve"> </w:t>
            </w:r>
            <w:r>
              <w:rPr>
                <w:color w:val="000000"/>
              </w:rPr>
              <w:t>шт., замена дугогасящих камер на ВН 6 кВ – 3 шт., монтаж ПКУ 6 кВ – 2 шт.</w:t>
            </w:r>
          </w:p>
        </w:tc>
      </w:tr>
      <w:tr w:rsidR="00B92D01" w:rsidRPr="0098014E" w:rsidTr="00AB70B2">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B92D01" w:rsidRPr="0098014E" w:rsidRDefault="00B92D01" w:rsidP="00AB70B2">
            <w:pPr>
              <w:contextualSpacing/>
              <w:jc w:val="center"/>
              <w:rPr>
                <w:sz w:val="14"/>
              </w:rPr>
            </w:pPr>
            <w:r w:rsidRPr="0098014E">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моноблок элегазовый</w:t>
            </w:r>
          </w:p>
        </w:tc>
        <w:tc>
          <w:tcPr>
            <w:tcW w:w="2598" w:type="dxa"/>
            <w:gridSpan w:val="9"/>
            <w:vMerge/>
            <w:tcBorders>
              <w:left w:val="nil"/>
              <w:right w:val="nil"/>
            </w:tcBorders>
            <w:shd w:val="clear" w:color="auto" w:fill="auto"/>
            <w:vAlign w:val="center"/>
            <w:hideMark/>
          </w:tcPr>
          <w:p w:rsidR="00B92D01" w:rsidRPr="0098014E" w:rsidRDefault="00B92D01" w:rsidP="00AB70B2">
            <w:pPr>
              <w:contextualSpacing/>
              <w:rPr>
                <w:sz w:val="22"/>
                <w:szCs w:val="22"/>
              </w:rPr>
            </w:pPr>
          </w:p>
        </w:tc>
      </w:tr>
      <w:tr w:rsidR="00B92D01" w:rsidRPr="0098014E" w:rsidTr="00AB70B2">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rFonts w:eastAsia="Calibri"/>
              </w:rPr>
            </w:pPr>
            <w:r w:rsidRPr="0098014E">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11"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38"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73"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873" w:type="dxa"/>
            <w:gridSpan w:val="2"/>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B92D01" w:rsidRPr="0098014E" w:rsidRDefault="00B92D01" w:rsidP="00AB70B2">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B92D01" w:rsidRPr="0098014E" w:rsidRDefault="00B92D01" w:rsidP="00AB70B2">
            <w:pPr>
              <w:contextualSpacing/>
              <w:rPr>
                <w:sz w:val="22"/>
                <w:szCs w:val="22"/>
              </w:rPr>
            </w:pPr>
          </w:p>
        </w:tc>
      </w:tr>
      <w:tr w:rsidR="00B92D01" w:rsidRPr="0098014E" w:rsidTr="00AB70B2">
        <w:trPr>
          <w:cantSplit/>
          <w:trHeight w:val="20"/>
        </w:trPr>
        <w:tc>
          <w:tcPr>
            <w:tcW w:w="441"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848" w:type="dxa"/>
            <w:tcBorders>
              <w:top w:val="nil"/>
              <w:left w:val="nil"/>
              <w:bottom w:val="nil"/>
              <w:right w:val="nil"/>
            </w:tcBorders>
            <w:shd w:val="clear" w:color="auto" w:fill="auto"/>
            <w:vAlign w:val="bottom"/>
            <w:hideMark/>
          </w:tcPr>
          <w:p w:rsidR="00B92D01" w:rsidRPr="0098014E" w:rsidRDefault="00B92D01" w:rsidP="00AB70B2">
            <w:pPr>
              <w:contextualSpacing/>
            </w:pPr>
          </w:p>
        </w:tc>
        <w:tc>
          <w:tcPr>
            <w:tcW w:w="711" w:type="dxa"/>
            <w:gridSpan w:val="3"/>
            <w:tcBorders>
              <w:top w:val="nil"/>
              <w:left w:val="nil"/>
              <w:bottom w:val="nil"/>
              <w:right w:val="nil"/>
            </w:tcBorders>
            <w:shd w:val="clear" w:color="auto" w:fill="auto"/>
            <w:vAlign w:val="bottom"/>
            <w:hideMark/>
          </w:tcPr>
          <w:p w:rsidR="00B92D01" w:rsidRPr="0098014E" w:rsidRDefault="00B92D01" w:rsidP="00AB70B2">
            <w:pPr>
              <w:contextualSpacing/>
            </w:pPr>
          </w:p>
        </w:tc>
        <w:tc>
          <w:tcPr>
            <w:tcW w:w="7145" w:type="dxa"/>
            <w:gridSpan w:val="15"/>
            <w:tcBorders>
              <w:top w:val="nil"/>
              <w:left w:val="nil"/>
              <w:bottom w:val="single" w:sz="4" w:space="0" w:color="auto"/>
              <w:right w:val="nil"/>
            </w:tcBorders>
            <w:shd w:val="clear" w:color="auto" w:fill="auto"/>
            <w:hideMark/>
          </w:tcPr>
          <w:p w:rsidR="00B92D01" w:rsidRPr="0098014E" w:rsidRDefault="00B92D01" w:rsidP="00AB70B2">
            <w:pPr>
              <w:contextualSpacing/>
              <w:jc w:val="center"/>
              <w:rPr>
                <w:szCs w:val="22"/>
              </w:rPr>
            </w:pPr>
            <w:r w:rsidRPr="0098014E">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B92D01" w:rsidRPr="0098014E" w:rsidRDefault="00B92D01" w:rsidP="00AB70B2">
            <w:pPr>
              <w:contextualSpacing/>
              <w:jc w:val="center"/>
            </w:pPr>
          </w:p>
        </w:tc>
        <w:tc>
          <w:tcPr>
            <w:tcW w:w="873" w:type="dxa"/>
            <w:gridSpan w:val="3"/>
            <w:tcBorders>
              <w:top w:val="nil"/>
              <w:left w:val="nil"/>
              <w:bottom w:val="nil"/>
              <w:right w:val="nil"/>
            </w:tcBorders>
            <w:shd w:val="clear" w:color="auto" w:fill="auto"/>
            <w:vAlign w:val="bottom"/>
            <w:hideMark/>
          </w:tcPr>
          <w:p w:rsidR="00B92D01" w:rsidRPr="0098014E" w:rsidRDefault="00B92D01" w:rsidP="00AB70B2">
            <w:pPr>
              <w:contextualSpacing/>
            </w:pPr>
          </w:p>
        </w:tc>
        <w:tc>
          <w:tcPr>
            <w:tcW w:w="873"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714" w:type="dxa"/>
            <w:gridSpan w:val="3"/>
            <w:tcBorders>
              <w:top w:val="nil"/>
              <w:left w:val="nil"/>
              <w:bottom w:val="nil"/>
              <w:right w:val="nil"/>
            </w:tcBorders>
            <w:shd w:val="clear" w:color="auto" w:fill="auto"/>
            <w:vAlign w:val="bottom"/>
            <w:hideMark/>
          </w:tcPr>
          <w:p w:rsidR="00B92D01" w:rsidRPr="0098014E" w:rsidRDefault="00B92D01" w:rsidP="00AB70B2">
            <w:pPr>
              <w:contextualSpacing/>
            </w:pPr>
          </w:p>
        </w:tc>
        <w:tc>
          <w:tcPr>
            <w:tcW w:w="736"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454"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629"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690"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c>
          <w:tcPr>
            <w:tcW w:w="236" w:type="dxa"/>
            <w:gridSpan w:val="2"/>
            <w:tcBorders>
              <w:top w:val="nil"/>
              <w:left w:val="nil"/>
              <w:bottom w:val="nil"/>
              <w:right w:val="nil"/>
            </w:tcBorders>
            <w:shd w:val="clear" w:color="auto" w:fill="auto"/>
            <w:vAlign w:val="bottom"/>
            <w:hideMark/>
          </w:tcPr>
          <w:p w:rsidR="00B92D01" w:rsidRPr="0098014E" w:rsidRDefault="00B92D01" w:rsidP="00AB70B2">
            <w:pPr>
              <w:contextualSpacing/>
            </w:pPr>
          </w:p>
        </w:tc>
      </w:tr>
      <w:tr w:rsidR="00B92D01" w:rsidRPr="0098014E" w:rsidTr="00AB70B2">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B92D01" w:rsidRPr="0098014E" w:rsidRDefault="00B92D01" w:rsidP="00AB70B2">
            <w:pPr>
              <w:contextualSpacing/>
              <w:jc w:val="center"/>
              <w:rPr>
                <w:sz w:val="14"/>
              </w:rPr>
            </w:pPr>
            <w:r w:rsidRPr="0098014E">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B92D01" w:rsidRPr="0098014E" w:rsidRDefault="00B92D01" w:rsidP="00AB70B2">
            <w:pPr>
              <w:contextualSpacing/>
              <w:jc w:val="center"/>
              <w:rPr>
                <w:rFonts w:ascii="Calibri" w:hAnsi="Calibri"/>
              </w:rPr>
            </w:pPr>
          </w:p>
        </w:tc>
      </w:tr>
      <w:tr w:rsidR="00B92D01" w:rsidRPr="0098014E" w:rsidTr="00AB70B2">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B92D01" w:rsidRPr="0098014E" w:rsidRDefault="00B92D01" w:rsidP="00AB70B2">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4"/>
              </w:rPr>
            </w:pPr>
            <w:r w:rsidRPr="0098014E">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B92D01" w:rsidRPr="0098014E" w:rsidRDefault="00B92D01" w:rsidP="00AB70B2">
            <w:pPr>
              <w:contextualSpacing/>
              <w:rPr>
                <w:sz w:val="14"/>
              </w:rPr>
            </w:pPr>
          </w:p>
        </w:tc>
        <w:tc>
          <w:tcPr>
            <w:tcW w:w="2745" w:type="dxa"/>
            <w:gridSpan w:val="10"/>
            <w:vMerge/>
            <w:tcBorders>
              <w:left w:val="nil"/>
              <w:right w:val="nil"/>
            </w:tcBorders>
            <w:shd w:val="clear" w:color="auto" w:fill="auto"/>
            <w:vAlign w:val="bottom"/>
            <w:hideMark/>
          </w:tcPr>
          <w:p w:rsidR="00B92D01" w:rsidRPr="0098014E" w:rsidRDefault="00B92D01" w:rsidP="00AB70B2">
            <w:pPr>
              <w:contextualSpacing/>
              <w:rPr>
                <w:rFonts w:ascii="Calibri" w:hAnsi="Calibri"/>
                <w:sz w:val="14"/>
                <w:szCs w:val="22"/>
              </w:rPr>
            </w:pPr>
          </w:p>
        </w:tc>
      </w:tr>
      <w:tr w:rsidR="00B92D01" w:rsidRPr="0098014E" w:rsidTr="00AB70B2">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92D01" w:rsidRPr="0098014E" w:rsidRDefault="00B92D01" w:rsidP="00AB70B2">
            <w:pPr>
              <w:contextualSpacing/>
              <w:rPr>
                <w:sz w:val="22"/>
              </w:rPr>
            </w:pPr>
            <w:r w:rsidRPr="0098014E">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B92D01" w:rsidRPr="0098014E" w:rsidRDefault="00B92D01" w:rsidP="00AB70B2">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B92D01" w:rsidRPr="0098014E" w:rsidRDefault="00B92D01" w:rsidP="00AB70B2">
            <w:pPr>
              <w:contextualSpacing/>
              <w:rPr>
                <w:sz w:val="22"/>
              </w:rPr>
            </w:pPr>
          </w:p>
        </w:tc>
        <w:tc>
          <w:tcPr>
            <w:tcW w:w="2745" w:type="dxa"/>
            <w:gridSpan w:val="10"/>
            <w:vMerge/>
            <w:tcBorders>
              <w:left w:val="nil"/>
              <w:bottom w:val="nil"/>
              <w:right w:val="nil"/>
            </w:tcBorders>
            <w:shd w:val="clear" w:color="auto" w:fill="auto"/>
            <w:vAlign w:val="center"/>
            <w:hideMark/>
          </w:tcPr>
          <w:p w:rsidR="00B92D01" w:rsidRPr="0098014E" w:rsidRDefault="00B92D01" w:rsidP="00AB70B2">
            <w:pPr>
              <w:contextualSpacing/>
              <w:rPr>
                <w:rFonts w:ascii="Calibri" w:hAnsi="Calibri"/>
                <w:sz w:val="22"/>
                <w:szCs w:val="22"/>
              </w:rPr>
            </w:pPr>
          </w:p>
        </w:tc>
      </w:tr>
      <w:tr w:rsidR="00B92D01" w:rsidRPr="002B7858" w:rsidTr="00AB70B2">
        <w:trPr>
          <w:cantSplit/>
          <w:trHeight w:val="20"/>
        </w:trPr>
        <w:tc>
          <w:tcPr>
            <w:tcW w:w="441" w:type="dxa"/>
            <w:tcBorders>
              <w:top w:val="nil"/>
              <w:left w:val="nil"/>
              <w:bottom w:val="nil"/>
              <w:right w:val="nil"/>
            </w:tcBorders>
            <w:shd w:val="clear" w:color="auto" w:fill="auto"/>
            <w:vAlign w:val="bottom"/>
            <w:hideMark/>
          </w:tcPr>
          <w:p w:rsidR="00B92D01" w:rsidRPr="0098014E" w:rsidRDefault="00B92D01" w:rsidP="00AB70B2">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B92D01" w:rsidRPr="002B7858" w:rsidRDefault="00B92D01" w:rsidP="00AB70B2">
            <w:pPr>
              <w:contextualSpacing/>
              <w:rPr>
                <w:sz w:val="14"/>
              </w:rPr>
            </w:pPr>
            <w:r w:rsidRPr="0098014E">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B92D01" w:rsidRPr="002B7858" w:rsidRDefault="00B92D01" w:rsidP="00AB70B2">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B92D01" w:rsidRPr="002B7858" w:rsidRDefault="00B92D01" w:rsidP="00AB70B2">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B92D01" w:rsidRPr="002B7858" w:rsidRDefault="00B92D01" w:rsidP="00AB70B2">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B92D01" w:rsidRPr="002B7858" w:rsidRDefault="00B92D01" w:rsidP="00AB70B2">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B92D01" w:rsidRPr="002B7858" w:rsidRDefault="00B92D01" w:rsidP="00AB70B2">
            <w:pPr>
              <w:contextualSpacing/>
              <w:rPr>
                <w:rFonts w:ascii="Calibri" w:hAnsi="Calibri"/>
                <w:sz w:val="14"/>
                <w:szCs w:val="22"/>
              </w:rPr>
            </w:pPr>
          </w:p>
        </w:tc>
      </w:tr>
    </w:tbl>
    <w:p w:rsidR="00C12115" w:rsidRDefault="00C12115" w:rsidP="00C12115">
      <w:pPr>
        <w:sectPr w:rsidR="00C12115" w:rsidSect="00B92D01">
          <w:headerReference w:type="default" r:id="rId10"/>
          <w:pgSz w:w="16838" w:h="11906" w:orient="landscape" w:code="9"/>
          <w:pgMar w:top="992" w:right="1134" w:bottom="851" w:left="1134" w:header="567" w:footer="709" w:gutter="0"/>
          <w:cols w:space="708"/>
          <w:titlePg/>
          <w:docGrid w:linePitch="360"/>
        </w:sectPr>
      </w:pPr>
    </w:p>
    <w:p w:rsidR="001B1471" w:rsidRPr="00D93EF2" w:rsidRDefault="001B1471" w:rsidP="00E83A61">
      <w:pPr>
        <w:autoSpaceDE w:val="0"/>
        <w:autoSpaceDN w:val="0"/>
        <w:adjustRightInd w:val="0"/>
        <w:ind w:left="4963" w:firstLine="140"/>
        <w:jc w:val="both"/>
      </w:pPr>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9D16CD">
      <w:pPr>
        <w:widowControl w:val="0"/>
        <w:numPr>
          <w:ilvl w:val="0"/>
          <w:numId w:val="74"/>
        </w:numPr>
        <w:tabs>
          <w:tab w:val="num" w:pos="1080"/>
        </w:tabs>
        <w:ind w:left="0" w:firstLine="709"/>
        <w:jc w:val="both"/>
      </w:pPr>
      <w:r w:rsidRPr="00D93EF2">
        <w:t>АО (ПАО) ______ (далее - Заказчик),</w:t>
      </w:r>
    </w:p>
    <w:p w:rsidR="00397021" w:rsidRPr="00D93EF2" w:rsidRDefault="00397021" w:rsidP="009D16CD">
      <w:pPr>
        <w:widowControl w:val="0"/>
        <w:numPr>
          <w:ilvl w:val="0"/>
          <w:numId w:val="74"/>
        </w:numPr>
        <w:tabs>
          <w:tab w:val="num" w:pos="1080"/>
        </w:tabs>
        <w:ind w:left="0" w:firstLine="709"/>
        <w:jc w:val="both"/>
      </w:pPr>
      <w:r w:rsidRPr="00D93EF2">
        <w:t>Страхователя,</w:t>
      </w:r>
    </w:p>
    <w:p w:rsidR="00397021" w:rsidRPr="00D93EF2" w:rsidRDefault="00397021" w:rsidP="009D16CD">
      <w:pPr>
        <w:widowControl w:val="0"/>
        <w:numPr>
          <w:ilvl w:val="0"/>
          <w:numId w:val="74"/>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7"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7"/>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w:t>
      </w:r>
      <w:r w:rsidRPr="00D93EF2">
        <w:lastRenderedPageBreak/>
        <w:t>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lastRenderedPageBreak/>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9D16CD">
      <w:pPr>
        <w:widowControl w:val="0"/>
        <w:numPr>
          <w:ilvl w:val="0"/>
          <w:numId w:val="77"/>
        </w:numPr>
        <w:ind w:left="0" w:firstLine="709"/>
        <w:jc w:val="both"/>
      </w:pPr>
      <w:r w:rsidRPr="00D93EF2">
        <w:t>База для расчета страхового возмещения;</w:t>
      </w:r>
    </w:p>
    <w:p w:rsidR="00397021" w:rsidRPr="00D93EF2" w:rsidRDefault="00397021" w:rsidP="009D16CD">
      <w:pPr>
        <w:widowControl w:val="0"/>
        <w:numPr>
          <w:ilvl w:val="0"/>
          <w:numId w:val="77"/>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9D16CD">
      <w:pPr>
        <w:widowControl w:val="0"/>
        <w:numPr>
          <w:ilvl w:val="0"/>
          <w:numId w:val="77"/>
        </w:numPr>
        <w:ind w:left="0" w:firstLine="709"/>
        <w:jc w:val="both"/>
      </w:pPr>
      <w:r w:rsidRPr="00D93EF2">
        <w:rPr>
          <w:bCs/>
        </w:rPr>
        <w:t xml:space="preserve">Возмещение расходов по воздушным перевозкам;   </w:t>
      </w:r>
    </w:p>
    <w:p w:rsidR="00397021" w:rsidRPr="00D93EF2" w:rsidRDefault="00397021" w:rsidP="009D16CD">
      <w:pPr>
        <w:widowControl w:val="0"/>
        <w:numPr>
          <w:ilvl w:val="0"/>
          <w:numId w:val="77"/>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9D16CD">
      <w:pPr>
        <w:widowControl w:val="0"/>
        <w:numPr>
          <w:ilvl w:val="0"/>
          <w:numId w:val="77"/>
        </w:numPr>
        <w:ind w:left="0" w:firstLine="709"/>
        <w:jc w:val="both"/>
        <w:rPr>
          <w:bCs/>
        </w:rPr>
      </w:pPr>
      <w:r w:rsidRPr="00D93EF2">
        <w:rPr>
          <w:bCs/>
        </w:rPr>
        <w:t>Особые условия в отношении противопожарных средств;</w:t>
      </w:r>
    </w:p>
    <w:p w:rsidR="00397021" w:rsidRPr="00D93EF2" w:rsidRDefault="00397021" w:rsidP="009D16CD">
      <w:pPr>
        <w:widowControl w:val="0"/>
        <w:numPr>
          <w:ilvl w:val="0"/>
          <w:numId w:val="77"/>
        </w:numPr>
        <w:ind w:left="0" w:firstLine="709"/>
        <w:jc w:val="both"/>
        <w:rPr>
          <w:bCs/>
        </w:rPr>
      </w:pPr>
      <w:r w:rsidRPr="00D93EF2">
        <w:rPr>
          <w:bCs/>
        </w:rPr>
        <w:t>Оговорка о 72 часах;</w:t>
      </w:r>
    </w:p>
    <w:p w:rsidR="00397021" w:rsidRPr="00D93EF2" w:rsidRDefault="00397021" w:rsidP="009D16CD">
      <w:pPr>
        <w:widowControl w:val="0"/>
        <w:numPr>
          <w:ilvl w:val="0"/>
          <w:numId w:val="77"/>
        </w:numPr>
        <w:ind w:left="0" w:firstLine="709"/>
        <w:jc w:val="both"/>
      </w:pPr>
      <w:r w:rsidRPr="00D93EF2">
        <w:t xml:space="preserve">Оговорка об изменении страховой суммы в пределах 15%; </w:t>
      </w:r>
    </w:p>
    <w:p w:rsidR="00397021" w:rsidRPr="00D93EF2" w:rsidRDefault="00397021" w:rsidP="009D16CD">
      <w:pPr>
        <w:widowControl w:val="0"/>
        <w:numPr>
          <w:ilvl w:val="0"/>
          <w:numId w:val="77"/>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9D16CD">
      <w:pPr>
        <w:widowControl w:val="0"/>
        <w:numPr>
          <w:ilvl w:val="0"/>
          <w:numId w:val="77"/>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9D16CD">
      <w:pPr>
        <w:widowControl w:val="0"/>
        <w:numPr>
          <w:ilvl w:val="0"/>
          <w:numId w:val="77"/>
        </w:numPr>
        <w:tabs>
          <w:tab w:val="left" w:pos="284"/>
        </w:tabs>
        <w:ind w:left="0" w:firstLine="709"/>
        <w:jc w:val="both"/>
      </w:pPr>
      <w:r w:rsidRPr="00D93EF2">
        <w:t>Временное восстановление;</w:t>
      </w:r>
    </w:p>
    <w:p w:rsidR="00397021" w:rsidRPr="00D93EF2" w:rsidRDefault="00397021" w:rsidP="009D16CD">
      <w:pPr>
        <w:widowControl w:val="0"/>
        <w:numPr>
          <w:ilvl w:val="0"/>
          <w:numId w:val="77"/>
        </w:numPr>
        <w:tabs>
          <w:tab w:val="left" w:pos="284"/>
        </w:tabs>
        <w:ind w:left="0" w:firstLine="709"/>
        <w:jc w:val="both"/>
      </w:pPr>
      <w:r w:rsidRPr="00D93EF2">
        <w:t>Изготовление за пределами строительной площадки;</w:t>
      </w:r>
    </w:p>
    <w:p w:rsidR="00397021" w:rsidRPr="00D93EF2" w:rsidRDefault="00397021" w:rsidP="009D16CD">
      <w:pPr>
        <w:widowControl w:val="0"/>
        <w:numPr>
          <w:ilvl w:val="0"/>
          <w:numId w:val="77"/>
        </w:numPr>
        <w:ind w:left="0" w:firstLine="709"/>
        <w:jc w:val="both"/>
      </w:pPr>
      <w:r w:rsidRPr="00D93EF2">
        <w:t>Расходы на повторные испытания;</w:t>
      </w:r>
    </w:p>
    <w:p w:rsidR="00397021" w:rsidRPr="00D93EF2" w:rsidRDefault="00397021" w:rsidP="009D16CD">
      <w:pPr>
        <w:widowControl w:val="0"/>
        <w:numPr>
          <w:ilvl w:val="0"/>
          <w:numId w:val="77"/>
        </w:numPr>
        <w:ind w:left="0" w:firstLine="709"/>
        <w:jc w:val="both"/>
      </w:pPr>
      <w:r w:rsidRPr="00D93EF2">
        <w:t>Скрытый военный риск;</w:t>
      </w:r>
    </w:p>
    <w:p w:rsidR="00397021" w:rsidRPr="00D93EF2" w:rsidRDefault="00397021" w:rsidP="009D16CD">
      <w:pPr>
        <w:widowControl w:val="0"/>
        <w:numPr>
          <w:ilvl w:val="0"/>
          <w:numId w:val="77"/>
        </w:numPr>
        <w:ind w:left="0" w:firstLine="709"/>
        <w:jc w:val="both"/>
      </w:pPr>
      <w:r w:rsidRPr="00D93EF2">
        <w:t>Разбор завалов;</w:t>
      </w:r>
    </w:p>
    <w:p w:rsidR="00397021" w:rsidRPr="00D93EF2" w:rsidRDefault="00397021" w:rsidP="009D16CD">
      <w:pPr>
        <w:widowControl w:val="0"/>
        <w:numPr>
          <w:ilvl w:val="0"/>
          <w:numId w:val="77"/>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9D16CD">
      <w:pPr>
        <w:widowControl w:val="0"/>
        <w:numPr>
          <w:ilvl w:val="0"/>
          <w:numId w:val="77"/>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9D16CD">
      <w:pPr>
        <w:widowControl w:val="0"/>
        <w:numPr>
          <w:ilvl w:val="0"/>
          <w:numId w:val="77"/>
        </w:numPr>
        <w:tabs>
          <w:tab w:val="left" w:pos="284"/>
        </w:tabs>
        <w:ind w:left="0" w:firstLine="709"/>
        <w:jc w:val="both"/>
      </w:pPr>
      <w:r w:rsidRPr="00D93EF2">
        <w:lastRenderedPageBreak/>
        <w:t>Автоматическое восстановление страховой суммы;</w:t>
      </w:r>
    </w:p>
    <w:p w:rsidR="00397021" w:rsidRPr="00D93EF2" w:rsidRDefault="00397021" w:rsidP="009D16CD">
      <w:pPr>
        <w:widowControl w:val="0"/>
        <w:numPr>
          <w:ilvl w:val="0"/>
          <w:numId w:val="77"/>
        </w:numPr>
        <w:ind w:left="0" w:firstLine="709"/>
        <w:jc w:val="both"/>
      </w:pPr>
      <w:r w:rsidRPr="00D93EF2">
        <w:t>Оговорка о собственных материалах;</w:t>
      </w:r>
    </w:p>
    <w:p w:rsidR="00397021" w:rsidRPr="00D93EF2" w:rsidRDefault="00397021" w:rsidP="009D16CD">
      <w:pPr>
        <w:widowControl w:val="0"/>
        <w:numPr>
          <w:ilvl w:val="0"/>
          <w:numId w:val="77"/>
        </w:numPr>
        <w:ind w:left="0" w:firstLine="709"/>
        <w:jc w:val="both"/>
      </w:pPr>
      <w:r w:rsidRPr="00D93EF2">
        <w:t>Перевозки внутри страны;</w:t>
      </w:r>
    </w:p>
    <w:p w:rsidR="00397021" w:rsidRPr="00D93EF2" w:rsidRDefault="00397021" w:rsidP="009D16CD">
      <w:pPr>
        <w:widowControl w:val="0"/>
        <w:numPr>
          <w:ilvl w:val="0"/>
          <w:numId w:val="77"/>
        </w:numPr>
        <w:tabs>
          <w:tab w:val="left" w:pos="284"/>
        </w:tabs>
        <w:ind w:left="0" w:firstLine="709"/>
        <w:jc w:val="both"/>
      </w:pPr>
      <w:r w:rsidRPr="00D93EF2">
        <w:t>Хранение вне строительной площадки;</w:t>
      </w:r>
    </w:p>
    <w:p w:rsidR="00397021" w:rsidRPr="00D93EF2" w:rsidRDefault="00397021" w:rsidP="009D16CD">
      <w:pPr>
        <w:widowControl w:val="0"/>
        <w:numPr>
          <w:ilvl w:val="0"/>
          <w:numId w:val="77"/>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9D16CD">
      <w:pPr>
        <w:widowControl w:val="0"/>
        <w:numPr>
          <w:ilvl w:val="0"/>
          <w:numId w:val="77"/>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9D16CD">
      <w:pPr>
        <w:widowControl w:val="0"/>
        <w:numPr>
          <w:ilvl w:val="0"/>
          <w:numId w:val="77"/>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9D16CD">
      <w:pPr>
        <w:widowControl w:val="0"/>
        <w:numPr>
          <w:ilvl w:val="0"/>
          <w:numId w:val="77"/>
        </w:numPr>
        <w:ind w:left="1134" w:hanging="425"/>
        <w:contextualSpacing/>
        <w:jc w:val="both"/>
      </w:pPr>
      <w:r w:rsidRPr="00D93EF2">
        <w:t>Оговорка 003 Страхование гарантийного обслуживания</w:t>
      </w:r>
    </w:p>
    <w:p w:rsidR="00397021" w:rsidRPr="00D93EF2" w:rsidRDefault="00397021" w:rsidP="009D16CD">
      <w:pPr>
        <w:widowControl w:val="0"/>
        <w:numPr>
          <w:ilvl w:val="0"/>
          <w:numId w:val="77"/>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9D16CD">
      <w:pPr>
        <w:widowControl w:val="0"/>
        <w:numPr>
          <w:ilvl w:val="0"/>
          <w:numId w:val="78"/>
        </w:numPr>
        <w:ind w:left="0" w:firstLine="709"/>
        <w:jc w:val="both"/>
        <w:rPr>
          <w:bCs/>
        </w:rPr>
      </w:pPr>
      <w:r w:rsidRPr="00D93EF2">
        <w:rPr>
          <w:bCs/>
        </w:rPr>
        <w:t>Оговорка о возмещении;</w:t>
      </w:r>
    </w:p>
    <w:p w:rsidR="00397021" w:rsidRPr="00D93EF2" w:rsidRDefault="00397021" w:rsidP="009D16CD">
      <w:pPr>
        <w:widowControl w:val="0"/>
        <w:numPr>
          <w:ilvl w:val="0"/>
          <w:numId w:val="78"/>
        </w:numPr>
        <w:ind w:left="0" w:firstLine="709"/>
        <w:jc w:val="both"/>
        <w:rPr>
          <w:bCs/>
        </w:rPr>
      </w:pPr>
      <w:r w:rsidRPr="00D93EF2">
        <w:rPr>
          <w:bCs/>
        </w:rPr>
        <w:t>Страхование взаимной ответственности;</w:t>
      </w:r>
    </w:p>
    <w:p w:rsidR="00397021" w:rsidRPr="00D93EF2" w:rsidRDefault="00397021" w:rsidP="009D16CD">
      <w:pPr>
        <w:widowControl w:val="0"/>
        <w:numPr>
          <w:ilvl w:val="0"/>
          <w:numId w:val="78"/>
        </w:numPr>
        <w:tabs>
          <w:tab w:val="left" w:pos="284"/>
        </w:tabs>
        <w:ind w:left="0" w:firstLine="709"/>
        <w:jc w:val="both"/>
      </w:pPr>
      <w:r w:rsidRPr="00D93EF2">
        <w:t>Дополнительно застрахованные;</w:t>
      </w:r>
    </w:p>
    <w:p w:rsidR="00397021" w:rsidRPr="00D93EF2" w:rsidRDefault="00397021" w:rsidP="009D16CD">
      <w:pPr>
        <w:widowControl w:val="0"/>
        <w:numPr>
          <w:ilvl w:val="0"/>
          <w:numId w:val="78"/>
        </w:numPr>
        <w:tabs>
          <w:tab w:val="left" w:pos="284"/>
        </w:tabs>
        <w:ind w:left="0" w:firstLine="709"/>
        <w:jc w:val="both"/>
      </w:pPr>
      <w:r w:rsidRPr="00D93EF2">
        <w:t>Посетители площадки;</w:t>
      </w:r>
    </w:p>
    <w:p w:rsidR="00397021" w:rsidRPr="00D93EF2" w:rsidRDefault="00397021" w:rsidP="009D16CD">
      <w:pPr>
        <w:widowControl w:val="0"/>
        <w:numPr>
          <w:ilvl w:val="0"/>
          <w:numId w:val="78"/>
        </w:numPr>
        <w:tabs>
          <w:tab w:val="left" w:pos="284"/>
        </w:tabs>
        <w:ind w:left="0" w:firstLine="709"/>
        <w:jc w:val="both"/>
      </w:pPr>
      <w:r w:rsidRPr="00D93EF2">
        <w:t>Уменьшение убытка;</w:t>
      </w:r>
    </w:p>
    <w:p w:rsidR="00397021" w:rsidRPr="00D93EF2" w:rsidRDefault="00397021" w:rsidP="009D16CD">
      <w:pPr>
        <w:widowControl w:val="0"/>
        <w:numPr>
          <w:ilvl w:val="0"/>
          <w:numId w:val="78"/>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9D16CD">
      <w:pPr>
        <w:widowControl w:val="0"/>
        <w:numPr>
          <w:ilvl w:val="0"/>
          <w:numId w:val="78"/>
        </w:numPr>
        <w:ind w:left="0" w:firstLine="709"/>
        <w:jc w:val="both"/>
      </w:pPr>
      <w:r w:rsidRPr="00D93EF2">
        <w:t>Особые условия в отношении перехода прав требования суброгации;</w:t>
      </w:r>
    </w:p>
    <w:p w:rsidR="00397021" w:rsidRPr="00D93EF2" w:rsidRDefault="00397021" w:rsidP="009D16CD">
      <w:pPr>
        <w:widowControl w:val="0"/>
        <w:numPr>
          <w:ilvl w:val="0"/>
          <w:numId w:val="79"/>
        </w:numPr>
        <w:tabs>
          <w:tab w:val="left" w:pos="284"/>
        </w:tabs>
        <w:ind w:left="0" w:firstLine="709"/>
        <w:jc w:val="both"/>
      </w:pPr>
      <w:r w:rsidRPr="00D93EF2">
        <w:t>Превентивные мероприятия;</w:t>
      </w:r>
    </w:p>
    <w:p w:rsidR="00397021" w:rsidRPr="00D93EF2" w:rsidRDefault="00397021" w:rsidP="009D16CD">
      <w:pPr>
        <w:widowControl w:val="0"/>
        <w:numPr>
          <w:ilvl w:val="0"/>
          <w:numId w:val="79"/>
        </w:numPr>
        <w:tabs>
          <w:tab w:val="left" w:pos="284"/>
        </w:tabs>
        <w:ind w:left="0" w:firstLine="709"/>
        <w:jc w:val="both"/>
      </w:pPr>
      <w:r w:rsidRPr="00D93EF2">
        <w:t>Расходы на тушение пожара;</w:t>
      </w:r>
    </w:p>
    <w:p w:rsidR="00397021" w:rsidRPr="00D93EF2" w:rsidRDefault="00397021" w:rsidP="009D16CD">
      <w:pPr>
        <w:widowControl w:val="0"/>
        <w:numPr>
          <w:ilvl w:val="0"/>
          <w:numId w:val="79"/>
        </w:numPr>
        <w:ind w:left="0" w:firstLine="709"/>
        <w:jc w:val="both"/>
      </w:pPr>
      <w:r w:rsidRPr="00D93EF2">
        <w:t>Расходы на оплату услуг специалистов;</w:t>
      </w:r>
    </w:p>
    <w:p w:rsidR="00397021" w:rsidRPr="00D93EF2" w:rsidRDefault="00397021" w:rsidP="009D16CD">
      <w:pPr>
        <w:widowControl w:val="0"/>
        <w:numPr>
          <w:ilvl w:val="0"/>
          <w:numId w:val="79"/>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9D16CD">
      <w:pPr>
        <w:widowControl w:val="0"/>
        <w:numPr>
          <w:ilvl w:val="0"/>
          <w:numId w:val="79"/>
        </w:numPr>
        <w:ind w:left="0" w:firstLine="709"/>
        <w:jc w:val="both"/>
      </w:pPr>
      <w:r w:rsidRPr="00D93EF2">
        <w:t>Согласованные сюрвейеры;</w:t>
      </w:r>
    </w:p>
    <w:p w:rsidR="00397021" w:rsidRPr="00D93EF2" w:rsidRDefault="00397021" w:rsidP="009D16CD">
      <w:pPr>
        <w:widowControl w:val="0"/>
        <w:numPr>
          <w:ilvl w:val="0"/>
          <w:numId w:val="79"/>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lastRenderedPageBreak/>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lastRenderedPageBreak/>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lastRenderedPageBreak/>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9D16CD">
      <w:pPr>
        <w:widowControl w:val="0"/>
        <w:numPr>
          <w:ilvl w:val="0"/>
          <w:numId w:val="76"/>
        </w:numPr>
        <w:tabs>
          <w:tab w:val="left" w:pos="1080"/>
        </w:tabs>
        <w:ind w:left="0" w:firstLine="709"/>
        <w:jc w:val="both"/>
      </w:pPr>
      <w:r w:rsidRPr="00D93EF2">
        <w:t>номер и дату договора страхования;</w:t>
      </w:r>
    </w:p>
    <w:p w:rsidR="00397021" w:rsidRPr="00D93EF2" w:rsidRDefault="00397021" w:rsidP="009D16CD">
      <w:pPr>
        <w:widowControl w:val="0"/>
        <w:numPr>
          <w:ilvl w:val="0"/>
          <w:numId w:val="76"/>
        </w:numPr>
        <w:tabs>
          <w:tab w:val="left" w:pos="1080"/>
        </w:tabs>
        <w:ind w:left="0" w:firstLine="709"/>
        <w:jc w:val="both"/>
      </w:pPr>
      <w:r w:rsidRPr="00D93EF2">
        <w:t>полное наименование объекта, на котором возник ущерб;</w:t>
      </w:r>
    </w:p>
    <w:p w:rsidR="00397021" w:rsidRPr="00D93EF2" w:rsidRDefault="00397021" w:rsidP="009D16CD">
      <w:pPr>
        <w:widowControl w:val="0"/>
        <w:numPr>
          <w:ilvl w:val="0"/>
          <w:numId w:val="76"/>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lastRenderedPageBreak/>
        <w:t>дату и время возникновения ущерба (если известно);</w:t>
      </w:r>
    </w:p>
    <w:p w:rsidR="00397021" w:rsidRPr="00D93EF2" w:rsidRDefault="00397021" w:rsidP="009D16CD">
      <w:pPr>
        <w:widowControl w:val="0"/>
        <w:numPr>
          <w:ilvl w:val="0"/>
          <w:numId w:val="76"/>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краткое описание события;</w:t>
      </w:r>
    </w:p>
    <w:p w:rsidR="00397021" w:rsidRPr="00D93EF2" w:rsidRDefault="00397021" w:rsidP="009D16CD">
      <w:pPr>
        <w:widowControl w:val="0"/>
        <w:numPr>
          <w:ilvl w:val="0"/>
          <w:numId w:val="76"/>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9D16CD">
      <w:pPr>
        <w:widowControl w:val="0"/>
        <w:numPr>
          <w:ilvl w:val="0"/>
          <w:numId w:val="76"/>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lastRenderedPageBreak/>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w:t>
      </w:r>
      <w:r w:rsidRPr="00D93EF2">
        <w:lastRenderedPageBreak/>
        <w:t>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8"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8"/>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w:t>
      </w:r>
      <w:r w:rsidRPr="00D93EF2">
        <w:lastRenderedPageBreak/>
        <w:t>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w:t>
      </w:r>
      <w:r w:rsidRPr="00D93EF2">
        <w:lastRenderedPageBreak/>
        <w:t>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lastRenderedPageBreak/>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lastRenderedPageBreak/>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9D16CD">
      <w:pPr>
        <w:widowControl w:val="0"/>
        <w:numPr>
          <w:ilvl w:val="0"/>
          <w:numId w:val="82"/>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9D16CD">
      <w:pPr>
        <w:widowControl w:val="0"/>
        <w:numPr>
          <w:ilvl w:val="0"/>
          <w:numId w:val="82"/>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9D16CD">
      <w:pPr>
        <w:widowControl w:val="0"/>
        <w:numPr>
          <w:ilvl w:val="0"/>
          <w:numId w:val="82"/>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9D16CD">
      <w:pPr>
        <w:widowControl w:val="0"/>
        <w:numPr>
          <w:ilvl w:val="0"/>
          <w:numId w:val="82"/>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w:t>
      </w:r>
      <w:r w:rsidRPr="00D93EF2">
        <w:lastRenderedPageBreak/>
        <w:t>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w:t>
      </w:r>
      <w:r w:rsidRPr="00D93EF2">
        <w:lastRenderedPageBreak/>
        <w:t>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9D16CD">
      <w:pPr>
        <w:widowControl w:val="0"/>
        <w:numPr>
          <w:ilvl w:val="0"/>
          <w:numId w:val="80"/>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9D16CD">
      <w:pPr>
        <w:widowControl w:val="0"/>
        <w:numPr>
          <w:ilvl w:val="0"/>
          <w:numId w:val="80"/>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9D16CD">
      <w:pPr>
        <w:widowControl w:val="0"/>
        <w:numPr>
          <w:ilvl w:val="0"/>
          <w:numId w:val="80"/>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9D16CD">
      <w:pPr>
        <w:widowControl w:val="0"/>
        <w:numPr>
          <w:ilvl w:val="0"/>
          <w:numId w:val="80"/>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9D16CD">
      <w:pPr>
        <w:widowControl w:val="0"/>
        <w:numPr>
          <w:ilvl w:val="0"/>
          <w:numId w:val="80"/>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9D16CD">
      <w:pPr>
        <w:widowControl w:val="0"/>
        <w:numPr>
          <w:ilvl w:val="0"/>
          <w:numId w:val="80"/>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9D16CD">
      <w:pPr>
        <w:widowControl w:val="0"/>
        <w:numPr>
          <w:ilvl w:val="0"/>
          <w:numId w:val="81"/>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9D16CD">
      <w:pPr>
        <w:widowControl w:val="0"/>
        <w:numPr>
          <w:ilvl w:val="0"/>
          <w:numId w:val="81"/>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lastRenderedPageBreak/>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lastRenderedPageBreak/>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lastRenderedPageBreak/>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lastRenderedPageBreak/>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6F7F54">
      <w:pPr>
        <w:widowControl w:val="0"/>
        <w:numPr>
          <w:ilvl w:val="0"/>
          <w:numId w:val="85"/>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w:t>
      </w:r>
      <w:r w:rsidRPr="00D93EF2">
        <w:rPr>
          <w:bCs/>
        </w:rPr>
        <w:lastRenderedPageBreak/>
        <w:t xml:space="preserve">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9D16CD">
      <w:pPr>
        <w:widowControl w:val="0"/>
        <w:numPr>
          <w:ilvl w:val="0"/>
          <w:numId w:val="83"/>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9D16CD">
      <w:pPr>
        <w:widowControl w:val="0"/>
        <w:numPr>
          <w:ilvl w:val="0"/>
          <w:numId w:val="83"/>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lastRenderedPageBreak/>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w:t>
      </w:r>
      <w:r w:rsidRPr="00D93EF2">
        <w:rPr>
          <w:rFonts w:eastAsia="Calibri"/>
          <w:kern w:val="32"/>
          <w:lang w:val="x-none" w:eastAsia="en-US"/>
        </w:rPr>
        <w:lastRenderedPageBreak/>
        <w:t>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w:t>
      </w:r>
      <w:r w:rsidRPr="00D93EF2">
        <w:lastRenderedPageBreak/>
        <w:t>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w:t>
      </w:r>
      <w:r w:rsidRPr="00D93EF2">
        <w:lastRenderedPageBreak/>
        <w:t>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lastRenderedPageBreak/>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F54" w:rsidRDefault="006F7F54">
      <w:r>
        <w:separator/>
      </w:r>
    </w:p>
  </w:endnote>
  <w:endnote w:type="continuationSeparator" w:id="0">
    <w:p w:rsidR="006F7F54" w:rsidRDefault="006F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F54" w:rsidRDefault="006F7F54">
      <w:r>
        <w:separator/>
      </w:r>
    </w:p>
  </w:footnote>
  <w:footnote w:type="continuationSeparator" w:id="0">
    <w:p w:rsidR="006F7F54" w:rsidRDefault="006F7F54">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01" w:rsidRPr="00823692" w:rsidRDefault="00B92D01" w:rsidP="00823692">
    <w:pPr>
      <w:pStyle w:val="af7"/>
      <w:jc w:val="center"/>
    </w:pPr>
    <w:r>
      <w:fldChar w:fldCharType="begin"/>
    </w:r>
    <w:r>
      <w:instrText>PAGE   \* MERGEFORMAT</w:instrText>
    </w:r>
    <w:r>
      <w:fldChar w:fldCharType="separate"/>
    </w:r>
    <w:r>
      <w:rPr>
        <w:noProof/>
      </w:rPr>
      <w:t>47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B92D01">
      <w:rPr>
        <w:noProof/>
      </w:rPr>
      <w:t>59</w:t>
    </w:r>
    <w:r>
      <w:fldChar w:fldCharType="end"/>
    </w:r>
  </w:p>
  <w:p w:rsidR="00D93EF2" w:rsidRDefault="00D93EF2">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B92D01">
      <w:rPr>
        <w:noProof/>
      </w:rPr>
      <w:t>51</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92D01">
      <w:rPr>
        <w:rStyle w:val="ae"/>
        <w:noProof/>
      </w:rPr>
      <w:t>73</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6"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3"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6"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48"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2EBD4FCB"/>
    <w:multiLevelType w:val="hybridMultilevel"/>
    <w:tmpl w:val="E6222D50"/>
    <w:lvl w:ilvl="0" w:tplc="62B2A2E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3"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1"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4"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5"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6"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69"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3"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77"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7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0"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4"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8"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9"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94"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7"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00"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2"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4"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7FE55624"/>
    <w:multiLevelType w:val="hybridMultilevel"/>
    <w:tmpl w:val="54280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8"/>
  </w:num>
  <w:num w:numId="2">
    <w:abstractNumId w:val="96"/>
  </w:num>
  <w:num w:numId="3">
    <w:abstractNumId w:val="78"/>
  </w:num>
  <w:num w:numId="4">
    <w:abstractNumId w:val="79"/>
  </w:num>
  <w:num w:numId="5">
    <w:abstractNumId w:val="77"/>
  </w:num>
  <w:num w:numId="6">
    <w:abstractNumId w:val="64"/>
  </w:num>
  <w:num w:numId="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num>
  <w:num w:numId="9">
    <w:abstractNumId w:val="0"/>
  </w:num>
  <w:num w:numId="10">
    <w:abstractNumId w:val="89"/>
  </w:num>
  <w:num w:numId="11">
    <w:abstractNumId w:val="104"/>
  </w:num>
  <w:num w:numId="12">
    <w:abstractNumId w:val="56"/>
  </w:num>
  <w:num w:numId="13">
    <w:abstractNumId w:val="61"/>
  </w:num>
  <w:num w:numId="14">
    <w:abstractNumId w:val="55"/>
  </w:num>
  <w:num w:numId="15">
    <w:abstractNumId w:val="54"/>
  </w:num>
  <w:num w:numId="16">
    <w:abstractNumId w:val="69"/>
  </w:num>
  <w:num w:numId="17">
    <w:abstractNumId w:val="25"/>
  </w:num>
  <w:num w:numId="18">
    <w:abstractNumId w:val="46"/>
  </w:num>
  <w:num w:numId="19">
    <w:abstractNumId w:val="66"/>
  </w:num>
  <w:num w:numId="20">
    <w:abstractNumId w:val="74"/>
  </w:num>
  <w:num w:numId="21">
    <w:abstractNumId w:val="39"/>
  </w:num>
  <w:num w:numId="22">
    <w:abstractNumId w:val="9"/>
  </w:num>
  <w:num w:numId="23">
    <w:abstractNumId w:val="13"/>
  </w:num>
  <w:num w:numId="24">
    <w:abstractNumId w:val="15"/>
  </w:num>
  <w:num w:numId="25">
    <w:abstractNumId w:val="57"/>
  </w:num>
  <w:num w:numId="26">
    <w:abstractNumId w:val="106"/>
  </w:num>
  <w:num w:numId="27">
    <w:abstractNumId w:val="92"/>
  </w:num>
  <w:num w:numId="28">
    <w:abstractNumId w:val="34"/>
  </w:num>
  <w:num w:numId="29">
    <w:abstractNumId w:val="60"/>
  </w:num>
  <w:num w:numId="30">
    <w:abstractNumId w:val="52"/>
  </w:num>
  <w:num w:numId="31">
    <w:abstractNumId w:val="95"/>
  </w:num>
  <w:num w:numId="32">
    <w:abstractNumId w:val="27"/>
  </w:num>
  <w:num w:numId="33">
    <w:abstractNumId w:val="99"/>
  </w:num>
  <w:num w:numId="34">
    <w:abstractNumId w:val="23"/>
  </w:num>
  <w:num w:numId="35">
    <w:abstractNumId w:val="37"/>
  </w:num>
  <w:num w:numId="36">
    <w:abstractNumId w:val="93"/>
  </w:num>
  <w:num w:numId="37">
    <w:abstractNumId w:val="76"/>
  </w:num>
  <w:num w:numId="38">
    <w:abstractNumId w:val="71"/>
  </w:num>
  <w:num w:numId="39">
    <w:abstractNumId w:val="28"/>
  </w:num>
  <w:num w:numId="40">
    <w:abstractNumId w:val="81"/>
  </w:num>
  <w:num w:numId="41">
    <w:abstractNumId w:val="26"/>
  </w:num>
  <w:num w:numId="42">
    <w:abstractNumId w:val="17"/>
  </w:num>
  <w:num w:numId="43">
    <w:abstractNumId w:val="67"/>
  </w:num>
  <w:num w:numId="44">
    <w:abstractNumId w:val="88"/>
  </w:num>
  <w:num w:numId="45">
    <w:abstractNumId w:val="97"/>
  </w:num>
  <w:num w:numId="46">
    <w:abstractNumId w:val="36"/>
  </w:num>
  <w:num w:numId="47">
    <w:abstractNumId w:val="63"/>
  </w:num>
  <w:num w:numId="48">
    <w:abstractNumId w:val="58"/>
  </w:num>
  <w:num w:numId="49">
    <w:abstractNumId w:val="102"/>
  </w:num>
  <w:num w:numId="50">
    <w:abstractNumId w:val="51"/>
  </w:num>
  <w:num w:numId="51">
    <w:abstractNumId w:val="21"/>
  </w:num>
  <w:num w:numId="52">
    <w:abstractNumId w:val="75"/>
  </w:num>
  <w:num w:numId="53">
    <w:abstractNumId w:val="32"/>
  </w:num>
  <w:num w:numId="54">
    <w:abstractNumId w:val="73"/>
  </w:num>
  <w:num w:numId="55">
    <w:abstractNumId w:val="103"/>
  </w:num>
  <w:num w:numId="56">
    <w:abstractNumId w:val="38"/>
  </w:num>
  <w:num w:numId="57">
    <w:abstractNumId w:val="94"/>
  </w:num>
  <w:num w:numId="58">
    <w:abstractNumId w:val="20"/>
  </w:num>
  <w:num w:numId="59">
    <w:abstractNumId w:val="100"/>
  </w:num>
  <w:num w:numId="60">
    <w:abstractNumId w:val="105"/>
  </w:num>
  <w:num w:numId="61">
    <w:abstractNumId w:val="90"/>
  </w:num>
  <w:num w:numId="62">
    <w:abstractNumId w:val="24"/>
  </w:num>
  <w:num w:numId="63">
    <w:abstractNumId w:val="44"/>
  </w:num>
  <w:num w:numId="64">
    <w:abstractNumId w:val="65"/>
  </w:num>
  <w:num w:numId="65">
    <w:abstractNumId w:val="22"/>
  </w:num>
  <w:num w:numId="66">
    <w:abstractNumId w:val="82"/>
  </w:num>
  <w:num w:numId="67">
    <w:abstractNumId w:val="80"/>
  </w:num>
  <w:num w:numId="68">
    <w:abstractNumId w:val="33"/>
  </w:num>
  <w:num w:numId="69">
    <w:abstractNumId w:val="29"/>
  </w:num>
  <w:num w:numId="70">
    <w:abstractNumId w:val="62"/>
  </w:num>
  <w:num w:numId="71">
    <w:abstractNumId w:val="43"/>
  </w:num>
  <w:num w:numId="72">
    <w:abstractNumId w:val="101"/>
  </w:num>
  <w:num w:numId="73">
    <w:abstractNumId w:val="42"/>
  </w:num>
  <w:num w:numId="74">
    <w:abstractNumId w:val="85"/>
  </w:num>
  <w:num w:numId="75">
    <w:abstractNumId w:val="59"/>
  </w:num>
  <w:num w:numId="76">
    <w:abstractNumId w:val="53"/>
  </w:num>
  <w:num w:numId="77">
    <w:abstractNumId w:val="41"/>
  </w:num>
  <w:num w:numId="78">
    <w:abstractNumId w:val="18"/>
  </w:num>
  <w:num w:numId="79">
    <w:abstractNumId w:val="30"/>
  </w:num>
  <w:num w:numId="80">
    <w:abstractNumId w:val="49"/>
  </w:num>
  <w:num w:numId="81">
    <w:abstractNumId w:val="91"/>
  </w:num>
  <w:num w:numId="82">
    <w:abstractNumId w:val="19"/>
  </w:num>
  <w:num w:numId="83">
    <w:abstractNumId w:val="40"/>
  </w:num>
  <w:num w:numId="84">
    <w:abstractNumId w:val="83"/>
  </w:num>
  <w:num w:numId="85">
    <w:abstractNumId w:val="70"/>
  </w:num>
  <w:num w:numId="86">
    <w:abstractNumId w:val="31"/>
  </w:num>
  <w:num w:numId="87">
    <w:abstractNumId w:val="84"/>
  </w:num>
  <w:num w:numId="88">
    <w:abstractNumId w:val="86"/>
  </w:num>
  <w:num w:numId="89">
    <w:abstractNumId w:val="87"/>
  </w:num>
  <w:num w:numId="90">
    <w:abstractNumId w:val="98"/>
  </w:num>
  <w:num w:numId="91">
    <w:abstractNumId w:val="5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6F7F54"/>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D01"/>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B3A69"/>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88"/>
      </w:numPr>
    </w:pPr>
  </w:style>
  <w:style w:type="numbering" w:customStyle="1" w:styleId="WWNum91">
    <w:name w:val="WWNum91"/>
    <w:basedOn w:val="a4"/>
    <w:rsid w:val="009933B8"/>
    <w:pPr>
      <w:numPr>
        <w:numId w:val="87"/>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35"/>
      </w:numPr>
    </w:pPr>
  </w:style>
  <w:style w:type="numbering" w:customStyle="1" w:styleId="2">
    <w:name w:val="Стиль2"/>
    <w:uiPriority w:val="99"/>
    <w:rsid w:val="00B96B2B"/>
    <w:pPr>
      <w:numPr>
        <w:numId w:val="36"/>
      </w:numPr>
    </w:pPr>
  </w:style>
  <w:style w:type="numbering" w:customStyle="1" w:styleId="3">
    <w:name w:val="Стиль3"/>
    <w:uiPriority w:val="99"/>
    <w:rsid w:val="00B96B2B"/>
    <w:pPr>
      <w:numPr>
        <w:numId w:val="37"/>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31"/>
      </w:numPr>
    </w:pPr>
  </w:style>
  <w:style w:type="numbering" w:customStyle="1" w:styleId="21">
    <w:name w:val="Стиль21"/>
    <w:uiPriority w:val="99"/>
    <w:rsid w:val="00B96B2B"/>
    <w:pPr>
      <w:numPr>
        <w:numId w:val="33"/>
      </w:numPr>
    </w:pPr>
  </w:style>
  <w:style w:type="numbering" w:customStyle="1" w:styleId="31">
    <w:name w:val="Стиль31"/>
    <w:uiPriority w:val="99"/>
    <w:rsid w:val="00B96B2B"/>
    <w:pPr>
      <w:numPr>
        <w:numId w:val="34"/>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8"/>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40"/>
      </w:numPr>
    </w:pPr>
  </w:style>
  <w:style w:type="numbering" w:customStyle="1" w:styleId="WWNum1">
    <w:name w:val="WWNum1"/>
    <w:basedOn w:val="a4"/>
    <w:rsid w:val="00023051"/>
    <w:pPr>
      <w:numPr>
        <w:numId w:val="41"/>
      </w:numPr>
    </w:pPr>
  </w:style>
  <w:style w:type="numbering" w:customStyle="1" w:styleId="WWNum2">
    <w:name w:val="WWNum2"/>
    <w:basedOn w:val="a4"/>
    <w:rsid w:val="00023051"/>
    <w:pPr>
      <w:numPr>
        <w:numId w:val="42"/>
      </w:numPr>
    </w:pPr>
  </w:style>
  <w:style w:type="numbering" w:customStyle="1" w:styleId="WWNum3">
    <w:name w:val="WWNum3"/>
    <w:basedOn w:val="a4"/>
    <w:rsid w:val="00023051"/>
    <w:pPr>
      <w:numPr>
        <w:numId w:val="43"/>
      </w:numPr>
    </w:pPr>
  </w:style>
  <w:style w:type="numbering" w:customStyle="1" w:styleId="WWNum4">
    <w:name w:val="WWNum4"/>
    <w:basedOn w:val="a4"/>
    <w:rsid w:val="00023051"/>
    <w:pPr>
      <w:numPr>
        <w:numId w:val="44"/>
      </w:numPr>
    </w:pPr>
  </w:style>
  <w:style w:type="numbering" w:customStyle="1" w:styleId="WWNum5">
    <w:name w:val="WWNum5"/>
    <w:basedOn w:val="a4"/>
    <w:rsid w:val="00023051"/>
    <w:pPr>
      <w:numPr>
        <w:numId w:val="45"/>
      </w:numPr>
    </w:pPr>
  </w:style>
  <w:style w:type="numbering" w:customStyle="1" w:styleId="WWNum6">
    <w:name w:val="WWNum6"/>
    <w:basedOn w:val="a4"/>
    <w:rsid w:val="00023051"/>
    <w:pPr>
      <w:numPr>
        <w:numId w:val="46"/>
      </w:numPr>
    </w:pPr>
  </w:style>
  <w:style w:type="numbering" w:customStyle="1" w:styleId="WWNum7">
    <w:name w:val="WWNum7"/>
    <w:basedOn w:val="a4"/>
    <w:rsid w:val="00023051"/>
    <w:pPr>
      <w:numPr>
        <w:numId w:val="47"/>
      </w:numPr>
    </w:pPr>
  </w:style>
  <w:style w:type="numbering" w:customStyle="1" w:styleId="WWNum84">
    <w:name w:val="WWNum84"/>
    <w:basedOn w:val="a4"/>
    <w:rsid w:val="00023051"/>
    <w:pPr>
      <w:numPr>
        <w:numId w:val="48"/>
      </w:numPr>
    </w:pPr>
  </w:style>
  <w:style w:type="numbering" w:customStyle="1" w:styleId="WWNum94">
    <w:name w:val="WWNum94"/>
    <w:basedOn w:val="a4"/>
    <w:rsid w:val="00023051"/>
    <w:pPr>
      <w:numPr>
        <w:numId w:val="49"/>
      </w:numPr>
    </w:pPr>
  </w:style>
  <w:style w:type="numbering" w:customStyle="1" w:styleId="WWNum105">
    <w:name w:val="WWNum105"/>
    <w:basedOn w:val="a4"/>
    <w:rsid w:val="00023051"/>
    <w:pPr>
      <w:numPr>
        <w:numId w:val="50"/>
      </w:numPr>
    </w:pPr>
  </w:style>
  <w:style w:type="numbering" w:customStyle="1" w:styleId="WWNum114">
    <w:name w:val="WWNum114"/>
    <w:basedOn w:val="a4"/>
    <w:rsid w:val="00023051"/>
    <w:pPr>
      <w:numPr>
        <w:numId w:val="51"/>
      </w:numPr>
    </w:pPr>
  </w:style>
  <w:style w:type="numbering" w:customStyle="1" w:styleId="WWNum13">
    <w:name w:val="WWNum13"/>
    <w:basedOn w:val="a4"/>
    <w:rsid w:val="00023051"/>
    <w:pPr>
      <w:numPr>
        <w:numId w:val="52"/>
      </w:numPr>
    </w:pPr>
  </w:style>
  <w:style w:type="numbering" w:customStyle="1" w:styleId="WWNum14">
    <w:name w:val="WWNum14"/>
    <w:basedOn w:val="a4"/>
    <w:rsid w:val="00023051"/>
    <w:pPr>
      <w:numPr>
        <w:numId w:val="53"/>
      </w:numPr>
    </w:pPr>
  </w:style>
  <w:style w:type="numbering" w:customStyle="1" w:styleId="WWNum15">
    <w:name w:val="WWNum15"/>
    <w:basedOn w:val="a4"/>
    <w:rsid w:val="00023051"/>
    <w:pPr>
      <w:numPr>
        <w:numId w:val="54"/>
      </w:numPr>
    </w:pPr>
  </w:style>
  <w:style w:type="numbering" w:customStyle="1" w:styleId="WWNum16">
    <w:name w:val="WWNum16"/>
    <w:basedOn w:val="a4"/>
    <w:rsid w:val="00023051"/>
    <w:pPr>
      <w:numPr>
        <w:numId w:val="55"/>
      </w:numPr>
    </w:pPr>
  </w:style>
  <w:style w:type="numbering" w:customStyle="1" w:styleId="WWNum17">
    <w:name w:val="WWNum17"/>
    <w:basedOn w:val="a4"/>
    <w:rsid w:val="00023051"/>
    <w:pPr>
      <w:numPr>
        <w:numId w:val="56"/>
      </w:numPr>
    </w:pPr>
  </w:style>
  <w:style w:type="numbering" w:customStyle="1" w:styleId="WWNum18">
    <w:name w:val="WWNum18"/>
    <w:basedOn w:val="a4"/>
    <w:rsid w:val="00023051"/>
    <w:pPr>
      <w:numPr>
        <w:numId w:val="57"/>
      </w:numPr>
    </w:pPr>
  </w:style>
  <w:style w:type="numbering" w:customStyle="1" w:styleId="WWNum19">
    <w:name w:val="WWNum19"/>
    <w:basedOn w:val="a4"/>
    <w:rsid w:val="00023051"/>
    <w:pPr>
      <w:numPr>
        <w:numId w:val="58"/>
      </w:numPr>
    </w:pPr>
  </w:style>
  <w:style w:type="numbering" w:customStyle="1" w:styleId="WWNum20">
    <w:name w:val="WWNum20"/>
    <w:basedOn w:val="a4"/>
    <w:rsid w:val="00023051"/>
    <w:pPr>
      <w:numPr>
        <w:numId w:val="59"/>
      </w:numPr>
    </w:pPr>
  </w:style>
  <w:style w:type="numbering" w:customStyle="1" w:styleId="WWNum21">
    <w:name w:val="WWNum21"/>
    <w:basedOn w:val="a4"/>
    <w:rsid w:val="00023051"/>
    <w:pPr>
      <w:numPr>
        <w:numId w:val="60"/>
      </w:numPr>
    </w:pPr>
  </w:style>
  <w:style w:type="numbering" w:customStyle="1" w:styleId="WWNum22">
    <w:name w:val="WWNum22"/>
    <w:basedOn w:val="a4"/>
    <w:rsid w:val="00023051"/>
    <w:pPr>
      <w:numPr>
        <w:numId w:val="61"/>
      </w:numPr>
    </w:pPr>
  </w:style>
  <w:style w:type="numbering" w:customStyle="1" w:styleId="WWNum23">
    <w:name w:val="WWNum23"/>
    <w:basedOn w:val="a4"/>
    <w:rsid w:val="00023051"/>
    <w:pPr>
      <w:numPr>
        <w:numId w:val="62"/>
      </w:numPr>
    </w:pPr>
  </w:style>
  <w:style w:type="numbering" w:customStyle="1" w:styleId="WWNum24">
    <w:name w:val="WWNum24"/>
    <w:basedOn w:val="a4"/>
    <w:rsid w:val="00023051"/>
    <w:pPr>
      <w:numPr>
        <w:numId w:val="63"/>
      </w:numPr>
    </w:pPr>
  </w:style>
  <w:style w:type="numbering" w:customStyle="1" w:styleId="WWNum25">
    <w:name w:val="WWNum25"/>
    <w:basedOn w:val="a4"/>
    <w:rsid w:val="00023051"/>
    <w:pPr>
      <w:numPr>
        <w:numId w:val="64"/>
      </w:numPr>
    </w:pPr>
  </w:style>
  <w:style w:type="numbering" w:customStyle="1" w:styleId="WWNum26">
    <w:name w:val="WWNum26"/>
    <w:basedOn w:val="a4"/>
    <w:rsid w:val="00023051"/>
    <w:pPr>
      <w:numPr>
        <w:numId w:val="65"/>
      </w:numPr>
    </w:pPr>
  </w:style>
  <w:style w:type="numbering" w:customStyle="1" w:styleId="WWNum27">
    <w:name w:val="WWNum27"/>
    <w:basedOn w:val="a4"/>
    <w:rsid w:val="00023051"/>
    <w:pPr>
      <w:numPr>
        <w:numId w:val="66"/>
      </w:numPr>
    </w:pPr>
  </w:style>
  <w:style w:type="numbering" w:customStyle="1" w:styleId="WWNum28">
    <w:name w:val="WWNum28"/>
    <w:basedOn w:val="a4"/>
    <w:rsid w:val="00023051"/>
    <w:pPr>
      <w:numPr>
        <w:numId w:val="73"/>
      </w:numPr>
    </w:pPr>
  </w:style>
  <w:style w:type="numbering" w:customStyle="1" w:styleId="WWNum29">
    <w:name w:val="WWNum29"/>
    <w:basedOn w:val="a4"/>
    <w:rsid w:val="00023051"/>
    <w:pPr>
      <w:numPr>
        <w:numId w:val="67"/>
      </w:numPr>
    </w:pPr>
  </w:style>
  <w:style w:type="numbering" w:customStyle="1" w:styleId="WWNum30">
    <w:name w:val="WWNum30"/>
    <w:basedOn w:val="a4"/>
    <w:rsid w:val="00023051"/>
    <w:pPr>
      <w:numPr>
        <w:numId w:val="68"/>
      </w:numPr>
    </w:pPr>
  </w:style>
  <w:style w:type="numbering" w:customStyle="1" w:styleId="WWNum31">
    <w:name w:val="WWNum31"/>
    <w:basedOn w:val="a4"/>
    <w:rsid w:val="00023051"/>
    <w:pPr>
      <w:numPr>
        <w:numId w:val="69"/>
      </w:numPr>
    </w:pPr>
  </w:style>
  <w:style w:type="numbering" w:customStyle="1" w:styleId="WWNum32">
    <w:name w:val="WWNum32"/>
    <w:basedOn w:val="a4"/>
    <w:rsid w:val="00023051"/>
    <w:pPr>
      <w:numPr>
        <w:numId w:val="70"/>
      </w:numPr>
    </w:pPr>
  </w:style>
  <w:style w:type="numbering" w:customStyle="1" w:styleId="WWNum33">
    <w:name w:val="WWNum33"/>
    <w:basedOn w:val="a4"/>
    <w:rsid w:val="00023051"/>
    <w:pPr>
      <w:numPr>
        <w:numId w:val="71"/>
      </w:numPr>
    </w:pPr>
  </w:style>
  <w:style w:type="numbering" w:customStyle="1" w:styleId="WWNum34">
    <w:name w:val="WWNum34"/>
    <w:basedOn w:val="a4"/>
    <w:rsid w:val="00023051"/>
    <w:pPr>
      <w:numPr>
        <w:numId w:val="72"/>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86"/>
      </w:numPr>
    </w:pPr>
  </w:style>
  <w:style w:type="numbering" w:customStyle="1" w:styleId="WWNum1216">
    <w:name w:val="WWNum1216"/>
    <w:basedOn w:val="a4"/>
    <w:rsid w:val="00874ADC"/>
    <w:pPr>
      <w:numPr>
        <w:numId w:val="89"/>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10200-8352-4512-ACC7-056FD1EF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96</Pages>
  <Words>42212</Words>
  <Characters>240610</Characters>
  <Application>Microsoft Office Word</Application>
  <DocSecurity>0</DocSecurity>
  <Lines>2005</Lines>
  <Paragraphs>564</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282258</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10</cp:revision>
  <cp:lastPrinted>2020-09-03T08:15:00Z</cp:lastPrinted>
  <dcterms:created xsi:type="dcterms:W3CDTF">2022-10-06T13:07:00Z</dcterms:created>
  <dcterms:modified xsi:type="dcterms:W3CDTF">2022-11-16T07:33:00Z</dcterms:modified>
</cp:coreProperties>
</file>