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7"/>
        <w:gridCol w:w="2570"/>
        <w:gridCol w:w="228"/>
        <w:gridCol w:w="5455"/>
      </w:tblGrid>
      <w:tr w:rsidR="0007295B" w:rsidRPr="0007295B" w:rsidTr="00476F9E">
        <w:tc>
          <w:tcPr>
            <w:tcW w:w="986" w:type="pct"/>
            <w:shd w:val="clear" w:color="auto" w:fill="auto"/>
          </w:tcPr>
          <w:p w:rsidR="0060584E" w:rsidRPr="0007295B" w:rsidRDefault="0060584E" w:rsidP="00476F9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07295B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50" w:type="pct"/>
            <w:shd w:val="clear" w:color="auto" w:fill="auto"/>
          </w:tcPr>
          <w:p w:rsidR="0060584E" w:rsidRPr="0007295B" w:rsidRDefault="00476F9E" w:rsidP="00476F9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476F9E">
              <w:rPr>
                <w:b/>
                <w:sz w:val="24"/>
                <w:szCs w:val="24"/>
              </w:rPr>
              <w:t>ТЗ/67/2022/994/1-27</w:t>
            </w:r>
          </w:p>
        </w:tc>
        <w:tc>
          <w:tcPr>
            <w:tcW w:w="111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C946B8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07295B">
              <w:rPr>
                <w:b/>
                <w:sz w:val="24"/>
                <w:szCs w:val="24"/>
              </w:rPr>
              <w:t>«УТВЕРЖДАЮ»</w:t>
            </w:r>
          </w:p>
        </w:tc>
      </w:tr>
      <w:tr w:rsidR="0007295B" w:rsidRPr="0007295B" w:rsidTr="00476F9E">
        <w:tc>
          <w:tcPr>
            <w:tcW w:w="986" w:type="pct"/>
            <w:tcBorders>
              <w:bottom w:val="single" w:sz="4" w:space="0" w:color="auto"/>
            </w:tcBorders>
            <w:shd w:val="clear" w:color="auto" w:fill="auto"/>
          </w:tcPr>
          <w:p w:rsidR="0060584E" w:rsidRPr="0007295B" w:rsidRDefault="0060584E" w:rsidP="00476F9E">
            <w:pPr>
              <w:ind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07295B">
              <w:rPr>
                <w:b/>
                <w:sz w:val="24"/>
                <w:szCs w:val="24"/>
              </w:rPr>
              <w:t xml:space="preserve">Номер материала </w:t>
            </w:r>
            <w:r w:rsidRPr="0007295B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:rsidR="0060584E" w:rsidRPr="0007295B" w:rsidRDefault="00A15303" w:rsidP="00476F9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07295B">
              <w:rPr>
                <w:b/>
                <w:sz w:val="24"/>
                <w:szCs w:val="24"/>
              </w:rPr>
              <w:t>2399201</w:t>
            </w:r>
          </w:p>
        </w:tc>
        <w:tc>
          <w:tcPr>
            <w:tcW w:w="111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C946B8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265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601C" w:rsidRPr="0007295B" w:rsidRDefault="00F85A9A" w:rsidP="00E7601C">
            <w:pPr>
              <w:tabs>
                <w:tab w:val="left" w:pos="5812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первого заместителя директора- главного</w:t>
            </w:r>
            <w:r w:rsidR="00E7601C" w:rsidRPr="0007295B">
              <w:rPr>
                <w:sz w:val="26"/>
                <w:szCs w:val="26"/>
              </w:rPr>
              <w:t xml:space="preserve"> инженер</w:t>
            </w:r>
            <w:r>
              <w:rPr>
                <w:sz w:val="26"/>
                <w:szCs w:val="26"/>
              </w:rPr>
              <w:t>а</w:t>
            </w:r>
            <w:r w:rsidR="00E7601C" w:rsidRPr="0007295B">
              <w:rPr>
                <w:sz w:val="26"/>
                <w:szCs w:val="26"/>
              </w:rPr>
              <w:t xml:space="preserve"> филиала</w:t>
            </w:r>
          </w:p>
          <w:p w:rsidR="00E7601C" w:rsidRDefault="00E7601C" w:rsidP="00E7601C">
            <w:pPr>
              <w:jc w:val="right"/>
              <w:rPr>
                <w:sz w:val="26"/>
                <w:szCs w:val="26"/>
              </w:rPr>
            </w:pPr>
            <w:r w:rsidRPr="0007295B">
              <w:rPr>
                <w:sz w:val="26"/>
                <w:szCs w:val="26"/>
              </w:rPr>
              <w:t xml:space="preserve">                  ПАО «Россети Центр» - </w:t>
            </w:r>
            <w:r w:rsidR="008A405B" w:rsidRPr="0007295B">
              <w:rPr>
                <w:sz w:val="26"/>
                <w:szCs w:val="26"/>
              </w:rPr>
              <w:t xml:space="preserve"> </w:t>
            </w:r>
            <w:r w:rsidRPr="0007295B">
              <w:rPr>
                <w:sz w:val="26"/>
                <w:szCs w:val="26"/>
              </w:rPr>
              <w:t>«</w:t>
            </w:r>
            <w:r w:rsidR="00F85A9A">
              <w:rPr>
                <w:sz w:val="26"/>
                <w:szCs w:val="26"/>
              </w:rPr>
              <w:t>Смоленскэнерго</w:t>
            </w:r>
            <w:r w:rsidRPr="0007295B">
              <w:rPr>
                <w:sz w:val="26"/>
                <w:szCs w:val="26"/>
              </w:rPr>
              <w:t>»</w:t>
            </w:r>
          </w:p>
          <w:p w:rsidR="0007295B" w:rsidRPr="0007295B" w:rsidRDefault="0007295B" w:rsidP="00E7601C">
            <w:pPr>
              <w:jc w:val="right"/>
              <w:rPr>
                <w:sz w:val="26"/>
                <w:szCs w:val="26"/>
              </w:rPr>
            </w:pPr>
          </w:p>
          <w:p w:rsidR="00E7601C" w:rsidRPr="0007295B" w:rsidRDefault="00E7601C" w:rsidP="00E7601C">
            <w:pPr>
              <w:tabs>
                <w:tab w:val="left" w:pos="6521"/>
              </w:tabs>
              <w:jc w:val="right"/>
              <w:rPr>
                <w:sz w:val="26"/>
                <w:szCs w:val="26"/>
                <w:shd w:val="clear" w:color="auto" w:fill="FFFFFF"/>
              </w:rPr>
            </w:pPr>
            <w:r w:rsidRPr="0007295B">
              <w:rPr>
                <w:sz w:val="26"/>
                <w:szCs w:val="26"/>
                <w:shd w:val="clear" w:color="auto" w:fill="FFFFFF"/>
              </w:rPr>
              <w:t xml:space="preserve">    __________________ </w:t>
            </w:r>
            <w:r w:rsidR="00F85A9A">
              <w:rPr>
                <w:sz w:val="26"/>
                <w:szCs w:val="26"/>
                <w:shd w:val="clear" w:color="auto" w:fill="FFFFFF"/>
              </w:rPr>
              <w:t>Шумаров С.В</w:t>
            </w:r>
            <w:r w:rsidRPr="0007295B">
              <w:rPr>
                <w:sz w:val="26"/>
                <w:szCs w:val="26"/>
                <w:shd w:val="clear" w:color="auto" w:fill="FFFFFF"/>
              </w:rPr>
              <w:t>.</w:t>
            </w:r>
          </w:p>
          <w:p w:rsidR="00E7601C" w:rsidRPr="0007295B" w:rsidRDefault="00F85A9A" w:rsidP="00E7601C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caps/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 «03»   </w:t>
            </w:r>
            <w:r>
              <w:rPr>
                <w:sz w:val="26"/>
                <w:szCs w:val="26"/>
                <w:u w:val="single"/>
                <w:shd w:val="clear" w:color="auto" w:fill="FFFFFF"/>
              </w:rPr>
              <w:t xml:space="preserve">августа  </w:t>
            </w:r>
            <w:r w:rsidR="00E7601C" w:rsidRPr="0007295B">
              <w:rPr>
                <w:sz w:val="26"/>
                <w:szCs w:val="26"/>
                <w:shd w:val="clear" w:color="auto" w:fill="FFFFFF"/>
              </w:rPr>
              <w:t xml:space="preserve"> 2022 г</w:t>
            </w:r>
          </w:p>
          <w:p w:rsidR="0060584E" w:rsidRPr="0007295B" w:rsidRDefault="0060584E" w:rsidP="00C946B8">
            <w:pPr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60584E" w:rsidRPr="0007295B" w:rsidTr="00476F9E">
        <w:trPr>
          <w:trHeight w:val="1258"/>
        </w:trPr>
        <w:tc>
          <w:tcPr>
            <w:tcW w:w="98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5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84E" w:rsidRPr="0007295B" w:rsidRDefault="0060584E" w:rsidP="00EF02D7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26453A" w:rsidRPr="0007295B" w:rsidRDefault="0026453A" w:rsidP="008E0B58"/>
    <w:p w:rsidR="008E0B58" w:rsidRPr="0007295B" w:rsidRDefault="008E0B58" w:rsidP="008E0B58"/>
    <w:p w:rsidR="004F6968" w:rsidRPr="0007295B" w:rsidRDefault="008D35FD" w:rsidP="0060584E">
      <w:pPr>
        <w:numPr>
          <w:ins w:id="0" w:author="Kozlov_E" w:date="2005-05-24T16:56:00Z"/>
        </w:numPr>
        <w:ind w:firstLine="0"/>
        <w:jc w:val="center"/>
        <w:rPr>
          <w:b/>
          <w:sz w:val="24"/>
          <w:szCs w:val="24"/>
        </w:rPr>
      </w:pPr>
      <w:r w:rsidRPr="0007295B">
        <w:rPr>
          <w:b/>
          <w:sz w:val="24"/>
          <w:szCs w:val="24"/>
        </w:rPr>
        <w:t>ТЕХНИЧЕСКОЕ ЗАДАНИЕ</w:t>
      </w:r>
    </w:p>
    <w:p w:rsidR="00FA4B98" w:rsidRPr="0007295B" w:rsidRDefault="00E7601C" w:rsidP="0060584E">
      <w:pPr>
        <w:ind w:firstLine="0"/>
        <w:jc w:val="center"/>
        <w:rPr>
          <w:sz w:val="26"/>
          <w:szCs w:val="26"/>
        </w:rPr>
      </w:pPr>
      <w:r w:rsidRPr="0007295B">
        <w:rPr>
          <w:b/>
          <w:sz w:val="26"/>
          <w:szCs w:val="26"/>
        </w:rPr>
        <w:t>на поставку прибора - пульт для питания и контроля рабочих мест ПКРМ-0,4 кВ</w:t>
      </w:r>
    </w:p>
    <w:p w:rsidR="00020DD3" w:rsidRPr="0007295B" w:rsidRDefault="00C946B8" w:rsidP="0060584E">
      <w:pPr>
        <w:ind w:firstLine="0"/>
        <w:jc w:val="center"/>
        <w:rPr>
          <w:sz w:val="24"/>
          <w:szCs w:val="24"/>
        </w:rPr>
      </w:pPr>
      <w:r w:rsidRPr="0007295B">
        <w:rPr>
          <w:b/>
          <w:sz w:val="26"/>
          <w:szCs w:val="26"/>
        </w:rPr>
        <w:t>ЛОТ</w:t>
      </w:r>
      <w:r w:rsidR="00256573" w:rsidRPr="0007295B">
        <w:rPr>
          <w:b/>
          <w:sz w:val="26"/>
          <w:szCs w:val="26"/>
        </w:rPr>
        <w:t xml:space="preserve"> № </w:t>
      </w:r>
      <w:r w:rsidR="00E34444" w:rsidRPr="0007295B">
        <w:rPr>
          <w:b/>
          <w:sz w:val="26"/>
          <w:szCs w:val="26"/>
          <w:u w:val="single"/>
        </w:rPr>
        <w:t>401Н</w:t>
      </w:r>
    </w:p>
    <w:p w:rsidR="008E0B58" w:rsidRDefault="008E0B58" w:rsidP="008E0B58">
      <w:pPr>
        <w:ind w:firstLine="709"/>
        <w:rPr>
          <w:sz w:val="24"/>
          <w:szCs w:val="24"/>
        </w:rPr>
      </w:pPr>
    </w:p>
    <w:p w:rsidR="00612811" w:rsidRDefault="00612811" w:rsidP="008E0B58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  <w:bookmarkStart w:id="1" w:name="_GoBack"/>
      <w:bookmarkEnd w:id="1"/>
    </w:p>
    <w:p w:rsidR="001E0B11" w:rsidRPr="005F6986" w:rsidRDefault="001E0B11" w:rsidP="004749FD">
      <w:pPr>
        <w:pStyle w:val="ae"/>
        <w:numPr>
          <w:ilvl w:val="1"/>
          <w:numId w:val="3"/>
        </w:numPr>
        <w:tabs>
          <w:tab w:val="left" w:pos="993"/>
          <w:tab w:val="left" w:pos="1560"/>
        </w:tabs>
        <w:ind w:left="993"/>
        <w:contextualSpacing w:val="0"/>
        <w:rPr>
          <w:bCs/>
          <w:sz w:val="24"/>
          <w:szCs w:val="24"/>
        </w:rPr>
      </w:pPr>
      <w:r w:rsidRPr="005F6986">
        <w:rPr>
          <w:bCs/>
          <w:sz w:val="24"/>
          <w:szCs w:val="24"/>
        </w:rPr>
        <w:t xml:space="preserve">Технические </w:t>
      </w:r>
      <w:r w:rsidR="004749FD" w:rsidRPr="005F6986">
        <w:rPr>
          <w:bCs/>
          <w:sz w:val="24"/>
          <w:szCs w:val="24"/>
        </w:rPr>
        <w:t>требования на поставляемую продукцию, должны быть не ниже значений приведенных в таблице</w:t>
      </w:r>
    </w:p>
    <w:p w:rsidR="00BC0482" w:rsidRDefault="00BC0482" w:rsidP="008E0B58">
      <w:pPr>
        <w:pStyle w:val="ae"/>
        <w:tabs>
          <w:tab w:val="left" w:pos="1134"/>
        </w:tabs>
        <w:ind w:left="0" w:firstLine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0"/>
        <w:gridCol w:w="6860"/>
      </w:tblGrid>
      <w:tr w:rsidR="00E7601C" w:rsidRPr="00E7601C" w:rsidTr="007E70C9">
        <w:trPr>
          <w:trHeight w:val="70"/>
          <w:tblHeader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7601C">
              <w:rPr>
                <w:b/>
                <w:bCs/>
                <w:sz w:val="22"/>
                <w:szCs w:val="22"/>
              </w:rPr>
              <w:t>Показатель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7601C">
              <w:rPr>
                <w:b/>
                <w:bCs/>
                <w:sz w:val="22"/>
                <w:szCs w:val="22"/>
              </w:rPr>
              <w:t>Значение / Заданные характеристики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Назначение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для подачи напряжения 0,4кВ на рабочее место УПРПН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трехфазное 380 В (50 Гц)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Мощность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не более 40 Вт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Напряжение питания рабочих мест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pStyle w:val="af1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на ВЛ 0,4 кВ – линейное 0,4 кВ;</w:t>
            </w:r>
          </w:p>
          <w:p w:rsidR="00E7601C" w:rsidRPr="00E7601C" w:rsidRDefault="00E7601C" w:rsidP="007E70C9">
            <w:pPr>
              <w:pStyle w:val="af1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на КТП 10/0,4 кВ линейное 0,4 кВ.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Пороговое значение тока отключения рабочего места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регулируемое 0,3–4 мА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Задержка времени отключения рабочего места при</w:t>
            </w:r>
          </w:p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превышении порового значения тока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не более 25 мс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Защита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исключить возможность подачи на рабочие места напряжения, при котором ток замыкания будет превышать 4,3 мА даже в случае неисправности пульта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Контролируемые пути протекания тока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«фаза- земля», «фаза- фаза»</w:t>
            </w:r>
          </w:p>
        </w:tc>
      </w:tr>
      <w:tr w:rsidR="009F0531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9F0531" w:rsidRPr="00E7601C" w:rsidRDefault="009F0531" w:rsidP="007E70C9">
            <w:pPr>
              <w:widowControl w:val="0"/>
              <w:tabs>
                <w:tab w:val="left" w:pos="180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защиты корпуса</w:t>
            </w:r>
          </w:p>
        </w:tc>
        <w:tc>
          <w:tcPr>
            <w:tcW w:w="3386" w:type="pct"/>
            <w:vAlign w:val="center"/>
          </w:tcPr>
          <w:p w:rsidR="009F0531" w:rsidRPr="009F0531" w:rsidRDefault="009F0531" w:rsidP="007E70C9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9F0531">
              <w:rPr>
                <w:sz w:val="22"/>
                <w:szCs w:val="22"/>
                <w:lang w:val="en-US"/>
              </w:rPr>
              <w:t>IP</w:t>
            </w:r>
            <w:r w:rsidRPr="009F0531">
              <w:rPr>
                <w:sz w:val="22"/>
                <w:szCs w:val="22"/>
              </w:rPr>
              <w:t>54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Сигнализация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предусмотреть световую и звуковую сигнализацию ошибки персонала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Отображение на пульте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pStyle w:val="af1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наличие напряжения пофазно;</w:t>
            </w:r>
          </w:p>
          <w:p w:rsidR="00E7601C" w:rsidRPr="00E7601C" w:rsidRDefault="00E7601C" w:rsidP="007E70C9">
            <w:pPr>
              <w:pStyle w:val="af1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значение линейных и фазных напряжений;</w:t>
            </w:r>
          </w:p>
          <w:p w:rsidR="00E7601C" w:rsidRPr="00E7601C" w:rsidRDefault="00E7601C" w:rsidP="007E70C9">
            <w:pPr>
              <w:pStyle w:val="af1"/>
              <w:numPr>
                <w:ilvl w:val="0"/>
                <w:numId w:val="18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наличие замыканий.</w:t>
            </w:r>
          </w:p>
        </w:tc>
      </w:tr>
      <w:tr w:rsidR="00E7601C" w:rsidRPr="00E7601C" w:rsidTr="007E70C9">
        <w:trPr>
          <w:trHeight w:val="70"/>
          <w:jc w:val="center"/>
        </w:trPr>
        <w:tc>
          <w:tcPr>
            <w:tcW w:w="1614" w:type="pct"/>
            <w:vAlign w:val="center"/>
          </w:tcPr>
          <w:p w:rsidR="00E7601C" w:rsidRPr="00E7601C" w:rsidRDefault="00E7601C" w:rsidP="007E70C9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3386" w:type="pct"/>
            <w:vAlign w:val="center"/>
          </w:tcPr>
          <w:p w:rsidR="00E7601C" w:rsidRPr="00E7601C" w:rsidRDefault="00E7601C" w:rsidP="007E70C9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E7601C">
              <w:rPr>
                <w:sz w:val="22"/>
                <w:szCs w:val="22"/>
              </w:rPr>
              <w:t>предусмотреть питание выполненное кабелем в земле</w:t>
            </w:r>
          </w:p>
        </w:tc>
      </w:tr>
    </w:tbl>
    <w:p w:rsidR="00960BAC" w:rsidRDefault="00960BAC" w:rsidP="008E0B58">
      <w:pPr>
        <w:tabs>
          <w:tab w:val="left" w:pos="709"/>
        </w:tabs>
        <w:ind w:firstLine="0"/>
        <w:rPr>
          <w:sz w:val="24"/>
          <w:szCs w:val="24"/>
        </w:rPr>
      </w:pPr>
    </w:p>
    <w:p w:rsidR="00A15303" w:rsidRDefault="00F6164E" w:rsidP="00A1530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закупки</w:t>
      </w:r>
      <w:r w:rsidR="00C946B8" w:rsidRPr="00C946B8">
        <w:rPr>
          <w:b/>
          <w:bCs/>
          <w:sz w:val="24"/>
          <w:szCs w:val="24"/>
        </w:rPr>
        <w:t>.</w:t>
      </w:r>
    </w:p>
    <w:p w:rsidR="00A15303" w:rsidRPr="0007295B" w:rsidRDefault="00A15303" w:rsidP="00A15303">
      <w:pPr>
        <w:tabs>
          <w:tab w:val="left" w:pos="1134"/>
        </w:tabs>
        <w:spacing w:line="276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07295B">
        <w:rPr>
          <w:bCs/>
          <w:sz w:val="24"/>
          <w:szCs w:val="24"/>
        </w:rPr>
        <w:t xml:space="preserve">Закупка необходима для оснащения учебного полигона в </w:t>
      </w:r>
      <w:r w:rsidR="00F85A9A">
        <w:rPr>
          <w:bCs/>
          <w:sz w:val="24"/>
          <w:szCs w:val="24"/>
        </w:rPr>
        <w:t>СГ</w:t>
      </w:r>
      <w:r w:rsidRPr="0007295B">
        <w:rPr>
          <w:bCs/>
          <w:sz w:val="24"/>
          <w:szCs w:val="24"/>
        </w:rPr>
        <w:t>РЭС, для обучения персонала производству работ под напряжением.</w:t>
      </w:r>
    </w:p>
    <w:p w:rsidR="00C946B8" w:rsidRPr="0007295B" w:rsidRDefault="00C946B8" w:rsidP="00C946B8">
      <w:pPr>
        <w:spacing w:line="276" w:lineRule="auto"/>
        <w:ind w:firstLine="709"/>
        <w:rPr>
          <w:bCs/>
          <w:sz w:val="24"/>
          <w:szCs w:val="24"/>
        </w:rPr>
      </w:pPr>
      <w:r w:rsidRPr="0007295B">
        <w:rPr>
          <w:bCs/>
          <w:sz w:val="24"/>
          <w:szCs w:val="24"/>
        </w:rPr>
        <w:t xml:space="preserve">Победитель </w:t>
      </w:r>
      <w:r w:rsidR="004D30CB" w:rsidRPr="0007295B">
        <w:rPr>
          <w:bCs/>
          <w:sz w:val="24"/>
          <w:szCs w:val="24"/>
        </w:rPr>
        <w:t>закупки</w:t>
      </w:r>
      <w:r w:rsidRPr="0007295B">
        <w:rPr>
          <w:bCs/>
          <w:sz w:val="24"/>
          <w:szCs w:val="24"/>
        </w:rPr>
        <w:t xml:space="preserve"> обеспечивает поставку оборудования на скл</w:t>
      </w:r>
      <w:r w:rsidR="00E7601C" w:rsidRPr="0007295B">
        <w:rPr>
          <w:bCs/>
          <w:sz w:val="24"/>
          <w:szCs w:val="24"/>
        </w:rPr>
        <w:t>ад получателя – филиал ПАО «Россети Центр</w:t>
      </w:r>
      <w:r w:rsidR="00F85A9A">
        <w:rPr>
          <w:bCs/>
          <w:sz w:val="24"/>
          <w:szCs w:val="24"/>
        </w:rPr>
        <w:t>» - «Смоленск</w:t>
      </w:r>
      <w:r w:rsidRPr="0007295B">
        <w:rPr>
          <w:bCs/>
          <w:sz w:val="24"/>
          <w:szCs w:val="24"/>
        </w:rPr>
        <w:t>энерго» - в объемах и сроки, установленные данным ТЗ:</w:t>
      </w:r>
    </w:p>
    <w:p w:rsidR="00C946B8" w:rsidRPr="0007295B" w:rsidRDefault="00C946B8" w:rsidP="00C946B8">
      <w:pPr>
        <w:tabs>
          <w:tab w:val="left" w:pos="2595"/>
        </w:tabs>
        <w:spacing w:line="276" w:lineRule="auto"/>
        <w:ind w:firstLine="709"/>
        <w:rPr>
          <w:sz w:val="24"/>
          <w:szCs w:val="24"/>
        </w:rPr>
      </w:pPr>
      <w:r w:rsidRPr="0007295B">
        <w:rPr>
          <w:sz w:val="24"/>
          <w:szCs w:val="24"/>
        </w:rPr>
        <w:lastRenderedPageBreak/>
        <w:t xml:space="preserve">Поставка оборудования производится в точки поставки, указанные покупателем - филиалом </w:t>
      </w:r>
      <w:r w:rsidR="00F85A9A">
        <w:rPr>
          <w:bCs/>
          <w:sz w:val="24"/>
          <w:szCs w:val="24"/>
        </w:rPr>
        <w:t>ПАО «Россети Центр» - «Смоленск</w:t>
      </w:r>
      <w:r w:rsidR="00E7601C" w:rsidRPr="0007295B">
        <w:rPr>
          <w:bCs/>
          <w:sz w:val="24"/>
          <w:szCs w:val="24"/>
        </w:rPr>
        <w:t>энерго»</w:t>
      </w:r>
      <w:r w:rsidRPr="0007295B">
        <w:rPr>
          <w:sz w:val="24"/>
          <w:szCs w:val="24"/>
        </w:rPr>
        <w:t>:</w:t>
      </w: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394"/>
        <w:gridCol w:w="1721"/>
        <w:gridCol w:w="1084"/>
        <w:gridCol w:w="2168"/>
        <w:gridCol w:w="2105"/>
      </w:tblGrid>
      <w:tr w:rsidR="0007295B" w:rsidRPr="0007295B" w:rsidTr="00E7601C">
        <w:trPr>
          <w:trHeight w:val="299"/>
          <w:jc w:val="center"/>
        </w:trPr>
        <w:tc>
          <w:tcPr>
            <w:tcW w:w="702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Филиал</w:t>
            </w:r>
          </w:p>
        </w:tc>
        <w:tc>
          <w:tcPr>
            <w:tcW w:w="707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Вид продукции</w:t>
            </w:r>
          </w:p>
        </w:tc>
        <w:tc>
          <w:tcPr>
            <w:tcW w:w="873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Марка</w:t>
            </w:r>
          </w:p>
        </w:tc>
        <w:tc>
          <w:tcPr>
            <w:tcW w:w="550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Количество, шт</w:t>
            </w:r>
          </w:p>
        </w:tc>
        <w:tc>
          <w:tcPr>
            <w:tcW w:w="1100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068" w:type="pct"/>
            <w:vAlign w:val="center"/>
          </w:tcPr>
          <w:p w:rsidR="00E7601C" w:rsidRPr="0007295B" w:rsidRDefault="00E7601C" w:rsidP="00644775">
            <w:pPr>
              <w:tabs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Срок поставки*</w:t>
            </w:r>
          </w:p>
        </w:tc>
      </w:tr>
      <w:tr w:rsidR="0007295B" w:rsidRPr="0007295B" w:rsidTr="00E7601C">
        <w:trPr>
          <w:jc w:val="center"/>
        </w:trPr>
        <w:tc>
          <w:tcPr>
            <w:tcW w:w="702" w:type="pct"/>
            <w:vAlign w:val="center"/>
          </w:tcPr>
          <w:p w:rsidR="00E7601C" w:rsidRPr="0007295B" w:rsidRDefault="00B7557F" w:rsidP="0064477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Смоленск</w:t>
            </w:r>
            <w:r w:rsidR="00E7601C" w:rsidRPr="0007295B">
              <w:rPr>
                <w:sz w:val="22"/>
                <w:szCs w:val="22"/>
              </w:rPr>
              <w:t>энерго</w:t>
            </w:r>
          </w:p>
        </w:tc>
        <w:tc>
          <w:tcPr>
            <w:tcW w:w="70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601C" w:rsidRPr="0007295B" w:rsidRDefault="00E34444" w:rsidP="00644775">
            <w:pPr>
              <w:ind w:firstLine="0"/>
              <w:jc w:val="center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Аппараты коммутационные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1C" w:rsidRPr="0007295B" w:rsidRDefault="00E7601C" w:rsidP="00644775">
            <w:pPr>
              <w:ind w:firstLine="0"/>
              <w:jc w:val="center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пульт для питания и контроля рабочих мест ПКРМ-0,4 кВ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1C" w:rsidRPr="0007295B" w:rsidRDefault="00E7601C" w:rsidP="00644775">
            <w:pPr>
              <w:ind w:firstLine="0"/>
              <w:jc w:val="center"/>
              <w:rPr>
                <w:sz w:val="22"/>
                <w:szCs w:val="22"/>
              </w:rPr>
            </w:pPr>
            <w:r w:rsidRPr="0007295B">
              <w:rPr>
                <w:sz w:val="22"/>
                <w:szCs w:val="22"/>
              </w:rPr>
              <w:t>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1C" w:rsidRPr="0007295B" w:rsidRDefault="00F85A9A" w:rsidP="00B7557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Смоленск, ул. </w:t>
            </w:r>
            <w:r w:rsidR="00B7557F">
              <w:rPr>
                <w:sz w:val="22"/>
                <w:szCs w:val="22"/>
              </w:rPr>
              <w:t>Индустриальная, д.5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01C" w:rsidRPr="0007295B" w:rsidRDefault="00350D67" w:rsidP="0064477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7601C" w:rsidRPr="0007295B">
              <w:rPr>
                <w:sz w:val="22"/>
                <w:szCs w:val="22"/>
              </w:rPr>
              <w:t>0</w:t>
            </w:r>
          </w:p>
        </w:tc>
      </w:tr>
    </w:tbl>
    <w:p w:rsidR="00E7601C" w:rsidRPr="0007295B" w:rsidRDefault="00E7601C" w:rsidP="00E7601C">
      <w:pPr>
        <w:pStyle w:val="ae"/>
        <w:tabs>
          <w:tab w:val="left" w:pos="284"/>
        </w:tabs>
        <w:spacing w:line="276" w:lineRule="auto"/>
        <w:ind w:left="630" w:firstLine="0"/>
        <w:rPr>
          <w:sz w:val="24"/>
          <w:szCs w:val="24"/>
        </w:rPr>
      </w:pPr>
      <w:r w:rsidRPr="0007295B">
        <w:rPr>
          <w:sz w:val="24"/>
          <w:szCs w:val="24"/>
        </w:rPr>
        <w:t>* c даты</w:t>
      </w:r>
      <w:r w:rsidR="00A15303" w:rsidRPr="0007295B">
        <w:rPr>
          <w:sz w:val="24"/>
          <w:szCs w:val="24"/>
        </w:rPr>
        <w:t xml:space="preserve"> заключения договора в течении </w:t>
      </w:r>
      <w:r w:rsidR="00350D67">
        <w:rPr>
          <w:sz w:val="24"/>
          <w:szCs w:val="24"/>
        </w:rPr>
        <w:t>6</w:t>
      </w:r>
      <w:r w:rsidRPr="0007295B">
        <w:rPr>
          <w:sz w:val="24"/>
          <w:szCs w:val="24"/>
        </w:rPr>
        <w:t>0 календарных дней по письменной заявке филиала.</w:t>
      </w:r>
    </w:p>
    <w:p w:rsidR="00C946B8" w:rsidRPr="0007295B" w:rsidRDefault="00C946B8" w:rsidP="00C946B8">
      <w:pPr>
        <w:pStyle w:val="ae"/>
        <w:tabs>
          <w:tab w:val="left" w:pos="993"/>
        </w:tabs>
        <w:ind w:left="851" w:firstLine="0"/>
        <w:contextualSpacing w:val="0"/>
        <w:rPr>
          <w:b/>
          <w:bCs/>
          <w:sz w:val="26"/>
          <w:szCs w:val="26"/>
        </w:rPr>
      </w:pPr>
    </w:p>
    <w:p w:rsidR="00612811" w:rsidRPr="0007295B" w:rsidRDefault="00612811" w:rsidP="0060584E">
      <w:pPr>
        <w:pStyle w:val="ae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07295B">
        <w:rPr>
          <w:b/>
          <w:bCs/>
          <w:sz w:val="26"/>
          <w:szCs w:val="26"/>
        </w:rPr>
        <w:t>Общие требования.</w:t>
      </w:r>
      <w:r w:rsidR="00E00392" w:rsidRPr="0007295B">
        <w:rPr>
          <w:b/>
          <w:bCs/>
          <w:sz w:val="26"/>
          <w:szCs w:val="26"/>
        </w:rPr>
        <w:t xml:space="preserve"> </w:t>
      </w:r>
    </w:p>
    <w:p w:rsidR="00612811" w:rsidRPr="0007295B" w:rsidRDefault="00612811" w:rsidP="00C946B8">
      <w:pPr>
        <w:pStyle w:val="ae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rPr>
          <w:sz w:val="24"/>
          <w:szCs w:val="24"/>
        </w:rPr>
      </w:pPr>
      <w:r w:rsidRPr="0007295B">
        <w:rPr>
          <w:sz w:val="24"/>
          <w:szCs w:val="24"/>
        </w:rPr>
        <w:t>К поставке допуска</w:t>
      </w:r>
      <w:r w:rsidR="00BA5F68" w:rsidRPr="0007295B">
        <w:rPr>
          <w:sz w:val="24"/>
          <w:szCs w:val="24"/>
        </w:rPr>
        <w:t>ется продукция</w:t>
      </w:r>
      <w:r w:rsidR="008260D5" w:rsidRPr="0007295B">
        <w:rPr>
          <w:sz w:val="24"/>
          <w:szCs w:val="24"/>
        </w:rPr>
        <w:t>,</w:t>
      </w:r>
      <w:r w:rsidRPr="0007295B">
        <w:rPr>
          <w:sz w:val="24"/>
          <w:szCs w:val="24"/>
        </w:rPr>
        <w:t xml:space="preserve"> отвечающ</w:t>
      </w:r>
      <w:r w:rsidR="00BA5F68" w:rsidRPr="0007295B">
        <w:rPr>
          <w:sz w:val="24"/>
          <w:szCs w:val="24"/>
        </w:rPr>
        <w:t>ая</w:t>
      </w:r>
      <w:r w:rsidRPr="0007295B">
        <w:rPr>
          <w:sz w:val="24"/>
          <w:szCs w:val="24"/>
        </w:rPr>
        <w:t xml:space="preserve"> следующим требованиям:</w:t>
      </w:r>
    </w:p>
    <w:p w:rsidR="00775178" w:rsidRPr="0007295B" w:rsidRDefault="00775178" w:rsidP="00C946B8">
      <w:pPr>
        <w:pStyle w:val="ae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07295B">
        <w:rPr>
          <w:sz w:val="24"/>
          <w:szCs w:val="24"/>
        </w:rPr>
        <w:t>продукция должна быть новой, ранее не использованной;</w:t>
      </w:r>
    </w:p>
    <w:p w:rsidR="00612811" w:rsidRDefault="00612811" w:rsidP="00C946B8">
      <w:pPr>
        <w:pStyle w:val="ae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07295B">
        <w:rPr>
          <w:sz w:val="24"/>
          <w:szCs w:val="24"/>
        </w:rPr>
        <w:t xml:space="preserve">для российских производителей - </w:t>
      </w:r>
      <w:r w:rsidR="000858AE" w:rsidRPr="0007295B">
        <w:rPr>
          <w:sz w:val="24"/>
          <w:szCs w:val="24"/>
        </w:rPr>
        <w:t>документы, подтверждающие соответствие тех</w:t>
      </w:r>
      <w:r w:rsidR="0071533A" w:rsidRPr="0007295B">
        <w:rPr>
          <w:sz w:val="24"/>
          <w:szCs w:val="24"/>
        </w:rPr>
        <w:t xml:space="preserve">ническим требованиям: </w:t>
      </w:r>
      <w:r w:rsidRPr="0007295B">
        <w:rPr>
          <w:sz w:val="24"/>
          <w:szCs w:val="24"/>
        </w:rPr>
        <w:t xml:space="preserve">положительное </w:t>
      </w:r>
      <w:r w:rsidR="0071533A" w:rsidRPr="0007295B">
        <w:rPr>
          <w:sz w:val="24"/>
          <w:szCs w:val="24"/>
        </w:rPr>
        <w:t>заключение МВК, ТУ</w:t>
      </w:r>
      <w:r w:rsidRPr="0007295B">
        <w:rPr>
          <w:sz w:val="24"/>
          <w:szCs w:val="24"/>
        </w:rPr>
        <w:t>;</w:t>
      </w:r>
    </w:p>
    <w:p w:rsidR="004D004E" w:rsidRPr="004D004E" w:rsidRDefault="004D004E" w:rsidP="00C946B8">
      <w:pPr>
        <w:pStyle w:val="ae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749F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B7AEF" w:rsidRDefault="00F66FC0" w:rsidP="00C946B8">
      <w:pPr>
        <w:pStyle w:val="ae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913C40">
        <w:rPr>
          <w:sz w:val="24"/>
          <w:szCs w:val="24"/>
        </w:rPr>
        <w:t>;</w:t>
      </w:r>
    </w:p>
    <w:p w:rsidR="00913C40" w:rsidRPr="00913C40" w:rsidRDefault="00913C40" w:rsidP="00913C40">
      <w:pPr>
        <w:pStyle w:val="ae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913C40">
        <w:rPr>
          <w:sz w:val="24"/>
          <w:szCs w:val="24"/>
        </w:rPr>
        <w:t>наличие продукции в официальных отраслевых реестрах отечественной продукции, опубликованных на информационных ресурсах Минпромторга России и Минцифры России.</w:t>
      </w:r>
    </w:p>
    <w:p w:rsidR="00612811" w:rsidRPr="00FB7AEF" w:rsidRDefault="00BA5F68" w:rsidP="00C946B8">
      <w:pPr>
        <w:pStyle w:val="ae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color w:val="000000"/>
          <w:sz w:val="24"/>
          <w:szCs w:val="24"/>
        </w:rPr>
        <w:t>Изделия</w:t>
      </w:r>
      <w:r w:rsidR="00D846AA" w:rsidRPr="00C8360C">
        <w:rPr>
          <w:color w:val="000000"/>
          <w:sz w:val="24"/>
          <w:szCs w:val="24"/>
        </w:rPr>
        <w:t xml:space="preserve"> </w:t>
      </w:r>
      <w:r w:rsidR="00D846AA" w:rsidRPr="00C8360C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="004E144D" w:rsidRPr="00C8360C">
        <w:rPr>
          <w:sz w:val="24"/>
          <w:szCs w:val="24"/>
        </w:rPr>
        <w:t xml:space="preserve"> с</w:t>
      </w:r>
      <w:r w:rsidR="00612811" w:rsidRPr="00C8360C">
        <w:rPr>
          <w:sz w:val="24"/>
          <w:szCs w:val="24"/>
        </w:rPr>
        <w:t>оответствовать требованиям «Правил устройства</w:t>
      </w:r>
      <w:r w:rsidR="00612811" w:rsidRPr="00FB7AEF">
        <w:rPr>
          <w:sz w:val="24"/>
          <w:szCs w:val="24"/>
        </w:rPr>
        <w:t xml:space="preserve">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A9728E" w:rsidRPr="002B6B85" w:rsidRDefault="00EB6933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12.1.004-</w:t>
      </w:r>
      <w:r w:rsidR="00A9728E" w:rsidRPr="002B6B85">
        <w:rPr>
          <w:sz w:val="24"/>
          <w:szCs w:val="24"/>
        </w:rPr>
        <w:t xml:space="preserve">91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Пожарная безопасность. Общие требования</w:t>
      </w:r>
      <w:r w:rsidR="00A9728E">
        <w:rPr>
          <w:sz w:val="24"/>
          <w:szCs w:val="24"/>
        </w:rPr>
        <w:t>»;</w:t>
      </w:r>
    </w:p>
    <w:p w:rsidR="00A9728E" w:rsidRPr="002B6B85" w:rsidRDefault="00EB6933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12.2.007.0-</w:t>
      </w:r>
      <w:r w:rsidR="00A9728E" w:rsidRPr="002B6B85">
        <w:rPr>
          <w:sz w:val="24"/>
          <w:szCs w:val="24"/>
        </w:rPr>
        <w:t xml:space="preserve">75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Изделия электротехнические. Общие требования безопасности</w:t>
      </w:r>
      <w:r w:rsidR="00A9728E">
        <w:rPr>
          <w:sz w:val="24"/>
          <w:szCs w:val="24"/>
        </w:rPr>
        <w:t>»;</w:t>
      </w:r>
    </w:p>
    <w:p w:rsidR="00A9728E" w:rsidRPr="002B6B85" w:rsidRDefault="00EB6933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12.4.026-</w:t>
      </w:r>
      <w:r w:rsidR="00A9728E" w:rsidRPr="002B6B85">
        <w:rPr>
          <w:sz w:val="24"/>
          <w:szCs w:val="24"/>
        </w:rPr>
        <w:t xml:space="preserve">76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Цвета сигнальные и знаки безопасности</w:t>
      </w:r>
      <w:r w:rsidR="00A9728E">
        <w:rPr>
          <w:sz w:val="24"/>
          <w:szCs w:val="24"/>
        </w:rPr>
        <w:t>»;</w:t>
      </w:r>
    </w:p>
    <w:p w:rsidR="00A9728E" w:rsidRDefault="00A9728E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A9728E" w:rsidRDefault="008803C9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hyperlink r:id="rId12" w:history="1">
        <w:r w:rsidR="00A9728E" w:rsidRPr="008154B4">
          <w:rPr>
            <w:sz w:val="24"/>
            <w:szCs w:val="24"/>
          </w:rPr>
          <w:t>ГОСТ 17516-72</w:t>
        </w:r>
      </w:hyperlink>
      <w:r w:rsidR="00A9728E">
        <w:rPr>
          <w:sz w:val="24"/>
          <w:szCs w:val="24"/>
        </w:rPr>
        <w:t xml:space="preserve"> «</w:t>
      </w:r>
      <w:r w:rsidR="00A9728E" w:rsidRPr="008154B4">
        <w:rPr>
          <w:sz w:val="24"/>
          <w:szCs w:val="24"/>
        </w:rPr>
        <w:t>Изделия электротехнические. Условия эксплуатации в части воздействия механических факторов внешней среды</w:t>
      </w:r>
      <w:r w:rsidR="007A0B23">
        <w:rPr>
          <w:sz w:val="24"/>
          <w:szCs w:val="24"/>
        </w:rPr>
        <w:t>»;</w:t>
      </w:r>
    </w:p>
    <w:p w:rsidR="00612811" w:rsidRPr="00612811" w:rsidRDefault="00612811" w:rsidP="00C946B8">
      <w:pPr>
        <w:pStyle w:val="ae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C946B8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154B4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>ГОСТ 23216</w:t>
      </w:r>
      <w:r w:rsidR="008154B4">
        <w:rPr>
          <w:sz w:val="24"/>
          <w:szCs w:val="24"/>
        </w:rPr>
        <w:t>-78</w:t>
      </w:r>
      <w:r w:rsidR="00767806" w:rsidRPr="009D1FDC">
        <w:rPr>
          <w:sz w:val="24"/>
          <w:szCs w:val="24"/>
        </w:rPr>
        <w:t xml:space="preserve">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EB6933">
        <w:rPr>
          <w:color w:val="000000"/>
          <w:sz w:val="24"/>
          <w:szCs w:val="24"/>
        </w:rPr>
        <w:t>-</w:t>
      </w:r>
      <w:r w:rsidR="002E6C8A" w:rsidRPr="00EE30A8">
        <w:rPr>
          <w:color w:val="000000"/>
          <w:sz w:val="24"/>
          <w:szCs w:val="24"/>
        </w:rPr>
        <w:t>96</w:t>
      </w:r>
      <w:r w:rsidR="00D846AA">
        <w:rPr>
          <w:color w:val="000000"/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C946B8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D846AA">
        <w:rPr>
          <w:sz w:val="24"/>
          <w:szCs w:val="24"/>
        </w:rPr>
        <w:t xml:space="preserve">Шкафов </w:t>
      </w:r>
      <w:r>
        <w:rPr>
          <w:sz w:val="24"/>
          <w:szCs w:val="24"/>
        </w:rPr>
        <w:t>должны соответствовать ГОСТ 15150-69 и ГОСТ 15543.</w:t>
      </w:r>
    </w:p>
    <w:p w:rsidR="00DE0EA0" w:rsidRDefault="00497866" w:rsidP="00C946B8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BA5F68">
        <w:rPr>
          <w:szCs w:val="24"/>
        </w:rPr>
        <w:t>продукции</w:t>
      </w:r>
      <w:r w:rsidR="00D846AA">
        <w:rPr>
          <w:szCs w:val="24"/>
        </w:rPr>
        <w:t xml:space="preserve"> </w:t>
      </w:r>
      <w:r w:rsidR="00A74BD6">
        <w:rPr>
          <w:szCs w:val="24"/>
        </w:rPr>
        <w:t xml:space="preserve">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C946B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Упаковка </w:t>
      </w:r>
      <w:r w:rsidR="00BA5F68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</w:t>
      </w:r>
      <w:r w:rsidR="008260D5">
        <w:rPr>
          <w:szCs w:val="24"/>
        </w:rPr>
        <w:t>.</w:t>
      </w:r>
    </w:p>
    <w:p w:rsidR="00F64478" w:rsidRDefault="00BA5F68" w:rsidP="00C946B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lastRenderedPageBreak/>
        <w:t>Продукция и ее</w:t>
      </w:r>
      <w:r w:rsidR="009D1FDC">
        <w:rPr>
          <w:szCs w:val="24"/>
        </w:rPr>
        <w:t xml:space="preserve"> части (при транспортировани</w:t>
      </w:r>
      <w:r w:rsidR="008260D5"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</w:t>
      </w:r>
      <w:r>
        <w:rPr>
          <w:szCs w:val="24"/>
        </w:rPr>
        <w:t>а</w:t>
      </w:r>
      <w:r w:rsidR="009D1FDC">
        <w:rPr>
          <w:szCs w:val="24"/>
        </w:rPr>
        <w:t xml:space="preserve"> быть для транспортирования упакован</w:t>
      </w:r>
      <w:r>
        <w:rPr>
          <w:szCs w:val="24"/>
        </w:rPr>
        <w:t>а</w:t>
      </w:r>
      <w:r w:rsidR="009D1FDC">
        <w:rPr>
          <w:szCs w:val="24"/>
        </w:rPr>
        <w:t xml:space="preserve"> в соответствие с требованиями ГОСТ 23216, ГОСТ 16511 и ГОСТ 2991.</w:t>
      </w:r>
    </w:p>
    <w:p w:rsidR="00F64478" w:rsidRPr="00EB6933" w:rsidRDefault="00F64478" w:rsidP="00C946B8">
      <w:pPr>
        <w:pStyle w:val="ae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Срок изготовления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производителем должен быть не </w:t>
      </w:r>
      <w:r w:rsidR="002D1FA7" w:rsidRPr="00EB6933">
        <w:rPr>
          <w:sz w:val="24"/>
          <w:szCs w:val="24"/>
        </w:rPr>
        <w:t>более</w:t>
      </w:r>
      <w:r w:rsidRPr="00EB6933">
        <w:rPr>
          <w:sz w:val="24"/>
          <w:szCs w:val="24"/>
        </w:rPr>
        <w:t xml:space="preserve"> </w:t>
      </w:r>
      <w:r w:rsidR="007036ED" w:rsidRPr="00EB6933">
        <w:rPr>
          <w:sz w:val="24"/>
          <w:szCs w:val="24"/>
        </w:rPr>
        <w:t>п</w:t>
      </w:r>
      <w:r w:rsidR="002D1FA7" w:rsidRPr="00EB6933">
        <w:rPr>
          <w:sz w:val="24"/>
          <w:szCs w:val="24"/>
        </w:rPr>
        <w:t>олугода от момента поставки</w:t>
      </w:r>
      <w:r w:rsidRPr="00EB6933">
        <w:rPr>
          <w:sz w:val="24"/>
          <w:szCs w:val="24"/>
        </w:rPr>
        <w:t>.</w:t>
      </w:r>
    </w:p>
    <w:p w:rsidR="0024201B" w:rsidRPr="00EB6933" w:rsidRDefault="0024201B" w:rsidP="00C946B8">
      <w:pPr>
        <w:pStyle w:val="ae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Каждая партия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должна подвергаться приемо-сдаточным испытаниям </w:t>
      </w:r>
      <w:r w:rsidR="00C07D2C" w:rsidRPr="00EB6933">
        <w:rPr>
          <w:sz w:val="24"/>
          <w:szCs w:val="24"/>
        </w:rPr>
        <w:t>в соответствие с</w:t>
      </w:r>
      <w:r w:rsidR="00FF1DED" w:rsidRPr="00EB6933">
        <w:rPr>
          <w:sz w:val="24"/>
          <w:szCs w:val="24"/>
        </w:rPr>
        <w:t xml:space="preserve"> </w:t>
      </w:r>
      <w:r w:rsidR="007A0B23">
        <w:rPr>
          <w:sz w:val="24"/>
          <w:szCs w:val="24"/>
        </w:rPr>
        <w:t>ГОСТ 16962.2-</w:t>
      </w:r>
      <w:r w:rsidR="007A0B23" w:rsidRPr="007A0B23">
        <w:rPr>
          <w:sz w:val="24"/>
          <w:szCs w:val="24"/>
        </w:rPr>
        <w:t>90</w:t>
      </w:r>
      <w:r w:rsidR="00DE0EA0" w:rsidRPr="00EB6933">
        <w:rPr>
          <w:sz w:val="24"/>
          <w:szCs w:val="24"/>
        </w:rPr>
        <w:t>.</w:t>
      </w:r>
    </w:p>
    <w:p w:rsidR="00AC31A0" w:rsidRPr="00C8360C" w:rsidRDefault="00AC31A0" w:rsidP="00C946B8">
      <w:pPr>
        <w:pStyle w:val="ae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8360C">
        <w:rPr>
          <w:sz w:val="24"/>
          <w:szCs w:val="24"/>
        </w:rPr>
        <w:t xml:space="preserve">В комплект поставки должно входить: </w:t>
      </w:r>
    </w:p>
    <w:p w:rsidR="00F241D3" w:rsidRPr="00087484" w:rsidRDefault="00BA5F68" w:rsidP="00C946B8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="00F241D3" w:rsidRPr="00087484">
        <w:rPr>
          <w:sz w:val="24"/>
          <w:szCs w:val="24"/>
        </w:rPr>
        <w:t>ксплуатационная документация: паспорт с датой упаковки и штампом ОТК, техническое описание, инструкция по монтажу и эксплуатации.</w:t>
      </w:r>
    </w:p>
    <w:p w:rsidR="00F241D3" w:rsidRDefault="00F241D3" w:rsidP="00C946B8">
      <w:pPr>
        <w:pStyle w:val="ae"/>
        <w:tabs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087484">
        <w:rPr>
          <w:sz w:val="24"/>
          <w:szCs w:val="24"/>
        </w:rPr>
        <w:t>Допускается эксплуатационную документацию выполнить в одном документе – руководстве по эксплуатации, совместив в нем функцию паспорта, технического описания, инструкции по монтажу и эксплуатации. Сопроводительная документация укладывается в пакет и размещается внутри оболочки</w:t>
      </w:r>
      <w:r w:rsidR="00BA5F68">
        <w:rPr>
          <w:sz w:val="24"/>
          <w:szCs w:val="24"/>
        </w:rPr>
        <w:t xml:space="preserve"> изделия</w:t>
      </w:r>
      <w:r w:rsidRPr="00087484">
        <w:rPr>
          <w:sz w:val="24"/>
          <w:szCs w:val="24"/>
        </w:rPr>
        <w:t>.</w:t>
      </w:r>
    </w:p>
    <w:p w:rsidR="0060584E" w:rsidRPr="0036510A" w:rsidRDefault="0060584E" w:rsidP="00C946B8">
      <w:pPr>
        <w:pStyle w:val="BodyText21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2"/>
          <w:szCs w:val="24"/>
        </w:rPr>
      </w:pPr>
      <w:r w:rsidRPr="0007295B">
        <w:rPr>
          <w:bCs/>
          <w:szCs w:val="26"/>
        </w:rPr>
        <w:t xml:space="preserve">Победитель </w:t>
      </w:r>
      <w:r w:rsidR="00C20988" w:rsidRPr="0007295B">
        <w:rPr>
          <w:bCs/>
          <w:szCs w:val="26"/>
        </w:rPr>
        <w:t>закупки</w:t>
      </w:r>
      <w:r w:rsidRPr="0007295B">
        <w:rPr>
          <w:bCs/>
          <w:szCs w:val="26"/>
        </w:rPr>
        <w:t xml:space="preserve"> обеспечивает </w:t>
      </w:r>
      <w:r w:rsidRPr="0036510A">
        <w:rPr>
          <w:bCs/>
          <w:szCs w:val="26"/>
        </w:rPr>
        <w:t>поставку оборудования на скл</w:t>
      </w:r>
      <w:r w:rsidR="00384D43">
        <w:rPr>
          <w:bCs/>
          <w:szCs w:val="26"/>
        </w:rPr>
        <w:t>ад получателя – филиал ПАО «Россети Центр</w:t>
      </w:r>
      <w:r w:rsidR="00F85A9A">
        <w:rPr>
          <w:bCs/>
          <w:szCs w:val="26"/>
        </w:rPr>
        <w:t>» - «Смоленск</w:t>
      </w:r>
      <w:r w:rsidRPr="0036510A">
        <w:rPr>
          <w:bCs/>
          <w:szCs w:val="26"/>
        </w:rPr>
        <w:t>энерго» - в объемах и</w:t>
      </w:r>
      <w:r>
        <w:rPr>
          <w:bCs/>
          <w:szCs w:val="26"/>
        </w:rPr>
        <w:t xml:space="preserve"> сроки, установленные данным ТЗ – </w:t>
      </w:r>
      <w:r w:rsidR="00B7557F">
        <w:rPr>
          <w:szCs w:val="26"/>
        </w:rPr>
        <w:t>6</w:t>
      </w:r>
      <w:r w:rsidR="00384D43">
        <w:rPr>
          <w:szCs w:val="26"/>
        </w:rPr>
        <w:t>0</w:t>
      </w:r>
      <w:r w:rsidRPr="00BE29D0">
        <w:rPr>
          <w:szCs w:val="26"/>
        </w:rPr>
        <w:t xml:space="preserve"> календарных дней, с момента заключения договора</w:t>
      </w:r>
      <w:r>
        <w:rPr>
          <w:szCs w:val="26"/>
        </w:rPr>
        <w:t>.</w:t>
      </w:r>
    </w:p>
    <w:p w:rsidR="0060584E" w:rsidRPr="002461D5" w:rsidRDefault="0060584E" w:rsidP="00C946B8">
      <w:pPr>
        <w:pStyle w:val="BodyText21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Cs w:val="24"/>
        </w:rPr>
      </w:pPr>
      <w:r w:rsidRPr="0036510A">
        <w:rPr>
          <w:szCs w:val="24"/>
        </w:rPr>
        <w:t xml:space="preserve">Поставка оборудования производится в точки поставки, указанные покупателем - филиалом </w:t>
      </w:r>
      <w:r w:rsidR="00384D43">
        <w:rPr>
          <w:bCs/>
          <w:szCs w:val="26"/>
        </w:rPr>
        <w:t>ПАО «Россети Центр</w:t>
      </w:r>
      <w:r w:rsidR="00384D43" w:rsidRPr="0036510A">
        <w:rPr>
          <w:bCs/>
          <w:szCs w:val="26"/>
        </w:rPr>
        <w:t>» - «</w:t>
      </w:r>
      <w:r w:rsidR="00F85A9A">
        <w:rPr>
          <w:bCs/>
          <w:szCs w:val="26"/>
        </w:rPr>
        <w:t>Смоленск</w:t>
      </w:r>
      <w:r w:rsidR="00F85A9A" w:rsidRPr="0036510A">
        <w:rPr>
          <w:bCs/>
          <w:szCs w:val="26"/>
        </w:rPr>
        <w:t>энерго</w:t>
      </w:r>
      <w:r w:rsidR="00384D43" w:rsidRPr="0036510A">
        <w:rPr>
          <w:bCs/>
          <w:szCs w:val="26"/>
        </w:rPr>
        <w:t>»</w:t>
      </w:r>
      <w:r w:rsidRPr="0036510A">
        <w:rPr>
          <w:szCs w:val="24"/>
        </w:rPr>
        <w:t>.</w:t>
      </w:r>
    </w:p>
    <w:p w:rsidR="0060584E" w:rsidRDefault="0060584E" w:rsidP="0060584E">
      <w:pPr>
        <w:pStyle w:val="ae"/>
        <w:tabs>
          <w:tab w:val="left" w:pos="1560"/>
        </w:tabs>
        <w:ind w:left="0"/>
        <w:contextualSpacing w:val="0"/>
        <w:rPr>
          <w:sz w:val="24"/>
          <w:szCs w:val="24"/>
        </w:rPr>
      </w:pPr>
    </w:p>
    <w:p w:rsidR="00612811" w:rsidRPr="004D4E32" w:rsidRDefault="00612811" w:rsidP="00C946B8">
      <w:pPr>
        <w:pStyle w:val="ae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0584E">
      <w:pPr>
        <w:pStyle w:val="ae"/>
        <w:tabs>
          <w:tab w:val="left" w:pos="1560"/>
        </w:tabs>
        <w:ind w:left="0"/>
        <w:contextualSpacing w:val="0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BA5F68">
        <w:rPr>
          <w:sz w:val="24"/>
          <w:szCs w:val="24"/>
        </w:rPr>
        <w:t>ую продукцию</w:t>
      </w:r>
      <w:r w:rsidR="008C7A5A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BA5F68">
        <w:rPr>
          <w:sz w:val="24"/>
          <w:szCs w:val="24"/>
        </w:rPr>
        <w:t>1</w:t>
      </w:r>
      <w:r w:rsidR="003810BB" w:rsidRPr="003810BB">
        <w:rPr>
          <w:sz w:val="24"/>
          <w:szCs w:val="24"/>
        </w:rPr>
        <w:t>2</w:t>
      </w:r>
      <w:r w:rsidRPr="003810BB">
        <w:rPr>
          <w:sz w:val="24"/>
          <w:szCs w:val="24"/>
        </w:rPr>
        <w:t xml:space="preserve"> месяц</w:t>
      </w:r>
      <w:r w:rsidR="00BA5F68">
        <w:rPr>
          <w:sz w:val="24"/>
          <w:szCs w:val="24"/>
        </w:rPr>
        <w:t>ев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="00B7557F">
        <w:rPr>
          <w:sz w:val="24"/>
          <w:szCs w:val="24"/>
        </w:rPr>
        <w:t xml:space="preserve"> Поставщик должен за свой счет и</w:t>
      </w:r>
      <w:r w:rsidRPr="00612811">
        <w:rPr>
          <w:sz w:val="24"/>
          <w:szCs w:val="24"/>
        </w:rPr>
        <w:t xml:space="preserve">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50501E">
        <w:rPr>
          <w:sz w:val="24"/>
          <w:szCs w:val="24"/>
        </w:rPr>
        <w:t xml:space="preserve">составных частей </w:t>
      </w:r>
      <w:r w:rsidR="00BA5F68">
        <w:rPr>
          <w:sz w:val="24"/>
          <w:szCs w:val="24"/>
        </w:rPr>
        <w:t>продукции</w:t>
      </w:r>
      <w:r w:rsidR="0050501E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B1855" w:rsidRDefault="00EB1855" w:rsidP="0060584E">
      <w:pPr>
        <w:pStyle w:val="ae"/>
        <w:tabs>
          <w:tab w:val="left" w:pos="1560"/>
        </w:tabs>
        <w:ind w:left="0"/>
        <w:contextualSpacing w:val="0"/>
        <w:rPr>
          <w:sz w:val="24"/>
          <w:szCs w:val="24"/>
        </w:rPr>
      </w:pPr>
    </w:p>
    <w:p w:rsidR="00612811" w:rsidRPr="008E0B58" w:rsidRDefault="00EA00A8" w:rsidP="00C946B8">
      <w:pPr>
        <w:pStyle w:val="ae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BA5F68" w:rsidP="0060584E">
      <w:pPr>
        <w:pStyle w:val="ae"/>
        <w:tabs>
          <w:tab w:val="left" w:pos="1560"/>
        </w:tabs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Изделия</w:t>
      </w:r>
      <w:r w:rsidR="00D34940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>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60584E">
      <w:pPr>
        <w:pStyle w:val="ae"/>
        <w:tabs>
          <w:tab w:val="left" w:pos="1560"/>
        </w:tabs>
        <w:ind w:left="0"/>
        <w:contextualSpacing w:val="0"/>
        <w:rPr>
          <w:sz w:val="24"/>
          <w:szCs w:val="24"/>
        </w:rPr>
      </w:pPr>
    </w:p>
    <w:p w:rsidR="00612811" w:rsidRPr="00C8360C" w:rsidRDefault="006004FC" w:rsidP="00C946B8">
      <w:pPr>
        <w:pStyle w:val="ae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C8360C">
        <w:rPr>
          <w:b/>
          <w:bCs/>
          <w:sz w:val="26"/>
          <w:szCs w:val="26"/>
        </w:rPr>
        <w:t>Маркировка, с</w:t>
      </w:r>
      <w:r w:rsidR="00612811" w:rsidRPr="00C8360C">
        <w:rPr>
          <w:b/>
          <w:bCs/>
          <w:sz w:val="26"/>
          <w:szCs w:val="26"/>
        </w:rPr>
        <w:t xml:space="preserve">остав </w:t>
      </w:r>
      <w:r w:rsidR="005F6986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C8360C">
        <w:rPr>
          <w:b/>
          <w:bCs/>
          <w:sz w:val="26"/>
          <w:szCs w:val="26"/>
        </w:rPr>
        <w:t>документации.</w:t>
      </w:r>
    </w:p>
    <w:p w:rsidR="007C12B1" w:rsidRDefault="007C12B1" w:rsidP="0060584E">
      <w:pPr>
        <w:pStyle w:val="ae"/>
        <w:tabs>
          <w:tab w:val="left" w:pos="1560"/>
        </w:tabs>
        <w:ind w:left="0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Маркировка должна быть стойкой и доступной для чтения и может выполняться на корпусах</w:t>
      </w:r>
      <w:r w:rsidRPr="007C12B1">
        <w:rPr>
          <w:sz w:val="24"/>
          <w:szCs w:val="24"/>
        </w:rPr>
        <w:t xml:space="preserve"> аппаратов и комплектующих элементах или рядом с ними.</w:t>
      </w:r>
    </w:p>
    <w:p w:rsidR="005A2527" w:rsidRDefault="00C9764E" w:rsidP="0060584E">
      <w:pPr>
        <w:pStyle w:val="ae"/>
        <w:tabs>
          <w:tab w:val="left" w:pos="1560"/>
        </w:tabs>
        <w:ind w:left="0"/>
        <w:contextualSpacing w:val="0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BA5F68">
        <w:rPr>
          <w:sz w:val="24"/>
          <w:szCs w:val="24"/>
        </w:rPr>
        <w:t>изделий</w:t>
      </w:r>
      <w:r w:rsidR="00C8360C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>дол</w:t>
      </w:r>
      <w:r w:rsidR="005F6986">
        <w:rPr>
          <w:sz w:val="24"/>
          <w:szCs w:val="24"/>
        </w:rPr>
        <w:t>жна соответствовать требованиям</w:t>
      </w:r>
      <w:r w:rsidR="008E0B58">
        <w:rPr>
          <w:sz w:val="24"/>
          <w:szCs w:val="24"/>
        </w:rPr>
        <w:t xml:space="preserve"> </w:t>
      </w:r>
      <w:r w:rsidR="008C7A5A">
        <w:rPr>
          <w:sz w:val="24"/>
          <w:szCs w:val="24"/>
        </w:rPr>
        <w:t>ГОСТ 14192-</w:t>
      </w:r>
      <w:r w:rsidR="008C7A5A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, </w:t>
      </w:r>
      <w:hyperlink r:id="rId13" w:history="1">
        <w:r w:rsidR="008E0B58" w:rsidRPr="008E0B58">
          <w:rPr>
            <w:sz w:val="24"/>
            <w:szCs w:val="24"/>
          </w:rPr>
          <w:t>ГОСТ 2.601-20</w:t>
        </w:r>
      </w:hyperlink>
      <w:r w:rsidR="00B7557F">
        <w:rPr>
          <w:sz w:val="24"/>
          <w:szCs w:val="24"/>
        </w:rPr>
        <w:t>13</w:t>
      </w:r>
      <w:r w:rsidR="008C7A5A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условиях.</w:t>
      </w:r>
    </w:p>
    <w:p w:rsidR="007C12B1" w:rsidRDefault="007C12B1" w:rsidP="0060584E">
      <w:pPr>
        <w:pStyle w:val="ae"/>
        <w:tabs>
          <w:tab w:val="left" w:pos="1560"/>
        </w:tabs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Кажд</w:t>
      </w:r>
      <w:r w:rsidR="00BA5F68">
        <w:rPr>
          <w:sz w:val="24"/>
          <w:szCs w:val="24"/>
        </w:rPr>
        <w:t>ое изделие</w:t>
      </w:r>
      <w:r w:rsidR="00C8360C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</w:t>
      </w:r>
      <w:r w:rsidR="005F6986">
        <w:rPr>
          <w:sz w:val="24"/>
          <w:szCs w:val="24"/>
        </w:rPr>
        <w:t>о</w:t>
      </w:r>
      <w:r w:rsidR="00BA5F68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иметь паспортную табличку со стойкой маркировкой, закрепленную на двери с наружной стороны.</w:t>
      </w:r>
    </w:p>
    <w:p w:rsidR="00897389" w:rsidRDefault="00872C86" w:rsidP="0060584E">
      <w:pPr>
        <w:pStyle w:val="ae"/>
        <w:tabs>
          <w:tab w:val="left" w:pos="1560"/>
        </w:tabs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BA5F68">
        <w:rPr>
          <w:sz w:val="24"/>
          <w:szCs w:val="24"/>
        </w:rPr>
        <w:t>изделий</w:t>
      </w:r>
      <w:r w:rsidR="00A74B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</w:t>
      </w:r>
      <w:r w:rsidR="00395E7A">
        <w:rPr>
          <w:sz w:val="24"/>
          <w:szCs w:val="24"/>
        </w:rPr>
        <w:t xml:space="preserve">и стандартами или техническими условиями на </w:t>
      </w:r>
      <w:r w:rsidR="00BA5F68">
        <w:rPr>
          <w:sz w:val="24"/>
          <w:szCs w:val="24"/>
        </w:rPr>
        <w:t>изделия</w:t>
      </w:r>
      <w:r w:rsidR="007C12B1">
        <w:rPr>
          <w:sz w:val="24"/>
          <w:szCs w:val="24"/>
        </w:rPr>
        <w:t xml:space="preserve"> и его составные части.</w:t>
      </w:r>
    </w:p>
    <w:p w:rsidR="007C12B1" w:rsidRPr="007C12B1" w:rsidRDefault="007C12B1" w:rsidP="0060584E">
      <w:pPr>
        <w:rPr>
          <w:sz w:val="24"/>
          <w:szCs w:val="24"/>
        </w:rPr>
      </w:pPr>
      <w:r w:rsidRPr="007C12B1">
        <w:rPr>
          <w:sz w:val="24"/>
          <w:szCs w:val="24"/>
        </w:rPr>
        <w:t xml:space="preserve">На паспортной табличке </w:t>
      </w:r>
      <w:r w:rsidR="00BA5F68">
        <w:rPr>
          <w:sz w:val="24"/>
          <w:szCs w:val="24"/>
        </w:rPr>
        <w:t>изделия</w:t>
      </w:r>
      <w:r w:rsidRPr="00D36AF4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должны быть приведены следующие данные: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наименование изготовителя или его товарный знак;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знак соответствия;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обозначение типа;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lastRenderedPageBreak/>
        <w:t>степень защиты;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год изготовления;</w:t>
      </w:r>
    </w:p>
    <w:p w:rsidR="007C12B1" w:rsidRPr="007C12B1" w:rsidRDefault="007C12B1" w:rsidP="0060584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851"/>
        <w:rPr>
          <w:sz w:val="24"/>
          <w:szCs w:val="24"/>
        </w:rPr>
      </w:pPr>
      <w:r w:rsidRPr="007C12B1">
        <w:rPr>
          <w:sz w:val="24"/>
          <w:szCs w:val="24"/>
        </w:rPr>
        <w:t>другие технические данные по усмотрению изготовителя.</w:t>
      </w:r>
    </w:p>
    <w:p w:rsidR="004F4E9E" w:rsidRDefault="004F4E9E" w:rsidP="0060584E">
      <w:pPr>
        <w:pStyle w:val="ae"/>
        <w:tabs>
          <w:tab w:val="left" w:pos="0"/>
          <w:tab w:val="left" w:pos="1134"/>
        </w:tabs>
        <w:ind w:left="0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Поставщик должен предоставить полный комплект</w:t>
      </w:r>
      <w:r w:rsidR="005F6986">
        <w:rPr>
          <w:sz w:val="24"/>
          <w:szCs w:val="24"/>
        </w:rPr>
        <w:t xml:space="preserve"> технической и эксплуатационной</w:t>
      </w:r>
      <w:r w:rsidRPr="008E0B58">
        <w:rPr>
          <w:sz w:val="24"/>
          <w:szCs w:val="24"/>
        </w:rPr>
        <w:t xml:space="preserve"> документации на русском языке, подготовленной в соответствии с</w:t>
      </w:r>
      <w:r w:rsidR="00A9728E" w:rsidRPr="008E0B58">
        <w:rPr>
          <w:sz w:val="24"/>
          <w:szCs w:val="24"/>
        </w:rPr>
        <w:t xml:space="preserve"> </w:t>
      </w:r>
      <w:r w:rsidRPr="008E0B58">
        <w:rPr>
          <w:sz w:val="24"/>
          <w:szCs w:val="24"/>
        </w:rPr>
        <w:t>ГОСТ 27300-87, ГОСТ 2.601</w:t>
      </w:r>
      <w:r w:rsidR="00B7557F">
        <w:rPr>
          <w:sz w:val="24"/>
          <w:szCs w:val="24"/>
        </w:rPr>
        <w:t>-2013</w:t>
      </w:r>
      <w:r w:rsidRPr="008E0B5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8E0B58">
        <w:rPr>
          <w:sz w:val="24"/>
          <w:szCs w:val="24"/>
        </w:rPr>
        <w:t>ых</w:t>
      </w:r>
      <w:r w:rsidRPr="008E0B58"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9011C0" w:rsidRPr="00051DE3" w:rsidRDefault="009011C0" w:rsidP="0060584E">
      <w:pPr>
        <w:tabs>
          <w:tab w:val="left" w:pos="709"/>
          <w:tab w:val="left" w:pos="1560"/>
        </w:tabs>
        <w:rPr>
          <w:sz w:val="24"/>
          <w:szCs w:val="24"/>
        </w:rPr>
      </w:pPr>
    </w:p>
    <w:p w:rsidR="00612811" w:rsidRPr="008E0B58" w:rsidRDefault="00612811" w:rsidP="00C946B8">
      <w:pPr>
        <w:pStyle w:val="ae"/>
        <w:numPr>
          <w:ilvl w:val="0"/>
          <w:numId w:val="3"/>
        </w:numPr>
        <w:tabs>
          <w:tab w:val="left" w:pos="993"/>
        </w:tabs>
        <w:ind w:left="0" w:firstLine="851"/>
        <w:contextualSpacing w:val="0"/>
        <w:rPr>
          <w:b/>
          <w:bCs/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60584E">
      <w:pPr>
        <w:pStyle w:val="BodyText21"/>
        <w:tabs>
          <w:tab w:val="left" w:pos="0"/>
          <w:tab w:val="left" w:pos="1134"/>
        </w:tabs>
        <w:ind w:firstLine="851"/>
        <w:rPr>
          <w:szCs w:val="24"/>
        </w:rPr>
      </w:pPr>
      <w:r>
        <w:rPr>
          <w:szCs w:val="24"/>
        </w:rPr>
        <w:t xml:space="preserve">Каждая </w:t>
      </w:r>
      <w:r w:rsidRPr="008E0B58">
        <w:rPr>
          <w:szCs w:val="24"/>
        </w:rPr>
        <w:t xml:space="preserve">партия </w:t>
      </w:r>
      <w:r w:rsidR="004F34E0">
        <w:rPr>
          <w:szCs w:val="24"/>
        </w:rPr>
        <w:t>изделий</w:t>
      </w:r>
      <w:r w:rsidR="008C7A5A">
        <w:rPr>
          <w:szCs w:val="24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4749FD">
        <w:rPr>
          <w:szCs w:val="24"/>
        </w:rPr>
        <w:t>ПАО</w:t>
      </w:r>
      <w:r w:rsidR="00612811" w:rsidRPr="00612811">
        <w:rPr>
          <w:szCs w:val="24"/>
        </w:rPr>
        <w:t xml:space="preserve"> «</w:t>
      </w:r>
      <w:r w:rsidR="00384D43">
        <w:rPr>
          <w:szCs w:val="24"/>
        </w:rPr>
        <w:t>Россети Центр</w:t>
      </w:r>
      <w:r w:rsidR="00612811" w:rsidRPr="00612811">
        <w:rPr>
          <w:szCs w:val="24"/>
        </w:rPr>
        <w:t xml:space="preserve">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60584E">
      <w:pPr>
        <w:pStyle w:val="ae"/>
        <w:tabs>
          <w:tab w:val="left" w:pos="0"/>
          <w:tab w:val="left" w:pos="1134"/>
        </w:tabs>
        <w:ind w:left="0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7FB9" w:rsidRDefault="00AA7FB9" w:rsidP="008E0B58">
      <w:pPr>
        <w:rPr>
          <w:sz w:val="26"/>
          <w:szCs w:val="26"/>
        </w:rPr>
      </w:pPr>
    </w:p>
    <w:p w:rsidR="008A5CA5" w:rsidRDefault="008A5CA5" w:rsidP="00384D43">
      <w:pPr>
        <w:rPr>
          <w:sz w:val="22"/>
          <w:szCs w:val="22"/>
        </w:rPr>
      </w:pPr>
    </w:p>
    <w:p w:rsidR="00F85A9A" w:rsidRPr="000A51E6" w:rsidRDefault="00F85A9A" w:rsidP="00F85A9A">
      <w:pPr>
        <w:tabs>
          <w:tab w:val="left" w:pos="8703"/>
        </w:tabs>
        <w:rPr>
          <w:sz w:val="24"/>
          <w:szCs w:val="24"/>
        </w:rPr>
      </w:pPr>
      <w:r>
        <w:rPr>
          <w:sz w:val="24"/>
          <w:szCs w:val="24"/>
        </w:rPr>
        <w:t>И.о. Н</w:t>
      </w:r>
      <w:r w:rsidRPr="000A51E6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0A51E6">
        <w:rPr>
          <w:sz w:val="24"/>
          <w:szCs w:val="24"/>
        </w:rPr>
        <w:t xml:space="preserve"> Управления </w:t>
      </w:r>
    </w:p>
    <w:p w:rsidR="00F85A9A" w:rsidRPr="000A51E6" w:rsidRDefault="00F85A9A" w:rsidP="00F85A9A">
      <w:pPr>
        <w:tabs>
          <w:tab w:val="left" w:pos="8703"/>
        </w:tabs>
        <w:rPr>
          <w:sz w:val="24"/>
          <w:szCs w:val="24"/>
        </w:rPr>
      </w:pPr>
      <w:r w:rsidRPr="000A51E6">
        <w:rPr>
          <w:sz w:val="24"/>
          <w:szCs w:val="24"/>
        </w:rPr>
        <w:t>технологического развития</w:t>
      </w:r>
      <w:r>
        <w:rPr>
          <w:sz w:val="24"/>
          <w:szCs w:val="24"/>
        </w:rPr>
        <w:t xml:space="preserve"> и цифровизации              </w:t>
      </w:r>
      <w:r w:rsidRPr="000A51E6">
        <w:rPr>
          <w:sz w:val="24"/>
          <w:szCs w:val="24"/>
        </w:rPr>
        <w:t xml:space="preserve">           </w:t>
      </w:r>
      <w:r w:rsidR="00D52BE7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А.А. Лисенкова  </w:t>
      </w:r>
    </w:p>
    <w:p w:rsidR="00F85A9A" w:rsidRDefault="00F85A9A" w:rsidP="00F85A9A">
      <w:pPr>
        <w:tabs>
          <w:tab w:val="left" w:pos="8703"/>
        </w:tabs>
        <w:rPr>
          <w:b/>
          <w:sz w:val="24"/>
          <w:szCs w:val="24"/>
        </w:rPr>
      </w:pPr>
    </w:p>
    <w:p w:rsidR="00F85A9A" w:rsidRDefault="00F85A9A" w:rsidP="00F85A9A">
      <w:pPr>
        <w:pStyle w:val="aa"/>
        <w:rPr>
          <w:sz w:val="14"/>
          <w:szCs w:val="14"/>
        </w:rPr>
      </w:pPr>
    </w:p>
    <w:p w:rsidR="00F85A9A" w:rsidRDefault="00F85A9A" w:rsidP="00F85A9A">
      <w:pPr>
        <w:pStyle w:val="aa"/>
        <w:rPr>
          <w:sz w:val="14"/>
          <w:szCs w:val="14"/>
        </w:rPr>
      </w:pPr>
    </w:p>
    <w:p w:rsidR="00F85A9A" w:rsidRDefault="00F85A9A" w:rsidP="007E70C9">
      <w:pPr>
        <w:pStyle w:val="aa"/>
        <w:ind w:firstLine="0"/>
        <w:rPr>
          <w:sz w:val="14"/>
          <w:szCs w:val="14"/>
        </w:rPr>
      </w:pPr>
    </w:p>
    <w:p w:rsidR="00F85A9A" w:rsidRDefault="00F85A9A" w:rsidP="00F85A9A">
      <w:pPr>
        <w:pStyle w:val="aa"/>
        <w:rPr>
          <w:sz w:val="14"/>
          <w:szCs w:val="14"/>
        </w:rPr>
      </w:pPr>
    </w:p>
    <w:p w:rsidR="00F85A9A" w:rsidRDefault="00F85A9A" w:rsidP="00F85A9A">
      <w:pPr>
        <w:pStyle w:val="aa"/>
        <w:rPr>
          <w:sz w:val="14"/>
          <w:szCs w:val="14"/>
        </w:rPr>
      </w:pPr>
    </w:p>
    <w:p w:rsidR="00F85A9A" w:rsidRDefault="00F85A9A" w:rsidP="00F85A9A">
      <w:pPr>
        <w:pStyle w:val="aa"/>
        <w:rPr>
          <w:sz w:val="14"/>
          <w:szCs w:val="14"/>
        </w:rPr>
      </w:pPr>
    </w:p>
    <w:p w:rsidR="00384D43" w:rsidRPr="00F85A9A" w:rsidRDefault="00F85A9A" w:rsidP="00F85A9A">
      <w:pPr>
        <w:pStyle w:val="aa"/>
      </w:pPr>
      <w:r>
        <w:rPr>
          <w:sz w:val="14"/>
          <w:szCs w:val="14"/>
        </w:rPr>
        <w:t>Исп. Лисенкова А.А.</w:t>
      </w:r>
    </w:p>
    <w:sectPr w:rsidR="00384D43" w:rsidRPr="00F85A9A" w:rsidSect="000B5097">
      <w:headerReference w:type="even" r:id="rId14"/>
      <w:pgSz w:w="11907" w:h="16839" w:code="9"/>
      <w:pgMar w:top="992" w:right="567" w:bottom="1559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3C9" w:rsidRDefault="008803C9">
      <w:r>
        <w:separator/>
      </w:r>
    </w:p>
  </w:endnote>
  <w:endnote w:type="continuationSeparator" w:id="0">
    <w:p w:rsidR="008803C9" w:rsidRDefault="00880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3C9" w:rsidRDefault="008803C9">
      <w:r>
        <w:separator/>
      </w:r>
    </w:p>
  </w:footnote>
  <w:footnote w:type="continuationSeparator" w:id="0">
    <w:p w:rsidR="008803C9" w:rsidRDefault="00880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61FEA"/>
    <w:multiLevelType w:val="hybridMultilevel"/>
    <w:tmpl w:val="219CA6B8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F1332"/>
    <w:multiLevelType w:val="multilevel"/>
    <w:tmpl w:val="41CA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B81601"/>
    <w:multiLevelType w:val="multilevel"/>
    <w:tmpl w:val="9C3ADC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4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39D43CD8"/>
    <w:multiLevelType w:val="multilevel"/>
    <w:tmpl w:val="F2F2F7AA"/>
    <w:lvl w:ilvl="0">
      <w:start w:val="2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4" w15:restartNumberingAfterBreak="0">
    <w:nsid w:val="3ABF6005"/>
    <w:multiLevelType w:val="multilevel"/>
    <w:tmpl w:val="C584F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4"/>
      </w:rPr>
    </w:lvl>
  </w:abstractNum>
  <w:abstractNum w:abstractNumId="15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8"/>
  </w:num>
  <w:num w:numId="2">
    <w:abstractNumId w:val="11"/>
  </w:num>
  <w:num w:numId="3">
    <w:abstractNumId w:val="16"/>
  </w:num>
  <w:num w:numId="4">
    <w:abstractNumId w:val="4"/>
  </w:num>
  <w:num w:numId="5">
    <w:abstractNumId w:val="17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5"/>
  </w:num>
  <w:num w:numId="12">
    <w:abstractNumId w:val="12"/>
  </w:num>
  <w:num w:numId="13">
    <w:abstractNumId w:val="19"/>
  </w:num>
  <w:num w:numId="14">
    <w:abstractNumId w:val="9"/>
  </w:num>
  <w:num w:numId="15">
    <w:abstractNumId w:val="10"/>
  </w:num>
  <w:num w:numId="16">
    <w:abstractNumId w:val="14"/>
  </w:num>
  <w:num w:numId="1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0"/>
  </w:num>
  <w:num w:numId="2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8CB"/>
    <w:rsid w:val="0000261E"/>
    <w:rsid w:val="0000369B"/>
    <w:rsid w:val="00003952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FBD"/>
    <w:rsid w:val="00062FD5"/>
    <w:rsid w:val="000630F6"/>
    <w:rsid w:val="00064749"/>
    <w:rsid w:val="00064EF1"/>
    <w:rsid w:val="0007060B"/>
    <w:rsid w:val="00071958"/>
    <w:rsid w:val="0007295B"/>
    <w:rsid w:val="0007491B"/>
    <w:rsid w:val="000808BE"/>
    <w:rsid w:val="000844E3"/>
    <w:rsid w:val="00084847"/>
    <w:rsid w:val="000857B7"/>
    <w:rsid w:val="000858AE"/>
    <w:rsid w:val="00085DAC"/>
    <w:rsid w:val="000866E9"/>
    <w:rsid w:val="00090C8D"/>
    <w:rsid w:val="0009298C"/>
    <w:rsid w:val="0009494F"/>
    <w:rsid w:val="00094AC3"/>
    <w:rsid w:val="00094F22"/>
    <w:rsid w:val="000961A3"/>
    <w:rsid w:val="00097235"/>
    <w:rsid w:val="000972F6"/>
    <w:rsid w:val="000A0393"/>
    <w:rsid w:val="000A32B6"/>
    <w:rsid w:val="000A36D4"/>
    <w:rsid w:val="000A6598"/>
    <w:rsid w:val="000A6A37"/>
    <w:rsid w:val="000B068C"/>
    <w:rsid w:val="000B095B"/>
    <w:rsid w:val="000B24A2"/>
    <w:rsid w:val="000B4A51"/>
    <w:rsid w:val="000B4CD4"/>
    <w:rsid w:val="000B5097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142"/>
    <w:rsid w:val="00101290"/>
    <w:rsid w:val="00101DD6"/>
    <w:rsid w:val="001041B7"/>
    <w:rsid w:val="00104E1F"/>
    <w:rsid w:val="00106130"/>
    <w:rsid w:val="00106731"/>
    <w:rsid w:val="00107271"/>
    <w:rsid w:val="00107644"/>
    <w:rsid w:val="00111993"/>
    <w:rsid w:val="00112220"/>
    <w:rsid w:val="00112A35"/>
    <w:rsid w:val="00115340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A35"/>
    <w:rsid w:val="00165DBD"/>
    <w:rsid w:val="00165E14"/>
    <w:rsid w:val="00166098"/>
    <w:rsid w:val="00166FCC"/>
    <w:rsid w:val="001675C5"/>
    <w:rsid w:val="00170481"/>
    <w:rsid w:val="00171D14"/>
    <w:rsid w:val="0017245C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5FBA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30D1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780"/>
    <w:rsid w:val="001B7FD4"/>
    <w:rsid w:val="001C0CD9"/>
    <w:rsid w:val="001C1248"/>
    <w:rsid w:val="001C19CB"/>
    <w:rsid w:val="001C347A"/>
    <w:rsid w:val="001C37EA"/>
    <w:rsid w:val="001C3843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0B11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57F2D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4EA4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6B85"/>
    <w:rsid w:val="002C08A7"/>
    <w:rsid w:val="002C10AE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5C5F"/>
    <w:rsid w:val="002D5E88"/>
    <w:rsid w:val="002D74BE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72D"/>
    <w:rsid w:val="003209FA"/>
    <w:rsid w:val="00320F4F"/>
    <w:rsid w:val="00322D2F"/>
    <w:rsid w:val="003234AF"/>
    <w:rsid w:val="0032363C"/>
    <w:rsid w:val="0032513B"/>
    <w:rsid w:val="00325640"/>
    <w:rsid w:val="003270AA"/>
    <w:rsid w:val="00331300"/>
    <w:rsid w:val="003317E2"/>
    <w:rsid w:val="00331BAE"/>
    <w:rsid w:val="0033432F"/>
    <w:rsid w:val="00340419"/>
    <w:rsid w:val="0034348E"/>
    <w:rsid w:val="0034536F"/>
    <w:rsid w:val="003479DD"/>
    <w:rsid w:val="00350D67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3C1"/>
    <w:rsid w:val="00376B78"/>
    <w:rsid w:val="00377CB8"/>
    <w:rsid w:val="00377EC3"/>
    <w:rsid w:val="00377F21"/>
    <w:rsid w:val="003810BB"/>
    <w:rsid w:val="00382FEA"/>
    <w:rsid w:val="00384B72"/>
    <w:rsid w:val="00384D43"/>
    <w:rsid w:val="00384D9C"/>
    <w:rsid w:val="00390123"/>
    <w:rsid w:val="003918DA"/>
    <w:rsid w:val="00391F3C"/>
    <w:rsid w:val="00393C53"/>
    <w:rsid w:val="00395E7A"/>
    <w:rsid w:val="0039649E"/>
    <w:rsid w:val="003964FE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A31"/>
    <w:rsid w:val="003B2EF7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BE8"/>
    <w:rsid w:val="003E7D01"/>
    <w:rsid w:val="003F03F9"/>
    <w:rsid w:val="003F041E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263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66B54"/>
    <w:rsid w:val="00470B59"/>
    <w:rsid w:val="00470D7E"/>
    <w:rsid w:val="00472626"/>
    <w:rsid w:val="00473F37"/>
    <w:rsid w:val="00474141"/>
    <w:rsid w:val="004749FD"/>
    <w:rsid w:val="00475718"/>
    <w:rsid w:val="00476F9E"/>
    <w:rsid w:val="0047759E"/>
    <w:rsid w:val="004802C3"/>
    <w:rsid w:val="00480474"/>
    <w:rsid w:val="00480626"/>
    <w:rsid w:val="004813F2"/>
    <w:rsid w:val="00481731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97FEC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30CB"/>
    <w:rsid w:val="004D4807"/>
    <w:rsid w:val="004D4E32"/>
    <w:rsid w:val="004D55BC"/>
    <w:rsid w:val="004D579C"/>
    <w:rsid w:val="004D606C"/>
    <w:rsid w:val="004E0944"/>
    <w:rsid w:val="004E144D"/>
    <w:rsid w:val="004E1C6C"/>
    <w:rsid w:val="004E32EA"/>
    <w:rsid w:val="004E4196"/>
    <w:rsid w:val="004E474C"/>
    <w:rsid w:val="004E6241"/>
    <w:rsid w:val="004E6C6E"/>
    <w:rsid w:val="004E74F0"/>
    <w:rsid w:val="004F2C3D"/>
    <w:rsid w:val="004F34E0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4630"/>
    <w:rsid w:val="0050501E"/>
    <w:rsid w:val="00505045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51D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61A6"/>
    <w:rsid w:val="0059669F"/>
    <w:rsid w:val="00597EE1"/>
    <w:rsid w:val="005A1E05"/>
    <w:rsid w:val="005A2317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CAD"/>
    <w:rsid w:val="005C32C9"/>
    <w:rsid w:val="005C390A"/>
    <w:rsid w:val="005C4B56"/>
    <w:rsid w:val="005C5AA3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4511"/>
    <w:rsid w:val="005F5DE6"/>
    <w:rsid w:val="005F6986"/>
    <w:rsid w:val="005F7A1F"/>
    <w:rsid w:val="006001C9"/>
    <w:rsid w:val="006004FC"/>
    <w:rsid w:val="006015CA"/>
    <w:rsid w:val="00602410"/>
    <w:rsid w:val="006033B0"/>
    <w:rsid w:val="0060420B"/>
    <w:rsid w:val="0060584E"/>
    <w:rsid w:val="00605D5D"/>
    <w:rsid w:val="00605E5D"/>
    <w:rsid w:val="00607B94"/>
    <w:rsid w:val="006109FF"/>
    <w:rsid w:val="006121A0"/>
    <w:rsid w:val="00612811"/>
    <w:rsid w:val="00613868"/>
    <w:rsid w:val="00613983"/>
    <w:rsid w:val="00613CF4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2E"/>
    <w:rsid w:val="00655579"/>
    <w:rsid w:val="00656B8E"/>
    <w:rsid w:val="00657166"/>
    <w:rsid w:val="0065763B"/>
    <w:rsid w:val="0066047C"/>
    <w:rsid w:val="00660DDC"/>
    <w:rsid w:val="00661116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3203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F25"/>
    <w:rsid w:val="006E3933"/>
    <w:rsid w:val="006E4D7C"/>
    <w:rsid w:val="006E56BF"/>
    <w:rsid w:val="006E64BE"/>
    <w:rsid w:val="006E6A76"/>
    <w:rsid w:val="006E7022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187D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E1B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BB7"/>
    <w:rsid w:val="0074788E"/>
    <w:rsid w:val="00747ADF"/>
    <w:rsid w:val="00750B07"/>
    <w:rsid w:val="00750B1F"/>
    <w:rsid w:val="0075345A"/>
    <w:rsid w:val="00753684"/>
    <w:rsid w:val="00753762"/>
    <w:rsid w:val="00754FB9"/>
    <w:rsid w:val="0075512D"/>
    <w:rsid w:val="00755314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3518"/>
    <w:rsid w:val="007963C2"/>
    <w:rsid w:val="007970B6"/>
    <w:rsid w:val="00797123"/>
    <w:rsid w:val="00797192"/>
    <w:rsid w:val="007A0014"/>
    <w:rsid w:val="007A04D7"/>
    <w:rsid w:val="007A0B23"/>
    <w:rsid w:val="007A0D05"/>
    <w:rsid w:val="007A114B"/>
    <w:rsid w:val="007A2954"/>
    <w:rsid w:val="007A29DD"/>
    <w:rsid w:val="007A3472"/>
    <w:rsid w:val="007A535B"/>
    <w:rsid w:val="007A5C97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2B1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0416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E6527"/>
    <w:rsid w:val="007E70C9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4B4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8FA"/>
    <w:rsid w:val="00822B83"/>
    <w:rsid w:val="00823A70"/>
    <w:rsid w:val="0082481E"/>
    <w:rsid w:val="008251F8"/>
    <w:rsid w:val="008260D5"/>
    <w:rsid w:val="0082648A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5DB1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7122F"/>
    <w:rsid w:val="008727FA"/>
    <w:rsid w:val="00872C86"/>
    <w:rsid w:val="008730A9"/>
    <w:rsid w:val="0087361F"/>
    <w:rsid w:val="0087407B"/>
    <w:rsid w:val="008740B4"/>
    <w:rsid w:val="0087433A"/>
    <w:rsid w:val="0087572B"/>
    <w:rsid w:val="00876F7A"/>
    <w:rsid w:val="0087768B"/>
    <w:rsid w:val="008803C9"/>
    <w:rsid w:val="008805F0"/>
    <w:rsid w:val="00881BE6"/>
    <w:rsid w:val="008832E3"/>
    <w:rsid w:val="008833B3"/>
    <w:rsid w:val="00883781"/>
    <w:rsid w:val="00884BC3"/>
    <w:rsid w:val="00885717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05B"/>
    <w:rsid w:val="008A44D5"/>
    <w:rsid w:val="008A4E3A"/>
    <w:rsid w:val="008A5CA5"/>
    <w:rsid w:val="008A6687"/>
    <w:rsid w:val="008B0A52"/>
    <w:rsid w:val="008B22FE"/>
    <w:rsid w:val="008B41DF"/>
    <w:rsid w:val="008B7347"/>
    <w:rsid w:val="008C09F5"/>
    <w:rsid w:val="008C20E5"/>
    <w:rsid w:val="008C21BC"/>
    <w:rsid w:val="008C2337"/>
    <w:rsid w:val="008C3446"/>
    <w:rsid w:val="008C3F61"/>
    <w:rsid w:val="008C4722"/>
    <w:rsid w:val="008C4C49"/>
    <w:rsid w:val="008C59F1"/>
    <w:rsid w:val="008C7A5A"/>
    <w:rsid w:val="008C7E11"/>
    <w:rsid w:val="008D0668"/>
    <w:rsid w:val="008D0A11"/>
    <w:rsid w:val="008D0CF7"/>
    <w:rsid w:val="008D16AA"/>
    <w:rsid w:val="008D1F90"/>
    <w:rsid w:val="008D1FA6"/>
    <w:rsid w:val="008D224A"/>
    <w:rsid w:val="008D35FD"/>
    <w:rsid w:val="008D3ED5"/>
    <w:rsid w:val="008D6AC3"/>
    <w:rsid w:val="008E0B58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3A"/>
    <w:rsid w:val="008E7F56"/>
    <w:rsid w:val="008F0662"/>
    <w:rsid w:val="008F071E"/>
    <w:rsid w:val="008F1D1F"/>
    <w:rsid w:val="008F30F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0E52"/>
    <w:rsid w:val="00910FEC"/>
    <w:rsid w:val="009134A5"/>
    <w:rsid w:val="00913BC4"/>
    <w:rsid w:val="00913C40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79"/>
    <w:rsid w:val="009455B5"/>
    <w:rsid w:val="009463A7"/>
    <w:rsid w:val="009465AC"/>
    <w:rsid w:val="0094691B"/>
    <w:rsid w:val="00946931"/>
    <w:rsid w:val="00946ED6"/>
    <w:rsid w:val="00951ED9"/>
    <w:rsid w:val="009520A3"/>
    <w:rsid w:val="00952B35"/>
    <w:rsid w:val="009537B9"/>
    <w:rsid w:val="009538B8"/>
    <w:rsid w:val="00954A3F"/>
    <w:rsid w:val="009559A6"/>
    <w:rsid w:val="00955E24"/>
    <w:rsid w:val="0095633A"/>
    <w:rsid w:val="0095736F"/>
    <w:rsid w:val="009605DB"/>
    <w:rsid w:val="00960BAC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2EF2"/>
    <w:rsid w:val="0098473B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6514"/>
    <w:rsid w:val="00997504"/>
    <w:rsid w:val="009A096B"/>
    <w:rsid w:val="009A1540"/>
    <w:rsid w:val="009A1EB7"/>
    <w:rsid w:val="009A2E7D"/>
    <w:rsid w:val="009A33DA"/>
    <w:rsid w:val="009A3861"/>
    <w:rsid w:val="009A442F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842"/>
    <w:rsid w:val="009D2B2A"/>
    <w:rsid w:val="009D2B50"/>
    <w:rsid w:val="009D3ED3"/>
    <w:rsid w:val="009D4A6D"/>
    <w:rsid w:val="009D50D5"/>
    <w:rsid w:val="009D5301"/>
    <w:rsid w:val="009D5B2B"/>
    <w:rsid w:val="009E2943"/>
    <w:rsid w:val="009E2AE3"/>
    <w:rsid w:val="009E474B"/>
    <w:rsid w:val="009E70BD"/>
    <w:rsid w:val="009E7970"/>
    <w:rsid w:val="009F0531"/>
    <w:rsid w:val="009F0DD2"/>
    <w:rsid w:val="009F1E96"/>
    <w:rsid w:val="009F233B"/>
    <w:rsid w:val="009F2DA4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E50"/>
    <w:rsid w:val="00A145D0"/>
    <w:rsid w:val="00A15303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37FC8"/>
    <w:rsid w:val="00A40BAC"/>
    <w:rsid w:val="00A417DB"/>
    <w:rsid w:val="00A420E1"/>
    <w:rsid w:val="00A4321E"/>
    <w:rsid w:val="00A4377F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93"/>
    <w:rsid w:val="00A66CCC"/>
    <w:rsid w:val="00A67B38"/>
    <w:rsid w:val="00A67DC6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69C9"/>
    <w:rsid w:val="00A9728E"/>
    <w:rsid w:val="00A97E27"/>
    <w:rsid w:val="00AA0527"/>
    <w:rsid w:val="00AA0589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2C1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61C2"/>
    <w:rsid w:val="00AD7048"/>
    <w:rsid w:val="00AE1B50"/>
    <w:rsid w:val="00AE20B1"/>
    <w:rsid w:val="00AE2CE9"/>
    <w:rsid w:val="00AE3899"/>
    <w:rsid w:val="00AE4642"/>
    <w:rsid w:val="00AE5CBA"/>
    <w:rsid w:val="00AE5F75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26F08"/>
    <w:rsid w:val="00B31336"/>
    <w:rsid w:val="00B3141F"/>
    <w:rsid w:val="00B322C8"/>
    <w:rsid w:val="00B35135"/>
    <w:rsid w:val="00B37632"/>
    <w:rsid w:val="00B4184D"/>
    <w:rsid w:val="00B41E8B"/>
    <w:rsid w:val="00B423F6"/>
    <w:rsid w:val="00B42BD5"/>
    <w:rsid w:val="00B43052"/>
    <w:rsid w:val="00B43149"/>
    <w:rsid w:val="00B4318F"/>
    <w:rsid w:val="00B4574C"/>
    <w:rsid w:val="00B45886"/>
    <w:rsid w:val="00B45EAF"/>
    <w:rsid w:val="00B463FE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1D55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57F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5F68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64D"/>
    <w:rsid w:val="00BC0E6E"/>
    <w:rsid w:val="00BC2F29"/>
    <w:rsid w:val="00BC346D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243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2A"/>
    <w:rsid w:val="00C12368"/>
    <w:rsid w:val="00C13A83"/>
    <w:rsid w:val="00C142E2"/>
    <w:rsid w:val="00C14578"/>
    <w:rsid w:val="00C14CFF"/>
    <w:rsid w:val="00C15F03"/>
    <w:rsid w:val="00C15F94"/>
    <w:rsid w:val="00C16173"/>
    <w:rsid w:val="00C1724B"/>
    <w:rsid w:val="00C1752C"/>
    <w:rsid w:val="00C179D9"/>
    <w:rsid w:val="00C20961"/>
    <w:rsid w:val="00C20988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89F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2CE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360C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6B8"/>
    <w:rsid w:val="00C947B3"/>
    <w:rsid w:val="00C94BA4"/>
    <w:rsid w:val="00C9764E"/>
    <w:rsid w:val="00CA01A0"/>
    <w:rsid w:val="00CA0CB1"/>
    <w:rsid w:val="00CA12AE"/>
    <w:rsid w:val="00CA1F26"/>
    <w:rsid w:val="00CA38C0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00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001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367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4940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2BE7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63E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47EC"/>
    <w:rsid w:val="00D76196"/>
    <w:rsid w:val="00D7710C"/>
    <w:rsid w:val="00D80515"/>
    <w:rsid w:val="00D80AA2"/>
    <w:rsid w:val="00D80F7B"/>
    <w:rsid w:val="00D81F55"/>
    <w:rsid w:val="00D8303D"/>
    <w:rsid w:val="00D846AA"/>
    <w:rsid w:val="00D848B5"/>
    <w:rsid w:val="00D85D56"/>
    <w:rsid w:val="00D8608C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043E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118E"/>
    <w:rsid w:val="00DF3243"/>
    <w:rsid w:val="00DF333D"/>
    <w:rsid w:val="00DF43F1"/>
    <w:rsid w:val="00DF59D1"/>
    <w:rsid w:val="00DF687F"/>
    <w:rsid w:val="00DF6912"/>
    <w:rsid w:val="00E00392"/>
    <w:rsid w:val="00E00D71"/>
    <w:rsid w:val="00E00FAB"/>
    <w:rsid w:val="00E018B4"/>
    <w:rsid w:val="00E02A9B"/>
    <w:rsid w:val="00E030F7"/>
    <w:rsid w:val="00E0434D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166C7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444"/>
    <w:rsid w:val="00E34EC6"/>
    <w:rsid w:val="00E404E5"/>
    <w:rsid w:val="00E40B32"/>
    <w:rsid w:val="00E413D3"/>
    <w:rsid w:val="00E413EE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3AFA"/>
    <w:rsid w:val="00E75E00"/>
    <w:rsid w:val="00E7601C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1855"/>
    <w:rsid w:val="00EB415F"/>
    <w:rsid w:val="00EB548A"/>
    <w:rsid w:val="00EB6933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43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0130"/>
    <w:rsid w:val="00EE021A"/>
    <w:rsid w:val="00EE30A8"/>
    <w:rsid w:val="00EE6A8E"/>
    <w:rsid w:val="00EE6E8A"/>
    <w:rsid w:val="00EE70F1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406"/>
    <w:rsid w:val="00F21FAC"/>
    <w:rsid w:val="00F235DE"/>
    <w:rsid w:val="00F23B7B"/>
    <w:rsid w:val="00F241D3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4CEE"/>
    <w:rsid w:val="00F364EA"/>
    <w:rsid w:val="00F37973"/>
    <w:rsid w:val="00F418B6"/>
    <w:rsid w:val="00F41EEA"/>
    <w:rsid w:val="00F42C84"/>
    <w:rsid w:val="00F4441B"/>
    <w:rsid w:val="00F44CD3"/>
    <w:rsid w:val="00F46DCA"/>
    <w:rsid w:val="00F46FBB"/>
    <w:rsid w:val="00F525F8"/>
    <w:rsid w:val="00F54E4F"/>
    <w:rsid w:val="00F600EB"/>
    <w:rsid w:val="00F6164E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B27"/>
    <w:rsid w:val="00F75196"/>
    <w:rsid w:val="00F754CC"/>
    <w:rsid w:val="00F76A8E"/>
    <w:rsid w:val="00F77453"/>
    <w:rsid w:val="00F7773E"/>
    <w:rsid w:val="00F80413"/>
    <w:rsid w:val="00F84073"/>
    <w:rsid w:val="00F84141"/>
    <w:rsid w:val="00F844B6"/>
    <w:rsid w:val="00F85820"/>
    <w:rsid w:val="00F85A9A"/>
    <w:rsid w:val="00F85E2D"/>
    <w:rsid w:val="00F86F49"/>
    <w:rsid w:val="00F87C16"/>
    <w:rsid w:val="00F904B3"/>
    <w:rsid w:val="00F90AC6"/>
    <w:rsid w:val="00F91952"/>
    <w:rsid w:val="00F91FA2"/>
    <w:rsid w:val="00F93B1C"/>
    <w:rsid w:val="00F9522F"/>
    <w:rsid w:val="00F95B3C"/>
    <w:rsid w:val="00F96C22"/>
    <w:rsid w:val="00F97B5B"/>
    <w:rsid w:val="00FA156C"/>
    <w:rsid w:val="00FA1F5F"/>
    <w:rsid w:val="00FA3B15"/>
    <w:rsid w:val="00FA4B98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05A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D7330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06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FD5AB29-D8A3-4BC6-BE79-19B51879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aliases w:val="Нумерованый список,List Paragraph1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grey2">
    <w:name w:val="grey_2"/>
    <w:basedOn w:val="a1"/>
    <w:rsid w:val="00960BAC"/>
  </w:style>
  <w:style w:type="character" w:customStyle="1" w:styleId="grey3">
    <w:name w:val="grey_3"/>
    <w:basedOn w:val="a1"/>
    <w:rsid w:val="00960BAC"/>
  </w:style>
  <w:style w:type="character" w:styleId="af5">
    <w:name w:val="annotation reference"/>
    <w:basedOn w:val="a1"/>
    <w:semiHidden/>
    <w:unhideWhenUsed/>
    <w:rsid w:val="0060584E"/>
    <w:rPr>
      <w:sz w:val="16"/>
      <w:szCs w:val="16"/>
    </w:rPr>
  </w:style>
  <w:style w:type="paragraph" w:styleId="af6">
    <w:name w:val="annotation text"/>
    <w:basedOn w:val="a0"/>
    <w:link w:val="af7"/>
    <w:semiHidden/>
    <w:unhideWhenUsed/>
    <w:rsid w:val="0060584E"/>
  </w:style>
  <w:style w:type="character" w:customStyle="1" w:styleId="af7">
    <w:name w:val="Текст примечания Знак"/>
    <w:basedOn w:val="a1"/>
    <w:link w:val="af6"/>
    <w:semiHidden/>
    <w:rsid w:val="0060584E"/>
  </w:style>
  <w:style w:type="paragraph" w:styleId="af8">
    <w:name w:val="annotation subject"/>
    <w:basedOn w:val="af6"/>
    <w:next w:val="af6"/>
    <w:link w:val="af9"/>
    <w:semiHidden/>
    <w:unhideWhenUsed/>
    <w:rsid w:val="0060584E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60584E"/>
    <w:rPr>
      <w:b/>
      <w:bCs/>
    </w:rPr>
  </w:style>
  <w:style w:type="paragraph" w:styleId="afa">
    <w:name w:val="Balloon Text"/>
    <w:basedOn w:val="a0"/>
    <w:link w:val="afb"/>
    <w:semiHidden/>
    <w:unhideWhenUsed/>
    <w:rsid w:val="0060584E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1"/>
    <w:link w:val="afa"/>
    <w:semiHidden/>
    <w:rsid w:val="0060584E"/>
    <w:rPr>
      <w:rFonts w:ascii="Segoe UI" w:hAnsi="Segoe UI" w:cs="Segoe UI"/>
      <w:sz w:val="18"/>
      <w:szCs w:val="18"/>
    </w:rPr>
  </w:style>
  <w:style w:type="character" w:customStyle="1" w:styleId="ab">
    <w:name w:val="Нижний колонтитул Знак"/>
    <w:link w:val="aa"/>
    <w:rsid w:val="00F85A9A"/>
  </w:style>
  <w:style w:type="character" w:customStyle="1" w:styleId="af">
    <w:name w:val="Абзац списка Знак"/>
    <w:aliases w:val="Нумерованый список Знак,List Paragraph1 Знак"/>
    <w:link w:val="ae"/>
    <w:uiPriority w:val="34"/>
    <w:rsid w:val="00913C40"/>
  </w:style>
  <w:style w:type="numbering" w:customStyle="1" w:styleId="WWNum7">
    <w:name w:val="WWNum7"/>
    <w:basedOn w:val="a3"/>
    <w:rsid w:val="00913C4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3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6581">
                  <w:marLeft w:val="3150"/>
                  <w:marRight w:val="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2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32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12" w:space="8" w:color="CCCCCC"/>
                                <w:right w:val="none" w:sz="0" w:space="0" w:color="auto"/>
                              </w:divBdr>
                              <w:divsChild>
                                <w:div w:id="10132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8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8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68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9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nternet-law.ru/gosts/gost/458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internet-law.ru/gosts/gost/17712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3011F-8438-422B-9AF0-3F9EEA5A6A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C8D1C-E1BE-4655-A503-60146A779F6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74CF077-667E-445C-BFA6-17EAFD546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70CCB-0BDE-4CC9-AD75-00D99352E1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47D56BA7-2E99-4E60-9930-5C944914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8507</CharactersWithSpaces>
  <SharedDoc>false</SharedDoc>
  <HLinks>
    <vt:vector size="12" baseType="variant">
      <vt:variant>
        <vt:i4>7340068</vt:i4>
      </vt:variant>
      <vt:variant>
        <vt:i4>3</vt:i4>
      </vt:variant>
      <vt:variant>
        <vt:i4>0</vt:i4>
      </vt:variant>
      <vt:variant>
        <vt:i4>5</vt:i4>
      </vt:variant>
      <vt:variant>
        <vt:lpwstr>http://www.internet-law.ru/gosts/gost/458/</vt:lpwstr>
      </vt:variant>
      <vt:variant>
        <vt:lpwstr/>
      </vt:variant>
      <vt:variant>
        <vt:i4>4390940</vt:i4>
      </vt:variant>
      <vt:variant>
        <vt:i4>0</vt:i4>
      </vt:variant>
      <vt:variant>
        <vt:i4>0</vt:i4>
      </vt:variant>
      <vt:variant>
        <vt:i4>5</vt:i4>
      </vt:variant>
      <vt:variant>
        <vt:lpwstr>http://www.internet-law.ru/gosts/gost/17712/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Черных Ольга Петровна</cp:lastModifiedBy>
  <cp:revision>2</cp:revision>
  <cp:lastPrinted>2022-08-03T12:22:00Z</cp:lastPrinted>
  <dcterms:created xsi:type="dcterms:W3CDTF">2022-08-17T13:18:00Z</dcterms:created>
  <dcterms:modified xsi:type="dcterms:W3CDTF">2022-08-17T13:18:00Z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