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BA159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Первый заместитель директора – главный инженер 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822ED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И. В. Колубанов 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F822ED">
                    <w:rPr>
                      <w:sz w:val="26"/>
                      <w:szCs w:val="26"/>
                    </w:rPr>
                    <w:t>10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F822ED">
                    <w:rPr>
                      <w:sz w:val="26"/>
                      <w:szCs w:val="26"/>
                      <w:u w:val="single"/>
                    </w:rPr>
                    <w:t>января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6B48F5">
                    <w:rPr>
                      <w:sz w:val="26"/>
                      <w:szCs w:val="26"/>
                    </w:rPr>
                    <w:t>8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ins w:id="0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ins w:id="1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 xml:space="preserve">тракторной техники 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264E43">
        <w:rPr>
          <w:bCs/>
          <w:sz w:val="24"/>
          <w:szCs w:val="24"/>
        </w:rPr>
        <w:t xml:space="preserve">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Техническое обслуживание 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марок: КАМАЗ, ГАЗ, ЗИЛ, ВАЗ, МАЗ, УРАЛ, КРАЗ</w:t>
      </w:r>
      <w:r w:rsidR="00F822ED">
        <w:rPr>
          <w:bCs/>
          <w:sz w:val="24"/>
          <w:szCs w:val="24"/>
        </w:rPr>
        <w:t xml:space="preserve">, Т-150, МТЗ-80(82), ДТ-75, Амкодор-333, </w:t>
      </w:r>
      <w:r w:rsidR="00F822ED">
        <w:rPr>
          <w:bCs/>
          <w:sz w:val="24"/>
          <w:szCs w:val="24"/>
          <w:lang w:val="en-US"/>
        </w:rPr>
        <w:t>Tarsus</w:t>
      </w:r>
      <w:r w:rsidR="002336E7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lastRenderedPageBreak/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</w:t>
      </w:r>
      <w:r w:rsidR="004F64A0">
        <w:rPr>
          <w:bCs/>
          <w:sz w:val="24"/>
          <w:szCs w:val="24"/>
        </w:rPr>
        <w:t>с момента заключения договора до 31декабря 201</w:t>
      </w:r>
      <w:r w:rsidR="006B48F5">
        <w:rPr>
          <w:bCs/>
          <w:sz w:val="24"/>
          <w:szCs w:val="24"/>
        </w:rPr>
        <w:t>8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633DD6" w:rsidRDefault="00633DD6" w:rsidP="00633DD6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«Расчет трудозатрат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</w:t>
      </w:r>
      <w:r>
        <w:rPr>
          <w:sz w:val="24"/>
          <w:szCs w:val="24"/>
        </w:rPr>
        <w:t>».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</w:t>
      </w:r>
      <w:proofErr w:type="gramStart"/>
      <w:r w:rsidR="00261EC1" w:rsidRPr="008A10C2">
        <w:rPr>
          <w:sz w:val="24"/>
          <w:szCs w:val="24"/>
        </w:rPr>
        <w:t>я</w:t>
      </w:r>
      <w:r w:rsidR="002336E7">
        <w:rPr>
          <w:sz w:val="24"/>
          <w:szCs w:val="24"/>
        </w:rPr>
        <w:t>(</w:t>
      </w:r>
      <w:proofErr w:type="gramEnd"/>
      <w:r w:rsidR="002336E7">
        <w:rPr>
          <w:sz w:val="24"/>
          <w:szCs w:val="24"/>
        </w:rPr>
        <w:t>трактора)</w:t>
      </w:r>
      <w:r w:rsidR="00261EC1" w:rsidRPr="008A10C2">
        <w:rPr>
          <w:sz w:val="24"/>
          <w:szCs w:val="24"/>
        </w:rPr>
        <w:t xml:space="preserve">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261EC1" w:rsidRPr="008A10C2">
        <w:rPr>
          <w:sz w:val="24"/>
          <w:szCs w:val="24"/>
        </w:rPr>
        <w:t>заказ-наряда</w:t>
      </w:r>
      <w:proofErr w:type="gramEnd"/>
      <w:r w:rsidR="00261EC1" w:rsidRPr="008A10C2">
        <w:rPr>
          <w:sz w:val="24"/>
          <w:szCs w:val="24"/>
        </w:rPr>
        <w:t>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544A51" w:rsidRDefault="006B48F5" w:rsidP="006B48F5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A10C2">
        <w:rPr>
          <w:sz w:val="24"/>
          <w:szCs w:val="24"/>
        </w:rPr>
        <w:t>Обязательным приложением к договору по техническому обслужи</w:t>
      </w:r>
      <w:r>
        <w:rPr>
          <w:sz w:val="24"/>
          <w:szCs w:val="24"/>
        </w:rPr>
        <w:t xml:space="preserve">ванию </w:t>
      </w:r>
      <w:r w:rsidRPr="006B48F5">
        <w:rPr>
          <w:sz w:val="24"/>
          <w:szCs w:val="24"/>
        </w:rPr>
        <w:t xml:space="preserve">автотракторной техники отечественного производства </w:t>
      </w:r>
      <w:r w:rsidRPr="008A10C2">
        <w:rPr>
          <w:sz w:val="24"/>
          <w:szCs w:val="24"/>
        </w:rPr>
        <w:t xml:space="preserve">является прайс-лист Исполнителя на запчасти и материалы, который не подлежит изменению Исполнителем в </w:t>
      </w:r>
      <w:r w:rsidRPr="008A10C2">
        <w:rPr>
          <w:sz w:val="24"/>
          <w:szCs w:val="24"/>
        </w:rPr>
        <w:lastRenderedPageBreak/>
        <w:t>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</w:p>
    <w:p w:rsidR="002A2B28" w:rsidRPr="008A10C2" w:rsidRDefault="002A2B28" w:rsidP="00544A51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544A51" w:rsidRPr="00544A51" w:rsidRDefault="00544A51" w:rsidP="00544A51">
      <w:pPr>
        <w:ind w:left="1277"/>
        <w:jc w:val="both"/>
      </w:pPr>
      <w:r w:rsidRPr="00544A51">
        <w:rPr>
          <w:b/>
          <w:sz w:val="22"/>
          <w:szCs w:val="22"/>
        </w:rPr>
        <w:t>7.9</w:t>
      </w:r>
      <w:r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 w:rsidR="008E0FDA" w:rsidRPr="008A10C2">
        <w:t xml:space="preserve"> Заказчика, принятого в ремонт  и находящегося на территории Исполнителя.</w:t>
      </w:r>
      <w:r w:rsidRPr="00544A51">
        <w:t xml:space="preserve"> Производственные и ремонтные цеха Исполнителя должны находиться в г.</w:t>
      </w:r>
      <w:r w:rsidR="006B48F5">
        <w:t xml:space="preserve"> </w:t>
      </w:r>
      <w:r w:rsidRPr="00544A51">
        <w:t>Орле.</w:t>
      </w:r>
    </w:p>
    <w:p w:rsidR="008E0FDA" w:rsidRPr="00544A51" w:rsidRDefault="008E0FDA" w:rsidP="00544A51">
      <w:pPr>
        <w:tabs>
          <w:tab w:val="left" w:pos="851"/>
        </w:tabs>
        <w:spacing w:before="120" w:after="120"/>
        <w:ind w:left="1277"/>
        <w:jc w:val="both"/>
      </w:pP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7C109D" w:rsidRDefault="007E0032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 xml:space="preserve">Оптимальная (наименьшая) стоимость </w:t>
      </w:r>
      <w:r w:rsidR="006B48F5">
        <w:rPr>
          <w:sz w:val="24"/>
          <w:szCs w:val="24"/>
        </w:rPr>
        <w:t xml:space="preserve">предлагаемых </w:t>
      </w:r>
      <w:r w:rsidRPr="007C109D">
        <w:rPr>
          <w:sz w:val="24"/>
          <w:szCs w:val="24"/>
        </w:rPr>
        <w:t>запасных частей и материалов.</w:t>
      </w:r>
      <w:bookmarkStart w:id="2" w:name="_GoBack"/>
      <w:bookmarkEnd w:id="2"/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5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6</w:t>
      </w:r>
      <w:r w:rsidR="00B73E0A" w:rsidRPr="008A10C2">
        <w:rPr>
          <w:b/>
        </w:rPr>
        <w:t xml:space="preserve">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7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633DD6">
        <w:rPr>
          <w:b/>
          <w:sz w:val="22"/>
          <w:szCs w:val="22"/>
        </w:rPr>
        <w:t>8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6833"/>
        <w:gridCol w:w="4899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</w:t>
            </w:r>
            <w:proofErr w:type="gramStart"/>
            <w:r w:rsidRPr="008A10C2">
              <w:t>)с</w:t>
            </w:r>
            <w:proofErr w:type="gramEnd"/>
            <w:r w:rsidRPr="008A10C2">
              <w:t xml:space="preserve"> НДС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745" w:firstLine="531"/>
            </w:pPr>
            <w:r w:rsidRPr="008A10C2">
              <w:t>450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1276"/>
            </w:pPr>
            <w:r w:rsidRPr="008A10C2">
              <w:t>430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1276"/>
            </w:pPr>
            <w:r w:rsidRPr="008A10C2">
              <w:t>420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4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1276"/>
            </w:pPr>
            <w:r w:rsidRPr="008A10C2">
              <w:t>450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lastRenderedPageBreak/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  <w:rPr>
          <w:ins w:id="3" w:author="Крапивченков Александр Анатольевич" w:date="2017-01-10T10:06:00Z"/>
        </w:rPr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 </w:t>
      </w:r>
      <w:r w:rsidR="007C109D">
        <w:t>Начальник  СМиТ                                                                                                   В.Н. Утин</w:t>
      </w:r>
    </w:p>
    <w:p w:rsidR="00824685" w:rsidRDefault="00824685" w:rsidP="007C109D">
      <w:pPr>
        <w:ind w:firstLine="360"/>
      </w:pP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2C39"/>
    <w:rsid w:val="001C75F8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436AD"/>
    <w:rsid w:val="00443E50"/>
    <w:rsid w:val="00447AB3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44A51"/>
    <w:rsid w:val="005514F5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53E1C"/>
    <w:rsid w:val="00756161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C02AD6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0F50E-5FA6-48F4-9D5F-A71DD478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17</cp:revision>
  <cp:lastPrinted>2013-05-29T15:19:00Z</cp:lastPrinted>
  <dcterms:created xsi:type="dcterms:W3CDTF">2014-10-07T03:45:00Z</dcterms:created>
  <dcterms:modified xsi:type="dcterms:W3CDTF">2018-01-11T06:11:00Z</dcterms:modified>
</cp:coreProperties>
</file>