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BA4" w:rsidRPr="00A56FD0" w:rsidRDefault="00167BA4" w:rsidP="00167BA4">
      <w:pPr>
        <w:jc w:val="right"/>
        <w:rPr>
          <w:iCs/>
          <w:color w:val="000000"/>
          <w:sz w:val="26"/>
          <w:szCs w:val="26"/>
        </w:rPr>
      </w:pPr>
      <w:r w:rsidRPr="00A56FD0">
        <w:rPr>
          <w:iCs/>
          <w:color w:val="000000"/>
          <w:sz w:val="26"/>
          <w:szCs w:val="26"/>
        </w:rPr>
        <w:t>УТВЕРЖДАЮ</w:t>
      </w:r>
    </w:p>
    <w:p w:rsidR="00167BA4" w:rsidRPr="00A56FD0" w:rsidRDefault="00F93936" w:rsidP="00167BA4">
      <w:pPr>
        <w:jc w:val="right"/>
        <w:rPr>
          <w:iCs/>
          <w:color w:val="000000"/>
          <w:sz w:val="26"/>
          <w:szCs w:val="26"/>
        </w:rPr>
      </w:pPr>
      <w:r>
        <w:rPr>
          <w:iCs/>
          <w:color w:val="000000"/>
          <w:sz w:val="26"/>
          <w:szCs w:val="26"/>
        </w:rPr>
        <w:t>И.о. п</w:t>
      </w:r>
      <w:r w:rsidR="00A877B5">
        <w:rPr>
          <w:iCs/>
          <w:color w:val="000000"/>
          <w:sz w:val="26"/>
          <w:szCs w:val="26"/>
        </w:rPr>
        <w:t>ерв</w:t>
      </w:r>
      <w:r>
        <w:rPr>
          <w:iCs/>
          <w:color w:val="000000"/>
          <w:sz w:val="26"/>
          <w:szCs w:val="26"/>
        </w:rPr>
        <w:t>ого</w:t>
      </w:r>
      <w:r w:rsidR="00A877B5">
        <w:rPr>
          <w:iCs/>
          <w:color w:val="000000"/>
          <w:sz w:val="26"/>
          <w:szCs w:val="26"/>
        </w:rPr>
        <w:t xml:space="preserve"> заместител</w:t>
      </w:r>
      <w:r>
        <w:rPr>
          <w:iCs/>
          <w:color w:val="000000"/>
          <w:sz w:val="26"/>
          <w:szCs w:val="26"/>
        </w:rPr>
        <w:t>я</w:t>
      </w:r>
      <w:r w:rsidR="00A877B5">
        <w:rPr>
          <w:iCs/>
          <w:color w:val="000000"/>
          <w:sz w:val="26"/>
          <w:szCs w:val="26"/>
        </w:rPr>
        <w:t xml:space="preserve"> директора</w:t>
      </w:r>
      <w:r w:rsidR="00167BA4" w:rsidRPr="00A56FD0">
        <w:rPr>
          <w:iCs/>
          <w:color w:val="000000"/>
          <w:sz w:val="26"/>
          <w:szCs w:val="26"/>
        </w:rPr>
        <w:t xml:space="preserve"> – </w:t>
      </w:r>
    </w:p>
    <w:p w:rsidR="00167BA4" w:rsidRPr="00A56FD0" w:rsidRDefault="00167BA4" w:rsidP="00167BA4">
      <w:pPr>
        <w:jc w:val="right"/>
        <w:rPr>
          <w:iCs/>
          <w:color w:val="000000"/>
          <w:sz w:val="26"/>
          <w:szCs w:val="26"/>
        </w:rPr>
      </w:pPr>
      <w:r w:rsidRPr="00A56FD0">
        <w:rPr>
          <w:iCs/>
          <w:color w:val="000000"/>
          <w:sz w:val="26"/>
          <w:szCs w:val="26"/>
        </w:rPr>
        <w:t>главн</w:t>
      </w:r>
      <w:r w:rsidR="00F93936">
        <w:rPr>
          <w:iCs/>
          <w:color w:val="000000"/>
          <w:sz w:val="26"/>
          <w:szCs w:val="26"/>
        </w:rPr>
        <w:t>ого</w:t>
      </w:r>
      <w:r w:rsidRPr="00A56FD0">
        <w:rPr>
          <w:iCs/>
          <w:color w:val="000000"/>
          <w:sz w:val="26"/>
          <w:szCs w:val="26"/>
        </w:rPr>
        <w:t xml:space="preserve"> инженер</w:t>
      </w:r>
      <w:r w:rsidR="00F93936">
        <w:rPr>
          <w:iCs/>
          <w:color w:val="000000"/>
          <w:sz w:val="26"/>
          <w:szCs w:val="26"/>
        </w:rPr>
        <w:t>а</w:t>
      </w:r>
      <w:r w:rsidRPr="00A56FD0">
        <w:rPr>
          <w:iCs/>
          <w:color w:val="000000"/>
          <w:sz w:val="26"/>
          <w:szCs w:val="26"/>
        </w:rPr>
        <w:t xml:space="preserve"> филиала </w:t>
      </w:r>
    </w:p>
    <w:p w:rsidR="00167BA4" w:rsidRPr="00A56FD0" w:rsidRDefault="00B51AA1" w:rsidP="00167BA4">
      <w:pPr>
        <w:jc w:val="right"/>
        <w:rPr>
          <w:iCs/>
          <w:color w:val="000000"/>
          <w:sz w:val="26"/>
          <w:szCs w:val="26"/>
        </w:rPr>
      </w:pPr>
      <w:r>
        <w:rPr>
          <w:iCs/>
          <w:color w:val="000000"/>
          <w:sz w:val="26"/>
          <w:szCs w:val="26"/>
        </w:rPr>
        <w:t>П</w:t>
      </w:r>
      <w:r w:rsidR="00167BA4" w:rsidRPr="00A56FD0">
        <w:rPr>
          <w:iCs/>
          <w:color w:val="000000"/>
          <w:sz w:val="26"/>
          <w:szCs w:val="26"/>
        </w:rPr>
        <w:t xml:space="preserve">АО «МРСК Центра»- «Костромаэнерго»   </w:t>
      </w:r>
    </w:p>
    <w:p w:rsidR="00167BA4" w:rsidRPr="00A56FD0" w:rsidRDefault="00167BA4" w:rsidP="00167BA4">
      <w:pPr>
        <w:jc w:val="right"/>
        <w:rPr>
          <w:iCs/>
          <w:color w:val="000000"/>
          <w:sz w:val="26"/>
          <w:szCs w:val="26"/>
        </w:rPr>
      </w:pPr>
      <w:r w:rsidRPr="00A56FD0">
        <w:rPr>
          <w:iCs/>
          <w:color w:val="000000"/>
          <w:sz w:val="26"/>
          <w:szCs w:val="26"/>
        </w:rPr>
        <w:t xml:space="preserve">               _____________ </w:t>
      </w:r>
      <w:proofErr w:type="spellStart"/>
      <w:r w:rsidR="00F93936">
        <w:rPr>
          <w:iCs/>
          <w:color w:val="000000"/>
          <w:sz w:val="26"/>
          <w:szCs w:val="26"/>
        </w:rPr>
        <w:t>А</w:t>
      </w:r>
      <w:r w:rsidR="00C17292">
        <w:rPr>
          <w:iCs/>
          <w:color w:val="000000"/>
          <w:sz w:val="26"/>
          <w:szCs w:val="26"/>
        </w:rPr>
        <w:t>.А.</w:t>
      </w:r>
      <w:r w:rsidR="00F93936">
        <w:rPr>
          <w:iCs/>
          <w:color w:val="000000"/>
          <w:sz w:val="26"/>
          <w:szCs w:val="26"/>
        </w:rPr>
        <w:t>Чутков</w:t>
      </w:r>
      <w:proofErr w:type="spellEnd"/>
    </w:p>
    <w:p w:rsidR="00167BA4" w:rsidRPr="00A56FD0" w:rsidRDefault="00167BA4" w:rsidP="00167BA4">
      <w:pPr>
        <w:tabs>
          <w:tab w:val="right" w:pos="10207"/>
        </w:tabs>
        <w:spacing w:line="276" w:lineRule="auto"/>
        <w:ind w:right="-2"/>
        <w:jc w:val="right"/>
        <w:rPr>
          <w:b/>
          <w:sz w:val="26"/>
          <w:szCs w:val="26"/>
        </w:rPr>
      </w:pPr>
      <w:r w:rsidRPr="00A56FD0">
        <w:rPr>
          <w:iCs/>
          <w:color w:val="000000"/>
          <w:sz w:val="26"/>
          <w:szCs w:val="26"/>
        </w:rPr>
        <w:t xml:space="preserve"> «___» _________ 201_ г.</w:t>
      </w:r>
    </w:p>
    <w:p w:rsidR="001F5706" w:rsidRDefault="001F5706" w:rsidP="004F6968">
      <w:pPr>
        <w:pStyle w:val="2"/>
        <w:numPr>
          <w:ilvl w:val="0"/>
          <w:numId w:val="0"/>
        </w:numPr>
        <w:spacing w:after="120"/>
        <w:rPr>
          <w:b w:val="0"/>
          <w:sz w:val="24"/>
          <w:szCs w:val="24"/>
        </w:rPr>
      </w:pPr>
    </w:p>
    <w:p w:rsidR="001D0576" w:rsidRPr="001D0576" w:rsidRDefault="001D0576" w:rsidP="001D0576"/>
    <w:p w:rsidR="004F6968" w:rsidRPr="00FA5FA8" w:rsidRDefault="008D35FD" w:rsidP="004F6968">
      <w:pPr>
        <w:pStyle w:val="2"/>
        <w:numPr>
          <w:ilvl w:val="0"/>
          <w:numId w:val="0"/>
          <w:ins w:id="0" w:author="Kozlov_E" w:date="2005-05-24T16:56:00Z"/>
        </w:numPr>
        <w:spacing w:after="120"/>
      </w:pPr>
      <w:r w:rsidRPr="004061D3">
        <w:t>ТЕХНИЧЕСКОЕ ЗАДАНИЕ</w:t>
      </w:r>
    </w:p>
    <w:p w:rsidR="00B72E69" w:rsidRDefault="004F6968" w:rsidP="00773399">
      <w:pPr>
        <w:ind w:firstLine="0"/>
        <w:jc w:val="center"/>
        <w:rPr>
          <w:b/>
          <w:sz w:val="26"/>
          <w:szCs w:val="26"/>
        </w:rPr>
      </w:pPr>
      <w:r w:rsidRPr="00A57AE8">
        <w:rPr>
          <w:b/>
          <w:sz w:val="26"/>
          <w:szCs w:val="26"/>
        </w:rPr>
        <w:t xml:space="preserve">на </w:t>
      </w:r>
      <w:r w:rsidR="003B7691">
        <w:rPr>
          <w:b/>
          <w:sz w:val="26"/>
          <w:szCs w:val="26"/>
        </w:rPr>
        <w:t>выполнение работ по ремонту силового трансформатора 3 габарита</w:t>
      </w:r>
      <w:r w:rsidR="00232E4A" w:rsidRPr="00A57AE8">
        <w:rPr>
          <w:b/>
          <w:sz w:val="26"/>
          <w:szCs w:val="26"/>
        </w:rPr>
        <w:t xml:space="preserve"> </w:t>
      </w:r>
      <w:r w:rsidR="009C0389" w:rsidRPr="00A57AE8">
        <w:rPr>
          <w:b/>
          <w:sz w:val="26"/>
          <w:szCs w:val="26"/>
        </w:rPr>
        <w:t xml:space="preserve"> </w:t>
      </w:r>
    </w:p>
    <w:p w:rsidR="00B72E69" w:rsidRPr="00167BA4" w:rsidRDefault="00B72E69" w:rsidP="00B72E69">
      <w:pPr>
        <w:ind w:firstLine="0"/>
        <w:jc w:val="center"/>
        <w:rPr>
          <w:sz w:val="26"/>
          <w:szCs w:val="26"/>
        </w:rPr>
      </w:pPr>
      <w:r w:rsidRPr="00167BA4">
        <w:rPr>
          <w:sz w:val="26"/>
          <w:szCs w:val="26"/>
        </w:rPr>
        <w:t>Лот №</w:t>
      </w:r>
      <w:r w:rsidRPr="00DE4A2F">
        <w:rPr>
          <w:sz w:val="26"/>
          <w:szCs w:val="26"/>
        </w:rPr>
        <w:t xml:space="preserve"> </w:t>
      </w:r>
      <w:r w:rsidR="004559A4">
        <w:rPr>
          <w:sz w:val="26"/>
          <w:szCs w:val="26"/>
        </w:rPr>
        <w:t xml:space="preserve"> </w:t>
      </w:r>
      <w:r w:rsidR="004559A4" w:rsidRPr="004559A4">
        <w:rPr>
          <w:sz w:val="26"/>
          <w:szCs w:val="26"/>
          <w:u w:val="single"/>
        </w:rPr>
        <w:t>3000404</w:t>
      </w:r>
    </w:p>
    <w:p w:rsidR="00612811" w:rsidRDefault="00612811" w:rsidP="00773399">
      <w:pPr>
        <w:ind w:firstLine="0"/>
        <w:jc w:val="center"/>
        <w:rPr>
          <w:sz w:val="24"/>
          <w:szCs w:val="24"/>
        </w:rPr>
      </w:pPr>
    </w:p>
    <w:p w:rsidR="00C443FB" w:rsidRPr="00A32AB3" w:rsidRDefault="00C443FB" w:rsidP="00630B8C">
      <w:pPr>
        <w:pStyle w:val="ae"/>
        <w:numPr>
          <w:ilvl w:val="0"/>
          <w:numId w:val="3"/>
        </w:numPr>
        <w:ind w:left="0"/>
        <w:jc w:val="center"/>
        <w:rPr>
          <w:b/>
          <w:bCs/>
          <w:sz w:val="24"/>
          <w:szCs w:val="24"/>
        </w:rPr>
      </w:pPr>
      <w:r w:rsidRPr="00A32AB3">
        <w:rPr>
          <w:b/>
          <w:bCs/>
          <w:sz w:val="24"/>
          <w:szCs w:val="24"/>
        </w:rPr>
        <w:t>Общая часть.</w:t>
      </w:r>
    </w:p>
    <w:p w:rsidR="00B72E69" w:rsidRDefault="00A35798" w:rsidP="003B7691">
      <w:pPr>
        <w:pStyle w:val="ae"/>
        <w:numPr>
          <w:ilvl w:val="1"/>
          <w:numId w:val="3"/>
        </w:numPr>
        <w:tabs>
          <w:tab w:val="left" w:pos="426"/>
        </w:tabs>
        <w:ind w:left="0" w:firstLine="0"/>
        <w:rPr>
          <w:sz w:val="24"/>
          <w:szCs w:val="24"/>
        </w:rPr>
      </w:pPr>
      <w:r w:rsidRPr="00A32AB3">
        <w:rPr>
          <w:bCs/>
          <w:sz w:val="24"/>
          <w:szCs w:val="24"/>
        </w:rPr>
        <w:t xml:space="preserve">Филиал </w:t>
      </w:r>
      <w:r w:rsidR="00B51AA1" w:rsidRPr="00A32AB3">
        <w:rPr>
          <w:sz w:val="24"/>
          <w:szCs w:val="24"/>
        </w:rPr>
        <w:t>П</w:t>
      </w:r>
      <w:r w:rsidR="00C443FB" w:rsidRPr="00A32AB3">
        <w:rPr>
          <w:sz w:val="24"/>
          <w:szCs w:val="24"/>
        </w:rPr>
        <w:t>АО «МРСК Центра»</w:t>
      </w:r>
      <w:r w:rsidRPr="00A32AB3">
        <w:rPr>
          <w:sz w:val="24"/>
          <w:szCs w:val="24"/>
        </w:rPr>
        <w:t xml:space="preserve"> - «</w:t>
      </w:r>
      <w:r w:rsidR="00167BA4" w:rsidRPr="00A32AB3">
        <w:rPr>
          <w:sz w:val="24"/>
          <w:szCs w:val="24"/>
        </w:rPr>
        <w:t>Кострома</w:t>
      </w:r>
      <w:r w:rsidRPr="00A32AB3">
        <w:rPr>
          <w:sz w:val="24"/>
          <w:szCs w:val="24"/>
        </w:rPr>
        <w:t>энерго»</w:t>
      </w:r>
      <w:r w:rsidR="00C443FB" w:rsidRPr="00A32AB3">
        <w:rPr>
          <w:sz w:val="24"/>
          <w:szCs w:val="24"/>
        </w:rPr>
        <w:t xml:space="preserve"> производит закупку </w:t>
      </w:r>
      <w:r w:rsidR="005005B1" w:rsidRPr="00A32AB3">
        <w:rPr>
          <w:sz w:val="24"/>
          <w:szCs w:val="24"/>
        </w:rPr>
        <w:t>работ</w:t>
      </w:r>
      <w:r w:rsidR="00C443FB" w:rsidRPr="00A32AB3">
        <w:rPr>
          <w:sz w:val="24"/>
          <w:szCs w:val="24"/>
        </w:rPr>
        <w:t xml:space="preserve"> </w:t>
      </w:r>
      <w:r w:rsidR="00A4295B" w:rsidRPr="00A32AB3">
        <w:rPr>
          <w:sz w:val="24"/>
          <w:szCs w:val="24"/>
        </w:rPr>
        <w:t>по</w:t>
      </w:r>
      <w:r w:rsidR="00C443FB" w:rsidRPr="00A32AB3">
        <w:rPr>
          <w:sz w:val="24"/>
          <w:szCs w:val="24"/>
        </w:rPr>
        <w:t xml:space="preserve"> </w:t>
      </w:r>
      <w:r w:rsidR="000F7ECD" w:rsidRPr="00A32AB3">
        <w:rPr>
          <w:sz w:val="24"/>
          <w:szCs w:val="24"/>
        </w:rPr>
        <w:t xml:space="preserve">ремонту </w:t>
      </w:r>
      <w:r w:rsidRPr="00A32AB3">
        <w:rPr>
          <w:sz w:val="24"/>
          <w:szCs w:val="24"/>
        </w:rPr>
        <w:t>силов</w:t>
      </w:r>
      <w:r w:rsidR="00D56492" w:rsidRPr="00A32AB3">
        <w:rPr>
          <w:sz w:val="24"/>
          <w:szCs w:val="24"/>
        </w:rPr>
        <w:t>ого</w:t>
      </w:r>
      <w:r w:rsidRPr="00A32AB3">
        <w:rPr>
          <w:sz w:val="24"/>
          <w:szCs w:val="24"/>
        </w:rPr>
        <w:t xml:space="preserve"> </w:t>
      </w:r>
      <w:r w:rsidR="00D56492" w:rsidRPr="00A32AB3">
        <w:rPr>
          <w:sz w:val="24"/>
          <w:szCs w:val="24"/>
        </w:rPr>
        <w:t>трансформатора</w:t>
      </w:r>
      <w:r w:rsidR="003B7691">
        <w:rPr>
          <w:sz w:val="24"/>
          <w:szCs w:val="24"/>
        </w:rPr>
        <w:t xml:space="preserve"> 3 габарита</w:t>
      </w:r>
      <w:r w:rsidR="00B72E69" w:rsidRPr="00A32AB3">
        <w:rPr>
          <w:sz w:val="24"/>
          <w:szCs w:val="24"/>
        </w:rPr>
        <w:t>.</w:t>
      </w:r>
      <w:r w:rsidR="00C443FB" w:rsidRPr="00A32AB3">
        <w:rPr>
          <w:sz w:val="24"/>
          <w:szCs w:val="24"/>
        </w:rPr>
        <w:t xml:space="preserve"> </w:t>
      </w:r>
    </w:p>
    <w:p w:rsidR="003B7691" w:rsidRPr="00A32AB3" w:rsidRDefault="003B7691" w:rsidP="003B7691">
      <w:pPr>
        <w:pStyle w:val="ae"/>
        <w:numPr>
          <w:ilvl w:val="1"/>
          <w:numId w:val="3"/>
        </w:numPr>
        <w:tabs>
          <w:tab w:val="left" w:pos="426"/>
        </w:tabs>
        <w:ind w:left="0" w:firstLine="0"/>
        <w:rPr>
          <w:sz w:val="24"/>
          <w:szCs w:val="24"/>
        </w:rPr>
      </w:pPr>
      <w:r w:rsidRPr="001A561F">
        <w:rPr>
          <w:sz w:val="24"/>
          <w:szCs w:val="24"/>
        </w:rPr>
        <w:t>Закупка производится на основании плана закупок ПАО «МРСК Центра» на 20</w:t>
      </w:r>
      <w:r w:rsidR="009F7A84">
        <w:rPr>
          <w:sz w:val="24"/>
          <w:szCs w:val="24"/>
        </w:rPr>
        <w:t>19</w:t>
      </w:r>
      <w:r w:rsidRPr="001A561F">
        <w:rPr>
          <w:sz w:val="24"/>
          <w:szCs w:val="24"/>
        </w:rPr>
        <w:t xml:space="preserve"> год.</w:t>
      </w:r>
    </w:p>
    <w:p w:rsidR="00C443FB" w:rsidRPr="00A32AB3" w:rsidRDefault="00C443FB" w:rsidP="003B7691">
      <w:pPr>
        <w:pStyle w:val="ae"/>
        <w:tabs>
          <w:tab w:val="left" w:pos="426"/>
        </w:tabs>
        <w:ind w:left="0" w:firstLine="0"/>
        <w:rPr>
          <w:sz w:val="24"/>
          <w:szCs w:val="24"/>
        </w:rPr>
      </w:pPr>
      <w:r w:rsidRPr="00A32AB3">
        <w:rPr>
          <w:sz w:val="24"/>
          <w:szCs w:val="24"/>
        </w:rPr>
        <w:t>1.</w:t>
      </w:r>
      <w:r w:rsidR="001D0576" w:rsidRPr="00A32AB3">
        <w:rPr>
          <w:sz w:val="24"/>
          <w:szCs w:val="24"/>
        </w:rPr>
        <w:t>2</w:t>
      </w:r>
      <w:r w:rsidR="00A34DCD" w:rsidRPr="00A32AB3">
        <w:rPr>
          <w:sz w:val="24"/>
          <w:szCs w:val="24"/>
        </w:rPr>
        <w:t>.</w:t>
      </w:r>
      <w:r w:rsidRPr="00A32AB3">
        <w:rPr>
          <w:sz w:val="24"/>
          <w:szCs w:val="24"/>
        </w:rPr>
        <w:tab/>
      </w:r>
      <w:r w:rsidR="007057CC" w:rsidRPr="00A32AB3">
        <w:rPr>
          <w:sz w:val="24"/>
          <w:szCs w:val="24"/>
        </w:rPr>
        <w:t>Подрядчик определяется на основании проведения конкурентной закупочной процедуры на выполнение данного вида работ.</w:t>
      </w:r>
    </w:p>
    <w:p w:rsidR="00C443FB" w:rsidRPr="00A32AB3" w:rsidRDefault="001D0576" w:rsidP="003B7691">
      <w:pPr>
        <w:pStyle w:val="ae"/>
        <w:tabs>
          <w:tab w:val="left" w:pos="426"/>
        </w:tabs>
        <w:ind w:left="0" w:firstLine="0"/>
        <w:rPr>
          <w:sz w:val="24"/>
          <w:szCs w:val="24"/>
        </w:rPr>
      </w:pPr>
      <w:r w:rsidRPr="00A32AB3">
        <w:rPr>
          <w:sz w:val="24"/>
          <w:szCs w:val="24"/>
        </w:rPr>
        <w:t>1.3</w:t>
      </w:r>
      <w:r w:rsidR="00A34DCD" w:rsidRPr="00A32AB3">
        <w:rPr>
          <w:sz w:val="24"/>
          <w:szCs w:val="24"/>
        </w:rPr>
        <w:t>.</w:t>
      </w:r>
      <w:r w:rsidR="00C443FB" w:rsidRPr="00A32AB3">
        <w:rPr>
          <w:sz w:val="24"/>
          <w:szCs w:val="24"/>
        </w:rPr>
        <w:tab/>
        <w:t>Все условия работ определяются и регулируются на основе договора заключённого Заказчиком с победителем конкурентной закупочной процедуры.</w:t>
      </w:r>
    </w:p>
    <w:p w:rsidR="00C443FB" w:rsidRPr="00A32AB3" w:rsidRDefault="001D0576" w:rsidP="003B7691">
      <w:pPr>
        <w:pStyle w:val="ae"/>
        <w:tabs>
          <w:tab w:val="left" w:pos="426"/>
        </w:tabs>
        <w:ind w:left="0" w:firstLine="0"/>
        <w:rPr>
          <w:sz w:val="24"/>
          <w:szCs w:val="24"/>
        </w:rPr>
      </w:pPr>
      <w:r w:rsidRPr="00A32AB3">
        <w:rPr>
          <w:sz w:val="24"/>
          <w:szCs w:val="24"/>
        </w:rPr>
        <w:t>1.4</w:t>
      </w:r>
      <w:r w:rsidR="00A34DCD" w:rsidRPr="00A32AB3">
        <w:rPr>
          <w:sz w:val="24"/>
          <w:szCs w:val="24"/>
        </w:rPr>
        <w:t>.</w:t>
      </w:r>
      <w:r w:rsidR="00C443FB" w:rsidRPr="00A32AB3">
        <w:rPr>
          <w:sz w:val="24"/>
          <w:szCs w:val="24"/>
        </w:rPr>
        <w:tab/>
        <w:t>Все необходимые материалы для выполнения работ п</w:t>
      </w:r>
      <w:r w:rsidR="00E24858" w:rsidRPr="00A32AB3">
        <w:rPr>
          <w:sz w:val="24"/>
          <w:szCs w:val="24"/>
        </w:rPr>
        <w:t>редос</w:t>
      </w:r>
      <w:r w:rsidR="00C443FB" w:rsidRPr="00A32AB3">
        <w:rPr>
          <w:sz w:val="24"/>
          <w:szCs w:val="24"/>
        </w:rPr>
        <w:t>тавляются Подрядчиком.</w:t>
      </w:r>
    </w:p>
    <w:p w:rsidR="00C443FB" w:rsidRPr="00A32AB3" w:rsidRDefault="00C443FB" w:rsidP="00630B8C">
      <w:pPr>
        <w:pStyle w:val="ae"/>
        <w:numPr>
          <w:ilvl w:val="0"/>
          <w:numId w:val="3"/>
        </w:numPr>
        <w:ind w:left="0"/>
        <w:jc w:val="center"/>
        <w:rPr>
          <w:b/>
          <w:bCs/>
          <w:sz w:val="24"/>
          <w:szCs w:val="24"/>
        </w:rPr>
      </w:pPr>
      <w:r w:rsidRPr="00A32AB3">
        <w:rPr>
          <w:b/>
          <w:bCs/>
          <w:sz w:val="24"/>
          <w:szCs w:val="24"/>
        </w:rPr>
        <w:t xml:space="preserve">Предмет </w:t>
      </w:r>
      <w:r w:rsidR="00D56492" w:rsidRPr="00A32AB3">
        <w:rPr>
          <w:b/>
          <w:bCs/>
          <w:sz w:val="24"/>
          <w:szCs w:val="24"/>
        </w:rPr>
        <w:t>закупки</w:t>
      </w:r>
      <w:r w:rsidRPr="00A32AB3">
        <w:rPr>
          <w:b/>
          <w:bCs/>
          <w:sz w:val="24"/>
          <w:szCs w:val="24"/>
        </w:rPr>
        <w:t>.</w:t>
      </w:r>
    </w:p>
    <w:p w:rsidR="003B7691" w:rsidRDefault="003B7691" w:rsidP="003B7691">
      <w:pPr>
        <w:tabs>
          <w:tab w:val="left" w:pos="1276"/>
        </w:tabs>
        <w:ind w:firstLine="0"/>
        <w:rPr>
          <w:sz w:val="24"/>
          <w:szCs w:val="24"/>
        </w:rPr>
      </w:pPr>
      <w:r w:rsidRPr="003B7691">
        <w:rPr>
          <w:sz w:val="24"/>
          <w:szCs w:val="24"/>
        </w:rPr>
        <w:t>Выполнение работ по ремонту силов</w:t>
      </w:r>
      <w:r w:rsidR="00DC26D8">
        <w:rPr>
          <w:sz w:val="24"/>
          <w:szCs w:val="24"/>
        </w:rPr>
        <w:t>ого</w:t>
      </w:r>
      <w:r w:rsidRPr="003B7691">
        <w:rPr>
          <w:sz w:val="24"/>
          <w:szCs w:val="24"/>
        </w:rPr>
        <w:t xml:space="preserve"> трансформатор</w:t>
      </w:r>
      <w:r w:rsidR="00DC26D8">
        <w:rPr>
          <w:sz w:val="24"/>
          <w:szCs w:val="24"/>
        </w:rPr>
        <w:t>а</w:t>
      </w:r>
      <w:r w:rsidRPr="003B7691">
        <w:rPr>
          <w:sz w:val="24"/>
          <w:szCs w:val="24"/>
        </w:rPr>
        <w:t xml:space="preserve"> 3 габарит</w:t>
      </w:r>
      <w:r w:rsidR="00DC26D8">
        <w:rPr>
          <w:sz w:val="24"/>
          <w:szCs w:val="24"/>
        </w:rPr>
        <w:t>а</w:t>
      </w:r>
      <w:r w:rsidRPr="003B7691">
        <w:rPr>
          <w:sz w:val="24"/>
          <w:szCs w:val="24"/>
        </w:rPr>
        <w:t xml:space="preserve"> должно быть произведено в объемах и в сроки, установленные заказчиком на следующих объектах:</w:t>
      </w:r>
    </w:p>
    <w:p w:rsidR="00971EE5" w:rsidRDefault="00971EE5" w:rsidP="003B7691">
      <w:pPr>
        <w:tabs>
          <w:tab w:val="left" w:pos="1276"/>
        </w:tabs>
        <w:ind w:firstLine="0"/>
        <w:rPr>
          <w:sz w:val="24"/>
          <w:szCs w:val="24"/>
        </w:rPr>
      </w:pPr>
    </w:p>
    <w:tbl>
      <w:tblPr>
        <w:tblStyle w:val="ac"/>
        <w:tblW w:w="10471" w:type="dxa"/>
        <w:tblLook w:val="04A0"/>
      </w:tblPr>
      <w:tblGrid>
        <w:gridCol w:w="817"/>
        <w:gridCol w:w="3686"/>
        <w:gridCol w:w="2693"/>
        <w:gridCol w:w="1559"/>
        <w:gridCol w:w="1716"/>
      </w:tblGrid>
      <w:tr w:rsidR="003B7691" w:rsidTr="008F210B">
        <w:trPr>
          <w:trHeight w:val="265"/>
        </w:trPr>
        <w:tc>
          <w:tcPr>
            <w:tcW w:w="817" w:type="dxa"/>
            <w:vAlign w:val="center"/>
          </w:tcPr>
          <w:p w:rsidR="003B7691" w:rsidRPr="003B7691" w:rsidRDefault="003B7691" w:rsidP="003B7691">
            <w:pPr>
              <w:ind w:firstLine="0"/>
              <w:jc w:val="center"/>
              <w:rPr>
                <w:sz w:val="24"/>
                <w:szCs w:val="24"/>
              </w:rPr>
            </w:pPr>
            <w:r>
              <w:rPr>
                <w:sz w:val="24"/>
                <w:szCs w:val="24"/>
              </w:rPr>
              <w:t xml:space="preserve"> № </w:t>
            </w:r>
            <w:proofErr w:type="spellStart"/>
            <w:proofErr w:type="gramStart"/>
            <w:r>
              <w:rPr>
                <w:sz w:val="24"/>
                <w:szCs w:val="24"/>
              </w:rPr>
              <w:t>п</w:t>
            </w:r>
            <w:proofErr w:type="spellEnd"/>
            <w:proofErr w:type="gramEnd"/>
            <w:r>
              <w:rPr>
                <w:sz w:val="24"/>
                <w:szCs w:val="24"/>
              </w:rPr>
              <w:t>/</w:t>
            </w:r>
            <w:proofErr w:type="spellStart"/>
            <w:r>
              <w:rPr>
                <w:sz w:val="24"/>
                <w:szCs w:val="24"/>
              </w:rPr>
              <w:t>п</w:t>
            </w:r>
            <w:proofErr w:type="spellEnd"/>
          </w:p>
        </w:tc>
        <w:tc>
          <w:tcPr>
            <w:tcW w:w="3686" w:type="dxa"/>
            <w:vAlign w:val="center"/>
          </w:tcPr>
          <w:p w:rsidR="003B7691" w:rsidRPr="003B7691" w:rsidRDefault="003B7691" w:rsidP="003B7691">
            <w:pPr>
              <w:ind w:firstLine="0"/>
              <w:jc w:val="center"/>
              <w:rPr>
                <w:sz w:val="24"/>
                <w:szCs w:val="24"/>
              </w:rPr>
            </w:pPr>
            <w:r>
              <w:rPr>
                <w:sz w:val="24"/>
                <w:szCs w:val="24"/>
              </w:rPr>
              <w:t xml:space="preserve">Наименование </w:t>
            </w:r>
            <w:r w:rsidRPr="003B7691">
              <w:rPr>
                <w:sz w:val="24"/>
                <w:szCs w:val="24"/>
              </w:rPr>
              <w:t>объекта</w:t>
            </w:r>
          </w:p>
        </w:tc>
        <w:tc>
          <w:tcPr>
            <w:tcW w:w="2693" w:type="dxa"/>
            <w:vAlign w:val="center"/>
          </w:tcPr>
          <w:p w:rsidR="003B7691" w:rsidRPr="003B7691" w:rsidRDefault="003B7691" w:rsidP="003B7691">
            <w:pPr>
              <w:ind w:firstLine="0"/>
              <w:jc w:val="center"/>
              <w:rPr>
                <w:sz w:val="24"/>
                <w:szCs w:val="24"/>
              </w:rPr>
            </w:pPr>
            <w:r w:rsidRPr="003B7691">
              <w:rPr>
                <w:sz w:val="24"/>
                <w:szCs w:val="24"/>
              </w:rPr>
              <w:t>Местоположение</w:t>
            </w:r>
          </w:p>
        </w:tc>
        <w:tc>
          <w:tcPr>
            <w:tcW w:w="1559" w:type="dxa"/>
            <w:vAlign w:val="center"/>
          </w:tcPr>
          <w:p w:rsidR="003B7691" w:rsidRPr="003B7691" w:rsidRDefault="003B7691" w:rsidP="00370EAF">
            <w:pPr>
              <w:ind w:firstLine="0"/>
              <w:jc w:val="center"/>
              <w:rPr>
                <w:sz w:val="24"/>
                <w:szCs w:val="24"/>
              </w:rPr>
            </w:pPr>
            <w:proofErr w:type="spellStart"/>
            <w:r w:rsidRPr="003B7691">
              <w:rPr>
                <w:sz w:val="24"/>
                <w:szCs w:val="24"/>
                <w:lang w:val="en-US"/>
              </w:rPr>
              <w:t>Начало</w:t>
            </w:r>
            <w:proofErr w:type="spellEnd"/>
            <w:r w:rsidR="00370EAF">
              <w:rPr>
                <w:sz w:val="24"/>
                <w:szCs w:val="24"/>
              </w:rPr>
              <w:t xml:space="preserve"> </w:t>
            </w:r>
            <w:r w:rsidRPr="003B7691">
              <w:rPr>
                <w:sz w:val="24"/>
                <w:szCs w:val="24"/>
              </w:rPr>
              <w:t>работ</w:t>
            </w:r>
          </w:p>
        </w:tc>
        <w:tc>
          <w:tcPr>
            <w:tcW w:w="1716" w:type="dxa"/>
            <w:vAlign w:val="center"/>
          </w:tcPr>
          <w:p w:rsidR="003B7691" w:rsidRPr="003B7691" w:rsidRDefault="003B7691" w:rsidP="003B7691">
            <w:pPr>
              <w:ind w:firstLine="0"/>
              <w:jc w:val="center"/>
              <w:rPr>
                <w:sz w:val="24"/>
                <w:szCs w:val="24"/>
              </w:rPr>
            </w:pPr>
            <w:r w:rsidRPr="003B7691">
              <w:rPr>
                <w:sz w:val="24"/>
                <w:szCs w:val="24"/>
              </w:rPr>
              <w:t>Окончание</w:t>
            </w:r>
            <w:r>
              <w:rPr>
                <w:sz w:val="24"/>
                <w:szCs w:val="24"/>
              </w:rPr>
              <w:t xml:space="preserve"> </w:t>
            </w:r>
            <w:r w:rsidRPr="003B7691">
              <w:rPr>
                <w:sz w:val="24"/>
                <w:szCs w:val="24"/>
              </w:rPr>
              <w:t>работ</w:t>
            </w:r>
          </w:p>
        </w:tc>
      </w:tr>
      <w:tr w:rsidR="003B7691" w:rsidTr="0096773F">
        <w:tc>
          <w:tcPr>
            <w:tcW w:w="817" w:type="dxa"/>
            <w:vAlign w:val="center"/>
          </w:tcPr>
          <w:p w:rsidR="003B7691" w:rsidRDefault="003B7691" w:rsidP="003B7691">
            <w:pPr>
              <w:tabs>
                <w:tab w:val="left" w:pos="1276"/>
              </w:tabs>
              <w:ind w:firstLine="0"/>
              <w:jc w:val="center"/>
              <w:rPr>
                <w:sz w:val="24"/>
                <w:szCs w:val="24"/>
              </w:rPr>
            </w:pPr>
            <w:r>
              <w:rPr>
                <w:sz w:val="24"/>
                <w:szCs w:val="24"/>
              </w:rPr>
              <w:t>1</w:t>
            </w:r>
          </w:p>
        </w:tc>
        <w:tc>
          <w:tcPr>
            <w:tcW w:w="3686" w:type="dxa"/>
            <w:vAlign w:val="center"/>
          </w:tcPr>
          <w:p w:rsidR="003B7691" w:rsidRDefault="008F210B" w:rsidP="0096773F">
            <w:pPr>
              <w:tabs>
                <w:tab w:val="left" w:pos="1276"/>
              </w:tabs>
              <w:ind w:firstLine="0"/>
              <w:jc w:val="center"/>
              <w:rPr>
                <w:sz w:val="24"/>
                <w:szCs w:val="24"/>
              </w:rPr>
            </w:pPr>
            <w:r w:rsidRPr="008F210B">
              <w:rPr>
                <w:sz w:val="24"/>
                <w:szCs w:val="24"/>
              </w:rPr>
              <w:t>Трансформатор ТМН-1000/35/10</w:t>
            </w:r>
          </w:p>
        </w:tc>
        <w:tc>
          <w:tcPr>
            <w:tcW w:w="2693" w:type="dxa"/>
            <w:vAlign w:val="center"/>
          </w:tcPr>
          <w:p w:rsidR="003B7691" w:rsidRDefault="00227B43" w:rsidP="00370EAF">
            <w:pPr>
              <w:tabs>
                <w:tab w:val="left" w:pos="1276"/>
              </w:tabs>
              <w:ind w:firstLine="0"/>
              <w:jc w:val="center"/>
              <w:rPr>
                <w:sz w:val="24"/>
                <w:szCs w:val="24"/>
              </w:rPr>
            </w:pPr>
            <w:r>
              <w:rPr>
                <w:sz w:val="24"/>
                <w:szCs w:val="24"/>
              </w:rPr>
              <w:t>Костромская обл., г. Нея, ул. Энергетиков,11</w:t>
            </w:r>
          </w:p>
        </w:tc>
        <w:tc>
          <w:tcPr>
            <w:tcW w:w="1559" w:type="dxa"/>
            <w:vAlign w:val="center"/>
          </w:tcPr>
          <w:p w:rsidR="003B7691" w:rsidRDefault="00BD2CAD" w:rsidP="00DC26D8">
            <w:pPr>
              <w:tabs>
                <w:tab w:val="left" w:pos="1276"/>
              </w:tabs>
              <w:ind w:firstLine="0"/>
              <w:jc w:val="center"/>
              <w:rPr>
                <w:sz w:val="24"/>
                <w:szCs w:val="24"/>
              </w:rPr>
            </w:pPr>
            <w:r>
              <w:rPr>
                <w:sz w:val="24"/>
                <w:szCs w:val="24"/>
              </w:rPr>
              <w:t>с момента заключения договора</w:t>
            </w:r>
          </w:p>
        </w:tc>
        <w:tc>
          <w:tcPr>
            <w:tcW w:w="1716" w:type="dxa"/>
            <w:vAlign w:val="center"/>
          </w:tcPr>
          <w:p w:rsidR="003B7691" w:rsidRDefault="00227B43" w:rsidP="00DC26D8">
            <w:pPr>
              <w:tabs>
                <w:tab w:val="left" w:pos="1276"/>
              </w:tabs>
              <w:ind w:firstLine="0"/>
              <w:jc w:val="center"/>
              <w:rPr>
                <w:sz w:val="24"/>
                <w:szCs w:val="24"/>
              </w:rPr>
            </w:pPr>
            <w:r>
              <w:rPr>
                <w:sz w:val="24"/>
                <w:szCs w:val="24"/>
              </w:rPr>
              <w:t>Июнь</w:t>
            </w:r>
            <w:r w:rsidR="00971EE5">
              <w:rPr>
                <w:sz w:val="24"/>
                <w:szCs w:val="24"/>
              </w:rPr>
              <w:t xml:space="preserve"> 201</w:t>
            </w:r>
            <w:r>
              <w:rPr>
                <w:sz w:val="24"/>
                <w:szCs w:val="24"/>
              </w:rPr>
              <w:t>9</w:t>
            </w:r>
          </w:p>
        </w:tc>
      </w:tr>
    </w:tbl>
    <w:p w:rsidR="00971EE5" w:rsidRPr="00971EE5" w:rsidRDefault="00971EE5" w:rsidP="00971EE5">
      <w:pPr>
        <w:tabs>
          <w:tab w:val="left" w:pos="426"/>
        </w:tabs>
        <w:jc w:val="center"/>
        <w:rPr>
          <w:b/>
          <w:bCs/>
          <w:sz w:val="24"/>
          <w:szCs w:val="24"/>
        </w:rPr>
      </w:pPr>
    </w:p>
    <w:p w:rsidR="00C443FB" w:rsidRPr="00971EE5" w:rsidRDefault="00B73EEA" w:rsidP="00630B8C">
      <w:pPr>
        <w:pStyle w:val="ae"/>
        <w:numPr>
          <w:ilvl w:val="0"/>
          <w:numId w:val="3"/>
        </w:numPr>
        <w:tabs>
          <w:tab w:val="left" w:pos="426"/>
        </w:tabs>
        <w:ind w:left="0" w:firstLine="0"/>
        <w:jc w:val="center"/>
        <w:rPr>
          <w:b/>
          <w:bCs/>
          <w:sz w:val="24"/>
          <w:szCs w:val="24"/>
        </w:rPr>
      </w:pPr>
      <w:r w:rsidRPr="00A32AB3">
        <w:rPr>
          <w:b/>
          <w:bCs/>
          <w:sz w:val="24"/>
          <w:szCs w:val="24"/>
        </w:rPr>
        <w:t>Технические требования</w:t>
      </w:r>
      <w:r w:rsidR="00C443FB" w:rsidRPr="00A32AB3">
        <w:rPr>
          <w:b/>
          <w:bCs/>
          <w:sz w:val="24"/>
          <w:szCs w:val="24"/>
        </w:rPr>
        <w:t>.</w:t>
      </w:r>
    </w:p>
    <w:p w:rsidR="00DD4F05" w:rsidRPr="00DD4F05" w:rsidRDefault="00971EE5" w:rsidP="00DD4F05">
      <w:pPr>
        <w:numPr>
          <w:ilvl w:val="1"/>
          <w:numId w:val="3"/>
        </w:numPr>
        <w:tabs>
          <w:tab w:val="left" w:pos="567"/>
        </w:tabs>
        <w:ind w:left="0" w:firstLine="0"/>
        <w:rPr>
          <w:sz w:val="24"/>
          <w:szCs w:val="24"/>
        </w:rPr>
      </w:pPr>
      <w:r w:rsidRPr="00DD4F05">
        <w:rPr>
          <w:sz w:val="24"/>
          <w:szCs w:val="24"/>
        </w:rPr>
        <w:t>Детализация объемов работ представлена в Приложении к ТЗ.</w:t>
      </w:r>
    </w:p>
    <w:p w:rsidR="00DD4F05" w:rsidRPr="00DD4F05" w:rsidRDefault="00DD4F05" w:rsidP="00DD4F05">
      <w:pPr>
        <w:numPr>
          <w:ilvl w:val="1"/>
          <w:numId w:val="3"/>
        </w:numPr>
        <w:tabs>
          <w:tab w:val="left" w:pos="567"/>
        </w:tabs>
        <w:ind w:left="0" w:firstLine="0"/>
        <w:rPr>
          <w:sz w:val="24"/>
          <w:szCs w:val="24"/>
        </w:rPr>
      </w:pPr>
      <w:r w:rsidRPr="00DD4F05">
        <w:rPr>
          <w:sz w:val="24"/>
          <w:szCs w:val="24"/>
        </w:rPr>
        <w:t xml:space="preserve">Основные нормативно-технические документы (НТД) и нормативно-правовые акты (НПА), определяющие требования к работе подрядной организации: </w:t>
      </w:r>
    </w:p>
    <w:p w:rsidR="00DD4F05" w:rsidRPr="00DD4F05" w:rsidRDefault="00DD4F05" w:rsidP="00DD4F05">
      <w:pPr>
        <w:tabs>
          <w:tab w:val="left" w:pos="567"/>
        </w:tabs>
        <w:ind w:firstLine="0"/>
        <w:rPr>
          <w:sz w:val="24"/>
          <w:szCs w:val="24"/>
        </w:rPr>
      </w:pPr>
      <w:r w:rsidRPr="00DD4F05">
        <w:rPr>
          <w:sz w:val="24"/>
          <w:szCs w:val="24"/>
        </w:rPr>
        <w:t xml:space="preserve">- требования действующего законодательства Российской Федерации; </w:t>
      </w:r>
    </w:p>
    <w:p w:rsidR="00DD4F05" w:rsidRPr="00DD4F05" w:rsidRDefault="00DD4F05" w:rsidP="00DD4F05">
      <w:pPr>
        <w:tabs>
          <w:tab w:val="left" w:pos="567"/>
        </w:tabs>
        <w:ind w:firstLine="0"/>
        <w:rPr>
          <w:sz w:val="24"/>
          <w:szCs w:val="24"/>
        </w:rPr>
      </w:pPr>
      <w:r w:rsidRPr="00DD4F05">
        <w:rPr>
          <w:sz w:val="24"/>
          <w:szCs w:val="24"/>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DD4F05" w:rsidRPr="00DD4F05" w:rsidRDefault="00DD4F05" w:rsidP="00DD4F05">
      <w:pPr>
        <w:tabs>
          <w:tab w:val="left" w:pos="567"/>
        </w:tabs>
        <w:ind w:firstLine="0"/>
        <w:rPr>
          <w:sz w:val="24"/>
          <w:szCs w:val="24"/>
        </w:rPr>
      </w:pPr>
      <w:r w:rsidRPr="00DD4F05">
        <w:rPr>
          <w:sz w:val="24"/>
          <w:szCs w:val="24"/>
        </w:rPr>
        <w:t xml:space="preserve">- Правила технической эксплуатации электрических станций и сетей Российской Федерации (СО 153-34.20.501-2003 (РД 34.20.501-95)); </w:t>
      </w:r>
    </w:p>
    <w:p w:rsidR="00DD4F05" w:rsidRPr="00DD4F05" w:rsidRDefault="00DD4F05" w:rsidP="00DD4F05">
      <w:pPr>
        <w:tabs>
          <w:tab w:val="left" w:pos="567"/>
        </w:tabs>
        <w:ind w:firstLine="0"/>
        <w:rPr>
          <w:sz w:val="24"/>
          <w:szCs w:val="24"/>
        </w:rPr>
      </w:pPr>
      <w:r w:rsidRPr="00DD4F05">
        <w:rPr>
          <w:sz w:val="24"/>
          <w:szCs w:val="24"/>
        </w:rPr>
        <w:t>- Правила по охране труда при эксплуатации электроустановок (утв. Приказом Минтруда России от 24.07.2013 № 328н (в ред. Приказа Минтруда России от 19.02.2016 № 74н));</w:t>
      </w:r>
    </w:p>
    <w:p w:rsidR="00DD4F05" w:rsidRPr="00DD4F05" w:rsidRDefault="00DD4F05" w:rsidP="00DD4F05">
      <w:pPr>
        <w:tabs>
          <w:tab w:val="left" w:pos="567"/>
        </w:tabs>
        <w:ind w:firstLine="0"/>
        <w:rPr>
          <w:sz w:val="24"/>
          <w:szCs w:val="24"/>
        </w:rPr>
      </w:pPr>
      <w:r w:rsidRPr="00DD4F05">
        <w:rPr>
          <w:sz w:val="24"/>
          <w:szCs w:val="24"/>
        </w:rPr>
        <w:t xml:space="preserve">- Правила устройства электроустановок (действующее издание); </w:t>
      </w:r>
    </w:p>
    <w:p w:rsidR="00DD4F05" w:rsidRPr="00DD4F05" w:rsidRDefault="00DD4F05" w:rsidP="00DD4F05">
      <w:pPr>
        <w:tabs>
          <w:tab w:val="left" w:pos="567"/>
        </w:tabs>
        <w:ind w:firstLine="0"/>
        <w:rPr>
          <w:sz w:val="24"/>
          <w:szCs w:val="24"/>
        </w:rPr>
      </w:pPr>
      <w:r w:rsidRPr="00DD4F05">
        <w:rPr>
          <w:sz w:val="24"/>
          <w:szCs w:val="24"/>
        </w:rPr>
        <w:t>- Правила по охране труда при работе на высоте (2-е издание, исправленное</w:t>
      </w:r>
      <w:proofErr w:type="gramStart"/>
      <w:r w:rsidRPr="00DD4F05">
        <w:rPr>
          <w:sz w:val="24"/>
          <w:szCs w:val="24"/>
        </w:rPr>
        <w:t xml:space="preserve"> /У</w:t>
      </w:r>
      <w:proofErr w:type="gramEnd"/>
      <w:r w:rsidRPr="00DD4F05">
        <w:rPr>
          <w:sz w:val="24"/>
          <w:szCs w:val="24"/>
        </w:rPr>
        <w:t xml:space="preserve">тв. приказом Министерства труда и социальной защиты РФ № 155н от 28 марта 2014 г., ред. от 17.06.2015 № 383н); </w:t>
      </w:r>
    </w:p>
    <w:p w:rsidR="00DD4F05" w:rsidRPr="00DD4F05" w:rsidRDefault="00DD4F05" w:rsidP="00DD4F05">
      <w:pPr>
        <w:tabs>
          <w:tab w:val="left" w:pos="567"/>
        </w:tabs>
        <w:ind w:firstLine="0"/>
        <w:rPr>
          <w:sz w:val="24"/>
          <w:szCs w:val="24"/>
        </w:rPr>
      </w:pPr>
      <w:r w:rsidRPr="00DD4F05">
        <w:rPr>
          <w:sz w:val="24"/>
          <w:szCs w:val="24"/>
        </w:rPr>
        <w:t xml:space="preserve">- Правила устройства и безопасной эксплуатации грузоподъёмных кранов (ПБ 10-382-00); </w:t>
      </w:r>
    </w:p>
    <w:p w:rsidR="00DD4F05" w:rsidRPr="00DD4F05" w:rsidRDefault="00DD4F05" w:rsidP="00DD4F05">
      <w:pPr>
        <w:tabs>
          <w:tab w:val="left" w:pos="567"/>
        </w:tabs>
        <w:ind w:firstLine="0"/>
        <w:rPr>
          <w:sz w:val="24"/>
          <w:szCs w:val="24"/>
        </w:rPr>
      </w:pPr>
      <w:r w:rsidRPr="00DD4F05">
        <w:rPr>
          <w:sz w:val="24"/>
          <w:szCs w:val="24"/>
        </w:rPr>
        <w:t xml:space="preserve">-  Правила по охране труда на автомобильном транспорте (утв. Приказом Минтруда России от 06.02.2018 № 59н); </w:t>
      </w:r>
    </w:p>
    <w:p w:rsidR="00DD4F05" w:rsidRPr="00DD4F05" w:rsidRDefault="00DD4F05" w:rsidP="00DD4F05">
      <w:pPr>
        <w:tabs>
          <w:tab w:val="left" w:pos="567"/>
        </w:tabs>
        <w:ind w:firstLine="0"/>
        <w:rPr>
          <w:sz w:val="24"/>
          <w:szCs w:val="24"/>
        </w:rPr>
      </w:pPr>
      <w:r w:rsidRPr="00DD4F05">
        <w:rPr>
          <w:sz w:val="24"/>
          <w:szCs w:val="24"/>
        </w:rPr>
        <w:lastRenderedPageBreak/>
        <w:t>- Правила по охране труда при работе с инструментом и приспособлениями (утв. Приказом Минтруда России от 17.08.2015 № 552н);</w:t>
      </w:r>
    </w:p>
    <w:p w:rsidR="00DD4F05" w:rsidRPr="00DD4F05" w:rsidRDefault="00DD4F05" w:rsidP="00DD4F05">
      <w:pPr>
        <w:tabs>
          <w:tab w:val="left" w:pos="567"/>
        </w:tabs>
        <w:ind w:firstLine="0"/>
        <w:rPr>
          <w:sz w:val="24"/>
          <w:szCs w:val="24"/>
        </w:rPr>
      </w:pPr>
      <w:r w:rsidRPr="00DD4F05">
        <w:rPr>
          <w:sz w:val="24"/>
          <w:szCs w:val="24"/>
        </w:rPr>
        <w:t>- Объём и нормы испытаний электрооборудования (РД 34.45-51.300-97);</w:t>
      </w:r>
    </w:p>
    <w:p w:rsidR="00DD4F05" w:rsidRPr="00DD4F05" w:rsidRDefault="00DD4F05" w:rsidP="00DD4F05">
      <w:pPr>
        <w:tabs>
          <w:tab w:val="left" w:pos="567"/>
        </w:tabs>
        <w:ind w:firstLine="0"/>
        <w:rPr>
          <w:sz w:val="24"/>
          <w:szCs w:val="24"/>
        </w:rPr>
      </w:pPr>
      <w:r w:rsidRPr="00DD4F05">
        <w:rPr>
          <w:sz w:val="24"/>
          <w:szCs w:val="24"/>
        </w:rPr>
        <w:t xml:space="preserve">-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w:t>
      </w:r>
      <w:proofErr w:type="spellStart"/>
      <w:r w:rsidRPr="00DD4F05">
        <w:rPr>
          <w:sz w:val="24"/>
          <w:szCs w:val="24"/>
        </w:rPr>
        <w:t>изм</w:t>
      </w:r>
      <w:proofErr w:type="spellEnd"/>
      <w:r w:rsidRPr="00DD4F05">
        <w:rPr>
          <w:sz w:val="24"/>
          <w:szCs w:val="24"/>
        </w:rPr>
        <w:t xml:space="preserve">., внесенными Решением Верховного Суда РФ </w:t>
      </w:r>
      <w:proofErr w:type="gramStart"/>
      <w:r w:rsidRPr="00DD4F05">
        <w:rPr>
          <w:sz w:val="24"/>
          <w:szCs w:val="24"/>
        </w:rPr>
        <w:t>от</w:t>
      </w:r>
      <w:proofErr w:type="gramEnd"/>
      <w:r w:rsidRPr="00DD4F05">
        <w:rPr>
          <w:sz w:val="24"/>
          <w:szCs w:val="24"/>
        </w:rPr>
        <w:t xml:space="preserve"> 17.10.2016 № АКПИ16-607);</w:t>
      </w:r>
    </w:p>
    <w:p w:rsidR="00DD4F05" w:rsidRPr="00DD4F05" w:rsidRDefault="00DD4F05" w:rsidP="00DD4F05">
      <w:pPr>
        <w:tabs>
          <w:tab w:val="left" w:pos="567"/>
        </w:tabs>
        <w:ind w:firstLine="0"/>
        <w:rPr>
          <w:sz w:val="24"/>
          <w:szCs w:val="24"/>
        </w:rPr>
      </w:pPr>
      <w:r w:rsidRPr="00DD4F05">
        <w:rPr>
          <w:sz w:val="24"/>
          <w:szCs w:val="24"/>
        </w:rPr>
        <w:t xml:space="preserve">- Правила пожарной безопасности в </w:t>
      </w:r>
      <w:proofErr w:type="spellStart"/>
      <w:r w:rsidRPr="00DD4F05">
        <w:rPr>
          <w:sz w:val="24"/>
          <w:szCs w:val="24"/>
        </w:rPr>
        <w:t>электросетевом</w:t>
      </w:r>
      <w:proofErr w:type="spellEnd"/>
      <w:r w:rsidRPr="00DD4F05">
        <w:rPr>
          <w:sz w:val="24"/>
          <w:szCs w:val="24"/>
        </w:rPr>
        <w:t xml:space="preserve"> комплексе ПАО «</w:t>
      </w:r>
      <w:proofErr w:type="spellStart"/>
      <w:r w:rsidRPr="00DD4F05">
        <w:rPr>
          <w:sz w:val="24"/>
          <w:szCs w:val="24"/>
        </w:rPr>
        <w:t>Россети</w:t>
      </w:r>
      <w:proofErr w:type="spellEnd"/>
      <w:r w:rsidRPr="00DD4F05">
        <w:rPr>
          <w:sz w:val="24"/>
          <w:szCs w:val="24"/>
        </w:rPr>
        <w:t>» (СТО 34.01-27.1-001-2014);</w:t>
      </w:r>
    </w:p>
    <w:p w:rsidR="00DD4F05" w:rsidRPr="00DD4F05" w:rsidRDefault="00DD4F05" w:rsidP="00DD4F05">
      <w:pPr>
        <w:tabs>
          <w:tab w:val="left" w:pos="567"/>
        </w:tabs>
        <w:ind w:firstLine="0"/>
        <w:rPr>
          <w:sz w:val="24"/>
          <w:szCs w:val="24"/>
        </w:rPr>
      </w:pPr>
      <w:r w:rsidRPr="00DD4F05">
        <w:rPr>
          <w:sz w:val="24"/>
          <w:szCs w:val="24"/>
        </w:rPr>
        <w:t>- Инструкции заводов изготовителей на применяемое оборудование;</w:t>
      </w:r>
    </w:p>
    <w:p w:rsidR="00DD4F05" w:rsidRPr="00DD4F05" w:rsidRDefault="00DD4F05" w:rsidP="00DD4F05">
      <w:pPr>
        <w:tabs>
          <w:tab w:val="left" w:pos="567"/>
        </w:tabs>
        <w:ind w:firstLine="0"/>
        <w:rPr>
          <w:sz w:val="24"/>
          <w:szCs w:val="24"/>
        </w:rPr>
      </w:pPr>
      <w:r w:rsidRPr="00DD4F05">
        <w:rPr>
          <w:sz w:val="24"/>
          <w:szCs w:val="24"/>
        </w:rPr>
        <w:t>- ГОСТ 2.602-95 «Единая система конструкторской документации»;</w:t>
      </w:r>
    </w:p>
    <w:p w:rsidR="00DD4F05" w:rsidRPr="00DD4F05" w:rsidRDefault="00DD4F05" w:rsidP="00DD4F05">
      <w:pPr>
        <w:tabs>
          <w:tab w:val="left" w:pos="567"/>
        </w:tabs>
        <w:ind w:firstLine="0"/>
        <w:rPr>
          <w:sz w:val="24"/>
          <w:szCs w:val="24"/>
        </w:rPr>
      </w:pPr>
      <w:r w:rsidRPr="00DD4F05">
        <w:rPr>
          <w:sz w:val="24"/>
          <w:szCs w:val="24"/>
        </w:rPr>
        <w:t>- Инструкция по оформлению приемо-сдаточной документации по электромонтажным работам</w:t>
      </w:r>
      <w:proofErr w:type="gramStart"/>
      <w:r w:rsidRPr="00DD4F05">
        <w:rPr>
          <w:sz w:val="24"/>
          <w:szCs w:val="24"/>
        </w:rPr>
        <w:t xml:space="preserve"> И</w:t>
      </w:r>
      <w:proofErr w:type="gramEnd"/>
      <w:r w:rsidRPr="00DD4F05">
        <w:rPr>
          <w:sz w:val="24"/>
          <w:szCs w:val="24"/>
        </w:rPr>
        <w:t xml:space="preserve"> 1.13-07;</w:t>
      </w:r>
    </w:p>
    <w:p w:rsidR="00DD4F05" w:rsidRPr="00DD4F05" w:rsidRDefault="00DD4F05" w:rsidP="00DD4F05">
      <w:pPr>
        <w:tabs>
          <w:tab w:val="left" w:pos="567"/>
        </w:tabs>
        <w:ind w:firstLine="0"/>
        <w:rPr>
          <w:sz w:val="24"/>
          <w:szCs w:val="24"/>
        </w:rPr>
      </w:pPr>
      <w:r w:rsidRPr="00DD4F05">
        <w:rPr>
          <w:sz w:val="24"/>
          <w:szCs w:val="24"/>
        </w:rPr>
        <w:t>- Трансформаторы силовые. Общие технические условия (ГОСТ 11677-85);</w:t>
      </w:r>
    </w:p>
    <w:p w:rsidR="00DD4F05" w:rsidRPr="00DD4F05" w:rsidRDefault="00DD4F05" w:rsidP="00DD4F05">
      <w:pPr>
        <w:tabs>
          <w:tab w:val="left" w:pos="567"/>
        </w:tabs>
        <w:ind w:firstLine="0"/>
        <w:rPr>
          <w:sz w:val="24"/>
          <w:szCs w:val="24"/>
        </w:rPr>
      </w:pPr>
      <w:r w:rsidRPr="00DD4F05">
        <w:rPr>
          <w:sz w:val="24"/>
          <w:szCs w:val="24"/>
        </w:rPr>
        <w:t>- Трансформаторы силовые масляные общего назначения. Общие технические условия на капитальный ремонт (СО 34-38-20217-2005);</w:t>
      </w:r>
    </w:p>
    <w:p w:rsidR="00DD4F05" w:rsidRPr="00DD4F05" w:rsidRDefault="00DD4F05" w:rsidP="00DD4F05">
      <w:pPr>
        <w:tabs>
          <w:tab w:val="left" w:pos="567"/>
        </w:tabs>
        <w:ind w:firstLine="0"/>
        <w:rPr>
          <w:sz w:val="24"/>
          <w:szCs w:val="24"/>
        </w:rPr>
      </w:pPr>
      <w:r w:rsidRPr="00DD4F05">
        <w:rPr>
          <w:sz w:val="24"/>
          <w:szCs w:val="24"/>
        </w:rPr>
        <w:t>- Трансформаторы силовые масляные. Нормы расхода материалов для ремонта (СО 34.10.396-2005);</w:t>
      </w:r>
    </w:p>
    <w:p w:rsidR="00DD4F05" w:rsidRPr="00DD4F05" w:rsidRDefault="00DD4F05" w:rsidP="00DD4F05">
      <w:pPr>
        <w:tabs>
          <w:tab w:val="left" w:pos="567"/>
        </w:tabs>
        <w:ind w:firstLine="0"/>
        <w:rPr>
          <w:sz w:val="24"/>
          <w:szCs w:val="24"/>
        </w:rPr>
      </w:pPr>
      <w:r w:rsidRPr="00DD4F05">
        <w:rPr>
          <w:sz w:val="24"/>
          <w:szCs w:val="24"/>
        </w:rPr>
        <w:t>- Трансформаторы силовые масляные. Нормы времени на капитальный ремонт (СО 34.46.615-2006);</w:t>
      </w:r>
    </w:p>
    <w:p w:rsidR="00DD4F05" w:rsidRPr="00DD4F05" w:rsidRDefault="00DD4F05" w:rsidP="00DD4F05">
      <w:pPr>
        <w:tabs>
          <w:tab w:val="left" w:pos="567"/>
        </w:tabs>
        <w:ind w:firstLine="0"/>
        <w:rPr>
          <w:sz w:val="24"/>
          <w:szCs w:val="24"/>
        </w:rPr>
      </w:pPr>
      <w:r w:rsidRPr="00DD4F05">
        <w:rPr>
          <w:sz w:val="24"/>
          <w:szCs w:val="24"/>
        </w:rPr>
        <w:t>- Регламент управления фирменным стилем ПАО «МРСК Центра» (утв. решением Совета директоров ПАО «МРСК Центра» протокол от 16.10.2015 № 21/15);</w:t>
      </w:r>
    </w:p>
    <w:p w:rsidR="00DD4F05" w:rsidRPr="00DD4F05" w:rsidRDefault="00DD4F05" w:rsidP="00DD4F05">
      <w:pPr>
        <w:tabs>
          <w:tab w:val="left" w:pos="567"/>
        </w:tabs>
        <w:ind w:firstLine="0"/>
        <w:rPr>
          <w:sz w:val="24"/>
          <w:szCs w:val="24"/>
        </w:rPr>
      </w:pPr>
      <w:r w:rsidRPr="00DD4F05">
        <w:rPr>
          <w:sz w:val="24"/>
          <w:szCs w:val="24"/>
        </w:rPr>
        <w:t xml:space="preserve">- Стандарт СТО БП 10.3/01-01/2009. Требования к диспетчерским наименованиям ЛЭП, оборудования и устройств </w:t>
      </w:r>
      <w:proofErr w:type="spellStart"/>
      <w:r w:rsidRPr="00DD4F05">
        <w:rPr>
          <w:sz w:val="24"/>
          <w:szCs w:val="24"/>
        </w:rPr>
        <w:t>электросетевого</w:t>
      </w:r>
      <w:proofErr w:type="spellEnd"/>
      <w:r w:rsidRPr="00DD4F05">
        <w:rPr>
          <w:sz w:val="24"/>
          <w:szCs w:val="24"/>
        </w:rPr>
        <w:t xml:space="preserve"> комплекса ПАО «МРСК Центра»;</w:t>
      </w:r>
    </w:p>
    <w:p w:rsidR="00DD4F05" w:rsidRPr="00DD4F05" w:rsidRDefault="00DD4F05" w:rsidP="00DD4F05">
      <w:pPr>
        <w:tabs>
          <w:tab w:val="left" w:pos="567"/>
        </w:tabs>
        <w:ind w:firstLine="0"/>
        <w:rPr>
          <w:sz w:val="24"/>
          <w:szCs w:val="24"/>
        </w:rPr>
      </w:pPr>
      <w:r w:rsidRPr="00DD4F05">
        <w:rPr>
          <w:sz w:val="24"/>
          <w:szCs w:val="24"/>
        </w:rPr>
        <w:t xml:space="preserve">- Рабочая инструкция РИ БП 10.3/02-01/2010. Принципы нанесения диспетчерских наименований на объекты </w:t>
      </w:r>
      <w:proofErr w:type="spellStart"/>
      <w:r w:rsidRPr="00DD4F05">
        <w:rPr>
          <w:sz w:val="24"/>
          <w:szCs w:val="24"/>
        </w:rPr>
        <w:t>электросетевого</w:t>
      </w:r>
      <w:proofErr w:type="spellEnd"/>
      <w:r w:rsidRPr="00DD4F05">
        <w:rPr>
          <w:sz w:val="24"/>
          <w:szCs w:val="24"/>
        </w:rPr>
        <w:t xml:space="preserve"> хозяйства;</w:t>
      </w:r>
    </w:p>
    <w:p w:rsidR="00DD4F05" w:rsidRPr="00DD4F05" w:rsidRDefault="00DD4F05" w:rsidP="00DD4F05">
      <w:pPr>
        <w:tabs>
          <w:tab w:val="left" w:pos="567"/>
        </w:tabs>
        <w:ind w:firstLine="0"/>
        <w:rPr>
          <w:sz w:val="24"/>
          <w:szCs w:val="24"/>
        </w:rPr>
      </w:pPr>
      <w:r w:rsidRPr="00DD4F05">
        <w:rPr>
          <w:sz w:val="24"/>
          <w:szCs w:val="24"/>
        </w:rPr>
        <w:t>- 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DD4F05" w:rsidRDefault="00DD4F05" w:rsidP="00DD4F05">
      <w:pPr>
        <w:tabs>
          <w:tab w:val="left" w:pos="567"/>
        </w:tabs>
        <w:ind w:firstLine="0"/>
        <w:rPr>
          <w:sz w:val="24"/>
          <w:szCs w:val="24"/>
        </w:rPr>
      </w:pPr>
    </w:p>
    <w:p w:rsidR="00B8371E" w:rsidRPr="00A32AB3" w:rsidRDefault="00B8371E" w:rsidP="00B8371E">
      <w:pPr>
        <w:pStyle w:val="ae"/>
        <w:numPr>
          <w:ilvl w:val="0"/>
          <w:numId w:val="3"/>
        </w:numPr>
        <w:tabs>
          <w:tab w:val="left" w:pos="426"/>
        </w:tabs>
        <w:ind w:left="0" w:firstLine="0"/>
        <w:jc w:val="center"/>
        <w:rPr>
          <w:b/>
          <w:bCs/>
          <w:sz w:val="24"/>
          <w:szCs w:val="24"/>
        </w:rPr>
      </w:pPr>
      <w:r w:rsidRPr="00A32AB3">
        <w:rPr>
          <w:b/>
          <w:sz w:val="24"/>
          <w:szCs w:val="24"/>
        </w:rPr>
        <w:t>Требования к Подрядчику</w:t>
      </w:r>
      <w:r w:rsidRPr="00A32AB3">
        <w:rPr>
          <w:b/>
          <w:bCs/>
          <w:sz w:val="24"/>
          <w:szCs w:val="24"/>
        </w:rPr>
        <w:t>.</w:t>
      </w:r>
    </w:p>
    <w:p w:rsidR="00B8371E" w:rsidRPr="00A32AB3" w:rsidRDefault="00B8371E" w:rsidP="00971EE5">
      <w:pPr>
        <w:pStyle w:val="ae"/>
        <w:tabs>
          <w:tab w:val="left" w:pos="1276"/>
        </w:tabs>
        <w:ind w:left="0" w:firstLine="0"/>
        <w:rPr>
          <w:sz w:val="24"/>
          <w:szCs w:val="24"/>
        </w:rPr>
      </w:pPr>
      <w:proofErr w:type="gramStart"/>
      <w:r w:rsidRPr="00A32AB3">
        <w:rPr>
          <w:bCs/>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sidRPr="00A32AB3">
        <w:rPr>
          <w:bCs/>
          <w:sz w:val="24"/>
          <w:szCs w:val="24"/>
        </w:rPr>
        <w:t>Россети</w:t>
      </w:r>
      <w:proofErr w:type="spellEnd"/>
      <w:r w:rsidRPr="00A32AB3">
        <w:rPr>
          <w:bCs/>
          <w:sz w:val="24"/>
          <w:szCs w:val="24"/>
        </w:rPr>
        <w:t>» (Положению о закупке)» (утв. решением Совета директоров ПАО «</w:t>
      </w:r>
      <w:proofErr w:type="spellStart"/>
      <w:r w:rsidRPr="00A32AB3">
        <w:rPr>
          <w:bCs/>
          <w:sz w:val="24"/>
          <w:szCs w:val="24"/>
        </w:rPr>
        <w:t>Россети</w:t>
      </w:r>
      <w:proofErr w:type="spellEnd"/>
      <w:r w:rsidRPr="00A32AB3">
        <w:rPr>
          <w:bCs/>
          <w:sz w:val="24"/>
          <w:szCs w:val="24"/>
        </w:rPr>
        <w:t>» протокол от 30.10.2015 №206 (в редакции протоколов от</w:t>
      </w:r>
      <w:proofErr w:type="gramEnd"/>
      <w:r w:rsidRPr="00A32AB3">
        <w:rPr>
          <w:bCs/>
          <w:sz w:val="24"/>
          <w:szCs w:val="24"/>
        </w:rPr>
        <w:t xml:space="preserve"> </w:t>
      </w:r>
      <w:proofErr w:type="gramStart"/>
      <w:r w:rsidRPr="00A32AB3">
        <w:rPr>
          <w:bCs/>
          <w:sz w:val="24"/>
          <w:szCs w:val="24"/>
        </w:rPr>
        <w:t>19.08.2016 № 239, от 08.11.2016 № 244, от 16.12.2016 № 247, от 19.05.2017 № 265, от 31.05.2017 № 269).</w:t>
      </w:r>
      <w:proofErr w:type="gramEnd"/>
    </w:p>
    <w:p w:rsidR="00C443FB" w:rsidRPr="00A32AB3" w:rsidRDefault="00C443FB" w:rsidP="00630B8C">
      <w:pPr>
        <w:pStyle w:val="ae"/>
        <w:numPr>
          <w:ilvl w:val="0"/>
          <w:numId w:val="3"/>
        </w:numPr>
        <w:tabs>
          <w:tab w:val="left" w:pos="426"/>
        </w:tabs>
        <w:ind w:left="0" w:firstLine="0"/>
        <w:jc w:val="center"/>
        <w:rPr>
          <w:b/>
          <w:bCs/>
          <w:sz w:val="24"/>
          <w:szCs w:val="24"/>
        </w:rPr>
      </w:pPr>
      <w:r w:rsidRPr="00A32AB3">
        <w:rPr>
          <w:b/>
          <w:sz w:val="24"/>
          <w:szCs w:val="24"/>
        </w:rPr>
        <w:t>Требования к выполнению работ</w:t>
      </w:r>
      <w:r w:rsidRPr="00A32AB3">
        <w:rPr>
          <w:b/>
          <w:bCs/>
          <w:sz w:val="24"/>
          <w:szCs w:val="24"/>
        </w:rPr>
        <w:t>.</w:t>
      </w:r>
    </w:p>
    <w:p w:rsidR="00EC4548" w:rsidRPr="00A32AB3" w:rsidRDefault="00B8371E" w:rsidP="00AF6D8E">
      <w:pPr>
        <w:tabs>
          <w:tab w:val="left" w:pos="1276"/>
        </w:tabs>
        <w:ind w:firstLine="0"/>
        <w:rPr>
          <w:sz w:val="24"/>
          <w:szCs w:val="24"/>
        </w:rPr>
      </w:pPr>
      <w:r w:rsidRPr="00A32AB3">
        <w:rPr>
          <w:sz w:val="24"/>
          <w:szCs w:val="24"/>
        </w:rPr>
        <w:t>5</w:t>
      </w:r>
      <w:r w:rsidR="00C443FB" w:rsidRPr="00A32AB3">
        <w:rPr>
          <w:sz w:val="24"/>
          <w:szCs w:val="24"/>
        </w:rPr>
        <w:t>.1</w:t>
      </w:r>
      <w:r w:rsidR="00CF7E1D" w:rsidRPr="00A32AB3">
        <w:rPr>
          <w:sz w:val="24"/>
          <w:szCs w:val="24"/>
        </w:rPr>
        <w:t>.</w:t>
      </w:r>
      <w:r w:rsidR="0053483D" w:rsidRPr="00A32AB3">
        <w:rPr>
          <w:sz w:val="24"/>
          <w:szCs w:val="24"/>
        </w:rPr>
        <w:t xml:space="preserve"> </w:t>
      </w:r>
      <w:r w:rsidR="00EC4548" w:rsidRPr="00A32AB3">
        <w:rPr>
          <w:sz w:val="24"/>
          <w:szCs w:val="24"/>
        </w:rPr>
        <w:t>Доставк</w:t>
      </w:r>
      <w:r w:rsidR="00D56492" w:rsidRPr="00A32AB3">
        <w:rPr>
          <w:sz w:val="24"/>
          <w:szCs w:val="24"/>
        </w:rPr>
        <w:t>у</w:t>
      </w:r>
      <w:r w:rsidR="00EC4548" w:rsidRPr="00A32AB3">
        <w:rPr>
          <w:sz w:val="24"/>
          <w:szCs w:val="24"/>
        </w:rPr>
        <w:t xml:space="preserve"> трансформатор</w:t>
      </w:r>
      <w:r w:rsidR="00D56492" w:rsidRPr="00A32AB3">
        <w:rPr>
          <w:sz w:val="24"/>
          <w:szCs w:val="24"/>
        </w:rPr>
        <w:t>а</w:t>
      </w:r>
      <w:r w:rsidR="00EC4548" w:rsidRPr="00A32AB3">
        <w:rPr>
          <w:sz w:val="24"/>
          <w:szCs w:val="24"/>
        </w:rPr>
        <w:t xml:space="preserve"> </w:t>
      </w:r>
      <w:r w:rsidR="008F210B" w:rsidRPr="008F210B">
        <w:rPr>
          <w:sz w:val="24"/>
          <w:szCs w:val="24"/>
        </w:rPr>
        <w:t>ТМН-1000/35/10</w:t>
      </w:r>
      <w:r w:rsidR="00AF6D8E">
        <w:rPr>
          <w:sz w:val="24"/>
          <w:szCs w:val="24"/>
        </w:rPr>
        <w:t xml:space="preserve"> </w:t>
      </w:r>
      <w:r w:rsidR="00EC4548" w:rsidRPr="00A32AB3">
        <w:rPr>
          <w:sz w:val="24"/>
          <w:szCs w:val="24"/>
        </w:rPr>
        <w:t>для выполнения ремонта и обратно Подрядчик осуществляет своими силами и за свой счет. Приемка трансформатор</w:t>
      </w:r>
      <w:r w:rsidR="00D56492" w:rsidRPr="00A32AB3">
        <w:rPr>
          <w:sz w:val="24"/>
          <w:szCs w:val="24"/>
        </w:rPr>
        <w:t>а</w:t>
      </w:r>
      <w:r w:rsidR="00EC4548" w:rsidRPr="00A32AB3">
        <w:rPr>
          <w:sz w:val="24"/>
          <w:szCs w:val="24"/>
        </w:rPr>
        <w:t xml:space="preserve"> </w:t>
      </w:r>
      <w:r w:rsidR="008F210B" w:rsidRPr="008F210B">
        <w:rPr>
          <w:sz w:val="24"/>
          <w:szCs w:val="24"/>
        </w:rPr>
        <w:t>ТМН-1000/35/10</w:t>
      </w:r>
      <w:r w:rsidR="00AF6D8E">
        <w:rPr>
          <w:sz w:val="24"/>
          <w:szCs w:val="24"/>
        </w:rPr>
        <w:t xml:space="preserve"> </w:t>
      </w:r>
      <w:r w:rsidR="00EC4548" w:rsidRPr="00A32AB3">
        <w:rPr>
          <w:sz w:val="24"/>
          <w:szCs w:val="24"/>
        </w:rPr>
        <w:t xml:space="preserve">после ремонта осуществляется на базе Заказчика по адресу: </w:t>
      </w:r>
      <w:r w:rsidR="00370EAF">
        <w:rPr>
          <w:sz w:val="24"/>
          <w:szCs w:val="24"/>
        </w:rPr>
        <w:t>Костромская обл., г. Нея, ул. Энергетиков,11</w:t>
      </w:r>
      <w:r w:rsidR="00EC4548" w:rsidRPr="00A32AB3">
        <w:rPr>
          <w:sz w:val="24"/>
          <w:szCs w:val="24"/>
        </w:rPr>
        <w:t>. Транспортные расходы Подрядчика по доставке трансформат</w:t>
      </w:r>
      <w:r w:rsidR="00D56492" w:rsidRPr="00A32AB3">
        <w:rPr>
          <w:sz w:val="24"/>
          <w:szCs w:val="24"/>
        </w:rPr>
        <w:t>ора</w:t>
      </w:r>
      <w:r w:rsidR="00EC4548" w:rsidRPr="00A32AB3">
        <w:rPr>
          <w:sz w:val="24"/>
          <w:szCs w:val="24"/>
        </w:rPr>
        <w:t xml:space="preserve"> </w:t>
      </w:r>
      <w:r w:rsidR="00971EE5">
        <w:rPr>
          <w:sz w:val="24"/>
          <w:szCs w:val="24"/>
        </w:rPr>
        <w:t xml:space="preserve">в ремонт и </w:t>
      </w:r>
      <w:r w:rsidR="00EC4548" w:rsidRPr="00A32AB3">
        <w:rPr>
          <w:sz w:val="24"/>
          <w:szCs w:val="24"/>
        </w:rPr>
        <w:t>на базу Подрядчика должны входить в стоимость ремонтных работ.</w:t>
      </w:r>
    </w:p>
    <w:p w:rsidR="00971EE5" w:rsidRPr="00971EE5" w:rsidRDefault="00B8371E" w:rsidP="00971EE5">
      <w:pPr>
        <w:tabs>
          <w:tab w:val="left" w:pos="1134"/>
        </w:tabs>
        <w:ind w:firstLine="0"/>
        <w:rPr>
          <w:sz w:val="24"/>
          <w:szCs w:val="24"/>
        </w:rPr>
      </w:pPr>
      <w:r w:rsidRPr="00A32AB3">
        <w:rPr>
          <w:sz w:val="24"/>
          <w:szCs w:val="24"/>
        </w:rPr>
        <w:t>5</w:t>
      </w:r>
      <w:r w:rsidR="00EC4548" w:rsidRPr="00A32AB3">
        <w:rPr>
          <w:sz w:val="24"/>
          <w:szCs w:val="24"/>
        </w:rPr>
        <w:t xml:space="preserve">.2. </w:t>
      </w:r>
      <w:r w:rsidR="00971EE5" w:rsidRPr="00971EE5">
        <w:rPr>
          <w:sz w:val="24"/>
          <w:szCs w:val="24"/>
        </w:rPr>
        <w:t xml:space="preserve">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w:t>
      </w:r>
      <w:proofErr w:type="gramStart"/>
      <w:r w:rsidR="00971EE5" w:rsidRPr="00971EE5">
        <w:rPr>
          <w:sz w:val="24"/>
          <w:szCs w:val="24"/>
        </w:rPr>
        <w:t>договора</w:t>
      </w:r>
      <w:proofErr w:type="gramEnd"/>
      <w:r w:rsidR="00971EE5" w:rsidRPr="00971EE5">
        <w:rPr>
          <w:sz w:val="24"/>
          <w:szCs w:val="24"/>
        </w:rPr>
        <w:t xml:space="preserve">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971EE5" w:rsidRDefault="00971EE5" w:rsidP="00971EE5">
      <w:pPr>
        <w:tabs>
          <w:tab w:val="left" w:pos="1134"/>
        </w:tabs>
        <w:ind w:firstLine="0"/>
        <w:rPr>
          <w:sz w:val="24"/>
          <w:szCs w:val="24"/>
        </w:rPr>
      </w:pPr>
      <w:r w:rsidRPr="00971EE5">
        <w:rPr>
          <w:sz w:val="24"/>
          <w:szCs w:val="24"/>
        </w:rPr>
        <w:lastRenderedPageBreak/>
        <w:t xml:space="preserve">5.3. </w:t>
      </w:r>
      <w:r w:rsidRPr="00A32AB3">
        <w:rPr>
          <w:sz w:val="24"/>
          <w:szCs w:val="24"/>
        </w:rPr>
        <w:t xml:space="preserve">Перед ремонтом Заказчик проводит обследование и испытание трансформатора и по результатам составляется дефектный акт с </w:t>
      </w:r>
      <w:proofErr w:type="spellStart"/>
      <w:r w:rsidRPr="00A32AB3">
        <w:rPr>
          <w:sz w:val="24"/>
          <w:szCs w:val="24"/>
        </w:rPr>
        <w:t>фотофиксацией</w:t>
      </w:r>
      <w:proofErr w:type="spellEnd"/>
      <w:r w:rsidRPr="00A32AB3">
        <w:rPr>
          <w:sz w:val="24"/>
          <w:szCs w:val="24"/>
        </w:rPr>
        <w:t xml:space="preserve"> всех выявленных повреждений. Дефектный акт с фотографиями внешнего вида и повреждений и сметным расчетом на трансформатор направляется в </w:t>
      </w:r>
      <w:r w:rsidRPr="00A32AB3">
        <w:rPr>
          <w:iCs/>
          <w:color w:val="000000"/>
          <w:sz w:val="24"/>
          <w:szCs w:val="24"/>
        </w:rPr>
        <w:t xml:space="preserve">ПАО «МРСК Центра»- «Костромаэнерго» </w:t>
      </w:r>
      <w:r w:rsidRPr="00A32AB3">
        <w:rPr>
          <w:sz w:val="24"/>
          <w:szCs w:val="24"/>
        </w:rPr>
        <w:t>для согласования до проведения ремонта</w:t>
      </w:r>
      <w:r w:rsidRPr="00971EE5">
        <w:rPr>
          <w:sz w:val="24"/>
          <w:szCs w:val="24"/>
        </w:rPr>
        <w:t>,</w:t>
      </w:r>
      <w:r w:rsidR="005E0553">
        <w:rPr>
          <w:sz w:val="24"/>
          <w:szCs w:val="24"/>
        </w:rPr>
        <w:t xml:space="preserve"> </w:t>
      </w:r>
      <w:r w:rsidRPr="00971EE5">
        <w:rPr>
          <w:sz w:val="24"/>
          <w:szCs w:val="24"/>
        </w:rPr>
        <w:t>при этом допускается корректировка объёмов работ в рамках стоимости заключенного договора.</w:t>
      </w:r>
    </w:p>
    <w:p w:rsidR="00971EE5" w:rsidRPr="005E0553" w:rsidRDefault="00971EE5" w:rsidP="00971EE5">
      <w:pPr>
        <w:tabs>
          <w:tab w:val="left" w:pos="1134"/>
        </w:tabs>
        <w:ind w:firstLine="0"/>
        <w:rPr>
          <w:sz w:val="24"/>
          <w:szCs w:val="24"/>
        </w:rPr>
      </w:pPr>
      <w:r>
        <w:rPr>
          <w:sz w:val="24"/>
          <w:szCs w:val="24"/>
        </w:rPr>
        <w:t>5.4</w:t>
      </w:r>
      <w:r w:rsidRPr="005E0553">
        <w:rPr>
          <w:sz w:val="24"/>
          <w:szCs w:val="24"/>
        </w:rPr>
        <w:t xml:space="preserve">. </w:t>
      </w:r>
      <w:r w:rsidR="005E0553" w:rsidRPr="005E0553">
        <w:rPr>
          <w:sz w:val="24"/>
          <w:szCs w:val="24"/>
        </w:rPr>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9B0BA0" w:rsidRPr="009B0BA0" w:rsidRDefault="009B0BA0" w:rsidP="009B0BA0">
      <w:pPr>
        <w:pStyle w:val="a4"/>
        <w:ind w:left="0" w:firstLine="0"/>
        <w:jc w:val="both"/>
        <w:rPr>
          <w:sz w:val="24"/>
          <w:szCs w:val="24"/>
        </w:rPr>
      </w:pPr>
      <w:r>
        <w:rPr>
          <w:sz w:val="24"/>
          <w:szCs w:val="24"/>
        </w:rPr>
        <w:t xml:space="preserve">5.5. </w:t>
      </w:r>
      <w:r w:rsidRPr="009B0BA0">
        <w:rPr>
          <w:sz w:val="24"/>
          <w:szCs w:val="24"/>
        </w:rPr>
        <w:t>В объем выполняемых работ входит:</w:t>
      </w:r>
    </w:p>
    <w:p w:rsidR="009B0BA0" w:rsidRPr="009B0BA0" w:rsidRDefault="009B0BA0" w:rsidP="009B0BA0">
      <w:pPr>
        <w:pStyle w:val="a4"/>
        <w:ind w:left="0" w:firstLine="0"/>
        <w:jc w:val="both"/>
        <w:rPr>
          <w:sz w:val="24"/>
          <w:szCs w:val="24"/>
        </w:rPr>
      </w:pPr>
      <w:r w:rsidRPr="009B0BA0">
        <w:rPr>
          <w:sz w:val="24"/>
          <w:szCs w:val="24"/>
        </w:rPr>
        <w:t>- доставка на место производства работ, оборудования, материалов, техники, инструментов и персонала;</w:t>
      </w:r>
    </w:p>
    <w:p w:rsidR="009B0BA0" w:rsidRPr="009B0BA0" w:rsidRDefault="009B0BA0" w:rsidP="009B0BA0">
      <w:pPr>
        <w:pStyle w:val="a4"/>
        <w:ind w:left="0" w:firstLine="0"/>
        <w:jc w:val="both"/>
        <w:rPr>
          <w:sz w:val="24"/>
          <w:szCs w:val="24"/>
        </w:rPr>
      </w:pPr>
      <w:r w:rsidRPr="009B0BA0">
        <w:rPr>
          <w:sz w:val="24"/>
          <w:szCs w:val="24"/>
        </w:rPr>
        <w:t>- погрузо-разгрузочные работы;</w:t>
      </w:r>
    </w:p>
    <w:p w:rsidR="009B0BA0" w:rsidRPr="009B0BA0" w:rsidRDefault="009B0BA0" w:rsidP="009B0BA0">
      <w:pPr>
        <w:pStyle w:val="a4"/>
        <w:ind w:left="0" w:firstLine="0"/>
        <w:jc w:val="both"/>
        <w:rPr>
          <w:sz w:val="24"/>
          <w:szCs w:val="24"/>
        </w:rPr>
      </w:pPr>
      <w:r w:rsidRPr="009B0BA0">
        <w:rPr>
          <w:sz w:val="24"/>
          <w:szCs w:val="24"/>
        </w:rPr>
        <w:t xml:space="preserve">- необходимый комплекс испытаний; </w:t>
      </w:r>
    </w:p>
    <w:p w:rsidR="009B0BA0" w:rsidRPr="009B0BA0" w:rsidRDefault="009B0BA0" w:rsidP="009B0BA0">
      <w:pPr>
        <w:pStyle w:val="a4"/>
        <w:ind w:left="0" w:firstLine="0"/>
        <w:jc w:val="both"/>
        <w:rPr>
          <w:sz w:val="24"/>
          <w:szCs w:val="24"/>
        </w:rPr>
      </w:pPr>
      <w:r w:rsidRPr="009B0BA0">
        <w:rPr>
          <w:sz w:val="24"/>
          <w:szCs w:val="24"/>
        </w:rPr>
        <w:t xml:space="preserve">- необходимый комплекс ремонта в соответствии с действующими циркулярами и указаниями заводских инструкций по выполнению ремонта; </w:t>
      </w:r>
    </w:p>
    <w:p w:rsidR="009B0BA0" w:rsidRPr="009B0BA0" w:rsidRDefault="009B0BA0" w:rsidP="009B0BA0">
      <w:pPr>
        <w:pStyle w:val="a4"/>
        <w:ind w:left="0" w:firstLine="0"/>
        <w:jc w:val="both"/>
        <w:rPr>
          <w:sz w:val="24"/>
          <w:szCs w:val="24"/>
        </w:rPr>
      </w:pPr>
      <w:r w:rsidRPr="009B0BA0">
        <w:rPr>
          <w:sz w:val="24"/>
          <w:szCs w:val="24"/>
        </w:rPr>
        <w:t>- покраска трансформаторов;</w:t>
      </w:r>
    </w:p>
    <w:p w:rsidR="009B0BA0" w:rsidRPr="009B0BA0" w:rsidRDefault="009B0BA0" w:rsidP="009B0BA0">
      <w:pPr>
        <w:pStyle w:val="a4"/>
        <w:ind w:left="0" w:firstLine="0"/>
        <w:jc w:val="both"/>
        <w:rPr>
          <w:sz w:val="24"/>
          <w:szCs w:val="24"/>
        </w:rPr>
      </w:pPr>
      <w:r w:rsidRPr="009B0BA0">
        <w:rPr>
          <w:sz w:val="24"/>
          <w:szCs w:val="24"/>
        </w:rPr>
        <w:t>- нанесение диспетчерских наименований;</w:t>
      </w:r>
    </w:p>
    <w:p w:rsidR="009B0BA0" w:rsidRPr="009B0BA0" w:rsidRDefault="009B0BA0" w:rsidP="009B0BA0">
      <w:pPr>
        <w:pStyle w:val="a4"/>
        <w:ind w:left="0" w:firstLine="0"/>
        <w:jc w:val="both"/>
        <w:rPr>
          <w:sz w:val="24"/>
          <w:szCs w:val="24"/>
        </w:rPr>
      </w:pPr>
      <w:r w:rsidRPr="009B0BA0">
        <w:rPr>
          <w:sz w:val="24"/>
          <w:szCs w:val="24"/>
        </w:rPr>
        <w:t>- обеспечение сохранности новых и демонтированных материалов и оборудования до завершения работ;</w:t>
      </w:r>
    </w:p>
    <w:p w:rsidR="009B0BA0" w:rsidRDefault="009B0BA0" w:rsidP="009B0BA0">
      <w:pPr>
        <w:tabs>
          <w:tab w:val="left" w:pos="567"/>
        </w:tabs>
        <w:ind w:firstLine="0"/>
        <w:rPr>
          <w:sz w:val="24"/>
          <w:szCs w:val="24"/>
        </w:rPr>
      </w:pPr>
      <w:r w:rsidRPr="009B0BA0">
        <w:rPr>
          <w:sz w:val="24"/>
          <w:szCs w:val="24"/>
        </w:rPr>
        <w:t>- наведение эксплуатационного порядка и вывоз используемых материалов и оборудования после завершения работ;</w:t>
      </w:r>
    </w:p>
    <w:p w:rsidR="009B0BA0" w:rsidRPr="009B0BA0" w:rsidRDefault="009B0BA0" w:rsidP="009B0BA0">
      <w:pPr>
        <w:tabs>
          <w:tab w:val="left" w:pos="567"/>
        </w:tabs>
        <w:ind w:firstLine="0"/>
        <w:rPr>
          <w:sz w:val="24"/>
          <w:szCs w:val="24"/>
        </w:rPr>
      </w:pPr>
      <w:r>
        <w:rPr>
          <w:sz w:val="24"/>
          <w:szCs w:val="24"/>
        </w:rPr>
        <w:t xml:space="preserve">- установка комплекта латунных шайб и гаек </w:t>
      </w:r>
      <w:proofErr w:type="gramStart"/>
      <w:r>
        <w:rPr>
          <w:sz w:val="24"/>
          <w:szCs w:val="24"/>
        </w:rPr>
        <w:t>на</w:t>
      </w:r>
      <w:proofErr w:type="gramEnd"/>
      <w:r>
        <w:rPr>
          <w:sz w:val="24"/>
          <w:szCs w:val="24"/>
        </w:rPr>
        <w:t xml:space="preserve"> ввода трансформатора;</w:t>
      </w:r>
    </w:p>
    <w:p w:rsidR="005E0553" w:rsidRPr="009B0BA0" w:rsidRDefault="009B0BA0" w:rsidP="009B0BA0">
      <w:pPr>
        <w:tabs>
          <w:tab w:val="left" w:pos="1134"/>
        </w:tabs>
        <w:ind w:firstLine="0"/>
        <w:rPr>
          <w:sz w:val="24"/>
          <w:szCs w:val="24"/>
        </w:rPr>
      </w:pPr>
      <w:r w:rsidRPr="009B0BA0">
        <w:rPr>
          <w:sz w:val="24"/>
          <w:szCs w:val="24"/>
        </w:rPr>
        <w:t>- утилизация отработанных материалов (силикагеля и т.д.).</w:t>
      </w:r>
    </w:p>
    <w:p w:rsidR="009B0BA0" w:rsidRPr="009B0BA0" w:rsidRDefault="009B0BA0" w:rsidP="009B0BA0">
      <w:pPr>
        <w:tabs>
          <w:tab w:val="left" w:pos="1134"/>
        </w:tabs>
        <w:ind w:firstLine="0"/>
        <w:rPr>
          <w:sz w:val="24"/>
          <w:szCs w:val="24"/>
        </w:rPr>
      </w:pPr>
      <w:r w:rsidRPr="009B0BA0">
        <w:rPr>
          <w:sz w:val="24"/>
          <w:szCs w:val="24"/>
        </w:rPr>
        <w:t xml:space="preserve">5.6. </w:t>
      </w:r>
      <w:r w:rsidRPr="009B0BA0">
        <w:rPr>
          <w:sz w:val="24"/>
          <w:szCs w:val="24"/>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9B0BA0" w:rsidRPr="009B0BA0" w:rsidRDefault="009B0BA0" w:rsidP="009B0BA0">
      <w:pPr>
        <w:tabs>
          <w:tab w:val="left" w:pos="1134"/>
        </w:tabs>
        <w:ind w:firstLine="0"/>
        <w:rPr>
          <w:sz w:val="24"/>
          <w:szCs w:val="24"/>
          <w:shd w:val="clear" w:color="auto" w:fill="FFFFFF"/>
        </w:rPr>
      </w:pPr>
      <w:r w:rsidRPr="009B0BA0">
        <w:rPr>
          <w:sz w:val="24"/>
          <w:szCs w:val="24"/>
        </w:rPr>
        <w:t xml:space="preserve">5.7. </w:t>
      </w:r>
      <w:r w:rsidRPr="009B0BA0">
        <w:rPr>
          <w:sz w:val="24"/>
          <w:szCs w:val="24"/>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9B0BA0" w:rsidRPr="009B0BA0" w:rsidRDefault="009B0BA0" w:rsidP="009B0BA0">
      <w:pPr>
        <w:tabs>
          <w:tab w:val="left" w:pos="1134"/>
        </w:tabs>
        <w:ind w:firstLine="0"/>
        <w:rPr>
          <w:sz w:val="24"/>
          <w:szCs w:val="24"/>
        </w:rPr>
      </w:pPr>
      <w:r w:rsidRPr="009B0BA0">
        <w:rPr>
          <w:sz w:val="24"/>
          <w:szCs w:val="24"/>
          <w:shd w:val="clear" w:color="auto" w:fill="FFFFFF"/>
        </w:rPr>
        <w:t xml:space="preserve">5.8. </w:t>
      </w:r>
      <w:r w:rsidRPr="009B0BA0">
        <w:rPr>
          <w:sz w:val="24"/>
          <w:szCs w:val="24"/>
        </w:rPr>
        <w:t>Номенклатура применяемого оборудования и материалов должна соответствовать Положению ПАО «</w:t>
      </w:r>
      <w:proofErr w:type="spellStart"/>
      <w:r w:rsidRPr="009B0BA0">
        <w:rPr>
          <w:sz w:val="24"/>
          <w:szCs w:val="24"/>
        </w:rPr>
        <w:t>Россети</w:t>
      </w:r>
      <w:proofErr w:type="spellEnd"/>
      <w:r w:rsidRPr="009B0BA0">
        <w:rPr>
          <w:sz w:val="24"/>
          <w:szCs w:val="24"/>
        </w:rPr>
        <w:t xml:space="preserve">» «О единой технической политике в </w:t>
      </w:r>
      <w:proofErr w:type="spellStart"/>
      <w:r w:rsidRPr="009B0BA0">
        <w:rPr>
          <w:sz w:val="24"/>
          <w:szCs w:val="24"/>
        </w:rPr>
        <w:t>электросетевом</w:t>
      </w:r>
      <w:proofErr w:type="spellEnd"/>
      <w:r w:rsidRPr="009B0BA0">
        <w:rPr>
          <w:sz w:val="24"/>
          <w:szCs w:val="24"/>
        </w:rPr>
        <w:t xml:space="preserve">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9B0BA0" w:rsidRPr="009B0BA0" w:rsidRDefault="009B0BA0" w:rsidP="009B0BA0">
      <w:pPr>
        <w:tabs>
          <w:tab w:val="left" w:pos="1134"/>
        </w:tabs>
        <w:ind w:firstLine="0"/>
        <w:rPr>
          <w:sz w:val="24"/>
          <w:szCs w:val="24"/>
        </w:rPr>
      </w:pPr>
      <w:r w:rsidRPr="009B0BA0">
        <w:rPr>
          <w:sz w:val="24"/>
          <w:szCs w:val="24"/>
        </w:rPr>
        <w:t>5.9.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w:t>
      </w:r>
      <w:proofErr w:type="spellStart"/>
      <w:r w:rsidRPr="009B0BA0">
        <w:rPr>
          <w:sz w:val="24"/>
          <w:szCs w:val="24"/>
        </w:rPr>
        <w:t>Россети</w:t>
      </w:r>
      <w:proofErr w:type="spellEnd"/>
      <w:r w:rsidRPr="009B0BA0">
        <w:rPr>
          <w:sz w:val="24"/>
          <w:szCs w:val="24"/>
        </w:rPr>
        <w:t>» и ГОСТ.</w:t>
      </w:r>
    </w:p>
    <w:p w:rsidR="009B0BA0" w:rsidRPr="009B0BA0" w:rsidRDefault="009B0BA0" w:rsidP="009B0BA0">
      <w:pPr>
        <w:tabs>
          <w:tab w:val="left" w:pos="1134"/>
        </w:tabs>
        <w:ind w:firstLine="0"/>
        <w:rPr>
          <w:sz w:val="24"/>
          <w:szCs w:val="24"/>
        </w:rPr>
      </w:pPr>
      <w:r w:rsidRPr="009B0BA0">
        <w:rPr>
          <w:sz w:val="24"/>
          <w:szCs w:val="24"/>
        </w:rPr>
        <w:t>5.10. 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9B0BA0" w:rsidRPr="009B0BA0" w:rsidRDefault="009B0BA0" w:rsidP="009B0BA0">
      <w:pPr>
        <w:tabs>
          <w:tab w:val="left" w:pos="1134"/>
        </w:tabs>
        <w:ind w:firstLine="0"/>
        <w:rPr>
          <w:sz w:val="24"/>
          <w:szCs w:val="24"/>
        </w:rPr>
      </w:pPr>
      <w:r w:rsidRPr="009B0BA0">
        <w:rPr>
          <w:sz w:val="24"/>
          <w:szCs w:val="24"/>
        </w:rPr>
        <w:t xml:space="preserve">5.11. 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w:t>
      </w:r>
      <w:r w:rsidRPr="009B0BA0">
        <w:rPr>
          <w:sz w:val="24"/>
          <w:szCs w:val="24"/>
        </w:rPr>
        <w:lastRenderedPageBreak/>
        <w:t>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9B0BA0" w:rsidRPr="009B0BA0" w:rsidRDefault="009B0BA0" w:rsidP="009B0BA0">
      <w:pPr>
        <w:tabs>
          <w:tab w:val="left" w:pos="709"/>
        </w:tabs>
        <w:ind w:firstLine="0"/>
        <w:rPr>
          <w:sz w:val="24"/>
          <w:szCs w:val="24"/>
        </w:rPr>
      </w:pPr>
      <w:r w:rsidRPr="009B0BA0">
        <w:rPr>
          <w:sz w:val="24"/>
          <w:szCs w:val="24"/>
        </w:rPr>
        <w:t>5.12. При демонтаже деталей и узлов Подрядчик обязан обеспечить их сохранность и передачу Заказчику в надлежащем состоянии.</w:t>
      </w:r>
    </w:p>
    <w:p w:rsidR="009B0BA0" w:rsidRPr="009B0BA0" w:rsidRDefault="009B0BA0" w:rsidP="009B0BA0">
      <w:pPr>
        <w:tabs>
          <w:tab w:val="left" w:pos="567"/>
        </w:tabs>
        <w:ind w:firstLine="0"/>
        <w:rPr>
          <w:sz w:val="24"/>
          <w:szCs w:val="24"/>
        </w:rPr>
      </w:pPr>
      <w:r w:rsidRPr="009B0BA0">
        <w:rPr>
          <w:sz w:val="24"/>
          <w:szCs w:val="24"/>
        </w:rPr>
        <w:t>5.13.</w:t>
      </w:r>
      <w:r w:rsidRPr="009B0BA0">
        <w:rPr>
          <w:sz w:val="24"/>
          <w:szCs w:val="24"/>
        </w:rPr>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9B0BA0" w:rsidRPr="009B0BA0" w:rsidRDefault="009B0BA0" w:rsidP="009B0BA0">
      <w:pPr>
        <w:tabs>
          <w:tab w:val="left" w:pos="709"/>
        </w:tabs>
        <w:ind w:firstLine="0"/>
        <w:rPr>
          <w:sz w:val="24"/>
          <w:szCs w:val="24"/>
        </w:rPr>
      </w:pPr>
      <w:r w:rsidRPr="009B0BA0">
        <w:rPr>
          <w:sz w:val="24"/>
          <w:szCs w:val="24"/>
        </w:rPr>
        <w:t>5.14. Подрядчик обязан провести контрольные испытания ремонтируемого оборудования в объёме, предусмотренном РД 34.45-51.300-97 как до, так и после проведения работ.</w:t>
      </w:r>
    </w:p>
    <w:p w:rsidR="009B0BA0" w:rsidRPr="009B0BA0" w:rsidRDefault="009B0BA0" w:rsidP="009B0BA0">
      <w:pPr>
        <w:tabs>
          <w:tab w:val="left" w:pos="709"/>
        </w:tabs>
        <w:ind w:firstLine="0"/>
        <w:rPr>
          <w:sz w:val="24"/>
          <w:szCs w:val="24"/>
        </w:rPr>
      </w:pPr>
      <w:r w:rsidRPr="009B0BA0">
        <w:rPr>
          <w:sz w:val="24"/>
          <w:szCs w:val="24"/>
        </w:rPr>
        <w:t>5.15. На отремонтированном оборудовании должны быть нанесены новые диспетчерские наименования.</w:t>
      </w:r>
    </w:p>
    <w:p w:rsidR="009B0BA0" w:rsidRPr="009B0BA0" w:rsidRDefault="009B0BA0" w:rsidP="009B0BA0">
      <w:pPr>
        <w:snapToGrid w:val="0"/>
        <w:ind w:firstLine="0"/>
        <w:rPr>
          <w:sz w:val="24"/>
          <w:szCs w:val="24"/>
        </w:rPr>
      </w:pPr>
      <w:r w:rsidRPr="009B0BA0">
        <w:rPr>
          <w:sz w:val="24"/>
          <w:szCs w:val="24"/>
        </w:rPr>
        <w:t>5.16.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9B0BA0" w:rsidRPr="009B0BA0" w:rsidRDefault="009B0BA0" w:rsidP="009B0BA0">
      <w:pPr>
        <w:snapToGrid w:val="0"/>
        <w:ind w:firstLine="0"/>
        <w:rPr>
          <w:sz w:val="24"/>
          <w:szCs w:val="24"/>
        </w:rPr>
      </w:pPr>
      <w:r w:rsidRPr="009B0BA0">
        <w:rPr>
          <w:sz w:val="24"/>
          <w:szCs w:val="24"/>
        </w:rPr>
        <w:t>5.17.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9B0BA0" w:rsidRPr="009B0BA0" w:rsidRDefault="009B0BA0" w:rsidP="009B0BA0">
      <w:pPr>
        <w:tabs>
          <w:tab w:val="left" w:pos="567"/>
        </w:tabs>
        <w:ind w:firstLine="0"/>
        <w:rPr>
          <w:sz w:val="24"/>
          <w:szCs w:val="24"/>
        </w:rPr>
      </w:pPr>
      <w:r w:rsidRPr="009B0BA0">
        <w:rPr>
          <w:sz w:val="24"/>
          <w:szCs w:val="24"/>
        </w:rPr>
        <w:t>5.18.</w:t>
      </w:r>
      <w:r w:rsidRPr="009B0BA0">
        <w:rPr>
          <w:sz w:val="24"/>
          <w:szCs w:val="24"/>
        </w:rPr>
        <w:tab/>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9B0BA0" w:rsidRPr="009B0BA0" w:rsidRDefault="009B0BA0" w:rsidP="009B0BA0">
      <w:pPr>
        <w:ind w:firstLine="0"/>
        <w:rPr>
          <w:sz w:val="24"/>
          <w:szCs w:val="24"/>
        </w:rPr>
      </w:pPr>
      <w:r w:rsidRPr="009B0BA0">
        <w:rPr>
          <w:sz w:val="24"/>
          <w:szCs w:val="24"/>
        </w:rPr>
        <w:t>5.19.</w:t>
      </w:r>
      <w:r w:rsidRPr="009B0BA0">
        <w:rPr>
          <w:sz w:val="24"/>
          <w:szCs w:val="24"/>
        </w:rPr>
        <w:tab/>
      </w:r>
      <w:r w:rsidRPr="009B0BA0">
        <w:rPr>
          <w:color w:val="000000"/>
          <w:sz w:val="24"/>
          <w:szCs w:val="24"/>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9B0BA0">
        <w:rPr>
          <w:color w:val="000000"/>
          <w:sz w:val="24"/>
          <w:szCs w:val="24"/>
          <w:shd w:val="clear" w:color="auto" w:fill="CCCCCC"/>
        </w:rPr>
        <w:t xml:space="preserve"> </w:t>
      </w:r>
      <w:r w:rsidRPr="009B0BA0">
        <w:rPr>
          <w:color w:val="000000"/>
          <w:sz w:val="24"/>
          <w:szCs w:val="24"/>
        </w:rPr>
        <w:t>выполняемых ими работ</w:t>
      </w:r>
      <w:r w:rsidRPr="009B0BA0">
        <w:rPr>
          <w:sz w:val="24"/>
          <w:szCs w:val="24"/>
        </w:rPr>
        <w:t xml:space="preserve">. </w:t>
      </w:r>
    </w:p>
    <w:p w:rsidR="009B0BA0" w:rsidRPr="009B0BA0" w:rsidRDefault="009B0BA0" w:rsidP="009B0BA0">
      <w:pPr>
        <w:ind w:firstLine="0"/>
        <w:rPr>
          <w:sz w:val="24"/>
          <w:szCs w:val="24"/>
        </w:rPr>
      </w:pPr>
      <w:r w:rsidRPr="009B0BA0">
        <w:rPr>
          <w:sz w:val="24"/>
          <w:szCs w:val="24"/>
        </w:rPr>
        <w:tab/>
      </w:r>
      <w:r w:rsidRPr="009B0BA0">
        <w:rPr>
          <w:color w:val="000000"/>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9B0BA0">
        <w:rPr>
          <w:sz w:val="24"/>
          <w:szCs w:val="24"/>
        </w:rPr>
        <w:t>.</w:t>
      </w:r>
    </w:p>
    <w:p w:rsidR="009B0BA0" w:rsidRPr="009B0BA0" w:rsidRDefault="009B0BA0" w:rsidP="009B0BA0">
      <w:pPr>
        <w:tabs>
          <w:tab w:val="left" w:pos="567"/>
        </w:tabs>
        <w:ind w:firstLine="0"/>
        <w:rPr>
          <w:sz w:val="24"/>
          <w:szCs w:val="24"/>
        </w:rPr>
      </w:pPr>
      <w:r w:rsidRPr="009B0BA0">
        <w:rPr>
          <w:sz w:val="24"/>
          <w:szCs w:val="24"/>
        </w:rPr>
        <w:t>5.20.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9B0BA0" w:rsidRPr="009B0BA0" w:rsidRDefault="009B0BA0" w:rsidP="009B0BA0">
      <w:pPr>
        <w:pStyle w:val="ae"/>
        <w:tabs>
          <w:tab w:val="left" w:pos="0"/>
        </w:tabs>
        <w:ind w:left="0" w:firstLine="0"/>
        <w:rPr>
          <w:sz w:val="24"/>
          <w:szCs w:val="24"/>
        </w:rPr>
      </w:pPr>
      <w:r w:rsidRPr="009B0BA0">
        <w:rPr>
          <w:sz w:val="24"/>
          <w:szCs w:val="24"/>
        </w:rPr>
        <w:t xml:space="preserve">5.21.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8" w:history="1">
        <w:r w:rsidRPr="009B0BA0">
          <w:rPr>
            <w:sz w:val="24"/>
            <w:szCs w:val="24"/>
          </w:rPr>
          <w:t>Приказа</w:t>
        </w:r>
      </w:hyperlink>
      <w:r w:rsidRPr="009B0BA0">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  </w:t>
      </w:r>
      <w:r w:rsidRPr="009B0BA0">
        <w:rPr>
          <w:sz w:val="24"/>
          <w:szCs w:val="24"/>
        </w:rPr>
        <w:tab/>
      </w:r>
    </w:p>
    <w:p w:rsidR="009B0BA0" w:rsidRPr="009B0BA0" w:rsidRDefault="009B0BA0" w:rsidP="009B0BA0">
      <w:pPr>
        <w:tabs>
          <w:tab w:val="left" w:pos="1134"/>
        </w:tabs>
        <w:ind w:firstLine="0"/>
        <w:rPr>
          <w:sz w:val="24"/>
          <w:szCs w:val="24"/>
        </w:rPr>
      </w:pPr>
      <w:r w:rsidRPr="009B0BA0">
        <w:rPr>
          <w:sz w:val="24"/>
          <w:szCs w:val="24"/>
        </w:rPr>
        <w:t>5.22.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C443FB" w:rsidRPr="00A32AB3" w:rsidRDefault="00C443FB" w:rsidP="00630B8C">
      <w:pPr>
        <w:pStyle w:val="ae"/>
        <w:numPr>
          <w:ilvl w:val="0"/>
          <w:numId w:val="3"/>
        </w:numPr>
        <w:tabs>
          <w:tab w:val="left" w:pos="426"/>
        </w:tabs>
        <w:ind w:left="0" w:firstLine="0"/>
        <w:jc w:val="center"/>
        <w:rPr>
          <w:b/>
          <w:bCs/>
          <w:sz w:val="24"/>
          <w:szCs w:val="24"/>
        </w:rPr>
      </w:pPr>
      <w:r w:rsidRPr="00A32AB3">
        <w:rPr>
          <w:b/>
          <w:bCs/>
          <w:sz w:val="24"/>
          <w:szCs w:val="24"/>
        </w:rPr>
        <w:t>Правила контроля и приемки работ.</w:t>
      </w:r>
    </w:p>
    <w:p w:rsidR="00B73EEA" w:rsidRPr="000B6559" w:rsidRDefault="00CD34E4" w:rsidP="000B6559">
      <w:pPr>
        <w:numPr>
          <w:ilvl w:val="1"/>
          <w:numId w:val="3"/>
        </w:numPr>
        <w:tabs>
          <w:tab w:val="left" w:pos="567"/>
        </w:tabs>
        <w:ind w:left="0" w:firstLine="0"/>
        <w:rPr>
          <w:sz w:val="24"/>
          <w:szCs w:val="24"/>
        </w:rPr>
      </w:pPr>
      <w:r w:rsidRPr="000B6559">
        <w:rPr>
          <w:sz w:val="24"/>
          <w:szCs w:val="24"/>
        </w:rPr>
        <w:t xml:space="preserve">Заказчик имеет право присутствовать при вскрытии и </w:t>
      </w:r>
      <w:proofErr w:type="spellStart"/>
      <w:r w:rsidRPr="000B6559">
        <w:rPr>
          <w:sz w:val="24"/>
          <w:szCs w:val="24"/>
        </w:rPr>
        <w:t>дефектации</w:t>
      </w:r>
      <w:proofErr w:type="spellEnd"/>
      <w:r w:rsidRPr="000B6559">
        <w:rPr>
          <w:sz w:val="24"/>
          <w:szCs w:val="24"/>
        </w:rPr>
        <w:t xml:space="preserve"> трансформатора с целью контроля над определением объема ремонтных работ.</w:t>
      </w:r>
    </w:p>
    <w:p w:rsidR="006973B3" w:rsidRPr="000B6559" w:rsidRDefault="006973B3" w:rsidP="000B6559">
      <w:pPr>
        <w:numPr>
          <w:ilvl w:val="1"/>
          <w:numId w:val="3"/>
        </w:numPr>
        <w:tabs>
          <w:tab w:val="left" w:pos="567"/>
        </w:tabs>
        <w:ind w:left="0" w:firstLine="0"/>
        <w:rPr>
          <w:sz w:val="24"/>
          <w:szCs w:val="24"/>
        </w:rPr>
      </w:pPr>
      <w:r w:rsidRPr="000B6559">
        <w:rPr>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w:t>
      </w:r>
      <w:proofErr w:type="gramStart"/>
      <w:r w:rsidRPr="000B6559">
        <w:rPr>
          <w:sz w:val="24"/>
          <w:szCs w:val="24"/>
        </w:rPr>
        <w:t>контроль за</w:t>
      </w:r>
      <w:proofErr w:type="gramEnd"/>
      <w:r w:rsidRPr="000B6559">
        <w:rPr>
          <w:sz w:val="24"/>
          <w:szCs w:val="24"/>
        </w:rPr>
        <w:t xml:space="preserve"> соблюдением Подрядчиком Календарного плана выполнения Работ и качества Работ.</w:t>
      </w:r>
    </w:p>
    <w:p w:rsidR="006973B3" w:rsidRPr="000B6559" w:rsidRDefault="006973B3" w:rsidP="000B6559">
      <w:pPr>
        <w:tabs>
          <w:tab w:val="left" w:pos="567"/>
        </w:tabs>
        <w:ind w:firstLine="0"/>
        <w:rPr>
          <w:sz w:val="24"/>
          <w:szCs w:val="24"/>
        </w:rPr>
      </w:pPr>
      <w:r w:rsidRPr="000B6559">
        <w:rPr>
          <w:sz w:val="24"/>
          <w:szCs w:val="24"/>
        </w:rPr>
        <w:t>6.</w:t>
      </w:r>
      <w:r w:rsidR="000B6559">
        <w:rPr>
          <w:sz w:val="24"/>
          <w:szCs w:val="24"/>
        </w:rPr>
        <w:t>3</w:t>
      </w:r>
      <w:r w:rsidRPr="000B6559">
        <w:rPr>
          <w:sz w:val="24"/>
          <w:szCs w:val="24"/>
        </w:rPr>
        <w:t xml:space="preserve">. </w:t>
      </w:r>
      <w:r w:rsidRPr="000B6559">
        <w:rPr>
          <w:sz w:val="24"/>
          <w:szCs w:val="24"/>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6973B3" w:rsidRPr="000B6559" w:rsidRDefault="006973B3" w:rsidP="000B6559">
      <w:pPr>
        <w:tabs>
          <w:tab w:val="left" w:pos="567"/>
        </w:tabs>
        <w:ind w:firstLine="0"/>
        <w:rPr>
          <w:sz w:val="24"/>
          <w:szCs w:val="24"/>
        </w:rPr>
      </w:pPr>
      <w:r w:rsidRPr="000B6559">
        <w:rPr>
          <w:sz w:val="24"/>
          <w:szCs w:val="24"/>
        </w:rPr>
        <w:lastRenderedPageBreak/>
        <w:t>6.</w:t>
      </w:r>
      <w:r w:rsidR="000B6559">
        <w:rPr>
          <w:sz w:val="24"/>
          <w:szCs w:val="24"/>
        </w:rPr>
        <w:t>4</w:t>
      </w:r>
      <w:r w:rsidRPr="000B6559">
        <w:rPr>
          <w:sz w:val="24"/>
          <w:szCs w:val="24"/>
        </w:rPr>
        <w:t>.</w:t>
      </w:r>
      <w:r w:rsidRPr="000B6559">
        <w:rPr>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6973B3" w:rsidRPr="000B6559" w:rsidRDefault="006973B3" w:rsidP="000B6559">
      <w:pPr>
        <w:tabs>
          <w:tab w:val="left" w:pos="567"/>
        </w:tabs>
        <w:ind w:firstLine="0"/>
        <w:rPr>
          <w:sz w:val="24"/>
          <w:szCs w:val="24"/>
        </w:rPr>
      </w:pPr>
      <w:r w:rsidRPr="000B6559">
        <w:rPr>
          <w:sz w:val="24"/>
          <w:szCs w:val="24"/>
        </w:rPr>
        <w:t>6.</w:t>
      </w:r>
      <w:r w:rsidR="000B6559">
        <w:rPr>
          <w:sz w:val="24"/>
          <w:szCs w:val="24"/>
        </w:rPr>
        <w:t>5</w:t>
      </w:r>
      <w:r w:rsidRPr="000B6559">
        <w:rPr>
          <w:sz w:val="24"/>
          <w:szCs w:val="24"/>
        </w:rPr>
        <w:t xml:space="preserve">. Подрядчик обязан сдать Заказчику работу в полном объеме, в срок, с соблюдением проектных решений, требований </w:t>
      </w:r>
      <w:proofErr w:type="spellStart"/>
      <w:r w:rsidRPr="000B6559">
        <w:rPr>
          <w:sz w:val="24"/>
          <w:szCs w:val="24"/>
        </w:rPr>
        <w:t>СНиП</w:t>
      </w:r>
      <w:proofErr w:type="spellEnd"/>
      <w:r w:rsidRPr="000B6559">
        <w:rPr>
          <w:sz w:val="24"/>
          <w:szCs w:val="24"/>
        </w:rPr>
        <w:t>,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6973B3" w:rsidRPr="000B6559" w:rsidRDefault="006973B3" w:rsidP="000B6559">
      <w:pPr>
        <w:tabs>
          <w:tab w:val="left" w:pos="567"/>
        </w:tabs>
        <w:ind w:firstLine="0"/>
        <w:rPr>
          <w:sz w:val="24"/>
          <w:szCs w:val="24"/>
        </w:rPr>
      </w:pPr>
      <w:r w:rsidRPr="000B6559">
        <w:rPr>
          <w:sz w:val="24"/>
          <w:szCs w:val="24"/>
        </w:rPr>
        <w:t>6.</w:t>
      </w:r>
      <w:r w:rsidR="000B6559">
        <w:rPr>
          <w:sz w:val="24"/>
          <w:szCs w:val="24"/>
        </w:rPr>
        <w:t>6</w:t>
      </w:r>
      <w:r w:rsidRPr="000B6559">
        <w:rPr>
          <w:sz w:val="24"/>
          <w:szCs w:val="24"/>
        </w:rPr>
        <w:t>.</w:t>
      </w:r>
      <w:r w:rsidRPr="000B6559">
        <w:rPr>
          <w:sz w:val="24"/>
          <w:szCs w:val="24"/>
        </w:rPr>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6973B3" w:rsidRPr="000B6559" w:rsidRDefault="006973B3" w:rsidP="000B6559">
      <w:pPr>
        <w:tabs>
          <w:tab w:val="left" w:pos="567"/>
        </w:tabs>
        <w:ind w:firstLine="0"/>
        <w:rPr>
          <w:sz w:val="24"/>
          <w:szCs w:val="24"/>
        </w:rPr>
      </w:pPr>
      <w:r w:rsidRPr="000B6559">
        <w:rPr>
          <w:sz w:val="24"/>
          <w:szCs w:val="24"/>
        </w:rPr>
        <w:t>6.</w:t>
      </w:r>
      <w:r w:rsidR="000B6559">
        <w:rPr>
          <w:sz w:val="24"/>
          <w:szCs w:val="24"/>
        </w:rPr>
        <w:t>7</w:t>
      </w:r>
      <w:r w:rsidRPr="000B6559">
        <w:rPr>
          <w:sz w:val="24"/>
          <w:szCs w:val="24"/>
        </w:rPr>
        <w:t xml:space="preserve">. Представленная в </w:t>
      </w:r>
      <w:proofErr w:type="spellStart"/>
      <w:proofErr w:type="gramStart"/>
      <w:r w:rsidRPr="000B6559">
        <w:rPr>
          <w:sz w:val="24"/>
          <w:szCs w:val="24"/>
        </w:rPr>
        <w:t>п</w:t>
      </w:r>
      <w:proofErr w:type="spellEnd"/>
      <w:proofErr w:type="gramEnd"/>
      <w:r w:rsidRPr="000B6559">
        <w:rPr>
          <w:sz w:val="24"/>
          <w:szCs w:val="24"/>
        </w:rPr>
        <w:t xml:space="preserve"> 6.</w:t>
      </w:r>
      <w:r w:rsidR="000B6559">
        <w:rPr>
          <w:sz w:val="24"/>
          <w:szCs w:val="24"/>
        </w:rPr>
        <w:t>6</w:t>
      </w:r>
      <w:r w:rsidRPr="000B6559">
        <w:rPr>
          <w:sz w:val="24"/>
          <w:szCs w:val="24"/>
        </w:rPr>
        <w:t>. документация подписывается только после прохождения отремонтированным оборудованием приемо-сдаточных испытаний под нагрузкой в течение 48 часов.</w:t>
      </w:r>
    </w:p>
    <w:p w:rsidR="006973B3" w:rsidRPr="000B6559" w:rsidRDefault="006973B3" w:rsidP="000B6559">
      <w:pPr>
        <w:tabs>
          <w:tab w:val="left" w:pos="567"/>
        </w:tabs>
        <w:ind w:firstLine="0"/>
        <w:rPr>
          <w:sz w:val="24"/>
          <w:szCs w:val="24"/>
        </w:rPr>
      </w:pPr>
      <w:r w:rsidRPr="000B6559">
        <w:rPr>
          <w:sz w:val="24"/>
          <w:szCs w:val="24"/>
        </w:rPr>
        <w:t>6.</w:t>
      </w:r>
      <w:r w:rsidR="000B6559">
        <w:rPr>
          <w:sz w:val="24"/>
          <w:szCs w:val="24"/>
        </w:rPr>
        <w:t>8</w:t>
      </w:r>
      <w:r w:rsidRPr="000B6559">
        <w:rPr>
          <w:sz w:val="24"/>
          <w:szCs w:val="24"/>
        </w:rPr>
        <w:t>.</w:t>
      </w:r>
      <w:r w:rsidRPr="000B6559">
        <w:rPr>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6973B3" w:rsidRPr="000B6559" w:rsidRDefault="006973B3" w:rsidP="000B6559">
      <w:pPr>
        <w:tabs>
          <w:tab w:val="left" w:pos="567"/>
        </w:tabs>
        <w:ind w:firstLine="0"/>
        <w:rPr>
          <w:sz w:val="24"/>
          <w:szCs w:val="24"/>
        </w:rPr>
      </w:pPr>
      <w:r w:rsidRPr="000B6559">
        <w:rPr>
          <w:sz w:val="24"/>
          <w:szCs w:val="24"/>
        </w:rPr>
        <w:t>6.</w:t>
      </w:r>
      <w:r w:rsidR="000B6559">
        <w:rPr>
          <w:sz w:val="24"/>
          <w:szCs w:val="24"/>
        </w:rPr>
        <w:t>9</w:t>
      </w:r>
      <w:r w:rsidRPr="000B6559">
        <w:rPr>
          <w:sz w:val="24"/>
          <w:szCs w:val="24"/>
        </w:rPr>
        <w:t>.</w:t>
      </w:r>
      <w:r w:rsidRPr="000B6559">
        <w:rPr>
          <w:sz w:val="24"/>
          <w:szCs w:val="24"/>
        </w:rPr>
        <w:tab/>
        <w:t>Обнаруженные при приёмке работ отступления и замечания Подрядчик устраняет за свой счёт в сроки, установленные Заказчиком.</w:t>
      </w:r>
    </w:p>
    <w:p w:rsidR="006973B3" w:rsidRPr="000B6559" w:rsidRDefault="006973B3" w:rsidP="000B6559">
      <w:pPr>
        <w:tabs>
          <w:tab w:val="left" w:pos="567"/>
        </w:tabs>
        <w:ind w:firstLine="0"/>
        <w:rPr>
          <w:noProof/>
          <w:sz w:val="24"/>
          <w:szCs w:val="24"/>
        </w:rPr>
      </w:pPr>
      <w:r w:rsidRPr="000B6559">
        <w:rPr>
          <w:sz w:val="24"/>
          <w:szCs w:val="24"/>
        </w:rPr>
        <w:t>6.</w:t>
      </w:r>
      <w:r w:rsidR="000B6559">
        <w:rPr>
          <w:sz w:val="24"/>
          <w:szCs w:val="24"/>
        </w:rPr>
        <w:t>10</w:t>
      </w:r>
      <w:r w:rsidRPr="000B6559">
        <w:rPr>
          <w:sz w:val="24"/>
          <w:szCs w:val="24"/>
        </w:rPr>
        <w:t xml:space="preserve">. </w:t>
      </w:r>
      <w:proofErr w:type="gramStart"/>
      <w:r w:rsidRPr="000B6559">
        <w:rPr>
          <w:sz w:val="24"/>
          <w:szCs w:val="24"/>
        </w:rPr>
        <w:t xml:space="preserve">Во время выполнения работ, а также в пределах гарантийного срока Подрядчик обязан в </w:t>
      </w:r>
      <w:r w:rsidRPr="000B6559">
        <w:rPr>
          <w:noProof/>
          <w:sz w:val="24"/>
          <w:szCs w:val="24"/>
        </w:rPr>
        <w:t>течение 2 (</w:t>
      </w:r>
      <w:r w:rsidRPr="000B6559">
        <w:rPr>
          <w:i/>
          <w:noProof/>
          <w:sz w:val="24"/>
          <w:szCs w:val="24"/>
        </w:rPr>
        <w:t>двух</w:t>
      </w:r>
      <w:r w:rsidRPr="000B6559">
        <w:rPr>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roofErr w:type="gramEnd"/>
    </w:p>
    <w:p w:rsidR="006973B3" w:rsidRDefault="006973B3" w:rsidP="000B6559">
      <w:pPr>
        <w:tabs>
          <w:tab w:val="left" w:pos="1134"/>
        </w:tabs>
        <w:ind w:firstLine="0"/>
        <w:rPr>
          <w:sz w:val="24"/>
          <w:szCs w:val="24"/>
        </w:rPr>
      </w:pPr>
      <w:r w:rsidRPr="000B6559">
        <w:rPr>
          <w:noProof/>
          <w:sz w:val="24"/>
          <w:szCs w:val="24"/>
        </w:rPr>
        <w:t>6.1</w:t>
      </w:r>
      <w:r w:rsidR="000B6559">
        <w:rPr>
          <w:noProof/>
          <w:sz w:val="24"/>
          <w:szCs w:val="24"/>
        </w:rPr>
        <w:t>1</w:t>
      </w:r>
      <w:r w:rsidRPr="000B6559">
        <w:rPr>
          <w:noProof/>
          <w:sz w:val="24"/>
          <w:szCs w:val="24"/>
        </w:rPr>
        <w:t>.</w:t>
      </w:r>
      <w:r w:rsidRPr="000B6559">
        <w:rPr>
          <w:sz w:val="24"/>
          <w:szCs w:val="24"/>
        </w:rPr>
        <w:t xml:space="preserve"> Подрядчик обязан сдать Заказчику отремонтированный трансформатор в исправном состоянии, </w:t>
      </w:r>
      <w:proofErr w:type="gramStart"/>
      <w:r w:rsidRPr="000B6559">
        <w:rPr>
          <w:sz w:val="24"/>
          <w:szCs w:val="24"/>
        </w:rPr>
        <w:t>готовым</w:t>
      </w:r>
      <w:proofErr w:type="gramEnd"/>
      <w:r w:rsidRPr="000B6559">
        <w:rPr>
          <w:sz w:val="24"/>
          <w:szCs w:val="24"/>
        </w:rPr>
        <w:t xml:space="preserve"> к дальнейшей эксплуатации, не требующим проведения дополнительных работ.</w:t>
      </w:r>
    </w:p>
    <w:p w:rsidR="00C443FB" w:rsidRPr="00A32AB3" w:rsidRDefault="006859FF" w:rsidP="00630B8C">
      <w:pPr>
        <w:pStyle w:val="ae"/>
        <w:numPr>
          <w:ilvl w:val="0"/>
          <w:numId w:val="3"/>
        </w:numPr>
        <w:tabs>
          <w:tab w:val="left" w:pos="567"/>
        </w:tabs>
        <w:ind w:left="0" w:firstLine="0"/>
        <w:jc w:val="center"/>
        <w:rPr>
          <w:b/>
          <w:sz w:val="24"/>
          <w:szCs w:val="24"/>
        </w:rPr>
      </w:pPr>
      <w:r w:rsidRPr="00A32AB3">
        <w:rPr>
          <w:b/>
          <w:sz w:val="24"/>
          <w:szCs w:val="24"/>
        </w:rPr>
        <w:t>Экологические и природоохранные требования при производстве</w:t>
      </w:r>
      <w:r w:rsidR="00C443FB" w:rsidRPr="00A32AB3">
        <w:rPr>
          <w:b/>
          <w:sz w:val="24"/>
          <w:szCs w:val="24"/>
        </w:rPr>
        <w:t xml:space="preserve"> работ.</w:t>
      </w:r>
    </w:p>
    <w:p w:rsidR="00C443FB" w:rsidRPr="00A32AB3" w:rsidRDefault="00C5538B" w:rsidP="000C1B24">
      <w:pPr>
        <w:pStyle w:val="ae"/>
        <w:tabs>
          <w:tab w:val="left" w:pos="0"/>
          <w:tab w:val="left" w:pos="1276"/>
        </w:tabs>
        <w:ind w:left="0" w:firstLine="0"/>
        <w:rPr>
          <w:sz w:val="24"/>
          <w:szCs w:val="24"/>
        </w:rPr>
      </w:pPr>
      <w:r w:rsidRPr="00A32AB3">
        <w:rPr>
          <w:sz w:val="24"/>
          <w:szCs w:val="24"/>
        </w:rPr>
        <w:t>7</w:t>
      </w:r>
      <w:r w:rsidR="00C443FB" w:rsidRPr="00A32AB3">
        <w:rPr>
          <w:sz w:val="24"/>
          <w:szCs w:val="24"/>
        </w:rPr>
        <w:t>.1</w:t>
      </w:r>
      <w:r w:rsidR="003E79FB" w:rsidRPr="00A32AB3">
        <w:rPr>
          <w:sz w:val="24"/>
          <w:szCs w:val="24"/>
        </w:rPr>
        <w:t>.</w:t>
      </w:r>
      <w:r w:rsidR="0053483D" w:rsidRPr="00A32AB3">
        <w:rPr>
          <w:sz w:val="24"/>
          <w:szCs w:val="24"/>
        </w:rPr>
        <w:t xml:space="preserve"> Замененные элементы </w:t>
      </w:r>
      <w:r w:rsidR="0053483D" w:rsidRPr="00A32AB3">
        <w:rPr>
          <w:color w:val="000000"/>
          <w:sz w:val="24"/>
          <w:szCs w:val="24"/>
        </w:rPr>
        <w:t>силов</w:t>
      </w:r>
      <w:r w:rsidR="00A4295B" w:rsidRPr="00A32AB3">
        <w:rPr>
          <w:color w:val="000000"/>
          <w:sz w:val="24"/>
          <w:szCs w:val="24"/>
        </w:rPr>
        <w:t>ого</w:t>
      </w:r>
      <w:r w:rsidR="0053483D" w:rsidRPr="00A32AB3">
        <w:rPr>
          <w:color w:val="000000"/>
          <w:sz w:val="24"/>
          <w:szCs w:val="24"/>
        </w:rPr>
        <w:t xml:space="preserve"> трансформатор</w:t>
      </w:r>
      <w:r w:rsidR="00A4295B" w:rsidRPr="00A32AB3">
        <w:rPr>
          <w:color w:val="000000"/>
          <w:sz w:val="24"/>
          <w:szCs w:val="24"/>
        </w:rPr>
        <w:t>а</w:t>
      </w:r>
      <w:r w:rsidR="0053483D" w:rsidRPr="00A32AB3">
        <w:rPr>
          <w:sz w:val="24"/>
          <w:szCs w:val="24"/>
        </w:rPr>
        <w:t>, не пригодные к дальнейшему применению, Подрядчик обязан вывести на свалку</w:t>
      </w:r>
      <w:r w:rsidR="006859FF" w:rsidRPr="00A32AB3">
        <w:rPr>
          <w:sz w:val="24"/>
          <w:szCs w:val="24"/>
        </w:rPr>
        <w:t>.</w:t>
      </w:r>
    </w:p>
    <w:p w:rsidR="00C443FB" w:rsidRDefault="00C5538B" w:rsidP="000C1B24">
      <w:pPr>
        <w:pStyle w:val="ae"/>
        <w:tabs>
          <w:tab w:val="left" w:pos="0"/>
          <w:tab w:val="left" w:pos="1276"/>
        </w:tabs>
        <w:ind w:left="0" w:firstLine="0"/>
        <w:rPr>
          <w:sz w:val="24"/>
          <w:szCs w:val="24"/>
        </w:rPr>
      </w:pPr>
      <w:r w:rsidRPr="00A32AB3">
        <w:rPr>
          <w:sz w:val="24"/>
          <w:szCs w:val="24"/>
        </w:rPr>
        <w:t>7</w:t>
      </w:r>
      <w:r w:rsidR="00C443FB" w:rsidRPr="00A32AB3">
        <w:rPr>
          <w:sz w:val="24"/>
          <w:szCs w:val="24"/>
        </w:rPr>
        <w:t>.2</w:t>
      </w:r>
      <w:r w:rsidR="003E79FB" w:rsidRPr="00A32AB3">
        <w:rPr>
          <w:sz w:val="24"/>
          <w:szCs w:val="24"/>
        </w:rPr>
        <w:t>.</w:t>
      </w:r>
      <w:r w:rsidR="0053483D" w:rsidRPr="00A32AB3">
        <w:rPr>
          <w:sz w:val="24"/>
          <w:szCs w:val="24"/>
        </w:rPr>
        <w:t xml:space="preserve"> Металлические элементы (черный и цветной лом) Подрядчик сдает Заказчику для утилизации как металлолом</w:t>
      </w:r>
      <w:r w:rsidR="006859FF" w:rsidRPr="00A32AB3">
        <w:rPr>
          <w:sz w:val="24"/>
          <w:szCs w:val="24"/>
        </w:rPr>
        <w:t>.</w:t>
      </w:r>
      <w:r w:rsidR="00C82D89" w:rsidRPr="00A32AB3">
        <w:rPr>
          <w:sz w:val="24"/>
          <w:szCs w:val="24"/>
        </w:rPr>
        <w:t xml:space="preserve"> Приемка черного и цветного лома осуществляется на базе Заказчика по адресу: </w:t>
      </w:r>
      <w:r w:rsidR="00370EAF">
        <w:rPr>
          <w:sz w:val="24"/>
          <w:szCs w:val="24"/>
        </w:rPr>
        <w:t>Костромская обл., г. Нея, ул. Энергетиков, 11</w:t>
      </w:r>
      <w:r w:rsidR="00C82D89" w:rsidRPr="00A32AB3">
        <w:rPr>
          <w:sz w:val="24"/>
          <w:szCs w:val="24"/>
        </w:rPr>
        <w:t>. Транспортные расходы Подрядчика по доставке черного и цветного лома на базу Подрядчика должна входить в стоимость ремонтных работ.</w:t>
      </w:r>
    </w:p>
    <w:p w:rsidR="000C1B24" w:rsidRDefault="000C1B24" w:rsidP="000C1B24">
      <w:pPr>
        <w:pStyle w:val="ae"/>
        <w:tabs>
          <w:tab w:val="left" w:pos="0"/>
          <w:tab w:val="left" w:pos="1276"/>
        </w:tabs>
        <w:ind w:left="0" w:firstLine="0"/>
        <w:rPr>
          <w:color w:val="000000"/>
          <w:sz w:val="24"/>
          <w:szCs w:val="24"/>
        </w:rPr>
      </w:pPr>
      <w:r>
        <w:rPr>
          <w:sz w:val="24"/>
          <w:szCs w:val="24"/>
        </w:rPr>
        <w:t xml:space="preserve">7.3. </w:t>
      </w:r>
      <w:r w:rsidRPr="00E654D2">
        <w:rPr>
          <w:color w:val="000000"/>
          <w:sz w:val="24"/>
          <w:szCs w:val="24"/>
        </w:rPr>
        <w:t xml:space="preserve">Окраска отремонтированных объектов производится в соответствии с </w:t>
      </w:r>
      <w:r w:rsidRPr="00E654D2">
        <w:rPr>
          <w:bCs/>
          <w:sz w:val="24"/>
          <w:szCs w:val="24"/>
        </w:rPr>
        <w:t>фирменным</w:t>
      </w:r>
      <w:r w:rsidRPr="00E654D2">
        <w:rPr>
          <w:color w:val="000000"/>
          <w:sz w:val="24"/>
          <w:szCs w:val="24"/>
        </w:rPr>
        <w:t xml:space="preserve"> стилем ПАО «МРСК Центра».</w:t>
      </w:r>
    </w:p>
    <w:p w:rsidR="00C443FB" w:rsidRPr="00A32AB3" w:rsidRDefault="00C443FB" w:rsidP="00630B8C">
      <w:pPr>
        <w:pStyle w:val="ae"/>
        <w:numPr>
          <w:ilvl w:val="0"/>
          <w:numId w:val="3"/>
        </w:numPr>
        <w:tabs>
          <w:tab w:val="left" w:pos="426"/>
        </w:tabs>
        <w:ind w:left="0" w:firstLine="0"/>
        <w:jc w:val="center"/>
        <w:rPr>
          <w:b/>
          <w:bCs/>
          <w:sz w:val="24"/>
          <w:szCs w:val="24"/>
        </w:rPr>
      </w:pPr>
      <w:r w:rsidRPr="00A32AB3">
        <w:rPr>
          <w:b/>
          <w:bCs/>
          <w:sz w:val="24"/>
          <w:szCs w:val="24"/>
        </w:rPr>
        <w:lastRenderedPageBreak/>
        <w:t>Сроки выполнения работ.</w:t>
      </w:r>
    </w:p>
    <w:p w:rsidR="000C1B24" w:rsidRPr="000C1B24" w:rsidRDefault="00027CCB" w:rsidP="000C1B24">
      <w:pPr>
        <w:numPr>
          <w:ilvl w:val="1"/>
          <w:numId w:val="3"/>
        </w:numPr>
        <w:tabs>
          <w:tab w:val="left" w:pos="0"/>
          <w:tab w:val="left" w:pos="426"/>
        </w:tabs>
        <w:ind w:left="0" w:firstLine="0"/>
        <w:rPr>
          <w:sz w:val="24"/>
          <w:szCs w:val="24"/>
        </w:rPr>
      </w:pPr>
      <w:r w:rsidRPr="000C1B24">
        <w:rPr>
          <w:rStyle w:val="apple-converted-space"/>
          <w:sz w:val="24"/>
          <w:szCs w:val="24"/>
          <w:shd w:val="clear" w:color="auto" w:fill="FFFFFF"/>
        </w:rPr>
        <w:t> </w:t>
      </w:r>
      <w:r w:rsidR="000C1B24" w:rsidRPr="000C1B24">
        <w:rPr>
          <w:rStyle w:val="apple-converted-space"/>
          <w:sz w:val="24"/>
          <w:szCs w:val="24"/>
          <w:shd w:val="clear" w:color="auto" w:fill="FFFFFF"/>
        </w:rPr>
        <w:t> </w:t>
      </w:r>
      <w:r w:rsidR="000C1B24" w:rsidRPr="000C1B24">
        <w:rPr>
          <w:sz w:val="24"/>
          <w:szCs w:val="24"/>
          <w:shd w:val="clear" w:color="auto" w:fill="FFFFFF"/>
        </w:rPr>
        <w:t>Подрядчик обязан осуществить выполнение работы в сроки, соответствующие утвержденной ремонтной программе филиала ПАО «</w:t>
      </w:r>
      <w:proofErr w:type="spellStart"/>
      <w:r w:rsidR="000C1B24" w:rsidRPr="000C1B24">
        <w:rPr>
          <w:sz w:val="24"/>
          <w:szCs w:val="24"/>
          <w:shd w:val="clear" w:color="auto" w:fill="FFFFFF"/>
        </w:rPr>
        <w:t>МРСК-Центра</w:t>
      </w:r>
      <w:proofErr w:type="spellEnd"/>
      <w:r w:rsidR="000C1B24" w:rsidRPr="000C1B24">
        <w:rPr>
          <w:sz w:val="24"/>
          <w:szCs w:val="24"/>
          <w:shd w:val="clear" w:color="auto" w:fill="FFFFFF"/>
        </w:rPr>
        <w:t xml:space="preserve">» - «Костромаэнерго», установленные договором о выполнении работ. </w:t>
      </w:r>
    </w:p>
    <w:p w:rsidR="000C1B24" w:rsidRPr="000C1B24" w:rsidRDefault="000C1B24" w:rsidP="000C1B24">
      <w:pPr>
        <w:numPr>
          <w:ilvl w:val="1"/>
          <w:numId w:val="3"/>
        </w:numPr>
        <w:tabs>
          <w:tab w:val="left" w:pos="0"/>
          <w:tab w:val="left" w:pos="426"/>
        </w:tabs>
        <w:ind w:left="0" w:firstLine="0"/>
        <w:rPr>
          <w:sz w:val="24"/>
          <w:szCs w:val="24"/>
        </w:rPr>
      </w:pPr>
      <w:r w:rsidRPr="000C1B24">
        <w:rPr>
          <w:sz w:val="24"/>
          <w:szCs w:val="24"/>
          <w:shd w:val="clear" w:color="auto" w:fill="FFFFFF"/>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0C1B24" w:rsidRDefault="000C1B24" w:rsidP="000C1B24">
      <w:pPr>
        <w:pStyle w:val="ae"/>
        <w:tabs>
          <w:tab w:val="left" w:pos="426"/>
        </w:tabs>
        <w:ind w:left="0" w:firstLine="0"/>
        <w:rPr>
          <w:b/>
          <w:bCs/>
          <w:sz w:val="24"/>
          <w:szCs w:val="24"/>
        </w:rPr>
      </w:pPr>
    </w:p>
    <w:p w:rsidR="00C443FB" w:rsidRPr="00A32AB3" w:rsidRDefault="00C443FB" w:rsidP="00630B8C">
      <w:pPr>
        <w:pStyle w:val="ae"/>
        <w:numPr>
          <w:ilvl w:val="0"/>
          <w:numId w:val="3"/>
        </w:numPr>
        <w:tabs>
          <w:tab w:val="left" w:pos="426"/>
        </w:tabs>
        <w:ind w:left="0" w:firstLine="0"/>
        <w:jc w:val="center"/>
        <w:rPr>
          <w:b/>
          <w:bCs/>
          <w:sz w:val="24"/>
          <w:szCs w:val="24"/>
        </w:rPr>
      </w:pPr>
      <w:r w:rsidRPr="00A32AB3">
        <w:rPr>
          <w:b/>
          <w:bCs/>
          <w:sz w:val="24"/>
          <w:szCs w:val="24"/>
        </w:rPr>
        <w:t>Гарантийные обязательства.</w:t>
      </w:r>
    </w:p>
    <w:p w:rsidR="00027CCB" w:rsidRPr="000C1B24" w:rsidRDefault="00C5538B" w:rsidP="000C1B24">
      <w:pPr>
        <w:pStyle w:val="ae"/>
        <w:tabs>
          <w:tab w:val="left" w:pos="567"/>
        </w:tabs>
        <w:ind w:left="0" w:firstLine="0"/>
        <w:rPr>
          <w:sz w:val="24"/>
          <w:szCs w:val="24"/>
        </w:rPr>
      </w:pPr>
      <w:r w:rsidRPr="000C1B24">
        <w:rPr>
          <w:sz w:val="24"/>
          <w:szCs w:val="24"/>
        </w:rPr>
        <w:t>9</w:t>
      </w:r>
      <w:r w:rsidR="00283D4F" w:rsidRPr="000C1B24">
        <w:rPr>
          <w:sz w:val="24"/>
          <w:szCs w:val="24"/>
        </w:rPr>
        <w:t>.1.</w:t>
      </w:r>
      <w:r w:rsidR="00283D4F" w:rsidRPr="000C1B24">
        <w:rPr>
          <w:sz w:val="24"/>
          <w:szCs w:val="24"/>
        </w:rPr>
        <w:tab/>
      </w:r>
      <w:r w:rsidR="00027CCB" w:rsidRPr="000C1B24">
        <w:rPr>
          <w:sz w:val="24"/>
          <w:szCs w:val="24"/>
        </w:rPr>
        <w:t xml:space="preserve">Гарантии качества распространяться на все Работы, выполненные Подрядчиком. Гарантийный срок Работ устанавливается на срок </w:t>
      </w:r>
      <w:r w:rsidR="000C1B24" w:rsidRPr="000C1B24">
        <w:rPr>
          <w:sz w:val="24"/>
          <w:szCs w:val="24"/>
        </w:rPr>
        <w:t>3</w:t>
      </w:r>
      <w:r w:rsidR="00027CCB" w:rsidRPr="000C1B24">
        <w:rPr>
          <w:sz w:val="24"/>
          <w:szCs w:val="24"/>
        </w:rPr>
        <w:t xml:space="preserve"> (</w:t>
      </w:r>
      <w:r w:rsidR="000C1B24" w:rsidRPr="000C1B24">
        <w:rPr>
          <w:sz w:val="24"/>
          <w:szCs w:val="24"/>
        </w:rPr>
        <w:t>три</w:t>
      </w:r>
      <w:r w:rsidR="00027CCB" w:rsidRPr="000C1B24">
        <w:rPr>
          <w:sz w:val="24"/>
          <w:szCs w:val="24"/>
        </w:rPr>
        <w:t>)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sidR="00C13228" w:rsidRPr="000C1B24">
        <w:rPr>
          <w:sz w:val="24"/>
          <w:szCs w:val="24"/>
        </w:rPr>
        <w:t xml:space="preserve"> период</w:t>
      </w:r>
      <w:r w:rsidR="00027CCB" w:rsidRPr="000C1B24">
        <w:rPr>
          <w:sz w:val="24"/>
          <w:szCs w:val="24"/>
        </w:rPr>
        <w:t xml:space="preserve">. </w:t>
      </w:r>
    </w:p>
    <w:p w:rsidR="00027CCB" w:rsidRPr="000C1B24" w:rsidRDefault="00C5538B" w:rsidP="000C1B24">
      <w:pPr>
        <w:pStyle w:val="ae"/>
        <w:tabs>
          <w:tab w:val="left" w:pos="567"/>
        </w:tabs>
        <w:ind w:left="0" w:firstLine="0"/>
        <w:rPr>
          <w:sz w:val="24"/>
          <w:szCs w:val="24"/>
        </w:rPr>
      </w:pPr>
      <w:r w:rsidRPr="000C1B24">
        <w:rPr>
          <w:sz w:val="24"/>
          <w:szCs w:val="24"/>
        </w:rPr>
        <w:t>9</w:t>
      </w:r>
      <w:r w:rsidR="00027CCB" w:rsidRPr="000C1B24">
        <w:rPr>
          <w:sz w:val="24"/>
          <w:szCs w:val="24"/>
        </w:rPr>
        <w:t>.2.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027CCB" w:rsidRPr="000C1B24" w:rsidRDefault="00C5538B" w:rsidP="000C1B24">
      <w:pPr>
        <w:pStyle w:val="ae"/>
        <w:tabs>
          <w:tab w:val="left" w:pos="567"/>
        </w:tabs>
        <w:ind w:left="0" w:firstLine="0"/>
        <w:rPr>
          <w:sz w:val="24"/>
          <w:szCs w:val="24"/>
        </w:rPr>
      </w:pPr>
      <w:r w:rsidRPr="000C1B24">
        <w:rPr>
          <w:sz w:val="24"/>
          <w:szCs w:val="24"/>
        </w:rPr>
        <w:t>9</w:t>
      </w:r>
      <w:r w:rsidR="00027CCB" w:rsidRPr="000C1B24">
        <w:rPr>
          <w:sz w:val="24"/>
          <w:szCs w:val="24"/>
        </w:rPr>
        <w:t xml:space="preserve">.3. </w:t>
      </w:r>
      <w:r w:rsidR="00EE6943" w:rsidRPr="000C1B24">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Для устранения выявленных дефектов подтвержденных квалифицированной экспертизой Заказчик вправе привлечь другую подрядную организацию. При этом расходы Заказчика по проведению экспертизы и устранению выявленных дефектов возмещаются Подрядчиком.</w:t>
      </w:r>
    </w:p>
    <w:p w:rsidR="00283D4F" w:rsidRPr="000C1B24" w:rsidRDefault="00C5538B" w:rsidP="000C1B24">
      <w:pPr>
        <w:pStyle w:val="ae"/>
        <w:tabs>
          <w:tab w:val="left" w:pos="567"/>
        </w:tabs>
        <w:ind w:left="0" w:firstLine="0"/>
        <w:rPr>
          <w:sz w:val="24"/>
          <w:szCs w:val="24"/>
        </w:rPr>
      </w:pPr>
      <w:r w:rsidRPr="000C1B24">
        <w:rPr>
          <w:sz w:val="24"/>
          <w:szCs w:val="24"/>
        </w:rPr>
        <w:t>9</w:t>
      </w:r>
      <w:r w:rsidR="00027CCB" w:rsidRPr="000C1B24">
        <w:rPr>
          <w:sz w:val="24"/>
          <w:szCs w:val="24"/>
        </w:rPr>
        <w:t>.4. 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sidR="00283D4F" w:rsidRPr="000C1B24">
        <w:rPr>
          <w:sz w:val="24"/>
          <w:szCs w:val="24"/>
        </w:rPr>
        <w:t xml:space="preserve">. </w:t>
      </w:r>
    </w:p>
    <w:tbl>
      <w:tblPr>
        <w:tblW w:w="10598" w:type="dxa"/>
        <w:tblLook w:val="0000"/>
      </w:tblPr>
      <w:tblGrid>
        <w:gridCol w:w="6219"/>
        <w:gridCol w:w="4379"/>
      </w:tblGrid>
      <w:tr w:rsidR="00167BA4" w:rsidRPr="000C1B24" w:rsidTr="00167BA4">
        <w:trPr>
          <w:trHeight w:val="1231"/>
        </w:trPr>
        <w:tc>
          <w:tcPr>
            <w:tcW w:w="6219" w:type="dxa"/>
          </w:tcPr>
          <w:p w:rsidR="00167BA4" w:rsidRPr="000C1B24" w:rsidRDefault="00C443FB" w:rsidP="00EA03F9">
            <w:pPr>
              <w:pStyle w:val="a6"/>
              <w:rPr>
                <w:sz w:val="24"/>
                <w:szCs w:val="24"/>
              </w:rPr>
            </w:pPr>
            <w:r w:rsidRPr="000C1B24">
              <w:rPr>
                <w:sz w:val="24"/>
                <w:szCs w:val="24"/>
              </w:rPr>
              <w:tab/>
            </w:r>
          </w:p>
          <w:p w:rsidR="00167BA4" w:rsidRPr="000C1B24" w:rsidRDefault="00167BA4" w:rsidP="00EA03F9">
            <w:pPr>
              <w:pStyle w:val="a6"/>
              <w:rPr>
                <w:sz w:val="24"/>
                <w:szCs w:val="24"/>
              </w:rPr>
            </w:pPr>
          </w:p>
          <w:p w:rsidR="004A565E" w:rsidRPr="000C1B24" w:rsidRDefault="00167BA4" w:rsidP="00167BA4">
            <w:pPr>
              <w:pStyle w:val="a6"/>
              <w:ind w:firstLine="0"/>
              <w:rPr>
                <w:sz w:val="24"/>
                <w:szCs w:val="24"/>
              </w:rPr>
            </w:pPr>
            <w:r w:rsidRPr="000C1B24">
              <w:rPr>
                <w:sz w:val="24"/>
                <w:szCs w:val="24"/>
              </w:rPr>
              <w:t>Заместитель главного инженера</w:t>
            </w:r>
            <w:r w:rsidR="004A565E" w:rsidRPr="000C1B24">
              <w:rPr>
                <w:sz w:val="24"/>
                <w:szCs w:val="24"/>
              </w:rPr>
              <w:t xml:space="preserve"> </w:t>
            </w:r>
            <w:proofErr w:type="gramStart"/>
            <w:r w:rsidR="004A565E" w:rsidRPr="000C1B24">
              <w:rPr>
                <w:sz w:val="24"/>
                <w:szCs w:val="24"/>
              </w:rPr>
              <w:t>по</w:t>
            </w:r>
            <w:proofErr w:type="gramEnd"/>
            <w:r w:rsidR="004A565E" w:rsidRPr="000C1B24">
              <w:rPr>
                <w:sz w:val="24"/>
                <w:szCs w:val="24"/>
              </w:rPr>
              <w:t xml:space="preserve"> </w:t>
            </w:r>
          </w:p>
          <w:p w:rsidR="00FC0EA5" w:rsidRPr="000C1B24" w:rsidRDefault="00FC0EA5" w:rsidP="004A565E">
            <w:pPr>
              <w:pStyle w:val="a6"/>
              <w:ind w:firstLine="0"/>
              <w:rPr>
                <w:sz w:val="24"/>
                <w:szCs w:val="24"/>
              </w:rPr>
            </w:pPr>
            <w:r w:rsidRPr="000C1B24">
              <w:rPr>
                <w:sz w:val="24"/>
                <w:szCs w:val="24"/>
              </w:rPr>
              <w:t xml:space="preserve">управлению </w:t>
            </w:r>
            <w:proofErr w:type="gramStart"/>
            <w:r w:rsidRPr="000C1B24">
              <w:rPr>
                <w:sz w:val="24"/>
                <w:szCs w:val="24"/>
              </w:rPr>
              <w:t>производственными</w:t>
            </w:r>
            <w:proofErr w:type="gramEnd"/>
            <w:r w:rsidRPr="000C1B24">
              <w:rPr>
                <w:sz w:val="24"/>
                <w:szCs w:val="24"/>
              </w:rPr>
              <w:t xml:space="preserve"> </w:t>
            </w:r>
          </w:p>
          <w:p w:rsidR="00167BA4" w:rsidRPr="000C1B24" w:rsidRDefault="00FC0EA5" w:rsidP="004A565E">
            <w:pPr>
              <w:pStyle w:val="a6"/>
              <w:ind w:firstLine="0"/>
              <w:rPr>
                <w:sz w:val="24"/>
                <w:szCs w:val="24"/>
              </w:rPr>
            </w:pPr>
            <w:r w:rsidRPr="000C1B24">
              <w:rPr>
                <w:sz w:val="24"/>
                <w:szCs w:val="24"/>
              </w:rPr>
              <w:t>активами и развитию</w:t>
            </w:r>
          </w:p>
        </w:tc>
        <w:tc>
          <w:tcPr>
            <w:tcW w:w="4379" w:type="dxa"/>
          </w:tcPr>
          <w:p w:rsidR="00167BA4" w:rsidRPr="000C1B24" w:rsidRDefault="00167BA4" w:rsidP="00EA03F9">
            <w:pPr>
              <w:jc w:val="right"/>
              <w:rPr>
                <w:sz w:val="24"/>
                <w:szCs w:val="24"/>
              </w:rPr>
            </w:pPr>
          </w:p>
          <w:p w:rsidR="00167BA4" w:rsidRPr="000C1B24" w:rsidRDefault="00167BA4" w:rsidP="00EA03F9">
            <w:pPr>
              <w:jc w:val="right"/>
              <w:rPr>
                <w:sz w:val="24"/>
                <w:szCs w:val="24"/>
              </w:rPr>
            </w:pPr>
          </w:p>
          <w:p w:rsidR="000D0398" w:rsidRPr="000C1B24" w:rsidRDefault="00167BA4" w:rsidP="00EA03F9">
            <w:pPr>
              <w:jc w:val="right"/>
              <w:rPr>
                <w:sz w:val="24"/>
                <w:szCs w:val="24"/>
              </w:rPr>
            </w:pPr>
            <w:r w:rsidRPr="000C1B24">
              <w:rPr>
                <w:sz w:val="24"/>
                <w:szCs w:val="24"/>
              </w:rPr>
              <w:t xml:space="preserve">  </w:t>
            </w:r>
          </w:p>
          <w:p w:rsidR="00DE5FE0" w:rsidRPr="000C1B24" w:rsidRDefault="00DE5FE0" w:rsidP="00EA03F9">
            <w:pPr>
              <w:jc w:val="right"/>
              <w:rPr>
                <w:sz w:val="24"/>
                <w:szCs w:val="24"/>
              </w:rPr>
            </w:pPr>
          </w:p>
          <w:p w:rsidR="00167BA4" w:rsidRPr="000C1B24" w:rsidRDefault="00167BA4" w:rsidP="00EA03F9">
            <w:pPr>
              <w:jc w:val="right"/>
              <w:rPr>
                <w:sz w:val="24"/>
                <w:szCs w:val="24"/>
              </w:rPr>
            </w:pPr>
            <w:r w:rsidRPr="000C1B24">
              <w:rPr>
                <w:sz w:val="24"/>
                <w:szCs w:val="24"/>
              </w:rPr>
              <w:t>А.Н. Мелузов</w:t>
            </w:r>
          </w:p>
        </w:tc>
      </w:tr>
    </w:tbl>
    <w:p w:rsidR="00167BA4" w:rsidRPr="00A32AB3" w:rsidRDefault="00167BA4" w:rsidP="00167BA4">
      <w:pPr>
        <w:tabs>
          <w:tab w:val="left" w:pos="195"/>
        </w:tabs>
        <w:rPr>
          <w:color w:val="000000"/>
          <w:sz w:val="24"/>
          <w:szCs w:val="24"/>
        </w:rPr>
      </w:pPr>
    </w:p>
    <w:p w:rsidR="006959BF" w:rsidRPr="00A32AB3" w:rsidRDefault="006959BF" w:rsidP="00167BA4">
      <w:pPr>
        <w:tabs>
          <w:tab w:val="left" w:pos="195"/>
        </w:tabs>
        <w:rPr>
          <w:color w:val="000000"/>
          <w:sz w:val="24"/>
          <w:szCs w:val="24"/>
        </w:rPr>
      </w:pPr>
    </w:p>
    <w:p w:rsidR="00EC4548" w:rsidRDefault="00EC4548" w:rsidP="00167BA4">
      <w:pPr>
        <w:tabs>
          <w:tab w:val="left" w:pos="195"/>
        </w:tabs>
        <w:rPr>
          <w:color w:val="000000"/>
          <w:sz w:val="24"/>
          <w:szCs w:val="24"/>
        </w:rPr>
      </w:pPr>
    </w:p>
    <w:p w:rsidR="004A2CB9" w:rsidRDefault="004A2CB9" w:rsidP="00167BA4">
      <w:pPr>
        <w:tabs>
          <w:tab w:val="left" w:pos="195"/>
        </w:tabs>
        <w:rPr>
          <w:color w:val="000000"/>
          <w:sz w:val="24"/>
          <w:szCs w:val="24"/>
        </w:rPr>
      </w:pPr>
    </w:p>
    <w:p w:rsidR="004A2CB9" w:rsidRDefault="004A2CB9" w:rsidP="00167BA4">
      <w:pPr>
        <w:tabs>
          <w:tab w:val="left" w:pos="195"/>
        </w:tabs>
        <w:rPr>
          <w:color w:val="000000"/>
          <w:sz w:val="24"/>
          <w:szCs w:val="24"/>
        </w:rPr>
      </w:pPr>
    </w:p>
    <w:p w:rsidR="004A2CB9" w:rsidRDefault="004A2CB9" w:rsidP="00167BA4">
      <w:pPr>
        <w:tabs>
          <w:tab w:val="left" w:pos="195"/>
        </w:tabs>
        <w:rPr>
          <w:color w:val="000000"/>
          <w:sz w:val="24"/>
          <w:szCs w:val="24"/>
        </w:rPr>
      </w:pPr>
    </w:p>
    <w:p w:rsidR="004A2CB9" w:rsidRDefault="004A2CB9" w:rsidP="00167BA4">
      <w:pPr>
        <w:tabs>
          <w:tab w:val="left" w:pos="195"/>
        </w:tabs>
        <w:rPr>
          <w:color w:val="000000"/>
          <w:sz w:val="24"/>
          <w:szCs w:val="24"/>
        </w:rPr>
      </w:pPr>
    </w:p>
    <w:p w:rsidR="004A2CB9" w:rsidRDefault="004A2CB9" w:rsidP="00167BA4">
      <w:pPr>
        <w:tabs>
          <w:tab w:val="left" w:pos="195"/>
        </w:tabs>
        <w:rPr>
          <w:color w:val="000000"/>
          <w:sz w:val="24"/>
          <w:szCs w:val="24"/>
        </w:rPr>
      </w:pPr>
    </w:p>
    <w:p w:rsidR="004A2CB9" w:rsidRDefault="004A2CB9" w:rsidP="00167BA4">
      <w:pPr>
        <w:tabs>
          <w:tab w:val="left" w:pos="195"/>
        </w:tabs>
        <w:rPr>
          <w:color w:val="000000"/>
          <w:sz w:val="24"/>
          <w:szCs w:val="24"/>
        </w:rPr>
      </w:pPr>
    </w:p>
    <w:p w:rsidR="004A2CB9" w:rsidRDefault="004A2CB9" w:rsidP="00167BA4">
      <w:pPr>
        <w:tabs>
          <w:tab w:val="left" w:pos="195"/>
        </w:tabs>
        <w:rPr>
          <w:color w:val="000000"/>
          <w:sz w:val="24"/>
          <w:szCs w:val="24"/>
        </w:rPr>
      </w:pPr>
    </w:p>
    <w:p w:rsidR="004A2CB9" w:rsidRDefault="004A2CB9" w:rsidP="00167BA4">
      <w:pPr>
        <w:tabs>
          <w:tab w:val="left" w:pos="195"/>
        </w:tabs>
        <w:rPr>
          <w:color w:val="000000"/>
          <w:sz w:val="24"/>
          <w:szCs w:val="24"/>
        </w:rPr>
      </w:pPr>
    </w:p>
    <w:p w:rsidR="00A32AB3" w:rsidRDefault="00A32AB3" w:rsidP="00167BA4">
      <w:pPr>
        <w:tabs>
          <w:tab w:val="left" w:pos="195"/>
        </w:tabs>
        <w:rPr>
          <w:color w:val="000000"/>
          <w:sz w:val="24"/>
          <w:szCs w:val="24"/>
        </w:rPr>
      </w:pPr>
      <w:bookmarkStart w:id="1" w:name="_GoBack"/>
      <w:bookmarkEnd w:id="1"/>
    </w:p>
    <w:p w:rsidR="00EC4548" w:rsidRPr="00A32AB3" w:rsidRDefault="00EC4548" w:rsidP="00854FA3">
      <w:pPr>
        <w:tabs>
          <w:tab w:val="left" w:pos="195"/>
        </w:tabs>
        <w:ind w:firstLine="0"/>
        <w:rPr>
          <w:color w:val="000000"/>
          <w:sz w:val="24"/>
          <w:szCs w:val="24"/>
        </w:rPr>
      </w:pPr>
    </w:p>
    <w:p w:rsidR="006959BF" w:rsidRPr="00F93936" w:rsidRDefault="006959BF" w:rsidP="00167BA4">
      <w:pPr>
        <w:tabs>
          <w:tab w:val="left" w:pos="195"/>
        </w:tabs>
        <w:rPr>
          <w:color w:val="000000"/>
        </w:rPr>
      </w:pPr>
    </w:p>
    <w:p w:rsidR="00167BA4" w:rsidRPr="00F93936" w:rsidRDefault="00C619AF" w:rsidP="00167BA4">
      <w:pPr>
        <w:tabs>
          <w:tab w:val="left" w:pos="195"/>
        </w:tabs>
        <w:ind w:firstLine="0"/>
        <w:rPr>
          <w:color w:val="000000"/>
        </w:rPr>
      </w:pPr>
      <w:r w:rsidRPr="00F93936">
        <w:rPr>
          <w:color w:val="000000"/>
        </w:rPr>
        <w:t>Сизов А.Н</w:t>
      </w:r>
      <w:r w:rsidR="003B3584" w:rsidRPr="00F93936">
        <w:rPr>
          <w:color w:val="000000"/>
        </w:rPr>
        <w:t>.</w:t>
      </w:r>
    </w:p>
    <w:p w:rsidR="002C1EF9" w:rsidRPr="00F93936" w:rsidRDefault="00167BA4">
      <w:pPr>
        <w:tabs>
          <w:tab w:val="left" w:pos="195"/>
        </w:tabs>
        <w:ind w:firstLine="0"/>
        <w:rPr>
          <w:b/>
        </w:rPr>
      </w:pPr>
      <w:r w:rsidRPr="00F93936">
        <w:rPr>
          <w:color w:val="000000"/>
        </w:rPr>
        <w:t>43-</w:t>
      </w:r>
      <w:r w:rsidR="00C619AF" w:rsidRPr="00F93936">
        <w:rPr>
          <w:color w:val="000000"/>
        </w:rPr>
        <w:t>6</w:t>
      </w:r>
      <w:r w:rsidR="003B3584" w:rsidRPr="00F93936">
        <w:rPr>
          <w:color w:val="000000"/>
        </w:rPr>
        <w:t>1</w:t>
      </w:r>
    </w:p>
    <w:sectPr w:rsidR="002C1EF9" w:rsidRPr="00F93936" w:rsidSect="00852A33">
      <w:headerReference w:type="even" r:id="rId9"/>
      <w:headerReference w:type="default" r:id="rId10"/>
      <w:headerReference w:type="first" r:id="rId11"/>
      <w:pgSz w:w="12240" w:h="15840" w:code="1"/>
      <w:pgMar w:top="709" w:right="567" w:bottom="709" w:left="1418" w:header="454"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7CB" w:rsidRDefault="00DB47CB">
      <w:r>
        <w:separator/>
      </w:r>
    </w:p>
  </w:endnote>
  <w:endnote w:type="continuationSeparator" w:id="0">
    <w:p w:rsidR="00DB47CB" w:rsidRDefault="00DB47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7CB" w:rsidRDefault="00DB47CB">
      <w:r>
        <w:separator/>
      </w:r>
    </w:p>
  </w:footnote>
  <w:footnote w:type="continuationSeparator" w:id="0">
    <w:p w:rsidR="00DB47CB" w:rsidRDefault="00DB47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6105" w:rsidRDefault="00DC65DB">
    <w:pPr>
      <w:pStyle w:val="a6"/>
      <w:framePr w:wrap="around" w:vAnchor="text" w:hAnchor="margin" w:xAlign="center" w:y="1"/>
      <w:rPr>
        <w:rStyle w:val="a8"/>
      </w:rPr>
    </w:pPr>
    <w:r>
      <w:rPr>
        <w:rStyle w:val="a8"/>
      </w:rPr>
      <w:fldChar w:fldCharType="begin"/>
    </w:r>
    <w:r w:rsidR="003C6105">
      <w:rPr>
        <w:rStyle w:val="a8"/>
      </w:rPr>
      <w:instrText xml:space="preserve">PAGE  </w:instrText>
    </w:r>
    <w:r>
      <w:rPr>
        <w:rStyle w:val="a8"/>
      </w:rPr>
      <w:fldChar w:fldCharType="separate"/>
    </w:r>
    <w:r w:rsidR="003C6105">
      <w:rPr>
        <w:rStyle w:val="a8"/>
        <w:noProof/>
      </w:rPr>
      <w:t>1</w:t>
    </w:r>
    <w:r>
      <w:rPr>
        <w:rStyle w:val="a8"/>
      </w:rPr>
      <w:fldChar w:fldCharType="end"/>
    </w:r>
  </w:p>
  <w:p w:rsidR="003C6105" w:rsidRDefault="003C6105">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2607519"/>
      <w:docPartObj>
        <w:docPartGallery w:val="Page Numbers (Top of Page)"/>
        <w:docPartUnique/>
      </w:docPartObj>
    </w:sdtPr>
    <w:sdtContent>
      <w:p w:rsidR="00852A33" w:rsidRDefault="00DC65DB">
        <w:pPr>
          <w:pStyle w:val="a6"/>
          <w:jc w:val="center"/>
        </w:pPr>
        <w:r>
          <w:fldChar w:fldCharType="begin"/>
        </w:r>
        <w:r w:rsidR="00852A33">
          <w:instrText>PAGE   \* MERGEFORMAT</w:instrText>
        </w:r>
        <w:r>
          <w:fldChar w:fldCharType="separate"/>
        </w:r>
        <w:r w:rsidR="004A2CB9">
          <w:rPr>
            <w:noProof/>
          </w:rPr>
          <w:t>1</w:t>
        </w:r>
        <w:r>
          <w:fldChar w:fldCharType="end"/>
        </w:r>
      </w:p>
    </w:sdtContent>
  </w:sdt>
  <w:p w:rsidR="00852A33" w:rsidRDefault="00852A33">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37618"/>
      <w:docPartObj>
        <w:docPartGallery w:val="Page Numbers (Top of Page)"/>
        <w:docPartUnique/>
      </w:docPartObj>
    </w:sdtPr>
    <w:sdtContent>
      <w:p w:rsidR="00852A33" w:rsidRDefault="00DC65DB">
        <w:pPr>
          <w:pStyle w:val="a6"/>
          <w:jc w:val="center"/>
        </w:pPr>
        <w:r>
          <w:fldChar w:fldCharType="begin"/>
        </w:r>
        <w:r w:rsidR="00852A33">
          <w:instrText>PAGE   \* MERGEFORMAT</w:instrText>
        </w:r>
        <w:r>
          <w:fldChar w:fldCharType="separate"/>
        </w:r>
        <w:r w:rsidR="00852A33">
          <w:rPr>
            <w:noProof/>
          </w:rPr>
          <w:t>1</w:t>
        </w:r>
        <w:r>
          <w:fldChar w:fldCharType="end"/>
        </w:r>
      </w:p>
    </w:sdtContent>
  </w:sdt>
  <w:p w:rsidR="00852A33" w:rsidRDefault="00852A3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0"/>
    <w:multiLevelType w:val="multilevel"/>
    <w:tmpl w:val="20385A4A"/>
    <w:name w:val="WW8Num20"/>
    <w:lvl w:ilvl="0">
      <w:start w:val="1"/>
      <w:numFmt w:val="bullet"/>
      <w:lvlText w:val=""/>
      <w:lvlJc w:val="left"/>
      <w:pPr>
        <w:tabs>
          <w:tab w:val="num" w:pos="0"/>
        </w:tabs>
        <w:ind w:left="0" w:firstLine="0"/>
      </w:pPr>
      <w:rPr>
        <w:rFonts w:ascii="Symbol" w:hAnsi="Symbol" w:hint="default"/>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2081"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263B4C9D"/>
    <w:multiLevelType w:val="multilevel"/>
    <w:tmpl w:val="E34C8902"/>
    <w:lvl w:ilvl="0">
      <w:start w:val="1"/>
      <w:numFmt w:val="decimal"/>
      <w:lvlText w:val="%1."/>
      <w:lvlJc w:val="left"/>
      <w:pPr>
        <w:ind w:left="2771" w:hanging="360"/>
      </w:pPr>
      <w:rPr>
        <w:rFonts w:hint="default"/>
      </w:rPr>
    </w:lvl>
    <w:lvl w:ilvl="1">
      <w:start w:val="1"/>
      <w:numFmt w:val="decimal"/>
      <w:isLgl/>
      <w:lvlText w:val="%1.%2."/>
      <w:lvlJc w:val="left"/>
      <w:pPr>
        <w:ind w:left="1495" w:hanging="360"/>
      </w:pPr>
      <w:rPr>
        <w:rFonts w:hint="default"/>
        <w:b w:val="0"/>
        <w:color w:val="auto"/>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3">
    <w:nsid w:val="2C4F1848"/>
    <w:multiLevelType w:val="hybridMultilevel"/>
    <w:tmpl w:val="CB6C9F34"/>
    <w:lvl w:ilvl="0" w:tplc="2B56D9B0">
      <w:start w:val="1"/>
      <w:numFmt w:val="decimal"/>
      <w:lvlText w:val="%1."/>
      <w:lvlJc w:val="left"/>
      <w:pPr>
        <w:tabs>
          <w:tab w:val="num" w:pos="720"/>
        </w:tabs>
        <w:ind w:left="720" w:hanging="360"/>
      </w:pPr>
      <w:rPr>
        <w:rFonts w:hint="default"/>
      </w:rPr>
    </w:lvl>
    <w:lvl w:ilvl="1" w:tplc="D62E3AFA">
      <w:start w:val="1"/>
      <w:numFmt w:val="decimal"/>
      <w:isLgl/>
      <w:lvlText w:val="%2.%2"/>
      <w:lvlJc w:val="left"/>
      <w:pPr>
        <w:tabs>
          <w:tab w:val="num" w:pos="720"/>
        </w:tabs>
        <w:ind w:left="720" w:hanging="360"/>
      </w:pPr>
      <w:rPr>
        <w:rFonts w:hint="default"/>
        <w:b w:val="0"/>
        <w:i w:val="0"/>
        <w:color w:val="auto"/>
      </w:rPr>
    </w:lvl>
    <w:lvl w:ilvl="2" w:tplc="00865E70">
      <w:numFmt w:val="none"/>
      <w:lvlText w:val=""/>
      <w:lvlJc w:val="left"/>
      <w:pPr>
        <w:tabs>
          <w:tab w:val="num" w:pos="360"/>
        </w:tabs>
      </w:pPr>
    </w:lvl>
    <w:lvl w:ilvl="3" w:tplc="5D669D52">
      <w:numFmt w:val="none"/>
      <w:lvlText w:val=""/>
      <w:lvlJc w:val="left"/>
      <w:pPr>
        <w:tabs>
          <w:tab w:val="num" w:pos="360"/>
        </w:tabs>
      </w:pPr>
    </w:lvl>
    <w:lvl w:ilvl="4" w:tplc="BDE8142C">
      <w:numFmt w:val="none"/>
      <w:lvlText w:val=""/>
      <w:lvlJc w:val="left"/>
      <w:pPr>
        <w:tabs>
          <w:tab w:val="num" w:pos="360"/>
        </w:tabs>
      </w:pPr>
    </w:lvl>
    <w:lvl w:ilvl="5" w:tplc="496C3AC8">
      <w:numFmt w:val="none"/>
      <w:lvlText w:val=""/>
      <w:lvlJc w:val="left"/>
      <w:pPr>
        <w:tabs>
          <w:tab w:val="num" w:pos="360"/>
        </w:tabs>
      </w:pPr>
    </w:lvl>
    <w:lvl w:ilvl="6" w:tplc="6D20CDD0">
      <w:numFmt w:val="none"/>
      <w:lvlText w:val=""/>
      <w:lvlJc w:val="left"/>
      <w:pPr>
        <w:tabs>
          <w:tab w:val="num" w:pos="360"/>
        </w:tabs>
      </w:pPr>
    </w:lvl>
    <w:lvl w:ilvl="7" w:tplc="3D566788">
      <w:numFmt w:val="none"/>
      <w:lvlText w:val=""/>
      <w:lvlJc w:val="left"/>
      <w:pPr>
        <w:tabs>
          <w:tab w:val="num" w:pos="360"/>
        </w:tabs>
      </w:pPr>
    </w:lvl>
    <w:lvl w:ilvl="8" w:tplc="4BCE6EE2">
      <w:numFmt w:val="none"/>
      <w:lvlText w:val=""/>
      <w:lvlJc w:val="left"/>
      <w:pPr>
        <w:tabs>
          <w:tab w:val="num" w:pos="360"/>
        </w:tabs>
      </w:pPr>
    </w:lvl>
  </w:abstractNum>
  <w:abstractNum w:abstractNumId="4">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5">
    <w:nsid w:val="35885738"/>
    <w:multiLevelType w:val="hybridMultilevel"/>
    <w:tmpl w:val="11AE7DC4"/>
    <w:lvl w:ilvl="0" w:tplc="A58A51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66A390A"/>
    <w:multiLevelType w:val="multilevel"/>
    <w:tmpl w:val="1294063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2487"/>
        </w:tabs>
        <w:ind w:left="2487" w:hanging="360"/>
      </w:pPr>
      <w:rPr>
        <w:rFonts w:hint="default"/>
        <w:b w:val="0"/>
        <w:i w:val="0"/>
      </w:rPr>
    </w:lvl>
    <w:lvl w:ilvl="2">
      <w:start w:val="1"/>
      <w:numFmt w:val="decimal"/>
      <w:lvlText w:val="%1.%2.%3"/>
      <w:lvlJc w:val="left"/>
      <w:pPr>
        <w:tabs>
          <w:tab w:val="num" w:pos="1434"/>
        </w:tabs>
        <w:ind w:left="1434" w:hanging="720"/>
      </w:pPr>
      <w:rPr>
        <w:rFonts w:hint="default"/>
        <w:b/>
      </w:rPr>
    </w:lvl>
    <w:lvl w:ilvl="3">
      <w:start w:val="1"/>
      <w:numFmt w:val="decimal"/>
      <w:lvlText w:val="%1.%2.%3.%4"/>
      <w:lvlJc w:val="left"/>
      <w:pPr>
        <w:tabs>
          <w:tab w:val="num" w:pos="1791"/>
        </w:tabs>
        <w:ind w:left="1791" w:hanging="720"/>
      </w:pPr>
      <w:rPr>
        <w:rFonts w:hint="default"/>
        <w:b/>
      </w:rPr>
    </w:lvl>
    <w:lvl w:ilvl="4">
      <w:start w:val="1"/>
      <w:numFmt w:val="decimal"/>
      <w:lvlText w:val="%1.%2.%3.%4.%5"/>
      <w:lvlJc w:val="left"/>
      <w:pPr>
        <w:tabs>
          <w:tab w:val="num" w:pos="2508"/>
        </w:tabs>
        <w:ind w:left="2508" w:hanging="1080"/>
      </w:pPr>
      <w:rPr>
        <w:rFonts w:hint="default"/>
        <w:b/>
      </w:rPr>
    </w:lvl>
    <w:lvl w:ilvl="5">
      <w:start w:val="1"/>
      <w:numFmt w:val="decimal"/>
      <w:lvlText w:val="%1.%2.%3.%4.%5.%6"/>
      <w:lvlJc w:val="left"/>
      <w:pPr>
        <w:tabs>
          <w:tab w:val="num" w:pos="3225"/>
        </w:tabs>
        <w:ind w:left="3225" w:hanging="1440"/>
      </w:pPr>
      <w:rPr>
        <w:rFonts w:hint="default"/>
        <w:b/>
      </w:rPr>
    </w:lvl>
    <w:lvl w:ilvl="6">
      <w:start w:val="1"/>
      <w:numFmt w:val="decimal"/>
      <w:lvlText w:val="%1.%2.%3.%4.%5.%6.%7"/>
      <w:lvlJc w:val="left"/>
      <w:pPr>
        <w:tabs>
          <w:tab w:val="num" w:pos="3582"/>
        </w:tabs>
        <w:ind w:left="3582" w:hanging="1440"/>
      </w:pPr>
      <w:rPr>
        <w:rFonts w:hint="default"/>
        <w:b/>
      </w:rPr>
    </w:lvl>
    <w:lvl w:ilvl="7">
      <w:start w:val="1"/>
      <w:numFmt w:val="decimal"/>
      <w:lvlText w:val="%1.%2.%3.%4.%5.%6.%7.%8"/>
      <w:lvlJc w:val="left"/>
      <w:pPr>
        <w:tabs>
          <w:tab w:val="num" w:pos="4299"/>
        </w:tabs>
        <w:ind w:left="4299" w:hanging="1800"/>
      </w:pPr>
      <w:rPr>
        <w:rFonts w:hint="default"/>
        <w:b/>
      </w:rPr>
    </w:lvl>
    <w:lvl w:ilvl="8">
      <w:start w:val="1"/>
      <w:numFmt w:val="decimal"/>
      <w:lvlText w:val="%1.%2.%3.%4.%5.%6.%7.%8.%9"/>
      <w:lvlJc w:val="left"/>
      <w:pPr>
        <w:tabs>
          <w:tab w:val="num" w:pos="4656"/>
        </w:tabs>
        <w:ind w:left="4656" w:hanging="1800"/>
      </w:pPr>
      <w:rPr>
        <w:rFonts w:hint="default"/>
        <w:b/>
      </w:rPr>
    </w:lvl>
  </w:abstractNum>
  <w:abstractNum w:abstractNumId="7">
    <w:nsid w:val="37A45E4A"/>
    <w:multiLevelType w:val="hybridMultilevel"/>
    <w:tmpl w:val="8432F4BC"/>
    <w:lvl w:ilvl="0" w:tplc="E13E8A2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E20411A"/>
    <w:multiLevelType w:val="hybridMultilevel"/>
    <w:tmpl w:val="0C186B6C"/>
    <w:lvl w:ilvl="0" w:tplc="841A4308">
      <w:start w:val="5"/>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4"/>
  </w:num>
  <w:num w:numId="3">
    <w:abstractNumId w:val="2"/>
  </w:num>
  <w:num w:numId="4">
    <w:abstractNumId w:val="5"/>
  </w:num>
  <w:num w:numId="5">
    <w:abstractNumId w:val="9"/>
  </w:num>
  <w:num w:numId="6">
    <w:abstractNumId w:val="1"/>
  </w:num>
  <w:num w:numId="7">
    <w:abstractNumId w:val="3"/>
  </w:num>
  <w:num w:numId="8">
    <w:abstractNumId w:val="6"/>
  </w:num>
  <w:num w:numId="9">
    <w:abstractNumId w:val="7"/>
  </w:num>
  <w:num w:numId="10">
    <w:abstractNumId w:val="1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9"/>
  <w:drawingGridHorizontalSpacing w:val="100"/>
  <w:displayHorizontalDrawingGridEvery w:val="2"/>
  <w:noPunctuationKerning/>
  <w:characterSpacingControl w:val="doNotCompress"/>
  <w:footnotePr>
    <w:footnote w:id="-1"/>
    <w:footnote w:id="0"/>
  </w:footnotePr>
  <w:endnotePr>
    <w:endnote w:id="-1"/>
    <w:endnote w:id="0"/>
  </w:endnotePr>
  <w:compat/>
  <w:rsids>
    <w:rsidRoot w:val="00AC3825"/>
    <w:rsid w:val="000000C1"/>
    <w:rsid w:val="00000E52"/>
    <w:rsid w:val="00000FEB"/>
    <w:rsid w:val="0000369B"/>
    <w:rsid w:val="00004DA3"/>
    <w:rsid w:val="0000513E"/>
    <w:rsid w:val="00005360"/>
    <w:rsid w:val="000069D6"/>
    <w:rsid w:val="00010695"/>
    <w:rsid w:val="00013352"/>
    <w:rsid w:val="000141BE"/>
    <w:rsid w:val="0001475A"/>
    <w:rsid w:val="000150AB"/>
    <w:rsid w:val="000167D4"/>
    <w:rsid w:val="00016DC9"/>
    <w:rsid w:val="00020BC6"/>
    <w:rsid w:val="0002102F"/>
    <w:rsid w:val="00023BB4"/>
    <w:rsid w:val="00025433"/>
    <w:rsid w:val="00026ECC"/>
    <w:rsid w:val="00027351"/>
    <w:rsid w:val="00027CCB"/>
    <w:rsid w:val="000312FC"/>
    <w:rsid w:val="0003144D"/>
    <w:rsid w:val="00032681"/>
    <w:rsid w:val="00036612"/>
    <w:rsid w:val="000410CA"/>
    <w:rsid w:val="00042AAD"/>
    <w:rsid w:val="00042ABF"/>
    <w:rsid w:val="00044383"/>
    <w:rsid w:val="00046DC2"/>
    <w:rsid w:val="00046E6D"/>
    <w:rsid w:val="0004703E"/>
    <w:rsid w:val="00050448"/>
    <w:rsid w:val="000518C5"/>
    <w:rsid w:val="000532DB"/>
    <w:rsid w:val="000544E5"/>
    <w:rsid w:val="00057FBD"/>
    <w:rsid w:val="00061B2F"/>
    <w:rsid w:val="000630F6"/>
    <w:rsid w:val="000701FD"/>
    <w:rsid w:val="00071958"/>
    <w:rsid w:val="00077305"/>
    <w:rsid w:val="000808BE"/>
    <w:rsid w:val="0008148A"/>
    <w:rsid w:val="00082087"/>
    <w:rsid w:val="00082F32"/>
    <w:rsid w:val="00084847"/>
    <w:rsid w:val="000858AE"/>
    <w:rsid w:val="00085DAC"/>
    <w:rsid w:val="00086AA4"/>
    <w:rsid w:val="000A0393"/>
    <w:rsid w:val="000A6598"/>
    <w:rsid w:val="000B068C"/>
    <w:rsid w:val="000B563A"/>
    <w:rsid w:val="000B6559"/>
    <w:rsid w:val="000B7290"/>
    <w:rsid w:val="000B7329"/>
    <w:rsid w:val="000B7484"/>
    <w:rsid w:val="000C1B24"/>
    <w:rsid w:val="000C1B9A"/>
    <w:rsid w:val="000C2897"/>
    <w:rsid w:val="000C28FB"/>
    <w:rsid w:val="000C69C2"/>
    <w:rsid w:val="000C6D57"/>
    <w:rsid w:val="000C6FE0"/>
    <w:rsid w:val="000D0398"/>
    <w:rsid w:val="000D0BC0"/>
    <w:rsid w:val="000D0F91"/>
    <w:rsid w:val="000D162D"/>
    <w:rsid w:val="000D1879"/>
    <w:rsid w:val="000D364C"/>
    <w:rsid w:val="000D3775"/>
    <w:rsid w:val="000D39DD"/>
    <w:rsid w:val="000D5AB8"/>
    <w:rsid w:val="000D639C"/>
    <w:rsid w:val="000D6AFF"/>
    <w:rsid w:val="000D6C67"/>
    <w:rsid w:val="000D6F7D"/>
    <w:rsid w:val="000E00E1"/>
    <w:rsid w:val="000E0585"/>
    <w:rsid w:val="000E0A2A"/>
    <w:rsid w:val="000E138E"/>
    <w:rsid w:val="000E3EB7"/>
    <w:rsid w:val="000E4F6C"/>
    <w:rsid w:val="000E775A"/>
    <w:rsid w:val="000E79D9"/>
    <w:rsid w:val="000F0181"/>
    <w:rsid w:val="000F01F0"/>
    <w:rsid w:val="000F08B9"/>
    <w:rsid w:val="000F5AC5"/>
    <w:rsid w:val="000F6F5B"/>
    <w:rsid w:val="000F7ECD"/>
    <w:rsid w:val="00101290"/>
    <w:rsid w:val="00101DD6"/>
    <w:rsid w:val="00102303"/>
    <w:rsid w:val="00103CF1"/>
    <w:rsid w:val="001053F2"/>
    <w:rsid w:val="0010628C"/>
    <w:rsid w:val="00106731"/>
    <w:rsid w:val="00107623"/>
    <w:rsid w:val="00115340"/>
    <w:rsid w:val="00117DC6"/>
    <w:rsid w:val="00120F84"/>
    <w:rsid w:val="00121A1F"/>
    <w:rsid w:val="00127606"/>
    <w:rsid w:val="00127EC8"/>
    <w:rsid w:val="00127FE9"/>
    <w:rsid w:val="00131D62"/>
    <w:rsid w:val="001339EF"/>
    <w:rsid w:val="00133DAC"/>
    <w:rsid w:val="00133EF7"/>
    <w:rsid w:val="00136404"/>
    <w:rsid w:val="00141439"/>
    <w:rsid w:val="00143ED8"/>
    <w:rsid w:val="0014400D"/>
    <w:rsid w:val="0015016E"/>
    <w:rsid w:val="001509E5"/>
    <w:rsid w:val="0015383E"/>
    <w:rsid w:val="00153F44"/>
    <w:rsid w:val="00154809"/>
    <w:rsid w:val="00155BD7"/>
    <w:rsid w:val="001567CA"/>
    <w:rsid w:val="00156931"/>
    <w:rsid w:val="0016192E"/>
    <w:rsid w:val="00162D4F"/>
    <w:rsid w:val="00162D72"/>
    <w:rsid w:val="00165DBD"/>
    <w:rsid w:val="00165E14"/>
    <w:rsid w:val="00166FCC"/>
    <w:rsid w:val="00167BA4"/>
    <w:rsid w:val="00170481"/>
    <w:rsid w:val="00173531"/>
    <w:rsid w:val="00175B84"/>
    <w:rsid w:val="00182091"/>
    <w:rsid w:val="00190A26"/>
    <w:rsid w:val="00192E02"/>
    <w:rsid w:val="00195E7E"/>
    <w:rsid w:val="001962E5"/>
    <w:rsid w:val="00196802"/>
    <w:rsid w:val="0019757A"/>
    <w:rsid w:val="001A22A5"/>
    <w:rsid w:val="001A2829"/>
    <w:rsid w:val="001A3743"/>
    <w:rsid w:val="001A5D99"/>
    <w:rsid w:val="001A5FCD"/>
    <w:rsid w:val="001B285C"/>
    <w:rsid w:val="001B2AAF"/>
    <w:rsid w:val="001B37E7"/>
    <w:rsid w:val="001B3E25"/>
    <w:rsid w:val="001C2347"/>
    <w:rsid w:val="001C37EA"/>
    <w:rsid w:val="001C3AF9"/>
    <w:rsid w:val="001D0576"/>
    <w:rsid w:val="001D2559"/>
    <w:rsid w:val="001E319B"/>
    <w:rsid w:val="001E3592"/>
    <w:rsid w:val="001F090B"/>
    <w:rsid w:val="001F19B0"/>
    <w:rsid w:val="001F5706"/>
    <w:rsid w:val="001F6368"/>
    <w:rsid w:val="001F6520"/>
    <w:rsid w:val="001F6CEB"/>
    <w:rsid w:val="002025FD"/>
    <w:rsid w:val="002037CA"/>
    <w:rsid w:val="00206147"/>
    <w:rsid w:val="0021054F"/>
    <w:rsid w:val="00213168"/>
    <w:rsid w:val="0021474F"/>
    <w:rsid w:val="00220881"/>
    <w:rsid w:val="00220A08"/>
    <w:rsid w:val="00220A91"/>
    <w:rsid w:val="00220BAE"/>
    <w:rsid w:val="0022186C"/>
    <w:rsid w:val="00221D18"/>
    <w:rsid w:val="00222B02"/>
    <w:rsid w:val="00223CF4"/>
    <w:rsid w:val="00224106"/>
    <w:rsid w:val="0022419B"/>
    <w:rsid w:val="0022460D"/>
    <w:rsid w:val="0022525B"/>
    <w:rsid w:val="002252A1"/>
    <w:rsid w:val="00225815"/>
    <w:rsid w:val="00226DCE"/>
    <w:rsid w:val="00227B43"/>
    <w:rsid w:val="0023153A"/>
    <w:rsid w:val="00232D46"/>
    <w:rsid w:val="00232E4A"/>
    <w:rsid w:val="00236864"/>
    <w:rsid w:val="00240862"/>
    <w:rsid w:val="00241504"/>
    <w:rsid w:val="00242C9E"/>
    <w:rsid w:val="002446B5"/>
    <w:rsid w:val="00244733"/>
    <w:rsid w:val="00247E6F"/>
    <w:rsid w:val="0025072F"/>
    <w:rsid w:val="00252630"/>
    <w:rsid w:val="00254341"/>
    <w:rsid w:val="00254AEB"/>
    <w:rsid w:val="00265CEA"/>
    <w:rsid w:val="002662E7"/>
    <w:rsid w:val="00266EA4"/>
    <w:rsid w:val="00267C77"/>
    <w:rsid w:val="00271817"/>
    <w:rsid w:val="002741D4"/>
    <w:rsid w:val="00274583"/>
    <w:rsid w:val="002761C6"/>
    <w:rsid w:val="00281C4A"/>
    <w:rsid w:val="00283D4F"/>
    <w:rsid w:val="00285586"/>
    <w:rsid w:val="00286CF9"/>
    <w:rsid w:val="00287E46"/>
    <w:rsid w:val="00290E3C"/>
    <w:rsid w:val="002920BD"/>
    <w:rsid w:val="00294421"/>
    <w:rsid w:val="0029460D"/>
    <w:rsid w:val="002957D5"/>
    <w:rsid w:val="00295F44"/>
    <w:rsid w:val="00295F48"/>
    <w:rsid w:val="00297579"/>
    <w:rsid w:val="002A04A8"/>
    <w:rsid w:val="002A1FAD"/>
    <w:rsid w:val="002A3E9F"/>
    <w:rsid w:val="002A4D80"/>
    <w:rsid w:val="002A7D7B"/>
    <w:rsid w:val="002B6E00"/>
    <w:rsid w:val="002C08A7"/>
    <w:rsid w:val="002C1AA6"/>
    <w:rsid w:val="002C1EF9"/>
    <w:rsid w:val="002C30DA"/>
    <w:rsid w:val="002C5694"/>
    <w:rsid w:val="002C5858"/>
    <w:rsid w:val="002C6308"/>
    <w:rsid w:val="002D1202"/>
    <w:rsid w:val="002D133C"/>
    <w:rsid w:val="002D5C9C"/>
    <w:rsid w:val="002D5E88"/>
    <w:rsid w:val="002E00AC"/>
    <w:rsid w:val="002E22F4"/>
    <w:rsid w:val="002E602B"/>
    <w:rsid w:val="002E63DE"/>
    <w:rsid w:val="002E64DD"/>
    <w:rsid w:val="002E6C8A"/>
    <w:rsid w:val="002F1714"/>
    <w:rsid w:val="002F43D3"/>
    <w:rsid w:val="002F62C5"/>
    <w:rsid w:val="002F6E82"/>
    <w:rsid w:val="002F794B"/>
    <w:rsid w:val="003000B3"/>
    <w:rsid w:val="00300B6F"/>
    <w:rsid w:val="00303355"/>
    <w:rsid w:val="003033B9"/>
    <w:rsid w:val="00303A07"/>
    <w:rsid w:val="00303A22"/>
    <w:rsid w:val="0030474E"/>
    <w:rsid w:val="00304FBB"/>
    <w:rsid w:val="00305285"/>
    <w:rsid w:val="00306A49"/>
    <w:rsid w:val="00310587"/>
    <w:rsid w:val="0031318C"/>
    <w:rsid w:val="00314E5D"/>
    <w:rsid w:val="0031510C"/>
    <w:rsid w:val="00320314"/>
    <w:rsid w:val="003203C6"/>
    <w:rsid w:val="003209FA"/>
    <w:rsid w:val="00322D2F"/>
    <w:rsid w:val="0032363C"/>
    <w:rsid w:val="0032513B"/>
    <w:rsid w:val="00325640"/>
    <w:rsid w:val="003270AA"/>
    <w:rsid w:val="003317E2"/>
    <w:rsid w:val="00331BAE"/>
    <w:rsid w:val="003331AE"/>
    <w:rsid w:val="00340419"/>
    <w:rsid w:val="00344536"/>
    <w:rsid w:val="0034536F"/>
    <w:rsid w:val="00347360"/>
    <w:rsid w:val="00353334"/>
    <w:rsid w:val="0035538F"/>
    <w:rsid w:val="00355F50"/>
    <w:rsid w:val="0036100E"/>
    <w:rsid w:val="00363396"/>
    <w:rsid w:val="00363438"/>
    <w:rsid w:val="00370C33"/>
    <w:rsid w:val="00370EAF"/>
    <w:rsid w:val="003735E0"/>
    <w:rsid w:val="0037514A"/>
    <w:rsid w:val="00375192"/>
    <w:rsid w:val="00375440"/>
    <w:rsid w:val="00375CA2"/>
    <w:rsid w:val="003763A6"/>
    <w:rsid w:val="00382FEA"/>
    <w:rsid w:val="00384B72"/>
    <w:rsid w:val="00391697"/>
    <w:rsid w:val="00391F3C"/>
    <w:rsid w:val="00393C53"/>
    <w:rsid w:val="00394D99"/>
    <w:rsid w:val="003A0655"/>
    <w:rsid w:val="003A2E0B"/>
    <w:rsid w:val="003A2F10"/>
    <w:rsid w:val="003A4892"/>
    <w:rsid w:val="003A7DDA"/>
    <w:rsid w:val="003B0588"/>
    <w:rsid w:val="003B058F"/>
    <w:rsid w:val="003B3584"/>
    <w:rsid w:val="003B3F9A"/>
    <w:rsid w:val="003B5BD2"/>
    <w:rsid w:val="003B712A"/>
    <w:rsid w:val="003B7589"/>
    <w:rsid w:val="003B7691"/>
    <w:rsid w:val="003B7B95"/>
    <w:rsid w:val="003C0AFD"/>
    <w:rsid w:val="003C164C"/>
    <w:rsid w:val="003C2929"/>
    <w:rsid w:val="003C6105"/>
    <w:rsid w:val="003C67A5"/>
    <w:rsid w:val="003C6960"/>
    <w:rsid w:val="003D02A2"/>
    <w:rsid w:val="003D1706"/>
    <w:rsid w:val="003D644A"/>
    <w:rsid w:val="003D6545"/>
    <w:rsid w:val="003D7943"/>
    <w:rsid w:val="003D7B36"/>
    <w:rsid w:val="003E79FB"/>
    <w:rsid w:val="003E7D01"/>
    <w:rsid w:val="003F1037"/>
    <w:rsid w:val="003F1A59"/>
    <w:rsid w:val="003F2047"/>
    <w:rsid w:val="003F2357"/>
    <w:rsid w:val="003F38BB"/>
    <w:rsid w:val="003F3C1F"/>
    <w:rsid w:val="003F654C"/>
    <w:rsid w:val="003F655B"/>
    <w:rsid w:val="003F6BB3"/>
    <w:rsid w:val="004009A6"/>
    <w:rsid w:val="00400B04"/>
    <w:rsid w:val="00400B6F"/>
    <w:rsid w:val="004018A1"/>
    <w:rsid w:val="0040741D"/>
    <w:rsid w:val="00407452"/>
    <w:rsid w:val="004077A8"/>
    <w:rsid w:val="00407B65"/>
    <w:rsid w:val="00407E0A"/>
    <w:rsid w:val="0041077B"/>
    <w:rsid w:val="00411F09"/>
    <w:rsid w:val="004150F6"/>
    <w:rsid w:val="004153BA"/>
    <w:rsid w:val="00415731"/>
    <w:rsid w:val="00416124"/>
    <w:rsid w:val="00417997"/>
    <w:rsid w:val="0042084B"/>
    <w:rsid w:val="00421259"/>
    <w:rsid w:val="00423144"/>
    <w:rsid w:val="00424173"/>
    <w:rsid w:val="00424319"/>
    <w:rsid w:val="00425770"/>
    <w:rsid w:val="00426C7D"/>
    <w:rsid w:val="004272B5"/>
    <w:rsid w:val="0042756E"/>
    <w:rsid w:val="00431130"/>
    <w:rsid w:val="0043338D"/>
    <w:rsid w:val="00433A57"/>
    <w:rsid w:val="00437205"/>
    <w:rsid w:val="00437D8C"/>
    <w:rsid w:val="00440B69"/>
    <w:rsid w:val="00440D61"/>
    <w:rsid w:val="0044147D"/>
    <w:rsid w:val="004437D3"/>
    <w:rsid w:val="00450986"/>
    <w:rsid w:val="0045227C"/>
    <w:rsid w:val="0045572F"/>
    <w:rsid w:val="004559A4"/>
    <w:rsid w:val="004559BA"/>
    <w:rsid w:val="00456F27"/>
    <w:rsid w:val="00460E85"/>
    <w:rsid w:val="00462826"/>
    <w:rsid w:val="00464838"/>
    <w:rsid w:val="00472626"/>
    <w:rsid w:val="004802C3"/>
    <w:rsid w:val="00480474"/>
    <w:rsid w:val="004813F2"/>
    <w:rsid w:val="00482787"/>
    <w:rsid w:val="0048342B"/>
    <w:rsid w:val="004834A5"/>
    <w:rsid w:val="00483C96"/>
    <w:rsid w:val="0048416E"/>
    <w:rsid w:val="00484B82"/>
    <w:rsid w:val="00490EA7"/>
    <w:rsid w:val="00490FD6"/>
    <w:rsid w:val="00491DAA"/>
    <w:rsid w:val="00492E60"/>
    <w:rsid w:val="00492EC7"/>
    <w:rsid w:val="00497866"/>
    <w:rsid w:val="00497F02"/>
    <w:rsid w:val="004A2CB9"/>
    <w:rsid w:val="004A353B"/>
    <w:rsid w:val="004A359B"/>
    <w:rsid w:val="004A3D52"/>
    <w:rsid w:val="004A565E"/>
    <w:rsid w:val="004A668C"/>
    <w:rsid w:val="004A7ACD"/>
    <w:rsid w:val="004B45B7"/>
    <w:rsid w:val="004B57FC"/>
    <w:rsid w:val="004B5E88"/>
    <w:rsid w:val="004B5FD9"/>
    <w:rsid w:val="004B647B"/>
    <w:rsid w:val="004C0967"/>
    <w:rsid w:val="004C14A4"/>
    <w:rsid w:val="004C17FD"/>
    <w:rsid w:val="004C1A5E"/>
    <w:rsid w:val="004C28F6"/>
    <w:rsid w:val="004C2D13"/>
    <w:rsid w:val="004C5517"/>
    <w:rsid w:val="004C5D8F"/>
    <w:rsid w:val="004C734A"/>
    <w:rsid w:val="004D02AE"/>
    <w:rsid w:val="004D0593"/>
    <w:rsid w:val="004D1FC6"/>
    <w:rsid w:val="004D2AE3"/>
    <w:rsid w:val="004D4E32"/>
    <w:rsid w:val="004D55BC"/>
    <w:rsid w:val="004D7752"/>
    <w:rsid w:val="004E144D"/>
    <w:rsid w:val="004E1C6C"/>
    <w:rsid w:val="004E39CB"/>
    <w:rsid w:val="004E4196"/>
    <w:rsid w:val="004E474C"/>
    <w:rsid w:val="004E5E03"/>
    <w:rsid w:val="004F4028"/>
    <w:rsid w:val="004F4C1B"/>
    <w:rsid w:val="004F4E9E"/>
    <w:rsid w:val="004F517F"/>
    <w:rsid w:val="004F5252"/>
    <w:rsid w:val="004F56B4"/>
    <w:rsid w:val="004F5C65"/>
    <w:rsid w:val="004F6968"/>
    <w:rsid w:val="005005B1"/>
    <w:rsid w:val="00502143"/>
    <w:rsid w:val="0050379F"/>
    <w:rsid w:val="00505753"/>
    <w:rsid w:val="00510CC9"/>
    <w:rsid w:val="00511AAD"/>
    <w:rsid w:val="00511EF6"/>
    <w:rsid w:val="00512505"/>
    <w:rsid w:val="00512E31"/>
    <w:rsid w:val="00514B6D"/>
    <w:rsid w:val="0051645F"/>
    <w:rsid w:val="00516C09"/>
    <w:rsid w:val="00521D79"/>
    <w:rsid w:val="005248B8"/>
    <w:rsid w:val="0052606E"/>
    <w:rsid w:val="005263EE"/>
    <w:rsid w:val="005308BD"/>
    <w:rsid w:val="005308BF"/>
    <w:rsid w:val="00531D00"/>
    <w:rsid w:val="005327F9"/>
    <w:rsid w:val="00533505"/>
    <w:rsid w:val="00533F84"/>
    <w:rsid w:val="0053483D"/>
    <w:rsid w:val="00536758"/>
    <w:rsid w:val="005374BC"/>
    <w:rsid w:val="00537ED9"/>
    <w:rsid w:val="0054101A"/>
    <w:rsid w:val="00542883"/>
    <w:rsid w:val="00542BC7"/>
    <w:rsid w:val="005460E7"/>
    <w:rsid w:val="005464B6"/>
    <w:rsid w:val="005468AA"/>
    <w:rsid w:val="005507C0"/>
    <w:rsid w:val="005507DA"/>
    <w:rsid w:val="00550948"/>
    <w:rsid w:val="00550966"/>
    <w:rsid w:val="00551A69"/>
    <w:rsid w:val="00553C3F"/>
    <w:rsid w:val="00557871"/>
    <w:rsid w:val="0056058F"/>
    <w:rsid w:val="00560D15"/>
    <w:rsid w:val="0056133F"/>
    <w:rsid w:val="00564A13"/>
    <w:rsid w:val="005672DC"/>
    <w:rsid w:val="00567CD4"/>
    <w:rsid w:val="00572AC6"/>
    <w:rsid w:val="0057500D"/>
    <w:rsid w:val="00581AE8"/>
    <w:rsid w:val="00581D2D"/>
    <w:rsid w:val="00582A6B"/>
    <w:rsid w:val="00583240"/>
    <w:rsid w:val="005836CD"/>
    <w:rsid w:val="005843BE"/>
    <w:rsid w:val="00584EEB"/>
    <w:rsid w:val="005859D2"/>
    <w:rsid w:val="00587B52"/>
    <w:rsid w:val="005916D0"/>
    <w:rsid w:val="00592891"/>
    <w:rsid w:val="00594C53"/>
    <w:rsid w:val="00595561"/>
    <w:rsid w:val="0059669F"/>
    <w:rsid w:val="005966AC"/>
    <w:rsid w:val="00597EE1"/>
    <w:rsid w:val="005A29B8"/>
    <w:rsid w:val="005A38CB"/>
    <w:rsid w:val="005A392F"/>
    <w:rsid w:val="005A6799"/>
    <w:rsid w:val="005B04A3"/>
    <w:rsid w:val="005B1FEA"/>
    <w:rsid w:val="005B2069"/>
    <w:rsid w:val="005B27EF"/>
    <w:rsid w:val="005B3271"/>
    <w:rsid w:val="005B52F6"/>
    <w:rsid w:val="005B5925"/>
    <w:rsid w:val="005B61CC"/>
    <w:rsid w:val="005B61D0"/>
    <w:rsid w:val="005B699F"/>
    <w:rsid w:val="005C2394"/>
    <w:rsid w:val="005C4B56"/>
    <w:rsid w:val="005C6872"/>
    <w:rsid w:val="005C752D"/>
    <w:rsid w:val="005C7A63"/>
    <w:rsid w:val="005D0FEF"/>
    <w:rsid w:val="005D3329"/>
    <w:rsid w:val="005D4B2E"/>
    <w:rsid w:val="005D5206"/>
    <w:rsid w:val="005D60BD"/>
    <w:rsid w:val="005E02C1"/>
    <w:rsid w:val="005E0553"/>
    <w:rsid w:val="005E292D"/>
    <w:rsid w:val="005E7B21"/>
    <w:rsid w:val="005E7D1F"/>
    <w:rsid w:val="005F0A59"/>
    <w:rsid w:val="005F2A1A"/>
    <w:rsid w:val="005F2F38"/>
    <w:rsid w:val="005F3643"/>
    <w:rsid w:val="005F4151"/>
    <w:rsid w:val="005F4511"/>
    <w:rsid w:val="005F7A1F"/>
    <w:rsid w:val="006004FC"/>
    <w:rsid w:val="00602410"/>
    <w:rsid w:val="00602D79"/>
    <w:rsid w:val="006033B0"/>
    <w:rsid w:val="0060420B"/>
    <w:rsid w:val="00605D5D"/>
    <w:rsid w:val="00605E5D"/>
    <w:rsid w:val="00611F7A"/>
    <w:rsid w:val="006121A0"/>
    <w:rsid w:val="00612811"/>
    <w:rsid w:val="006149C7"/>
    <w:rsid w:val="00615786"/>
    <w:rsid w:val="00615D22"/>
    <w:rsid w:val="00622474"/>
    <w:rsid w:val="00622E6C"/>
    <w:rsid w:val="00623232"/>
    <w:rsid w:val="006237FF"/>
    <w:rsid w:val="00624461"/>
    <w:rsid w:val="00625088"/>
    <w:rsid w:val="0062541E"/>
    <w:rsid w:val="006269BB"/>
    <w:rsid w:val="00630B8C"/>
    <w:rsid w:val="00632BA3"/>
    <w:rsid w:val="00635291"/>
    <w:rsid w:val="00635438"/>
    <w:rsid w:val="006405AF"/>
    <w:rsid w:val="00641EAA"/>
    <w:rsid w:val="00642A27"/>
    <w:rsid w:val="00643D80"/>
    <w:rsid w:val="00644676"/>
    <w:rsid w:val="0064472D"/>
    <w:rsid w:val="006459FD"/>
    <w:rsid w:val="00647228"/>
    <w:rsid w:val="006512FD"/>
    <w:rsid w:val="00651664"/>
    <w:rsid w:val="00652856"/>
    <w:rsid w:val="00657166"/>
    <w:rsid w:val="0065763B"/>
    <w:rsid w:val="006605F2"/>
    <w:rsid w:val="00661675"/>
    <w:rsid w:val="006626DA"/>
    <w:rsid w:val="00664FBF"/>
    <w:rsid w:val="00667142"/>
    <w:rsid w:val="0066735A"/>
    <w:rsid w:val="00670787"/>
    <w:rsid w:val="006717FF"/>
    <w:rsid w:val="0067198B"/>
    <w:rsid w:val="00673379"/>
    <w:rsid w:val="00676792"/>
    <w:rsid w:val="006806A9"/>
    <w:rsid w:val="00681C28"/>
    <w:rsid w:val="006837DC"/>
    <w:rsid w:val="006841FC"/>
    <w:rsid w:val="006859FF"/>
    <w:rsid w:val="00690F33"/>
    <w:rsid w:val="006959BF"/>
    <w:rsid w:val="00696E51"/>
    <w:rsid w:val="006973B3"/>
    <w:rsid w:val="006A383F"/>
    <w:rsid w:val="006A4BA6"/>
    <w:rsid w:val="006A4E1A"/>
    <w:rsid w:val="006A7360"/>
    <w:rsid w:val="006A7698"/>
    <w:rsid w:val="006B1DEF"/>
    <w:rsid w:val="006B272B"/>
    <w:rsid w:val="006B2DF2"/>
    <w:rsid w:val="006B2F64"/>
    <w:rsid w:val="006B3359"/>
    <w:rsid w:val="006B4A0A"/>
    <w:rsid w:val="006B4B4D"/>
    <w:rsid w:val="006B64A3"/>
    <w:rsid w:val="006B7AFA"/>
    <w:rsid w:val="006C4CFA"/>
    <w:rsid w:val="006C7E0E"/>
    <w:rsid w:val="006D1836"/>
    <w:rsid w:val="006D4AD2"/>
    <w:rsid w:val="006D4C35"/>
    <w:rsid w:val="006D51BB"/>
    <w:rsid w:val="006D7F53"/>
    <w:rsid w:val="006E018C"/>
    <w:rsid w:val="006E04DE"/>
    <w:rsid w:val="006E1458"/>
    <w:rsid w:val="006E14EB"/>
    <w:rsid w:val="006E456A"/>
    <w:rsid w:val="006E4D7C"/>
    <w:rsid w:val="006E64BE"/>
    <w:rsid w:val="006E7183"/>
    <w:rsid w:val="006F04B2"/>
    <w:rsid w:val="006F29C7"/>
    <w:rsid w:val="006F51A3"/>
    <w:rsid w:val="006F5D72"/>
    <w:rsid w:val="006F6D72"/>
    <w:rsid w:val="006F7734"/>
    <w:rsid w:val="00704DD3"/>
    <w:rsid w:val="007057CC"/>
    <w:rsid w:val="0070676C"/>
    <w:rsid w:val="00706A0D"/>
    <w:rsid w:val="007115BC"/>
    <w:rsid w:val="00712DCD"/>
    <w:rsid w:val="0071327A"/>
    <w:rsid w:val="0071513E"/>
    <w:rsid w:val="0071533A"/>
    <w:rsid w:val="00716496"/>
    <w:rsid w:val="0072028E"/>
    <w:rsid w:val="00724050"/>
    <w:rsid w:val="0072453B"/>
    <w:rsid w:val="0072689F"/>
    <w:rsid w:val="00731F5D"/>
    <w:rsid w:val="007326A6"/>
    <w:rsid w:val="007326BC"/>
    <w:rsid w:val="00732BFD"/>
    <w:rsid w:val="00732C5D"/>
    <w:rsid w:val="00735AA9"/>
    <w:rsid w:val="0074028B"/>
    <w:rsid w:val="0074050E"/>
    <w:rsid w:val="00741406"/>
    <w:rsid w:val="00741BE4"/>
    <w:rsid w:val="007435DC"/>
    <w:rsid w:val="00744BB7"/>
    <w:rsid w:val="0074788E"/>
    <w:rsid w:val="00747ADF"/>
    <w:rsid w:val="00752559"/>
    <w:rsid w:val="00753684"/>
    <w:rsid w:val="00753762"/>
    <w:rsid w:val="00754FB9"/>
    <w:rsid w:val="0075512D"/>
    <w:rsid w:val="007572EE"/>
    <w:rsid w:val="007574D8"/>
    <w:rsid w:val="00757BE0"/>
    <w:rsid w:val="007601BD"/>
    <w:rsid w:val="00760243"/>
    <w:rsid w:val="007612DD"/>
    <w:rsid w:val="00761619"/>
    <w:rsid w:val="00763456"/>
    <w:rsid w:val="00765D99"/>
    <w:rsid w:val="0076646C"/>
    <w:rsid w:val="00770A3B"/>
    <w:rsid w:val="00770D15"/>
    <w:rsid w:val="00773399"/>
    <w:rsid w:val="00775178"/>
    <w:rsid w:val="00775E0E"/>
    <w:rsid w:val="00777B6E"/>
    <w:rsid w:val="00780CEA"/>
    <w:rsid w:val="0078102C"/>
    <w:rsid w:val="00782144"/>
    <w:rsid w:val="007827D5"/>
    <w:rsid w:val="00783A9A"/>
    <w:rsid w:val="00785C86"/>
    <w:rsid w:val="007903D5"/>
    <w:rsid w:val="00791873"/>
    <w:rsid w:val="0079283F"/>
    <w:rsid w:val="0079320B"/>
    <w:rsid w:val="007963C2"/>
    <w:rsid w:val="00797123"/>
    <w:rsid w:val="00797192"/>
    <w:rsid w:val="007A0014"/>
    <w:rsid w:val="007A0D05"/>
    <w:rsid w:val="007A114B"/>
    <w:rsid w:val="007A29DD"/>
    <w:rsid w:val="007A3472"/>
    <w:rsid w:val="007A535B"/>
    <w:rsid w:val="007B0386"/>
    <w:rsid w:val="007B072A"/>
    <w:rsid w:val="007B19D1"/>
    <w:rsid w:val="007B2A06"/>
    <w:rsid w:val="007B56FE"/>
    <w:rsid w:val="007B77BD"/>
    <w:rsid w:val="007B79C1"/>
    <w:rsid w:val="007B7DF7"/>
    <w:rsid w:val="007C053D"/>
    <w:rsid w:val="007C1D21"/>
    <w:rsid w:val="007C25C3"/>
    <w:rsid w:val="007C29DD"/>
    <w:rsid w:val="007C2AA7"/>
    <w:rsid w:val="007C458E"/>
    <w:rsid w:val="007C51F0"/>
    <w:rsid w:val="007C5772"/>
    <w:rsid w:val="007C67C6"/>
    <w:rsid w:val="007C6CB0"/>
    <w:rsid w:val="007C7027"/>
    <w:rsid w:val="007D158D"/>
    <w:rsid w:val="007D4637"/>
    <w:rsid w:val="007D4BE7"/>
    <w:rsid w:val="007D54B2"/>
    <w:rsid w:val="007D6C0C"/>
    <w:rsid w:val="007D7685"/>
    <w:rsid w:val="007D777E"/>
    <w:rsid w:val="007E348A"/>
    <w:rsid w:val="007E5260"/>
    <w:rsid w:val="007E5E2C"/>
    <w:rsid w:val="007E7DC0"/>
    <w:rsid w:val="007F0742"/>
    <w:rsid w:val="007F2E41"/>
    <w:rsid w:val="007F519B"/>
    <w:rsid w:val="007F5FE9"/>
    <w:rsid w:val="007F6D5F"/>
    <w:rsid w:val="007F6FA3"/>
    <w:rsid w:val="00800BA0"/>
    <w:rsid w:val="00802064"/>
    <w:rsid w:val="00811566"/>
    <w:rsid w:val="00813A61"/>
    <w:rsid w:val="00814132"/>
    <w:rsid w:val="00815E09"/>
    <w:rsid w:val="00817C7D"/>
    <w:rsid w:val="008205F9"/>
    <w:rsid w:val="00820924"/>
    <w:rsid w:val="00822362"/>
    <w:rsid w:val="00822A55"/>
    <w:rsid w:val="008251F8"/>
    <w:rsid w:val="00825F26"/>
    <w:rsid w:val="0082648A"/>
    <w:rsid w:val="008274AA"/>
    <w:rsid w:val="0082755E"/>
    <w:rsid w:val="008308C3"/>
    <w:rsid w:val="00832103"/>
    <w:rsid w:val="00832B50"/>
    <w:rsid w:val="00833C23"/>
    <w:rsid w:val="008356CD"/>
    <w:rsid w:val="008363E5"/>
    <w:rsid w:val="00841EA2"/>
    <w:rsid w:val="00842C0C"/>
    <w:rsid w:val="008433F9"/>
    <w:rsid w:val="00843B4D"/>
    <w:rsid w:val="008461A3"/>
    <w:rsid w:val="00847926"/>
    <w:rsid w:val="00852A33"/>
    <w:rsid w:val="008546A6"/>
    <w:rsid w:val="00854FA3"/>
    <w:rsid w:val="0085717C"/>
    <w:rsid w:val="008574C3"/>
    <w:rsid w:val="00857D4B"/>
    <w:rsid w:val="00865492"/>
    <w:rsid w:val="00865AC7"/>
    <w:rsid w:val="008667B2"/>
    <w:rsid w:val="0087122F"/>
    <w:rsid w:val="008727FA"/>
    <w:rsid w:val="0087407B"/>
    <w:rsid w:val="008740B4"/>
    <w:rsid w:val="0087433A"/>
    <w:rsid w:val="0087572B"/>
    <w:rsid w:val="00877488"/>
    <w:rsid w:val="00880434"/>
    <w:rsid w:val="008805E8"/>
    <w:rsid w:val="008808FC"/>
    <w:rsid w:val="008832E3"/>
    <w:rsid w:val="00884BC3"/>
    <w:rsid w:val="00885538"/>
    <w:rsid w:val="00892C4C"/>
    <w:rsid w:val="00893F9A"/>
    <w:rsid w:val="00894850"/>
    <w:rsid w:val="008A0375"/>
    <w:rsid w:val="008A15AB"/>
    <w:rsid w:val="008A2574"/>
    <w:rsid w:val="008A6687"/>
    <w:rsid w:val="008B0C93"/>
    <w:rsid w:val="008B14B7"/>
    <w:rsid w:val="008B22FE"/>
    <w:rsid w:val="008B2821"/>
    <w:rsid w:val="008B41DF"/>
    <w:rsid w:val="008B77D9"/>
    <w:rsid w:val="008C09F5"/>
    <w:rsid w:val="008C20E5"/>
    <w:rsid w:val="008C2337"/>
    <w:rsid w:val="008C26D2"/>
    <w:rsid w:val="008C3F61"/>
    <w:rsid w:val="008C4722"/>
    <w:rsid w:val="008C59F1"/>
    <w:rsid w:val="008C62D4"/>
    <w:rsid w:val="008C7E11"/>
    <w:rsid w:val="008D0A11"/>
    <w:rsid w:val="008D0CF7"/>
    <w:rsid w:val="008D0EDA"/>
    <w:rsid w:val="008D16AA"/>
    <w:rsid w:val="008D1D67"/>
    <w:rsid w:val="008D1F90"/>
    <w:rsid w:val="008D224A"/>
    <w:rsid w:val="008D2CF7"/>
    <w:rsid w:val="008D35FD"/>
    <w:rsid w:val="008D4A3D"/>
    <w:rsid w:val="008E1CB0"/>
    <w:rsid w:val="008E25AE"/>
    <w:rsid w:val="008E2E73"/>
    <w:rsid w:val="008E495A"/>
    <w:rsid w:val="008E4B10"/>
    <w:rsid w:val="008E78B7"/>
    <w:rsid w:val="008E7F56"/>
    <w:rsid w:val="008F1716"/>
    <w:rsid w:val="008F210B"/>
    <w:rsid w:val="008F31BD"/>
    <w:rsid w:val="008F3930"/>
    <w:rsid w:val="008F3A51"/>
    <w:rsid w:val="008F5DD1"/>
    <w:rsid w:val="00900E6D"/>
    <w:rsid w:val="009011C0"/>
    <w:rsid w:val="009022A6"/>
    <w:rsid w:val="009039EB"/>
    <w:rsid w:val="00913BC4"/>
    <w:rsid w:val="009146E7"/>
    <w:rsid w:val="00915176"/>
    <w:rsid w:val="00916AF6"/>
    <w:rsid w:val="00916FFE"/>
    <w:rsid w:val="009205BB"/>
    <w:rsid w:val="00923FB5"/>
    <w:rsid w:val="00924511"/>
    <w:rsid w:val="00925A49"/>
    <w:rsid w:val="00925C80"/>
    <w:rsid w:val="009268A8"/>
    <w:rsid w:val="009279F7"/>
    <w:rsid w:val="009337EA"/>
    <w:rsid w:val="00934F00"/>
    <w:rsid w:val="00935020"/>
    <w:rsid w:val="00940097"/>
    <w:rsid w:val="0094330D"/>
    <w:rsid w:val="009440BE"/>
    <w:rsid w:val="009445B0"/>
    <w:rsid w:val="00944AD7"/>
    <w:rsid w:val="009455B5"/>
    <w:rsid w:val="00946443"/>
    <w:rsid w:val="009465AC"/>
    <w:rsid w:val="00946931"/>
    <w:rsid w:val="00946ED6"/>
    <w:rsid w:val="009520A3"/>
    <w:rsid w:val="009605DB"/>
    <w:rsid w:val="009630C2"/>
    <w:rsid w:val="00964A6C"/>
    <w:rsid w:val="00967633"/>
    <w:rsid w:val="0096773F"/>
    <w:rsid w:val="00967E65"/>
    <w:rsid w:val="00971559"/>
    <w:rsid w:val="00971945"/>
    <w:rsid w:val="00971EE5"/>
    <w:rsid w:val="00972B54"/>
    <w:rsid w:val="00973170"/>
    <w:rsid w:val="00973C4F"/>
    <w:rsid w:val="0097481A"/>
    <w:rsid w:val="009773EE"/>
    <w:rsid w:val="00981069"/>
    <w:rsid w:val="00982576"/>
    <w:rsid w:val="00984849"/>
    <w:rsid w:val="00984ACD"/>
    <w:rsid w:val="00985A67"/>
    <w:rsid w:val="0099327E"/>
    <w:rsid w:val="00994011"/>
    <w:rsid w:val="009A2E7D"/>
    <w:rsid w:val="009B09DD"/>
    <w:rsid w:val="009B0BA0"/>
    <w:rsid w:val="009B2FD2"/>
    <w:rsid w:val="009B521D"/>
    <w:rsid w:val="009B5969"/>
    <w:rsid w:val="009B5D3A"/>
    <w:rsid w:val="009B7597"/>
    <w:rsid w:val="009C0389"/>
    <w:rsid w:val="009C14FB"/>
    <w:rsid w:val="009C200B"/>
    <w:rsid w:val="009C4380"/>
    <w:rsid w:val="009C6411"/>
    <w:rsid w:val="009C7DC3"/>
    <w:rsid w:val="009D1E23"/>
    <w:rsid w:val="009D2B2A"/>
    <w:rsid w:val="009D3029"/>
    <w:rsid w:val="009D3ED3"/>
    <w:rsid w:val="009D50D5"/>
    <w:rsid w:val="009D5301"/>
    <w:rsid w:val="009D5B2B"/>
    <w:rsid w:val="009D5F03"/>
    <w:rsid w:val="009E2943"/>
    <w:rsid w:val="009E474B"/>
    <w:rsid w:val="009E70BD"/>
    <w:rsid w:val="009E7970"/>
    <w:rsid w:val="009F015C"/>
    <w:rsid w:val="009F1E96"/>
    <w:rsid w:val="009F233B"/>
    <w:rsid w:val="009F3FFE"/>
    <w:rsid w:val="009F4485"/>
    <w:rsid w:val="009F6F23"/>
    <w:rsid w:val="009F782A"/>
    <w:rsid w:val="009F7A84"/>
    <w:rsid w:val="00A00C51"/>
    <w:rsid w:val="00A00EAB"/>
    <w:rsid w:val="00A022E0"/>
    <w:rsid w:val="00A0249A"/>
    <w:rsid w:val="00A03165"/>
    <w:rsid w:val="00A06807"/>
    <w:rsid w:val="00A11828"/>
    <w:rsid w:val="00A1241A"/>
    <w:rsid w:val="00A13E50"/>
    <w:rsid w:val="00A1579C"/>
    <w:rsid w:val="00A15F1D"/>
    <w:rsid w:val="00A20734"/>
    <w:rsid w:val="00A208E8"/>
    <w:rsid w:val="00A215AE"/>
    <w:rsid w:val="00A221EF"/>
    <w:rsid w:val="00A23DB6"/>
    <w:rsid w:val="00A2477A"/>
    <w:rsid w:val="00A24AF9"/>
    <w:rsid w:val="00A25298"/>
    <w:rsid w:val="00A27203"/>
    <w:rsid w:val="00A303EB"/>
    <w:rsid w:val="00A3087E"/>
    <w:rsid w:val="00A311E9"/>
    <w:rsid w:val="00A31E87"/>
    <w:rsid w:val="00A32A6D"/>
    <w:rsid w:val="00A32AB3"/>
    <w:rsid w:val="00A3301B"/>
    <w:rsid w:val="00A34DCD"/>
    <w:rsid w:val="00A35798"/>
    <w:rsid w:val="00A35ABE"/>
    <w:rsid w:val="00A36A78"/>
    <w:rsid w:val="00A40BAC"/>
    <w:rsid w:val="00A4295B"/>
    <w:rsid w:val="00A501FF"/>
    <w:rsid w:val="00A515A6"/>
    <w:rsid w:val="00A53A7C"/>
    <w:rsid w:val="00A54934"/>
    <w:rsid w:val="00A54F03"/>
    <w:rsid w:val="00A57AE8"/>
    <w:rsid w:val="00A603CB"/>
    <w:rsid w:val="00A60A6E"/>
    <w:rsid w:val="00A61E88"/>
    <w:rsid w:val="00A62752"/>
    <w:rsid w:val="00A62F28"/>
    <w:rsid w:val="00A65193"/>
    <w:rsid w:val="00A66CCC"/>
    <w:rsid w:val="00A671F8"/>
    <w:rsid w:val="00A67B38"/>
    <w:rsid w:val="00A72317"/>
    <w:rsid w:val="00A74EE0"/>
    <w:rsid w:val="00A754B3"/>
    <w:rsid w:val="00A76E85"/>
    <w:rsid w:val="00A77F69"/>
    <w:rsid w:val="00A8452F"/>
    <w:rsid w:val="00A84DA8"/>
    <w:rsid w:val="00A86855"/>
    <w:rsid w:val="00A87061"/>
    <w:rsid w:val="00A877B5"/>
    <w:rsid w:val="00A90F72"/>
    <w:rsid w:val="00A92815"/>
    <w:rsid w:val="00A93000"/>
    <w:rsid w:val="00A937CA"/>
    <w:rsid w:val="00A97E27"/>
    <w:rsid w:val="00AA0527"/>
    <w:rsid w:val="00AA1FFE"/>
    <w:rsid w:val="00AA2CDA"/>
    <w:rsid w:val="00AA3FBF"/>
    <w:rsid w:val="00AA6A26"/>
    <w:rsid w:val="00AA6FEE"/>
    <w:rsid w:val="00AA7EBB"/>
    <w:rsid w:val="00AB0945"/>
    <w:rsid w:val="00AB4C39"/>
    <w:rsid w:val="00AB505E"/>
    <w:rsid w:val="00AB7195"/>
    <w:rsid w:val="00AC3825"/>
    <w:rsid w:val="00AC53F7"/>
    <w:rsid w:val="00AC710D"/>
    <w:rsid w:val="00AC74F3"/>
    <w:rsid w:val="00AC7F6B"/>
    <w:rsid w:val="00AD1962"/>
    <w:rsid w:val="00AD3598"/>
    <w:rsid w:val="00AD4DE9"/>
    <w:rsid w:val="00AD52A0"/>
    <w:rsid w:val="00AD5B6D"/>
    <w:rsid w:val="00AE1B50"/>
    <w:rsid w:val="00AE2CE9"/>
    <w:rsid w:val="00AE3899"/>
    <w:rsid w:val="00AE7BDC"/>
    <w:rsid w:val="00AF045F"/>
    <w:rsid w:val="00AF1EEC"/>
    <w:rsid w:val="00AF5C3C"/>
    <w:rsid w:val="00AF6D8E"/>
    <w:rsid w:val="00AF71B7"/>
    <w:rsid w:val="00B010B8"/>
    <w:rsid w:val="00B01265"/>
    <w:rsid w:val="00B01889"/>
    <w:rsid w:val="00B01DC4"/>
    <w:rsid w:val="00B01F24"/>
    <w:rsid w:val="00B024AB"/>
    <w:rsid w:val="00B04952"/>
    <w:rsid w:val="00B05D29"/>
    <w:rsid w:val="00B07190"/>
    <w:rsid w:val="00B07644"/>
    <w:rsid w:val="00B1011F"/>
    <w:rsid w:val="00B11B37"/>
    <w:rsid w:val="00B11E27"/>
    <w:rsid w:val="00B12311"/>
    <w:rsid w:val="00B12815"/>
    <w:rsid w:val="00B12A91"/>
    <w:rsid w:val="00B12AEA"/>
    <w:rsid w:val="00B136AC"/>
    <w:rsid w:val="00B152F1"/>
    <w:rsid w:val="00B1601B"/>
    <w:rsid w:val="00B24C00"/>
    <w:rsid w:val="00B26094"/>
    <w:rsid w:val="00B27DA0"/>
    <w:rsid w:val="00B31336"/>
    <w:rsid w:val="00B3141F"/>
    <w:rsid w:val="00B4184D"/>
    <w:rsid w:val="00B42BD5"/>
    <w:rsid w:val="00B43052"/>
    <w:rsid w:val="00B45886"/>
    <w:rsid w:val="00B5064D"/>
    <w:rsid w:val="00B509F1"/>
    <w:rsid w:val="00B51AA1"/>
    <w:rsid w:val="00B51EB6"/>
    <w:rsid w:val="00B55DE6"/>
    <w:rsid w:val="00B56EB3"/>
    <w:rsid w:val="00B61BAC"/>
    <w:rsid w:val="00B63411"/>
    <w:rsid w:val="00B65693"/>
    <w:rsid w:val="00B66055"/>
    <w:rsid w:val="00B71096"/>
    <w:rsid w:val="00B72E69"/>
    <w:rsid w:val="00B72E7C"/>
    <w:rsid w:val="00B73ADA"/>
    <w:rsid w:val="00B73EEA"/>
    <w:rsid w:val="00B74E68"/>
    <w:rsid w:val="00B75544"/>
    <w:rsid w:val="00B75EE6"/>
    <w:rsid w:val="00B76533"/>
    <w:rsid w:val="00B767EA"/>
    <w:rsid w:val="00B76C5A"/>
    <w:rsid w:val="00B81480"/>
    <w:rsid w:val="00B815C9"/>
    <w:rsid w:val="00B828D8"/>
    <w:rsid w:val="00B82E4B"/>
    <w:rsid w:val="00B8371E"/>
    <w:rsid w:val="00B8412D"/>
    <w:rsid w:val="00B87BD8"/>
    <w:rsid w:val="00B92097"/>
    <w:rsid w:val="00B946A9"/>
    <w:rsid w:val="00B946ED"/>
    <w:rsid w:val="00B9484A"/>
    <w:rsid w:val="00B94AE4"/>
    <w:rsid w:val="00B97488"/>
    <w:rsid w:val="00B97506"/>
    <w:rsid w:val="00B97AC4"/>
    <w:rsid w:val="00BA0DE5"/>
    <w:rsid w:val="00BB139B"/>
    <w:rsid w:val="00BB18EE"/>
    <w:rsid w:val="00BB2541"/>
    <w:rsid w:val="00BB2F1B"/>
    <w:rsid w:val="00BB323E"/>
    <w:rsid w:val="00BB694B"/>
    <w:rsid w:val="00BB6EA4"/>
    <w:rsid w:val="00BB71BC"/>
    <w:rsid w:val="00BB7D65"/>
    <w:rsid w:val="00BC0E6E"/>
    <w:rsid w:val="00BC3CC7"/>
    <w:rsid w:val="00BC5221"/>
    <w:rsid w:val="00BC557F"/>
    <w:rsid w:val="00BC5631"/>
    <w:rsid w:val="00BC6724"/>
    <w:rsid w:val="00BC7B5B"/>
    <w:rsid w:val="00BD1C51"/>
    <w:rsid w:val="00BD2CAD"/>
    <w:rsid w:val="00BD634D"/>
    <w:rsid w:val="00BD705D"/>
    <w:rsid w:val="00BE0260"/>
    <w:rsid w:val="00BE3234"/>
    <w:rsid w:val="00BE351F"/>
    <w:rsid w:val="00BE4D6E"/>
    <w:rsid w:val="00BE7857"/>
    <w:rsid w:val="00BE7A11"/>
    <w:rsid w:val="00BE7C11"/>
    <w:rsid w:val="00BF028A"/>
    <w:rsid w:val="00BF20ED"/>
    <w:rsid w:val="00BF2BD9"/>
    <w:rsid w:val="00BF3190"/>
    <w:rsid w:val="00BF612E"/>
    <w:rsid w:val="00C00F67"/>
    <w:rsid w:val="00C01892"/>
    <w:rsid w:val="00C01AF6"/>
    <w:rsid w:val="00C036E8"/>
    <w:rsid w:val="00C05A80"/>
    <w:rsid w:val="00C070FF"/>
    <w:rsid w:val="00C10C71"/>
    <w:rsid w:val="00C11EA6"/>
    <w:rsid w:val="00C13228"/>
    <w:rsid w:val="00C142E2"/>
    <w:rsid w:val="00C15871"/>
    <w:rsid w:val="00C15F94"/>
    <w:rsid w:val="00C16173"/>
    <w:rsid w:val="00C17292"/>
    <w:rsid w:val="00C1752C"/>
    <w:rsid w:val="00C179D9"/>
    <w:rsid w:val="00C20961"/>
    <w:rsid w:val="00C244E1"/>
    <w:rsid w:val="00C24573"/>
    <w:rsid w:val="00C2470F"/>
    <w:rsid w:val="00C24712"/>
    <w:rsid w:val="00C25783"/>
    <w:rsid w:val="00C25DF4"/>
    <w:rsid w:val="00C315F8"/>
    <w:rsid w:val="00C31A92"/>
    <w:rsid w:val="00C33C85"/>
    <w:rsid w:val="00C3560E"/>
    <w:rsid w:val="00C366F0"/>
    <w:rsid w:val="00C403B0"/>
    <w:rsid w:val="00C409DF"/>
    <w:rsid w:val="00C443FB"/>
    <w:rsid w:val="00C44CB5"/>
    <w:rsid w:val="00C456AB"/>
    <w:rsid w:val="00C457BA"/>
    <w:rsid w:val="00C45963"/>
    <w:rsid w:val="00C46838"/>
    <w:rsid w:val="00C473B6"/>
    <w:rsid w:val="00C50159"/>
    <w:rsid w:val="00C52D31"/>
    <w:rsid w:val="00C53688"/>
    <w:rsid w:val="00C53741"/>
    <w:rsid w:val="00C53A47"/>
    <w:rsid w:val="00C53D02"/>
    <w:rsid w:val="00C5538B"/>
    <w:rsid w:val="00C55A2E"/>
    <w:rsid w:val="00C5629C"/>
    <w:rsid w:val="00C569C8"/>
    <w:rsid w:val="00C613E0"/>
    <w:rsid w:val="00C619AF"/>
    <w:rsid w:val="00C61D4D"/>
    <w:rsid w:val="00C62013"/>
    <w:rsid w:val="00C63F78"/>
    <w:rsid w:val="00C673C2"/>
    <w:rsid w:val="00C6769A"/>
    <w:rsid w:val="00C72F80"/>
    <w:rsid w:val="00C734C3"/>
    <w:rsid w:val="00C7374A"/>
    <w:rsid w:val="00C74702"/>
    <w:rsid w:val="00C751BA"/>
    <w:rsid w:val="00C755BC"/>
    <w:rsid w:val="00C76F44"/>
    <w:rsid w:val="00C77DD8"/>
    <w:rsid w:val="00C8016F"/>
    <w:rsid w:val="00C80805"/>
    <w:rsid w:val="00C81641"/>
    <w:rsid w:val="00C81DA1"/>
    <w:rsid w:val="00C82D89"/>
    <w:rsid w:val="00C865EA"/>
    <w:rsid w:val="00C87569"/>
    <w:rsid w:val="00C87D93"/>
    <w:rsid w:val="00C900FB"/>
    <w:rsid w:val="00C9178E"/>
    <w:rsid w:val="00C94BA4"/>
    <w:rsid w:val="00C9764E"/>
    <w:rsid w:val="00CA1F26"/>
    <w:rsid w:val="00CA4F63"/>
    <w:rsid w:val="00CA5205"/>
    <w:rsid w:val="00CA7986"/>
    <w:rsid w:val="00CA7A88"/>
    <w:rsid w:val="00CB0D3C"/>
    <w:rsid w:val="00CB6DF6"/>
    <w:rsid w:val="00CB6E9A"/>
    <w:rsid w:val="00CB7033"/>
    <w:rsid w:val="00CB766B"/>
    <w:rsid w:val="00CC1795"/>
    <w:rsid w:val="00CC1E26"/>
    <w:rsid w:val="00CC3934"/>
    <w:rsid w:val="00CC4C73"/>
    <w:rsid w:val="00CC7A62"/>
    <w:rsid w:val="00CD3354"/>
    <w:rsid w:val="00CD34E4"/>
    <w:rsid w:val="00CD693A"/>
    <w:rsid w:val="00CD7C0C"/>
    <w:rsid w:val="00CD7D58"/>
    <w:rsid w:val="00CD7F57"/>
    <w:rsid w:val="00CE0DDA"/>
    <w:rsid w:val="00CE10E4"/>
    <w:rsid w:val="00CE1461"/>
    <w:rsid w:val="00CE4943"/>
    <w:rsid w:val="00CE6EB5"/>
    <w:rsid w:val="00CF4176"/>
    <w:rsid w:val="00CF6699"/>
    <w:rsid w:val="00CF7E1D"/>
    <w:rsid w:val="00D00975"/>
    <w:rsid w:val="00D01410"/>
    <w:rsid w:val="00D02549"/>
    <w:rsid w:val="00D02878"/>
    <w:rsid w:val="00D02B18"/>
    <w:rsid w:val="00D02FB5"/>
    <w:rsid w:val="00D03663"/>
    <w:rsid w:val="00D05A6D"/>
    <w:rsid w:val="00D06E82"/>
    <w:rsid w:val="00D10B69"/>
    <w:rsid w:val="00D11347"/>
    <w:rsid w:val="00D125AC"/>
    <w:rsid w:val="00D1373B"/>
    <w:rsid w:val="00D1568E"/>
    <w:rsid w:val="00D16834"/>
    <w:rsid w:val="00D20CFA"/>
    <w:rsid w:val="00D22684"/>
    <w:rsid w:val="00D22D53"/>
    <w:rsid w:val="00D24F33"/>
    <w:rsid w:val="00D250F4"/>
    <w:rsid w:val="00D3021A"/>
    <w:rsid w:val="00D30468"/>
    <w:rsid w:val="00D319A1"/>
    <w:rsid w:val="00D33EC1"/>
    <w:rsid w:val="00D362F5"/>
    <w:rsid w:val="00D3790A"/>
    <w:rsid w:val="00D40115"/>
    <w:rsid w:val="00D40EDA"/>
    <w:rsid w:val="00D414C7"/>
    <w:rsid w:val="00D42FE7"/>
    <w:rsid w:val="00D4319A"/>
    <w:rsid w:val="00D44A37"/>
    <w:rsid w:val="00D53CED"/>
    <w:rsid w:val="00D541DC"/>
    <w:rsid w:val="00D56492"/>
    <w:rsid w:val="00D57379"/>
    <w:rsid w:val="00D61273"/>
    <w:rsid w:val="00D61ED8"/>
    <w:rsid w:val="00D65CE5"/>
    <w:rsid w:val="00D67BCA"/>
    <w:rsid w:val="00D70BD4"/>
    <w:rsid w:val="00D7144D"/>
    <w:rsid w:val="00D71A29"/>
    <w:rsid w:val="00D728D9"/>
    <w:rsid w:val="00D7328A"/>
    <w:rsid w:val="00D73CA5"/>
    <w:rsid w:val="00D76196"/>
    <w:rsid w:val="00D807C9"/>
    <w:rsid w:val="00D80AA2"/>
    <w:rsid w:val="00D80B1C"/>
    <w:rsid w:val="00D81B84"/>
    <w:rsid w:val="00D81F55"/>
    <w:rsid w:val="00D827B3"/>
    <w:rsid w:val="00D84FE0"/>
    <w:rsid w:val="00D85D56"/>
    <w:rsid w:val="00D864E2"/>
    <w:rsid w:val="00D879D8"/>
    <w:rsid w:val="00D9056F"/>
    <w:rsid w:val="00D90D2D"/>
    <w:rsid w:val="00D9111D"/>
    <w:rsid w:val="00D92DE0"/>
    <w:rsid w:val="00D92EF0"/>
    <w:rsid w:val="00D93495"/>
    <w:rsid w:val="00D945E5"/>
    <w:rsid w:val="00D952B4"/>
    <w:rsid w:val="00D953EC"/>
    <w:rsid w:val="00D97799"/>
    <w:rsid w:val="00DA1DB6"/>
    <w:rsid w:val="00DA24B0"/>
    <w:rsid w:val="00DA276C"/>
    <w:rsid w:val="00DA6B8B"/>
    <w:rsid w:val="00DB01EF"/>
    <w:rsid w:val="00DB32AE"/>
    <w:rsid w:val="00DB47CB"/>
    <w:rsid w:val="00DB4EDF"/>
    <w:rsid w:val="00DB5E68"/>
    <w:rsid w:val="00DC0744"/>
    <w:rsid w:val="00DC11FC"/>
    <w:rsid w:val="00DC150D"/>
    <w:rsid w:val="00DC26D8"/>
    <w:rsid w:val="00DC3B5C"/>
    <w:rsid w:val="00DC47C8"/>
    <w:rsid w:val="00DC4A9C"/>
    <w:rsid w:val="00DC65DB"/>
    <w:rsid w:val="00DC691C"/>
    <w:rsid w:val="00DC6951"/>
    <w:rsid w:val="00DC6965"/>
    <w:rsid w:val="00DC7833"/>
    <w:rsid w:val="00DC79BA"/>
    <w:rsid w:val="00DC7A91"/>
    <w:rsid w:val="00DC7E6D"/>
    <w:rsid w:val="00DC7EC3"/>
    <w:rsid w:val="00DD2421"/>
    <w:rsid w:val="00DD4F05"/>
    <w:rsid w:val="00DD67B1"/>
    <w:rsid w:val="00DD6FFB"/>
    <w:rsid w:val="00DD7B7F"/>
    <w:rsid w:val="00DE1980"/>
    <w:rsid w:val="00DE1D88"/>
    <w:rsid w:val="00DE32B1"/>
    <w:rsid w:val="00DE3442"/>
    <w:rsid w:val="00DE36C6"/>
    <w:rsid w:val="00DE472E"/>
    <w:rsid w:val="00DE4A2F"/>
    <w:rsid w:val="00DE5A24"/>
    <w:rsid w:val="00DE5FE0"/>
    <w:rsid w:val="00DE6741"/>
    <w:rsid w:val="00DF0350"/>
    <w:rsid w:val="00DF3243"/>
    <w:rsid w:val="00DF333D"/>
    <w:rsid w:val="00DF687F"/>
    <w:rsid w:val="00E00D71"/>
    <w:rsid w:val="00E018B4"/>
    <w:rsid w:val="00E05512"/>
    <w:rsid w:val="00E05945"/>
    <w:rsid w:val="00E05A5E"/>
    <w:rsid w:val="00E066F3"/>
    <w:rsid w:val="00E07225"/>
    <w:rsid w:val="00E0794D"/>
    <w:rsid w:val="00E1048B"/>
    <w:rsid w:val="00E10770"/>
    <w:rsid w:val="00E10976"/>
    <w:rsid w:val="00E112D7"/>
    <w:rsid w:val="00E15A59"/>
    <w:rsid w:val="00E20A19"/>
    <w:rsid w:val="00E23859"/>
    <w:rsid w:val="00E24858"/>
    <w:rsid w:val="00E26D27"/>
    <w:rsid w:val="00E3034C"/>
    <w:rsid w:val="00E304A8"/>
    <w:rsid w:val="00E30AA9"/>
    <w:rsid w:val="00E338D2"/>
    <w:rsid w:val="00E37554"/>
    <w:rsid w:val="00E404E5"/>
    <w:rsid w:val="00E40B32"/>
    <w:rsid w:val="00E42A3B"/>
    <w:rsid w:val="00E432B9"/>
    <w:rsid w:val="00E43CA2"/>
    <w:rsid w:val="00E44D77"/>
    <w:rsid w:val="00E5057D"/>
    <w:rsid w:val="00E52AF7"/>
    <w:rsid w:val="00E55052"/>
    <w:rsid w:val="00E55BED"/>
    <w:rsid w:val="00E60F8D"/>
    <w:rsid w:val="00E61F5F"/>
    <w:rsid w:val="00E61F81"/>
    <w:rsid w:val="00E63075"/>
    <w:rsid w:val="00E6313F"/>
    <w:rsid w:val="00E6547C"/>
    <w:rsid w:val="00E70CC7"/>
    <w:rsid w:val="00E71B41"/>
    <w:rsid w:val="00E74156"/>
    <w:rsid w:val="00E75BB6"/>
    <w:rsid w:val="00E81C40"/>
    <w:rsid w:val="00E8200D"/>
    <w:rsid w:val="00E83CD9"/>
    <w:rsid w:val="00E84C0F"/>
    <w:rsid w:val="00E852F4"/>
    <w:rsid w:val="00E8682B"/>
    <w:rsid w:val="00E86BB7"/>
    <w:rsid w:val="00E872A5"/>
    <w:rsid w:val="00E907B5"/>
    <w:rsid w:val="00E91F91"/>
    <w:rsid w:val="00E92BDB"/>
    <w:rsid w:val="00E95C74"/>
    <w:rsid w:val="00E961A0"/>
    <w:rsid w:val="00EA00A8"/>
    <w:rsid w:val="00EA03F9"/>
    <w:rsid w:val="00EA1B45"/>
    <w:rsid w:val="00EA301A"/>
    <w:rsid w:val="00EA39E4"/>
    <w:rsid w:val="00EA43EE"/>
    <w:rsid w:val="00EA52D0"/>
    <w:rsid w:val="00EB03D9"/>
    <w:rsid w:val="00EB415F"/>
    <w:rsid w:val="00EB548A"/>
    <w:rsid w:val="00EB6CB7"/>
    <w:rsid w:val="00EB744B"/>
    <w:rsid w:val="00EB787F"/>
    <w:rsid w:val="00EB7E9B"/>
    <w:rsid w:val="00EC1E4B"/>
    <w:rsid w:val="00EC4548"/>
    <w:rsid w:val="00EC54FE"/>
    <w:rsid w:val="00EC5D3B"/>
    <w:rsid w:val="00EC6A0D"/>
    <w:rsid w:val="00EC702D"/>
    <w:rsid w:val="00ED008A"/>
    <w:rsid w:val="00ED024D"/>
    <w:rsid w:val="00ED03F1"/>
    <w:rsid w:val="00ED26F2"/>
    <w:rsid w:val="00ED2B36"/>
    <w:rsid w:val="00ED3580"/>
    <w:rsid w:val="00ED4563"/>
    <w:rsid w:val="00ED5A70"/>
    <w:rsid w:val="00ED5D5E"/>
    <w:rsid w:val="00ED6CC7"/>
    <w:rsid w:val="00ED7C9A"/>
    <w:rsid w:val="00ED7DE9"/>
    <w:rsid w:val="00EE6943"/>
    <w:rsid w:val="00EE6A8E"/>
    <w:rsid w:val="00EE6E8A"/>
    <w:rsid w:val="00EF0515"/>
    <w:rsid w:val="00EF0964"/>
    <w:rsid w:val="00EF192F"/>
    <w:rsid w:val="00EF270A"/>
    <w:rsid w:val="00EF27AA"/>
    <w:rsid w:val="00EF27B8"/>
    <w:rsid w:val="00EF3756"/>
    <w:rsid w:val="00EF3F91"/>
    <w:rsid w:val="00EF5A9C"/>
    <w:rsid w:val="00EF6AE5"/>
    <w:rsid w:val="00EF6BBD"/>
    <w:rsid w:val="00F0098E"/>
    <w:rsid w:val="00F00AB0"/>
    <w:rsid w:val="00F03A3D"/>
    <w:rsid w:val="00F03B68"/>
    <w:rsid w:val="00F04019"/>
    <w:rsid w:val="00F07DCC"/>
    <w:rsid w:val="00F10010"/>
    <w:rsid w:val="00F128C1"/>
    <w:rsid w:val="00F135C1"/>
    <w:rsid w:val="00F1795B"/>
    <w:rsid w:val="00F17C5C"/>
    <w:rsid w:val="00F2059C"/>
    <w:rsid w:val="00F25131"/>
    <w:rsid w:val="00F25C59"/>
    <w:rsid w:val="00F27C11"/>
    <w:rsid w:val="00F27CD0"/>
    <w:rsid w:val="00F318A5"/>
    <w:rsid w:val="00F31E92"/>
    <w:rsid w:val="00F3335E"/>
    <w:rsid w:val="00F361F9"/>
    <w:rsid w:val="00F364EA"/>
    <w:rsid w:val="00F36865"/>
    <w:rsid w:val="00F37973"/>
    <w:rsid w:val="00F41EEA"/>
    <w:rsid w:val="00F4441B"/>
    <w:rsid w:val="00F465B8"/>
    <w:rsid w:val="00F46FBB"/>
    <w:rsid w:val="00F525F8"/>
    <w:rsid w:val="00F5270E"/>
    <w:rsid w:val="00F52C8B"/>
    <w:rsid w:val="00F55EA1"/>
    <w:rsid w:val="00F57925"/>
    <w:rsid w:val="00F57A6B"/>
    <w:rsid w:val="00F61353"/>
    <w:rsid w:val="00F63C42"/>
    <w:rsid w:val="00F651E4"/>
    <w:rsid w:val="00F66FC0"/>
    <w:rsid w:val="00F673A1"/>
    <w:rsid w:val="00F70F9B"/>
    <w:rsid w:val="00F710E4"/>
    <w:rsid w:val="00F75196"/>
    <w:rsid w:val="00F754CC"/>
    <w:rsid w:val="00F7773E"/>
    <w:rsid w:val="00F82898"/>
    <w:rsid w:val="00F84073"/>
    <w:rsid w:val="00F84141"/>
    <w:rsid w:val="00F844B6"/>
    <w:rsid w:val="00F85537"/>
    <w:rsid w:val="00F85820"/>
    <w:rsid w:val="00F85E2D"/>
    <w:rsid w:val="00F86F49"/>
    <w:rsid w:val="00F87C16"/>
    <w:rsid w:val="00F90AC6"/>
    <w:rsid w:val="00F91952"/>
    <w:rsid w:val="00F93936"/>
    <w:rsid w:val="00F93B1C"/>
    <w:rsid w:val="00F96C22"/>
    <w:rsid w:val="00F97B5B"/>
    <w:rsid w:val="00FA156C"/>
    <w:rsid w:val="00FA3B15"/>
    <w:rsid w:val="00FA4F69"/>
    <w:rsid w:val="00FA5FA8"/>
    <w:rsid w:val="00FA624B"/>
    <w:rsid w:val="00FA6D11"/>
    <w:rsid w:val="00FA7364"/>
    <w:rsid w:val="00FB3FB7"/>
    <w:rsid w:val="00FB4717"/>
    <w:rsid w:val="00FB47A7"/>
    <w:rsid w:val="00FB4A8D"/>
    <w:rsid w:val="00FB7719"/>
    <w:rsid w:val="00FB7AEF"/>
    <w:rsid w:val="00FC0EA5"/>
    <w:rsid w:val="00FC234F"/>
    <w:rsid w:val="00FC32A7"/>
    <w:rsid w:val="00FC7331"/>
    <w:rsid w:val="00FC77BE"/>
    <w:rsid w:val="00FC7F37"/>
    <w:rsid w:val="00FD1036"/>
    <w:rsid w:val="00FD3E2D"/>
    <w:rsid w:val="00FD7361"/>
    <w:rsid w:val="00FE24EB"/>
    <w:rsid w:val="00FE2964"/>
    <w:rsid w:val="00FE2CE8"/>
    <w:rsid w:val="00FE35CE"/>
    <w:rsid w:val="00FF19D4"/>
    <w:rsid w:val="00FF26FE"/>
    <w:rsid w:val="00FF4243"/>
    <w:rsid w:val="00FF59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D52A0"/>
    <w:pPr>
      <w:ind w:firstLine="851"/>
      <w:jc w:val="both"/>
    </w:pPr>
  </w:style>
  <w:style w:type="paragraph" w:styleId="1">
    <w:name w:val="heading 1"/>
    <w:basedOn w:val="a0"/>
    <w:next w:val="a0"/>
    <w:qFormat/>
    <w:rsid w:val="0087407B"/>
    <w:pPr>
      <w:keepNext/>
      <w:numPr>
        <w:numId w:val="1"/>
      </w:numPr>
      <w:jc w:val="right"/>
      <w:outlineLvl w:val="0"/>
    </w:pPr>
    <w:rPr>
      <w:sz w:val="28"/>
    </w:rPr>
  </w:style>
  <w:style w:type="paragraph" w:styleId="2">
    <w:name w:val="heading 2"/>
    <w:basedOn w:val="a0"/>
    <w:next w:val="a0"/>
    <w:qFormat/>
    <w:rsid w:val="0087407B"/>
    <w:pPr>
      <w:keepNext/>
      <w:numPr>
        <w:ilvl w:val="1"/>
        <w:numId w:val="1"/>
      </w:numPr>
      <w:jc w:val="center"/>
      <w:outlineLvl w:val="1"/>
    </w:pPr>
    <w:rPr>
      <w:b/>
      <w:sz w:val="28"/>
    </w:rPr>
  </w:style>
  <w:style w:type="paragraph" w:styleId="3">
    <w:name w:val="heading 3"/>
    <w:basedOn w:val="a0"/>
    <w:next w:val="a0"/>
    <w:link w:val="30"/>
    <w:qFormat/>
    <w:rsid w:val="0087407B"/>
    <w:pPr>
      <w:keepNext/>
      <w:numPr>
        <w:ilvl w:val="2"/>
        <w:numId w:val="1"/>
      </w:numPr>
      <w:spacing w:before="240" w:after="60"/>
      <w:outlineLvl w:val="2"/>
    </w:pPr>
    <w:rPr>
      <w:rFonts w:ascii="Arial" w:hAnsi="Arial"/>
      <w:sz w:val="24"/>
    </w:rPr>
  </w:style>
  <w:style w:type="paragraph" w:styleId="4">
    <w:name w:val="heading 4"/>
    <w:basedOn w:val="a0"/>
    <w:next w:val="a0"/>
    <w:qFormat/>
    <w:rsid w:val="0087407B"/>
    <w:pPr>
      <w:keepNext/>
      <w:numPr>
        <w:ilvl w:val="3"/>
        <w:numId w:val="1"/>
      </w:numPr>
      <w:spacing w:before="240" w:after="60"/>
      <w:outlineLvl w:val="3"/>
    </w:pPr>
    <w:rPr>
      <w:rFonts w:ascii="Arial" w:hAnsi="Arial"/>
      <w:b/>
      <w:sz w:val="24"/>
    </w:rPr>
  </w:style>
  <w:style w:type="paragraph" w:styleId="5">
    <w:name w:val="heading 5"/>
    <w:basedOn w:val="a0"/>
    <w:next w:val="a0"/>
    <w:qFormat/>
    <w:rsid w:val="0087407B"/>
    <w:pPr>
      <w:numPr>
        <w:ilvl w:val="4"/>
        <w:numId w:val="1"/>
      </w:numPr>
      <w:spacing w:before="240" w:after="60"/>
      <w:outlineLvl w:val="4"/>
    </w:pPr>
    <w:rPr>
      <w:sz w:val="22"/>
    </w:rPr>
  </w:style>
  <w:style w:type="paragraph" w:styleId="6">
    <w:name w:val="heading 6"/>
    <w:basedOn w:val="a0"/>
    <w:next w:val="a0"/>
    <w:qFormat/>
    <w:rsid w:val="0087407B"/>
    <w:pPr>
      <w:numPr>
        <w:ilvl w:val="5"/>
        <w:numId w:val="1"/>
      </w:numPr>
      <w:spacing w:before="240" w:after="60"/>
      <w:outlineLvl w:val="5"/>
    </w:pPr>
    <w:rPr>
      <w:i/>
      <w:sz w:val="22"/>
    </w:rPr>
  </w:style>
  <w:style w:type="paragraph" w:styleId="7">
    <w:name w:val="heading 7"/>
    <w:basedOn w:val="a0"/>
    <w:next w:val="a0"/>
    <w:qFormat/>
    <w:rsid w:val="0087407B"/>
    <w:pPr>
      <w:numPr>
        <w:ilvl w:val="6"/>
        <w:numId w:val="1"/>
      </w:numPr>
      <w:spacing w:before="240" w:after="60"/>
      <w:outlineLvl w:val="6"/>
    </w:pPr>
    <w:rPr>
      <w:rFonts w:ascii="Arial" w:hAnsi="Arial"/>
    </w:rPr>
  </w:style>
  <w:style w:type="paragraph" w:styleId="8">
    <w:name w:val="heading 8"/>
    <w:basedOn w:val="a0"/>
    <w:next w:val="a0"/>
    <w:qFormat/>
    <w:rsid w:val="0087407B"/>
    <w:pPr>
      <w:numPr>
        <w:ilvl w:val="7"/>
        <w:numId w:val="1"/>
      </w:numPr>
      <w:spacing w:before="240" w:after="60"/>
      <w:outlineLvl w:val="7"/>
    </w:pPr>
    <w:rPr>
      <w:rFonts w:ascii="Arial" w:hAnsi="Arial"/>
      <w:i/>
    </w:rPr>
  </w:style>
  <w:style w:type="paragraph" w:styleId="9">
    <w:name w:val="heading 9"/>
    <w:basedOn w:val="a0"/>
    <w:next w:val="a0"/>
    <w:qFormat/>
    <w:rsid w:val="0087407B"/>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162D4F"/>
    <w:rPr>
      <w:rFonts w:ascii="Arial" w:hAnsi="Arial"/>
      <w:sz w:val="24"/>
    </w:rPr>
  </w:style>
  <w:style w:type="paragraph" w:styleId="a4">
    <w:name w:val="Body Text Indent"/>
    <w:basedOn w:val="a0"/>
    <w:link w:val="a5"/>
    <w:rsid w:val="0087407B"/>
    <w:pPr>
      <w:ind w:left="720" w:hanging="720"/>
      <w:jc w:val="center"/>
    </w:pPr>
    <w:rPr>
      <w:sz w:val="28"/>
    </w:rPr>
  </w:style>
  <w:style w:type="character" w:customStyle="1" w:styleId="a5">
    <w:name w:val="Основной текст с отступом Знак"/>
    <w:link w:val="a4"/>
    <w:rsid w:val="004F4028"/>
    <w:rPr>
      <w:sz w:val="28"/>
    </w:rPr>
  </w:style>
  <w:style w:type="paragraph" w:styleId="a6">
    <w:name w:val="header"/>
    <w:basedOn w:val="a0"/>
    <w:link w:val="a7"/>
    <w:uiPriority w:val="99"/>
    <w:rsid w:val="0087407B"/>
    <w:pPr>
      <w:tabs>
        <w:tab w:val="center" w:pos="4153"/>
        <w:tab w:val="right" w:pos="8306"/>
      </w:tabs>
    </w:pPr>
  </w:style>
  <w:style w:type="character" w:styleId="a8">
    <w:name w:val="page number"/>
    <w:basedOn w:val="a1"/>
    <w:rsid w:val="0087407B"/>
  </w:style>
  <w:style w:type="paragraph" w:styleId="a9">
    <w:name w:val="Body Text"/>
    <w:basedOn w:val="a0"/>
    <w:rsid w:val="0087407B"/>
    <w:rPr>
      <w:sz w:val="26"/>
    </w:rPr>
  </w:style>
  <w:style w:type="paragraph" w:styleId="20">
    <w:name w:val="Body Text Indent 2"/>
    <w:basedOn w:val="a0"/>
    <w:rsid w:val="0087407B"/>
    <w:pPr>
      <w:ind w:left="5040"/>
    </w:pPr>
    <w:rPr>
      <w:sz w:val="24"/>
    </w:rPr>
  </w:style>
  <w:style w:type="paragraph" w:styleId="31">
    <w:name w:val="Body Text Indent 3"/>
    <w:basedOn w:val="a0"/>
    <w:rsid w:val="0087407B"/>
    <w:pPr>
      <w:ind w:firstLine="709"/>
    </w:pPr>
    <w:rPr>
      <w:sz w:val="26"/>
    </w:rPr>
  </w:style>
  <w:style w:type="paragraph" w:customStyle="1" w:styleId="aa">
    <w:name w:val="Список определений"/>
    <w:basedOn w:val="a0"/>
    <w:next w:val="a0"/>
    <w:rsid w:val="0087407B"/>
    <w:pPr>
      <w:ind w:left="360"/>
    </w:pPr>
    <w:rPr>
      <w:snapToGrid w:val="0"/>
      <w:sz w:val="24"/>
    </w:rPr>
  </w:style>
  <w:style w:type="paragraph" w:styleId="ab">
    <w:name w:val="footer"/>
    <w:basedOn w:val="a0"/>
    <w:rsid w:val="0087407B"/>
    <w:pPr>
      <w:tabs>
        <w:tab w:val="center" w:pos="4677"/>
        <w:tab w:val="right" w:pos="9355"/>
      </w:tabs>
    </w:pPr>
  </w:style>
  <w:style w:type="table" w:styleId="ac">
    <w:name w:val="Table Grid"/>
    <w:basedOn w:val="a2"/>
    <w:uiPriority w:val="59"/>
    <w:rsid w:val="00EB03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Знак Знак Знак Знак Знак Знак"/>
    <w:basedOn w:val="a0"/>
    <w:next w:val="1"/>
    <w:rsid w:val="00C53688"/>
    <w:pPr>
      <w:spacing w:after="160" w:line="240" w:lineRule="exact"/>
    </w:pPr>
    <w:rPr>
      <w:rFonts w:ascii="Verdana" w:hAnsi="Verdana"/>
      <w:lang w:val="en-US" w:eastAsia="en-US"/>
    </w:rPr>
  </w:style>
  <w:style w:type="paragraph" w:styleId="32">
    <w:name w:val="Body Text 3"/>
    <w:basedOn w:val="a0"/>
    <w:link w:val="33"/>
    <w:rsid w:val="00415731"/>
    <w:pPr>
      <w:spacing w:after="120"/>
    </w:pPr>
    <w:rPr>
      <w:sz w:val="16"/>
      <w:szCs w:val="16"/>
    </w:rPr>
  </w:style>
  <w:style w:type="character" w:customStyle="1" w:styleId="33">
    <w:name w:val="Основной текст 3 Знак"/>
    <w:link w:val="32"/>
    <w:rsid w:val="00415731"/>
    <w:rPr>
      <w:sz w:val="16"/>
      <w:szCs w:val="16"/>
    </w:rPr>
  </w:style>
  <w:style w:type="paragraph" w:styleId="ae">
    <w:name w:val="List Paragraph"/>
    <w:basedOn w:val="a0"/>
    <w:uiPriority w:val="34"/>
    <w:qFormat/>
    <w:rsid w:val="00A66CCC"/>
    <w:pPr>
      <w:ind w:left="720"/>
      <w:contextualSpacing/>
    </w:pPr>
  </w:style>
  <w:style w:type="paragraph" w:customStyle="1" w:styleId="BodyText21">
    <w:name w:val="Body Text 21"/>
    <w:basedOn w:val="a0"/>
    <w:rsid w:val="00C751BA"/>
    <w:pPr>
      <w:ind w:firstLine="709"/>
    </w:pPr>
    <w:rPr>
      <w:sz w:val="24"/>
    </w:rPr>
  </w:style>
  <w:style w:type="paragraph" w:styleId="a">
    <w:name w:val="List Number"/>
    <w:basedOn w:val="a0"/>
    <w:rsid w:val="00542BC7"/>
    <w:pPr>
      <w:numPr>
        <w:numId w:val="2"/>
      </w:numPr>
      <w:autoSpaceDE w:val="0"/>
      <w:autoSpaceDN w:val="0"/>
      <w:spacing w:before="60" w:line="360" w:lineRule="auto"/>
    </w:pPr>
    <w:rPr>
      <w:sz w:val="28"/>
      <w:szCs w:val="24"/>
    </w:rPr>
  </w:style>
  <w:style w:type="character" w:customStyle="1" w:styleId="apple-style-span">
    <w:name w:val="apple-style-span"/>
    <w:basedOn w:val="a1"/>
    <w:rsid w:val="00C77DD8"/>
  </w:style>
  <w:style w:type="character" w:styleId="af">
    <w:name w:val="Emphasis"/>
    <w:qFormat/>
    <w:rsid w:val="00B767EA"/>
    <w:rPr>
      <w:i/>
      <w:iCs/>
    </w:rPr>
  </w:style>
  <w:style w:type="character" w:customStyle="1" w:styleId="apple-converted-space">
    <w:name w:val="apple-converted-space"/>
    <w:basedOn w:val="a1"/>
    <w:rsid w:val="00281C4A"/>
  </w:style>
  <w:style w:type="character" w:customStyle="1" w:styleId="FontStyle16">
    <w:name w:val="Font Style16"/>
    <w:uiPriority w:val="99"/>
    <w:rsid w:val="005D4B2E"/>
    <w:rPr>
      <w:rFonts w:ascii="Times New Roman" w:hAnsi="Times New Roman" w:cs="Times New Roman"/>
      <w:sz w:val="22"/>
      <w:szCs w:val="22"/>
    </w:rPr>
  </w:style>
  <w:style w:type="paragraph" w:styleId="af0">
    <w:name w:val="Normal (Web)"/>
    <w:basedOn w:val="a0"/>
    <w:uiPriority w:val="99"/>
    <w:unhideWhenUsed/>
    <w:rsid w:val="00141439"/>
    <w:pPr>
      <w:spacing w:before="100" w:beforeAutospacing="1" w:after="100" w:afterAutospacing="1"/>
      <w:ind w:firstLine="0"/>
      <w:jc w:val="left"/>
    </w:pPr>
    <w:rPr>
      <w:sz w:val="24"/>
      <w:szCs w:val="24"/>
    </w:rPr>
  </w:style>
  <w:style w:type="paragraph" w:customStyle="1" w:styleId="21">
    <w:name w:val="Основной текст 21"/>
    <w:basedOn w:val="a0"/>
    <w:rsid w:val="00EE6E8A"/>
    <w:pPr>
      <w:ind w:firstLine="709"/>
    </w:pPr>
    <w:rPr>
      <w:sz w:val="24"/>
    </w:rPr>
  </w:style>
  <w:style w:type="paragraph" w:styleId="af1">
    <w:name w:val="No Spacing"/>
    <w:link w:val="af2"/>
    <w:uiPriority w:val="1"/>
    <w:qFormat/>
    <w:rsid w:val="003A2E0B"/>
    <w:rPr>
      <w:sz w:val="24"/>
      <w:szCs w:val="24"/>
    </w:rPr>
  </w:style>
  <w:style w:type="paragraph" w:customStyle="1" w:styleId="af3">
    <w:name w:val="Подподпункт"/>
    <w:basedOn w:val="a0"/>
    <w:rsid w:val="005672DC"/>
    <w:pPr>
      <w:tabs>
        <w:tab w:val="num" w:pos="1701"/>
      </w:tabs>
      <w:snapToGrid w:val="0"/>
      <w:spacing w:line="360" w:lineRule="auto"/>
      <w:ind w:left="1701" w:hanging="567"/>
    </w:pPr>
    <w:rPr>
      <w:sz w:val="28"/>
    </w:rPr>
  </w:style>
  <w:style w:type="paragraph" w:customStyle="1" w:styleId="ConsPlusTitle">
    <w:name w:val="ConsPlusTitle"/>
    <w:uiPriority w:val="99"/>
    <w:rsid w:val="00C31A92"/>
    <w:pPr>
      <w:widowControl w:val="0"/>
      <w:autoSpaceDE w:val="0"/>
      <w:autoSpaceDN w:val="0"/>
      <w:adjustRightInd w:val="0"/>
    </w:pPr>
    <w:rPr>
      <w:rFonts w:ascii="Arial" w:hAnsi="Arial" w:cs="Arial"/>
      <w:b/>
      <w:bCs/>
    </w:rPr>
  </w:style>
  <w:style w:type="character" w:styleId="af4">
    <w:name w:val="Hyperlink"/>
    <w:uiPriority w:val="99"/>
    <w:unhideWhenUsed/>
    <w:rsid w:val="00C31A92"/>
    <w:rPr>
      <w:color w:val="0000FF"/>
      <w:u w:val="single"/>
    </w:rPr>
  </w:style>
  <w:style w:type="paragraph" w:styleId="af5">
    <w:name w:val="Balloon Text"/>
    <w:basedOn w:val="a0"/>
    <w:link w:val="af6"/>
    <w:rsid w:val="000F7ECD"/>
    <w:rPr>
      <w:rFonts w:ascii="Tahoma" w:hAnsi="Tahoma"/>
      <w:sz w:val="16"/>
      <w:szCs w:val="16"/>
    </w:rPr>
  </w:style>
  <w:style w:type="character" w:customStyle="1" w:styleId="af6">
    <w:name w:val="Текст выноски Знак"/>
    <w:link w:val="af5"/>
    <w:rsid w:val="000F7ECD"/>
    <w:rPr>
      <w:rFonts w:ascii="Tahoma" w:hAnsi="Tahoma" w:cs="Tahoma"/>
      <w:sz w:val="16"/>
      <w:szCs w:val="16"/>
    </w:rPr>
  </w:style>
  <w:style w:type="paragraph" w:customStyle="1" w:styleId="FR1">
    <w:name w:val="FR1"/>
    <w:rsid w:val="00CE4943"/>
    <w:pPr>
      <w:widowControl w:val="0"/>
      <w:overflowPunct w:val="0"/>
      <w:autoSpaceDE w:val="0"/>
      <w:autoSpaceDN w:val="0"/>
      <w:adjustRightInd w:val="0"/>
      <w:spacing w:line="360" w:lineRule="auto"/>
      <w:ind w:left="640" w:firstLine="80"/>
      <w:textAlignment w:val="baseline"/>
    </w:pPr>
    <w:rPr>
      <w:rFonts w:ascii="Arial" w:hAnsi="Arial"/>
      <w:sz w:val="24"/>
    </w:rPr>
  </w:style>
  <w:style w:type="character" w:customStyle="1" w:styleId="a7">
    <w:name w:val="Верхний колонтитул Знак"/>
    <w:basedOn w:val="a1"/>
    <w:link w:val="a6"/>
    <w:uiPriority w:val="99"/>
    <w:rsid w:val="00167BA4"/>
  </w:style>
  <w:style w:type="character" w:customStyle="1" w:styleId="af2">
    <w:name w:val="Без интервала Знак"/>
    <w:link w:val="af1"/>
    <w:uiPriority w:val="1"/>
    <w:rsid w:val="00DB5E68"/>
    <w:rPr>
      <w:sz w:val="24"/>
      <w:szCs w:val="24"/>
    </w:rPr>
  </w:style>
  <w:style w:type="paragraph" w:customStyle="1" w:styleId="ConsNormal">
    <w:name w:val="ConsNormal"/>
    <w:rsid w:val="00DB5E68"/>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AD52A0"/>
    <w:pPr>
      <w:ind w:firstLine="851"/>
      <w:jc w:val="both"/>
    </w:pPr>
  </w:style>
  <w:style w:type="paragraph" w:styleId="1">
    <w:name w:val="heading 1"/>
    <w:basedOn w:val="a0"/>
    <w:next w:val="a0"/>
    <w:qFormat/>
    <w:rsid w:val="0087407B"/>
    <w:pPr>
      <w:keepNext/>
      <w:numPr>
        <w:numId w:val="1"/>
      </w:numPr>
      <w:jc w:val="right"/>
      <w:outlineLvl w:val="0"/>
    </w:pPr>
    <w:rPr>
      <w:sz w:val="28"/>
    </w:rPr>
  </w:style>
  <w:style w:type="paragraph" w:styleId="2">
    <w:name w:val="heading 2"/>
    <w:basedOn w:val="a0"/>
    <w:next w:val="a0"/>
    <w:qFormat/>
    <w:rsid w:val="0087407B"/>
    <w:pPr>
      <w:keepNext/>
      <w:numPr>
        <w:ilvl w:val="1"/>
        <w:numId w:val="1"/>
      </w:numPr>
      <w:jc w:val="center"/>
      <w:outlineLvl w:val="1"/>
    </w:pPr>
    <w:rPr>
      <w:b/>
      <w:sz w:val="28"/>
    </w:rPr>
  </w:style>
  <w:style w:type="paragraph" w:styleId="3">
    <w:name w:val="heading 3"/>
    <w:basedOn w:val="a0"/>
    <w:next w:val="a0"/>
    <w:link w:val="30"/>
    <w:qFormat/>
    <w:rsid w:val="0087407B"/>
    <w:pPr>
      <w:keepNext/>
      <w:numPr>
        <w:ilvl w:val="2"/>
        <w:numId w:val="1"/>
      </w:numPr>
      <w:spacing w:before="240" w:after="60"/>
      <w:outlineLvl w:val="2"/>
    </w:pPr>
    <w:rPr>
      <w:rFonts w:ascii="Arial" w:hAnsi="Arial"/>
      <w:sz w:val="24"/>
    </w:rPr>
  </w:style>
  <w:style w:type="paragraph" w:styleId="4">
    <w:name w:val="heading 4"/>
    <w:basedOn w:val="a0"/>
    <w:next w:val="a0"/>
    <w:qFormat/>
    <w:rsid w:val="0087407B"/>
    <w:pPr>
      <w:keepNext/>
      <w:numPr>
        <w:ilvl w:val="3"/>
        <w:numId w:val="1"/>
      </w:numPr>
      <w:spacing w:before="240" w:after="60"/>
      <w:outlineLvl w:val="3"/>
    </w:pPr>
    <w:rPr>
      <w:rFonts w:ascii="Arial" w:hAnsi="Arial"/>
      <w:b/>
      <w:sz w:val="24"/>
    </w:rPr>
  </w:style>
  <w:style w:type="paragraph" w:styleId="5">
    <w:name w:val="heading 5"/>
    <w:basedOn w:val="a0"/>
    <w:next w:val="a0"/>
    <w:qFormat/>
    <w:rsid w:val="0087407B"/>
    <w:pPr>
      <w:numPr>
        <w:ilvl w:val="4"/>
        <w:numId w:val="1"/>
      </w:numPr>
      <w:spacing w:before="240" w:after="60"/>
      <w:outlineLvl w:val="4"/>
    </w:pPr>
    <w:rPr>
      <w:sz w:val="22"/>
    </w:rPr>
  </w:style>
  <w:style w:type="paragraph" w:styleId="6">
    <w:name w:val="heading 6"/>
    <w:basedOn w:val="a0"/>
    <w:next w:val="a0"/>
    <w:qFormat/>
    <w:rsid w:val="0087407B"/>
    <w:pPr>
      <w:numPr>
        <w:ilvl w:val="5"/>
        <w:numId w:val="1"/>
      </w:numPr>
      <w:spacing w:before="240" w:after="60"/>
      <w:outlineLvl w:val="5"/>
    </w:pPr>
    <w:rPr>
      <w:i/>
      <w:sz w:val="22"/>
    </w:rPr>
  </w:style>
  <w:style w:type="paragraph" w:styleId="7">
    <w:name w:val="heading 7"/>
    <w:basedOn w:val="a0"/>
    <w:next w:val="a0"/>
    <w:qFormat/>
    <w:rsid w:val="0087407B"/>
    <w:pPr>
      <w:numPr>
        <w:ilvl w:val="6"/>
        <w:numId w:val="1"/>
      </w:numPr>
      <w:spacing w:before="240" w:after="60"/>
      <w:outlineLvl w:val="6"/>
    </w:pPr>
    <w:rPr>
      <w:rFonts w:ascii="Arial" w:hAnsi="Arial"/>
    </w:rPr>
  </w:style>
  <w:style w:type="paragraph" w:styleId="8">
    <w:name w:val="heading 8"/>
    <w:basedOn w:val="a0"/>
    <w:next w:val="a0"/>
    <w:qFormat/>
    <w:rsid w:val="0087407B"/>
    <w:pPr>
      <w:numPr>
        <w:ilvl w:val="7"/>
        <w:numId w:val="1"/>
      </w:numPr>
      <w:spacing w:before="240" w:after="60"/>
      <w:outlineLvl w:val="7"/>
    </w:pPr>
    <w:rPr>
      <w:rFonts w:ascii="Arial" w:hAnsi="Arial"/>
      <w:i/>
    </w:rPr>
  </w:style>
  <w:style w:type="paragraph" w:styleId="9">
    <w:name w:val="heading 9"/>
    <w:basedOn w:val="a0"/>
    <w:next w:val="a0"/>
    <w:qFormat/>
    <w:rsid w:val="0087407B"/>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162D4F"/>
    <w:rPr>
      <w:rFonts w:ascii="Arial" w:hAnsi="Arial"/>
      <w:sz w:val="24"/>
    </w:rPr>
  </w:style>
  <w:style w:type="paragraph" w:styleId="a4">
    <w:name w:val="Body Text Indent"/>
    <w:basedOn w:val="a0"/>
    <w:link w:val="a5"/>
    <w:rsid w:val="0087407B"/>
    <w:pPr>
      <w:ind w:left="720" w:hanging="720"/>
      <w:jc w:val="center"/>
    </w:pPr>
    <w:rPr>
      <w:sz w:val="28"/>
    </w:rPr>
  </w:style>
  <w:style w:type="character" w:customStyle="1" w:styleId="a5">
    <w:name w:val="Основной текст с отступом Знак"/>
    <w:link w:val="a4"/>
    <w:rsid w:val="004F4028"/>
    <w:rPr>
      <w:sz w:val="28"/>
    </w:rPr>
  </w:style>
  <w:style w:type="paragraph" w:styleId="a6">
    <w:name w:val="header"/>
    <w:basedOn w:val="a0"/>
    <w:link w:val="a7"/>
    <w:rsid w:val="0087407B"/>
    <w:pPr>
      <w:tabs>
        <w:tab w:val="center" w:pos="4153"/>
        <w:tab w:val="right" w:pos="8306"/>
      </w:tabs>
    </w:pPr>
  </w:style>
  <w:style w:type="character" w:styleId="a8">
    <w:name w:val="page number"/>
    <w:basedOn w:val="a1"/>
    <w:rsid w:val="0087407B"/>
  </w:style>
  <w:style w:type="paragraph" w:styleId="a9">
    <w:name w:val="Body Text"/>
    <w:basedOn w:val="a0"/>
    <w:rsid w:val="0087407B"/>
    <w:rPr>
      <w:sz w:val="26"/>
    </w:rPr>
  </w:style>
  <w:style w:type="paragraph" w:styleId="20">
    <w:name w:val="Body Text Indent 2"/>
    <w:basedOn w:val="a0"/>
    <w:rsid w:val="0087407B"/>
    <w:pPr>
      <w:ind w:left="5040"/>
    </w:pPr>
    <w:rPr>
      <w:sz w:val="24"/>
    </w:rPr>
  </w:style>
  <w:style w:type="paragraph" w:styleId="31">
    <w:name w:val="Body Text Indent 3"/>
    <w:basedOn w:val="a0"/>
    <w:rsid w:val="0087407B"/>
    <w:pPr>
      <w:ind w:firstLine="709"/>
    </w:pPr>
    <w:rPr>
      <w:sz w:val="26"/>
    </w:rPr>
  </w:style>
  <w:style w:type="paragraph" w:customStyle="1" w:styleId="aa">
    <w:name w:val="Список определений"/>
    <w:basedOn w:val="a0"/>
    <w:next w:val="a0"/>
    <w:rsid w:val="0087407B"/>
    <w:pPr>
      <w:ind w:left="360"/>
    </w:pPr>
    <w:rPr>
      <w:snapToGrid w:val="0"/>
      <w:sz w:val="24"/>
    </w:rPr>
  </w:style>
  <w:style w:type="paragraph" w:styleId="ab">
    <w:name w:val="footer"/>
    <w:basedOn w:val="a0"/>
    <w:rsid w:val="0087407B"/>
    <w:pPr>
      <w:tabs>
        <w:tab w:val="center" w:pos="4677"/>
        <w:tab w:val="right" w:pos="9355"/>
      </w:tabs>
    </w:pPr>
  </w:style>
  <w:style w:type="table" w:styleId="ac">
    <w:name w:val="Table Grid"/>
    <w:basedOn w:val="a2"/>
    <w:uiPriority w:val="59"/>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Знак Знак Знак Знак Знак"/>
    <w:basedOn w:val="a0"/>
    <w:next w:val="1"/>
    <w:rsid w:val="00C53688"/>
    <w:pPr>
      <w:spacing w:after="160" w:line="240" w:lineRule="exact"/>
    </w:pPr>
    <w:rPr>
      <w:rFonts w:ascii="Verdana" w:hAnsi="Verdana"/>
      <w:lang w:val="en-US" w:eastAsia="en-US"/>
    </w:rPr>
  </w:style>
  <w:style w:type="paragraph" w:styleId="32">
    <w:name w:val="Body Text 3"/>
    <w:basedOn w:val="a0"/>
    <w:link w:val="33"/>
    <w:rsid w:val="00415731"/>
    <w:pPr>
      <w:spacing w:after="120"/>
    </w:pPr>
    <w:rPr>
      <w:sz w:val="16"/>
      <w:szCs w:val="16"/>
    </w:rPr>
  </w:style>
  <w:style w:type="character" w:customStyle="1" w:styleId="33">
    <w:name w:val="Основной текст 3 Знак"/>
    <w:link w:val="32"/>
    <w:rsid w:val="00415731"/>
    <w:rPr>
      <w:sz w:val="16"/>
      <w:szCs w:val="16"/>
    </w:rPr>
  </w:style>
  <w:style w:type="paragraph" w:styleId="ae">
    <w:name w:val="List Paragraph"/>
    <w:basedOn w:val="a0"/>
    <w:uiPriority w:val="34"/>
    <w:qFormat/>
    <w:rsid w:val="00A66CCC"/>
    <w:pPr>
      <w:ind w:left="720"/>
      <w:contextualSpacing/>
    </w:pPr>
  </w:style>
  <w:style w:type="paragraph" w:customStyle="1" w:styleId="BodyText21">
    <w:name w:val="Body Text 21"/>
    <w:basedOn w:val="a0"/>
    <w:rsid w:val="00C751BA"/>
    <w:pPr>
      <w:ind w:firstLine="709"/>
    </w:pPr>
    <w:rPr>
      <w:sz w:val="24"/>
    </w:rPr>
  </w:style>
  <w:style w:type="paragraph" w:styleId="a">
    <w:name w:val="List Number"/>
    <w:basedOn w:val="a0"/>
    <w:rsid w:val="00542BC7"/>
    <w:pPr>
      <w:numPr>
        <w:numId w:val="2"/>
      </w:numPr>
      <w:autoSpaceDE w:val="0"/>
      <w:autoSpaceDN w:val="0"/>
      <w:spacing w:before="60" w:line="360" w:lineRule="auto"/>
    </w:pPr>
    <w:rPr>
      <w:sz w:val="28"/>
      <w:szCs w:val="24"/>
    </w:rPr>
  </w:style>
  <w:style w:type="character" w:customStyle="1" w:styleId="apple-style-span">
    <w:name w:val="apple-style-span"/>
    <w:basedOn w:val="a1"/>
    <w:rsid w:val="00C77DD8"/>
  </w:style>
  <w:style w:type="character" w:styleId="af">
    <w:name w:val="Emphasis"/>
    <w:qFormat/>
    <w:rsid w:val="00B767EA"/>
    <w:rPr>
      <w:i/>
      <w:iCs/>
    </w:rPr>
  </w:style>
  <w:style w:type="character" w:customStyle="1" w:styleId="apple-converted-space">
    <w:name w:val="apple-converted-space"/>
    <w:basedOn w:val="a1"/>
    <w:rsid w:val="00281C4A"/>
  </w:style>
  <w:style w:type="character" w:customStyle="1" w:styleId="FontStyle16">
    <w:name w:val="Font Style16"/>
    <w:uiPriority w:val="99"/>
    <w:rsid w:val="005D4B2E"/>
    <w:rPr>
      <w:rFonts w:ascii="Times New Roman" w:hAnsi="Times New Roman" w:cs="Times New Roman"/>
      <w:sz w:val="22"/>
      <w:szCs w:val="22"/>
    </w:rPr>
  </w:style>
  <w:style w:type="paragraph" w:styleId="af0">
    <w:name w:val="Normal (Web)"/>
    <w:basedOn w:val="a0"/>
    <w:uiPriority w:val="99"/>
    <w:unhideWhenUsed/>
    <w:rsid w:val="00141439"/>
    <w:pPr>
      <w:spacing w:before="100" w:beforeAutospacing="1" w:after="100" w:afterAutospacing="1"/>
      <w:ind w:firstLine="0"/>
      <w:jc w:val="left"/>
    </w:pPr>
    <w:rPr>
      <w:sz w:val="24"/>
      <w:szCs w:val="24"/>
    </w:rPr>
  </w:style>
  <w:style w:type="paragraph" w:customStyle="1" w:styleId="21">
    <w:name w:val="Основной текст 21"/>
    <w:basedOn w:val="a0"/>
    <w:rsid w:val="00EE6E8A"/>
    <w:pPr>
      <w:ind w:firstLine="709"/>
    </w:pPr>
    <w:rPr>
      <w:sz w:val="24"/>
    </w:rPr>
  </w:style>
  <w:style w:type="paragraph" w:styleId="af1">
    <w:name w:val="No Spacing"/>
    <w:link w:val="af2"/>
    <w:uiPriority w:val="1"/>
    <w:qFormat/>
    <w:rsid w:val="003A2E0B"/>
    <w:rPr>
      <w:sz w:val="24"/>
      <w:szCs w:val="24"/>
    </w:rPr>
  </w:style>
  <w:style w:type="paragraph" w:customStyle="1" w:styleId="af3">
    <w:name w:val="Подподпункт"/>
    <w:basedOn w:val="a0"/>
    <w:rsid w:val="005672DC"/>
    <w:pPr>
      <w:tabs>
        <w:tab w:val="num" w:pos="1701"/>
      </w:tabs>
      <w:snapToGrid w:val="0"/>
      <w:spacing w:line="360" w:lineRule="auto"/>
      <w:ind w:left="1701" w:hanging="567"/>
    </w:pPr>
    <w:rPr>
      <w:sz w:val="28"/>
    </w:rPr>
  </w:style>
  <w:style w:type="paragraph" w:customStyle="1" w:styleId="ConsPlusTitle">
    <w:name w:val="ConsPlusTitle"/>
    <w:uiPriority w:val="99"/>
    <w:rsid w:val="00C31A92"/>
    <w:pPr>
      <w:widowControl w:val="0"/>
      <w:autoSpaceDE w:val="0"/>
      <w:autoSpaceDN w:val="0"/>
      <w:adjustRightInd w:val="0"/>
    </w:pPr>
    <w:rPr>
      <w:rFonts w:ascii="Arial" w:hAnsi="Arial" w:cs="Arial"/>
      <w:b/>
      <w:bCs/>
    </w:rPr>
  </w:style>
  <w:style w:type="character" w:styleId="af4">
    <w:name w:val="Hyperlink"/>
    <w:uiPriority w:val="99"/>
    <w:unhideWhenUsed/>
    <w:rsid w:val="00C31A92"/>
    <w:rPr>
      <w:color w:val="0000FF"/>
      <w:u w:val="single"/>
    </w:rPr>
  </w:style>
  <w:style w:type="paragraph" w:styleId="af5">
    <w:name w:val="Balloon Text"/>
    <w:basedOn w:val="a0"/>
    <w:link w:val="af6"/>
    <w:rsid w:val="000F7ECD"/>
    <w:rPr>
      <w:rFonts w:ascii="Tahoma" w:hAnsi="Tahoma"/>
      <w:sz w:val="16"/>
      <w:szCs w:val="16"/>
    </w:rPr>
  </w:style>
  <w:style w:type="character" w:customStyle="1" w:styleId="af6">
    <w:name w:val="Текст выноски Знак"/>
    <w:link w:val="af5"/>
    <w:rsid w:val="000F7ECD"/>
    <w:rPr>
      <w:rFonts w:ascii="Tahoma" w:hAnsi="Tahoma" w:cs="Tahoma"/>
      <w:sz w:val="16"/>
      <w:szCs w:val="16"/>
    </w:rPr>
  </w:style>
  <w:style w:type="paragraph" w:customStyle="1" w:styleId="FR1">
    <w:name w:val="FR1"/>
    <w:rsid w:val="00CE4943"/>
    <w:pPr>
      <w:widowControl w:val="0"/>
      <w:overflowPunct w:val="0"/>
      <w:autoSpaceDE w:val="0"/>
      <w:autoSpaceDN w:val="0"/>
      <w:adjustRightInd w:val="0"/>
      <w:spacing w:line="360" w:lineRule="auto"/>
      <w:ind w:left="640" w:firstLine="80"/>
      <w:textAlignment w:val="baseline"/>
    </w:pPr>
    <w:rPr>
      <w:rFonts w:ascii="Arial" w:hAnsi="Arial"/>
      <w:sz w:val="24"/>
    </w:rPr>
  </w:style>
  <w:style w:type="character" w:customStyle="1" w:styleId="a7">
    <w:name w:val="Верхний колонтитул Знак"/>
    <w:basedOn w:val="a1"/>
    <w:link w:val="a6"/>
    <w:rsid w:val="00167BA4"/>
  </w:style>
  <w:style w:type="character" w:customStyle="1" w:styleId="af2">
    <w:name w:val="Без интервала Знак"/>
    <w:link w:val="af1"/>
    <w:uiPriority w:val="1"/>
    <w:rsid w:val="00DB5E68"/>
    <w:rPr>
      <w:sz w:val="24"/>
      <w:szCs w:val="24"/>
    </w:rPr>
  </w:style>
  <w:style w:type="paragraph" w:customStyle="1" w:styleId="ConsNormal">
    <w:name w:val="ConsNormal"/>
    <w:rsid w:val="00DB5E68"/>
    <w:pPr>
      <w:widowControl w:val="0"/>
      <w:autoSpaceDE w:val="0"/>
      <w:autoSpaceDN w:val="0"/>
      <w:adjustRightInd w:val="0"/>
      <w:ind w:firstLine="720"/>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428550382">
      <w:bodyDiv w:val="1"/>
      <w:marLeft w:val="0"/>
      <w:marRight w:val="0"/>
      <w:marTop w:val="0"/>
      <w:marBottom w:val="0"/>
      <w:divBdr>
        <w:top w:val="none" w:sz="0" w:space="0" w:color="auto"/>
        <w:left w:val="none" w:sz="0" w:space="0" w:color="auto"/>
        <w:bottom w:val="none" w:sz="0" w:space="0" w:color="auto"/>
        <w:right w:val="none" w:sz="0" w:space="0" w:color="auto"/>
      </w:divBdr>
    </w:div>
    <w:div w:id="429742705">
      <w:bodyDiv w:val="1"/>
      <w:marLeft w:val="0"/>
      <w:marRight w:val="0"/>
      <w:marTop w:val="0"/>
      <w:marBottom w:val="0"/>
      <w:divBdr>
        <w:top w:val="none" w:sz="0" w:space="0" w:color="auto"/>
        <w:left w:val="none" w:sz="0" w:space="0" w:color="auto"/>
        <w:bottom w:val="none" w:sz="0" w:space="0" w:color="auto"/>
        <w:right w:val="none" w:sz="0" w:space="0" w:color="auto"/>
      </w:divBdr>
    </w:div>
    <w:div w:id="480855990">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783573621">
      <w:bodyDiv w:val="1"/>
      <w:marLeft w:val="0"/>
      <w:marRight w:val="0"/>
      <w:marTop w:val="0"/>
      <w:marBottom w:val="0"/>
      <w:divBdr>
        <w:top w:val="none" w:sz="0" w:space="0" w:color="auto"/>
        <w:left w:val="none" w:sz="0" w:space="0" w:color="auto"/>
        <w:bottom w:val="none" w:sz="0" w:space="0" w:color="auto"/>
        <w:right w:val="none" w:sz="0" w:space="0" w:color="auto"/>
      </w:divBdr>
    </w:div>
    <w:div w:id="978342898">
      <w:bodyDiv w:val="1"/>
      <w:marLeft w:val="0"/>
      <w:marRight w:val="0"/>
      <w:marTop w:val="0"/>
      <w:marBottom w:val="0"/>
      <w:divBdr>
        <w:top w:val="none" w:sz="0" w:space="0" w:color="auto"/>
        <w:left w:val="none" w:sz="0" w:space="0" w:color="auto"/>
        <w:bottom w:val="none" w:sz="0" w:space="0" w:color="auto"/>
        <w:right w:val="none" w:sz="0" w:space="0" w:color="auto"/>
      </w:divBdr>
    </w:div>
    <w:div w:id="1141271947">
      <w:bodyDiv w:val="1"/>
      <w:marLeft w:val="0"/>
      <w:marRight w:val="0"/>
      <w:marTop w:val="0"/>
      <w:marBottom w:val="0"/>
      <w:divBdr>
        <w:top w:val="none" w:sz="0" w:space="0" w:color="auto"/>
        <w:left w:val="none" w:sz="0" w:space="0" w:color="auto"/>
        <w:bottom w:val="none" w:sz="0" w:space="0" w:color="auto"/>
        <w:right w:val="none" w:sz="0" w:space="0" w:color="auto"/>
      </w:divBdr>
    </w:div>
    <w:div w:id="1384939390">
      <w:bodyDiv w:val="1"/>
      <w:marLeft w:val="0"/>
      <w:marRight w:val="0"/>
      <w:marTop w:val="0"/>
      <w:marBottom w:val="0"/>
      <w:divBdr>
        <w:top w:val="none" w:sz="0" w:space="0" w:color="auto"/>
        <w:left w:val="none" w:sz="0" w:space="0" w:color="auto"/>
        <w:bottom w:val="none" w:sz="0" w:space="0" w:color="auto"/>
        <w:right w:val="none" w:sz="0" w:space="0" w:color="auto"/>
      </w:divBdr>
    </w:div>
    <w:div w:id="1395279502">
      <w:bodyDiv w:val="1"/>
      <w:marLeft w:val="0"/>
      <w:marRight w:val="0"/>
      <w:marTop w:val="0"/>
      <w:marBottom w:val="0"/>
      <w:divBdr>
        <w:top w:val="none" w:sz="0" w:space="0" w:color="auto"/>
        <w:left w:val="none" w:sz="0" w:space="0" w:color="auto"/>
        <w:bottom w:val="none" w:sz="0" w:space="0" w:color="auto"/>
        <w:right w:val="none" w:sz="0" w:space="0" w:color="auto"/>
      </w:divBdr>
    </w:div>
    <w:div w:id="1432237436">
      <w:bodyDiv w:val="1"/>
      <w:marLeft w:val="0"/>
      <w:marRight w:val="0"/>
      <w:marTop w:val="0"/>
      <w:marBottom w:val="0"/>
      <w:divBdr>
        <w:top w:val="none" w:sz="0" w:space="0" w:color="auto"/>
        <w:left w:val="none" w:sz="0" w:space="0" w:color="auto"/>
        <w:bottom w:val="none" w:sz="0" w:space="0" w:color="auto"/>
        <w:right w:val="none" w:sz="0" w:space="0" w:color="auto"/>
      </w:divBdr>
      <w:divsChild>
        <w:div w:id="1444685889">
          <w:marLeft w:val="0"/>
          <w:marRight w:val="0"/>
          <w:marTop w:val="0"/>
          <w:marBottom w:val="0"/>
          <w:divBdr>
            <w:top w:val="none" w:sz="0" w:space="0" w:color="auto"/>
            <w:left w:val="none" w:sz="0" w:space="0" w:color="auto"/>
            <w:bottom w:val="none" w:sz="0" w:space="0" w:color="auto"/>
            <w:right w:val="none" w:sz="0" w:space="0" w:color="auto"/>
          </w:divBdr>
        </w:div>
      </w:divsChild>
    </w:div>
    <w:div w:id="1537886645">
      <w:bodyDiv w:val="1"/>
      <w:marLeft w:val="0"/>
      <w:marRight w:val="0"/>
      <w:marTop w:val="0"/>
      <w:marBottom w:val="0"/>
      <w:divBdr>
        <w:top w:val="none" w:sz="0" w:space="0" w:color="auto"/>
        <w:left w:val="none" w:sz="0" w:space="0" w:color="auto"/>
        <w:bottom w:val="none" w:sz="0" w:space="0" w:color="auto"/>
        <w:right w:val="none" w:sz="0" w:space="0" w:color="auto"/>
      </w:divBdr>
    </w:div>
    <w:div w:id="1690715928">
      <w:bodyDiv w:val="1"/>
      <w:marLeft w:val="0"/>
      <w:marRight w:val="0"/>
      <w:marTop w:val="0"/>
      <w:marBottom w:val="0"/>
      <w:divBdr>
        <w:top w:val="none" w:sz="0" w:space="0" w:color="auto"/>
        <w:left w:val="none" w:sz="0" w:space="0" w:color="auto"/>
        <w:bottom w:val="none" w:sz="0" w:space="0" w:color="auto"/>
        <w:right w:val="none" w:sz="0" w:space="0" w:color="auto"/>
      </w:divBdr>
    </w:div>
    <w:div w:id="174988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90D22-5AA4-41F0-8D38-41D9A6C5D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Pages>
  <Words>2892</Words>
  <Characters>16485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Приложение №  к договору №</vt:lpstr>
    </vt:vector>
  </TitlesOfParts>
  <Company>ОАО "НижЭСП"</Company>
  <LinksUpToDate>false</LinksUpToDate>
  <CharactersWithSpaces>19339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к договору №</dc:title>
  <dc:creator>Ерёмин</dc:creator>
  <cp:lastModifiedBy>Sizov.AN</cp:lastModifiedBy>
  <cp:revision>16</cp:revision>
  <cp:lastPrinted>2018-09-06T10:13:00Z</cp:lastPrinted>
  <dcterms:created xsi:type="dcterms:W3CDTF">2018-08-21T06:27:00Z</dcterms:created>
  <dcterms:modified xsi:type="dcterms:W3CDTF">2018-09-14T10:30:00Z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