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ADB19" w14:textId="0190EEF8" w:rsidR="00D3184F" w:rsidRPr="00D3184F" w:rsidRDefault="00D3184F" w:rsidP="005D53D7">
      <w:pPr>
        <w:widowControl w:val="0"/>
        <w:autoSpaceDE w:val="0"/>
        <w:autoSpaceDN w:val="0"/>
        <w:adjustRightInd w:val="0"/>
        <w:ind w:right="474" w:firstLine="0"/>
        <w:jc w:val="right"/>
        <w:rPr>
          <w:bCs/>
          <w:noProof/>
          <w:sz w:val="26"/>
          <w:szCs w:val="26"/>
        </w:rPr>
      </w:pPr>
      <w:r w:rsidRPr="00D3184F">
        <w:rPr>
          <w:bCs/>
          <w:noProof/>
          <w:sz w:val="26"/>
          <w:szCs w:val="26"/>
        </w:rPr>
        <w:t>Утверждаю:</w:t>
      </w:r>
    </w:p>
    <w:p w14:paraId="10B4454C" w14:textId="77777777" w:rsidR="00D3184F" w:rsidRPr="00D3184F" w:rsidRDefault="00D3184F" w:rsidP="005D53D7">
      <w:pPr>
        <w:widowControl w:val="0"/>
        <w:autoSpaceDE w:val="0"/>
        <w:autoSpaceDN w:val="0"/>
        <w:adjustRightInd w:val="0"/>
        <w:ind w:right="474" w:firstLine="0"/>
        <w:jc w:val="right"/>
        <w:rPr>
          <w:rFonts w:eastAsia="Calibri"/>
          <w:sz w:val="26"/>
          <w:szCs w:val="26"/>
          <w:lang w:eastAsia="en-US"/>
        </w:rPr>
      </w:pPr>
      <w:r w:rsidRPr="00D3184F">
        <w:rPr>
          <w:rFonts w:eastAsia="Calibri"/>
          <w:sz w:val="26"/>
          <w:szCs w:val="26"/>
          <w:lang w:eastAsia="en-US"/>
        </w:rPr>
        <w:t>Первый заместитель директора -</w:t>
      </w:r>
    </w:p>
    <w:p w14:paraId="6ED327C8" w14:textId="77777777" w:rsidR="00D3184F" w:rsidRPr="00D3184F" w:rsidRDefault="00D3184F" w:rsidP="005D53D7">
      <w:pPr>
        <w:widowControl w:val="0"/>
        <w:autoSpaceDE w:val="0"/>
        <w:autoSpaceDN w:val="0"/>
        <w:adjustRightInd w:val="0"/>
        <w:ind w:right="474" w:firstLine="0"/>
        <w:jc w:val="right"/>
        <w:rPr>
          <w:rFonts w:eastAsia="Calibri"/>
          <w:sz w:val="26"/>
          <w:szCs w:val="26"/>
          <w:lang w:eastAsia="en-US"/>
        </w:rPr>
      </w:pPr>
      <w:r w:rsidRPr="00D3184F">
        <w:rPr>
          <w:rFonts w:eastAsia="Calibri"/>
          <w:sz w:val="26"/>
          <w:szCs w:val="26"/>
          <w:lang w:eastAsia="en-US"/>
        </w:rPr>
        <w:t>главный инженер филиала</w:t>
      </w:r>
    </w:p>
    <w:p w14:paraId="35AA262F" w14:textId="784A9C88" w:rsidR="00D3184F" w:rsidRPr="00D3184F" w:rsidRDefault="00D3184F" w:rsidP="005D53D7">
      <w:pPr>
        <w:widowControl w:val="0"/>
        <w:autoSpaceDE w:val="0"/>
        <w:autoSpaceDN w:val="0"/>
        <w:adjustRightInd w:val="0"/>
        <w:ind w:right="474" w:firstLine="0"/>
        <w:jc w:val="right"/>
        <w:rPr>
          <w:rFonts w:eastAsia="Calibri"/>
          <w:sz w:val="26"/>
          <w:szCs w:val="26"/>
          <w:lang w:eastAsia="en-US"/>
        </w:rPr>
      </w:pPr>
      <w:r w:rsidRPr="00D3184F">
        <w:rPr>
          <w:rFonts w:eastAsia="Calibri"/>
          <w:sz w:val="26"/>
          <w:szCs w:val="26"/>
          <w:lang w:eastAsia="en-US"/>
        </w:rPr>
        <w:t>ПАО «</w:t>
      </w:r>
      <w:r w:rsidR="001541CA">
        <w:rPr>
          <w:rFonts w:eastAsia="Calibri"/>
          <w:sz w:val="26"/>
          <w:szCs w:val="26"/>
          <w:lang w:eastAsia="en-US"/>
        </w:rPr>
        <w:t>Россети</w:t>
      </w:r>
      <w:r w:rsidRPr="00D3184F">
        <w:rPr>
          <w:rFonts w:eastAsia="Calibri"/>
          <w:sz w:val="26"/>
          <w:szCs w:val="26"/>
          <w:lang w:eastAsia="en-US"/>
        </w:rPr>
        <w:t xml:space="preserve"> Центр» - «Брянскэнерго»</w:t>
      </w:r>
    </w:p>
    <w:p w14:paraId="5B879C95" w14:textId="77777777" w:rsidR="00D3184F" w:rsidRPr="00D3184F" w:rsidRDefault="00D3184F" w:rsidP="005D53D7">
      <w:pPr>
        <w:widowControl w:val="0"/>
        <w:autoSpaceDE w:val="0"/>
        <w:autoSpaceDN w:val="0"/>
        <w:adjustRightInd w:val="0"/>
        <w:ind w:right="474" w:firstLine="0"/>
        <w:jc w:val="right"/>
        <w:rPr>
          <w:bCs/>
          <w:noProof/>
          <w:sz w:val="26"/>
          <w:szCs w:val="26"/>
        </w:rPr>
      </w:pPr>
    </w:p>
    <w:p w14:paraId="7C8EF337" w14:textId="77777777" w:rsidR="00D3184F" w:rsidRPr="00D3184F" w:rsidRDefault="00D3184F" w:rsidP="005D53D7">
      <w:pPr>
        <w:widowControl w:val="0"/>
        <w:autoSpaceDE w:val="0"/>
        <w:autoSpaceDN w:val="0"/>
        <w:adjustRightInd w:val="0"/>
        <w:spacing w:after="240"/>
        <w:ind w:right="474" w:firstLine="0"/>
        <w:jc w:val="right"/>
        <w:rPr>
          <w:bCs/>
          <w:noProof/>
          <w:sz w:val="26"/>
          <w:szCs w:val="26"/>
        </w:rPr>
      </w:pPr>
      <w:r w:rsidRPr="00D3184F">
        <w:rPr>
          <w:bCs/>
          <w:noProof/>
          <w:sz w:val="26"/>
          <w:szCs w:val="26"/>
        </w:rPr>
        <w:t xml:space="preserve">          ________________Ф.А. Капшуков</w:t>
      </w:r>
    </w:p>
    <w:p w14:paraId="50A19959" w14:textId="617884F8" w:rsidR="008B31ED" w:rsidRDefault="00D3184F" w:rsidP="005D53D7">
      <w:pPr>
        <w:pStyle w:val="2"/>
        <w:numPr>
          <w:ilvl w:val="0"/>
          <w:numId w:val="0"/>
        </w:numPr>
        <w:spacing w:after="120"/>
        <w:ind w:right="474"/>
        <w:rPr>
          <w:b w:val="0"/>
          <w:sz w:val="24"/>
          <w:szCs w:val="24"/>
        </w:rPr>
      </w:pPr>
      <w:r w:rsidRPr="00D3184F">
        <w:rPr>
          <w:b w:val="0"/>
          <w:bCs/>
          <w:noProof/>
          <w:sz w:val="26"/>
          <w:szCs w:val="26"/>
        </w:rPr>
        <w:t xml:space="preserve">          </w:t>
      </w:r>
      <w:r>
        <w:rPr>
          <w:b w:val="0"/>
          <w:bCs/>
          <w:noProof/>
          <w:sz w:val="26"/>
          <w:szCs w:val="26"/>
        </w:rPr>
        <w:t xml:space="preserve">                                                                                        </w:t>
      </w:r>
      <w:r w:rsidR="005D53D7">
        <w:rPr>
          <w:b w:val="0"/>
          <w:bCs/>
          <w:noProof/>
          <w:sz w:val="26"/>
          <w:szCs w:val="26"/>
        </w:rPr>
        <w:t xml:space="preserve"> «__</w:t>
      </w:r>
      <w:r w:rsidR="00822338">
        <w:rPr>
          <w:b w:val="0"/>
          <w:bCs/>
          <w:noProof/>
          <w:sz w:val="26"/>
          <w:szCs w:val="26"/>
        </w:rPr>
        <w:t>02</w:t>
      </w:r>
      <w:r w:rsidR="005D53D7">
        <w:rPr>
          <w:b w:val="0"/>
          <w:bCs/>
          <w:noProof/>
          <w:sz w:val="26"/>
          <w:szCs w:val="26"/>
        </w:rPr>
        <w:t>__»  ___</w:t>
      </w:r>
      <w:r w:rsidR="00822338">
        <w:rPr>
          <w:b w:val="0"/>
          <w:bCs/>
          <w:noProof/>
          <w:sz w:val="26"/>
          <w:szCs w:val="26"/>
        </w:rPr>
        <w:t>11____</w:t>
      </w:r>
      <w:r w:rsidRPr="00D3184F">
        <w:rPr>
          <w:b w:val="0"/>
          <w:bCs/>
          <w:noProof/>
          <w:sz w:val="26"/>
          <w:szCs w:val="26"/>
        </w:rPr>
        <w:t>20</w:t>
      </w:r>
      <w:r w:rsidR="00883D2E">
        <w:rPr>
          <w:b w:val="0"/>
          <w:bCs/>
          <w:noProof/>
          <w:sz w:val="26"/>
          <w:szCs w:val="26"/>
        </w:rPr>
        <w:t>2</w:t>
      </w:r>
      <w:r w:rsidR="00E83B1C">
        <w:rPr>
          <w:b w:val="0"/>
          <w:bCs/>
          <w:noProof/>
          <w:sz w:val="26"/>
          <w:szCs w:val="26"/>
        </w:rPr>
        <w:t>1</w:t>
      </w:r>
      <w:r w:rsidR="005D53D7">
        <w:rPr>
          <w:b w:val="0"/>
          <w:bCs/>
          <w:noProof/>
          <w:sz w:val="26"/>
          <w:szCs w:val="26"/>
        </w:rPr>
        <w:t xml:space="preserve"> </w:t>
      </w:r>
      <w:r w:rsidRPr="00D3184F">
        <w:rPr>
          <w:b w:val="0"/>
          <w:bCs/>
          <w:noProof/>
          <w:sz w:val="26"/>
          <w:szCs w:val="26"/>
        </w:rPr>
        <w:t>г</w:t>
      </w:r>
      <w:r w:rsidR="005D53D7">
        <w:rPr>
          <w:b w:val="0"/>
          <w:bCs/>
          <w:noProof/>
          <w:sz w:val="26"/>
          <w:szCs w:val="26"/>
        </w:rPr>
        <w:t>.</w:t>
      </w:r>
    </w:p>
    <w:p w14:paraId="0DD10700" w14:textId="77777777" w:rsidR="00D3184F" w:rsidRPr="00822338" w:rsidRDefault="00D3184F" w:rsidP="000F3C22">
      <w:pPr>
        <w:pStyle w:val="2"/>
        <w:numPr>
          <w:ilvl w:val="0"/>
          <w:numId w:val="0"/>
        </w:numPr>
        <w:spacing w:after="120"/>
        <w:rPr>
          <w:b w:val="0"/>
        </w:rPr>
      </w:pPr>
    </w:p>
    <w:p w14:paraId="50A1995A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822338">
        <w:rPr>
          <w:b w:val="0"/>
        </w:rPr>
        <w:t>ТЕХНИЧЕСК</w:t>
      </w:r>
      <w:r w:rsidRPr="004061D3">
        <w:t>ОЕ ЗАДАНИЕ</w:t>
      </w:r>
    </w:p>
    <w:p w14:paraId="16ED2C0A" w14:textId="626C4E1B" w:rsidR="00B053F4" w:rsidRDefault="00985BA6" w:rsidP="002E0BE5">
      <w:pPr>
        <w:ind w:right="191" w:firstLine="0"/>
        <w:jc w:val="center"/>
        <w:rPr>
          <w:sz w:val="28"/>
          <w:szCs w:val="28"/>
        </w:rPr>
      </w:pPr>
      <w:r w:rsidRPr="00B053F4">
        <w:rPr>
          <w:b/>
          <w:sz w:val="28"/>
          <w:szCs w:val="28"/>
        </w:rPr>
        <w:t xml:space="preserve">на </w:t>
      </w:r>
      <w:r w:rsidR="00554452">
        <w:rPr>
          <w:b/>
          <w:sz w:val="28"/>
          <w:szCs w:val="28"/>
        </w:rPr>
        <w:t xml:space="preserve">поставку </w:t>
      </w:r>
      <w:r w:rsidR="00D633F5">
        <w:rPr>
          <w:b/>
          <w:bCs/>
          <w:sz w:val="28"/>
          <w:szCs w:val="28"/>
        </w:rPr>
        <w:t>источника бесперебойного питания</w:t>
      </w:r>
      <w:r w:rsidR="009C0389" w:rsidRPr="00B07C61">
        <w:rPr>
          <w:sz w:val="28"/>
          <w:szCs w:val="28"/>
        </w:rPr>
        <w:t>.</w:t>
      </w:r>
      <w:r w:rsidR="00F30729" w:rsidRPr="00B07C61">
        <w:rPr>
          <w:sz w:val="28"/>
          <w:szCs w:val="28"/>
        </w:rPr>
        <w:t xml:space="preserve"> </w:t>
      </w:r>
    </w:p>
    <w:p w14:paraId="50A1995B" w14:textId="34A07356" w:rsidR="004F6968" w:rsidRPr="005D53D7" w:rsidRDefault="009C0389" w:rsidP="002E0BE5">
      <w:pPr>
        <w:ind w:right="191" w:firstLine="0"/>
        <w:jc w:val="center"/>
        <w:rPr>
          <w:sz w:val="28"/>
          <w:szCs w:val="28"/>
        </w:rPr>
      </w:pPr>
      <w:r w:rsidRPr="00B07C61">
        <w:rPr>
          <w:sz w:val="28"/>
          <w:szCs w:val="28"/>
        </w:rPr>
        <w:t xml:space="preserve">Лот № </w:t>
      </w:r>
      <w:r w:rsidR="00316CB0">
        <w:rPr>
          <w:sz w:val="28"/>
          <w:szCs w:val="28"/>
          <w:u w:val="single"/>
        </w:rPr>
        <w:t>3</w:t>
      </w:r>
      <w:r w:rsidR="00554452">
        <w:rPr>
          <w:sz w:val="28"/>
          <w:szCs w:val="28"/>
          <w:u w:val="single"/>
        </w:rPr>
        <w:t>10</w:t>
      </w:r>
      <w:r w:rsidR="00D633F5">
        <w:rPr>
          <w:sz w:val="28"/>
          <w:szCs w:val="28"/>
          <w:u w:val="single"/>
        </w:rPr>
        <w:t>Е</w:t>
      </w:r>
      <w:r w:rsidR="005D53D7">
        <w:rPr>
          <w:sz w:val="28"/>
          <w:szCs w:val="28"/>
          <w:u w:val="single"/>
        </w:rPr>
        <w:t>.</w:t>
      </w:r>
    </w:p>
    <w:p w14:paraId="50A1995C" w14:textId="77777777" w:rsidR="000961A3" w:rsidRPr="007E3D6D" w:rsidRDefault="000961A3" w:rsidP="005464B6">
      <w:pPr>
        <w:pStyle w:val="ad"/>
        <w:spacing w:line="276" w:lineRule="auto"/>
        <w:ind w:hanging="11"/>
        <w:rPr>
          <w:sz w:val="16"/>
          <w:szCs w:val="16"/>
        </w:rPr>
      </w:pPr>
    </w:p>
    <w:p w14:paraId="18FA4018" w14:textId="77777777" w:rsidR="00BA5F94" w:rsidRDefault="00BA5F94" w:rsidP="002E234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5F94">
        <w:rPr>
          <w:b/>
          <w:bCs/>
          <w:sz w:val="26"/>
          <w:szCs w:val="26"/>
        </w:rPr>
        <w:t>Общая часть.</w:t>
      </w:r>
    </w:p>
    <w:p w14:paraId="7B09948E" w14:textId="589B33D6" w:rsidR="00BA5F94" w:rsidRPr="00BA5F94" w:rsidRDefault="00BA5F94" w:rsidP="00BA5F94">
      <w:pPr>
        <w:pStyle w:val="2"/>
        <w:ind w:left="0"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Филиал </w:t>
      </w:r>
      <w:r w:rsidRPr="00BA5F94">
        <w:rPr>
          <w:b w:val="0"/>
          <w:bCs/>
          <w:sz w:val="26"/>
          <w:szCs w:val="26"/>
        </w:rPr>
        <w:t>ПАО «</w:t>
      </w:r>
      <w:r>
        <w:rPr>
          <w:b w:val="0"/>
          <w:bCs/>
          <w:sz w:val="26"/>
          <w:szCs w:val="26"/>
        </w:rPr>
        <w:t>Россети</w:t>
      </w:r>
      <w:r w:rsidRPr="00BA5F94">
        <w:rPr>
          <w:b w:val="0"/>
          <w:bCs/>
          <w:sz w:val="26"/>
          <w:szCs w:val="26"/>
        </w:rPr>
        <w:t xml:space="preserve"> Центр»</w:t>
      </w:r>
      <w:r>
        <w:rPr>
          <w:b w:val="0"/>
          <w:bCs/>
          <w:sz w:val="26"/>
          <w:szCs w:val="26"/>
        </w:rPr>
        <w:t xml:space="preserve"> - «Брянскэнерго»</w:t>
      </w:r>
      <w:r w:rsidRPr="00BA5F94">
        <w:rPr>
          <w:b w:val="0"/>
          <w:bCs/>
          <w:sz w:val="26"/>
          <w:szCs w:val="26"/>
        </w:rPr>
        <w:t xml:space="preserve"> производит закупку </w:t>
      </w:r>
      <w:r w:rsidR="00D633F5">
        <w:rPr>
          <w:b w:val="0"/>
          <w:bCs/>
          <w:sz w:val="26"/>
          <w:szCs w:val="26"/>
        </w:rPr>
        <w:t>ИБП</w:t>
      </w:r>
      <w:r w:rsidRPr="00BA5F94">
        <w:rPr>
          <w:b w:val="0"/>
          <w:bCs/>
          <w:sz w:val="26"/>
          <w:szCs w:val="26"/>
        </w:rPr>
        <w:t xml:space="preserve"> для ремонтно-эксплуатационного обслуживания электросетевого оборудования.</w:t>
      </w:r>
    </w:p>
    <w:p w14:paraId="447AEC91" w14:textId="5D607118" w:rsidR="00BA5F94" w:rsidRPr="00BA5F94" w:rsidRDefault="00BA5F94" w:rsidP="00BA5F94">
      <w:pPr>
        <w:pStyle w:val="2"/>
        <w:ind w:left="0" w:firstLine="709"/>
        <w:jc w:val="both"/>
        <w:rPr>
          <w:b w:val="0"/>
        </w:rPr>
      </w:pPr>
      <w:r w:rsidRPr="00BA5F94">
        <w:rPr>
          <w:b w:val="0"/>
          <w:sz w:val="26"/>
          <w:szCs w:val="26"/>
        </w:rPr>
        <w:t>Закупка производится на основании ремонтно-эксплуатационной</w:t>
      </w:r>
      <w:r w:rsidRPr="00BA5F94">
        <w:rPr>
          <w:b w:val="0"/>
        </w:rPr>
        <w:t xml:space="preserve"> программы </w:t>
      </w:r>
      <w:r>
        <w:rPr>
          <w:b w:val="0"/>
        </w:rPr>
        <w:t xml:space="preserve">филиала </w:t>
      </w:r>
      <w:r w:rsidRPr="00BA5F94">
        <w:rPr>
          <w:b w:val="0"/>
          <w:bCs/>
          <w:sz w:val="26"/>
          <w:szCs w:val="26"/>
        </w:rPr>
        <w:t>ПАО «Россети Центр</w:t>
      </w:r>
      <w:r>
        <w:rPr>
          <w:b w:val="0"/>
          <w:bCs/>
          <w:sz w:val="26"/>
          <w:szCs w:val="26"/>
        </w:rPr>
        <w:t>» -</w:t>
      </w:r>
      <w:r w:rsidRPr="00BA5F94">
        <w:rPr>
          <w:b w:val="0"/>
          <w:bCs/>
          <w:sz w:val="26"/>
          <w:szCs w:val="26"/>
        </w:rPr>
        <w:t xml:space="preserve"> «Брянскэнерго» на 202</w:t>
      </w:r>
      <w:r>
        <w:rPr>
          <w:b w:val="0"/>
          <w:bCs/>
          <w:sz w:val="26"/>
          <w:szCs w:val="26"/>
        </w:rPr>
        <w:t>2</w:t>
      </w:r>
      <w:r w:rsidRPr="00BA5F94">
        <w:rPr>
          <w:b w:val="0"/>
          <w:bCs/>
          <w:sz w:val="26"/>
          <w:szCs w:val="26"/>
        </w:rPr>
        <w:t xml:space="preserve"> год</w:t>
      </w:r>
      <w:r>
        <w:rPr>
          <w:b w:val="0"/>
          <w:bCs/>
          <w:sz w:val="26"/>
          <w:szCs w:val="26"/>
        </w:rPr>
        <w:t>.</w:t>
      </w:r>
    </w:p>
    <w:p w14:paraId="3994FE74" w14:textId="77777777" w:rsidR="00BA5F94" w:rsidRPr="007E3D6D" w:rsidRDefault="00BA5F94" w:rsidP="00BA5F94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16"/>
          <w:szCs w:val="16"/>
        </w:rPr>
      </w:pPr>
    </w:p>
    <w:p w14:paraId="4420D9B2" w14:textId="537999AE" w:rsidR="003E10D3" w:rsidRDefault="003E10D3" w:rsidP="002E234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E10D3">
        <w:rPr>
          <w:b/>
          <w:bCs/>
          <w:sz w:val="26"/>
          <w:szCs w:val="26"/>
        </w:rPr>
        <w:t>Предмет конкурса</w:t>
      </w:r>
      <w:r>
        <w:rPr>
          <w:b/>
          <w:bCs/>
          <w:sz w:val="26"/>
          <w:szCs w:val="26"/>
        </w:rPr>
        <w:t xml:space="preserve"> и место поставки товара.</w:t>
      </w:r>
    </w:p>
    <w:p w14:paraId="78743C1E" w14:textId="6A65E20C" w:rsidR="003E10D3" w:rsidRDefault="005A2CBE" w:rsidP="005A2CBE">
      <w:pPr>
        <w:pStyle w:val="2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5A2CBE">
        <w:rPr>
          <w:b w:val="0"/>
          <w:sz w:val="26"/>
          <w:szCs w:val="26"/>
        </w:rPr>
        <w:t xml:space="preserve">Поставщик обеспечивает поставку </w:t>
      </w:r>
      <w:r w:rsidR="00451407">
        <w:rPr>
          <w:b w:val="0"/>
          <w:sz w:val="26"/>
          <w:szCs w:val="26"/>
        </w:rPr>
        <w:t>товара</w:t>
      </w:r>
      <w:r w:rsidR="003E10D3" w:rsidRPr="003E10D3">
        <w:rPr>
          <w:b w:val="0"/>
          <w:sz w:val="26"/>
          <w:szCs w:val="26"/>
        </w:rPr>
        <w:t xml:space="preserve"> на склад получателя</w:t>
      </w:r>
      <w:r>
        <w:rPr>
          <w:b w:val="0"/>
          <w:sz w:val="26"/>
          <w:szCs w:val="26"/>
        </w:rPr>
        <w:t xml:space="preserve"> </w:t>
      </w:r>
      <w:r w:rsidR="003E10D3" w:rsidRPr="003E10D3">
        <w:rPr>
          <w:b w:val="0"/>
          <w:sz w:val="26"/>
          <w:szCs w:val="26"/>
        </w:rPr>
        <w:t>– филиала ПАО «</w:t>
      </w:r>
      <w:r w:rsidR="003E10D3">
        <w:rPr>
          <w:b w:val="0"/>
          <w:sz w:val="26"/>
          <w:szCs w:val="26"/>
        </w:rPr>
        <w:t>Россети</w:t>
      </w:r>
      <w:r w:rsidR="003E10D3" w:rsidRPr="003E10D3">
        <w:rPr>
          <w:b w:val="0"/>
          <w:sz w:val="26"/>
          <w:szCs w:val="26"/>
        </w:rPr>
        <w:t xml:space="preserve"> Центр»</w:t>
      </w:r>
      <w:r w:rsidR="003E10D3">
        <w:rPr>
          <w:b w:val="0"/>
          <w:sz w:val="26"/>
          <w:szCs w:val="26"/>
        </w:rPr>
        <w:t xml:space="preserve"> </w:t>
      </w:r>
      <w:r w:rsidR="003E10D3" w:rsidRPr="003E10D3">
        <w:rPr>
          <w:b w:val="0"/>
          <w:sz w:val="26"/>
          <w:szCs w:val="26"/>
        </w:rPr>
        <w:t>-</w:t>
      </w:r>
      <w:r w:rsidR="003E10D3">
        <w:rPr>
          <w:b w:val="0"/>
          <w:sz w:val="26"/>
          <w:szCs w:val="26"/>
        </w:rPr>
        <w:t xml:space="preserve"> </w:t>
      </w:r>
      <w:r w:rsidR="003E10D3" w:rsidRPr="003E10D3">
        <w:rPr>
          <w:b w:val="0"/>
          <w:sz w:val="26"/>
          <w:szCs w:val="26"/>
        </w:rPr>
        <w:t>«Брянскэнерго» в объемах и сроки установленные данным ТЗ:</w:t>
      </w:r>
    </w:p>
    <w:p w14:paraId="42C1D9E5" w14:textId="77777777" w:rsidR="003E10D3" w:rsidRPr="003E10D3" w:rsidRDefault="003E10D3" w:rsidP="003E10D3"/>
    <w:tbl>
      <w:tblPr>
        <w:tblW w:w="9903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33"/>
        <w:gridCol w:w="2490"/>
        <w:gridCol w:w="850"/>
        <w:gridCol w:w="851"/>
        <w:gridCol w:w="3651"/>
        <w:gridCol w:w="1428"/>
      </w:tblGrid>
      <w:tr w:rsidR="003E10D3" w:rsidRPr="001E1FD6" w14:paraId="4CB9252C" w14:textId="77777777" w:rsidTr="007E3D6D">
        <w:trPr>
          <w:trHeight w:val="665"/>
        </w:trPr>
        <w:tc>
          <w:tcPr>
            <w:tcW w:w="633" w:type="dxa"/>
            <w:shd w:val="clear" w:color="auto" w:fill="FFFFFF"/>
          </w:tcPr>
          <w:p w14:paraId="5DE18C5A" w14:textId="77777777" w:rsidR="003E10D3" w:rsidRPr="001E1FD6" w:rsidRDefault="003E10D3" w:rsidP="005766EE">
            <w:pPr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E1F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D23B14" w14:textId="77777777" w:rsidR="003E10D3" w:rsidRPr="001E1FD6" w:rsidRDefault="003E10D3" w:rsidP="005766E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0C3134B4" w14:textId="77777777" w:rsidR="003E10D3" w:rsidRPr="001E1FD6" w:rsidRDefault="003E10D3" w:rsidP="005766E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BF86FA" w14:textId="77777777" w:rsidR="003E10D3" w:rsidRPr="001E1FD6" w:rsidRDefault="003E10D3" w:rsidP="005766E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К</w:t>
            </w:r>
            <w:r w:rsidRPr="001E1FD6">
              <w:rPr>
                <w:rFonts w:eastAsia="Calibri"/>
                <w:b/>
                <w:sz w:val="24"/>
                <w:szCs w:val="24"/>
                <w:lang w:eastAsia="en-US"/>
              </w:rPr>
              <w:t>ол-во</w:t>
            </w:r>
          </w:p>
        </w:tc>
        <w:tc>
          <w:tcPr>
            <w:tcW w:w="3651" w:type="dxa"/>
            <w:shd w:val="clear" w:color="auto" w:fill="FFFFFF"/>
            <w:vAlign w:val="center"/>
          </w:tcPr>
          <w:p w14:paraId="0CA9F765" w14:textId="77777777" w:rsidR="003E10D3" w:rsidRPr="001E1FD6" w:rsidRDefault="003E10D3" w:rsidP="005766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1E1FD6">
              <w:rPr>
                <w:b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1428" w:type="dxa"/>
            <w:shd w:val="clear" w:color="auto" w:fill="FFFFFF"/>
            <w:vAlign w:val="center"/>
          </w:tcPr>
          <w:p w14:paraId="6F84979C" w14:textId="77777777" w:rsidR="003E10D3" w:rsidRPr="001E1FD6" w:rsidRDefault="003E10D3" w:rsidP="005766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1E1FD6">
              <w:rPr>
                <w:b/>
                <w:sz w:val="24"/>
                <w:szCs w:val="24"/>
              </w:rPr>
              <w:t>Срок поставки*</w:t>
            </w:r>
          </w:p>
        </w:tc>
      </w:tr>
      <w:tr w:rsidR="00D633F5" w:rsidRPr="001E1FD6" w14:paraId="60670BCD" w14:textId="77777777" w:rsidTr="00DA2F85">
        <w:trPr>
          <w:trHeight w:val="1104"/>
        </w:trPr>
        <w:tc>
          <w:tcPr>
            <w:tcW w:w="633" w:type="dxa"/>
            <w:shd w:val="clear" w:color="auto" w:fill="FFFFFF"/>
            <w:vAlign w:val="center"/>
          </w:tcPr>
          <w:p w14:paraId="2E319061" w14:textId="54EFA5A0" w:rsidR="00D633F5" w:rsidRPr="001E1FD6" w:rsidRDefault="00D633F5" w:rsidP="00080F69">
            <w:pPr>
              <w:spacing w:line="276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FD6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7CA60A" w14:textId="13746897" w:rsidR="00D633F5" w:rsidRPr="00D633F5" w:rsidRDefault="00D633F5" w:rsidP="00080F69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D633F5">
              <w:rPr>
                <w:sz w:val="24"/>
                <w:szCs w:val="24"/>
              </w:rPr>
              <w:t>ИБП</w:t>
            </w:r>
            <w:r w:rsidRPr="00D633F5">
              <w:rPr>
                <w:sz w:val="24"/>
                <w:szCs w:val="24"/>
                <w:lang w:val="en-US"/>
              </w:rPr>
              <w:t xml:space="preserve"> Sven Power Smart 1000VA/600W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AE71" w14:textId="18F05889" w:rsidR="00D633F5" w:rsidRDefault="00D633F5" w:rsidP="00080F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202F29B" w14:textId="31AA0B28" w:rsidR="00D633F5" w:rsidRPr="00D633F5" w:rsidRDefault="00D633F5" w:rsidP="00554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1" w:type="dxa"/>
            <w:shd w:val="clear" w:color="auto" w:fill="FFFFFF"/>
            <w:vAlign w:val="center"/>
          </w:tcPr>
          <w:p w14:paraId="6DEBEC7A" w14:textId="77777777" w:rsidR="00D633F5" w:rsidRPr="001E1FD6" w:rsidRDefault="00D633F5" w:rsidP="00080F6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E1FD6">
              <w:rPr>
                <w:sz w:val="24"/>
                <w:szCs w:val="24"/>
              </w:rPr>
              <w:t>Центральный склад филиала ПАО «</w:t>
            </w:r>
            <w:r>
              <w:rPr>
                <w:sz w:val="24"/>
                <w:szCs w:val="24"/>
              </w:rPr>
              <w:t>Россети</w:t>
            </w:r>
            <w:r w:rsidRPr="001E1FD6">
              <w:rPr>
                <w:sz w:val="24"/>
                <w:szCs w:val="24"/>
              </w:rPr>
              <w:t xml:space="preserve"> Центр» - «Брянскэнерго», </w:t>
            </w:r>
          </w:p>
          <w:p w14:paraId="4621D7B6" w14:textId="0EDC0619" w:rsidR="00D633F5" w:rsidRPr="001E1FD6" w:rsidRDefault="00D633F5" w:rsidP="00080F6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E1FD6">
              <w:rPr>
                <w:sz w:val="24"/>
                <w:szCs w:val="24"/>
              </w:rPr>
              <w:t>г. Брянск, пр-т Московский, 43</w:t>
            </w:r>
          </w:p>
        </w:tc>
        <w:tc>
          <w:tcPr>
            <w:tcW w:w="1428" w:type="dxa"/>
            <w:shd w:val="clear" w:color="auto" w:fill="FFFFFF"/>
            <w:vAlign w:val="center"/>
          </w:tcPr>
          <w:p w14:paraId="1B5D2BD3" w14:textId="3D105DD2" w:rsidR="00D633F5" w:rsidRPr="001E1FD6" w:rsidRDefault="00D633F5" w:rsidP="00080F6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68"/>
              <w:contextualSpacing/>
              <w:jc w:val="center"/>
              <w:rPr>
                <w:sz w:val="24"/>
                <w:szCs w:val="24"/>
              </w:rPr>
            </w:pPr>
            <w:r w:rsidRPr="001E1FD6">
              <w:rPr>
                <w:sz w:val="24"/>
                <w:szCs w:val="24"/>
              </w:rPr>
              <w:t>45</w:t>
            </w:r>
          </w:p>
        </w:tc>
      </w:tr>
    </w:tbl>
    <w:p w14:paraId="3D9BBC0C" w14:textId="77777777" w:rsidR="003E10D3" w:rsidRPr="0006343B" w:rsidRDefault="003E10D3" w:rsidP="003E10D3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16"/>
          <w:szCs w:val="16"/>
        </w:rPr>
      </w:pPr>
    </w:p>
    <w:p w14:paraId="747EFB80" w14:textId="30897281" w:rsidR="003E10D3" w:rsidRPr="003E10D3" w:rsidRDefault="003E10D3" w:rsidP="003E10D3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26"/>
          <w:szCs w:val="26"/>
        </w:rPr>
      </w:pPr>
      <w:r w:rsidRPr="003E10D3">
        <w:rPr>
          <w:bCs/>
          <w:sz w:val="26"/>
          <w:szCs w:val="26"/>
        </w:rPr>
        <w:t>*в календарных днях, с момента заключения договора.</w:t>
      </w:r>
    </w:p>
    <w:p w14:paraId="684B5BAE" w14:textId="77777777" w:rsidR="003E10D3" w:rsidRPr="007E3D6D" w:rsidRDefault="003E10D3" w:rsidP="003E10D3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16"/>
          <w:szCs w:val="16"/>
        </w:rPr>
      </w:pPr>
    </w:p>
    <w:p w14:paraId="50A1995D" w14:textId="7201313A" w:rsidR="00612811" w:rsidRPr="00436F69" w:rsidRDefault="00B053F4" w:rsidP="002E234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053F4">
        <w:rPr>
          <w:b/>
          <w:bCs/>
          <w:sz w:val="26"/>
          <w:szCs w:val="26"/>
        </w:rPr>
        <w:t>Технические требования к продукции</w:t>
      </w:r>
      <w:r w:rsidR="00612811" w:rsidRPr="00436F69">
        <w:rPr>
          <w:b/>
          <w:bCs/>
          <w:sz w:val="26"/>
          <w:szCs w:val="26"/>
        </w:rPr>
        <w:t>.</w:t>
      </w:r>
    </w:p>
    <w:p w14:paraId="3A6A31BF" w14:textId="21BE5A08" w:rsidR="00D3184F" w:rsidRPr="00436F69" w:rsidRDefault="005A2CBE" w:rsidP="00EC24E9">
      <w:pPr>
        <w:numPr>
          <w:ilvl w:val="1"/>
          <w:numId w:val="8"/>
        </w:numPr>
        <w:spacing w:line="276" w:lineRule="auto"/>
        <w:ind w:left="0" w:right="48" w:firstLine="709"/>
        <w:rPr>
          <w:b/>
          <w:bCs/>
          <w:sz w:val="26"/>
          <w:szCs w:val="26"/>
        </w:rPr>
      </w:pPr>
      <w:r w:rsidRPr="005A2CBE">
        <w:rPr>
          <w:sz w:val="26"/>
          <w:szCs w:val="26"/>
        </w:rPr>
        <w:t>Технические требования</w:t>
      </w:r>
      <w:r>
        <w:rPr>
          <w:sz w:val="26"/>
          <w:szCs w:val="26"/>
        </w:rPr>
        <w:t xml:space="preserve"> и</w:t>
      </w:r>
      <w:r w:rsidRPr="005A2CBE">
        <w:rPr>
          <w:sz w:val="26"/>
          <w:szCs w:val="26"/>
        </w:rPr>
        <w:t xml:space="preserve"> характеристики </w:t>
      </w:r>
      <w:r w:rsidR="00451407">
        <w:rPr>
          <w:sz w:val="26"/>
          <w:szCs w:val="26"/>
        </w:rPr>
        <w:t>товара</w:t>
      </w:r>
      <w:r w:rsidRPr="005A2CBE">
        <w:rPr>
          <w:sz w:val="26"/>
          <w:szCs w:val="26"/>
        </w:rPr>
        <w:t xml:space="preserve"> должны соответствовать параметрам и быть не ниже</w:t>
      </w:r>
      <w:r w:rsidRPr="00B053F4">
        <w:rPr>
          <w:sz w:val="26"/>
          <w:szCs w:val="26"/>
        </w:rPr>
        <w:t xml:space="preserve"> </w:t>
      </w:r>
      <w:r w:rsidR="00B053F4" w:rsidRPr="00B053F4">
        <w:rPr>
          <w:sz w:val="26"/>
          <w:szCs w:val="26"/>
        </w:rPr>
        <w:t>приведенных значений:</w:t>
      </w:r>
    </w:p>
    <w:p w14:paraId="5EB964FB" w14:textId="77777777" w:rsidR="005A2CBE" w:rsidRDefault="005A2CBE" w:rsidP="00686F91">
      <w:pPr>
        <w:tabs>
          <w:tab w:val="left" w:pos="0"/>
        </w:tabs>
        <w:rPr>
          <w:sz w:val="16"/>
          <w:szCs w:val="16"/>
        </w:rPr>
      </w:pPr>
    </w:p>
    <w:p w14:paraId="131F350C" w14:textId="77777777" w:rsidR="00D9707B" w:rsidRDefault="00D9707B" w:rsidP="00686F91">
      <w:pPr>
        <w:tabs>
          <w:tab w:val="left" w:pos="0"/>
        </w:tabs>
        <w:rPr>
          <w:sz w:val="16"/>
          <w:szCs w:val="1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82"/>
        <w:gridCol w:w="2581"/>
        <w:gridCol w:w="6775"/>
      </w:tblGrid>
      <w:tr w:rsidR="00CC6553" w:rsidRPr="00CC6553" w14:paraId="2E651C8F" w14:textId="77777777" w:rsidTr="00F217A3">
        <w:trPr>
          <w:trHeight w:val="6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35BD" w14:textId="77777777" w:rsidR="00CC6553" w:rsidRPr="00CC6553" w:rsidRDefault="00CC6553" w:rsidP="00CC6553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CC6553">
              <w:rPr>
                <w:sz w:val="24"/>
                <w:szCs w:val="24"/>
              </w:rPr>
              <w:t>№</w:t>
            </w:r>
          </w:p>
          <w:p w14:paraId="31024916" w14:textId="77777777" w:rsidR="00CC6553" w:rsidRPr="00CC6553" w:rsidRDefault="00CC6553" w:rsidP="00CC6553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CC655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806" w14:textId="1E4591BE" w:rsidR="00CC6553" w:rsidRPr="00CC6553" w:rsidRDefault="00CC6553" w:rsidP="0060272D">
            <w:pPr>
              <w:tabs>
                <w:tab w:val="left" w:pos="63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CC655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FF82" w14:textId="77777777" w:rsidR="00CC6553" w:rsidRPr="00CC6553" w:rsidRDefault="00CC6553" w:rsidP="00CC6553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  <w:lang w:val="en-US"/>
              </w:rPr>
            </w:pPr>
            <w:r w:rsidRPr="00CC6553">
              <w:rPr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D633F5" w:rsidRPr="00436F69" w14:paraId="1F0AF7CF" w14:textId="77777777" w:rsidTr="006444AB">
        <w:trPr>
          <w:trHeight w:val="2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00CD" w14:textId="1277FBA9" w:rsidR="00D633F5" w:rsidRPr="00D633F5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13A56C" w14:textId="296E5C51" w:rsidR="00D633F5" w:rsidRPr="0045000B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  <w:lang w:val="en-US"/>
              </w:rPr>
            </w:pPr>
            <w:r w:rsidRPr="00D633F5">
              <w:rPr>
                <w:sz w:val="24"/>
                <w:szCs w:val="24"/>
              </w:rPr>
              <w:t>ИБП</w:t>
            </w:r>
            <w:r w:rsidRPr="00D633F5">
              <w:rPr>
                <w:sz w:val="24"/>
                <w:szCs w:val="24"/>
                <w:lang w:val="en-US"/>
              </w:rPr>
              <w:t xml:space="preserve"> Sven Power Smart 1000VA/600W</w:t>
            </w:r>
            <w:r w:rsidR="0045000B" w:rsidRPr="0045000B">
              <w:rPr>
                <w:sz w:val="24"/>
                <w:szCs w:val="24"/>
                <w:lang w:val="en-US"/>
              </w:rPr>
              <w:t xml:space="preserve"> </w:t>
            </w:r>
            <w:r w:rsidR="0045000B">
              <w:rPr>
                <w:sz w:val="24"/>
                <w:szCs w:val="24"/>
              </w:rPr>
              <w:t>или</w:t>
            </w:r>
            <w:r w:rsidR="0045000B" w:rsidRPr="0045000B">
              <w:rPr>
                <w:sz w:val="24"/>
                <w:szCs w:val="24"/>
                <w:lang w:val="en-US"/>
              </w:rPr>
              <w:t xml:space="preserve"> </w:t>
            </w:r>
            <w:r w:rsidR="0045000B">
              <w:rPr>
                <w:sz w:val="24"/>
                <w:szCs w:val="24"/>
              </w:rPr>
              <w:t>аналог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D7C2" w14:textId="2A9BCE33" w:rsidR="00D633F5" w:rsidRPr="00D9707B" w:rsidRDefault="00D633F5" w:rsidP="007E4454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Выходная мощность (полная), VA</w:t>
            </w:r>
            <w:r>
              <w:rPr>
                <w:sz w:val="24"/>
                <w:szCs w:val="24"/>
              </w:rPr>
              <w:t xml:space="preserve"> - 1</w:t>
            </w:r>
            <w:r w:rsidR="007E44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</w:p>
        </w:tc>
      </w:tr>
      <w:tr w:rsidR="00D633F5" w:rsidRPr="00436F69" w14:paraId="36D8D073" w14:textId="77777777" w:rsidTr="006444AB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7ADF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63791B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CE36" w14:textId="269DA600" w:rsidR="00D633F5" w:rsidRPr="00D9707B" w:rsidRDefault="00D633F5" w:rsidP="007E4454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Выходная мощность (активная), Вт</w:t>
            </w:r>
            <w:r>
              <w:rPr>
                <w:sz w:val="24"/>
                <w:szCs w:val="24"/>
              </w:rPr>
              <w:t xml:space="preserve"> - </w:t>
            </w:r>
            <w:r w:rsidR="007E445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</w:tr>
      <w:tr w:rsidR="00D633F5" w:rsidRPr="00436F69" w14:paraId="5C142C7F" w14:textId="77777777" w:rsidTr="006444AB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95A8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972B9E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2138" w14:textId="469D6DA1" w:rsidR="00D633F5" w:rsidRPr="00D9707B" w:rsidRDefault="00D633F5" w:rsidP="00D633F5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Номинальное напряжение</w:t>
            </w:r>
            <w:r>
              <w:rPr>
                <w:sz w:val="24"/>
                <w:szCs w:val="24"/>
              </w:rPr>
              <w:t xml:space="preserve">, В - </w:t>
            </w:r>
            <w:r w:rsidRPr="003268AB">
              <w:rPr>
                <w:sz w:val="24"/>
                <w:szCs w:val="24"/>
              </w:rPr>
              <w:t>230</w:t>
            </w:r>
          </w:p>
        </w:tc>
      </w:tr>
      <w:tr w:rsidR="00D633F5" w:rsidRPr="00436F69" w14:paraId="42E3A4BF" w14:textId="77777777" w:rsidTr="006444AB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E519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90A535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B3C6" w14:textId="3E9E2CA0" w:rsidR="00D633F5" w:rsidRPr="00D9707B" w:rsidRDefault="00D633F5" w:rsidP="007E4454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Частота, </w:t>
            </w:r>
            <w:r w:rsidRPr="003268AB">
              <w:rPr>
                <w:sz w:val="24"/>
                <w:szCs w:val="24"/>
              </w:rPr>
              <w:t xml:space="preserve">Гц </w:t>
            </w:r>
            <w:r>
              <w:rPr>
                <w:sz w:val="24"/>
                <w:szCs w:val="24"/>
              </w:rPr>
              <w:t xml:space="preserve">- </w:t>
            </w:r>
            <w:r w:rsidRPr="003268AB">
              <w:rPr>
                <w:sz w:val="24"/>
                <w:szCs w:val="24"/>
              </w:rPr>
              <w:t>50/60  (</w:t>
            </w:r>
            <w:r w:rsidR="007E4454" w:rsidRPr="007E4454">
              <w:rPr>
                <w:sz w:val="24"/>
                <w:szCs w:val="24"/>
              </w:rPr>
              <w:t>устанавливается пользователем</w:t>
            </w:r>
            <w:r w:rsidRPr="003268AB">
              <w:rPr>
                <w:sz w:val="24"/>
                <w:szCs w:val="24"/>
              </w:rPr>
              <w:t>)</w:t>
            </w:r>
          </w:p>
        </w:tc>
      </w:tr>
      <w:tr w:rsidR="00D633F5" w:rsidRPr="00436F69" w14:paraId="505A6A08" w14:textId="77777777" w:rsidTr="006444AB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4409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26FE1D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674A" w14:textId="0DDD7C06" w:rsidR="00D633F5" w:rsidRPr="00D9707B" w:rsidRDefault="00D633F5" w:rsidP="0045000B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Входное напряжение</w:t>
            </w:r>
            <w:r>
              <w:rPr>
                <w:sz w:val="24"/>
                <w:szCs w:val="24"/>
              </w:rPr>
              <w:t>,</w:t>
            </w:r>
            <w:r w:rsidRPr="003268AB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="0045000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5000B">
              <w:rPr>
                <w:sz w:val="24"/>
                <w:szCs w:val="24"/>
              </w:rPr>
              <w:t>165-280</w:t>
            </w:r>
            <w:r w:rsidRPr="003268AB">
              <w:rPr>
                <w:sz w:val="24"/>
                <w:szCs w:val="24"/>
              </w:rPr>
              <w:t xml:space="preserve"> </w:t>
            </w:r>
          </w:p>
        </w:tc>
      </w:tr>
      <w:tr w:rsidR="00D633F5" w:rsidRPr="00436F69" w14:paraId="05EAB49D" w14:textId="77777777" w:rsidTr="006444AB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09DB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AE191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2455" w14:textId="378C7A54" w:rsidR="00D633F5" w:rsidRPr="00D9707B" w:rsidRDefault="00D633F5" w:rsidP="0045000B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Выходное напряжение</w:t>
            </w:r>
            <w:r>
              <w:rPr>
                <w:sz w:val="24"/>
                <w:szCs w:val="24"/>
              </w:rPr>
              <w:t xml:space="preserve">, В - </w:t>
            </w:r>
            <w:r w:rsidRPr="003268AB">
              <w:rPr>
                <w:sz w:val="24"/>
                <w:szCs w:val="24"/>
              </w:rPr>
              <w:t xml:space="preserve">220/230/240 </w:t>
            </w:r>
          </w:p>
        </w:tc>
      </w:tr>
      <w:tr w:rsidR="00D633F5" w:rsidRPr="00436F69" w14:paraId="49E42F6B" w14:textId="77777777" w:rsidTr="006444AB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3C16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2EC673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1B15" w14:textId="77777777" w:rsidR="00D633F5" w:rsidRDefault="00D633F5" w:rsidP="0045000B">
            <w:pPr>
              <w:tabs>
                <w:tab w:val="left" w:pos="0"/>
              </w:tabs>
              <w:ind w:right="-156" w:firstLine="49"/>
              <w:jc w:val="left"/>
              <w:rPr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Время работы на батареях</w:t>
            </w:r>
            <w:r>
              <w:rPr>
                <w:sz w:val="24"/>
                <w:szCs w:val="24"/>
              </w:rPr>
              <w:t>, мин:</w:t>
            </w:r>
          </w:p>
          <w:p w14:paraId="0BA8B884" w14:textId="0BE11B27" w:rsidR="00D633F5" w:rsidRDefault="00D633F5" w:rsidP="0045000B">
            <w:pPr>
              <w:tabs>
                <w:tab w:val="left" w:pos="0"/>
              </w:tabs>
              <w:ind w:right="-156" w:firstLine="49"/>
              <w:jc w:val="left"/>
              <w:rPr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 xml:space="preserve">полная нагрузка </w:t>
            </w:r>
            <w:r>
              <w:rPr>
                <w:sz w:val="24"/>
                <w:szCs w:val="24"/>
              </w:rPr>
              <w:t xml:space="preserve">- </w:t>
            </w:r>
            <w:r w:rsidR="0045000B">
              <w:rPr>
                <w:sz w:val="24"/>
                <w:szCs w:val="24"/>
              </w:rPr>
              <w:t>4</w:t>
            </w:r>
            <w:r w:rsidRPr="003268AB">
              <w:rPr>
                <w:sz w:val="24"/>
                <w:szCs w:val="24"/>
              </w:rPr>
              <w:t>.</w:t>
            </w:r>
            <w:r w:rsidR="0045000B">
              <w:rPr>
                <w:sz w:val="24"/>
                <w:szCs w:val="24"/>
              </w:rPr>
              <w:t>1</w:t>
            </w:r>
          </w:p>
          <w:p w14:paraId="6A7FF4EE" w14:textId="61EC28E0" w:rsidR="00D633F5" w:rsidRPr="00D9707B" w:rsidRDefault="00D633F5" w:rsidP="0045000B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 xml:space="preserve">половинная нагрузка </w:t>
            </w:r>
            <w:r>
              <w:rPr>
                <w:sz w:val="24"/>
                <w:szCs w:val="24"/>
              </w:rPr>
              <w:t xml:space="preserve">- </w:t>
            </w:r>
            <w:r w:rsidR="0045000B">
              <w:rPr>
                <w:sz w:val="24"/>
                <w:szCs w:val="24"/>
              </w:rPr>
              <w:t>11</w:t>
            </w:r>
            <w:r w:rsidRPr="003268AB">
              <w:rPr>
                <w:sz w:val="24"/>
                <w:szCs w:val="24"/>
              </w:rPr>
              <w:t>.</w:t>
            </w:r>
            <w:r w:rsidR="0045000B">
              <w:rPr>
                <w:sz w:val="24"/>
                <w:szCs w:val="24"/>
              </w:rPr>
              <w:t>3</w:t>
            </w:r>
          </w:p>
        </w:tc>
      </w:tr>
      <w:tr w:rsidR="00D633F5" w:rsidRPr="00436F69" w14:paraId="1DA01C9E" w14:textId="77777777" w:rsidTr="004702EA">
        <w:trPr>
          <w:trHeight w:val="2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F75C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4D55F2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F05F" w14:textId="3576D28C" w:rsidR="00D633F5" w:rsidRPr="00D9707B" w:rsidRDefault="00D633F5" w:rsidP="007E4454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Среднее время подзарядки</w:t>
            </w:r>
            <w:r>
              <w:rPr>
                <w:sz w:val="24"/>
                <w:szCs w:val="24"/>
              </w:rPr>
              <w:t>, ч</w:t>
            </w:r>
            <w:r w:rsidRPr="003268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="007E4454">
              <w:rPr>
                <w:sz w:val="24"/>
                <w:szCs w:val="24"/>
              </w:rPr>
              <w:t>12</w:t>
            </w:r>
          </w:p>
        </w:tc>
      </w:tr>
      <w:tr w:rsidR="00D633F5" w:rsidRPr="00436F69" w14:paraId="0C774D99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8750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8DCB0D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7408" w14:textId="29908C98" w:rsidR="00D633F5" w:rsidRPr="004702EA" w:rsidRDefault="0045000B" w:rsidP="0045000B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45000B">
              <w:rPr>
                <w:sz w:val="24"/>
                <w:szCs w:val="24"/>
              </w:rPr>
              <w:t>Количество выходных разъемов питания</w:t>
            </w:r>
            <w:r w:rsidR="00D633F5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</w:p>
        </w:tc>
      </w:tr>
      <w:tr w:rsidR="00D633F5" w:rsidRPr="00436F69" w14:paraId="48D6E596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BD2F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267124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4D57" w14:textId="10C8A6AA" w:rsidR="00D633F5" w:rsidRPr="004702EA" w:rsidRDefault="00D633F5" w:rsidP="00D633F5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Защита от короткого замыкания</w:t>
            </w:r>
          </w:p>
        </w:tc>
      </w:tr>
      <w:tr w:rsidR="00D633F5" w:rsidRPr="00436F69" w14:paraId="68B0B0BE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A8A8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CA80F05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126C" w14:textId="7CAE8472" w:rsidR="00D633F5" w:rsidRPr="004702EA" w:rsidRDefault="00D633F5" w:rsidP="00D633F5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перегрузки</w:t>
            </w:r>
          </w:p>
        </w:tc>
      </w:tr>
      <w:tr w:rsidR="00D633F5" w:rsidRPr="00436F69" w14:paraId="1E8E9884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2C56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EF908C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1244" w14:textId="2823D772" w:rsidR="00D633F5" w:rsidRPr="004702EA" w:rsidRDefault="00D633F5" w:rsidP="0045000B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 xml:space="preserve">Защита от </w:t>
            </w:r>
            <w:r w:rsidR="0045000B" w:rsidRPr="0045000B">
              <w:rPr>
                <w:sz w:val="24"/>
                <w:szCs w:val="24"/>
              </w:rPr>
              <w:t>высоковольтных импульсов</w:t>
            </w:r>
          </w:p>
        </w:tc>
      </w:tr>
      <w:tr w:rsidR="00D633F5" w:rsidRPr="00436F69" w14:paraId="2EAC17D0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C350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BAB936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550F" w14:textId="25677B9D" w:rsidR="00D633F5" w:rsidRPr="004702EA" w:rsidRDefault="00D633F5" w:rsidP="00D633F5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Фильтрация помех</w:t>
            </w:r>
          </w:p>
        </w:tc>
      </w:tr>
      <w:tr w:rsidR="00D633F5" w:rsidRPr="00436F69" w14:paraId="0C6082E7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44DD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56A348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E88E" w14:textId="0DFDEC96" w:rsidR="00D633F5" w:rsidRPr="005842BF" w:rsidRDefault="00D633F5" w:rsidP="00D633F5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Автоматическая регулировка напряжения (AVR)</w:t>
            </w:r>
          </w:p>
        </w:tc>
      </w:tr>
      <w:tr w:rsidR="00D633F5" w:rsidRPr="00436F69" w14:paraId="3D88C3A0" w14:textId="77777777" w:rsidTr="004252BA">
        <w:trPr>
          <w:trHeight w:val="24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9573" w14:textId="77777777" w:rsidR="00D633F5" w:rsidRPr="00436F69" w:rsidRDefault="00D633F5" w:rsidP="00D633F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08EA" w14:textId="77777777" w:rsidR="00D633F5" w:rsidRPr="00436F69" w:rsidRDefault="00D633F5" w:rsidP="00D633F5">
            <w:pPr>
              <w:tabs>
                <w:tab w:val="left" w:pos="63"/>
              </w:tabs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ABF5" w14:textId="7F3625C6" w:rsidR="00D633F5" w:rsidRPr="00D9707B" w:rsidRDefault="00D633F5" w:rsidP="00D633F5">
            <w:pPr>
              <w:tabs>
                <w:tab w:val="left" w:pos="1325"/>
              </w:tabs>
              <w:ind w:right="5" w:firstLine="0"/>
              <w:jc w:val="left"/>
              <w:rPr>
                <w:color w:val="000000"/>
                <w:sz w:val="24"/>
                <w:szCs w:val="24"/>
              </w:rPr>
            </w:pPr>
            <w:r w:rsidRPr="003268AB">
              <w:rPr>
                <w:sz w:val="24"/>
                <w:szCs w:val="24"/>
              </w:rPr>
              <w:t>Тип выходного напряжения: синусоида</w:t>
            </w:r>
          </w:p>
        </w:tc>
      </w:tr>
    </w:tbl>
    <w:p w14:paraId="25B20ECF" w14:textId="79EE0CD0" w:rsidR="00F535BB" w:rsidRDefault="00F535BB" w:rsidP="00F535BB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50A199BF" w14:textId="3AEEE5AE" w:rsidR="00612811" w:rsidRPr="003820D2" w:rsidRDefault="00612811" w:rsidP="00ED333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3820D2">
        <w:rPr>
          <w:b/>
          <w:bCs/>
          <w:sz w:val="26"/>
          <w:szCs w:val="26"/>
        </w:rPr>
        <w:t>Общие требования.</w:t>
      </w:r>
    </w:p>
    <w:p w14:paraId="68F0406D" w14:textId="68E0A4EA" w:rsidR="00ED333F" w:rsidRPr="00ED333F" w:rsidRDefault="00ED333F" w:rsidP="001625EF">
      <w:pPr>
        <w:numPr>
          <w:ilvl w:val="1"/>
          <w:numId w:val="4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ED333F">
        <w:rPr>
          <w:sz w:val="26"/>
          <w:szCs w:val="26"/>
        </w:rPr>
        <w:t>К</w:t>
      </w:r>
      <w:r w:rsidR="00012427" w:rsidRPr="00012427">
        <w:rPr>
          <w:sz w:val="24"/>
          <w:szCs w:val="24"/>
        </w:rPr>
        <w:t xml:space="preserve"> </w:t>
      </w:r>
      <w:r w:rsidR="00012427" w:rsidRPr="00012427">
        <w:rPr>
          <w:sz w:val="26"/>
          <w:szCs w:val="26"/>
        </w:rPr>
        <w:t>поставке допуска</w:t>
      </w:r>
      <w:r w:rsidR="00B029CB">
        <w:rPr>
          <w:sz w:val="26"/>
          <w:szCs w:val="26"/>
        </w:rPr>
        <w:t>е</w:t>
      </w:r>
      <w:r w:rsidR="00012427" w:rsidRPr="00012427">
        <w:rPr>
          <w:sz w:val="26"/>
          <w:szCs w:val="26"/>
        </w:rPr>
        <w:t xml:space="preserve">тся </w:t>
      </w:r>
      <w:r w:rsidR="00B029CB">
        <w:rPr>
          <w:sz w:val="26"/>
          <w:szCs w:val="26"/>
        </w:rPr>
        <w:t>оборудование</w:t>
      </w:r>
      <w:r w:rsidR="00012427" w:rsidRPr="00012427">
        <w:rPr>
          <w:sz w:val="26"/>
          <w:szCs w:val="26"/>
        </w:rPr>
        <w:t>, отвечающ</w:t>
      </w:r>
      <w:r w:rsidR="00B029CB">
        <w:rPr>
          <w:sz w:val="26"/>
          <w:szCs w:val="26"/>
        </w:rPr>
        <w:t>е</w:t>
      </w:r>
      <w:r w:rsidR="00012427" w:rsidRPr="00012427">
        <w:rPr>
          <w:sz w:val="26"/>
          <w:szCs w:val="26"/>
        </w:rPr>
        <w:t>е следующим требованиям</w:t>
      </w:r>
      <w:r w:rsidRPr="00ED333F">
        <w:rPr>
          <w:sz w:val="26"/>
          <w:szCs w:val="26"/>
        </w:rPr>
        <w:t>:</w:t>
      </w:r>
    </w:p>
    <w:p w14:paraId="63E48863" w14:textId="64F63ACF" w:rsidR="00ED333F" w:rsidRDefault="00ED333F" w:rsidP="00ED333F">
      <w:pPr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ED333F">
        <w:rPr>
          <w:sz w:val="26"/>
          <w:szCs w:val="26"/>
        </w:rPr>
        <w:t>продукция должна быть новой, ранее не использованной;</w:t>
      </w:r>
    </w:p>
    <w:p w14:paraId="68690183" w14:textId="1841F126" w:rsidR="0045000B" w:rsidRDefault="0045000B" w:rsidP="00ED333F">
      <w:pPr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45000B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N 36 «О правилах проведения сертификации электрооборудования»</w:t>
      </w:r>
      <w:r>
        <w:rPr>
          <w:sz w:val="26"/>
          <w:szCs w:val="26"/>
        </w:rPr>
        <w:t>;</w:t>
      </w:r>
    </w:p>
    <w:p w14:paraId="28782438" w14:textId="5DE7042A" w:rsidR="00F535BB" w:rsidRPr="00ED333F" w:rsidRDefault="00F535BB" w:rsidP="00ED333F">
      <w:pPr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F535BB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</w:t>
      </w:r>
      <w:r>
        <w:rPr>
          <w:sz w:val="26"/>
          <w:szCs w:val="26"/>
        </w:rPr>
        <w:t>;</w:t>
      </w:r>
    </w:p>
    <w:p w14:paraId="166E335C" w14:textId="309B1442" w:rsidR="00F8158E" w:rsidRPr="00ED333F" w:rsidRDefault="00F8158E" w:rsidP="00ED333F">
      <w:pPr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F8158E">
        <w:rPr>
          <w:sz w:val="26"/>
          <w:szCs w:val="26"/>
        </w:rPr>
        <w:t>продукция должна пройти обязательную аттестацию в аккредитованном Центре ПАО «Россети»</w:t>
      </w:r>
    </w:p>
    <w:p w14:paraId="7D880447" w14:textId="77777777" w:rsidR="00ED333F" w:rsidRPr="00ED333F" w:rsidRDefault="00ED333F" w:rsidP="00ED333F">
      <w:pPr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ED333F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9FFB74C" w14:textId="5135A1D8" w:rsidR="00ED333F" w:rsidRPr="00ED333F" w:rsidRDefault="00F535BB" w:rsidP="00ED333F">
      <w:pPr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F535BB">
        <w:rPr>
          <w:bCs/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</w:t>
      </w:r>
      <w:r w:rsidR="00DF00E9" w:rsidRPr="00DF00E9">
        <w:rPr>
          <w:bCs/>
          <w:sz w:val="26"/>
          <w:szCs w:val="26"/>
        </w:rPr>
        <w:t>:</w:t>
      </w:r>
    </w:p>
    <w:p w14:paraId="71601F8E" w14:textId="50CACDAD" w:rsidR="00F8158E" w:rsidRPr="00F8158E" w:rsidRDefault="00F535BB" w:rsidP="00F815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ГОСТ Р МЭК 62040-1-2-2009 «Источники бесперебойного питания (ИБП). Часть 1-2. Общие требования и требования безопасности для ИБП, используемых в зонах с ограниченным доступом»</w:t>
      </w:r>
      <w:r w:rsidR="00DF00E9">
        <w:rPr>
          <w:sz w:val="26"/>
          <w:szCs w:val="26"/>
        </w:rPr>
        <w:t>;</w:t>
      </w:r>
    </w:p>
    <w:p w14:paraId="0FA76F11" w14:textId="242EE442" w:rsidR="00F8158E" w:rsidRPr="00F8158E" w:rsidRDefault="00F535BB" w:rsidP="00F815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ГОСТ 13109-97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  <w:r w:rsidR="00F8158E" w:rsidRPr="00F8158E">
        <w:rPr>
          <w:sz w:val="26"/>
          <w:szCs w:val="26"/>
        </w:rPr>
        <w:t>;</w:t>
      </w:r>
    </w:p>
    <w:p w14:paraId="255CA8FB" w14:textId="4A30B1BE" w:rsidR="00F8158E" w:rsidRPr="00F8158E" w:rsidRDefault="00F535BB" w:rsidP="00F815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ГОСТ 12.2.007.0-75 «Изделия электротехнические. Общие требования безопасности»</w:t>
      </w:r>
      <w:r w:rsidR="00F8158E" w:rsidRPr="00F8158E">
        <w:rPr>
          <w:sz w:val="26"/>
          <w:szCs w:val="26"/>
        </w:rPr>
        <w:t>;</w:t>
      </w:r>
    </w:p>
    <w:p w14:paraId="6ECB7BCC" w14:textId="7EF03FB3" w:rsidR="00F8158E" w:rsidRPr="00F8158E" w:rsidRDefault="00F535BB" w:rsidP="00F815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F8158E" w:rsidRPr="00F8158E">
        <w:rPr>
          <w:sz w:val="26"/>
          <w:szCs w:val="26"/>
        </w:rPr>
        <w:t>;</w:t>
      </w:r>
    </w:p>
    <w:p w14:paraId="0D49A3B3" w14:textId="472CF380" w:rsidR="00F535BB" w:rsidRDefault="00F535BB" w:rsidP="00F815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sz w:val="26"/>
          <w:szCs w:val="26"/>
        </w:rPr>
        <w:t>;</w:t>
      </w:r>
    </w:p>
    <w:p w14:paraId="0F59406A" w14:textId="3DB064BF" w:rsidR="00F8158E" w:rsidRPr="00F8158E" w:rsidRDefault="00F535BB" w:rsidP="00F815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ГОСТ Р МЭК 60896-2-99 «Общие требования и методы испытаний (для необслуживаемых (герметизированных) аккумуляторных батарей)</w:t>
      </w:r>
      <w:r w:rsidR="00DF00E9">
        <w:rPr>
          <w:sz w:val="26"/>
          <w:szCs w:val="26"/>
        </w:rPr>
        <w:t>.</w:t>
      </w:r>
    </w:p>
    <w:p w14:paraId="3831E4F5" w14:textId="6D2CA209" w:rsidR="00FB6742" w:rsidRDefault="00FB6742" w:rsidP="00F8158E">
      <w:pPr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FB6742">
        <w:rPr>
          <w:bCs/>
          <w:sz w:val="26"/>
          <w:szCs w:val="26"/>
        </w:rPr>
        <w:t>Комплектность</w:t>
      </w:r>
      <w:r w:rsidRPr="00FB6742">
        <w:rPr>
          <w:sz w:val="26"/>
          <w:szCs w:val="26"/>
        </w:rPr>
        <w:t xml:space="preserve"> поставки </w:t>
      </w:r>
      <w:r w:rsidR="00F535BB">
        <w:rPr>
          <w:sz w:val="26"/>
          <w:szCs w:val="26"/>
        </w:rPr>
        <w:t>ИБП</w:t>
      </w:r>
      <w:r>
        <w:rPr>
          <w:sz w:val="26"/>
          <w:szCs w:val="26"/>
        </w:rPr>
        <w:t>:</w:t>
      </w:r>
    </w:p>
    <w:p w14:paraId="2C9E11FF" w14:textId="3F0A3C06" w:rsidR="00FB6742" w:rsidRDefault="00F535BB" w:rsidP="00FB67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ИБП в сборке</w:t>
      </w:r>
      <w:r w:rsidR="00FB6742">
        <w:rPr>
          <w:sz w:val="26"/>
          <w:szCs w:val="26"/>
        </w:rPr>
        <w:t>;</w:t>
      </w:r>
    </w:p>
    <w:p w14:paraId="1A3A452E" w14:textId="64D2D4A3" w:rsidR="00FB6742" w:rsidRDefault="00F535BB" w:rsidP="00FB67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CD-диск, кабель RS232, кабель USB</w:t>
      </w:r>
      <w:r w:rsidR="00FB6742">
        <w:rPr>
          <w:sz w:val="26"/>
          <w:szCs w:val="26"/>
        </w:rPr>
        <w:t>;</w:t>
      </w:r>
    </w:p>
    <w:p w14:paraId="5DC12A61" w14:textId="5D461B96" w:rsidR="00F535BB" w:rsidRDefault="00F535BB" w:rsidP="00FB67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к</w:t>
      </w:r>
      <w:r w:rsidRPr="00F535BB">
        <w:rPr>
          <w:sz w:val="26"/>
          <w:szCs w:val="26"/>
        </w:rPr>
        <w:t>абель для подключения к электросети</w:t>
      </w:r>
      <w:r>
        <w:rPr>
          <w:sz w:val="26"/>
          <w:szCs w:val="26"/>
        </w:rPr>
        <w:t>;</w:t>
      </w:r>
    </w:p>
    <w:p w14:paraId="546FF1A6" w14:textId="380E999B" w:rsidR="00FB6742" w:rsidRDefault="00FB6742" w:rsidP="00F535B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FB6742">
        <w:rPr>
          <w:sz w:val="26"/>
          <w:szCs w:val="26"/>
        </w:rPr>
        <w:t>паспорт и руководство по эксплуатации</w:t>
      </w:r>
      <w:r w:rsidRPr="00F535BB">
        <w:rPr>
          <w:sz w:val="26"/>
          <w:szCs w:val="26"/>
        </w:rPr>
        <w:t>.</w:t>
      </w:r>
    </w:p>
    <w:p w14:paraId="2327AC12" w14:textId="15136FBB" w:rsidR="00F535BB" w:rsidRPr="00F535BB" w:rsidRDefault="00F535BB" w:rsidP="00F535BB">
      <w:pPr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F535BB">
        <w:rPr>
          <w:sz w:val="26"/>
          <w:szCs w:val="26"/>
        </w:rPr>
        <w:t>Поставляемое оборудование должно быть новое, ранее не бывшее в эксплуатации и не старее 6 месяцев</w:t>
      </w:r>
      <w:r>
        <w:rPr>
          <w:sz w:val="26"/>
          <w:szCs w:val="26"/>
        </w:rPr>
        <w:t>.</w:t>
      </w:r>
    </w:p>
    <w:p w14:paraId="3EA57C12" w14:textId="77777777" w:rsidR="00ED333F" w:rsidRPr="007E3D6D" w:rsidRDefault="00ED333F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16"/>
          <w:szCs w:val="16"/>
        </w:rPr>
      </w:pPr>
    </w:p>
    <w:p w14:paraId="50A199E4" w14:textId="77777777" w:rsidR="00686F91" w:rsidRPr="00DE1E02" w:rsidRDefault="00686F91" w:rsidP="002E234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50A199E5" w14:textId="07C1EB91" w:rsidR="00686F91" w:rsidRDefault="00F535BB" w:rsidP="00F8158E">
      <w:pPr>
        <w:pStyle w:val="ad"/>
        <w:tabs>
          <w:tab w:val="left" w:pos="1560"/>
        </w:tabs>
        <w:spacing w:line="276" w:lineRule="auto"/>
        <w:ind w:left="0" w:right="48" w:firstLine="709"/>
        <w:rPr>
          <w:sz w:val="26"/>
          <w:szCs w:val="26"/>
        </w:rPr>
      </w:pPr>
      <w:r w:rsidRPr="00F535BB">
        <w:rPr>
          <w:sz w:val="26"/>
          <w:szCs w:val="26"/>
        </w:rPr>
        <w:t>Гарантия на поставляемое оборудование должна распространяться не менее чем на 36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оборудования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>
        <w:rPr>
          <w:sz w:val="26"/>
          <w:szCs w:val="26"/>
        </w:rPr>
        <w:t>.</w:t>
      </w:r>
    </w:p>
    <w:p w14:paraId="50A199E6" w14:textId="77777777" w:rsidR="00686F91" w:rsidRDefault="00686F91" w:rsidP="00686F91">
      <w:pPr>
        <w:pStyle w:val="ad"/>
        <w:tabs>
          <w:tab w:val="left" w:pos="1560"/>
        </w:tabs>
        <w:spacing w:line="276" w:lineRule="auto"/>
        <w:ind w:left="0" w:firstLine="709"/>
        <w:rPr>
          <w:sz w:val="16"/>
          <w:szCs w:val="16"/>
        </w:rPr>
      </w:pPr>
    </w:p>
    <w:p w14:paraId="50A199E7" w14:textId="5B7466FD" w:rsidR="00686F91" w:rsidRPr="00436F69" w:rsidRDefault="00686F91" w:rsidP="002E234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36F69">
        <w:rPr>
          <w:b/>
          <w:bCs/>
          <w:sz w:val="26"/>
          <w:szCs w:val="26"/>
        </w:rPr>
        <w:t>Требования</w:t>
      </w:r>
      <w:r w:rsidR="00E44161" w:rsidRPr="00436F69">
        <w:rPr>
          <w:b/>
          <w:bCs/>
          <w:sz w:val="26"/>
          <w:szCs w:val="26"/>
        </w:rPr>
        <w:t xml:space="preserve"> </w:t>
      </w:r>
      <w:r w:rsidRPr="00436F69">
        <w:rPr>
          <w:b/>
          <w:bCs/>
          <w:sz w:val="26"/>
          <w:szCs w:val="26"/>
        </w:rPr>
        <w:t>к надежности и живучести продукции.</w:t>
      </w:r>
    </w:p>
    <w:p w14:paraId="50A199E9" w14:textId="34D1B48A" w:rsidR="00686F91" w:rsidRPr="00436F69" w:rsidRDefault="00FB6742" w:rsidP="00686F9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FB6742">
        <w:rPr>
          <w:bCs/>
          <w:sz w:val="26"/>
          <w:szCs w:val="26"/>
        </w:rPr>
        <w:t>Оборудование должно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</w:t>
      </w:r>
      <w:r w:rsidR="00F535BB">
        <w:rPr>
          <w:bCs/>
          <w:sz w:val="26"/>
          <w:szCs w:val="26"/>
        </w:rPr>
        <w:t>0</w:t>
      </w:r>
      <w:r w:rsidRPr="00FB6742">
        <w:rPr>
          <w:bCs/>
          <w:sz w:val="26"/>
          <w:szCs w:val="26"/>
        </w:rPr>
        <w:t xml:space="preserve"> лет</w:t>
      </w:r>
      <w:r w:rsidR="00F8158E" w:rsidRPr="00F8158E">
        <w:rPr>
          <w:bCs/>
          <w:sz w:val="26"/>
          <w:szCs w:val="26"/>
        </w:rPr>
        <w:t>.</w:t>
      </w:r>
    </w:p>
    <w:p w14:paraId="00286329" w14:textId="77777777" w:rsidR="00436F69" w:rsidRPr="007E3D6D" w:rsidRDefault="00436F69" w:rsidP="00686F91">
      <w:pPr>
        <w:pStyle w:val="ad"/>
        <w:tabs>
          <w:tab w:val="left" w:pos="1560"/>
        </w:tabs>
        <w:spacing w:line="276" w:lineRule="auto"/>
        <w:ind w:left="0" w:firstLine="709"/>
        <w:rPr>
          <w:sz w:val="16"/>
          <w:szCs w:val="16"/>
        </w:rPr>
      </w:pPr>
    </w:p>
    <w:p w14:paraId="03242103" w14:textId="76A0A743" w:rsidR="00436F69" w:rsidRPr="00436F69" w:rsidRDefault="00ED333F" w:rsidP="00436F69">
      <w:pPr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ED333F">
        <w:rPr>
          <w:b/>
          <w:bCs/>
          <w:sz w:val="26"/>
          <w:szCs w:val="26"/>
        </w:rPr>
        <w:t>Маркировка, состав технической и эксплуатационной документации</w:t>
      </w:r>
      <w:r w:rsidR="00436F69" w:rsidRPr="00436F69">
        <w:rPr>
          <w:b/>
          <w:bCs/>
          <w:sz w:val="26"/>
          <w:szCs w:val="26"/>
        </w:rPr>
        <w:t>.</w:t>
      </w:r>
    </w:p>
    <w:p w14:paraId="7AED7519" w14:textId="50BCDC88" w:rsidR="007E3D6D" w:rsidRPr="007E3D6D" w:rsidRDefault="007E3D6D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E3D6D">
        <w:rPr>
          <w:sz w:val="26"/>
          <w:szCs w:val="26"/>
        </w:rPr>
        <w:t xml:space="preserve">Маркировка </w:t>
      </w:r>
      <w:r w:rsidR="00FB6742">
        <w:rPr>
          <w:sz w:val="26"/>
          <w:szCs w:val="26"/>
        </w:rPr>
        <w:t>оборудования</w:t>
      </w:r>
      <w:r w:rsidRPr="007E3D6D">
        <w:rPr>
          <w:sz w:val="26"/>
          <w:szCs w:val="26"/>
        </w:rPr>
        <w:t xml:space="preserve"> должна быть нанесена на видном месте и содержать следующие данные: </w:t>
      </w:r>
    </w:p>
    <w:p w14:paraId="02B2496E" w14:textId="7916AE17" w:rsidR="007E3D6D" w:rsidRPr="007E3D6D" w:rsidRDefault="001625EF" w:rsidP="007E3D6D">
      <w:pPr>
        <w:pStyle w:val="ad"/>
        <w:numPr>
          <w:ilvl w:val="0"/>
          <w:numId w:val="18"/>
        </w:numPr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25EF">
        <w:rPr>
          <w:sz w:val="26"/>
          <w:szCs w:val="26"/>
        </w:rPr>
        <w:t>наименование изготовителя</w:t>
      </w:r>
      <w:r w:rsidR="007E3D6D" w:rsidRPr="007E3D6D">
        <w:rPr>
          <w:sz w:val="26"/>
          <w:szCs w:val="26"/>
        </w:rPr>
        <w:t>;</w:t>
      </w:r>
    </w:p>
    <w:p w14:paraId="0CB7B27E" w14:textId="295C9237" w:rsidR="007E3D6D" w:rsidRDefault="001625EF" w:rsidP="007E3D6D">
      <w:pPr>
        <w:pStyle w:val="ad"/>
        <w:numPr>
          <w:ilvl w:val="0"/>
          <w:numId w:val="18"/>
        </w:numPr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25EF">
        <w:rPr>
          <w:sz w:val="26"/>
          <w:szCs w:val="26"/>
        </w:rPr>
        <w:t>год выпуска</w:t>
      </w:r>
      <w:r w:rsidR="007E3D6D" w:rsidRPr="007E3D6D">
        <w:rPr>
          <w:sz w:val="26"/>
          <w:szCs w:val="26"/>
        </w:rPr>
        <w:t>;</w:t>
      </w:r>
    </w:p>
    <w:p w14:paraId="587F8F3E" w14:textId="7ABA17C7" w:rsidR="001625EF" w:rsidRPr="007E3D6D" w:rsidRDefault="001625EF" w:rsidP="007E3D6D">
      <w:pPr>
        <w:pStyle w:val="ad"/>
        <w:numPr>
          <w:ilvl w:val="0"/>
          <w:numId w:val="18"/>
        </w:numPr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25EF">
        <w:rPr>
          <w:sz w:val="26"/>
          <w:szCs w:val="26"/>
        </w:rPr>
        <w:t>марку изделия</w:t>
      </w:r>
      <w:r>
        <w:rPr>
          <w:sz w:val="26"/>
          <w:szCs w:val="26"/>
        </w:rPr>
        <w:t>;</w:t>
      </w:r>
    </w:p>
    <w:p w14:paraId="7E4741B8" w14:textId="77777777" w:rsidR="007E3D6D" w:rsidRPr="007E3D6D" w:rsidRDefault="007E3D6D" w:rsidP="007E3D6D">
      <w:pPr>
        <w:pStyle w:val="ad"/>
        <w:numPr>
          <w:ilvl w:val="0"/>
          <w:numId w:val="18"/>
        </w:numPr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E3D6D">
        <w:rPr>
          <w:sz w:val="26"/>
          <w:szCs w:val="26"/>
        </w:rPr>
        <w:t xml:space="preserve">дату изготовления. </w:t>
      </w:r>
    </w:p>
    <w:p w14:paraId="0EB13EA7" w14:textId="5E14F13C" w:rsidR="007E3D6D" w:rsidRPr="007E3D6D" w:rsidRDefault="007E3D6D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E3D6D">
        <w:rPr>
          <w:sz w:val="26"/>
          <w:szCs w:val="26"/>
        </w:rPr>
        <w:t xml:space="preserve">Упаковка, маркировка, транспортирование, условия и сроки хранения </w:t>
      </w:r>
      <w:r w:rsidR="00FB6742">
        <w:rPr>
          <w:sz w:val="26"/>
          <w:szCs w:val="26"/>
        </w:rPr>
        <w:t>продукции</w:t>
      </w:r>
      <w:r w:rsidRPr="007E3D6D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соответствующих ГОСТ. Погрузочно-разгрузочные работы должны производиться в </w:t>
      </w:r>
      <w:r w:rsidRPr="007E3D6D">
        <w:rPr>
          <w:sz w:val="26"/>
          <w:szCs w:val="26"/>
        </w:rPr>
        <w:lastRenderedPageBreak/>
        <w:t>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0BD38F3" w14:textId="06B34699" w:rsidR="007E3D6D" w:rsidRPr="007E3D6D" w:rsidRDefault="00FB6742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7E3D6D" w:rsidRPr="007E3D6D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7E3D6D" w:rsidRPr="007E3D6D">
        <w:rPr>
          <w:sz w:val="26"/>
          <w:szCs w:val="26"/>
        </w:rPr>
        <w:t xml:space="preserve"> поставляться в упаковке завода-изготовителя.</w:t>
      </w:r>
    </w:p>
    <w:p w14:paraId="363EA988" w14:textId="1DA70A28" w:rsidR="007E3D6D" w:rsidRDefault="007E3D6D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E3D6D">
        <w:rPr>
          <w:sz w:val="26"/>
          <w:szCs w:val="26"/>
        </w:rPr>
        <w:t xml:space="preserve">Способ укладки и транспортировки </w:t>
      </w:r>
      <w:r w:rsidR="00FB6742">
        <w:rPr>
          <w:sz w:val="26"/>
          <w:szCs w:val="26"/>
        </w:rPr>
        <w:t>продукции</w:t>
      </w:r>
      <w:r w:rsidRPr="007E3D6D">
        <w:rPr>
          <w:sz w:val="26"/>
          <w:szCs w:val="26"/>
        </w:rPr>
        <w:t xml:space="preserve"> должен предотвращать </w:t>
      </w:r>
      <w:r w:rsidR="00FB6742">
        <w:rPr>
          <w:sz w:val="26"/>
          <w:szCs w:val="26"/>
        </w:rPr>
        <w:t>ее</w:t>
      </w:r>
      <w:r w:rsidRPr="007E3D6D">
        <w:rPr>
          <w:sz w:val="26"/>
          <w:szCs w:val="26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9DBADAB" w14:textId="7B24F77D" w:rsidR="001625EF" w:rsidRPr="007E3D6D" w:rsidRDefault="001625EF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25EF">
        <w:rPr>
          <w:sz w:val="26"/>
          <w:szCs w:val="26"/>
        </w:rPr>
        <w:t xml:space="preserve">По всем видам </w:t>
      </w:r>
      <w:r w:rsidR="00FB6742">
        <w:rPr>
          <w:sz w:val="26"/>
          <w:szCs w:val="26"/>
        </w:rPr>
        <w:t>продукции</w:t>
      </w:r>
      <w:r w:rsidRPr="001625EF">
        <w:rPr>
          <w:sz w:val="26"/>
          <w:szCs w:val="26"/>
        </w:rPr>
        <w:t xml:space="preserve"> Поставщик должен предоставить полный комплект технической и эксплуатационной документации на русском языке, </w:t>
      </w:r>
      <w:r w:rsidR="00FB6742" w:rsidRPr="00FB6742">
        <w:rPr>
          <w:sz w:val="26"/>
          <w:szCs w:val="26"/>
        </w:rPr>
        <w:t>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="00FB6742">
        <w:rPr>
          <w:sz w:val="26"/>
          <w:szCs w:val="26"/>
        </w:rPr>
        <w:t>.</w:t>
      </w:r>
    </w:p>
    <w:p w14:paraId="1CFA856C" w14:textId="77777777" w:rsidR="007E3D6D" w:rsidRPr="007E3D6D" w:rsidRDefault="007E3D6D" w:rsidP="007E3D6D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E3D6D">
        <w:rPr>
          <w:sz w:val="26"/>
          <w:szCs w:val="26"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14:paraId="51DD50DB" w14:textId="77777777" w:rsidR="007E3D6D" w:rsidRPr="007E3D6D" w:rsidRDefault="007E3D6D" w:rsidP="007E3D6D">
      <w:pPr>
        <w:pStyle w:val="ad"/>
        <w:numPr>
          <w:ilvl w:val="0"/>
          <w:numId w:val="1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7E3D6D">
        <w:rPr>
          <w:sz w:val="26"/>
          <w:szCs w:val="26"/>
        </w:rPr>
        <w:t>паспорт товара;</w:t>
      </w:r>
    </w:p>
    <w:p w14:paraId="7D89A253" w14:textId="42919A30" w:rsidR="00F535BB" w:rsidRDefault="00F535BB" w:rsidP="007E3D6D">
      <w:pPr>
        <w:pStyle w:val="ad"/>
        <w:numPr>
          <w:ilvl w:val="0"/>
          <w:numId w:val="1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руководство по эксплуатации</w:t>
      </w:r>
      <w:r>
        <w:rPr>
          <w:sz w:val="26"/>
          <w:szCs w:val="26"/>
        </w:rPr>
        <w:t>;</w:t>
      </w:r>
    </w:p>
    <w:p w14:paraId="30032468" w14:textId="19A394AA" w:rsidR="00533CFF" w:rsidRPr="007E3D6D" w:rsidRDefault="00F535BB" w:rsidP="007E3D6D">
      <w:pPr>
        <w:pStyle w:val="ad"/>
        <w:numPr>
          <w:ilvl w:val="0"/>
          <w:numId w:val="1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F535BB">
        <w:rPr>
          <w:sz w:val="26"/>
          <w:szCs w:val="26"/>
        </w:rPr>
        <w:t>программное обеспечение (на русском языке)</w:t>
      </w:r>
      <w:r w:rsidR="007E3D6D" w:rsidRPr="007E3D6D">
        <w:rPr>
          <w:sz w:val="26"/>
          <w:szCs w:val="26"/>
        </w:rPr>
        <w:t>.</w:t>
      </w:r>
    </w:p>
    <w:p w14:paraId="23EF52DF" w14:textId="77777777" w:rsidR="00436F69" w:rsidRPr="007E3D6D" w:rsidRDefault="00436F69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11B38259" w14:textId="741F561B" w:rsidR="00ED333F" w:rsidRDefault="00ED333F" w:rsidP="00ED333F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ED333F">
        <w:rPr>
          <w:b/>
          <w:bCs/>
          <w:sz w:val="26"/>
          <w:szCs w:val="26"/>
        </w:rPr>
        <w:t>Сроки и очередность поставки продукции</w:t>
      </w:r>
    </w:p>
    <w:p w14:paraId="2E9C5B43" w14:textId="5086F11A" w:rsidR="00ED333F" w:rsidRDefault="00ED333F" w:rsidP="00F8158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ED333F">
        <w:rPr>
          <w:sz w:val="26"/>
          <w:szCs w:val="26"/>
        </w:rPr>
        <w:t xml:space="preserve">Поставка </w:t>
      </w:r>
      <w:r w:rsidR="007E3D6D">
        <w:rPr>
          <w:sz w:val="26"/>
          <w:szCs w:val="26"/>
        </w:rPr>
        <w:t>товара</w:t>
      </w:r>
      <w:r w:rsidRPr="00ED333F">
        <w:rPr>
          <w:sz w:val="26"/>
          <w:szCs w:val="26"/>
        </w:rPr>
        <w:t xml:space="preserve">, входящего в предмет Договора, должна быть выполнена согласно графику, утвержденному Покупателем. Изменение сроков поставки </w:t>
      </w:r>
      <w:r w:rsidR="007E3D6D">
        <w:rPr>
          <w:sz w:val="26"/>
          <w:szCs w:val="26"/>
        </w:rPr>
        <w:t>товара</w:t>
      </w:r>
      <w:r w:rsidRPr="00ED333F">
        <w:rPr>
          <w:sz w:val="26"/>
          <w:szCs w:val="26"/>
        </w:rPr>
        <w:t xml:space="preserve"> возможно по решению ЦКК ПАО «</w:t>
      </w:r>
      <w:r>
        <w:rPr>
          <w:sz w:val="26"/>
          <w:szCs w:val="26"/>
        </w:rPr>
        <w:t>Россети</w:t>
      </w:r>
      <w:r w:rsidRPr="00ED333F">
        <w:rPr>
          <w:sz w:val="26"/>
          <w:szCs w:val="26"/>
        </w:rPr>
        <w:t xml:space="preserve"> Центр». Изменение сроков поставки по договору оформляется в соответствии условиями договора поставки и действующим законодательством</w:t>
      </w:r>
    </w:p>
    <w:p w14:paraId="735D5216" w14:textId="77777777" w:rsidR="00ED333F" w:rsidRPr="007E3D6D" w:rsidRDefault="00ED333F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56D6324B" w14:textId="77777777" w:rsidR="00436F69" w:rsidRPr="00436F69" w:rsidRDefault="00436F69" w:rsidP="00436F69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36F69">
        <w:rPr>
          <w:b/>
          <w:bCs/>
          <w:sz w:val="26"/>
          <w:szCs w:val="26"/>
        </w:rPr>
        <w:t>Требования к Поставщику.</w:t>
      </w:r>
    </w:p>
    <w:p w14:paraId="725450D1" w14:textId="58FEA902" w:rsidR="00436F69" w:rsidRPr="00436F69" w:rsidRDefault="00436F69" w:rsidP="00F8158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36F69">
        <w:rPr>
          <w:sz w:val="26"/>
          <w:szCs w:val="26"/>
        </w:rPr>
        <w:t xml:space="preserve">Наличие документов, подтверждающих возможность осуществления поставок </w:t>
      </w:r>
      <w:r w:rsidR="00552575" w:rsidRPr="00552575">
        <w:rPr>
          <w:sz w:val="26"/>
          <w:szCs w:val="26"/>
        </w:rPr>
        <w:t>прод</w:t>
      </w:r>
      <w:r w:rsidR="001E0539">
        <w:rPr>
          <w:sz w:val="26"/>
          <w:szCs w:val="26"/>
        </w:rPr>
        <w:t>укции</w:t>
      </w:r>
      <w:r w:rsidRPr="00436F69">
        <w:rPr>
          <w:sz w:val="26"/>
          <w:szCs w:val="26"/>
        </w:rPr>
        <w:t xml:space="preserve"> (в соответствии с требованиями конкурсной документации).</w:t>
      </w:r>
    </w:p>
    <w:p w14:paraId="27AD5F82" w14:textId="04AECA95" w:rsidR="00436F69" w:rsidRPr="00436F69" w:rsidRDefault="00436F69" w:rsidP="00F8158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36F69">
        <w:rPr>
          <w:sz w:val="26"/>
          <w:szCs w:val="26"/>
        </w:rPr>
        <w:t xml:space="preserve">Наличие действующих лицензий на виды деятельности, связанные с поставкой </w:t>
      </w:r>
      <w:r w:rsidR="00552575" w:rsidRPr="00552575">
        <w:rPr>
          <w:sz w:val="26"/>
          <w:szCs w:val="26"/>
        </w:rPr>
        <w:t>прод</w:t>
      </w:r>
      <w:r w:rsidR="001E0539">
        <w:rPr>
          <w:sz w:val="26"/>
          <w:szCs w:val="26"/>
        </w:rPr>
        <w:t>укции</w:t>
      </w:r>
      <w:r w:rsidRPr="00436F69">
        <w:rPr>
          <w:sz w:val="26"/>
          <w:szCs w:val="26"/>
        </w:rPr>
        <w:t>.</w:t>
      </w:r>
    </w:p>
    <w:p w14:paraId="344504CE" w14:textId="77777777" w:rsidR="00436F69" w:rsidRPr="007E3D6D" w:rsidRDefault="00436F69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005E0165" w14:textId="77777777" w:rsidR="00436F69" w:rsidRPr="002C4FB2" w:rsidRDefault="00436F69" w:rsidP="002C4FB2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2C4FB2">
        <w:rPr>
          <w:b/>
          <w:bCs/>
          <w:sz w:val="26"/>
          <w:szCs w:val="26"/>
        </w:rPr>
        <w:t>Правила приемки продукции.</w:t>
      </w:r>
    </w:p>
    <w:p w14:paraId="31683A23" w14:textId="33FF4E8A" w:rsidR="00436F69" w:rsidRPr="00436F69" w:rsidRDefault="00436F69" w:rsidP="00436F69">
      <w:pPr>
        <w:tabs>
          <w:tab w:val="left" w:pos="709"/>
          <w:tab w:val="left" w:pos="1560"/>
        </w:tabs>
        <w:spacing w:line="276" w:lineRule="auto"/>
        <w:ind w:right="283" w:firstLine="709"/>
        <w:rPr>
          <w:sz w:val="26"/>
          <w:szCs w:val="26"/>
        </w:rPr>
      </w:pPr>
      <w:r w:rsidRPr="00436F69">
        <w:rPr>
          <w:sz w:val="26"/>
          <w:szCs w:val="26"/>
        </w:rPr>
        <w:t xml:space="preserve">Каждая партия </w:t>
      </w:r>
      <w:r w:rsidR="00552575" w:rsidRPr="00552575">
        <w:rPr>
          <w:sz w:val="26"/>
          <w:szCs w:val="26"/>
        </w:rPr>
        <w:t>прод</w:t>
      </w:r>
      <w:r w:rsidR="001E0539">
        <w:rPr>
          <w:sz w:val="26"/>
          <w:szCs w:val="26"/>
        </w:rPr>
        <w:t>укции</w:t>
      </w:r>
      <w:r w:rsidRPr="00436F69">
        <w:rPr>
          <w:sz w:val="26"/>
          <w:szCs w:val="26"/>
        </w:rPr>
        <w:t xml:space="preserve"> должна пройти входной контроль, осуществляемый представителями филиалов ПАО «</w:t>
      </w:r>
      <w:r w:rsidR="00EC24E9">
        <w:rPr>
          <w:sz w:val="26"/>
          <w:szCs w:val="26"/>
        </w:rPr>
        <w:t>Россети</w:t>
      </w:r>
      <w:r w:rsidRPr="00436F69">
        <w:rPr>
          <w:sz w:val="26"/>
          <w:szCs w:val="26"/>
        </w:rPr>
        <w:t xml:space="preserve"> Центр» и ответственными представителями Поставщика при получении их на склад.</w:t>
      </w:r>
    </w:p>
    <w:p w14:paraId="068B1E45" w14:textId="77777777" w:rsidR="00436F69" w:rsidRPr="00436F69" w:rsidRDefault="00436F69" w:rsidP="00436F69">
      <w:pPr>
        <w:tabs>
          <w:tab w:val="left" w:pos="709"/>
          <w:tab w:val="left" w:pos="1560"/>
        </w:tabs>
        <w:spacing w:line="276" w:lineRule="auto"/>
        <w:ind w:right="283" w:firstLine="709"/>
        <w:rPr>
          <w:sz w:val="26"/>
          <w:szCs w:val="26"/>
        </w:rPr>
      </w:pPr>
      <w:r w:rsidRPr="00436F69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00501F7" w14:textId="77777777" w:rsidR="00436F69" w:rsidRDefault="00436F69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7DE3742B" w14:textId="77777777" w:rsidR="00F535BB" w:rsidRDefault="00F535BB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19EC9AC5" w14:textId="77777777" w:rsidR="00F535BB" w:rsidRDefault="00F535BB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24FA48DE" w14:textId="77777777" w:rsidR="00F535BB" w:rsidRDefault="00F535BB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30CA2333" w14:textId="77777777" w:rsidR="00F535BB" w:rsidRDefault="00F535BB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55B517FE" w14:textId="77777777" w:rsidR="00F535BB" w:rsidRPr="007E3D6D" w:rsidRDefault="00F535BB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16"/>
          <w:szCs w:val="16"/>
        </w:rPr>
      </w:pPr>
    </w:p>
    <w:p w14:paraId="2C3A345C" w14:textId="77777777" w:rsidR="00436F69" w:rsidRPr="00436F69" w:rsidRDefault="00436F69" w:rsidP="00436F69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36F69">
        <w:rPr>
          <w:b/>
          <w:bCs/>
          <w:sz w:val="26"/>
          <w:szCs w:val="26"/>
        </w:rPr>
        <w:t>Стоимость.</w:t>
      </w:r>
    </w:p>
    <w:p w14:paraId="4FF767F1" w14:textId="77777777" w:rsidR="00436F69" w:rsidRPr="00436F69" w:rsidRDefault="00436F69" w:rsidP="00436F69">
      <w:pPr>
        <w:tabs>
          <w:tab w:val="left" w:pos="709"/>
          <w:tab w:val="left" w:pos="1560"/>
        </w:tabs>
        <w:spacing w:line="276" w:lineRule="auto"/>
        <w:ind w:right="283" w:firstLine="709"/>
        <w:rPr>
          <w:sz w:val="26"/>
          <w:szCs w:val="26"/>
        </w:rPr>
      </w:pPr>
      <w:r w:rsidRPr="00436F69">
        <w:rPr>
          <w:sz w:val="26"/>
          <w:szCs w:val="26"/>
        </w:rPr>
        <w:t>В стоимость должны быть включены: доставка до склада Покупателя.</w:t>
      </w:r>
    </w:p>
    <w:p w14:paraId="53D1A1D4" w14:textId="31773EEA" w:rsidR="00436F69" w:rsidRDefault="00436F69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26"/>
          <w:szCs w:val="26"/>
        </w:rPr>
      </w:pPr>
    </w:p>
    <w:p w14:paraId="0D5A5F2F" w14:textId="302C5944" w:rsidR="00EC24E9" w:rsidRDefault="00EC24E9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26"/>
          <w:szCs w:val="26"/>
        </w:rPr>
      </w:pPr>
      <w:bookmarkStart w:id="1" w:name="_GoBack"/>
      <w:bookmarkEnd w:id="1"/>
    </w:p>
    <w:p w14:paraId="5F21F8A2" w14:textId="77777777" w:rsidR="00822338" w:rsidRPr="00436F69" w:rsidRDefault="00822338" w:rsidP="00436F69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26"/>
          <w:szCs w:val="26"/>
        </w:rPr>
      </w:pPr>
    </w:p>
    <w:p w14:paraId="160EC168" w14:textId="36F4A1AA" w:rsidR="005A357D" w:rsidRDefault="005A357D" w:rsidP="00533CFF">
      <w:pPr>
        <w:pStyle w:val="ad"/>
        <w:tabs>
          <w:tab w:val="left" w:pos="0"/>
          <w:tab w:val="left" w:pos="1134"/>
        </w:tabs>
        <w:spacing w:line="276" w:lineRule="auto"/>
        <w:ind w:left="0" w:right="474" w:firstLine="709"/>
        <w:rPr>
          <w:sz w:val="24"/>
          <w:szCs w:val="24"/>
        </w:rPr>
      </w:pPr>
    </w:p>
    <w:p w14:paraId="5D725125" w14:textId="623FF1F7" w:rsidR="00E83B1C" w:rsidRDefault="00436F69" w:rsidP="00E83B1C">
      <w:pPr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E83B1C">
        <w:rPr>
          <w:sz w:val="26"/>
          <w:szCs w:val="26"/>
        </w:rPr>
        <w:t>СРЗАИ</w:t>
      </w:r>
      <w:r w:rsidR="00EC24E9">
        <w:rPr>
          <w:sz w:val="26"/>
          <w:szCs w:val="26"/>
        </w:rPr>
        <w:t>и</w:t>
      </w:r>
      <w:r w:rsidR="00E83B1C">
        <w:rPr>
          <w:sz w:val="26"/>
          <w:szCs w:val="26"/>
        </w:rPr>
        <w:t>М</w:t>
      </w:r>
      <w:r w:rsidR="00EC24E9">
        <w:rPr>
          <w:sz w:val="26"/>
          <w:szCs w:val="26"/>
        </w:rPr>
        <w:t xml:space="preserve">  </w:t>
      </w:r>
      <w:r w:rsidR="00E83B1C">
        <w:rPr>
          <w:sz w:val="26"/>
          <w:szCs w:val="26"/>
        </w:rPr>
        <w:t xml:space="preserve"> /__________________/ </w:t>
      </w:r>
      <w:r w:rsidR="00EC24E9">
        <w:rPr>
          <w:sz w:val="26"/>
          <w:szCs w:val="26"/>
        </w:rPr>
        <w:t xml:space="preserve">  </w:t>
      </w:r>
      <w:r w:rsidR="00E83B1C">
        <w:rPr>
          <w:sz w:val="26"/>
          <w:szCs w:val="26"/>
        </w:rPr>
        <w:t>Закаморный И. В.</w:t>
      </w:r>
    </w:p>
    <w:p w14:paraId="50A199F5" w14:textId="549EC330" w:rsidR="00E449C8" w:rsidRPr="00B07C61" w:rsidRDefault="00E449C8" w:rsidP="00E83B1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00B0F0"/>
          <w:sz w:val="16"/>
          <w:szCs w:val="16"/>
        </w:rPr>
      </w:pPr>
    </w:p>
    <w:sectPr w:rsidR="00E449C8" w:rsidRPr="00B07C61" w:rsidSect="00985BA6">
      <w:headerReference w:type="even" r:id="rId11"/>
      <w:pgSz w:w="12240" w:h="15840" w:code="1"/>
      <w:pgMar w:top="1134" w:right="709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1B626" w14:textId="77777777" w:rsidR="008B5EC2" w:rsidRDefault="008B5EC2">
      <w:r>
        <w:separator/>
      </w:r>
    </w:p>
  </w:endnote>
  <w:endnote w:type="continuationSeparator" w:id="0">
    <w:p w14:paraId="27ADC93E" w14:textId="77777777" w:rsidR="008B5EC2" w:rsidRDefault="008B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5D073" w14:textId="77777777" w:rsidR="008B5EC2" w:rsidRDefault="008B5EC2">
      <w:r>
        <w:separator/>
      </w:r>
    </w:p>
  </w:footnote>
  <w:footnote w:type="continuationSeparator" w:id="0">
    <w:p w14:paraId="5CC23000" w14:textId="77777777" w:rsidR="008B5EC2" w:rsidRDefault="008B5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199FA" w14:textId="77777777" w:rsidR="00446EB4" w:rsidRDefault="00446E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50A199FB" w14:textId="77777777" w:rsidR="00446EB4" w:rsidRDefault="00446EB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84A637CC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116E2F4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0D54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E272B09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3B4C25E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1C819C8"/>
    <w:multiLevelType w:val="hybridMultilevel"/>
    <w:tmpl w:val="6DD6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70012"/>
    <w:multiLevelType w:val="hybridMultilevel"/>
    <w:tmpl w:val="E67CEA60"/>
    <w:lvl w:ilvl="0" w:tplc="97AE8CBE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42C0053"/>
    <w:multiLevelType w:val="hybridMultilevel"/>
    <w:tmpl w:val="596A90F0"/>
    <w:lvl w:ilvl="0" w:tplc="6116E2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7CDD7328"/>
    <w:multiLevelType w:val="hybridMultilevel"/>
    <w:tmpl w:val="52A036E0"/>
    <w:lvl w:ilvl="0" w:tplc="F552CC10">
      <w:start w:val="1"/>
      <w:numFmt w:val="decimal"/>
      <w:lvlText w:val="10.%1"/>
      <w:lvlJc w:val="left"/>
      <w:pPr>
        <w:ind w:left="19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7" w15:restartNumberingAfterBreak="0">
    <w:nsid w:val="7DFD3337"/>
    <w:multiLevelType w:val="hybridMultilevel"/>
    <w:tmpl w:val="20CEE614"/>
    <w:lvl w:ilvl="0" w:tplc="CCDC9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5"/>
  </w:num>
  <w:num w:numId="12">
    <w:abstractNumId w:val="7"/>
  </w:num>
  <w:num w:numId="13">
    <w:abstractNumId w:val="6"/>
  </w:num>
  <w:num w:numId="14">
    <w:abstractNumId w:val="16"/>
  </w:num>
  <w:num w:numId="15">
    <w:abstractNumId w:val="11"/>
  </w:num>
  <w:num w:numId="16">
    <w:abstractNumId w:val="13"/>
  </w:num>
  <w:num w:numId="17">
    <w:abstractNumId w:val="11"/>
  </w:num>
  <w:num w:numId="18">
    <w:abstractNumId w:val="17"/>
  </w:num>
  <w:num w:numId="19">
    <w:abstractNumId w:val="10"/>
  </w:num>
  <w:num w:numId="2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369"/>
    <w:rsid w:val="0000261E"/>
    <w:rsid w:val="00003542"/>
    <w:rsid w:val="0000369B"/>
    <w:rsid w:val="00004529"/>
    <w:rsid w:val="00004DA3"/>
    <w:rsid w:val="0000513E"/>
    <w:rsid w:val="00005360"/>
    <w:rsid w:val="000069D6"/>
    <w:rsid w:val="0000776D"/>
    <w:rsid w:val="00010695"/>
    <w:rsid w:val="000110B4"/>
    <w:rsid w:val="00011A57"/>
    <w:rsid w:val="00011B9F"/>
    <w:rsid w:val="00011F0D"/>
    <w:rsid w:val="00012427"/>
    <w:rsid w:val="000141BE"/>
    <w:rsid w:val="000150AB"/>
    <w:rsid w:val="00016DC9"/>
    <w:rsid w:val="00020BC6"/>
    <w:rsid w:val="00020CDB"/>
    <w:rsid w:val="00021AAA"/>
    <w:rsid w:val="00021C6E"/>
    <w:rsid w:val="00023858"/>
    <w:rsid w:val="00023BB4"/>
    <w:rsid w:val="00026ECC"/>
    <w:rsid w:val="00027351"/>
    <w:rsid w:val="000312FC"/>
    <w:rsid w:val="0003144D"/>
    <w:rsid w:val="00031516"/>
    <w:rsid w:val="00032681"/>
    <w:rsid w:val="00034261"/>
    <w:rsid w:val="00035BB5"/>
    <w:rsid w:val="00036612"/>
    <w:rsid w:val="00041630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43B"/>
    <w:rsid w:val="00063F14"/>
    <w:rsid w:val="00070D2E"/>
    <w:rsid w:val="00071958"/>
    <w:rsid w:val="00076C0F"/>
    <w:rsid w:val="000808BE"/>
    <w:rsid w:val="00080F69"/>
    <w:rsid w:val="00081EB4"/>
    <w:rsid w:val="00084847"/>
    <w:rsid w:val="000858AE"/>
    <w:rsid w:val="00085DAC"/>
    <w:rsid w:val="0008624E"/>
    <w:rsid w:val="00091E95"/>
    <w:rsid w:val="00093192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2BC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28"/>
    <w:rsid w:val="000E3EB7"/>
    <w:rsid w:val="000E4F6C"/>
    <w:rsid w:val="000E6D6F"/>
    <w:rsid w:val="000E775A"/>
    <w:rsid w:val="000E79D9"/>
    <w:rsid w:val="000F0181"/>
    <w:rsid w:val="000F08B9"/>
    <w:rsid w:val="000F3C22"/>
    <w:rsid w:val="000F3CA9"/>
    <w:rsid w:val="000F6F5B"/>
    <w:rsid w:val="00101290"/>
    <w:rsid w:val="00101DD6"/>
    <w:rsid w:val="001036E3"/>
    <w:rsid w:val="00103FEC"/>
    <w:rsid w:val="00104532"/>
    <w:rsid w:val="00106731"/>
    <w:rsid w:val="00115340"/>
    <w:rsid w:val="0011754D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365F9"/>
    <w:rsid w:val="00141439"/>
    <w:rsid w:val="00143ED8"/>
    <w:rsid w:val="001440B0"/>
    <w:rsid w:val="00145107"/>
    <w:rsid w:val="001461BC"/>
    <w:rsid w:val="0015016E"/>
    <w:rsid w:val="0015055E"/>
    <w:rsid w:val="001509E5"/>
    <w:rsid w:val="0015383E"/>
    <w:rsid w:val="00153F44"/>
    <w:rsid w:val="001541CA"/>
    <w:rsid w:val="00154809"/>
    <w:rsid w:val="001557F7"/>
    <w:rsid w:val="00155F16"/>
    <w:rsid w:val="001567CA"/>
    <w:rsid w:val="00156931"/>
    <w:rsid w:val="0016192E"/>
    <w:rsid w:val="001625EF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878C5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1EC3"/>
    <w:rsid w:val="001B285C"/>
    <w:rsid w:val="001B2AAF"/>
    <w:rsid w:val="001B3E25"/>
    <w:rsid w:val="001B43BA"/>
    <w:rsid w:val="001B7FD4"/>
    <w:rsid w:val="001C347A"/>
    <w:rsid w:val="001C37EA"/>
    <w:rsid w:val="001D0DB6"/>
    <w:rsid w:val="001D1702"/>
    <w:rsid w:val="001D2559"/>
    <w:rsid w:val="001D3643"/>
    <w:rsid w:val="001E0539"/>
    <w:rsid w:val="001E1FD6"/>
    <w:rsid w:val="001E26DB"/>
    <w:rsid w:val="001E319B"/>
    <w:rsid w:val="001E634A"/>
    <w:rsid w:val="001E6754"/>
    <w:rsid w:val="001E7A0E"/>
    <w:rsid w:val="001F090B"/>
    <w:rsid w:val="001F19B0"/>
    <w:rsid w:val="001F3736"/>
    <w:rsid w:val="001F5061"/>
    <w:rsid w:val="001F5706"/>
    <w:rsid w:val="001F6CEB"/>
    <w:rsid w:val="001F7D34"/>
    <w:rsid w:val="002037CA"/>
    <w:rsid w:val="00205DE1"/>
    <w:rsid w:val="00206147"/>
    <w:rsid w:val="00213168"/>
    <w:rsid w:val="0021474F"/>
    <w:rsid w:val="0021690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3E21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1C2"/>
    <w:rsid w:val="002A1FAD"/>
    <w:rsid w:val="002A3E9F"/>
    <w:rsid w:val="002A7741"/>
    <w:rsid w:val="002A7D7B"/>
    <w:rsid w:val="002B06A7"/>
    <w:rsid w:val="002B24D7"/>
    <w:rsid w:val="002B33E0"/>
    <w:rsid w:val="002B5EB4"/>
    <w:rsid w:val="002B6BEF"/>
    <w:rsid w:val="002C08A7"/>
    <w:rsid w:val="002C1AA6"/>
    <w:rsid w:val="002C3FA7"/>
    <w:rsid w:val="002C4FB2"/>
    <w:rsid w:val="002C546F"/>
    <w:rsid w:val="002C5858"/>
    <w:rsid w:val="002C6308"/>
    <w:rsid w:val="002D1182"/>
    <w:rsid w:val="002D1202"/>
    <w:rsid w:val="002D133C"/>
    <w:rsid w:val="002D5700"/>
    <w:rsid w:val="002D5743"/>
    <w:rsid w:val="002D5E88"/>
    <w:rsid w:val="002E0BE5"/>
    <w:rsid w:val="002E18B5"/>
    <w:rsid w:val="002E22F4"/>
    <w:rsid w:val="002E2343"/>
    <w:rsid w:val="002E3087"/>
    <w:rsid w:val="002E602B"/>
    <w:rsid w:val="002E63DE"/>
    <w:rsid w:val="002E6C8A"/>
    <w:rsid w:val="002F1271"/>
    <w:rsid w:val="002F43D3"/>
    <w:rsid w:val="002F62C5"/>
    <w:rsid w:val="002F6E82"/>
    <w:rsid w:val="002F71CB"/>
    <w:rsid w:val="002F794B"/>
    <w:rsid w:val="003000B3"/>
    <w:rsid w:val="00300C62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6CB0"/>
    <w:rsid w:val="00316FA5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35BC1"/>
    <w:rsid w:val="003372AC"/>
    <w:rsid w:val="00340419"/>
    <w:rsid w:val="0034536F"/>
    <w:rsid w:val="00353334"/>
    <w:rsid w:val="0035538F"/>
    <w:rsid w:val="00355F50"/>
    <w:rsid w:val="00360276"/>
    <w:rsid w:val="003607A2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0D2"/>
    <w:rsid w:val="00382FEA"/>
    <w:rsid w:val="00384B72"/>
    <w:rsid w:val="0038612D"/>
    <w:rsid w:val="00391F3C"/>
    <w:rsid w:val="00393C53"/>
    <w:rsid w:val="00394836"/>
    <w:rsid w:val="0039695D"/>
    <w:rsid w:val="00397949"/>
    <w:rsid w:val="00397B7D"/>
    <w:rsid w:val="003A172A"/>
    <w:rsid w:val="003A23D7"/>
    <w:rsid w:val="003A2F10"/>
    <w:rsid w:val="003A4892"/>
    <w:rsid w:val="003A7DDA"/>
    <w:rsid w:val="003B0588"/>
    <w:rsid w:val="003B3F9A"/>
    <w:rsid w:val="003B43CB"/>
    <w:rsid w:val="003B51D3"/>
    <w:rsid w:val="003B5AB6"/>
    <w:rsid w:val="003B7589"/>
    <w:rsid w:val="003C05B4"/>
    <w:rsid w:val="003C0AFD"/>
    <w:rsid w:val="003C0F0A"/>
    <w:rsid w:val="003C1592"/>
    <w:rsid w:val="003C164C"/>
    <w:rsid w:val="003C19D4"/>
    <w:rsid w:val="003C3396"/>
    <w:rsid w:val="003C363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10D3"/>
    <w:rsid w:val="003E2BE8"/>
    <w:rsid w:val="003E664C"/>
    <w:rsid w:val="003E7D01"/>
    <w:rsid w:val="003F1A59"/>
    <w:rsid w:val="003F2357"/>
    <w:rsid w:val="003F3C1F"/>
    <w:rsid w:val="003F46D2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33E9"/>
    <w:rsid w:val="004153BA"/>
    <w:rsid w:val="00415731"/>
    <w:rsid w:val="00416124"/>
    <w:rsid w:val="00417997"/>
    <w:rsid w:val="00424173"/>
    <w:rsid w:val="004252BA"/>
    <w:rsid w:val="00426525"/>
    <w:rsid w:val="00426C7D"/>
    <w:rsid w:val="004272B5"/>
    <w:rsid w:val="0043338D"/>
    <w:rsid w:val="00436F69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6EB4"/>
    <w:rsid w:val="0045000B"/>
    <w:rsid w:val="00450986"/>
    <w:rsid w:val="00450AEC"/>
    <w:rsid w:val="00451407"/>
    <w:rsid w:val="00451C4D"/>
    <w:rsid w:val="00452892"/>
    <w:rsid w:val="0045572F"/>
    <w:rsid w:val="004559BA"/>
    <w:rsid w:val="00460AA5"/>
    <w:rsid w:val="00460E85"/>
    <w:rsid w:val="00462569"/>
    <w:rsid w:val="00462826"/>
    <w:rsid w:val="0046370A"/>
    <w:rsid w:val="00467997"/>
    <w:rsid w:val="004702EA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03"/>
    <w:rsid w:val="004A7ACD"/>
    <w:rsid w:val="004A7D2B"/>
    <w:rsid w:val="004B1C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4F6987"/>
    <w:rsid w:val="00501183"/>
    <w:rsid w:val="00501728"/>
    <w:rsid w:val="00502024"/>
    <w:rsid w:val="00503E8F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3CFF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2575"/>
    <w:rsid w:val="00553B45"/>
    <w:rsid w:val="00553C3F"/>
    <w:rsid w:val="00554452"/>
    <w:rsid w:val="00557871"/>
    <w:rsid w:val="0056133F"/>
    <w:rsid w:val="005630A8"/>
    <w:rsid w:val="005649B8"/>
    <w:rsid w:val="0056630C"/>
    <w:rsid w:val="00567CD4"/>
    <w:rsid w:val="0057500D"/>
    <w:rsid w:val="00575557"/>
    <w:rsid w:val="005766EE"/>
    <w:rsid w:val="00577B49"/>
    <w:rsid w:val="005817C8"/>
    <w:rsid w:val="00581AE8"/>
    <w:rsid w:val="00581D2D"/>
    <w:rsid w:val="00582A6B"/>
    <w:rsid w:val="005836CD"/>
    <w:rsid w:val="005842BF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2CBE"/>
    <w:rsid w:val="005A357D"/>
    <w:rsid w:val="005A38CB"/>
    <w:rsid w:val="005A4925"/>
    <w:rsid w:val="005A653B"/>
    <w:rsid w:val="005A7C91"/>
    <w:rsid w:val="005B04A3"/>
    <w:rsid w:val="005B1FEA"/>
    <w:rsid w:val="005B2069"/>
    <w:rsid w:val="005B28DE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53D7"/>
    <w:rsid w:val="005D60BD"/>
    <w:rsid w:val="005E02C1"/>
    <w:rsid w:val="005E08AD"/>
    <w:rsid w:val="005E1797"/>
    <w:rsid w:val="005E292D"/>
    <w:rsid w:val="005E618C"/>
    <w:rsid w:val="005E7307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272D"/>
    <w:rsid w:val="006033B0"/>
    <w:rsid w:val="0060420B"/>
    <w:rsid w:val="00605D5D"/>
    <w:rsid w:val="00605E5D"/>
    <w:rsid w:val="006121A0"/>
    <w:rsid w:val="00612811"/>
    <w:rsid w:val="006135FA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7806"/>
    <w:rsid w:val="00632BA3"/>
    <w:rsid w:val="00633BF3"/>
    <w:rsid w:val="00634545"/>
    <w:rsid w:val="00635291"/>
    <w:rsid w:val="006364F4"/>
    <w:rsid w:val="006402FE"/>
    <w:rsid w:val="006405AF"/>
    <w:rsid w:val="00641187"/>
    <w:rsid w:val="00643D80"/>
    <w:rsid w:val="00644676"/>
    <w:rsid w:val="006459FD"/>
    <w:rsid w:val="00647228"/>
    <w:rsid w:val="00650FF3"/>
    <w:rsid w:val="006512FD"/>
    <w:rsid w:val="00651664"/>
    <w:rsid w:val="00651CE6"/>
    <w:rsid w:val="00652856"/>
    <w:rsid w:val="00653E0C"/>
    <w:rsid w:val="00656B8E"/>
    <w:rsid w:val="00657166"/>
    <w:rsid w:val="0065763B"/>
    <w:rsid w:val="0066047C"/>
    <w:rsid w:val="00661675"/>
    <w:rsid w:val="006626DA"/>
    <w:rsid w:val="006631FF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5429"/>
    <w:rsid w:val="00686F91"/>
    <w:rsid w:val="006906F1"/>
    <w:rsid w:val="006964B4"/>
    <w:rsid w:val="00696EAC"/>
    <w:rsid w:val="00697D58"/>
    <w:rsid w:val="006A0475"/>
    <w:rsid w:val="006A1C9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2D1A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0C9E"/>
    <w:rsid w:val="007316E4"/>
    <w:rsid w:val="007326A6"/>
    <w:rsid w:val="007326BC"/>
    <w:rsid w:val="00732BFD"/>
    <w:rsid w:val="00732C5D"/>
    <w:rsid w:val="00735914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7EF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135C"/>
    <w:rsid w:val="00782144"/>
    <w:rsid w:val="007827D5"/>
    <w:rsid w:val="007845FC"/>
    <w:rsid w:val="00785B8B"/>
    <w:rsid w:val="00785C86"/>
    <w:rsid w:val="007903D5"/>
    <w:rsid w:val="00791873"/>
    <w:rsid w:val="00791E98"/>
    <w:rsid w:val="0079283F"/>
    <w:rsid w:val="0079320B"/>
    <w:rsid w:val="00794F1A"/>
    <w:rsid w:val="007963C2"/>
    <w:rsid w:val="00797123"/>
    <w:rsid w:val="00797192"/>
    <w:rsid w:val="007A0014"/>
    <w:rsid w:val="007A04D7"/>
    <w:rsid w:val="007A0613"/>
    <w:rsid w:val="007A0D05"/>
    <w:rsid w:val="007A114B"/>
    <w:rsid w:val="007A29DD"/>
    <w:rsid w:val="007A3472"/>
    <w:rsid w:val="007A535B"/>
    <w:rsid w:val="007A6736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204E"/>
    <w:rsid w:val="007E348A"/>
    <w:rsid w:val="007E3D6D"/>
    <w:rsid w:val="007E4454"/>
    <w:rsid w:val="007E5260"/>
    <w:rsid w:val="007F00A3"/>
    <w:rsid w:val="007F0742"/>
    <w:rsid w:val="007F1CBC"/>
    <w:rsid w:val="007F2E41"/>
    <w:rsid w:val="007F519B"/>
    <w:rsid w:val="007F5FE9"/>
    <w:rsid w:val="007F6916"/>
    <w:rsid w:val="007F6D5F"/>
    <w:rsid w:val="007F6FA3"/>
    <w:rsid w:val="007F7526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71A"/>
    <w:rsid w:val="008158B3"/>
    <w:rsid w:val="00815E09"/>
    <w:rsid w:val="00815F86"/>
    <w:rsid w:val="00817C7D"/>
    <w:rsid w:val="008205F9"/>
    <w:rsid w:val="00820924"/>
    <w:rsid w:val="00820E86"/>
    <w:rsid w:val="00821452"/>
    <w:rsid w:val="00822338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74A"/>
    <w:rsid w:val="00847926"/>
    <w:rsid w:val="00850154"/>
    <w:rsid w:val="008515ED"/>
    <w:rsid w:val="008546A6"/>
    <w:rsid w:val="008574C3"/>
    <w:rsid w:val="00857D4B"/>
    <w:rsid w:val="00863494"/>
    <w:rsid w:val="00865492"/>
    <w:rsid w:val="00866598"/>
    <w:rsid w:val="008667B2"/>
    <w:rsid w:val="00867C9F"/>
    <w:rsid w:val="00870F18"/>
    <w:rsid w:val="0087122F"/>
    <w:rsid w:val="008727FA"/>
    <w:rsid w:val="0087407B"/>
    <w:rsid w:val="008740B4"/>
    <w:rsid w:val="0087433A"/>
    <w:rsid w:val="0087572B"/>
    <w:rsid w:val="008832E3"/>
    <w:rsid w:val="00883D2E"/>
    <w:rsid w:val="00884998"/>
    <w:rsid w:val="00884BC3"/>
    <w:rsid w:val="00891F14"/>
    <w:rsid w:val="008922ED"/>
    <w:rsid w:val="00892C4C"/>
    <w:rsid w:val="00894850"/>
    <w:rsid w:val="008962DC"/>
    <w:rsid w:val="008973E1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B5EC2"/>
    <w:rsid w:val="008B6173"/>
    <w:rsid w:val="008C09F5"/>
    <w:rsid w:val="008C20E5"/>
    <w:rsid w:val="008C2337"/>
    <w:rsid w:val="008C3ACD"/>
    <w:rsid w:val="008C3F61"/>
    <w:rsid w:val="008C4722"/>
    <w:rsid w:val="008C597C"/>
    <w:rsid w:val="008C59F1"/>
    <w:rsid w:val="008C7E11"/>
    <w:rsid w:val="008D03D0"/>
    <w:rsid w:val="008D0668"/>
    <w:rsid w:val="008D0A11"/>
    <w:rsid w:val="008D0CF7"/>
    <w:rsid w:val="008D16AA"/>
    <w:rsid w:val="008D1F90"/>
    <w:rsid w:val="008D224A"/>
    <w:rsid w:val="008D2D33"/>
    <w:rsid w:val="008D35FD"/>
    <w:rsid w:val="008D60E3"/>
    <w:rsid w:val="008D6279"/>
    <w:rsid w:val="008D713B"/>
    <w:rsid w:val="008E1CB0"/>
    <w:rsid w:val="008E25AE"/>
    <w:rsid w:val="008E4456"/>
    <w:rsid w:val="008E495A"/>
    <w:rsid w:val="008E4B1B"/>
    <w:rsid w:val="008E78B7"/>
    <w:rsid w:val="008E7F56"/>
    <w:rsid w:val="008F0662"/>
    <w:rsid w:val="008F0F0D"/>
    <w:rsid w:val="008F31BD"/>
    <w:rsid w:val="008F3930"/>
    <w:rsid w:val="008F3A51"/>
    <w:rsid w:val="008F5503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3A5B"/>
    <w:rsid w:val="00943C69"/>
    <w:rsid w:val="009440BE"/>
    <w:rsid w:val="009445B0"/>
    <w:rsid w:val="00944AD7"/>
    <w:rsid w:val="009455B5"/>
    <w:rsid w:val="0094603A"/>
    <w:rsid w:val="009460FB"/>
    <w:rsid w:val="009465AC"/>
    <w:rsid w:val="00946931"/>
    <w:rsid w:val="00946ED6"/>
    <w:rsid w:val="009520A3"/>
    <w:rsid w:val="009537B9"/>
    <w:rsid w:val="00953DE5"/>
    <w:rsid w:val="00955A08"/>
    <w:rsid w:val="009605DB"/>
    <w:rsid w:val="009618EE"/>
    <w:rsid w:val="00962628"/>
    <w:rsid w:val="009630C2"/>
    <w:rsid w:val="00963BF6"/>
    <w:rsid w:val="00965FBF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85BA6"/>
    <w:rsid w:val="00991BDD"/>
    <w:rsid w:val="00991C6B"/>
    <w:rsid w:val="00992BF9"/>
    <w:rsid w:val="0099327E"/>
    <w:rsid w:val="00993959"/>
    <w:rsid w:val="0099623A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5EC0"/>
    <w:rsid w:val="009C6411"/>
    <w:rsid w:val="009D11FC"/>
    <w:rsid w:val="009D1E23"/>
    <w:rsid w:val="009D28B1"/>
    <w:rsid w:val="009D2B2A"/>
    <w:rsid w:val="009D37DC"/>
    <w:rsid w:val="009D3ED3"/>
    <w:rsid w:val="009D50D5"/>
    <w:rsid w:val="009D5301"/>
    <w:rsid w:val="009D5476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42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67D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CB1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AAD"/>
    <w:rsid w:val="00AA7EBB"/>
    <w:rsid w:val="00AB0945"/>
    <w:rsid w:val="00AB1C4B"/>
    <w:rsid w:val="00AB3F36"/>
    <w:rsid w:val="00AB4C39"/>
    <w:rsid w:val="00AB4C63"/>
    <w:rsid w:val="00AB505E"/>
    <w:rsid w:val="00AB7195"/>
    <w:rsid w:val="00AB7B74"/>
    <w:rsid w:val="00AC3175"/>
    <w:rsid w:val="00AC31A0"/>
    <w:rsid w:val="00AC3825"/>
    <w:rsid w:val="00AC4B49"/>
    <w:rsid w:val="00AC53F7"/>
    <w:rsid w:val="00AC60DC"/>
    <w:rsid w:val="00AC74F3"/>
    <w:rsid w:val="00AC7ADF"/>
    <w:rsid w:val="00AC7F6B"/>
    <w:rsid w:val="00AD3598"/>
    <w:rsid w:val="00AD4DE9"/>
    <w:rsid w:val="00AD52A0"/>
    <w:rsid w:val="00AD7F6D"/>
    <w:rsid w:val="00AE0AB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1F6"/>
    <w:rsid w:val="00B01D9E"/>
    <w:rsid w:val="00B01DC4"/>
    <w:rsid w:val="00B024AB"/>
    <w:rsid w:val="00B0266C"/>
    <w:rsid w:val="00B029CB"/>
    <w:rsid w:val="00B04952"/>
    <w:rsid w:val="00B053F4"/>
    <w:rsid w:val="00B068DF"/>
    <w:rsid w:val="00B07190"/>
    <w:rsid w:val="00B07C61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6611"/>
    <w:rsid w:val="00B24214"/>
    <w:rsid w:val="00B24C00"/>
    <w:rsid w:val="00B31336"/>
    <w:rsid w:val="00B3141F"/>
    <w:rsid w:val="00B33ED9"/>
    <w:rsid w:val="00B36DE7"/>
    <w:rsid w:val="00B4184D"/>
    <w:rsid w:val="00B42BD5"/>
    <w:rsid w:val="00B43052"/>
    <w:rsid w:val="00B430D6"/>
    <w:rsid w:val="00B44D7F"/>
    <w:rsid w:val="00B45886"/>
    <w:rsid w:val="00B45969"/>
    <w:rsid w:val="00B45EAF"/>
    <w:rsid w:val="00B50216"/>
    <w:rsid w:val="00B50BBA"/>
    <w:rsid w:val="00B51793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33AA"/>
    <w:rsid w:val="00B946A9"/>
    <w:rsid w:val="00B96F8A"/>
    <w:rsid w:val="00B97488"/>
    <w:rsid w:val="00B97AC4"/>
    <w:rsid w:val="00BA0DE5"/>
    <w:rsid w:val="00BA19D6"/>
    <w:rsid w:val="00BA5F94"/>
    <w:rsid w:val="00BA68EA"/>
    <w:rsid w:val="00BA77BF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0884"/>
    <w:rsid w:val="00BF1ECD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1EE9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470C8"/>
    <w:rsid w:val="00C50159"/>
    <w:rsid w:val="00C50FB3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2993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2B79"/>
    <w:rsid w:val="00CA4DB0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2FE"/>
    <w:rsid w:val="00CB4D66"/>
    <w:rsid w:val="00CB6E9A"/>
    <w:rsid w:val="00CB7033"/>
    <w:rsid w:val="00CC081C"/>
    <w:rsid w:val="00CC1E26"/>
    <w:rsid w:val="00CC2700"/>
    <w:rsid w:val="00CC3AB6"/>
    <w:rsid w:val="00CC4C73"/>
    <w:rsid w:val="00CC6553"/>
    <w:rsid w:val="00CD3354"/>
    <w:rsid w:val="00CD41D6"/>
    <w:rsid w:val="00CD48A1"/>
    <w:rsid w:val="00CD693A"/>
    <w:rsid w:val="00CD7961"/>
    <w:rsid w:val="00CD7C0C"/>
    <w:rsid w:val="00CD7F57"/>
    <w:rsid w:val="00CE0B5E"/>
    <w:rsid w:val="00CE1461"/>
    <w:rsid w:val="00CE186F"/>
    <w:rsid w:val="00CE2B5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421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3E9A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84F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47929"/>
    <w:rsid w:val="00D541DC"/>
    <w:rsid w:val="00D54C49"/>
    <w:rsid w:val="00D57379"/>
    <w:rsid w:val="00D61273"/>
    <w:rsid w:val="00D61ED8"/>
    <w:rsid w:val="00D633F5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07B"/>
    <w:rsid w:val="00D97799"/>
    <w:rsid w:val="00DA18E9"/>
    <w:rsid w:val="00DA1DB6"/>
    <w:rsid w:val="00DA24B0"/>
    <w:rsid w:val="00DA276C"/>
    <w:rsid w:val="00DA6B8B"/>
    <w:rsid w:val="00DA6FB9"/>
    <w:rsid w:val="00DB01EF"/>
    <w:rsid w:val="00DB048A"/>
    <w:rsid w:val="00DB17E2"/>
    <w:rsid w:val="00DB1F6B"/>
    <w:rsid w:val="00DB3A45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D75BC"/>
    <w:rsid w:val="00DE1980"/>
    <w:rsid w:val="00DE1D88"/>
    <w:rsid w:val="00DE1E02"/>
    <w:rsid w:val="00DE472E"/>
    <w:rsid w:val="00DE48FF"/>
    <w:rsid w:val="00DE5A24"/>
    <w:rsid w:val="00DE7F62"/>
    <w:rsid w:val="00DF00E9"/>
    <w:rsid w:val="00DF0350"/>
    <w:rsid w:val="00DF09EA"/>
    <w:rsid w:val="00DF2752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1AE6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161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95A"/>
    <w:rsid w:val="00E70CC7"/>
    <w:rsid w:val="00E71B41"/>
    <w:rsid w:val="00E748CC"/>
    <w:rsid w:val="00E74D5D"/>
    <w:rsid w:val="00E7507A"/>
    <w:rsid w:val="00E8200D"/>
    <w:rsid w:val="00E83B1C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24E9"/>
    <w:rsid w:val="00EC2D05"/>
    <w:rsid w:val="00EC55B3"/>
    <w:rsid w:val="00EC58B7"/>
    <w:rsid w:val="00EC5D3B"/>
    <w:rsid w:val="00EC6A0D"/>
    <w:rsid w:val="00EC734C"/>
    <w:rsid w:val="00EC7F79"/>
    <w:rsid w:val="00ED008A"/>
    <w:rsid w:val="00ED024D"/>
    <w:rsid w:val="00ED03F1"/>
    <w:rsid w:val="00ED26F2"/>
    <w:rsid w:val="00ED2B36"/>
    <w:rsid w:val="00ED333F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03A"/>
    <w:rsid w:val="00EF270A"/>
    <w:rsid w:val="00EF27AA"/>
    <w:rsid w:val="00EF27B8"/>
    <w:rsid w:val="00EF3756"/>
    <w:rsid w:val="00EF3F91"/>
    <w:rsid w:val="00EF4184"/>
    <w:rsid w:val="00EF5A9C"/>
    <w:rsid w:val="00EF6AE5"/>
    <w:rsid w:val="00EF7ED4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17A3"/>
    <w:rsid w:val="00F235DE"/>
    <w:rsid w:val="00F25C59"/>
    <w:rsid w:val="00F2700A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2B89"/>
    <w:rsid w:val="00F4441B"/>
    <w:rsid w:val="00F45C8D"/>
    <w:rsid w:val="00F46FBB"/>
    <w:rsid w:val="00F525F8"/>
    <w:rsid w:val="00F535BB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158E"/>
    <w:rsid w:val="00F84073"/>
    <w:rsid w:val="00F84141"/>
    <w:rsid w:val="00F844B6"/>
    <w:rsid w:val="00F85820"/>
    <w:rsid w:val="00F85E2D"/>
    <w:rsid w:val="00F86F49"/>
    <w:rsid w:val="00F87C16"/>
    <w:rsid w:val="00F90AC6"/>
    <w:rsid w:val="00F9180A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6742"/>
    <w:rsid w:val="00FB7719"/>
    <w:rsid w:val="00FB7AEF"/>
    <w:rsid w:val="00FC32A7"/>
    <w:rsid w:val="00FC77BE"/>
    <w:rsid w:val="00FC7F37"/>
    <w:rsid w:val="00FD1036"/>
    <w:rsid w:val="00FD74F9"/>
    <w:rsid w:val="00FE2964"/>
    <w:rsid w:val="00FE2CE8"/>
    <w:rsid w:val="00FE35CE"/>
    <w:rsid w:val="00FE45C1"/>
    <w:rsid w:val="00FE5341"/>
    <w:rsid w:val="00FE5879"/>
    <w:rsid w:val="00FE72DA"/>
    <w:rsid w:val="00FE7503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A1994D"/>
  <w15:docId w15:val="{356A0E4F-D00B-4A29-9850-0146AC75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2752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extended-textshort">
    <w:name w:val="extended-text__short"/>
    <w:basedOn w:val="a1"/>
    <w:rsid w:val="008B6173"/>
  </w:style>
  <w:style w:type="paragraph" w:styleId="af3">
    <w:name w:val="Balloon Text"/>
    <w:basedOn w:val="a0"/>
    <w:link w:val="af4"/>
    <w:semiHidden/>
    <w:unhideWhenUsed/>
    <w:rsid w:val="00533CF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533CFF"/>
    <w:rPr>
      <w:rFonts w:ascii="Segoe UI" w:hAnsi="Segoe UI" w:cs="Segoe UI"/>
      <w:sz w:val="18"/>
      <w:szCs w:val="18"/>
    </w:rPr>
  </w:style>
  <w:style w:type="paragraph" w:styleId="22">
    <w:name w:val="Body Text 2"/>
    <w:basedOn w:val="a0"/>
    <w:link w:val="23"/>
    <w:rsid w:val="007E3D6D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rsid w:val="007E3D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5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997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5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72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61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19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50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8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871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44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5756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2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24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3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662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2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94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06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2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54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78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2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66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51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12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27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646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59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65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8542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27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12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85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95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6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8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1072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8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3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27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8009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0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5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82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30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0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705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729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74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4960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89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2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53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0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20645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6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96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24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5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46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45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833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66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9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8296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2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97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849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8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1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09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56075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53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4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44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07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255F1-2CE4-4075-9427-7996F6C91F3B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F950B2-7A62-4607-93AC-AEC48C083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CB679-9DC9-4A81-8CB6-B05497A231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AB15B-A951-4EBC-99F1-61A5A920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4152</TotalTime>
  <Pages>5</Pages>
  <Words>930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Зверуго Николай Петрович</cp:lastModifiedBy>
  <cp:revision>32</cp:revision>
  <cp:lastPrinted>2021-11-02T13:34:00Z</cp:lastPrinted>
  <dcterms:created xsi:type="dcterms:W3CDTF">2021-10-21T11:04:00Z</dcterms:created>
  <dcterms:modified xsi:type="dcterms:W3CDTF">2021-11-02T13:35:00Z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