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0177" w:rsidRPr="00D93EF2" w:rsidRDefault="00E60177" w:rsidP="00111240">
      <w:pPr>
        <w:tabs>
          <w:tab w:val="left" w:leader="underscore" w:pos="3677"/>
        </w:tabs>
        <w:jc w:val="center"/>
        <w:rPr>
          <w:b/>
          <w:bCs/>
        </w:rPr>
      </w:pPr>
    </w:p>
    <w:p w:rsidR="008F43DE" w:rsidRPr="00D93EF2" w:rsidRDefault="00C32DA8" w:rsidP="00111240">
      <w:pPr>
        <w:tabs>
          <w:tab w:val="left" w:leader="underscore" w:pos="3677"/>
        </w:tabs>
        <w:jc w:val="center"/>
        <w:rPr>
          <w:b/>
          <w:bCs/>
        </w:rPr>
      </w:pPr>
      <w:r w:rsidRPr="00D93EF2">
        <w:rPr>
          <w:b/>
          <w:bCs/>
        </w:rPr>
        <w:t>ДОГОВОР ПОДРЯДА</w:t>
      </w:r>
      <w:r w:rsidR="002B3B15" w:rsidRPr="002B3B15">
        <w:rPr>
          <w:b/>
          <w:bCs/>
        </w:rPr>
        <w:t xml:space="preserve"> </w:t>
      </w:r>
      <w:r w:rsidR="002B3B15">
        <w:rPr>
          <w:b/>
          <w:bCs/>
        </w:rPr>
        <w:t xml:space="preserve">№                                   </w:t>
      </w:r>
      <w:r w:rsidRPr="00D93EF2">
        <w:rPr>
          <w:b/>
          <w:bCs/>
        </w:rPr>
        <w:t xml:space="preserve"> </w:t>
      </w:r>
      <w:r w:rsidR="008F43DE" w:rsidRPr="00D93EF2">
        <w:rPr>
          <w:b/>
          <w:bCs/>
        </w:rPr>
        <w:t xml:space="preserve">НА ВЫПОЛНЕНИЕ КОМПЛЕКСА РАБОТ </w:t>
      </w:r>
    </w:p>
    <w:p w:rsidR="008F43DE" w:rsidRPr="00D93EF2" w:rsidRDefault="008F43DE" w:rsidP="00111240">
      <w:pPr>
        <w:tabs>
          <w:tab w:val="left" w:leader="underscore" w:pos="3677"/>
        </w:tabs>
        <w:jc w:val="center"/>
        <w:rPr>
          <w:b/>
          <w:bCs/>
        </w:rPr>
      </w:pPr>
      <w:r w:rsidRPr="00D93EF2">
        <w:rPr>
          <w:b/>
          <w:bCs/>
        </w:rPr>
        <w:t xml:space="preserve">ПО СТРОИТЕЛЬСТВУ ЭНЕРГЕТИЧЕСКИХ ОБЪЕКТОВ </w:t>
      </w:r>
    </w:p>
    <w:p w:rsidR="00F75705" w:rsidRPr="00D93EF2" w:rsidRDefault="00F75705" w:rsidP="00111240">
      <w:pPr>
        <w:tabs>
          <w:tab w:val="left" w:leader="underscore" w:pos="3677"/>
        </w:tabs>
        <w:jc w:val="center"/>
        <w:rPr>
          <w:b/>
          <w:bCs/>
        </w:rPr>
      </w:pPr>
    </w:p>
    <w:p w:rsidR="00F60F1A" w:rsidRPr="00D93EF2" w:rsidRDefault="0018452E" w:rsidP="00111240">
      <w:pPr>
        <w:tabs>
          <w:tab w:val="left" w:pos="6667"/>
          <w:tab w:val="left" w:leader="underscore" w:pos="7152"/>
          <w:tab w:val="left" w:leader="underscore" w:pos="8606"/>
        </w:tabs>
        <w:jc w:val="both"/>
      </w:pPr>
      <w:r w:rsidRPr="00D93EF2">
        <w:t xml:space="preserve">г. </w:t>
      </w:r>
      <w:r w:rsidR="00821720" w:rsidRPr="00D93EF2">
        <w:t>Белгород</w:t>
      </w:r>
      <w:r w:rsidRPr="00D93EF2">
        <w:t xml:space="preserve">                                                                                    </w:t>
      </w:r>
      <w:r w:rsidR="00E07C17" w:rsidRPr="009176C9">
        <w:t xml:space="preserve">                </w:t>
      </w:r>
      <w:r w:rsidRPr="00D93EF2">
        <w:t xml:space="preserve"> </w:t>
      </w:r>
      <w:r w:rsidR="00F60F1A" w:rsidRPr="00D93EF2">
        <w:t xml:space="preserve">«____» ________ </w:t>
      </w:r>
      <w:r w:rsidR="00860F64">
        <w:t>20</w:t>
      </w:r>
      <w:r w:rsidR="00860F64" w:rsidRPr="00860F64">
        <w:t>__</w:t>
      </w:r>
      <w:r w:rsidR="00F60F1A" w:rsidRPr="00D93EF2">
        <w:t xml:space="preserve"> года</w:t>
      </w:r>
    </w:p>
    <w:p w:rsidR="005B565A" w:rsidRPr="00D93EF2" w:rsidRDefault="005B565A" w:rsidP="00111240">
      <w:pPr>
        <w:shd w:val="clear" w:color="auto" w:fill="FFFFFF"/>
        <w:ind w:firstLine="720"/>
        <w:jc w:val="both"/>
        <w:rPr>
          <w:b/>
        </w:rPr>
      </w:pPr>
    </w:p>
    <w:p w:rsidR="009176C9" w:rsidRPr="00704DA4" w:rsidRDefault="009176C9" w:rsidP="009176C9">
      <w:pPr>
        <w:shd w:val="clear" w:color="auto" w:fill="FFFFFF"/>
        <w:spacing w:before="14" w:after="14"/>
        <w:ind w:firstLine="720"/>
        <w:jc w:val="both"/>
      </w:pPr>
      <w:r w:rsidRPr="001A16C7">
        <w:rPr>
          <w:b/>
          <w:snapToGrid w:val="0"/>
        </w:rPr>
        <w:t>Публичное акционерное общество «Россети Центр</w:t>
      </w:r>
      <w:r w:rsidRPr="001A16C7">
        <w:rPr>
          <w:snapToGrid w:val="0"/>
        </w:rPr>
        <w:t xml:space="preserve">» </w:t>
      </w:r>
      <w:r w:rsidRPr="001A16C7">
        <w:rPr>
          <w:b/>
          <w:snapToGrid w:val="0"/>
        </w:rPr>
        <w:t>(филиал ПАО «Россети Центр» - «Белгородэнерго»)</w:t>
      </w:r>
      <w:r w:rsidRPr="001A16C7">
        <w:rPr>
          <w:snapToGrid w:val="0"/>
        </w:rPr>
        <w:t xml:space="preserve">, </w:t>
      </w:r>
      <w:r>
        <w:t xml:space="preserve">именуемое в дальнейшем "Заказчик", в лице _________________________________________________, действующего на основании    ______________________________________________________, с одной стороны, и _________________________________________________________, именуемое в дальнейшем "Подрядчик", в лице _____________________________, действующего на основании ___________________________________, с другой стороны, именуемые далее Сторонами, </w:t>
      </w:r>
      <w:r>
        <w:rPr>
          <w:iCs/>
        </w:rPr>
        <w:t xml:space="preserve">по результатам закупочной процедуры на право заключения договора подряда </w:t>
      </w:r>
      <w:r w:rsidRPr="000D4903">
        <w:rPr>
          <w:iCs/>
        </w:rPr>
        <w:t xml:space="preserve">ПИР, СМР и ПНР внешнего электроснабжения токоприемников объектов ТП (лот </w:t>
      </w:r>
      <w:r w:rsidR="009D2B10">
        <w:rPr>
          <w:iCs/>
        </w:rPr>
        <w:t>8500012727</w:t>
      </w:r>
      <w:r w:rsidRPr="000D4903">
        <w:rPr>
          <w:iCs/>
        </w:rPr>
        <w:t>)</w:t>
      </w:r>
      <w:r>
        <w:rPr>
          <w:iCs/>
        </w:rPr>
        <w:t>,</w:t>
      </w:r>
      <w:r w:rsidRPr="000D4903">
        <w:rPr>
          <w:iCs/>
        </w:rPr>
        <w:t xml:space="preserve"> </w:t>
      </w:r>
      <w:r>
        <w:rPr>
          <w:iCs/>
        </w:rPr>
        <w:t>объявленной извещением от ____________ № __________, на основании протокола о результатах закупочной процедуры на право заключения договора подряда от ______________,</w:t>
      </w:r>
      <w:r>
        <w:t xml:space="preserve"> заключили настоящий Договор о нижеследующем</w:t>
      </w:r>
      <w:r w:rsidRPr="001A16C7">
        <w:rPr>
          <w:bCs/>
        </w:rPr>
        <w:t>:</w:t>
      </w:r>
    </w:p>
    <w:p w:rsidR="00E60177" w:rsidRPr="00D93EF2" w:rsidRDefault="00E60177" w:rsidP="00111240">
      <w:pPr>
        <w:shd w:val="clear" w:color="auto" w:fill="FFFFFF"/>
        <w:ind w:firstLine="720"/>
        <w:jc w:val="both"/>
        <w:rPr>
          <w:bCs/>
        </w:rPr>
      </w:pPr>
    </w:p>
    <w:p w:rsidR="00893A3E" w:rsidRPr="00D93EF2" w:rsidRDefault="009B3539" w:rsidP="00111240">
      <w:pPr>
        <w:shd w:val="clear" w:color="auto" w:fill="FFFFFF"/>
        <w:ind w:firstLine="720"/>
        <w:jc w:val="center"/>
        <w:rPr>
          <w:b/>
          <w:bCs/>
        </w:rPr>
      </w:pPr>
      <w:r w:rsidRPr="00D93EF2">
        <w:rPr>
          <w:b/>
          <w:bCs/>
        </w:rPr>
        <w:t>1.</w:t>
      </w:r>
      <w:r w:rsidR="00C752E1" w:rsidRPr="00D93EF2">
        <w:rPr>
          <w:b/>
          <w:bCs/>
        </w:rPr>
        <w:t xml:space="preserve"> </w:t>
      </w:r>
      <w:r w:rsidR="0074762C" w:rsidRPr="00D93EF2">
        <w:rPr>
          <w:b/>
          <w:bCs/>
        </w:rPr>
        <w:t>ОСНОВНЫЕ ПОНЯТИЯ И ОПРЕДЕЛЕНИЯ</w:t>
      </w:r>
    </w:p>
    <w:p w:rsidR="004D177F" w:rsidRPr="00D93EF2" w:rsidRDefault="004D177F" w:rsidP="00AF0689">
      <w:pPr>
        <w:shd w:val="clear" w:color="auto" w:fill="FFFFFF"/>
        <w:ind w:firstLine="709"/>
        <w:jc w:val="both"/>
      </w:pPr>
      <w:r w:rsidRPr="00D93EF2">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сдачи – приемки выполненных работ</w:t>
      </w:r>
      <w:r w:rsidR="00120515" w:rsidRPr="00D93EF2">
        <w:rPr>
          <w:b/>
          <w:bCs/>
        </w:rPr>
        <w:t xml:space="preserve"> </w:t>
      </w:r>
      <w:r w:rsidRPr="00D93EF2">
        <w:rPr>
          <w:bCs/>
        </w:rPr>
        <w:t xml:space="preserve">- </w:t>
      </w:r>
      <w:r w:rsidRPr="00D93EF2">
        <w:t>до</w:t>
      </w:r>
      <w:r w:rsidR="00EF2F64" w:rsidRPr="00D93EF2">
        <w:t xml:space="preserve">кумент о выполнении </w:t>
      </w:r>
      <w:r w:rsidRPr="00D93EF2">
        <w:t>строительных, монтажных и пуско-наладочных работ, оформленный в установленном порядке, акты сдачи-приемки выполненных проектно-изыскательских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ввода объекта в эксплуатацию</w:t>
      </w:r>
      <w:r w:rsidRPr="00D93EF2">
        <w:rPr>
          <w:bCs/>
        </w:rPr>
        <w:t xml:space="preserve"> - </w:t>
      </w:r>
      <w:r w:rsidRPr="00D93EF2">
        <w:t>документ о сдаче объекта в целом в эксплуатацию (акт приемки законченного строительством объекта приемочной комиссией, форма приведена в Приложении №</w:t>
      </w:r>
      <w:r w:rsidR="004334F3" w:rsidRPr="00D93EF2">
        <w:t xml:space="preserve"> 1</w:t>
      </w:r>
      <w:r w:rsidR="00A5675C" w:rsidRPr="00D93EF2">
        <w:t>2</w:t>
      </w:r>
      <w:r w:rsidRPr="00D93EF2">
        <w:t xml:space="preserve"> к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Акт рабочей комиссии по приемке законченного строительством объекта</w:t>
      </w:r>
      <w:r w:rsidRPr="00D93EF2">
        <w:t xml:space="preserve"> - документ о приемке выполненных работ на объекте рабочей комиссией после проведения пусковых испытаний Подрядчиком (акт по форме Приложения № 1</w:t>
      </w:r>
      <w:r w:rsidR="00A5675C" w:rsidRPr="00D93EF2">
        <w:t>3</w:t>
      </w:r>
      <w:r w:rsidRPr="00D93EF2">
        <w:t xml:space="preserve"> к Договору); </w:t>
      </w:r>
    </w:p>
    <w:p w:rsidR="004D177F" w:rsidRPr="00D93EF2" w:rsidRDefault="004D177F" w:rsidP="00AF0689">
      <w:pPr>
        <w:shd w:val="clear" w:color="auto" w:fill="FFFFFF"/>
        <w:tabs>
          <w:tab w:val="left" w:pos="425"/>
        </w:tabs>
        <w:ind w:firstLine="709"/>
        <w:jc w:val="both"/>
      </w:pPr>
      <w:r w:rsidRPr="00D93EF2">
        <w:rPr>
          <w:b/>
          <w:bCs/>
        </w:rPr>
        <w:t>Дата ввода в эксплуатацию</w:t>
      </w:r>
      <w:r w:rsidRPr="00D93EF2">
        <w:rPr>
          <w:bCs/>
        </w:rPr>
        <w:t xml:space="preserve"> -</w:t>
      </w:r>
      <w:r w:rsidRPr="00D93EF2">
        <w:t xml:space="preserve"> дата утверждения акта ввода объекта в эксплуатацию Заказчиком, приказ об утверждении акта;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Договор</w:t>
      </w:r>
      <w:r w:rsidRPr="00D93EF2">
        <w:rPr>
          <w:bCs/>
        </w:rPr>
        <w:t xml:space="preserve"> - </w:t>
      </w:r>
      <w:r w:rsidRPr="00D93EF2">
        <w:t xml:space="preserve">настоящий документ, включая все содержащиеся в нем приложения, подписанные Заказчиком и Подрядчиком, а также дополнения и </w:t>
      </w:r>
      <w:r w:rsidRPr="00D93EF2">
        <w:rPr>
          <w:spacing w:val="-8"/>
        </w:rPr>
        <w:t>изменения к нему, которые оформлены и подписаны Сторонами в надлежащем порядке;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rPr>
      </w:pPr>
      <w:r w:rsidRPr="00D93EF2">
        <w:rPr>
          <w:b/>
          <w:bCs/>
        </w:rPr>
        <w:t>Документация</w:t>
      </w:r>
      <w:r w:rsidRPr="00D93EF2">
        <w:rPr>
          <w:bCs/>
        </w:rPr>
        <w:t xml:space="preserve">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9176C9" w:rsidRPr="001A16C7" w:rsidRDefault="009176C9" w:rsidP="009176C9">
      <w:pPr>
        <w:widowControl w:val="0"/>
        <w:tabs>
          <w:tab w:val="left" w:pos="709"/>
        </w:tabs>
        <w:autoSpaceDE w:val="0"/>
        <w:autoSpaceDN w:val="0"/>
        <w:adjustRightInd w:val="0"/>
        <w:ind w:firstLine="709"/>
        <w:jc w:val="both"/>
        <w:rPr>
          <w:bCs/>
        </w:rPr>
      </w:pPr>
      <w:r>
        <w:rPr>
          <w:b/>
          <w:bCs/>
        </w:rPr>
        <w:t>Заказчик</w:t>
      </w:r>
      <w:r>
        <w:rPr>
          <w:bCs/>
        </w:rPr>
        <w:t xml:space="preserve"> – указывается </w:t>
      </w:r>
      <w:r>
        <w:rPr>
          <w:iCs/>
        </w:rPr>
        <w:t>фирменное наименование и адрес места нахождения Заказчика</w:t>
      </w:r>
      <w:r w:rsidRPr="001A16C7">
        <w:rPr>
          <w:bCs/>
        </w:rPr>
        <w:t>;</w:t>
      </w:r>
    </w:p>
    <w:p w:rsidR="004D177F" w:rsidRPr="00D93EF2" w:rsidRDefault="004D177F" w:rsidP="00AF0689">
      <w:pPr>
        <w:ind w:firstLine="709"/>
        <w:jc w:val="both"/>
      </w:pPr>
      <w:r w:rsidRPr="00D93EF2">
        <w:rPr>
          <w:b/>
          <w:bCs/>
        </w:rPr>
        <w:t>Заводские приемо-сдаточные испытания с участием Заказчика</w:t>
      </w:r>
      <w:r w:rsidRPr="00D93EF2">
        <w:rPr>
          <w:bCs/>
        </w:rPr>
        <w:t xml:space="preserve"> - </w:t>
      </w:r>
      <w:r w:rsidRPr="00D93EF2">
        <w:t>испытания, проводимые на заводе-изготовителе с участием представителя Заказчика с целью проверки соответствия поставляемой продукции требованиям Договора и нормативной технической документации, с закупочной документацией, по программе и методике испытаний Подрядчика, согласованной с Заказчиком;</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Исполнительная документация</w:t>
      </w:r>
      <w:r w:rsidRPr="00D93EF2">
        <w:rPr>
          <w:bCs/>
        </w:rPr>
        <w:t xml:space="preserve"> - </w:t>
      </w:r>
      <w:r w:rsidRPr="00D93EF2">
        <w:t>комплект рабочей документации на проведение</w:t>
      </w:r>
      <w:r w:rsidR="00560D7E" w:rsidRPr="00D93EF2">
        <w:t xml:space="preserve"> </w:t>
      </w:r>
      <w:r w:rsidRPr="00D93EF2">
        <w:t xml:space="preserve">работ, предусмотренных настоящим Договором, с надписями о соответствии выполненных работ этой документации или внесенными в них изменениями, сделанными лицами, ответственными за производство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w:t>
      </w:r>
      <w:r w:rsidRPr="00D93EF2">
        <w:lastRenderedPageBreak/>
        <w:t>при производстве работ; акты об освидетельствовании скрытых работ и акты о промежуточной приемке отдельных ответственных конструкций; акты об индивидуальных испытаниях смонтированного оборудования; общий журнал работ, другая документация, предусмотренная строительными нормами и правилами;</w:t>
      </w:r>
    </w:p>
    <w:p w:rsidR="004D177F" w:rsidRPr="00D93EF2" w:rsidRDefault="004D177F" w:rsidP="00AF0689">
      <w:pPr>
        <w:widowControl w:val="0"/>
        <w:shd w:val="clear" w:color="auto" w:fill="FFFFFF"/>
        <w:tabs>
          <w:tab w:val="left" w:pos="709"/>
        </w:tabs>
        <w:autoSpaceDE w:val="0"/>
        <w:autoSpaceDN w:val="0"/>
        <w:adjustRightInd w:val="0"/>
        <w:ind w:firstLine="709"/>
        <w:jc w:val="both"/>
        <w:rPr>
          <w:iCs/>
        </w:rPr>
      </w:pPr>
      <w:r w:rsidRPr="00D93EF2">
        <w:rPr>
          <w:b/>
          <w:bCs/>
          <w:iCs/>
        </w:rPr>
        <w:t>Закупочная документация</w:t>
      </w:r>
      <w:r w:rsidRPr="00D93EF2">
        <w:rPr>
          <w:bCs/>
          <w:iCs/>
        </w:rPr>
        <w:t xml:space="preserve"> - </w:t>
      </w:r>
      <w:r w:rsidRPr="00D93EF2">
        <w:rPr>
          <w:iCs/>
        </w:rPr>
        <w:t>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 xml:space="preserve">Календарный план </w:t>
      </w:r>
      <w:r w:rsidRPr="00D93EF2">
        <w:t>- Приложение № 3, являющееся его неотъемлемой частью и устанавливающее сроки поставок оборудования, выполнения работ, оказания услуг и стоимость работ;</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Консервация объекта</w:t>
      </w:r>
      <w:r w:rsidRPr="00D93EF2">
        <w:rPr>
          <w:bCs/>
        </w:rPr>
        <w:t xml:space="preserve"> </w:t>
      </w:r>
      <w:r w:rsidRPr="00D93EF2">
        <w:t>- приостановление работ на объекте на длительный срок с необходимостью выполнения Подрядчиком работ по поддержанию устойчивого и безопасного состояния объекта незавершенного строительства;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rPr>
        <w:t>Линейные объекты</w:t>
      </w:r>
      <w:r w:rsidRPr="00D93EF2">
        <w:t xml:space="preserve"> – воздушные и кабельные линии электропередач 0,4-10 кВ, включая подстанции киоскового типа;</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Материалы и оборудование</w:t>
      </w:r>
      <w:r w:rsidRPr="00D93EF2">
        <w:rPr>
          <w:bCs/>
        </w:rPr>
        <w:t xml:space="preserve"> - </w:t>
      </w:r>
      <w:r w:rsidRPr="00D93EF2">
        <w:t>необходимые для выполнения работ по настоящему Договору</w:t>
      </w:r>
      <w:r w:rsidRPr="00D93EF2">
        <w:rPr>
          <w:bCs/>
        </w:rPr>
        <w:t xml:space="preserve"> </w:t>
      </w:r>
      <w:r w:rsidRPr="00D93EF2">
        <w:t xml:space="preserve">материалы, оборудование, изделия, конструкции, комплектующие изделия, строительная техника; </w:t>
      </w:r>
    </w:p>
    <w:p w:rsidR="009D2B10" w:rsidRPr="009D2B10" w:rsidRDefault="004D177F" w:rsidP="009D2B10">
      <w:pPr>
        <w:pStyle w:val="aff4"/>
        <w:ind w:left="0" w:firstLine="709"/>
        <w:jc w:val="both"/>
        <w:rPr>
          <w:i/>
        </w:rPr>
      </w:pPr>
      <w:r w:rsidRPr="00D93EF2">
        <w:rPr>
          <w:b/>
          <w:bCs/>
        </w:rPr>
        <w:t>Объект</w:t>
      </w:r>
      <w:r w:rsidR="00EF2F64" w:rsidRPr="00D93EF2">
        <w:rPr>
          <w:b/>
          <w:bCs/>
          <w:lang w:val="ru-RU"/>
        </w:rPr>
        <w:t xml:space="preserve"> </w:t>
      </w:r>
      <w:r w:rsidR="0061156C" w:rsidRPr="00D93EF2">
        <w:rPr>
          <w:bCs/>
          <w:lang w:val="ru-RU"/>
        </w:rPr>
        <w:t>–</w:t>
      </w:r>
      <w:r w:rsidR="00874ADC" w:rsidRPr="00D93EF2">
        <w:rPr>
          <w:bCs/>
          <w:lang w:val="ru-RU"/>
        </w:rPr>
        <w:t xml:space="preserve"> </w:t>
      </w:r>
      <w:r w:rsidR="009D2B10" w:rsidRPr="008A3E05">
        <w:t xml:space="preserve">выполнение работ по проектированию и строительству объекта: «Реконструкция: </w:t>
      </w:r>
      <w:r w:rsidR="009D2B10" w:rsidRPr="009712A0">
        <w:t>ВЛ 10</w:t>
      </w:r>
      <w:r w:rsidR="009D2B10">
        <w:t xml:space="preserve"> </w:t>
      </w:r>
      <w:r w:rsidR="009D2B10" w:rsidRPr="009712A0">
        <w:t>кВ №</w:t>
      </w:r>
      <w:r w:rsidR="009D2B10">
        <w:t> </w:t>
      </w:r>
      <w:r w:rsidR="009D2B10" w:rsidRPr="009712A0">
        <w:t xml:space="preserve">1 РП </w:t>
      </w:r>
      <w:r w:rsidR="009D2B10">
        <w:t xml:space="preserve">10 кВ </w:t>
      </w:r>
      <w:r w:rsidR="009D2B10" w:rsidRPr="009712A0">
        <w:t>Репное</w:t>
      </w:r>
      <w:r w:rsidR="009D2B10">
        <w:t xml:space="preserve"> (инв. № </w:t>
      </w:r>
      <w:r w:rsidR="009D2B10" w:rsidRPr="00060EF4">
        <w:t>SRSK-00</w:t>
      </w:r>
      <w:r w:rsidR="009D2B10">
        <w:t xml:space="preserve">, наименование по бух. учету </w:t>
      </w:r>
      <w:r w:rsidR="009D2B10" w:rsidRPr="00060EF4">
        <w:t>ОБЪЕКТЫ РСК</w:t>
      </w:r>
      <w:r w:rsidR="009D2B10">
        <w:t xml:space="preserve">), кабельного участка </w:t>
      </w:r>
      <w:r w:rsidR="009D2B10" w:rsidRPr="009712A0">
        <w:t>ВЛ 10</w:t>
      </w:r>
      <w:r w:rsidR="009D2B10">
        <w:t xml:space="preserve"> </w:t>
      </w:r>
      <w:r w:rsidR="009D2B10" w:rsidRPr="009712A0">
        <w:t>кВ №</w:t>
      </w:r>
      <w:r w:rsidR="009D2B10">
        <w:t> 7</w:t>
      </w:r>
      <w:r w:rsidR="009D2B10" w:rsidRPr="009712A0">
        <w:t xml:space="preserve"> </w:t>
      </w:r>
      <w:r w:rsidR="009D2B10">
        <w:t>ПС</w:t>
      </w:r>
      <w:r w:rsidR="009D2B10" w:rsidRPr="009712A0">
        <w:t xml:space="preserve"> </w:t>
      </w:r>
      <w:r w:rsidR="009D2B10">
        <w:t>35/10 кВ Новая Деревня (инв. № </w:t>
      </w:r>
      <w:r w:rsidR="009D2B10" w:rsidRPr="00060EF4">
        <w:t>134260Ю</w:t>
      </w:r>
      <w:r w:rsidR="009D2B10">
        <w:t xml:space="preserve">, наименование по бух. учету </w:t>
      </w:r>
      <w:r w:rsidR="009D2B10" w:rsidRPr="00060EF4">
        <w:t>ВЛ 10 кВ №7  ПС Н. ДЕРЕВНЯ</w:t>
      </w:r>
      <w:r w:rsidR="009D2B10">
        <w:t>).</w:t>
      </w:r>
      <w:r w:rsidR="009D2B10">
        <w:rPr>
          <w:lang w:val="ru-RU"/>
        </w:rPr>
        <w:t xml:space="preserve"> </w:t>
      </w:r>
      <w:r w:rsidR="009D2B10" w:rsidRPr="008A3E05">
        <w:t xml:space="preserve">Строительство: </w:t>
      </w:r>
      <w:r w:rsidR="009D2B10">
        <w:t xml:space="preserve">ВЛ 10 </w:t>
      </w:r>
      <w:r w:rsidR="009D2B10" w:rsidRPr="005C07B6">
        <w:t xml:space="preserve">кВ, КЛ </w:t>
      </w:r>
      <w:r w:rsidR="009D2B10">
        <w:t>10</w:t>
      </w:r>
      <w:r w:rsidR="009D2B10" w:rsidRPr="005C07B6">
        <w:t xml:space="preserve"> кВ, 2КТП-</w:t>
      </w:r>
      <w:r w:rsidR="009D2B10">
        <w:t>63</w:t>
      </w:r>
      <w:r w:rsidR="009D2B10" w:rsidRPr="005C07B6">
        <w:t>0/</w:t>
      </w:r>
      <w:r w:rsidR="009D2B10">
        <w:t>10</w:t>
      </w:r>
      <w:r w:rsidR="009D2B10" w:rsidRPr="005C07B6">
        <w:t>/0,4-</w:t>
      </w:r>
      <w:r w:rsidR="009D2B10">
        <w:t>п</w:t>
      </w:r>
      <w:r w:rsidR="009D2B10">
        <w:t xml:space="preserve"> К/К, КЛ 0,4 кВ, РП 0,4 кВ</w:t>
      </w:r>
      <w:r w:rsidR="009D2B10">
        <w:rPr>
          <w:lang w:val="ru-RU"/>
        </w:rPr>
        <w:t xml:space="preserve"> </w:t>
      </w:r>
      <w:r w:rsidR="009D2B10" w:rsidRPr="005C07B6">
        <w:t xml:space="preserve">для обеспечения технологического присоединения энергопринимающих устройств </w:t>
      </w:r>
      <w:r w:rsidR="009D2B10" w:rsidRPr="0035296A">
        <w:t>станции водоподготовки</w:t>
      </w:r>
      <w:r w:rsidR="009D2B10" w:rsidRPr="005C07B6">
        <w:t>»</w:t>
      </w:r>
      <w:r w:rsidR="009D2B10">
        <w:t>.</w:t>
      </w:r>
      <w:r w:rsidR="009D2B10">
        <w:rPr>
          <w:lang w:val="ru-RU"/>
        </w:rPr>
        <w:t xml:space="preserve"> </w:t>
      </w:r>
      <w:r w:rsidR="009D2B10" w:rsidRPr="005C07B6">
        <w:rPr>
          <w:b/>
        </w:rPr>
        <w:t>Заявитель:</w:t>
      </w:r>
      <w:r w:rsidR="009D2B10" w:rsidRPr="005C07B6">
        <w:rPr>
          <w:bCs/>
          <w:iCs/>
        </w:rPr>
        <w:t xml:space="preserve"> </w:t>
      </w:r>
      <w:r w:rsidR="009D2B10" w:rsidRPr="0035296A">
        <w:t>АО «Белгородская ипотечная корпорация»</w:t>
      </w:r>
      <w:r w:rsidR="009D2B10">
        <w:rPr>
          <w:i/>
          <w:lang w:val="ru-RU"/>
        </w:rPr>
        <w:t xml:space="preserve">. </w:t>
      </w:r>
      <w:r w:rsidR="009D2B10" w:rsidRPr="00BD3F60">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278"/>
      </w:tblGrid>
      <w:tr w:rsidR="009D2B10" w:rsidRPr="00BD3F60" w:rsidTr="00B6241B">
        <w:trPr>
          <w:cantSplit/>
          <w:trHeight w:val="20"/>
        </w:trPr>
        <w:tc>
          <w:tcPr>
            <w:tcW w:w="1951" w:type="dxa"/>
            <w:vAlign w:val="center"/>
          </w:tcPr>
          <w:p w:rsidR="009D2B10" w:rsidRPr="00BD3F60" w:rsidRDefault="009D2B10" w:rsidP="009D2B10">
            <w:pPr>
              <w:pStyle w:val="aff4"/>
              <w:ind w:left="0"/>
              <w:jc w:val="both"/>
            </w:pPr>
            <w:r w:rsidRPr="00BD3F60">
              <w:t>Район</w:t>
            </w:r>
          </w:p>
        </w:tc>
        <w:tc>
          <w:tcPr>
            <w:tcW w:w="2552" w:type="dxa"/>
            <w:vAlign w:val="center"/>
          </w:tcPr>
          <w:p w:rsidR="009D2B10" w:rsidRPr="00BD3F60" w:rsidRDefault="009D2B10" w:rsidP="009D2B10">
            <w:pPr>
              <w:pStyle w:val="aff4"/>
              <w:ind w:left="0"/>
              <w:jc w:val="both"/>
            </w:pPr>
            <w:r w:rsidRPr="00BD3F60">
              <w:t>Населенный пункт</w:t>
            </w:r>
          </w:p>
        </w:tc>
        <w:tc>
          <w:tcPr>
            <w:tcW w:w="5278" w:type="dxa"/>
            <w:vAlign w:val="center"/>
          </w:tcPr>
          <w:p w:rsidR="009D2B10" w:rsidRPr="00BD3F60" w:rsidRDefault="009D2B10" w:rsidP="009D2B10">
            <w:pPr>
              <w:pStyle w:val="aff4"/>
              <w:ind w:left="0"/>
              <w:jc w:val="both"/>
            </w:pPr>
            <w:r w:rsidRPr="00BD3F60">
              <w:t>Кадастровый номер земельного участка на котором располагаются энергопринимающие устройства Заявителя</w:t>
            </w:r>
          </w:p>
        </w:tc>
      </w:tr>
      <w:tr w:rsidR="009D2B10" w:rsidRPr="00BD3F60" w:rsidTr="00B6241B">
        <w:trPr>
          <w:cantSplit/>
          <w:trHeight w:val="20"/>
        </w:trPr>
        <w:tc>
          <w:tcPr>
            <w:tcW w:w="1951" w:type="dxa"/>
            <w:vAlign w:val="center"/>
          </w:tcPr>
          <w:p w:rsidR="009D2B10" w:rsidRPr="00D64266" w:rsidRDefault="009D2B10" w:rsidP="009D2B10">
            <w:pPr>
              <w:pStyle w:val="aff4"/>
              <w:ind w:left="0"/>
              <w:jc w:val="both"/>
              <w:rPr>
                <w:lang w:eastAsia="ru-RU"/>
              </w:rPr>
            </w:pPr>
            <w:r>
              <w:t>Белгород</w:t>
            </w:r>
            <w:r w:rsidRPr="00D64266">
              <w:t>ский</w:t>
            </w:r>
          </w:p>
        </w:tc>
        <w:tc>
          <w:tcPr>
            <w:tcW w:w="2552" w:type="dxa"/>
            <w:vAlign w:val="center"/>
          </w:tcPr>
          <w:p w:rsidR="009D2B10" w:rsidRPr="0035296A" w:rsidRDefault="009D2B10" w:rsidP="009D2B10">
            <w:pPr>
              <w:pStyle w:val="aff4"/>
              <w:ind w:left="0"/>
              <w:jc w:val="both"/>
              <w:rPr>
                <w:lang w:eastAsia="ru-RU"/>
              </w:rPr>
            </w:pPr>
            <w:r w:rsidRPr="0035296A">
              <w:t>ЗАО «Агрофирма-Дубовое»</w:t>
            </w:r>
          </w:p>
        </w:tc>
        <w:tc>
          <w:tcPr>
            <w:tcW w:w="5278" w:type="dxa"/>
            <w:vAlign w:val="center"/>
          </w:tcPr>
          <w:p w:rsidR="009D2B10" w:rsidRPr="0035296A" w:rsidRDefault="009D2B10" w:rsidP="009D2B10">
            <w:pPr>
              <w:jc w:val="both"/>
            </w:pPr>
            <w:r w:rsidRPr="0035296A">
              <w:t>31:15:1205003:28</w:t>
            </w:r>
          </w:p>
        </w:tc>
      </w:tr>
    </w:tbl>
    <w:p w:rsidR="004D177F" w:rsidRPr="00D93EF2" w:rsidRDefault="004D177F" w:rsidP="009D2B10">
      <w:pPr>
        <w:pStyle w:val="afff0"/>
        <w:ind w:firstLine="709"/>
        <w:jc w:val="both"/>
      </w:pPr>
      <w:r w:rsidRPr="00D93EF2">
        <w:rPr>
          <w:b/>
          <w:bCs/>
        </w:rPr>
        <w:t xml:space="preserve">Обязательные требования безопасности </w:t>
      </w:r>
      <w:r w:rsidRPr="00D93EF2">
        <w:rPr>
          <w:bCs/>
        </w:rPr>
        <w:t xml:space="preserve">- </w:t>
      </w:r>
      <w:r w:rsidRPr="00D93EF2">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9176C9" w:rsidRPr="001A16C7" w:rsidRDefault="009176C9" w:rsidP="009176C9">
      <w:pPr>
        <w:widowControl w:val="0"/>
        <w:shd w:val="clear" w:color="auto" w:fill="FFFFFF"/>
        <w:tabs>
          <w:tab w:val="left" w:pos="709"/>
        </w:tabs>
        <w:autoSpaceDE w:val="0"/>
        <w:autoSpaceDN w:val="0"/>
        <w:adjustRightInd w:val="0"/>
        <w:spacing w:before="14" w:after="14"/>
        <w:ind w:firstLine="720"/>
        <w:jc w:val="both"/>
        <w:rPr>
          <w:iCs/>
        </w:rPr>
      </w:pPr>
      <w:r>
        <w:rPr>
          <w:b/>
          <w:bCs/>
        </w:rPr>
        <w:t>Подрядчик</w:t>
      </w:r>
      <w:r>
        <w:rPr>
          <w:bCs/>
        </w:rPr>
        <w:t xml:space="preserve"> – указывается </w:t>
      </w:r>
      <w:r>
        <w:rPr>
          <w:iCs/>
        </w:rPr>
        <w:t>фирменное наименование и адрес места нахождения</w:t>
      </w:r>
      <w:r>
        <w:rPr>
          <w:i/>
          <w:iCs/>
        </w:rPr>
        <w:t xml:space="preserve"> </w:t>
      </w:r>
      <w:r>
        <w:rPr>
          <w:iCs/>
        </w:rPr>
        <w:t>Подрядчика);</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Поставка</w:t>
      </w:r>
      <w:r w:rsidRPr="00D93EF2">
        <w:rPr>
          <w:bCs/>
        </w:rPr>
        <w:t xml:space="preserve"> - </w:t>
      </w:r>
      <w:r w:rsidRPr="00D93EF2">
        <w:t>осуществление Подрядчиком закупки и доставки на объект оборудования и материально-технических ресурсов, необходимых для выполнения работ по настоящему Договору;</w:t>
      </w:r>
    </w:p>
    <w:p w:rsidR="004D177F" w:rsidRPr="00D93EF2" w:rsidRDefault="004D177F" w:rsidP="00AF0689">
      <w:pPr>
        <w:autoSpaceDE w:val="0"/>
        <w:autoSpaceDN w:val="0"/>
        <w:adjustRightInd w:val="0"/>
        <w:ind w:firstLine="709"/>
        <w:jc w:val="both"/>
      </w:pPr>
      <w:r w:rsidRPr="00D93EF2">
        <w:rPr>
          <w:b/>
          <w:bCs/>
        </w:rPr>
        <w:t>Предпусковые испытания</w:t>
      </w:r>
      <w:r w:rsidRPr="00D93EF2">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Пусковые испытания</w:t>
      </w:r>
      <w:r w:rsidRPr="00D93EF2">
        <w:rPr>
          <w:bCs/>
        </w:rPr>
        <w:t xml:space="preserve"> - </w:t>
      </w:r>
      <w:r w:rsidRPr="00D93EF2">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под нагрузкой;  </w:t>
      </w:r>
    </w:p>
    <w:p w:rsidR="004D177F" w:rsidRPr="00D93EF2" w:rsidRDefault="004D177F" w:rsidP="00AF0689">
      <w:pPr>
        <w:ind w:firstLine="709"/>
        <w:jc w:val="both"/>
      </w:pPr>
      <w:r w:rsidRPr="00D93EF2">
        <w:rPr>
          <w:b/>
          <w:bCs/>
        </w:rPr>
        <w:t>Поставщик</w:t>
      </w:r>
      <w:r w:rsidRPr="00D93EF2">
        <w:t xml:space="preserve"> - юридическое лицо, осуществляющее по Договору с Подрядчиком поставку материалов и оборудования, необходимых для осуществления работ по настоящему Договору;</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Работы</w:t>
      </w:r>
      <w:r w:rsidRPr="00D93EF2">
        <w:rPr>
          <w:bCs/>
        </w:rPr>
        <w:t xml:space="preserve"> – проектно-изыскательские, </w:t>
      </w:r>
      <w:r w:rsidRPr="00D93EF2">
        <w:t xml:space="preserve">общестроительные, монтажные и пуско-наладочные и/или иные работы, подлежащие выполнению Подрядчиком в соответствии с условиями </w:t>
      </w:r>
      <w:r w:rsidRPr="00D93EF2">
        <w:lastRenderedPageBreak/>
        <w:t>настоящего Договора, а также гарантийное обслуживание объекта и устранение дефектов.</w:t>
      </w:r>
      <w:r w:rsidRPr="00D93EF2">
        <w:rPr>
          <w:bCs/>
        </w:rPr>
        <w:t xml:space="preserve"> </w:t>
      </w:r>
      <w:r w:rsidRPr="00D93EF2">
        <w:t>Сопутствующие работы и услуги</w:t>
      </w:r>
      <w:r w:rsidRPr="00D93EF2">
        <w:rPr>
          <w:bCs/>
        </w:rPr>
        <w:t xml:space="preserve"> </w:t>
      </w:r>
      <w:r w:rsidRPr="00D93EF2">
        <w:t>означают работы и услуги, необходимые для осуществления доставки оборудования на объект (транспортировка, погрузочно-разгрузочные работы, страхование),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4D177F" w:rsidRPr="00D93EF2" w:rsidRDefault="004D177F" w:rsidP="00AF0689">
      <w:pPr>
        <w:ind w:firstLine="709"/>
        <w:jc w:val="both"/>
      </w:pPr>
      <w:r w:rsidRPr="00D93EF2">
        <w:rPr>
          <w:b/>
          <w:bCs/>
        </w:rPr>
        <w:t xml:space="preserve">Субподрядчик </w:t>
      </w:r>
      <w:r w:rsidRPr="00D93EF2">
        <w:rPr>
          <w:bCs/>
        </w:rPr>
        <w:t xml:space="preserve">- </w:t>
      </w:r>
      <w:r w:rsidRPr="00D93EF2">
        <w:t>юридическое лицо, нанимаемое Подрядчиком для выполнения работ и оказания услуг в рамках настоящего Договора;</w:t>
      </w:r>
    </w:p>
    <w:p w:rsidR="004D177F" w:rsidRPr="00D93EF2" w:rsidRDefault="004D177F" w:rsidP="00AF0689">
      <w:pPr>
        <w:ind w:firstLine="709"/>
        <w:jc w:val="both"/>
      </w:pPr>
      <w:r w:rsidRPr="00D93EF2">
        <w:rPr>
          <w:b/>
          <w:bCs/>
        </w:rPr>
        <w:t>Стороны</w:t>
      </w:r>
      <w:r w:rsidRPr="00D93EF2">
        <w:t xml:space="preserve"> - Заказчик и Подрядчик в значениях, указанных выше;</w:t>
      </w:r>
    </w:p>
    <w:p w:rsidR="004D177F" w:rsidRPr="00D93EF2" w:rsidRDefault="004D177F" w:rsidP="00AF0689">
      <w:pPr>
        <w:widowControl w:val="0"/>
        <w:shd w:val="clear" w:color="auto" w:fill="FFFFFF"/>
        <w:tabs>
          <w:tab w:val="left" w:pos="709"/>
        </w:tabs>
        <w:autoSpaceDE w:val="0"/>
        <w:autoSpaceDN w:val="0"/>
        <w:adjustRightInd w:val="0"/>
        <w:ind w:firstLine="709"/>
        <w:jc w:val="both"/>
        <w:rPr>
          <w:bCs/>
          <w:iCs/>
        </w:rPr>
      </w:pPr>
      <w:r w:rsidRPr="00D93EF2">
        <w:rPr>
          <w:b/>
          <w:bCs/>
        </w:rPr>
        <w:t>Строительная площадка</w:t>
      </w:r>
      <w:r w:rsidRPr="00D93EF2">
        <w:rPr>
          <w:bCs/>
        </w:rPr>
        <w:t xml:space="preserve"> - </w:t>
      </w:r>
      <w:r w:rsidRPr="00D93EF2">
        <w:t xml:space="preserve">предоставленный Заказчиком Подрядчику на период выполнения всех работ в рамках настоящего Договора земельный участок (кроме земельных участков под линейные объекты); </w:t>
      </w:r>
    </w:p>
    <w:p w:rsidR="004D177F" w:rsidRPr="00D93EF2" w:rsidRDefault="004D177F" w:rsidP="00AF0689">
      <w:pPr>
        <w:widowControl w:val="0"/>
        <w:shd w:val="clear" w:color="auto" w:fill="FFFFFF"/>
        <w:tabs>
          <w:tab w:val="left" w:pos="709"/>
        </w:tabs>
        <w:autoSpaceDE w:val="0"/>
        <w:autoSpaceDN w:val="0"/>
        <w:adjustRightInd w:val="0"/>
        <w:ind w:firstLine="709"/>
        <w:jc w:val="both"/>
      </w:pPr>
      <w:r w:rsidRPr="00D93EF2">
        <w:rPr>
          <w:b/>
          <w:bCs/>
        </w:rPr>
        <w:t>Скрытые работы</w:t>
      </w:r>
      <w:r w:rsidRPr="00D93EF2">
        <w:rPr>
          <w:bCs/>
        </w:rPr>
        <w:t xml:space="preserve"> - р</w:t>
      </w:r>
      <w:r w:rsidRPr="00D93EF2">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4D177F" w:rsidRPr="00D93EF2" w:rsidRDefault="004D177F" w:rsidP="00AF0689">
      <w:pPr>
        <w:autoSpaceDE w:val="0"/>
        <w:autoSpaceDN w:val="0"/>
        <w:adjustRightInd w:val="0"/>
        <w:ind w:firstLine="709"/>
        <w:jc w:val="both"/>
        <w:rPr>
          <w:spacing w:val="-4"/>
        </w:rPr>
      </w:pPr>
      <w:r w:rsidRPr="00D93EF2">
        <w:rPr>
          <w:b/>
          <w:bCs/>
        </w:rPr>
        <w:t>Цена Договора</w:t>
      </w:r>
      <w:r w:rsidRPr="00D93EF2">
        <w:rPr>
          <w:bCs/>
        </w:rPr>
        <w:t xml:space="preserve"> - </w:t>
      </w:r>
      <w:r w:rsidRPr="00D93EF2">
        <w:t xml:space="preserve">сумма, которая должна быть выплачена Подрядчику в </w:t>
      </w:r>
      <w:r w:rsidRPr="00D93EF2">
        <w:rPr>
          <w:spacing w:val="-4"/>
        </w:rPr>
        <w:t>рамках Договора за полное и надлежащее выполнение своих обязательств по Договору.</w:t>
      </w:r>
    </w:p>
    <w:p w:rsidR="00111240" w:rsidRPr="00D93EF2" w:rsidRDefault="00111240" w:rsidP="00AF0689">
      <w:pPr>
        <w:autoSpaceDE w:val="0"/>
        <w:autoSpaceDN w:val="0"/>
        <w:adjustRightInd w:val="0"/>
        <w:ind w:firstLine="709"/>
        <w:jc w:val="both"/>
        <w:rPr>
          <w:spacing w:val="-4"/>
        </w:rPr>
      </w:pPr>
    </w:p>
    <w:p w:rsidR="00893A3E" w:rsidRPr="00D93EF2" w:rsidRDefault="00A30DFF" w:rsidP="00C752E1">
      <w:pPr>
        <w:numPr>
          <w:ilvl w:val="0"/>
          <w:numId w:val="1"/>
        </w:numPr>
        <w:tabs>
          <w:tab w:val="clear" w:pos="1440"/>
          <w:tab w:val="left" w:pos="284"/>
        </w:tabs>
        <w:autoSpaceDE w:val="0"/>
        <w:autoSpaceDN w:val="0"/>
        <w:adjustRightInd w:val="0"/>
        <w:ind w:left="0" w:firstLine="0"/>
        <w:jc w:val="center"/>
        <w:rPr>
          <w:b/>
          <w:bCs/>
        </w:rPr>
      </w:pPr>
      <w:r w:rsidRPr="00D93EF2">
        <w:rPr>
          <w:b/>
          <w:bCs/>
        </w:rPr>
        <w:t xml:space="preserve">ПРЕДМЕТ </w:t>
      </w:r>
      <w:r w:rsidR="0074762C" w:rsidRPr="00D93EF2">
        <w:rPr>
          <w:b/>
          <w:bCs/>
        </w:rPr>
        <w:t>ДОГОВОРА</w:t>
      </w:r>
    </w:p>
    <w:p w:rsidR="00D70E1A" w:rsidRPr="00D93EF2" w:rsidRDefault="00D70E1A" w:rsidP="00AF0689">
      <w:pPr>
        <w:numPr>
          <w:ilvl w:val="1"/>
          <w:numId w:val="1"/>
        </w:numPr>
        <w:shd w:val="clear" w:color="auto" w:fill="FFFFFF"/>
        <w:tabs>
          <w:tab w:val="clear" w:pos="1440"/>
          <w:tab w:val="left" w:pos="709"/>
          <w:tab w:val="num" w:pos="1260"/>
          <w:tab w:val="num" w:pos="2580"/>
        </w:tabs>
        <w:ind w:left="0" w:firstLine="720"/>
        <w:jc w:val="both"/>
      </w:pPr>
      <w:r w:rsidRPr="00D93EF2">
        <w:t xml:space="preserve">По настоящему Договору Подрядчик обязуется по заданию Заказчика </w:t>
      </w:r>
      <w:r w:rsidRPr="00D93EF2">
        <w:rPr>
          <w:b/>
        </w:rPr>
        <w:t xml:space="preserve">выполнить следующий комплекс работ и сдать результаты работ Заказчику:  </w:t>
      </w:r>
    </w:p>
    <w:p w:rsidR="00D70E1A" w:rsidRPr="00D93EF2" w:rsidRDefault="00D70E1A" w:rsidP="00AF0689">
      <w:pPr>
        <w:shd w:val="clear" w:color="auto" w:fill="FFFFFF"/>
        <w:tabs>
          <w:tab w:val="left" w:pos="709"/>
        </w:tabs>
        <w:jc w:val="both"/>
      </w:pPr>
      <w:r w:rsidRPr="00D93EF2">
        <w:t xml:space="preserve">            2.1.1. Проектно-изыскательские</w:t>
      </w:r>
      <w:r w:rsidRPr="00D93EF2">
        <w:rPr>
          <w:b/>
        </w:rPr>
        <w:t xml:space="preserve"> </w:t>
      </w:r>
      <w:r w:rsidRPr="00D93EF2">
        <w:t>работы в соответствии с Техническим заданием</w:t>
      </w:r>
      <w:r w:rsidR="00CC7933" w:rsidRPr="00D93EF2">
        <w:t xml:space="preserve"> и Исходными данными Заказчика (Приложения № </w:t>
      </w:r>
      <w:r w:rsidR="00A5675C" w:rsidRPr="00D93EF2">
        <w:t>6</w:t>
      </w:r>
      <w:r w:rsidR="00860CF2" w:rsidRPr="00D93EF2">
        <w:t xml:space="preserve"> и № </w:t>
      </w:r>
      <w:r w:rsidR="00A5675C" w:rsidRPr="00D93EF2">
        <w:t>7</w:t>
      </w:r>
      <w:r w:rsidR="00CC7933" w:rsidRPr="00D93EF2">
        <w:t xml:space="preserve"> к настоящему Договору)</w:t>
      </w:r>
      <w:r w:rsidRPr="00D93EF2">
        <w:t xml:space="preserve">; </w:t>
      </w:r>
    </w:p>
    <w:p w:rsidR="00D70E1A" w:rsidRPr="00D93EF2" w:rsidRDefault="00D70E1A" w:rsidP="00AF0689">
      <w:pPr>
        <w:shd w:val="clear" w:color="auto" w:fill="FFFFFF"/>
        <w:tabs>
          <w:tab w:val="left" w:pos="709"/>
        </w:tabs>
        <w:jc w:val="both"/>
      </w:pPr>
      <w:r w:rsidRPr="00D93EF2">
        <w:rPr>
          <w:i/>
        </w:rPr>
        <w:t xml:space="preserve">           </w:t>
      </w:r>
      <w:r w:rsidRPr="00D93EF2">
        <w:t>2.1.2. Выполнить строительно-монтажные</w:t>
      </w:r>
      <w:r w:rsidR="00CC7933" w:rsidRPr="00D93EF2">
        <w:t xml:space="preserve"> и пуско</w:t>
      </w:r>
      <w:r w:rsidRPr="00D93EF2">
        <w:t xml:space="preserve">наладочные работы в соответствии </w:t>
      </w:r>
      <w:r w:rsidRPr="00D93EF2">
        <w:rPr>
          <w:lang w:val="en-US"/>
        </w:rPr>
        <w:t>c</w:t>
      </w:r>
      <w:r w:rsidR="00C70A2E" w:rsidRPr="00D93EF2">
        <w:t xml:space="preserve"> Приложениями</w:t>
      </w:r>
      <w:r w:rsidRPr="00D93EF2">
        <w:t xml:space="preserve"> № </w:t>
      </w:r>
      <w:r w:rsidR="00897EB5" w:rsidRPr="00D93EF2">
        <w:t>1</w:t>
      </w:r>
      <w:r w:rsidR="00C70A2E" w:rsidRPr="00D93EF2">
        <w:t xml:space="preserve">, № </w:t>
      </w:r>
      <w:r w:rsidR="00A5675C" w:rsidRPr="00D93EF2">
        <w:t>6</w:t>
      </w:r>
      <w:r w:rsidR="00C70A2E" w:rsidRPr="00D93EF2">
        <w:t>, № 1</w:t>
      </w:r>
      <w:r w:rsidR="00A5675C" w:rsidRPr="00D93EF2">
        <w:t>1</w:t>
      </w:r>
      <w:r w:rsidRPr="00D93EF2">
        <w:t xml:space="preserve"> к настоящему Договору.</w:t>
      </w:r>
    </w:p>
    <w:p w:rsidR="00D70E1A" w:rsidRPr="00D93EF2" w:rsidRDefault="00D70E1A" w:rsidP="00AF0689">
      <w:pPr>
        <w:shd w:val="clear" w:color="auto" w:fill="FFFFFF"/>
        <w:tabs>
          <w:tab w:val="left" w:pos="709"/>
        </w:tabs>
        <w:jc w:val="both"/>
      </w:pPr>
      <w:r w:rsidRPr="00D93EF2">
        <w:tab/>
        <w:t>2.2. Заказчик обязуется принять результат работ и оплатить его в порядке, предусмотренном настоящим Договором.</w:t>
      </w:r>
    </w:p>
    <w:p w:rsidR="009176C9" w:rsidRPr="001A16C7" w:rsidRDefault="009176C9" w:rsidP="009176C9">
      <w:pPr>
        <w:shd w:val="clear" w:color="auto" w:fill="FFFFFF"/>
        <w:ind w:firstLine="709"/>
        <w:jc w:val="both"/>
      </w:pPr>
      <w:r w:rsidRPr="001A16C7">
        <w:t xml:space="preserve">2.3. </w:t>
      </w:r>
      <w:r>
        <w:t xml:space="preserve">Подрядчик осуществляет работы, указанные в пункте 2.1.1. настоящего Договора, на основании Свидетельств о допуске к работам, полученном в саморегулируемой организации (СРО) проектировщиков _____________ </w:t>
      </w:r>
      <w:r>
        <w:rPr>
          <w:i/>
        </w:rPr>
        <w:t>(указываются реквизиты документа</w:t>
      </w:r>
      <w:r w:rsidRPr="001A16C7">
        <w:t>)</w:t>
      </w:r>
    </w:p>
    <w:p w:rsidR="009176C9" w:rsidRPr="001A16C7" w:rsidRDefault="009176C9" w:rsidP="009176C9">
      <w:pPr>
        <w:shd w:val="clear" w:color="auto" w:fill="FFFFFF"/>
        <w:ind w:firstLine="709"/>
        <w:jc w:val="both"/>
      </w:pPr>
      <w:r>
        <w:t xml:space="preserve">2.4. Подрядчик осуществляет работы, указанные в пункте 2.1.2. настоящего Договора, на основании Свидетельств о допуске к работам, полученном в саморегулируемой организации (СРО) строителей _______________ </w:t>
      </w:r>
      <w:r>
        <w:rPr>
          <w:i/>
        </w:rPr>
        <w:t>(указываются реквизиты документа</w:t>
      </w:r>
      <w:r w:rsidRPr="001A16C7">
        <w:t xml:space="preserve">). </w:t>
      </w:r>
    </w:p>
    <w:p w:rsidR="00D70E1A" w:rsidRPr="00D93EF2" w:rsidRDefault="00897EB5" w:rsidP="00AF0689">
      <w:pPr>
        <w:shd w:val="clear" w:color="auto" w:fill="FFFFFF"/>
        <w:ind w:firstLine="720"/>
        <w:jc w:val="both"/>
      </w:pPr>
      <w:r w:rsidRPr="00D93EF2">
        <w:t xml:space="preserve">2.5. </w:t>
      </w:r>
      <w:r w:rsidR="00D70E1A" w:rsidRPr="00D93EF2">
        <w:t>Работы, предусмотренные п. 2.1.1. настоящего Договора, выполняются Подрядчиком в полном соотв</w:t>
      </w:r>
      <w:r w:rsidRPr="00D93EF2">
        <w:t xml:space="preserve">етствии с Техническим заданием и Исходными данными Заказчика (Приложения № </w:t>
      </w:r>
      <w:r w:rsidR="00A5675C" w:rsidRPr="00D93EF2">
        <w:t>6</w:t>
      </w:r>
      <w:r w:rsidRPr="00D93EF2">
        <w:t xml:space="preserve"> и № </w:t>
      </w:r>
      <w:r w:rsidR="00A5675C" w:rsidRPr="00D93EF2">
        <w:t>7</w:t>
      </w:r>
      <w:r w:rsidRPr="00D93EF2">
        <w:t xml:space="preserve"> к настоящему Договору)</w:t>
      </w:r>
      <w:r w:rsidR="00D70E1A" w:rsidRPr="00D93EF2">
        <w:t>. В случае необходимости, на основании решения Заказчика Техническое задание может быть изменено в порядке, определенном Договором и действующим законодательством Российской Федерации.</w:t>
      </w:r>
    </w:p>
    <w:p w:rsidR="00D70E1A" w:rsidRPr="00D93EF2" w:rsidRDefault="00D70E1A" w:rsidP="00AF0689">
      <w:pPr>
        <w:shd w:val="clear" w:color="auto" w:fill="FFFFFF"/>
        <w:ind w:firstLine="720"/>
        <w:jc w:val="both"/>
      </w:pPr>
      <w:r w:rsidRPr="00D93EF2">
        <w:t>2.6. Работы, предусмотренные п. 2.1.2. настоящего Договора, выполняются Подрядчиком в полном соответствии с утвержденной Заказчиком, проектно-сметной документацией.</w:t>
      </w:r>
    </w:p>
    <w:p w:rsidR="00D70E1A" w:rsidRPr="00D93EF2" w:rsidRDefault="00D70E1A" w:rsidP="00AF0689">
      <w:pPr>
        <w:shd w:val="clear" w:color="auto" w:fill="FFFFFF"/>
        <w:ind w:firstLine="720"/>
        <w:jc w:val="both"/>
      </w:pPr>
      <w:r w:rsidRPr="00D93EF2">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CC7933" w:rsidRPr="00D93EF2">
        <w:t>1</w:t>
      </w:r>
      <w:r w:rsidR="00A5675C" w:rsidRPr="00D93EF2">
        <w:t>1</w:t>
      </w:r>
      <w:r w:rsidRPr="00D93EF2">
        <w:t>) с момента ее утверждения Заказчиком.</w:t>
      </w:r>
    </w:p>
    <w:p w:rsidR="00D70E1A" w:rsidRPr="00D93EF2" w:rsidRDefault="00D70E1A" w:rsidP="00AF0689">
      <w:pPr>
        <w:shd w:val="clear" w:color="auto" w:fill="FFFFFF"/>
        <w:ind w:firstLine="720"/>
        <w:jc w:val="both"/>
      </w:pPr>
      <w:r w:rsidRPr="00D93EF2">
        <w:t xml:space="preserve">2.7. Подрядчик приступает к выполнению работ предусмотренных п. 2.1.2. настоящего Договора, после утверждения Заказчиком, разработанной в соответствии с п. 2.1.1.  проектно-сметной документацией.  </w:t>
      </w:r>
    </w:p>
    <w:p w:rsidR="00D70E1A" w:rsidRPr="00D93EF2" w:rsidRDefault="00D70E1A" w:rsidP="00AF0689">
      <w:pPr>
        <w:suppressAutoHyphens/>
        <w:ind w:right="-5" w:firstLine="720"/>
        <w:jc w:val="both"/>
        <w:rPr>
          <w:bCs/>
        </w:rPr>
      </w:pPr>
      <w:r w:rsidRPr="00D93EF2">
        <w:rPr>
          <w:bCs/>
        </w:rPr>
        <w:t xml:space="preserve">2.8.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утвержденным Заказчиком, требованиям Заказчика, изложенным в настоящем Договоре, </w:t>
      </w:r>
      <w:r w:rsidRPr="00D93EF2">
        <w:rPr>
          <w:bCs/>
        </w:rPr>
        <w:lastRenderedPageBreak/>
        <w:t xml:space="preserve">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D70E1A" w:rsidRPr="00D93EF2" w:rsidRDefault="00D70E1A" w:rsidP="00AF0689">
      <w:pPr>
        <w:suppressAutoHyphens/>
        <w:ind w:left="22" w:right="-5" w:firstLine="698"/>
        <w:jc w:val="both"/>
        <w:rPr>
          <w:bCs/>
        </w:rPr>
      </w:pPr>
      <w:r w:rsidRPr="00D93EF2">
        <w:rPr>
          <w:bCs/>
        </w:rPr>
        <w:t>2.9. Результатом выполнения работ по настоящему Договору является ввод Объекта в эксплуатацию, подтвержденный актом ввода в эксплуатацию.</w:t>
      </w:r>
    </w:p>
    <w:p w:rsidR="00D70E1A" w:rsidRPr="00D93EF2" w:rsidRDefault="00D70E1A" w:rsidP="00AF0689">
      <w:pPr>
        <w:widowControl w:val="0"/>
        <w:shd w:val="clear" w:color="auto" w:fill="FFFFFF"/>
        <w:autoSpaceDE w:val="0"/>
        <w:autoSpaceDN w:val="0"/>
        <w:adjustRightInd w:val="0"/>
        <w:ind w:firstLine="720"/>
        <w:jc w:val="both"/>
      </w:pPr>
      <w:r w:rsidRPr="00D93EF2">
        <w:t xml:space="preserve">2.10. Подрядчик подтверждает, что он заключил настоящий Договор на основании должного изучения данных об Объекте в представленной Заказчиком информации (в том числе </w:t>
      </w:r>
      <w:r w:rsidRPr="00D93EF2">
        <w:rPr>
          <w:iCs/>
        </w:rPr>
        <w:t>в закупочной документации, в случае заключения Договора по результатам закупочных процедур)</w:t>
      </w:r>
      <w:r w:rsidRPr="00D93EF2">
        <w:t xml:space="preserve">, в Документации. </w:t>
      </w:r>
    </w:p>
    <w:p w:rsidR="00D70E1A" w:rsidRPr="00D93EF2" w:rsidRDefault="00D70E1A" w:rsidP="00AF0689">
      <w:pPr>
        <w:widowControl w:val="0"/>
        <w:shd w:val="clear" w:color="auto" w:fill="FFFFFF"/>
        <w:autoSpaceDE w:val="0"/>
        <w:autoSpaceDN w:val="0"/>
        <w:adjustRightInd w:val="0"/>
        <w:ind w:firstLine="720"/>
        <w:jc w:val="both"/>
      </w:pPr>
      <w:r w:rsidRPr="00D93EF2">
        <w:t>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111240" w:rsidRPr="00D93EF2" w:rsidRDefault="00111240" w:rsidP="00AF0689">
      <w:pPr>
        <w:widowControl w:val="0"/>
        <w:shd w:val="clear" w:color="auto" w:fill="FFFFFF"/>
        <w:autoSpaceDE w:val="0"/>
        <w:autoSpaceDN w:val="0"/>
        <w:adjustRightInd w:val="0"/>
        <w:ind w:firstLine="720"/>
        <w:jc w:val="both"/>
      </w:pPr>
    </w:p>
    <w:p w:rsidR="00D70E1A" w:rsidRPr="00D93EF2" w:rsidRDefault="00D70E1A" w:rsidP="00AF0689">
      <w:pPr>
        <w:numPr>
          <w:ilvl w:val="0"/>
          <w:numId w:val="1"/>
        </w:numPr>
        <w:shd w:val="clear" w:color="auto" w:fill="FFFFFF"/>
        <w:tabs>
          <w:tab w:val="left" w:pos="425"/>
        </w:tabs>
        <w:ind w:right="283"/>
        <w:jc w:val="center"/>
        <w:rPr>
          <w:b/>
          <w:bCs/>
        </w:rPr>
      </w:pPr>
      <w:r w:rsidRPr="00D93EF2">
        <w:rPr>
          <w:b/>
          <w:bCs/>
        </w:rPr>
        <w:t>СТОИМОСТЬ РАБОТ ПО ДОГОВОРУ</w:t>
      </w:r>
    </w:p>
    <w:p w:rsidR="009176C9" w:rsidRDefault="00D70E1A" w:rsidP="009176C9">
      <w:pPr>
        <w:shd w:val="clear" w:color="auto" w:fill="FFFFFF"/>
        <w:tabs>
          <w:tab w:val="left" w:pos="1080"/>
          <w:tab w:val="left" w:leader="underscore" w:pos="9370"/>
        </w:tabs>
        <w:spacing w:before="14" w:after="14"/>
        <w:ind w:firstLine="720"/>
        <w:jc w:val="both"/>
      </w:pPr>
      <w:r w:rsidRPr="00D93EF2">
        <w:t xml:space="preserve">3.1. </w:t>
      </w:r>
      <w:r w:rsidR="009176C9" w:rsidRPr="001A16C7">
        <w:t>Стоимость работ по Договору определяется на основании протокола заседания конкурсной комиссии и в соответствии со Сводной таблицей стоимости поставок, работ и услуг (Приложение № 1 к настоящему Договору), к</w:t>
      </w:r>
      <w:r w:rsidR="009176C9">
        <w:t>оторая составляет ____ (</w:t>
      </w:r>
      <w:r w:rsidR="009176C9">
        <w:rPr>
          <w:i/>
        </w:rPr>
        <w:t>указать прописью</w:t>
      </w:r>
      <w:r w:rsidR="009176C9">
        <w:t>) рублей, кроме того НДС составляет ____(</w:t>
      </w:r>
      <w:r w:rsidR="009176C9">
        <w:rPr>
          <w:i/>
        </w:rPr>
        <w:t>указать прописью</w:t>
      </w:r>
      <w:r w:rsidR="009176C9">
        <w:t xml:space="preserve">) рублей _____ копеек. </w:t>
      </w:r>
    </w:p>
    <w:p w:rsidR="00D70E1A" w:rsidRPr="00D93EF2" w:rsidRDefault="009176C9" w:rsidP="009176C9">
      <w:pPr>
        <w:ind w:firstLine="709"/>
        <w:jc w:val="both"/>
      </w:pPr>
      <w:r>
        <w:t>Всего с НДС стоимость работ по Договору составляет _____(</w:t>
      </w:r>
      <w:r>
        <w:rPr>
          <w:i/>
        </w:rPr>
        <w:t>указать прописью</w:t>
      </w:r>
      <w:r>
        <w:t>) рублей _____ копеек</w:t>
      </w:r>
      <w:r w:rsidRPr="001A16C7">
        <w:t xml:space="preserve">.  </w:t>
      </w:r>
      <w:r w:rsidR="00D70E1A" w:rsidRPr="00D93EF2">
        <w:t xml:space="preserve">  </w:t>
      </w:r>
    </w:p>
    <w:p w:rsidR="00D70E1A" w:rsidRPr="00D93EF2" w:rsidRDefault="00D70E1A" w:rsidP="00AF0689">
      <w:pPr>
        <w:ind w:firstLine="709"/>
        <w:jc w:val="both"/>
      </w:pPr>
      <w:r w:rsidRPr="00D93EF2">
        <w:t xml:space="preserve">3.2. В случае, когда сметная стоимость строительства, определенная при проектировании, уменьшилась, по отношению к первоначальной сводной таблице (расчету), в результате уточнения стоимости материалов, оборудования и т.д. (в том числе, в результате изменения валютного курса), Заказчик вправе оплатить Подрядчику сметную стоимость поставок, работ, услуг. </w:t>
      </w:r>
    </w:p>
    <w:p w:rsidR="00D70E1A" w:rsidRPr="00D93EF2" w:rsidRDefault="00D70E1A" w:rsidP="00AF0689">
      <w:pPr>
        <w:widowControl w:val="0"/>
        <w:autoSpaceDE w:val="0"/>
        <w:autoSpaceDN w:val="0"/>
        <w:adjustRightInd w:val="0"/>
        <w:ind w:firstLine="720"/>
        <w:jc w:val="both"/>
      </w:pPr>
      <w:r w:rsidRPr="00D93EF2">
        <w:t>3.3.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импортного оборудования и/или материалов.</w:t>
      </w:r>
    </w:p>
    <w:p w:rsidR="00111240" w:rsidRPr="00D93EF2" w:rsidRDefault="00111240" w:rsidP="00AF0689">
      <w:pPr>
        <w:widowControl w:val="0"/>
        <w:autoSpaceDE w:val="0"/>
        <w:autoSpaceDN w:val="0"/>
        <w:adjustRightInd w:val="0"/>
        <w:ind w:firstLine="720"/>
        <w:jc w:val="both"/>
      </w:pPr>
    </w:p>
    <w:p w:rsidR="00D70E1A" w:rsidRPr="00D93EF2" w:rsidRDefault="00D70E1A" w:rsidP="00AF0689">
      <w:pPr>
        <w:widowControl w:val="0"/>
        <w:shd w:val="clear" w:color="auto" w:fill="FFFFFF"/>
        <w:ind w:right="283"/>
        <w:jc w:val="center"/>
        <w:rPr>
          <w:b/>
          <w:bCs/>
        </w:rPr>
      </w:pPr>
      <w:r w:rsidRPr="00D93EF2">
        <w:rPr>
          <w:b/>
          <w:bCs/>
        </w:rPr>
        <w:t xml:space="preserve">4. </w:t>
      </w:r>
      <w:r w:rsidR="004738C2" w:rsidRPr="00D93EF2">
        <w:rPr>
          <w:b/>
          <w:bCs/>
        </w:rPr>
        <w:t>ПОРЯДОК ОПЛАТЫ РАБОТ И ВЗАИМОРАСЧЕТЫ</w:t>
      </w:r>
    </w:p>
    <w:p w:rsidR="00D70E1A" w:rsidRPr="00D93EF2" w:rsidRDefault="00D70E1A" w:rsidP="00AF0689">
      <w:pPr>
        <w:tabs>
          <w:tab w:val="left" w:pos="1276"/>
        </w:tabs>
        <w:ind w:firstLine="709"/>
        <w:jc w:val="both"/>
      </w:pPr>
      <w:r w:rsidRPr="00D93EF2">
        <w:t xml:space="preserve">4.1 </w:t>
      </w:r>
      <w:r w:rsidRPr="00D93EF2">
        <w:tab/>
        <w:t>Оплата работ по Договору осуществляется в следующем порядке:</w:t>
      </w:r>
    </w:p>
    <w:p w:rsidR="009176C9" w:rsidRPr="007603A1" w:rsidRDefault="009176C9" w:rsidP="009176C9">
      <w:pPr>
        <w:ind w:firstLine="708"/>
        <w:jc w:val="both"/>
        <w:rPr>
          <w:rFonts w:eastAsia="Calibri"/>
          <w:i/>
          <w:lang w:eastAsia="en-US"/>
        </w:rPr>
      </w:pPr>
      <w:r w:rsidRPr="007603A1">
        <w:rPr>
          <w:rFonts w:eastAsia="Calibri"/>
          <w:i/>
          <w:lang w:eastAsia="en-US"/>
        </w:rPr>
        <w:t>«Порядок и сроки расчетов заполняются в соответствии с требованиями приказа Общества, утверждающего рабочую инструкцию «Осуществление расчетов с контрагентами ПАО «</w:t>
      </w:r>
      <w:r>
        <w:rPr>
          <w:rFonts w:eastAsia="Calibri"/>
          <w:i/>
          <w:lang w:eastAsia="en-US"/>
        </w:rPr>
        <w:t>Россети Центр</w:t>
      </w:r>
      <w:r w:rsidRPr="007603A1">
        <w:rPr>
          <w:rFonts w:eastAsia="Calibri"/>
          <w:i/>
          <w:lang w:eastAsia="en-US"/>
        </w:rPr>
        <w:t xml:space="preserve">» по видам типовых форм договоров». </w:t>
      </w:r>
    </w:p>
    <w:p w:rsidR="00D70E1A" w:rsidRPr="00D93EF2" w:rsidRDefault="00D70E1A" w:rsidP="004F48F9">
      <w:pPr>
        <w:pStyle w:val="ab"/>
        <w:widowControl w:val="0"/>
        <w:tabs>
          <w:tab w:val="left" w:pos="8280"/>
        </w:tabs>
        <w:spacing w:before="14" w:after="14" w:line="240" w:lineRule="auto"/>
        <w:ind w:firstLine="709"/>
        <w:rPr>
          <w:rFonts w:ascii="Times New Roman" w:hAnsi="Times New Roman" w:cs="Times New Roman"/>
        </w:rPr>
      </w:pPr>
      <w:r w:rsidRPr="00D93EF2">
        <w:rPr>
          <w:rFonts w:ascii="Times New Roman" w:hAnsi="Times New Roman" w:cs="Times New Roman"/>
        </w:rPr>
        <w:t>4.</w:t>
      </w:r>
      <w:r w:rsidR="00A5675C" w:rsidRPr="00D93EF2">
        <w:rPr>
          <w:rFonts w:ascii="Times New Roman" w:hAnsi="Times New Roman" w:cs="Times New Roman"/>
        </w:rPr>
        <w:t>2</w:t>
      </w:r>
      <w:r w:rsidRPr="00D93EF2">
        <w:rPr>
          <w:rFonts w:ascii="Times New Roman" w:hAnsi="Times New Roman" w:cs="Times New Roman"/>
        </w:rPr>
        <w:t xml:space="preserve">. Расчеты по настоящему Договору осуществляются в соответствии с Графиком финансирования поставок, работ и услуг и освоения капитальных вложений (Приложение № 2 к настоящему Договору),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D70E1A" w:rsidRPr="00D93EF2" w:rsidRDefault="00A5675C" w:rsidP="00A5675C">
      <w:pPr>
        <w:pStyle w:val="ab"/>
        <w:widowControl w:val="0"/>
        <w:spacing w:before="0" w:after="0" w:line="240" w:lineRule="auto"/>
        <w:ind w:firstLine="720"/>
        <w:rPr>
          <w:rFonts w:ascii="Times New Roman" w:hAnsi="Times New Roman" w:cs="Times New Roman"/>
        </w:rPr>
      </w:pPr>
      <w:r w:rsidRPr="00D93EF2">
        <w:rPr>
          <w:rFonts w:ascii="Times New Roman" w:hAnsi="Times New Roman" w:cs="Times New Roman"/>
        </w:rPr>
        <w:t>4.3</w:t>
      </w:r>
      <w:r w:rsidR="00D70E1A" w:rsidRPr="00D93EF2">
        <w:rPr>
          <w:rFonts w:ascii="Times New Roman" w:hAnsi="Times New Roman" w:cs="Times New Roman"/>
        </w:rPr>
        <w:t xml:space="preserve">. Превышение Подрядчиком объемов и стоимости работ, не подтвержденных </w:t>
      </w:r>
      <w:r w:rsidR="00D70E1A" w:rsidRPr="00D93EF2">
        <w:rPr>
          <w:rFonts w:ascii="Times New Roman" w:hAnsi="Times New Roman" w:cs="Times New Roman"/>
          <w:spacing w:val="-8"/>
        </w:rPr>
        <w:t>соответствующим Дополнительным соглашением Сторон, оплачиваются Подрядчиком за свой счет.</w:t>
      </w:r>
    </w:p>
    <w:p w:rsidR="00D70E1A" w:rsidRPr="00D93EF2" w:rsidRDefault="00A5675C" w:rsidP="00AF0689">
      <w:pPr>
        <w:widowControl w:val="0"/>
        <w:ind w:firstLine="709"/>
        <w:jc w:val="both"/>
        <w:rPr>
          <w:rFonts w:eastAsia="Calibri"/>
          <w:lang w:eastAsia="en-US"/>
        </w:rPr>
      </w:pPr>
      <w:r w:rsidRPr="00D93EF2">
        <w:t>4.4</w:t>
      </w:r>
      <w:r w:rsidR="00D70E1A" w:rsidRPr="00D93EF2">
        <w:t xml:space="preserve">. </w:t>
      </w:r>
      <w:r w:rsidR="00D70E1A" w:rsidRPr="00D93EF2">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r w:rsidR="00CC7933" w:rsidRPr="00D93EF2">
        <w:rPr>
          <w:rFonts w:eastAsia="Calibri"/>
          <w:lang w:eastAsia="en-US"/>
        </w:rPr>
        <w:t>.</w:t>
      </w:r>
    </w:p>
    <w:p w:rsidR="00A5675C" w:rsidRPr="00D93EF2" w:rsidRDefault="00A5675C" w:rsidP="00AF0689">
      <w:pPr>
        <w:widowControl w:val="0"/>
        <w:ind w:firstLine="709"/>
        <w:jc w:val="both"/>
        <w:rPr>
          <w:rFonts w:eastAsia="Calibri"/>
          <w:lang w:eastAsia="en-US"/>
        </w:rPr>
      </w:pPr>
    </w:p>
    <w:p w:rsidR="008E353F" w:rsidRPr="00D93EF2" w:rsidRDefault="008E353F" w:rsidP="00AF0689">
      <w:pPr>
        <w:jc w:val="center"/>
        <w:rPr>
          <w:b/>
          <w:bCs/>
        </w:rPr>
      </w:pPr>
      <w:r w:rsidRPr="00D93EF2">
        <w:rPr>
          <w:b/>
          <w:bCs/>
        </w:rPr>
        <w:t>5.</w:t>
      </w:r>
      <w:r w:rsidR="00D424BF" w:rsidRPr="00D93EF2">
        <w:rPr>
          <w:b/>
          <w:bCs/>
        </w:rPr>
        <w:t xml:space="preserve"> </w:t>
      </w:r>
      <w:r w:rsidRPr="00D93EF2">
        <w:rPr>
          <w:b/>
          <w:bCs/>
        </w:rPr>
        <w:t>СРОКИ ВЫПОЛНЕНИЯ РАБОТ</w:t>
      </w:r>
    </w:p>
    <w:p w:rsidR="000829CF" w:rsidRPr="00D93EF2" w:rsidRDefault="00CE7F1E" w:rsidP="00AF0689">
      <w:pPr>
        <w:widowControl w:val="0"/>
        <w:autoSpaceDE w:val="0"/>
        <w:autoSpaceDN w:val="0"/>
        <w:adjustRightInd w:val="0"/>
        <w:ind w:firstLine="709"/>
        <w:jc w:val="both"/>
        <w:rPr>
          <w:bCs/>
        </w:rPr>
      </w:pPr>
      <w:bookmarkStart w:id="0" w:name="OLE_LINK4"/>
      <w:bookmarkStart w:id="1" w:name="OLE_LINK5"/>
      <w:r w:rsidRPr="00D93EF2">
        <w:rPr>
          <w:bCs/>
        </w:rPr>
        <w:t xml:space="preserve">5.1. </w:t>
      </w:r>
      <w:r w:rsidR="000829CF" w:rsidRPr="00D93EF2">
        <w:rPr>
          <w:bCs/>
        </w:rPr>
        <w:t xml:space="preserve">Срок выполнения работ по Договору:  </w:t>
      </w:r>
    </w:p>
    <w:p w:rsidR="009176C9" w:rsidRDefault="009176C9" w:rsidP="009176C9">
      <w:pPr>
        <w:shd w:val="clear" w:color="auto" w:fill="FFFFFF"/>
        <w:tabs>
          <w:tab w:val="left" w:pos="1080"/>
        </w:tabs>
        <w:spacing w:before="14" w:after="14"/>
        <w:ind w:firstLine="720"/>
        <w:jc w:val="both"/>
      </w:pPr>
      <w:r>
        <w:t>Начало: _________________,</w:t>
      </w:r>
    </w:p>
    <w:p w:rsidR="009176C9" w:rsidRDefault="009176C9" w:rsidP="009176C9">
      <w:pPr>
        <w:shd w:val="clear" w:color="auto" w:fill="FFFFFF"/>
        <w:tabs>
          <w:tab w:val="left" w:pos="0"/>
          <w:tab w:val="left" w:pos="142"/>
        </w:tabs>
        <w:spacing w:before="14" w:after="14"/>
        <w:ind w:firstLine="720"/>
      </w:pPr>
      <w:r>
        <w:t xml:space="preserve">Окончание: ___________________. </w:t>
      </w:r>
    </w:p>
    <w:p w:rsidR="008E353F" w:rsidRPr="00D93EF2" w:rsidRDefault="008E353F" w:rsidP="00AF0689">
      <w:pPr>
        <w:widowControl w:val="0"/>
        <w:autoSpaceDE w:val="0"/>
        <w:autoSpaceDN w:val="0"/>
        <w:adjustRightInd w:val="0"/>
        <w:ind w:firstLine="709"/>
        <w:jc w:val="both"/>
        <w:rPr>
          <w:lang w:eastAsia="ar-SA"/>
        </w:rPr>
      </w:pPr>
      <w:r w:rsidRPr="00D93EF2">
        <w:rPr>
          <w:lang w:eastAsia="ar-SA"/>
        </w:rPr>
        <w:t>5.2. Выполнение работ осуществляется по календарному плану</w:t>
      </w:r>
      <w:r w:rsidR="004970E7" w:rsidRPr="00D93EF2">
        <w:rPr>
          <w:lang w:eastAsia="ar-SA"/>
        </w:rPr>
        <w:t xml:space="preserve"> </w:t>
      </w:r>
      <w:r w:rsidR="004970E7" w:rsidRPr="00D93EF2">
        <w:rPr>
          <w:color w:val="000000"/>
        </w:rPr>
        <w:t>строительства (реконструкции) объекта</w:t>
      </w:r>
      <w:r w:rsidRPr="00D93EF2">
        <w:rPr>
          <w:lang w:eastAsia="ar-SA"/>
        </w:rPr>
        <w:t>, который является Приложением № 3 к настоящему Договору.</w:t>
      </w:r>
    </w:p>
    <w:p w:rsidR="007C04A2" w:rsidRPr="00D93EF2" w:rsidRDefault="007C04A2" w:rsidP="00AF0689">
      <w:pPr>
        <w:widowControl w:val="0"/>
        <w:autoSpaceDE w:val="0"/>
        <w:autoSpaceDN w:val="0"/>
        <w:adjustRightInd w:val="0"/>
        <w:ind w:firstLine="709"/>
        <w:jc w:val="both"/>
        <w:rPr>
          <w:lang w:eastAsia="ar-SA"/>
        </w:rPr>
      </w:pPr>
    </w:p>
    <w:bookmarkEnd w:id="0"/>
    <w:bookmarkEnd w:id="1"/>
    <w:p w:rsidR="008E353F" w:rsidRPr="00D93EF2" w:rsidRDefault="008E353F" w:rsidP="00AF0689">
      <w:pPr>
        <w:jc w:val="center"/>
        <w:rPr>
          <w:b/>
          <w:bCs/>
        </w:rPr>
      </w:pPr>
      <w:r w:rsidRPr="00D93EF2">
        <w:rPr>
          <w:b/>
          <w:bCs/>
        </w:rPr>
        <w:t>6.</w:t>
      </w:r>
      <w:r w:rsidR="00CC7933" w:rsidRPr="00D93EF2">
        <w:rPr>
          <w:b/>
          <w:bCs/>
        </w:rPr>
        <w:t xml:space="preserve"> </w:t>
      </w:r>
      <w:r w:rsidRPr="00D93EF2">
        <w:rPr>
          <w:b/>
          <w:bCs/>
        </w:rPr>
        <w:t>ОБЯЗАТЕЛЬСТВА ЗАКАЗЧИКА</w:t>
      </w:r>
    </w:p>
    <w:p w:rsidR="008E353F" w:rsidRPr="00D93EF2" w:rsidRDefault="008E353F" w:rsidP="00AF0689">
      <w:pPr>
        <w:widowControl w:val="0"/>
        <w:ind w:firstLine="720"/>
        <w:jc w:val="both"/>
        <w:rPr>
          <w:spacing w:val="-6"/>
        </w:rPr>
      </w:pPr>
      <w:r w:rsidRPr="00D93EF2">
        <w:rPr>
          <w:spacing w:val="-6"/>
        </w:rPr>
        <w:t>Для реализации настоящего Договора Заказчик принимает на себя обязательства:</w:t>
      </w:r>
    </w:p>
    <w:p w:rsidR="00E92261" w:rsidRPr="00D93EF2" w:rsidRDefault="008E353F" w:rsidP="00AF0689">
      <w:pPr>
        <w:tabs>
          <w:tab w:val="left" w:pos="1134"/>
        </w:tabs>
        <w:ind w:firstLine="709"/>
        <w:jc w:val="both"/>
      </w:pPr>
      <w:r w:rsidRPr="00D93EF2">
        <w:lastRenderedPageBreak/>
        <w:t>6.1. Обеспечить Подрядчика Исходными данными на проектирование (Приложение №</w:t>
      </w:r>
      <w:r w:rsidR="00A5675C" w:rsidRPr="00D93EF2">
        <w:t>7</w:t>
      </w:r>
      <w:r w:rsidRPr="00D93EF2">
        <w:t xml:space="preserve"> к настоящему Договору), необходимыми для выполнения работ предусмотренных п. 2.1.1. настоящего Договора, </w:t>
      </w:r>
      <w:r w:rsidR="00E92261" w:rsidRPr="00D93EF2">
        <w:t xml:space="preserve">до начала выполнения работ по настоящему Договору с оформлением Акта приема-передачи исходных данных. </w:t>
      </w:r>
    </w:p>
    <w:p w:rsidR="00E92261" w:rsidRPr="00D93EF2" w:rsidRDefault="00E92261" w:rsidP="00AF0689">
      <w:pPr>
        <w:ind w:firstLine="709"/>
        <w:jc w:val="both"/>
      </w:pPr>
      <w:r w:rsidRPr="00D93EF2">
        <w:t xml:space="preserve">6.2. В течении 7 (семи) календарных дней с момента передачи Подрядчиком проектно-сметной документации Заказчику организовать рассмотрение ответственными подразделениями и произвести ее согласование, либо вернуть Подрядчику с указанием перечня замечаний. </w:t>
      </w:r>
    </w:p>
    <w:p w:rsidR="00D122C1" w:rsidRPr="00D93EF2" w:rsidRDefault="00D122C1" w:rsidP="00AF0689">
      <w:pPr>
        <w:shd w:val="clear" w:color="auto" w:fill="FFFFFF"/>
        <w:ind w:firstLine="709"/>
        <w:jc w:val="both"/>
      </w:pPr>
      <w:r w:rsidRPr="00D93EF2">
        <w:t>6.3. Производить приемку и оплату работ, выполненных Подрядчиком, в порядке, предусмотренном в Разделах 4, 11 и 12 настоящего Договора.</w:t>
      </w:r>
    </w:p>
    <w:p w:rsidR="002869CE" w:rsidRPr="00D93EF2" w:rsidRDefault="002869CE" w:rsidP="00AF0689">
      <w:pPr>
        <w:shd w:val="clear" w:color="auto" w:fill="FFFFFF"/>
        <w:ind w:firstLine="709"/>
        <w:jc w:val="both"/>
      </w:pPr>
      <w:r w:rsidRPr="00D93EF2">
        <w:t>6.</w:t>
      </w:r>
      <w:r w:rsidR="00D122C1" w:rsidRPr="00D93EF2">
        <w:t>4</w:t>
      </w:r>
      <w:r w:rsidRPr="00D93EF2">
        <w:t xml:space="preserve">. Осуществлять технический надзор за выполнением работ по настоящему Договору. </w:t>
      </w:r>
    </w:p>
    <w:p w:rsidR="002869CE" w:rsidRPr="00D93EF2" w:rsidRDefault="002869CE" w:rsidP="00AF0689">
      <w:pPr>
        <w:shd w:val="clear" w:color="auto" w:fill="FFFFFF"/>
        <w:tabs>
          <w:tab w:val="left" w:pos="709"/>
        </w:tabs>
        <w:ind w:firstLine="709"/>
        <w:jc w:val="both"/>
      </w:pPr>
      <w:r w:rsidRPr="00D93EF2">
        <w:t>Заказчик в целях осуществления контроля и надзора за выполнением работ по настоящему Договору вправе:</w:t>
      </w:r>
    </w:p>
    <w:p w:rsidR="002869CE" w:rsidRPr="00D93EF2" w:rsidRDefault="002068A6" w:rsidP="00AF0689">
      <w:pPr>
        <w:shd w:val="clear" w:color="auto" w:fill="FFFFFF"/>
        <w:tabs>
          <w:tab w:val="left" w:pos="709"/>
          <w:tab w:val="left" w:pos="1134"/>
        </w:tabs>
        <w:ind w:firstLine="709"/>
        <w:jc w:val="both"/>
      </w:pPr>
      <w:r w:rsidRPr="00D93EF2">
        <w:t xml:space="preserve">- </w:t>
      </w:r>
      <w:r w:rsidRPr="00D93EF2">
        <w:tab/>
      </w:r>
      <w:r w:rsidR="002869CE" w:rsidRPr="00D93EF2">
        <w:t>заключать договоры на оказание услуг по контролю и надзору за ходом и качеством выполняемых работ с инженерными организациями;</w:t>
      </w:r>
    </w:p>
    <w:p w:rsidR="002869CE" w:rsidRPr="00D93EF2" w:rsidRDefault="002068A6" w:rsidP="00AF0689">
      <w:pPr>
        <w:shd w:val="clear" w:color="auto" w:fill="FFFFFF"/>
        <w:tabs>
          <w:tab w:val="left" w:pos="709"/>
        </w:tabs>
        <w:ind w:firstLine="709"/>
        <w:jc w:val="both"/>
      </w:pPr>
      <w:r w:rsidRPr="00D93EF2">
        <w:t xml:space="preserve">- </w:t>
      </w:r>
      <w:r w:rsidR="002869CE" w:rsidRPr="00D93EF2">
        <w:t>привлекать для осуществления контроля лиц, выполняющих разработку документации, для проверки соответствия ей выполняемых работ;</w:t>
      </w:r>
    </w:p>
    <w:p w:rsidR="002869CE" w:rsidRPr="00D93EF2" w:rsidRDefault="002068A6" w:rsidP="00AF0689">
      <w:pPr>
        <w:shd w:val="clear" w:color="auto" w:fill="FFFFFF"/>
        <w:tabs>
          <w:tab w:val="left" w:pos="709"/>
        </w:tabs>
        <w:ind w:firstLine="709"/>
        <w:jc w:val="both"/>
      </w:pPr>
      <w:r w:rsidRPr="00D93EF2">
        <w:t xml:space="preserve">- </w:t>
      </w:r>
      <w:r w:rsidR="002869CE" w:rsidRPr="00D93EF2">
        <w:t>организовывать осуществление авторского надзора за выполнением работ по настоящему Договору;</w:t>
      </w:r>
    </w:p>
    <w:p w:rsidR="002869CE" w:rsidRPr="00D93EF2" w:rsidRDefault="002869CE" w:rsidP="00AF0689">
      <w:pPr>
        <w:shd w:val="clear" w:color="auto" w:fill="FFFFFF"/>
        <w:ind w:firstLine="709"/>
        <w:jc w:val="both"/>
      </w:pPr>
      <w:r w:rsidRPr="00D93EF2">
        <w:t>6</w:t>
      </w:r>
      <w:r w:rsidR="00BF6C1E" w:rsidRPr="00D93EF2">
        <w:t>.</w:t>
      </w:r>
      <w:r w:rsidR="00D122C1" w:rsidRPr="00D93EF2">
        <w:t>5</w:t>
      </w:r>
      <w:r w:rsidRPr="00D93EF2">
        <w:t xml:space="preserve"> Выполнить в полном объеме все свои обязательства, предусмотренные в других разделах настоящего Договора.</w:t>
      </w:r>
    </w:p>
    <w:p w:rsidR="002869CE" w:rsidRPr="00D93EF2" w:rsidRDefault="002869CE" w:rsidP="00AF0689">
      <w:pPr>
        <w:tabs>
          <w:tab w:val="left" w:pos="-180"/>
        </w:tabs>
        <w:ind w:right="-1" w:firstLine="709"/>
        <w:jc w:val="both"/>
      </w:pPr>
      <w:r w:rsidRPr="00D93EF2">
        <w:t>6.</w:t>
      </w:r>
      <w:r w:rsidR="00D122C1" w:rsidRPr="00D93EF2">
        <w:t>6</w:t>
      </w:r>
      <w:r w:rsidRPr="00D93EF2">
        <w:t>. Заказчик вправе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2869CE" w:rsidRPr="00D93EF2" w:rsidRDefault="002869CE" w:rsidP="00AF0689">
      <w:pPr>
        <w:tabs>
          <w:tab w:val="left" w:pos="-180"/>
        </w:tabs>
        <w:ind w:right="-1" w:firstLine="709"/>
        <w:jc w:val="both"/>
      </w:pPr>
      <w:r w:rsidRPr="00D93EF2">
        <w:t>По результатам контроля рабочих мест Подрядчика (привлеченных им субподрядчиков), при выявлении грубых нарушений вышеуказанных требований:</w:t>
      </w:r>
    </w:p>
    <w:p w:rsidR="002869CE" w:rsidRPr="00D93EF2" w:rsidRDefault="002869CE" w:rsidP="00AF0689">
      <w:pPr>
        <w:tabs>
          <w:tab w:val="left" w:pos="993"/>
        </w:tabs>
        <w:ind w:right="-1" w:firstLine="709"/>
        <w:jc w:val="both"/>
      </w:pPr>
      <w:r w:rsidRPr="00D93EF2">
        <w:t>- выдавать обязательные для исполнения Подрядчиком предписания в соответствии с действующим законодательством РФ,</w:t>
      </w:r>
    </w:p>
    <w:p w:rsidR="002869CE" w:rsidRPr="00D93EF2" w:rsidRDefault="002869CE" w:rsidP="00AF0689">
      <w:pPr>
        <w:tabs>
          <w:tab w:val="left" w:pos="993"/>
        </w:tabs>
        <w:autoSpaceDE w:val="0"/>
        <w:autoSpaceDN w:val="0"/>
        <w:adjustRightInd w:val="0"/>
        <w:ind w:firstLine="709"/>
        <w:jc w:val="both"/>
      </w:pPr>
      <w:r w:rsidRPr="00D93EF2">
        <w:t>-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2869CE" w:rsidRPr="00D93EF2" w:rsidRDefault="002869CE" w:rsidP="00AF0689">
      <w:pPr>
        <w:tabs>
          <w:tab w:val="left" w:pos="993"/>
        </w:tabs>
        <w:autoSpaceDE w:val="0"/>
        <w:autoSpaceDN w:val="0"/>
        <w:adjustRightInd w:val="0"/>
        <w:ind w:firstLine="709"/>
        <w:jc w:val="both"/>
      </w:pPr>
      <w:r w:rsidRPr="00D93EF2">
        <w:t>-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EC3A59" w:rsidRPr="00D93EF2" w:rsidRDefault="00EC3A59"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D93EF2">
        <w:t>6.7. Заказчик вправе при несоблюдении Подрядчиком обязанностей, установленных п. 7.4</w:t>
      </w:r>
      <w:r w:rsidR="00A5675C" w:rsidRPr="00D93EF2">
        <w:t>0</w:t>
      </w:r>
      <w:r w:rsidRPr="00D93EF2">
        <w:t xml:space="preserve"> настоящего Договора, обеспечить запрет допуска работников Подрядчика с незамедлительным отстранением их от выполнения работ.</w:t>
      </w:r>
    </w:p>
    <w:p w:rsidR="007C04A2" w:rsidRPr="00D93EF2" w:rsidRDefault="007C04A2" w:rsidP="00AF068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8E353F" w:rsidRPr="00D93EF2" w:rsidRDefault="008E353F" w:rsidP="00AF0689">
      <w:pPr>
        <w:jc w:val="center"/>
        <w:rPr>
          <w:b/>
          <w:bCs/>
        </w:rPr>
      </w:pPr>
      <w:r w:rsidRPr="00D93EF2">
        <w:rPr>
          <w:b/>
          <w:bCs/>
        </w:rPr>
        <w:t>7. ОБЯЗАТЕЛЬСТВА ПОДРЯДЧИКА</w:t>
      </w:r>
    </w:p>
    <w:p w:rsidR="00B22B15" w:rsidRPr="00D93EF2" w:rsidRDefault="00B22B15" w:rsidP="00AF0689">
      <w:pPr>
        <w:widowControl w:val="0"/>
        <w:shd w:val="clear" w:color="auto" w:fill="FFFFFF"/>
        <w:ind w:firstLine="720"/>
        <w:jc w:val="both"/>
      </w:pPr>
      <w:r w:rsidRPr="00D93EF2">
        <w:t>По настоящему Договору Подрядчик обязуется:</w:t>
      </w:r>
    </w:p>
    <w:p w:rsidR="00B22B15" w:rsidRPr="00D93EF2" w:rsidRDefault="00B22B15" w:rsidP="00AF0689">
      <w:pPr>
        <w:widowControl w:val="0"/>
        <w:shd w:val="clear" w:color="auto" w:fill="FFFFFF"/>
        <w:ind w:firstLine="709"/>
        <w:jc w:val="both"/>
        <w:rPr>
          <w:iCs/>
        </w:rPr>
      </w:pPr>
      <w:r w:rsidRPr="00D93EF2">
        <w:t>7.1.</w:t>
      </w:r>
      <w:r w:rsidR="00CC7933" w:rsidRPr="00D93EF2">
        <w:t xml:space="preserve"> Собственными</w:t>
      </w:r>
      <w:r w:rsidRPr="00D93EF2">
        <w:t xml:space="preserve"> силами и средствами выполнить работы, предусмотренные п. 2.1.1. настоящего Договора, в соответствии с Техническим заданием Заказчика (Приложение № </w:t>
      </w:r>
      <w:r w:rsidR="00A5675C" w:rsidRPr="00D93EF2">
        <w:t>6</w:t>
      </w:r>
      <w:r w:rsidRPr="00D93EF2">
        <w:t xml:space="preserve"> к настоящему Договору) и иными Исходными данными на проектирование (Приложение № </w:t>
      </w:r>
      <w:r w:rsidR="00A5675C" w:rsidRPr="00D93EF2">
        <w:t>7</w:t>
      </w:r>
      <w:r w:rsidRPr="00D93EF2">
        <w:t xml:space="preserve"> к настоящему Договору) в полном объеме в соответствии с Календарным планом (Приложение № 3 к настоящему Договору), с указанными в нем сроками выполнения работ, а также</w:t>
      </w:r>
      <w:r w:rsidRPr="00D93EF2">
        <w:rPr>
          <w:spacing w:val="-2"/>
        </w:rPr>
        <w:t xml:space="preserve">  </w:t>
      </w:r>
      <w:r w:rsidRPr="00D93EF2">
        <w:t xml:space="preserve">в сроки и порядке, предусмотренные настоящим Договором, передать Заказчику разработанную проектно-сметную документацию для утверждения. </w:t>
      </w:r>
    </w:p>
    <w:p w:rsidR="00B22B15" w:rsidRPr="00D93EF2" w:rsidRDefault="00B22B15" w:rsidP="00AF0689">
      <w:pPr>
        <w:widowControl w:val="0"/>
        <w:shd w:val="clear" w:color="auto" w:fill="FFFFFF"/>
        <w:ind w:firstLine="709"/>
        <w:jc w:val="both"/>
      </w:pPr>
      <w:r w:rsidRPr="00D93EF2">
        <w:t>7.2.</w:t>
      </w:r>
      <w:r w:rsidR="00CC7933" w:rsidRPr="00D93EF2">
        <w:t xml:space="preserve"> </w:t>
      </w:r>
      <w:r w:rsidRPr="00D93EF2">
        <w:t>Выполнить все работы, предусмотренные п. 2.1.2. настоящего Договора, в объеме утвержденной, в уст</w:t>
      </w:r>
      <w:r w:rsidR="00CC7933" w:rsidRPr="00D93EF2">
        <w:t xml:space="preserve">ановленном настоящим Договором </w:t>
      </w:r>
      <w:r w:rsidR="00A5675C" w:rsidRPr="00D93EF2">
        <w:t>порядке, проектно-</w:t>
      </w:r>
      <w:r w:rsidRPr="00D93EF2">
        <w:t>сметной документации и сроки в соответствии с Календарным планом и сдать результат работ Заказчику.</w:t>
      </w:r>
    </w:p>
    <w:p w:rsidR="00B22B15" w:rsidRPr="00D93EF2" w:rsidRDefault="00B22B15" w:rsidP="00AF0689">
      <w:pPr>
        <w:shd w:val="clear" w:color="auto" w:fill="FFFFFF"/>
        <w:ind w:firstLine="709"/>
        <w:jc w:val="both"/>
      </w:pPr>
      <w:r w:rsidRPr="00D93EF2">
        <w:lastRenderedPageBreak/>
        <w:t xml:space="preserve">Проектно-сметная документация, разработанная Подрядчиком и переданная Заказчику, становится неотъемлемой частью Договора (Приложение № </w:t>
      </w:r>
      <w:r w:rsidR="00395694" w:rsidRPr="00D93EF2">
        <w:t>1</w:t>
      </w:r>
      <w:r w:rsidR="00A5675C" w:rsidRPr="00D93EF2">
        <w:t>1)</w:t>
      </w:r>
      <w:r w:rsidRPr="00D93EF2">
        <w:t xml:space="preserve"> с момента ее утверждения Заказчиком.</w:t>
      </w:r>
    </w:p>
    <w:p w:rsidR="00B22B15" w:rsidRPr="00D93EF2" w:rsidRDefault="00B22B15" w:rsidP="00AF0689">
      <w:pPr>
        <w:widowControl w:val="0"/>
        <w:shd w:val="clear" w:color="auto" w:fill="FFFFFF"/>
        <w:ind w:firstLine="709"/>
        <w:jc w:val="both"/>
        <w:rPr>
          <w:i/>
          <w:iCs/>
        </w:rPr>
      </w:pPr>
      <w:r w:rsidRPr="00D93EF2">
        <w:t>7.3.</w:t>
      </w:r>
      <w:r w:rsidR="008128EB" w:rsidRPr="00D93EF2">
        <w:t xml:space="preserve"> До начала выполнения работ, указанных в п. 2.1.2. настоящего Договора, согласовать готовую проектно-сметную документацию с Заказчиком.</w:t>
      </w:r>
    </w:p>
    <w:p w:rsidR="00B22B15" w:rsidRPr="00D93EF2" w:rsidRDefault="00B22B15" w:rsidP="00AF0689">
      <w:pPr>
        <w:widowControl w:val="0"/>
        <w:shd w:val="clear" w:color="auto" w:fill="FFFFFF"/>
        <w:ind w:firstLine="709"/>
        <w:jc w:val="both"/>
      </w:pPr>
      <w:r w:rsidRPr="00D93EF2">
        <w:t>7.4.</w:t>
      </w:r>
      <w:r w:rsidR="008128EB" w:rsidRPr="00D93EF2">
        <w:t xml:space="preserve"> Безвозмездно откорректировать проектно-сметную документацию по замечаниям согласующих организаций и государственной экспертизы. При обнаружении недостатков в документации и (или) выполнении изыскательских работ по требованию Заказчика безвозмездно доработать техническую документацию и (или) провести дополнительные изыскательские работы в дополнительно установленный Сторонами срок и возместить убытки, связанные с допущенными недостатками.</w:t>
      </w:r>
    </w:p>
    <w:p w:rsidR="00B22B15" w:rsidRPr="00D93EF2" w:rsidRDefault="00B22B15" w:rsidP="00AF0689">
      <w:pPr>
        <w:widowControl w:val="0"/>
        <w:shd w:val="clear" w:color="auto" w:fill="FFFFFF"/>
        <w:ind w:firstLine="709"/>
        <w:jc w:val="both"/>
      </w:pPr>
      <w:r w:rsidRPr="00D93EF2">
        <w:t>7.5.</w:t>
      </w:r>
      <w:r w:rsidR="00CC7933" w:rsidRPr="00D93EF2">
        <w:t xml:space="preserve"> </w:t>
      </w:r>
      <w:r w:rsidRPr="00D93EF2">
        <w:t>При производстве работ</w:t>
      </w:r>
      <w:r w:rsidR="00F6794E" w:rsidRPr="00D93EF2">
        <w:t>,</w:t>
      </w:r>
      <w:r w:rsidRPr="00D93EF2">
        <w:t xml:space="preserve"> преду</w:t>
      </w:r>
      <w:r w:rsidR="00CC7933" w:rsidRPr="00D93EF2">
        <w:t>смотренных настоящим Договором</w:t>
      </w:r>
      <w:r w:rsidR="00F6794E" w:rsidRPr="00D93EF2">
        <w:t>,</w:t>
      </w:r>
      <w:r w:rsidR="00CC7933" w:rsidRPr="00D93EF2">
        <w:t xml:space="preserve"> </w:t>
      </w:r>
      <w:r w:rsidRPr="00D93EF2">
        <w:t>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B22B15" w:rsidRPr="00D93EF2" w:rsidRDefault="00B22B15" w:rsidP="00AF0689">
      <w:pPr>
        <w:widowControl w:val="0"/>
        <w:shd w:val="clear" w:color="auto" w:fill="FFFFFF"/>
        <w:ind w:firstLine="709"/>
        <w:jc w:val="both"/>
      </w:pPr>
      <w:r w:rsidRPr="00D93EF2">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B22B15" w:rsidRPr="00D93EF2" w:rsidRDefault="00B22B15" w:rsidP="00AF0689">
      <w:pPr>
        <w:widowControl w:val="0"/>
        <w:shd w:val="clear" w:color="auto" w:fill="FFFFFF"/>
        <w:ind w:firstLine="709"/>
        <w:jc w:val="both"/>
      </w:pPr>
      <w:r w:rsidRPr="00D93EF2">
        <w:t>7.6.</w:t>
      </w:r>
      <w:r w:rsidR="00CC7933" w:rsidRPr="00D93EF2">
        <w:t xml:space="preserve"> </w:t>
      </w:r>
      <w:r w:rsidRPr="00D93EF2">
        <w:t>Соблюдать требования, содержащиеся в Тех</w:t>
      </w:r>
      <w:r w:rsidR="00860CF2" w:rsidRPr="00D93EF2">
        <w:t xml:space="preserve">ническом задании (Приложение № </w:t>
      </w:r>
      <w:r w:rsidR="00A5675C" w:rsidRPr="00D93EF2">
        <w:t>6</w:t>
      </w:r>
      <w:r w:rsidRPr="00D93EF2">
        <w:t xml:space="preserve"> к настоящему Договору)</w:t>
      </w:r>
      <w:r w:rsidR="00860CF2" w:rsidRPr="00D93EF2">
        <w:t>, Исходных данных (Приложение №</w:t>
      </w:r>
      <w:r w:rsidR="00A5675C" w:rsidRPr="00D93EF2">
        <w:t>7</w:t>
      </w:r>
      <w:r w:rsidRPr="00D93EF2">
        <w:t xml:space="preserve"> к настоящему Договору) для выполнения работ по настоящему Договору, в технических регламентах, СНиП, СП, СанПин, нормах технологического проектирования и иных документах и вправе отступать от них только с согласия Заказчика.</w:t>
      </w:r>
    </w:p>
    <w:p w:rsidR="00B22B15" w:rsidRPr="00D93EF2" w:rsidRDefault="00B22B15" w:rsidP="00AF0689">
      <w:pPr>
        <w:widowControl w:val="0"/>
        <w:shd w:val="clear" w:color="auto" w:fill="FFFFFF"/>
        <w:ind w:firstLine="709"/>
        <w:jc w:val="both"/>
      </w:pPr>
      <w:r w:rsidRPr="00D93EF2">
        <w:t>7.7.</w:t>
      </w:r>
      <w:r w:rsidR="007F2190" w:rsidRPr="00D93EF2">
        <w:t xml:space="preserve"> Перед началом работ, предусмотренных п. 2.1.2. настоящего Договора, </w:t>
      </w:r>
      <w:r w:rsidR="007F2190" w:rsidRPr="00D93EF2">
        <w:rPr>
          <w:iCs/>
        </w:rPr>
        <w:t>выполнить геодезическую разбивку (для линейных объектов) и</w:t>
      </w:r>
      <w:r w:rsidR="007F2190" w:rsidRPr="00D93EF2">
        <w:t xml:space="preserve"> обеспечить получение в уполномоченных органах государственной власти все необходимые допуски, ордер на производство работ, согласно законодательству Российской Федерации</w:t>
      </w:r>
      <w:r w:rsidRPr="00D93EF2">
        <w:t>.</w:t>
      </w:r>
    </w:p>
    <w:p w:rsidR="00B22B15" w:rsidRPr="00D93EF2" w:rsidRDefault="00B22B15" w:rsidP="00AF0689">
      <w:pPr>
        <w:widowControl w:val="0"/>
        <w:shd w:val="clear" w:color="auto" w:fill="FFFFFF"/>
        <w:ind w:firstLine="709"/>
        <w:jc w:val="both"/>
      </w:pPr>
      <w:r w:rsidRPr="00D93EF2">
        <w:t>7.</w:t>
      </w:r>
      <w:r w:rsidR="00942E3B" w:rsidRPr="00D93EF2">
        <w:t>8</w:t>
      </w:r>
      <w:r w:rsidRPr="00D93EF2">
        <w:t>.</w:t>
      </w:r>
      <w:r w:rsidR="00942E3B" w:rsidRPr="00D93EF2">
        <w:t xml:space="preserve"> </w:t>
      </w:r>
      <w:r w:rsidRPr="00D93EF2">
        <w:t>Производить работы в полном с</w:t>
      </w:r>
      <w:r w:rsidR="00CC7933" w:rsidRPr="00D93EF2">
        <w:t xml:space="preserve">оответствии с проектно-сметной </w:t>
      </w:r>
      <w:r w:rsidRPr="00D93EF2">
        <w:t xml:space="preserve">документацией, утвержденной Заказчиком в соответствии со строительными нормами и правилами. </w:t>
      </w:r>
    </w:p>
    <w:p w:rsidR="007F2190" w:rsidRPr="00D93EF2" w:rsidRDefault="007F2190" w:rsidP="00AF0689">
      <w:pPr>
        <w:widowControl w:val="0"/>
        <w:shd w:val="clear" w:color="auto" w:fill="FFFFFF"/>
        <w:ind w:firstLine="709"/>
        <w:jc w:val="both"/>
      </w:pPr>
      <w:r w:rsidRPr="00D93EF2">
        <w:t>7</w:t>
      </w:r>
      <w:r w:rsidR="00B22B15" w:rsidRPr="00D93EF2">
        <w:t>.</w:t>
      </w:r>
      <w:r w:rsidR="00942E3B" w:rsidRPr="00D93EF2">
        <w:t>9</w:t>
      </w:r>
      <w:r w:rsidR="00B22B15" w:rsidRPr="00D93EF2">
        <w:t>. 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w:t>
      </w:r>
    </w:p>
    <w:p w:rsidR="007F2190" w:rsidRPr="00D93EF2" w:rsidRDefault="007F2190" w:rsidP="00AF0689">
      <w:pPr>
        <w:widowControl w:val="0"/>
        <w:shd w:val="clear" w:color="auto" w:fill="FFFFFF"/>
        <w:ind w:firstLine="709"/>
        <w:jc w:val="both"/>
        <w:rPr>
          <w:iCs/>
        </w:rPr>
      </w:pPr>
      <w:r w:rsidRPr="00D93EF2">
        <w:rPr>
          <w:i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942E3B" w:rsidRPr="00D93EF2" w:rsidRDefault="007F2190" w:rsidP="00AF0689">
      <w:pPr>
        <w:widowControl w:val="0"/>
        <w:shd w:val="clear" w:color="auto" w:fill="FFFFFF"/>
        <w:ind w:firstLine="709"/>
        <w:jc w:val="both"/>
        <w:rPr>
          <w:iCs/>
        </w:rPr>
      </w:pPr>
      <w:r w:rsidRPr="00D93EF2">
        <w:rPr>
          <w:iCs/>
        </w:rPr>
        <w:t>После окончании работ предоставить Заказчику отчет о расходовании материалов, предоставленных Заказчиком. Отчетом является количество материалов, отраженное в акте выполненных работ</w:t>
      </w:r>
      <w:r w:rsidR="00942E3B" w:rsidRPr="00D93EF2">
        <w:rPr>
          <w:iCs/>
        </w:rPr>
        <w:t>.</w:t>
      </w:r>
    </w:p>
    <w:p w:rsidR="00B22B15" w:rsidRPr="00D93EF2" w:rsidRDefault="00B22B15" w:rsidP="00AF0689">
      <w:pPr>
        <w:widowControl w:val="0"/>
        <w:shd w:val="clear" w:color="auto" w:fill="FFFFFF"/>
        <w:tabs>
          <w:tab w:val="left" w:pos="709"/>
        </w:tabs>
        <w:ind w:firstLine="709"/>
        <w:jc w:val="both"/>
        <w:rPr>
          <w:u w:val="single"/>
        </w:rPr>
      </w:pPr>
      <w:r w:rsidRPr="00D93EF2">
        <w:t>7.1</w:t>
      </w:r>
      <w:r w:rsidR="00942E3B" w:rsidRPr="00D93EF2">
        <w:t>0</w:t>
      </w:r>
      <w:r w:rsidRPr="00D93EF2">
        <w:t>.</w:t>
      </w:r>
      <w:r w:rsidR="00942E3B" w:rsidRPr="00D93EF2">
        <w:t xml:space="preserve"> </w:t>
      </w:r>
      <w:r w:rsidRPr="00D93EF2">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A5675C" w:rsidRPr="00D93EF2" w:rsidRDefault="00985769" w:rsidP="00A5675C">
      <w:pPr>
        <w:widowControl w:val="0"/>
        <w:shd w:val="clear" w:color="auto" w:fill="FFFFFF"/>
        <w:ind w:firstLine="720"/>
        <w:jc w:val="both"/>
      </w:pPr>
      <w:r w:rsidRPr="00D93EF2">
        <w:t xml:space="preserve">7.11. </w:t>
      </w:r>
      <w:r w:rsidR="00B22B15" w:rsidRPr="00D93EF2">
        <w:t>Осуществить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5A41E1" w:rsidRPr="00D93EF2" w:rsidRDefault="00B22B15" w:rsidP="00A5675C">
      <w:pPr>
        <w:widowControl w:val="0"/>
        <w:shd w:val="clear" w:color="auto" w:fill="FFFFFF"/>
        <w:ind w:firstLine="720"/>
        <w:jc w:val="both"/>
      </w:pPr>
      <w:r w:rsidRPr="00D93EF2">
        <w:rPr>
          <w:bCs/>
        </w:rPr>
        <w:t>7.</w:t>
      </w:r>
      <w:r w:rsidR="00942E3B" w:rsidRPr="00D93EF2">
        <w:rPr>
          <w:bCs/>
        </w:rPr>
        <w:t>1</w:t>
      </w:r>
      <w:r w:rsidR="00985769" w:rsidRPr="00D93EF2">
        <w:rPr>
          <w:bCs/>
        </w:rPr>
        <w:t>2</w:t>
      </w:r>
      <w:r w:rsidRPr="00D93EF2">
        <w:rPr>
          <w:bCs/>
        </w:rPr>
        <w:t>.</w:t>
      </w:r>
      <w:r w:rsidR="00942E3B" w:rsidRPr="00D93EF2">
        <w:rPr>
          <w:bCs/>
        </w:rPr>
        <w:t xml:space="preserve"> </w:t>
      </w:r>
      <w:r w:rsidR="005A41E1" w:rsidRPr="00D93EF2">
        <w:rPr>
          <w:bCs/>
        </w:rPr>
        <w:t xml:space="preserve">В обязательном порядке письменно согласовывать с Заказчиком привлекаемых субподрядчиков, отличных от указанных в Приложении № 5 настоящему Договору. </w:t>
      </w:r>
    </w:p>
    <w:p w:rsidR="005A41E1" w:rsidRPr="00D93EF2" w:rsidRDefault="005A41E1" w:rsidP="00AF0689">
      <w:pPr>
        <w:shd w:val="clear" w:color="auto" w:fill="FFFFFF"/>
        <w:ind w:firstLine="720"/>
        <w:jc w:val="both"/>
      </w:pPr>
      <w:r w:rsidRPr="00D93EF2">
        <w:t>Привлекаемые Подрядчиком субподрядчики должны осуществлять работы на основании допуска, полученного в соответствующей саморегулируемой организации (если для осуществления данных видов работ требуется наличие допуска на проектно-изыскательские работы).</w:t>
      </w:r>
    </w:p>
    <w:p w:rsidR="005A41E1" w:rsidRPr="00D93EF2" w:rsidRDefault="005A41E1" w:rsidP="00AF0689">
      <w:pPr>
        <w:widowControl w:val="0"/>
        <w:shd w:val="clear" w:color="auto" w:fill="FFFFFF"/>
        <w:autoSpaceDE w:val="0"/>
        <w:autoSpaceDN w:val="0"/>
        <w:adjustRightInd w:val="0"/>
        <w:ind w:firstLine="720"/>
        <w:jc w:val="both"/>
      </w:pPr>
      <w:r w:rsidRPr="00D93EF2">
        <w:t xml:space="preserve">Подрядчик информирует Заказчика о заключаемых им договорах с субподрядчиками путем </w:t>
      </w:r>
      <w:r w:rsidRPr="00D93EF2">
        <w:lastRenderedPageBreak/>
        <w:t>предоставления в адрес Заказчика следующей информации: копий документов субподрядчиков, полученных в соответствующей саморегулируемой организации и подтверждающих допуск к выполнению субподрядчиком соответствующих видов работ, плано</w:t>
      </w:r>
      <w:r w:rsidR="00CC7933" w:rsidRPr="00D93EF2">
        <w:t>в-графиков, об объемах и сроках</w:t>
      </w:r>
      <w:r w:rsidRPr="00D93EF2">
        <w:t xml:space="preserve"> выполняемых работ. </w:t>
      </w:r>
    </w:p>
    <w:p w:rsidR="00942E3B" w:rsidRPr="00D93EF2" w:rsidRDefault="005A41E1" w:rsidP="00AF0689">
      <w:pPr>
        <w:widowControl w:val="0"/>
        <w:shd w:val="clear" w:color="auto" w:fill="FFFFFF"/>
        <w:ind w:firstLine="709"/>
        <w:jc w:val="both"/>
      </w:pPr>
      <w:r w:rsidRPr="00D93EF2">
        <w:t>Заказчик вправе потребовать от Подрядчика замены субподрядчиков с мотивированным обоснованием такого требования, но независимо от этого полную</w:t>
      </w:r>
      <w:r w:rsidR="00CC7933" w:rsidRPr="00D93EF2">
        <w:t xml:space="preserve"> </w:t>
      </w:r>
      <w:r w:rsidRPr="00D93EF2">
        <w:t>ответственность перед Заказчиком за сроки и качество выполняемых субподрядчиками работ, а также иную ответственность за действия субподрядчиков и, как за свои собственные действия, по настоящему договору несет Подрядчик.</w:t>
      </w:r>
    </w:p>
    <w:p w:rsidR="00B22B15" w:rsidRPr="00D93EF2" w:rsidRDefault="00B22B15" w:rsidP="00AF0689">
      <w:pPr>
        <w:widowControl w:val="0"/>
        <w:shd w:val="clear" w:color="auto" w:fill="FFFFFF"/>
        <w:ind w:firstLine="709"/>
        <w:jc w:val="both"/>
      </w:pPr>
      <w:r w:rsidRPr="00D93EF2">
        <w:t>7.1</w:t>
      </w:r>
      <w:r w:rsidR="00985769" w:rsidRPr="00D93EF2">
        <w:t>3</w:t>
      </w:r>
      <w:r w:rsidRPr="00D93EF2">
        <w:t>.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B22B15" w:rsidRPr="00D93EF2" w:rsidRDefault="00B22B15" w:rsidP="00AF0689">
      <w:pPr>
        <w:widowControl w:val="0"/>
        <w:shd w:val="clear" w:color="auto" w:fill="FFFFFF"/>
        <w:ind w:firstLine="709"/>
        <w:jc w:val="both"/>
      </w:pPr>
      <w:r w:rsidRPr="00D93EF2">
        <w:t>7.</w:t>
      </w:r>
      <w:r w:rsidR="00985769" w:rsidRPr="00D93EF2">
        <w:t>14</w:t>
      </w:r>
      <w:r w:rsidRPr="00D93EF2">
        <w:t>.</w:t>
      </w:r>
      <w:r w:rsidR="00D70E1A" w:rsidRPr="00D93EF2">
        <w:t xml:space="preserve"> </w:t>
      </w:r>
      <w:r w:rsidRPr="00D93EF2">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B22B15" w:rsidRPr="00D93EF2" w:rsidRDefault="00B22B15" w:rsidP="00AF0689">
      <w:pPr>
        <w:autoSpaceDE w:val="0"/>
        <w:autoSpaceDN w:val="0"/>
        <w:adjustRightInd w:val="0"/>
        <w:ind w:firstLine="709"/>
        <w:jc w:val="both"/>
        <w:rPr>
          <w:bCs/>
        </w:rPr>
      </w:pPr>
      <w:r w:rsidRPr="00D93EF2">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B22B15" w:rsidRPr="00D93EF2" w:rsidRDefault="00B22B15" w:rsidP="00AF0689">
      <w:pPr>
        <w:autoSpaceDE w:val="0"/>
        <w:autoSpaceDN w:val="0"/>
        <w:adjustRightInd w:val="0"/>
        <w:ind w:firstLine="709"/>
        <w:jc w:val="both"/>
      </w:pPr>
      <w:r w:rsidRPr="00D93EF2">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B22B15" w:rsidRPr="00D93EF2" w:rsidRDefault="00B22B15" w:rsidP="00AF0689">
      <w:pPr>
        <w:widowControl w:val="0"/>
        <w:shd w:val="clear" w:color="auto" w:fill="FFFFFF"/>
        <w:ind w:firstLine="709"/>
        <w:jc w:val="both"/>
      </w:pPr>
      <w:r w:rsidRPr="00D93EF2">
        <w:t>Соблюдать все действующие нормативы и правила охраны труда при производстве работ, правила внутреннего трудового распорядка, установленные Заказчиком.</w:t>
      </w:r>
    </w:p>
    <w:p w:rsidR="00B22B15" w:rsidRPr="00D93EF2" w:rsidRDefault="00B22B15" w:rsidP="00AF0689">
      <w:pPr>
        <w:widowControl w:val="0"/>
        <w:shd w:val="clear" w:color="auto" w:fill="FFFFFF"/>
        <w:ind w:firstLine="709"/>
        <w:jc w:val="both"/>
      </w:pPr>
      <w:r w:rsidRPr="00D93EF2">
        <w:t>Обеспечить эффективную работу собственной системы контроля работающих бригад.</w:t>
      </w:r>
    </w:p>
    <w:p w:rsidR="00B22B15" w:rsidRPr="00D93EF2" w:rsidRDefault="00B22B15" w:rsidP="00AF0689">
      <w:pPr>
        <w:widowControl w:val="0"/>
        <w:shd w:val="clear" w:color="auto" w:fill="FFFFFF"/>
        <w:ind w:firstLine="709"/>
        <w:jc w:val="both"/>
      </w:pPr>
      <w:r w:rsidRPr="00D93EF2">
        <w:t>Обеспечивать безопасность технологии выполнения работ всеми членами бригады.</w:t>
      </w:r>
    </w:p>
    <w:p w:rsidR="00B22B15" w:rsidRPr="00D93EF2" w:rsidRDefault="00B22B15" w:rsidP="00AF0689">
      <w:pPr>
        <w:widowControl w:val="0"/>
        <w:shd w:val="clear" w:color="auto" w:fill="FFFFFF"/>
        <w:ind w:firstLine="709"/>
        <w:jc w:val="both"/>
      </w:pPr>
      <w:r w:rsidRPr="00D93EF2">
        <w:t>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B22B15" w:rsidRPr="00D93EF2" w:rsidRDefault="00B22B15" w:rsidP="00AF0689">
      <w:pPr>
        <w:widowControl w:val="0"/>
        <w:shd w:val="clear" w:color="auto" w:fill="FFFFFF"/>
        <w:ind w:firstLine="709"/>
        <w:jc w:val="both"/>
      </w:pPr>
      <w:r w:rsidRPr="00D93EF2">
        <w:t>Не приступать самовольно к выполнению работ, без оформления наряда/распоряжения/Акта допус</w:t>
      </w:r>
      <w:r w:rsidR="00CC7933" w:rsidRPr="00D93EF2">
        <w:t>ка на производство строительно-</w:t>
      </w:r>
      <w:r w:rsidRPr="00D93EF2">
        <w:t>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B22B15" w:rsidRPr="00D93EF2" w:rsidRDefault="00B22B15" w:rsidP="00AF0689">
      <w:pPr>
        <w:widowControl w:val="0"/>
        <w:shd w:val="clear" w:color="auto" w:fill="FFFFFF"/>
        <w:ind w:firstLine="709"/>
        <w:jc w:val="both"/>
      </w:pPr>
      <w:r w:rsidRPr="00D93EF2">
        <w:t>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w:t>
      </w:r>
      <w:r w:rsidR="00CC7933" w:rsidRPr="00D93EF2">
        <w:t xml:space="preserve">ство строительно-монтажных </w:t>
      </w:r>
      <w:r w:rsidRPr="00D93EF2">
        <w:t>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EC3A59" w:rsidRPr="00D93EF2" w:rsidRDefault="00B22B15" w:rsidP="00AF0689">
      <w:pPr>
        <w:autoSpaceDE w:val="0"/>
        <w:autoSpaceDN w:val="0"/>
        <w:adjustRightInd w:val="0"/>
        <w:ind w:firstLine="709"/>
        <w:jc w:val="both"/>
      </w:pPr>
      <w:r w:rsidRPr="00D93EF2">
        <w:lastRenderedPageBreak/>
        <w:t xml:space="preserve">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B22B15" w:rsidRPr="00D93EF2" w:rsidRDefault="00EC3A59" w:rsidP="00AF0689">
      <w:pPr>
        <w:autoSpaceDE w:val="0"/>
        <w:autoSpaceDN w:val="0"/>
        <w:adjustRightInd w:val="0"/>
        <w:ind w:firstLine="709"/>
        <w:jc w:val="both"/>
      </w:pPr>
      <w:r w:rsidRPr="00D93EF2">
        <w:t>Участвовать в расследовании несчастных случаев с участием представителей заказчика, произошедших с работниками субподрядных организаций на объектах заказчика.</w:t>
      </w:r>
    </w:p>
    <w:p w:rsidR="00B22B15" w:rsidRPr="00D93EF2" w:rsidRDefault="00B22B15" w:rsidP="00AF0689">
      <w:pPr>
        <w:autoSpaceDE w:val="0"/>
        <w:autoSpaceDN w:val="0"/>
        <w:adjustRightInd w:val="0"/>
        <w:ind w:firstLine="709"/>
        <w:jc w:val="both"/>
      </w:pPr>
      <w:r w:rsidRPr="00D93EF2">
        <w:t>Указанные действия Заказчика являются обязательными и безусловными для исполнения Подрядчиком (привлеченными субподрядчиками).</w:t>
      </w:r>
    </w:p>
    <w:p w:rsidR="00B22B15" w:rsidRPr="00D93EF2" w:rsidRDefault="00B22B15" w:rsidP="00AF0689">
      <w:pPr>
        <w:autoSpaceDE w:val="0"/>
        <w:autoSpaceDN w:val="0"/>
        <w:adjustRightInd w:val="0"/>
        <w:ind w:firstLine="709"/>
        <w:jc w:val="both"/>
      </w:pPr>
      <w:r w:rsidRPr="00D93EF2">
        <w:t>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B22B15" w:rsidRPr="00D93EF2" w:rsidRDefault="00B22B15" w:rsidP="00AF0689">
      <w:pPr>
        <w:widowControl w:val="0"/>
        <w:shd w:val="clear" w:color="auto" w:fill="FFFFFF"/>
        <w:ind w:firstLine="709"/>
        <w:jc w:val="both"/>
      </w:pPr>
      <w:r w:rsidRPr="00D93EF2">
        <w:t>7.1</w:t>
      </w:r>
      <w:r w:rsidR="00985769" w:rsidRPr="00D93EF2">
        <w:t>5</w:t>
      </w:r>
      <w:r w:rsidRPr="00D93EF2">
        <w:t>.</w:t>
      </w:r>
      <w:r w:rsidR="007F2190" w:rsidRPr="00D93EF2">
        <w:t xml:space="preserve"> 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в соответствии с проектом организации строительства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r w:rsidRPr="00D93EF2">
        <w:t>.</w:t>
      </w:r>
    </w:p>
    <w:p w:rsidR="00B22B15" w:rsidRPr="00D93EF2" w:rsidRDefault="00B22B15" w:rsidP="00AF0689">
      <w:pPr>
        <w:widowControl w:val="0"/>
        <w:shd w:val="clear" w:color="auto" w:fill="FFFFFF"/>
        <w:ind w:firstLine="709"/>
        <w:jc w:val="both"/>
      </w:pPr>
      <w:r w:rsidRPr="00D93EF2">
        <w:t>7.1</w:t>
      </w:r>
      <w:r w:rsidR="00985769" w:rsidRPr="00D93EF2">
        <w:t>6</w:t>
      </w:r>
      <w:r w:rsidRPr="00D93EF2">
        <w:t>.</w:t>
      </w:r>
      <w:r w:rsidR="00985769" w:rsidRPr="00D93EF2">
        <w:t xml:space="preserve"> </w:t>
      </w:r>
      <w:r w:rsidR="00CC7933" w:rsidRPr="00D93EF2">
        <w:t>Вывезти</w:t>
      </w:r>
      <w:r w:rsidRPr="00D93EF2">
        <w:t xml:space="preserve">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B22B15" w:rsidRPr="00D93EF2" w:rsidRDefault="00B22B15" w:rsidP="00AF0689">
      <w:pPr>
        <w:widowControl w:val="0"/>
        <w:shd w:val="clear" w:color="auto" w:fill="FFFFFF"/>
        <w:ind w:firstLine="709"/>
        <w:jc w:val="both"/>
        <w:rPr>
          <w:iCs/>
        </w:rPr>
      </w:pPr>
      <w:r w:rsidRPr="00D93EF2">
        <w:t>7.1</w:t>
      </w:r>
      <w:r w:rsidR="00985769" w:rsidRPr="00D93EF2">
        <w:t>7</w:t>
      </w:r>
      <w:r w:rsidRPr="00D93EF2">
        <w:t>.</w:t>
      </w:r>
      <w:r w:rsidR="00985769" w:rsidRPr="00D93EF2">
        <w:t xml:space="preserve"> </w:t>
      </w:r>
      <w:r w:rsidRPr="00D93EF2">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AF0392" w:rsidRPr="00D93EF2">
        <w:rPr>
          <w:iCs/>
        </w:rPr>
        <w:t>.</w:t>
      </w:r>
    </w:p>
    <w:p w:rsidR="005A41E1" w:rsidRPr="00D93EF2" w:rsidRDefault="00B22B15" w:rsidP="00AF0689">
      <w:pPr>
        <w:widowControl w:val="0"/>
        <w:shd w:val="clear" w:color="auto" w:fill="FFFFFF"/>
        <w:ind w:firstLine="709"/>
        <w:jc w:val="both"/>
      </w:pPr>
      <w:r w:rsidRPr="00D93EF2">
        <w:t>7.1</w:t>
      </w:r>
      <w:r w:rsidR="00985769" w:rsidRPr="00D93EF2">
        <w:t>8</w:t>
      </w:r>
      <w:r w:rsidRPr="00D93EF2">
        <w:t>.</w:t>
      </w:r>
      <w:r w:rsidR="00985769" w:rsidRPr="00D93EF2">
        <w:t xml:space="preserve"> </w:t>
      </w:r>
      <w:r w:rsidRPr="00D93EF2">
        <w:t>Передавать Заказчику вместе с результатами работ всю исполнительную документацию, касающуюся дальнейшей эксплуатации и использования объекта (в том числе ранее переданную Заказчиком документацию).</w:t>
      </w:r>
    </w:p>
    <w:p w:rsidR="00301051" w:rsidRPr="00D93EF2" w:rsidRDefault="00301051" w:rsidP="00AF0689">
      <w:pPr>
        <w:widowControl w:val="0"/>
        <w:shd w:val="clear" w:color="auto" w:fill="FFFFFF"/>
        <w:ind w:firstLine="709"/>
        <w:jc w:val="both"/>
      </w:pPr>
      <w:r w:rsidRPr="00D93EF2">
        <w:t>7.19. В момент заключения настоящего договора, Подрядчик обязан предоставить Заказчику заключенный на условиях раздела 1</w:t>
      </w:r>
      <w:r w:rsidR="00A33511" w:rsidRPr="00D93EF2">
        <w:t>6</w:t>
      </w:r>
      <w:r w:rsidRPr="00D93EF2">
        <w:t xml:space="preserve"> договор комплексного страхования строительно-монтажных рисков, включая  ответственность за причинение вреда третьим лицам при проведении строительно-монтажных работ на объекте, либо его нотариально заверенную копию или копию страхового полиса (иного документа, подтверждающего в соответствии с требованиями статьи 940 Гражданского кодекса Российской Федерации заключение договора страхования), а также подтвердить Заказчику факт оплаты страховой премии по заключенному договору, за исключением случаев, предусмотренных действующим законодательством Российской Федерации.</w:t>
      </w:r>
    </w:p>
    <w:p w:rsidR="00B22B15" w:rsidRPr="00D93EF2" w:rsidRDefault="00B22B15" w:rsidP="00AF0689">
      <w:pPr>
        <w:widowControl w:val="0"/>
        <w:tabs>
          <w:tab w:val="left" w:pos="709"/>
          <w:tab w:val="left" w:pos="1701"/>
        </w:tabs>
        <w:ind w:firstLine="709"/>
        <w:jc w:val="both"/>
      </w:pPr>
      <w:r w:rsidRPr="00D93EF2">
        <w:t>7.</w:t>
      </w:r>
      <w:r w:rsidR="00301051" w:rsidRPr="00D93EF2">
        <w:t>20</w:t>
      </w:r>
      <w:r w:rsidRPr="00D93EF2">
        <w:t>.</w:t>
      </w:r>
      <w:r w:rsidR="00410489" w:rsidRPr="00D93EF2">
        <w:t xml:space="preserve"> </w:t>
      </w:r>
      <w:r w:rsidRPr="00D93EF2">
        <w:t>Незамедлительно известить Заказчика и до получения от него указаний приостановить работы при обнаружении:</w:t>
      </w:r>
    </w:p>
    <w:p w:rsidR="00B22B15" w:rsidRPr="00D93EF2" w:rsidRDefault="00897EB5" w:rsidP="00AF0689">
      <w:pPr>
        <w:widowControl w:val="0"/>
        <w:shd w:val="clear" w:color="auto" w:fill="FFFFFF"/>
        <w:ind w:firstLine="709"/>
        <w:jc w:val="both"/>
      </w:pPr>
      <w:r w:rsidRPr="00D93EF2">
        <w:t xml:space="preserve">- </w:t>
      </w:r>
      <w:r w:rsidR="00B22B15" w:rsidRPr="00D93EF2">
        <w:t>возможности неблагоприятных для Заказчика последствий выполнения его указаний о способе выполнения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не зависящих от Подрядчика обстоятельств, угрожающих годности или прочности результатов выполняемой работы;</w:t>
      </w:r>
    </w:p>
    <w:p w:rsidR="00B22B15" w:rsidRPr="00D93EF2" w:rsidRDefault="00897EB5" w:rsidP="00AF0689">
      <w:pPr>
        <w:widowControl w:val="0"/>
        <w:shd w:val="clear" w:color="auto" w:fill="FFFFFF"/>
        <w:autoSpaceDE w:val="0"/>
        <w:autoSpaceDN w:val="0"/>
        <w:adjustRightInd w:val="0"/>
        <w:ind w:firstLine="709"/>
        <w:jc w:val="both"/>
      </w:pPr>
      <w:r w:rsidRPr="00D93EF2">
        <w:t xml:space="preserve">- </w:t>
      </w:r>
      <w:r w:rsidR="00B22B15" w:rsidRPr="00D93EF2">
        <w:t>иных обстоятельств, способных повлечь за собой изменение сроков или стоимости выполняемых работ.</w:t>
      </w:r>
    </w:p>
    <w:p w:rsidR="00B22B15" w:rsidRPr="00D93EF2" w:rsidRDefault="00B22B15" w:rsidP="00AF0689">
      <w:pPr>
        <w:widowControl w:val="0"/>
        <w:shd w:val="clear" w:color="auto" w:fill="FFFFFF"/>
        <w:autoSpaceDE w:val="0"/>
        <w:autoSpaceDN w:val="0"/>
        <w:adjustRightInd w:val="0"/>
        <w:ind w:firstLine="709"/>
        <w:jc w:val="both"/>
      </w:pPr>
      <w:r w:rsidRPr="00D93EF2">
        <w:t xml:space="preserve">При этом Подрядчик при наступлении указанных чрезвычайных событий после 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B22B15" w:rsidRPr="00D93EF2" w:rsidRDefault="00B22B15" w:rsidP="00AF0689">
      <w:pPr>
        <w:widowControl w:val="0"/>
        <w:shd w:val="clear" w:color="auto" w:fill="FFFFFF"/>
        <w:autoSpaceDE w:val="0"/>
        <w:autoSpaceDN w:val="0"/>
        <w:adjustRightInd w:val="0"/>
        <w:ind w:firstLine="709"/>
        <w:jc w:val="both"/>
      </w:pPr>
      <w:r w:rsidRPr="00D93EF2">
        <w:lastRenderedPageBreak/>
        <w:t>7.2</w:t>
      </w:r>
      <w:r w:rsidR="00301051" w:rsidRPr="00D93EF2">
        <w:t>1</w:t>
      </w:r>
      <w:r w:rsidRPr="00D93EF2">
        <w:t>. 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строительства объекта.</w:t>
      </w:r>
    </w:p>
    <w:p w:rsidR="00B22B15" w:rsidRPr="00D93EF2" w:rsidRDefault="00B22B15" w:rsidP="00AF0689">
      <w:pPr>
        <w:widowControl w:val="0"/>
        <w:shd w:val="clear" w:color="auto" w:fill="FFFFFF"/>
        <w:autoSpaceDE w:val="0"/>
        <w:autoSpaceDN w:val="0"/>
        <w:adjustRightInd w:val="0"/>
        <w:ind w:firstLine="709"/>
        <w:jc w:val="both"/>
      </w:pPr>
      <w:r w:rsidRPr="00D93EF2">
        <w:t>7</w:t>
      </w:r>
      <w:r w:rsidRPr="00D93EF2">
        <w:rPr>
          <w:lang w:val="ru-MD"/>
        </w:rPr>
        <w:t>.2</w:t>
      </w:r>
      <w:r w:rsidR="00301051" w:rsidRPr="00D93EF2">
        <w:rPr>
          <w:lang w:val="ru-MD"/>
        </w:rPr>
        <w:t>2</w:t>
      </w:r>
      <w:r w:rsidRPr="00D93EF2">
        <w:t xml:space="preserve">. </w:t>
      </w:r>
      <w:r w:rsidR="00370EFE" w:rsidRPr="00D93EF2">
        <w:t>Выполнить в полном объеме все свои обязательства, предусмотренные в других разделах настоящего Договора</w:t>
      </w:r>
      <w:r w:rsidRPr="00D93EF2">
        <w:t xml:space="preserve">.  </w:t>
      </w:r>
    </w:p>
    <w:p w:rsidR="00370EFE" w:rsidRPr="00D93EF2" w:rsidRDefault="00B22B15" w:rsidP="00AF0689">
      <w:pPr>
        <w:ind w:right="-5" w:firstLine="709"/>
        <w:jc w:val="both"/>
      </w:pPr>
      <w:r w:rsidRPr="00D93EF2">
        <w:t>7.2</w:t>
      </w:r>
      <w:r w:rsidR="00301051" w:rsidRPr="00D93EF2">
        <w:t>3</w:t>
      </w:r>
      <w:r w:rsidRPr="00D93EF2">
        <w:t xml:space="preserve">. </w:t>
      </w:r>
      <w:r w:rsidR="00CC7933" w:rsidRPr="00D93EF2">
        <w:t>Для выполнения</w:t>
      </w:r>
      <w:r w:rsidR="00370EFE" w:rsidRPr="00D93EF2">
        <w:t xml:space="preserve"> работ по настоящему договору Подрядчик имеет право привлекать иных лиц (субподрядчиков). </w:t>
      </w:r>
    </w:p>
    <w:p w:rsidR="00942E3B" w:rsidRPr="00D93EF2" w:rsidRDefault="00370EFE" w:rsidP="00AF0689">
      <w:pPr>
        <w:ind w:right="-5" w:firstLine="709"/>
        <w:jc w:val="both"/>
      </w:pPr>
      <w:r w:rsidRPr="00D93EF2">
        <w:t>Подрядчик обязан в письменной форме согласовать с Заказчиком субподрядчика, условия договора субподряда, устанавливающие сроки выполнения работ субподрядчиком</w:t>
      </w:r>
      <w:r w:rsidR="00942E3B" w:rsidRPr="00D93EF2">
        <w:t>.</w:t>
      </w:r>
    </w:p>
    <w:p w:rsidR="004F48F9" w:rsidRPr="00D93EF2" w:rsidRDefault="00B22B15" w:rsidP="00A5675C">
      <w:pPr>
        <w:ind w:right="-5" w:firstLine="709"/>
        <w:jc w:val="both"/>
      </w:pPr>
      <w:r w:rsidRPr="00D93EF2">
        <w:t>7.2</w:t>
      </w:r>
      <w:r w:rsidR="00301051" w:rsidRPr="00D93EF2">
        <w:t>4</w:t>
      </w:r>
      <w:r w:rsidRPr="00D93EF2">
        <w:t xml:space="preserve">. Подрядчик не вправе заключать с субподрядчиками договоры, общая стоимость которых будет превышать </w:t>
      </w:r>
      <w:r w:rsidR="00891800" w:rsidRPr="00D93EF2">
        <w:t>25</w:t>
      </w:r>
      <w:r w:rsidRPr="00D93EF2">
        <w:t xml:space="preserve"> (</w:t>
      </w:r>
      <w:r w:rsidR="00DF3B46" w:rsidRPr="00D93EF2">
        <w:t>двадцать</w:t>
      </w:r>
      <w:r w:rsidR="00891800" w:rsidRPr="00D93EF2">
        <w:t xml:space="preserve"> пять</w:t>
      </w:r>
      <w:r w:rsidRPr="00D93EF2">
        <w:t xml:space="preserve">) % от цены настоящего Договора, заключенного Подрядчиком с Заказчиком. </w:t>
      </w:r>
    </w:p>
    <w:p w:rsidR="00B22B15" w:rsidRPr="00D93EF2" w:rsidRDefault="00B22B15" w:rsidP="00AF0689">
      <w:pPr>
        <w:widowControl w:val="0"/>
        <w:shd w:val="clear" w:color="auto" w:fill="FFFFFF"/>
        <w:autoSpaceDE w:val="0"/>
        <w:autoSpaceDN w:val="0"/>
        <w:adjustRightInd w:val="0"/>
        <w:ind w:left="22" w:firstLine="709"/>
        <w:jc w:val="both"/>
      </w:pPr>
      <w:r w:rsidRPr="00D93EF2">
        <w:t>7.2</w:t>
      </w:r>
      <w:r w:rsidR="00A5675C" w:rsidRPr="00D93EF2">
        <w:t>5</w:t>
      </w:r>
      <w:r w:rsidRPr="00D93EF2">
        <w:t xml:space="preserve">. В случае если до завершения выполнения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устранить замечания Заказчика за свой счет. </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6</w:t>
      </w:r>
      <w:r w:rsidRPr="00D93EF2">
        <w:t xml:space="preserve">. </w:t>
      </w:r>
      <w:r w:rsidR="00942E3B" w:rsidRPr="00D93EF2">
        <w:t>Подрядчик не вправе без предварительного письменного согласия Заказчика переуступи</w:t>
      </w:r>
      <w:r w:rsidR="00CC7933" w:rsidRPr="00D93EF2">
        <w:t>ть свои права и/или обязанности</w:t>
      </w:r>
      <w:r w:rsidR="00942E3B" w:rsidRPr="00D93EF2">
        <w:t xml:space="preserve"> по настоящему Договору третьему лицу, за исключением случаев, предусмотренных Договором</w:t>
      </w:r>
      <w:r w:rsidRPr="00D93EF2">
        <w:t>.</w:t>
      </w:r>
    </w:p>
    <w:p w:rsidR="00B22B15" w:rsidRPr="00D93EF2" w:rsidRDefault="00B22B15" w:rsidP="00AF0689">
      <w:pPr>
        <w:widowControl w:val="0"/>
        <w:shd w:val="clear" w:color="auto" w:fill="FFFFFF"/>
        <w:autoSpaceDE w:val="0"/>
        <w:autoSpaceDN w:val="0"/>
        <w:adjustRightInd w:val="0"/>
        <w:ind w:firstLine="709"/>
        <w:jc w:val="both"/>
      </w:pPr>
      <w:r w:rsidRPr="00D93EF2">
        <w:t>7.2</w:t>
      </w:r>
      <w:r w:rsidR="00A5675C" w:rsidRPr="00D93EF2">
        <w:t>7</w:t>
      </w:r>
      <w:r w:rsidRPr="00D93EF2">
        <w:t xml:space="preserve">. </w:t>
      </w:r>
      <w:r w:rsidR="00CC7933" w:rsidRPr="00D93EF2">
        <w:t xml:space="preserve">Выставлять </w:t>
      </w:r>
      <w:r w:rsidRPr="00D93EF2">
        <w:t>счет-фактуру, по форме и в сроки, установленные действующим законодательством Российской Федерации (ст.168, ст. 169 НК РФ).</w:t>
      </w:r>
    </w:p>
    <w:p w:rsidR="00B22B15" w:rsidRPr="00D93EF2" w:rsidRDefault="00B22B15" w:rsidP="00AF0689">
      <w:pPr>
        <w:widowControl w:val="0"/>
        <w:shd w:val="clear" w:color="auto" w:fill="FFFFFF"/>
        <w:autoSpaceDE w:val="0"/>
        <w:autoSpaceDN w:val="0"/>
        <w:adjustRightInd w:val="0"/>
        <w:ind w:firstLine="709"/>
        <w:jc w:val="both"/>
        <w:rPr>
          <w:bCs/>
          <w:color w:val="000000"/>
        </w:rPr>
      </w:pPr>
      <w:r w:rsidRPr="00D93EF2">
        <w:rPr>
          <w:bCs/>
          <w:color w:val="000000"/>
        </w:rPr>
        <w:t>7.2</w:t>
      </w:r>
      <w:r w:rsidR="00A5675C" w:rsidRPr="00D93EF2">
        <w:rPr>
          <w:bCs/>
          <w:color w:val="000000"/>
        </w:rPr>
        <w:t>8</w:t>
      </w:r>
      <w:r w:rsidRPr="00D93EF2">
        <w:rPr>
          <w:bCs/>
          <w:color w:val="000000"/>
        </w:rPr>
        <w:t>. При выполнении Работ, предусмотренных настоящим Договором, Подрядчик о</w:t>
      </w:r>
      <w:r w:rsidR="00F6794E" w:rsidRPr="00D93EF2">
        <w:rPr>
          <w:bCs/>
          <w:color w:val="000000"/>
        </w:rPr>
        <w:t xml:space="preserve">бязуется соблюдать требования, </w:t>
      </w:r>
      <w:r w:rsidRPr="00D93EF2">
        <w:rPr>
          <w:bCs/>
          <w:color w:val="000000"/>
        </w:rPr>
        <w:t>предусмотрен</w:t>
      </w:r>
      <w:r w:rsidR="004970E7" w:rsidRPr="00D93EF2">
        <w:rPr>
          <w:bCs/>
          <w:color w:val="000000"/>
        </w:rPr>
        <w:t xml:space="preserve">ные в альбоме фирменного стиля </w:t>
      </w:r>
      <w:r w:rsidRPr="00D93EF2">
        <w:rPr>
          <w:bCs/>
          <w:color w:val="000000"/>
        </w:rPr>
        <w:t>Заказчика. На момент подписания настоящего Договора Подрядчик ознакомлен с требованиями, предусмотренными в альбоме фирменного стиля Заказчика.</w:t>
      </w:r>
    </w:p>
    <w:p w:rsidR="00EC3A59" w:rsidRPr="00D93EF2" w:rsidRDefault="00A730C3" w:rsidP="00AF0689">
      <w:pPr>
        <w:widowControl w:val="0"/>
        <w:shd w:val="clear" w:color="auto" w:fill="FFFFFF"/>
        <w:autoSpaceDE w:val="0"/>
        <w:autoSpaceDN w:val="0"/>
        <w:adjustRightInd w:val="0"/>
        <w:ind w:firstLine="709"/>
        <w:jc w:val="both"/>
        <w:rPr>
          <w:bCs/>
          <w:color w:val="000000"/>
        </w:rPr>
      </w:pPr>
      <w:r w:rsidRPr="00D93EF2">
        <w:rPr>
          <w:bCs/>
          <w:color w:val="000000"/>
        </w:rPr>
        <w:t>7.</w:t>
      </w:r>
      <w:r w:rsidR="00A5675C" w:rsidRPr="00D93EF2">
        <w:rPr>
          <w:bCs/>
          <w:color w:val="000000"/>
        </w:rPr>
        <w:t>29</w:t>
      </w:r>
      <w:r w:rsidRPr="00D93EF2">
        <w:rPr>
          <w:bCs/>
          <w:color w:val="000000"/>
        </w:rPr>
        <w:t xml:space="preserve">. </w:t>
      </w:r>
      <w:r w:rsidR="00EC3A59" w:rsidRPr="00D93EF2">
        <w:rPr>
          <w:bCs/>
          <w:color w:val="000000"/>
        </w:rPr>
        <w:t>В случае привлечения Подрядчиком к выполнению работ по настоящему договору субподрядчиков в порядке п.7.2</w:t>
      </w:r>
      <w:r w:rsidR="00301051" w:rsidRPr="00D93EF2">
        <w:rPr>
          <w:bCs/>
          <w:color w:val="000000"/>
        </w:rPr>
        <w:t>3</w:t>
      </w:r>
      <w:r w:rsidR="00EC3A59" w:rsidRPr="00D93EF2">
        <w:rPr>
          <w:bCs/>
          <w:color w:val="000000"/>
        </w:rPr>
        <w:t xml:space="preserve"> настоящего Договора, Подрядчик обязан включить в договоры с указанными субподрядчиками положения п. 7.1</w:t>
      </w:r>
      <w:r w:rsidR="00301051" w:rsidRPr="00D93EF2">
        <w:rPr>
          <w:bCs/>
          <w:color w:val="000000"/>
        </w:rPr>
        <w:t>3</w:t>
      </w:r>
      <w:r w:rsidR="00EC3A59" w:rsidRPr="00D93EF2">
        <w:rPr>
          <w:bCs/>
          <w:color w:val="000000"/>
        </w:rPr>
        <w:t>, 7.14 настоящего Договора.</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0</w:t>
      </w:r>
      <w:r w:rsidR="00EC3A59" w:rsidRPr="00D93EF2">
        <w:rPr>
          <w:bCs/>
          <w:color w:val="000000"/>
        </w:rPr>
        <w:t>. Представлять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полной цепочке собственников Подрядчика,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w:t>
      </w:r>
      <w:r w:rsidR="00A5675C" w:rsidRPr="00D93EF2">
        <w:rPr>
          <w:bCs/>
          <w:color w:val="000000"/>
        </w:rPr>
        <w:t>9</w:t>
      </w:r>
      <w:r w:rsidRPr="00D93EF2">
        <w:rPr>
          <w:bCs/>
          <w:color w:val="000000"/>
        </w:rPr>
        <w:t xml:space="preserve"> к настоящему Договору;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 </w:t>
      </w:r>
      <w:r w:rsidR="00860CF2" w:rsidRPr="00D93EF2">
        <w:rPr>
          <w:bCs/>
          <w:color w:val="000000"/>
        </w:rPr>
        <w:t>10</w:t>
      </w:r>
      <w:r w:rsidRPr="00D93EF2">
        <w:rPr>
          <w:bCs/>
          <w:color w:val="000000"/>
        </w:rPr>
        <w:t xml:space="preserve"> к настоящему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w:t>
      </w:r>
      <w:r w:rsidRPr="00D93EF2">
        <w:rPr>
          <w:bCs/>
          <w:color w:val="000000"/>
        </w:rPr>
        <w:lastRenderedPageBreak/>
        <w:t>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 1</w:t>
      </w:r>
      <w:r w:rsidR="00A5675C" w:rsidRPr="00D93EF2">
        <w:rPr>
          <w:bCs/>
          <w:color w:val="000000"/>
        </w:rPr>
        <w:t>0</w:t>
      </w:r>
      <w:r w:rsidRPr="00D93EF2">
        <w:rPr>
          <w:bCs/>
          <w:color w:val="000000"/>
        </w:rPr>
        <w:t xml:space="preserve"> к настоящему Договору.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1</w:t>
      </w:r>
      <w:r w:rsidRPr="00D93EF2">
        <w:rPr>
          <w:bCs/>
          <w:color w:val="000000"/>
        </w:rPr>
        <w:t>. При возникновении на Объекте Заказчика повреждений в результате стихийных бедствий, Подрядчик обязуется обеспечить выполнение работ по ликвидации последствий аварий на основе отдельно заключаемого договора в соответствии с фактически понесенными затратами, согласованными Заказчиком.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2</w:t>
      </w:r>
      <w:r w:rsidRPr="00D93EF2">
        <w:rPr>
          <w:bCs/>
          <w:color w:val="000000"/>
        </w:rPr>
        <w:t>.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3</w:t>
      </w:r>
      <w:r w:rsidRPr="00D93EF2">
        <w:rPr>
          <w:bCs/>
          <w:color w:val="000000"/>
        </w:rPr>
        <w:t>.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4</w:t>
      </w:r>
      <w:r w:rsidR="00EC3A59" w:rsidRPr="00D93EF2">
        <w:rPr>
          <w:bCs/>
          <w:color w:val="000000"/>
        </w:rPr>
        <w:t>. Подрядчик по запросу Заказчика обязан представлять отчет о целевом использовании денежных средств по настоящему договору.</w:t>
      </w:r>
    </w:p>
    <w:p w:rsidR="00EC3A59" w:rsidRPr="00D93EF2" w:rsidRDefault="00301051"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5</w:t>
      </w:r>
      <w:r w:rsidR="00EC3A59" w:rsidRPr="00D93EF2">
        <w:rPr>
          <w:bCs/>
          <w:color w:val="000000"/>
        </w:rPr>
        <w:t>.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6</w:t>
      </w:r>
      <w:r w:rsidRPr="00D93EF2">
        <w:rPr>
          <w:bCs/>
          <w:color w:val="000000"/>
        </w:rPr>
        <w:t>.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EC3A59" w:rsidRPr="00D93EF2" w:rsidRDefault="004F48F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7</w:t>
      </w:r>
      <w:r w:rsidR="00EC3A59" w:rsidRPr="00D93EF2">
        <w:rPr>
          <w:bCs/>
          <w:color w:val="000000"/>
        </w:rPr>
        <w:t>. Подрядчик обеспечивает предоставление Заказчику комплект документов, подтверждающих факт оказания работ (услуг), в том числе субподрядными организациями: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заявок подрядных (субподрядных) организаций о пропуске работников на объекты Общества (в случае наличия соответствующего требования к пропускному режиму);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подрядных (субподрядных) организаций о направлении персонала для выполнения работ по каждому договору (с указанием цели командировки, вида выполняемых работ, объекта, на который направляется персонал, списка направляемого персонала с указанием Ф.И.О., наименования должности, предоставленных прав, групп по электробезопасности, паспортных данных), вне зависимости от вида организации работ согласно Правил по охране труда при эксплуатации электроустановок в действующей редакции: командированный персонал или персонал СМО. Данные по персоналу представляются в полном объёме вне зависимости от схемы оформленных трудовых отношений, включая совместительство и договоры подряда с физическими лицами;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копии писем с резолюциями, организационно-распорядительные документы Заказчика о допуске командированного персонала (включая персонал СМО) для работ на объектах Заказчика.</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7.3</w:t>
      </w:r>
      <w:r w:rsidR="00A5675C" w:rsidRPr="00D93EF2">
        <w:rPr>
          <w:bCs/>
          <w:color w:val="000000"/>
        </w:rPr>
        <w:t>8</w:t>
      </w:r>
      <w:r w:rsidRPr="00D93EF2">
        <w:rPr>
          <w:bCs/>
          <w:color w:val="000000"/>
        </w:rPr>
        <w:t xml:space="preserve">. Подрядчик обязуется соблюдать положения Антикоррупционной оговорки </w:t>
      </w:r>
      <w:r w:rsidR="00A5675C" w:rsidRPr="00D93EF2">
        <w:rPr>
          <w:bCs/>
          <w:color w:val="000000"/>
        </w:rPr>
        <w:t>(Приложение № 19</w:t>
      </w:r>
      <w:r w:rsidRPr="00D93EF2">
        <w:rPr>
          <w:bCs/>
          <w:color w:val="000000"/>
        </w:rPr>
        <w:t xml:space="preserve"> к настоящему договору). </w:t>
      </w:r>
    </w:p>
    <w:p w:rsidR="00EC3A59"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7.39</w:t>
      </w:r>
      <w:r w:rsidR="00EC3A59" w:rsidRPr="00D93EF2">
        <w:rPr>
          <w:bCs/>
          <w:color w:val="000000"/>
        </w:rPr>
        <w:t>. Подрядчик гарантирует, что:</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зарегистрирован в ЕГРЮЛ надлежащим образом;</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(субподрядчиков/соисполнителей) принимает все меры должной осмотрительности, чтобы подрядные организации (субподрядчики/соисполнители) соответствовали данному требованию;</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располагает лицензиями, необходимыми для осуществления деятельности и исполнения </w:t>
      </w:r>
      <w:r w:rsidRPr="00D93EF2">
        <w:rPr>
          <w:bCs/>
          <w:color w:val="000000"/>
        </w:rPr>
        <w:lastRenderedPageBreak/>
        <w:t>обязательств по Договору, если осуществляемая по Контракту деятельность является лицензируемой;</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своевременно и в полном объеме уплачивает налоги, сборы и страховые взносы;</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отражает в налоговой отчетности по НДС все суммы НДС, предъявленные Заказчику;</w:t>
      </w:r>
    </w:p>
    <w:p w:rsidR="00EC3A59" w:rsidRPr="00D93EF2" w:rsidRDefault="00EC3A59" w:rsidP="00AF0689">
      <w:pPr>
        <w:widowControl w:val="0"/>
        <w:shd w:val="clear" w:color="auto" w:fill="FFFFFF"/>
        <w:autoSpaceDE w:val="0"/>
        <w:autoSpaceDN w:val="0"/>
        <w:adjustRightInd w:val="0"/>
        <w:ind w:firstLine="709"/>
        <w:jc w:val="both"/>
        <w:rPr>
          <w:bCs/>
          <w:color w:val="000000"/>
        </w:rPr>
      </w:pPr>
      <w:r w:rsidRPr="00D93EF2">
        <w:rPr>
          <w:bCs/>
          <w:color w:val="000000"/>
        </w:rPr>
        <w:t>- лица, подписывающие от его имени первичные документы и счета-фактуры, имеют на это все необходимые полномочия и доверенности.</w:t>
      </w:r>
    </w:p>
    <w:p w:rsidR="00772C76" w:rsidRPr="00D93EF2" w:rsidRDefault="00A5675C" w:rsidP="00AF0689">
      <w:pPr>
        <w:widowControl w:val="0"/>
        <w:shd w:val="clear" w:color="auto" w:fill="FFFFFF"/>
        <w:autoSpaceDE w:val="0"/>
        <w:autoSpaceDN w:val="0"/>
        <w:adjustRightInd w:val="0"/>
        <w:ind w:firstLine="709"/>
        <w:jc w:val="both"/>
        <w:rPr>
          <w:bCs/>
          <w:color w:val="000000"/>
        </w:rPr>
      </w:pPr>
      <w:r w:rsidRPr="00D93EF2">
        <w:rPr>
          <w:bCs/>
          <w:color w:val="000000"/>
        </w:rPr>
        <w:t>7.40</w:t>
      </w:r>
      <w:r w:rsidR="00EC3A59" w:rsidRPr="00D93EF2">
        <w:rPr>
          <w:bCs/>
          <w:color w:val="000000"/>
        </w:rPr>
        <w:t>. Подрядчик обязан соблюдать требования Регламента о взаимодействии ПАО «</w:t>
      </w:r>
      <w:r w:rsidR="004D2281" w:rsidRPr="00D93EF2">
        <w:rPr>
          <w:bCs/>
          <w:color w:val="000000"/>
        </w:rPr>
        <w:t>Россети Центр</w:t>
      </w:r>
      <w:r w:rsidR="00EC3A59" w:rsidRPr="00D93EF2">
        <w:rPr>
          <w:bCs/>
          <w:color w:val="000000"/>
        </w:rPr>
        <w:t>» и ПАО «</w:t>
      </w:r>
      <w:r w:rsidR="00BB0E3F" w:rsidRPr="00D93EF2">
        <w:rPr>
          <w:bCs/>
          <w:color w:val="000000"/>
        </w:rPr>
        <w:t>Россети Центр и Приволжье</w:t>
      </w:r>
      <w:r w:rsidR="00EC3A59" w:rsidRPr="00D93EF2">
        <w:rPr>
          <w:bCs/>
          <w:color w:val="000000"/>
        </w:rPr>
        <w:t>» с подрядными организациями, поставщиками оборудования и материалов в условиях установления режима повышенной готовности и режима чрезвычайной ситуации, обеспечивающих соблюдение мер индивидуальной защиты работников, обеспечить запрет допуска работников данных организаций с незамедлительным отстранением их от выполнения работ.</w:t>
      </w:r>
    </w:p>
    <w:p w:rsidR="00111240" w:rsidRPr="00D93EF2" w:rsidRDefault="00111240" w:rsidP="00AF0689">
      <w:pPr>
        <w:widowControl w:val="0"/>
        <w:shd w:val="clear" w:color="auto" w:fill="FFFFFF"/>
        <w:autoSpaceDE w:val="0"/>
        <w:autoSpaceDN w:val="0"/>
        <w:adjustRightInd w:val="0"/>
        <w:ind w:firstLine="709"/>
        <w:jc w:val="both"/>
        <w:rPr>
          <w:bCs/>
          <w:color w:val="000000"/>
        </w:rPr>
      </w:pPr>
    </w:p>
    <w:p w:rsidR="008E353F" w:rsidRPr="00D93EF2" w:rsidRDefault="008E353F" w:rsidP="00AF0689">
      <w:pPr>
        <w:ind w:firstLine="709"/>
        <w:jc w:val="center"/>
        <w:rPr>
          <w:b/>
          <w:bCs/>
        </w:rPr>
      </w:pPr>
      <w:r w:rsidRPr="00D93EF2">
        <w:rPr>
          <w:b/>
          <w:bCs/>
        </w:rPr>
        <w:t>8. ГАРАНТИИ КАЧЕСТВА ПО СДАННЫМ РАБОТАМ</w:t>
      </w:r>
    </w:p>
    <w:p w:rsidR="002869CE" w:rsidRPr="00D93EF2" w:rsidRDefault="002869CE" w:rsidP="00AF0689">
      <w:pPr>
        <w:widowControl w:val="0"/>
        <w:shd w:val="clear" w:color="auto" w:fill="FFFFFF"/>
        <w:autoSpaceDE w:val="0"/>
        <w:autoSpaceDN w:val="0"/>
        <w:adjustRightInd w:val="0"/>
        <w:ind w:firstLine="720"/>
        <w:jc w:val="both"/>
      </w:pPr>
      <w:r w:rsidRPr="00D93EF2">
        <w:t>8.1. Гарантии качества распространяются на все оборудование, конструктивные элементы и работы, выполненные Подрядчиком по настоящему Договору.</w:t>
      </w:r>
    </w:p>
    <w:p w:rsidR="002869CE" w:rsidRPr="00D93EF2" w:rsidRDefault="002869CE" w:rsidP="00AF0689">
      <w:pPr>
        <w:widowControl w:val="0"/>
        <w:shd w:val="clear" w:color="auto" w:fill="FFFFFF"/>
        <w:autoSpaceDE w:val="0"/>
        <w:autoSpaceDN w:val="0"/>
        <w:adjustRightInd w:val="0"/>
        <w:ind w:firstLine="720"/>
        <w:jc w:val="both"/>
      </w:pPr>
      <w:r w:rsidRPr="00D93EF2">
        <w:t xml:space="preserve">8.2. Гарантийный срок нормальной эксплуатации объекта (без аварий, инцидентов по причине отказа оборудования объекта или нарушения технологических параметров его работы, работы в пределах проектных параметров и режимов) и работ устанавливается </w:t>
      </w:r>
      <w:r w:rsidRPr="00D93EF2">
        <w:rPr>
          <w:iCs/>
        </w:rPr>
        <w:t xml:space="preserve">на </w:t>
      </w:r>
      <w:r w:rsidR="004970E7" w:rsidRPr="00D93EF2">
        <w:rPr>
          <w:iCs/>
        </w:rPr>
        <w:t>36</w:t>
      </w:r>
      <w:r w:rsidRPr="00D93EF2">
        <w:rPr>
          <w:iCs/>
        </w:rPr>
        <w:t xml:space="preserve"> (</w:t>
      </w:r>
      <w:r w:rsidR="004970E7" w:rsidRPr="00D93EF2">
        <w:rPr>
          <w:iCs/>
        </w:rPr>
        <w:t>тридцать шесть</w:t>
      </w:r>
      <w:r w:rsidRPr="00D93EF2">
        <w:rPr>
          <w:iCs/>
        </w:rPr>
        <w:t>) месяцев</w:t>
      </w:r>
      <w:r w:rsidRPr="00D93EF2">
        <w:t xml:space="preserve"> с даты ввода объекта в эксплуатацию. </w:t>
      </w:r>
    </w:p>
    <w:p w:rsidR="00C57225" w:rsidRPr="00D93EF2" w:rsidRDefault="002869CE" w:rsidP="00AF0689">
      <w:pPr>
        <w:widowControl w:val="0"/>
        <w:shd w:val="clear" w:color="auto" w:fill="FFFFFF"/>
        <w:autoSpaceDE w:val="0"/>
        <w:autoSpaceDN w:val="0"/>
        <w:adjustRightInd w:val="0"/>
        <w:ind w:firstLine="720"/>
        <w:jc w:val="both"/>
      </w:pPr>
      <w:r w:rsidRPr="00D93EF2">
        <w:t xml:space="preserve">8.3. </w:t>
      </w:r>
      <w:r w:rsidR="00C57225" w:rsidRPr="00D93EF2">
        <w:t xml:space="preserve">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При выявлении дефекта Подрядчик должен: </w:t>
      </w:r>
    </w:p>
    <w:p w:rsidR="00C57225" w:rsidRPr="00D93EF2" w:rsidRDefault="00C57225" w:rsidP="00AF0689">
      <w:pPr>
        <w:widowControl w:val="0"/>
        <w:shd w:val="clear" w:color="auto" w:fill="FFFFFF"/>
        <w:autoSpaceDE w:val="0"/>
        <w:autoSpaceDN w:val="0"/>
        <w:adjustRightInd w:val="0"/>
        <w:ind w:firstLine="720"/>
        <w:jc w:val="both"/>
      </w:pPr>
      <w:r w:rsidRPr="00D93EF2">
        <w:t xml:space="preserve">-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 </w:t>
      </w:r>
    </w:p>
    <w:p w:rsidR="00C57225" w:rsidRPr="00D93EF2" w:rsidRDefault="00C57225" w:rsidP="00AF0689">
      <w:pPr>
        <w:widowControl w:val="0"/>
        <w:shd w:val="clear" w:color="auto" w:fill="FFFFFF"/>
        <w:autoSpaceDE w:val="0"/>
        <w:autoSpaceDN w:val="0"/>
        <w:adjustRightInd w:val="0"/>
        <w:ind w:firstLine="720"/>
        <w:jc w:val="both"/>
      </w:pPr>
      <w:r w:rsidRPr="00D93EF2">
        <w:t>- выполнить все необходимые мероприятия по определению причины возникшего дефекта и представить Заказчику соответствующее заключение в течение 7 (семи) календарных дней с момента обращения Заказчика.</w:t>
      </w:r>
    </w:p>
    <w:p w:rsidR="00C57225" w:rsidRPr="00D93EF2" w:rsidRDefault="00C57225" w:rsidP="00AF0689">
      <w:pPr>
        <w:widowControl w:val="0"/>
        <w:shd w:val="clear" w:color="auto" w:fill="FFFFFF"/>
        <w:autoSpaceDE w:val="0"/>
        <w:autoSpaceDN w:val="0"/>
        <w:adjustRightInd w:val="0"/>
        <w:ind w:firstLine="720"/>
        <w:jc w:val="both"/>
        <w:rPr>
          <w:iCs/>
        </w:rPr>
      </w:pPr>
      <w:r w:rsidRPr="00D93EF2">
        <w:rPr>
          <w:iCs/>
        </w:rPr>
        <w:t>Устранение дефектов устройств релейной защиты, противоаварийной автоматики, АСУ ТП, коммерческого учета, связи для РЗ и ПА должно быть осуществлено в срок не позднее 5 (пяти) рабочих дней со дня выявления дефекта (включается при наличии в предмете Договора одного из указанных видов оборудования).</w:t>
      </w:r>
    </w:p>
    <w:p w:rsidR="00C57225" w:rsidRPr="00D93EF2" w:rsidRDefault="00C57225" w:rsidP="00AF0689">
      <w:pPr>
        <w:widowControl w:val="0"/>
        <w:shd w:val="clear" w:color="auto" w:fill="FFFFFF"/>
        <w:autoSpaceDE w:val="0"/>
        <w:autoSpaceDN w:val="0"/>
        <w:adjustRightInd w:val="0"/>
        <w:ind w:firstLine="720"/>
        <w:jc w:val="both"/>
      </w:pPr>
      <w:r w:rsidRPr="00D93EF2">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869CE" w:rsidRPr="00D93EF2" w:rsidRDefault="00C57225" w:rsidP="00AF0689">
      <w:pPr>
        <w:widowControl w:val="0"/>
        <w:shd w:val="clear" w:color="auto" w:fill="FFFFFF"/>
        <w:autoSpaceDE w:val="0"/>
        <w:autoSpaceDN w:val="0"/>
        <w:adjustRightInd w:val="0"/>
        <w:ind w:firstLine="720"/>
        <w:jc w:val="both"/>
      </w:pPr>
      <w:r w:rsidRPr="00D93EF2">
        <w:t xml:space="preserve">Если в период гарантийного срока дефекты, допущенные по вине Подрядчика, стали </w:t>
      </w:r>
      <w:r w:rsidRPr="00D93EF2">
        <w:lastRenderedPageBreak/>
        <w:t>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r w:rsidR="002869CE" w:rsidRPr="00D93EF2">
        <w:t>.</w:t>
      </w:r>
    </w:p>
    <w:p w:rsidR="002869CE" w:rsidRPr="00D93EF2" w:rsidRDefault="002869CE" w:rsidP="00AF0689">
      <w:pPr>
        <w:widowControl w:val="0"/>
        <w:shd w:val="clear" w:color="auto" w:fill="FFFFFF"/>
        <w:autoSpaceDE w:val="0"/>
        <w:autoSpaceDN w:val="0"/>
        <w:adjustRightInd w:val="0"/>
        <w:ind w:firstLine="720"/>
        <w:jc w:val="both"/>
      </w:pPr>
      <w:r w:rsidRPr="00D93EF2">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869CE" w:rsidRPr="00D93EF2" w:rsidRDefault="002869CE" w:rsidP="00AF0689">
      <w:pPr>
        <w:widowControl w:val="0"/>
        <w:shd w:val="clear" w:color="auto" w:fill="FFFFFF"/>
        <w:autoSpaceDE w:val="0"/>
        <w:autoSpaceDN w:val="0"/>
        <w:adjustRightInd w:val="0"/>
        <w:ind w:firstLine="720"/>
        <w:jc w:val="both"/>
      </w:pPr>
      <w:r w:rsidRPr="00D93EF2">
        <w:t>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последний компенсирует стоимость экспертизы Заказчику.</w:t>
      </w:r>
    </w:p>
    <w:p w:rsidR="00111240" w:rsidRPr="00D93EF2" w:rsidRDefault="00111240"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E60177" w:rsidRPr="00D93EF2" w:rsidRDefault="00E60177" w:rsidP="00AF0689">
      <w:pPr>
        <w:widowControl w:val="0"/>
        <w:shd w:val="clear" w:color="auto" w:fill="FFFFFF"/>
        <w:autoSpaceDE w:val="0"/>
        <w:autoSpaceDN w:val="0"/>
        <w:adjustRightInd w:val="0"/>
        <w:ind w:firstLine="720"/>
        <w:jc w:val="both"/>
      </w:pPr>
    </w:p>
    <w:p w:rsidR="008E353F" w:rsidRPr="00D93EF2" w:rsidRDefault="008E353F" w:rsidP="00AF0689">
      <w:pPr>
        <w:jc w:val="center"/>
        <w:rPr>
          <w:b/>
          <w:bCs/>
        </w:rPr>
      </w:pPr>
      <w:r w:rsidRPr="00D93EF2">
        <w:rPr>
          <w:b/>
          <w:bCs/>
        </w:rPr>
        <w:t>9.</w:t>
      </w:r>
      <w:r w:rsidR="00D70E1A" w:rsidRPr="00D93EF2">
        <w:rPr>
          <w:b/>
          <w:bCs/>
        </w:rPr>
        <w:t xml:space="preserve"> </w:t>
      </w:r>
      <w:r w:rsidRPr="00D93EF2">
        <w:rPr>
          <w:b/>
          <w:bCs/>
        </w:rPr>
        <w:t>ОБЕСПЕЧЕНИЕ ДОКУМЕНТАЦИЕЙ, МАТЕРИАЛАМИ И ОБОРУДОВАНИЕМ</w:t>
      </w:r>
    </w:p>
    <w:p w:rsidR="00894151" w:rsidRPr="00D93EF2" w:rsidRDefault="00912030" w:rsidP="00AF0689">
      <w:pPr>
        <w:ind w:firstLine="720"/>
        <w:jc w:val="both"/>
      </w:pPr>
      <w:r w:rsidRPr="00D93EF2">
        <w:t xml:space="preserve">9.1. </w:t>
      </w:r>
      <w:r w:rsidR="00894151" w:rsidRPr="00D93EF2">
        <w:t>Стороны пришли к соглашению, что Подрядчик отвечает за упаковку, погрузку, транспортировку, получение, разгрузку, хранение на складе материалов и оборудования (Приложение № 4 к настоящему Договору), необходимых для объекта до сдачи объекта по Акту ввода объекта в эксплуатацию по форме приложения № 1</w:t>
      </w:r>
      <w:r w:rsidR="00A5675C" w:rsidRPr="00D93EF2">
        <w:t>2</w:t>
      </w:r>
      <w:r w:rsidR="00894151" w:rsidRPr="00D93EF2">
        <w:t xml:space="preserve"> к Договору. Подрядчик обязан за свой счет обеспечить поставку всего импортного оборудования и материалов Подрядчика в пункт(ы) назначения, выполнить все формальности для таможенного оформления и заплатить все необходимые таможенные пошлины и сборы</w:t>
      </w:r>
    </w:p>
    <w:p w:rsidR="00912030" w:rsidRPr="00D93EF2" w:rsidRDefault="00912030" w:rsidP="00AF0689">
      <w:pPr>
        <w:ind w:firstLine="720"/>
        <w:jc w:val="both"/>
      </w:pPr>
      <w:r w:rsidRPr="00D93EF2">
        <w:t xml:space="preserve">9.2. Поставка материалов и оборудования, указанных в Приложении № 4 к настоящему Договору,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912030" w:rsidRPr="00D93EF2" w:rsidRDefault="00912030" w:rsidP="00AF0689">
      <w:pPr>
        <w:ind w:firstLine="720"/>
        <w:jc w:val="both"/>
        <w:rPr>
          <w:iCs/>
        </w:rPr>
      </w:pPr>
      <w:r w:rsidRPr="00D93EF2">
        <w:rPr>
          <w:iCs/>
        </w:rPr>
        <w:t>9.3. Транспортировка, приемка материалов и оборудования от поставщиков, их выгрузка, складирование, хранение осуществляются за счет Подрядчика.</w:t>
      </w:r>
    </w:p>
    <w:p w:rsidR="00912030" w:rsidRPr="00D93EF2" w:rsidRDefault="00912030" w:rsidP="00AF0689">
      <w:pPr>
        <w:ind w:firstLine="720"/>
        <w:jc w:val="both"/>
      </w:pPr>
      <w:r w:rsidRPr="00D93EF2">
        <w:t>9.4. 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5733FF" w:rsidRPr="00D93EF2">
        <w:t>тавлены Подрядчику поставщиками</w:t>
      </w:r>
      <w:r w:rsidRPr="00D93EF2">
        <w:t xml:space="preserve"> не позднее, чем за 15 (пятнадцать) рабочих дней до начала производства работ, выполняемых с использованием этих материалов и оборудования.</w:t>
      </w:r>
    </w:p>
    <w:p w:rsidR="00912030" w:rsidRPr="00D93EF2" w:rsidRDefault="00912030" w:rsidP="00AF0689">
      <w:pPr>
        <w:tabs>
          <w:tab w:val="left" w:pos="709"/>
        </w:tabs>
        <w:ind w:left="22" w:firstLine="698"/>
        <w:jc w:val="both"/>
        <w:rPr>
          <w:iCs/>
        </w:rPr>
      </w:pPr>
      <w:r w:rsidRPr="00D93EF2">
        <w:rPr>
          <w:iCs/>
        </w:rPr>
        <w:t>В случае использования Подрядчиком либо привлекаемыми им субподрядчиками и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9C552D" w:rsidRPr="00D93EF2" w:rsidRDefault="00912030" w:rsidP="00AF0689">
      <w:pPr>
        <w:widowControl w:val="0"/>
        <w:shd w:val="clear" w:color="auto" w:fill="FFFFFF"/>
        <w:ind w:firstLine="720"/>
        <w:jc w:val="both"/>
        <w:rPr>
          <w:iCs/>
        </w:rPr>
      </w:pPr>
      <w:r w:rsidRPr="00D93EF2">
        <w:t xml:space="preserve">9.5. </w:t>
      </w:r>
      <w:r w:rsidRPr="00D93EF2">
        <w:rPr>
          <w:iCs/>
        </w:rPr>
        <w:t>Поставляемые на объект материалы и оборудование должны быть аттестованы и соответст</w:t>
      </w:r>
      <w:r w:rsidR="00E01426" w:rsidRPr="00D93EF2">
        <w:rPr>
          <w:iCs/>
        </w:rPr>
        <w:t>вовать техническим требованиям П</w:t>
      </w:r>
      <w:r w:rsidRPr="00D93EF2">
        <w:rPr>
          <w:iCs/>
        </w:rPr>
        <w:t>АО «</w:t>
      </w:r>
      <w:r w:rsidR="001F0ED3" w:rsidRPr="00D93EF2">
        <w:rPr>
          <w:iCs/>
        </w:rPr>
        <w:t>Россети Центр</w:t>
      </w:r>
      <w:r w:rsidRPr="00D93EF2">
        <w:rPr>
          <w:iCs/>
        </w:rPr>
        <w:t xml:space="preserve">». </w:t>
      </w:r>
      <w:r w:rsidR="009C552D" w:rsidRPr="00D93EF2">
        <w:rPr>
          <w:iCs/>
        </w:rPr>
        <w:t>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912030" w:rsidRPr="00D93EF2" w:rsidRDefault="00912030" w:rsidP="00AF0689">
      <w:pPr>
        <w:widowControl w:val="0"/>
        <w:ind w:firstLine="720"/>
        <w:jc w:val="both"/>
        <w:rPr>
          <w:iCs/>
        </w:rPr>
      </w:pPr>
      <w:r w:rsidRPr="00D93EF2">
        <w:rPr>
          <w:iCs/>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912030" w:rsidRPr="00D93EF2" w:rsidRDefault="00912030" w:rsidP="00AF0689">
      <w:pPr>
        <w:widowControl w:val="0"/>
        <w:ind w:firstLine="720"/>
        <w:jc w:val="both"/>
      </w:pPr>
      <w:r w:rsidRPr="00D93EF2">
        <w:t>9.6. Риск случайной гибели или повреждения материалов и оборудования, доставленных на приобъектный склад или строительную площадку, несет Подрядчик.</w:t>
      </w:r>
    </w:p>
    <w:p w:rsidR="005733FF" w:rsidRPr="00D93EF2" w:rsidRDefault="005733FF" w:rsidP="00AF0689">
      <w:pPr>
        <w:widowControl w:val="0"/>
        <w:ind w:firstLine="720"/>
        <w:jc w:val="both"/>
      </w:pPr>
      <w:r w:rsidRPr="00D93EF2">
        <w:t>Риск случайной гибели или повреждения материалов и оборудования до момента поставки на приобъектный склад</w:t>
      </w:r>
      <w:r w:rsidRPr="00D93EF2">
        <w:rPr>
          <w:iCs/>
        </w:rPr>
        <w:t xml:space="preserve"> или строительную площадку</w:t>
      </w:r>
      <w:r w:rsidRPr="00D93EF2">
        <w:t xml:space="preserve"> несет Сторона, на которой лежит обязанность по поставке соответствующих материалов и оборудования. </w:t>
      </w:r>
    </w:p>
    <w:p w:rsidR="00912030" w:rsidRPr="00D93EF2" w:rsidRDefault="00912030" w:rsidP="00AF0689">
      <w:pPr>
        <w:ind w:firstLine="720"/>
        <w:jc w:val="both"/>
        <w:rPr>
          <w:iCs/>
        </w:rPr>
      </w:pPr>
      <w:r w:rsidRPr="00D93EF2">
        <w:lastRenderedPageBreak/>
        <w:t xml:space="preserve">9.7. Подрядчик предупреждает Заказчика не менее чем </w:t>
      </w:r>
      <w:r w:rsidRPr="00D93EF2">
        <w:rPr>
          <w:iCs/>
        </w:rPr>
        <w:t xml:space="preserve">за 14 (четырнадцать) </w:t>
      </w:r>
      <w:r w:rsidR="00C70A2E" w:rsidRPr="00D93EF2">
        <w:rPr>
          <w:iCs/>
        </w:rPr>
        <w:t>календарных</w:t>
      </w:r>
      <w:r w:rsidRPr="00D93EF2">
        <w:rPr>
          <w:iCs/>
        </w:rPr>
        <w:t xml:space="preserve"> дней</w:t>
      </w:r>
      <w:r w:rsidRPr="00D93EF2">
        <w:t xml:space="preserve"> о готовности к доставке поставляемых материалов и оборудования на приобъектный склад и сообщает месторасположение склада</w:t>
      </w:r>
      <w:r w:rsidRPr="00D93EF2">
        <w:rPr>
          <w:iCs/>
        </w:rPr>
        <w:t xml:space="preserve">. </w:t>
      </w:r>
    </w:p>
    <w:p w:rsidR="00912030" w:rsidRPr="00D93EF2" w:rsidRDefault="00912030" w:rsidP="00AF0689">
      <w:pPr>
        <w:ind w:firstLine="720"/>
        <w:jc w:val="both"/>
      </w:pPr>
      <w:r w:rsidRPr="00D93EF2">
        <w:rPr>
          <w:iCs/>
        </w:rPr>
        <w:t>9.8. В случае поставки сложных и/или импортных материалов и оборудования</w:t>
      </w:r>
      <w:r w:rsidRPr="00D93EF2">
        <w:t xml:space="preserve"> Подрядчик после передачи товаров транспортно-экспедиционной компании уведомляет об этом Заказчика и посылает Заказчику по почте один комплект следующих документов:</w:t>
      </w:r>
    </w:p>
    <w:p w:rsidR="00912030" w:rsidRPr="00D93EF2" w:rsidRDefault="00CC7933" w:rsidP="00AF0689">
      <w:pPr>
        <w:ind w:firstLine="720"/>
        <w:jc w:val="both"/>
      </w:pPr>
      <w:r w:rsidRPr="00D93EF2">
        <w:t xml:space="preserve">- </w:t>
      </w:r>
      <w:r w:rsidR="00912030" w:rsidRPr="00D93EF2">
        <w:t>три оригинала и три копии счета Подрядчика с описанием товаров, указанием кодов согласования (ТН ВЭД России) - если необходимо, количества, единичной цены и общей суммы, с указанием Заказчика в качестве стороны-плательщика, подписанные оригинальной подписью и скрепленны</w:t>
      </w:r>
      <w:r w:rsidR="00894151" w:rsidRPr="00D93EF2">
        <w:t>х</w:t>
      </w:r>
      <w:r w:rsidR="00912030" w:rsidRPr="00D93EF2">
        <w:t xml:space="preserve"> печатью Подрядчика;</w:t>
      </w:r>
    </w:p>
    <w:p w:rsidR="00912030" w:rsidRPr="00D93EF2" w:rsidRDefault="00CC7933" w:rsidP="00AF0689">
      <w:pPr>
        <w:ind w:firstLine="720"/>
        <w:jc w:val="both"/>
      </w:pPr>
      <w:r w:rsidRPr="00D93EF2">
        <w:t xml:space="preserve">- </w:t>
      </w:r>
      <w:r w:rsidR="00912030" w:rsidRPr="00D93EF2">
        <w:t>извещение о поставке по форме, согласованной с Заказчиком;</w:t>
      </w:r>
    </w:p>
    <w:p w:rsidR="00912030" w:rsidRPr="00D93EF2" w:rsidRDefault="00CC7933" w:rsidP="00AF0689">
      <w:pPr>
        <w:ind w:firstLine="720"/>
        <w:jc w:val="both"/>
      </w:pPr>
      <w:r w:rsidRPr="00D93EF2">
        <w:t xml:space="preserve">- </w:t>
      </w:r>
      <w:r w:rsidR="00912030" w:rsidRPr="00D93EF2">
        <w:t>один оригинал и три копии упаковочных листов с указанием содержимого каждого упаковочного места;</w:t>
      </w:r>
    </w:p>
    <w:p w:rsidR="00912030" w:rsidRPr="00D93EF2" w:rsidRDefault="00CC7933" w:rsidP="00AF0689">
      <w:pPr>
        <w:tabs>
          <w:tab w:val="left" w:pos="851"/>
        </w:tabs>
        <w:ind w:firstLine="709"/>
        <w:jc w:val="both"/>
      </w:pPr>
      <w:r w:rsidRPr="00D93EF2">
        <w:t>-</w:t>
      </w:r>
      <w:r w:rsidRPr="00D93EF2">
        <w:tab/>
      </w:r>
      <w:r w:rsidR="00912030" w:rsidRPr="00D93EF2">
        <w:t>один оригинал и три копии гарантийного сертификата, выданного производителем/Подрядчиком в соответствии с требованиями, определенными в технических спецификациях;</w:t>
      </w:r>
    </w:p>
    <w:p w:rsidR="00912030" w:rsidRPr="00D93EF2" w:rsidRDefault="00CC7933" w:rsidP="00AF0689">
      <w:pPr>
        <w:ind w:firstLine="720"/>
        <w:jc w:val="both"/>
      </w:pPr>
      <w:r w:rsidRPr="00D93EF2">
        <w:t xml:space="preserve">- </w:t>
      </w:r>
      <w:r w:rsidR="00912030" w:rsidRPr="00D93EF2">
        <w:t>заверенную копию сертификата соответствия стандартам и нормам, указанным в технических спецификациях (если необходимо);</w:t>
      </w:r>
    </w:p>
    <w:p w:rsidR="00912030" w:rsidRPr="00D93EF2" w:rsidRDefault="00CC7933" w:rsidP="00AF0689">
      <w:pPr>
        <w:ind w:firstLine="720"/>
        <w:jc w:val="both"/>
      </w:pPr>
      <w:r w:rsidRPr="00D93EF2">
        <w:t xml:space="preserve">- </w:t>
      </w:r>
      <w:r w:rsidR="00912030" w:rsidRPr="00D93EF2">
        <w:t>сертификат качества завода-изготовителя;</w:t>
      </w:r>
    </w:p>
    <w:p w:rsidR="00912030" w:rsidRPr="00D93EF2" w:rsidRDefault="00CC7933" w:rsidP="00AF0689">
      <w:pPr>
        <w:ind w:firstLine="720"/>
        <w:jc w:val="both"/>
      </w:pPr>
      <w:r w:rsidRPr="00D93EF2">
        <w:t xml:space="preserve">- </w:t>
      </w:r>
      <w:r w:rsidR="00912030" w:rsidRPr="00D93EF2">
        <w:t>разрешение на использование в России, выданное Ростехнадзором в случае необходимости.</w:t>
      </w:r>
    </w:p>
    <w:p w:rsidR="00912030" w:rsidRPr="00D93EF2" w:rsidRDefault="00912030" w:rsidP="00AF0689">
      <w:pPr>
        <w:ind w:firstLine="720"/>
        <w:jc w:val="both"/>
      </w:pPr>
      <w:r w:rsidRPr="00D93EF2">
        <w:t>9.9. Документы, указанные в пункте 9.8 настоящего Договора, д</w:t>
      </w:r>
      <w:r w:rsidR="00D70E1A" w:rsidRPr="00D93EF2">
        <w:t xml:space="preserve">олжны быть получены Заказчиком </w:t>
      </w:r>
      <w:r w:rsidRPr="00D93EF2">
        <w:t xml:space="preserve">не позднее чем за одну неделю до прибытия товаров в порт или пункт назначения. </w:t>
      </w:r>
    </w:p>
    <w:p w:rsidR="00912030" w:rsidRPr="00D93EF2" w:rsidRDefault="00D70E1A" w:rsidP="00AF0689">
      <w:pPr>
        <w:ind w:firstLine="720"/>
        <w:jc w:val="both"/>
      </w:pPr>
      <w:r w:rsidRPr="00D93EF2">
        <w:t xml:space="preserve">Один </w:t>
      </w:r>
      <w:r w:rsidR="00912030" w:rsidRPr="00D93EF2">
        <w:t>комплект технической документации поставляется вместе с товаром. Техническая документация упаковывается в водонепроницаемый пластиковый пакет и опечатывается. Пакет помещается в коробку/ящик/контейнер №1, который должен иметь дополнительную маркировку «Technical Documentation is here»/ «Техническая документация здесь».</w:t>
      </w:r>
    </w:p>
    <w:p w:rsidR="00912030" w:rsidRPr="00D93EF2" w:rsidRDefault="00912030" w:rsidP="00AF0689">
      <w:pPr>
        <w:ind w:firstLine="720"/>
        <w:jc w:val="both"/>
      </w:pPr>
      <w:r w:rsidRPr="00D93EF2">
        <w:t>Остальные экземпляры технической документации упаковываются и помещаются в отдельный водонепроницаемый ящик.</w:t>
      </w:r>
    </w:p>
    <w:p w:rsidR="002869CE" w:rsidRPr="00D93EF2" w:rsidRDefault="00912030" w:rsidP="00AF0689">
      <w:pPr>
        <w:ind w:firstLine="720"/>
        <w:jc w:val="both"/>
      </w:pPr>
      <w:r w:rsidRPr="00D93EF2">
        <w:t xml:space="preserve">9.10. </w:t>
      </w:r>
      <w:r w:rsidR="002869CE" w:rsidRPr="00D93EF2">
        <w:t>При поступлении поставляемых Подрядчиком материалов и оборудования на прио</w:t>
      </w:r>
      <w:r w:rsidR="00CC7933" w:rsidRPr="00D93EF2">
        <w:t xml:space="preserve">бъектный склад </w:t>
      </w:r>
      <w:r w:rsidR="002869CE" w:rsidRPr="00D93EF2">
        <w:t xml:space="preserve">присутствие представителя Заказчика (представителя другой Стороны) обязательно. </w:t>
      </w:r>
    </w:p>
    <w:p w:rsidR="002869CE" w:rsidRPr="00D93EF2" w:rsidRDefault="002869CE" w:rsidP="00AF0689">
      <w:pPr>
        <w:ind w:firstLine="720"/>
        <w:jc w:val="both"/>
      </w:pPr>
      <w:r w:rsidRPr="00D93EF2">
        <w:t>Приемка оборудования на приобъектный склад осуществляется в соответствии с актом, составляемым по форме Приложения №</w:t>
      </w:r>
      <w:r w:rsidR="00056AE6" w:rsidRPr="00D93EF2">
        <w:t>1</w:t>
      </w:r>
      <w:r w:rsidR="00A5675C" w:rsidRPr="00D93EF2">
        <w:t>5</w:t>
      </w:r>
      <w:r w:rsidRPr="00D93EF2">
        <w:t xml:space="preserve"> к Договору. </w:t>
      </w:r>
    </w:p>
    <w:p w:rsidR="002869CE" w:rsidRPr="00D93EF2" w:rsidRDefault="002869CE" w:rsidP="00AF0689">
      <w:pPr>
        <w:ind w:firstLine="720"/>
        <w:jc w:val="both"/>
      </w:pPr>
      <w:r w:rsidRPr="00D93EF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Приложения № 1</w:t>
      </w:r>
      <w:r w:rsidR="00A5675C" w:rsidRPr="00D93EF2">
        <w:t>6</w:t>
      </w:r>
      <w:r w:rsidRPr="00D93EF2">
        <w:t xml:space="preserve"> к Договору.</w:t>
      </w:r>
    </w:p>
    <w:p w:rsidR="00912030" w:rsidRPr="00D93EF2" w:rsidRDefault="00912030" w:rsidP="00AF0689">
      <w:pPr>
        <w:ind w:firstLine="720"/>
        <w:jc w:val="both"/>
        <w:rPr>
          <w:iCs/>
        </w:rPr>
      </w:pPr>
      <w:r w:rsidRPr="00D93EF2">
        <w:t xml:space="preserve">9.11. В случае выявления Подрядчиком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613603" w:rsidRPr="00D93EF2">
        <w:t>об этом в известность Заказчика</w:t>
      </w:r>
      <w:r w:rsidRPr="00D93EF2">
        <w:rPr>
          <w:iCs/>
        </w:rPr>
        <w:t>.</w:t>
      </w:r>
    </w:p>
    <w:p w:rsidR="00912030" w:rsidRPr="00D93EF2" w:rsidRDefault="00912030" w:rsidP="00AF0689">
      <w:pPr>
        <w:widowControl w:val="0"/>
        <w:ind w:firstLine="720"/>
        <w:jc w:val="both"/>
      </w:pPr>
      <w:r w:rsidRPr="00D93EF2">
        <w:t xml:space="preserve">При выявлении недостатков (некомплектности) материалов и оборудования уполномоченными представителями Сторон составляется акт. </w:t>
      </w:r>
    </w:p>
    <w:p w:rsidR="00912030" w:rsidRPr="00D93EF2" w:rsidRDefault="00912030" w:rsidP="00AF0689">
      <w:pPr>
        <w:ind w:firstLine="720"/>
        <w:jc w:val="both"/>
      </w:pPr>
      <w:r w:rsidRPr="00D93EF2">
        <w:t>9.12.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912030" w:rsidRPr="00D93EF2" w:rsidRDefault="00912030" w:rsidP="00AF0689">
      <w:pPr>
        <w:ind w:firstLine="720"/>
        <w:jc w:val="both"/>
      </w:pPr>
      <w:r w:rsidRPr="00D93EF2">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912030" w:rsidRPr="00D93EF2" w:rsidRDefault="005733FF" w:rsidP="00AF0689">
      <w:pPr>
        <w:ind w:firstLine="720"/>
        <w:jc w:val="both"/>
      </w:pPr>
      <w:r w:rsidRPr="00D93EF2">
        <w:t xml:space="preserve">- </w:t>
      </w:r>
      <w:r w:rsidR="00912030" w:rsidRPr="00D93EF2">
        <w:t>приобрести за свой счет новое оборудование взамен непригодного;</w:t>
      </w:r>
    </w:p>
    <w:p w:rsidR="00912030" w:rsidRPr="00D93EF2" w:rsidRDefault="005733FF" w:rsidP="00AF0689">
      <w:pPr>
        <w:ind w:firstLine="720"/>
        <w:jc w:val="both"/>
      </w:pPr>
      <w:r w:rsidRPr="00D93EF2">
        <w:t xml:space="preserve">- </w:t>
      </w:r>
      <w:r w:rsidR="00912030" w:rsidRPr="00D93EF2">
        <w:t>устранить за свой счет дефекты и иные недостатки в оборудовании;</w:t>
      </w:r>
    </w:p>
    <w:p w:rsidR="00912030" w:rsidRPr="00D93EF2" w:rsidRDefault="005733FF" w:rsidP="00AF0689">
      <w:pPr>
        <w:ind w:firstLine="720"/>
        <w:jc w:val="both"/>
      </w:pPr>
      <w:r w:rsidRPr="00D93EF2">
        <w:lastRenderedPageBreak/>
        <w:t xml:space="preserve">- </w:t>
      </w:r>
      <w:r w:rsidR="00912030" w:rsidRPr="00D93EF2">
        <w:t>компенсировать расходы Заказчика на приобретение нового оборудования взамен непригодного.</w:t>
      </w:r>
    </w:p>
    <w:p w:rsidR="00912030" w:rsidRPr="00D93EF2" w:rsidRDefault="00912030" w:rsidP="00AF0689">
      <w:pPr>
        <w:ind w:firstLine="720"/>
        <w:jc w:val="both"/>
      </w:pPr>
      <w:r w:rsidRPr="00D93EF2">
        <w:t>9.13. Подрядчик не имеет права на удержание оборудования, находящегося в собственности Заказчика и переданного Заказчиком Подрядчику в монтаж.</w:t>
      </w:r>
    </w:p>
    <w:p w:rsidR="00111240" w:rsidRPr="00D93EF2" w:rsidRDefault="00111240" w:rsidP="00AF0689">
      <w:pPr>
        <w:ind w:firstLine="720"/>
        <w:jc w:val="both"/>
      </w:pPr>
    </w:p>
    <w:p w:rsidR="008E353F" w:rsidRPr="00D93EF2" w:rsidRDefault="008E353F" w:rsidP="00AF0689">
      <w:pPr>
        <w:jc w:val="center"/>
        <w:rPr>
          <w:b/>
          <w:bCs/>
        </w:rPr>
      </w:pPr>
      <w:r w:rsidRPr="00D93EF2">
        <w:rPr>
          <w:b/>
          <w:bCs/>
        </w:rPr>
        <w:t>10.ПОРЯДОК ОСУЩЕСТВЛЕНИЯ РАБОТ. АВТОРСКИЙ НАДЗОР.</w:t>
      </w:r>
    </w:p>
    <w:p w:rsidR="002E4DBD" w:rsidRPr="00D93EF2" w:rsidRDefault="002E4DBD" w:rsidP="00AF0689">
      <w:pPr>
        <w:tabs>
          <w:tab w:val="left" w:pos="709"/>
        </w:tabs>
        <w:ind w:firstLine="720"/>
        <w:jc w:val="both"/>
      </w:pPr>
      <w:r w:rsidRPr="00D93EF2">
        <w:t>10.1. Сдача-приемка работ по настоящему Договору осуществляется в соо</w:t>
      </w:r>
      <w:r w:rsidR="00CC7933" w:rsidRPr="00D93EF2">
        <w:t xml:space="preserve">тветствии с Календарным планом </w:t>
      </w:r>
      <w:r w:rsidRPr="00D93EF2">
        <w:t>(Приложение № 3 к настоящему Договору).</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10.2. Подрядчик в день завершения работ, предусмотренных п. 2.1.1.</w:t>
      </w:r>
      <w:r w:rsidR="00CC7933" w:rsidRPr="00D93EF2">
        <w:rPr>
          <w:rFonts w:ascii="Times New Roman" w:hAnsi="Times New Roman"/>
          <w:sz w:val="24"/>
          <w:szCs w:val="24"/>
        </w:rPr>
        <w:t xml:space="preserve"> настоящего Договора, указанный</w:t>
      </w:r>
      <w:r w:rsidRPr="00D93EF2">
        <w:rPr>
          <w:rFonts w:ascii="Times New Roman" w:hAnsi="Times New Roman"/>
          <w:sz w:val="24"/>
          <w:szCs w:val="24"/>
        </w:rPr>
        <w:t xml:space="preserve"> в Календарном плане, направляет Заказчику уведомление о готовности работ, акт сдачи-приемки выполненных работ по соответствующему </w:t>
      </w:r>
      <w:r w:rsidR="00561A75" w:rsidRPr="00D93EF2">
        <w:rPr>
          <w:rFonts w:ascii="Times New Roman" w:hAnsi="Times New Roman"/>
          <w:sz w:val="24"/>
          <w:szCs w:val="24"/>
        </w:rPr>
        <w:t>объекту</w:t>
      </w:r>
      <w:r w:rsidRPr="00D93EF2">
        <w:rPr>
          <w:rFonts w:ascii="Times New Roman" w:hAnsi="Times New Roman"/>
          <w:sz w:val="24"/>
          <w:szCs w:val="24"/>
        </w:rPr>
        <w:t>, с приложением 4 (четырех) экземпляров разработ</w:t>
      </w:r>
      <w:r w:rsidR="00CC7933" w:rsidRPr="00D93EF2">
        <w:rPr>
          <w:rFonts w:ascii="Times New Roman" w:hAnsi="Times New Roman"/>
          <w:sz w:val="24"/>
          <w:szCs w:val="24"/>
        </w:rPr>
        <w:t xml:space="preserve">анной документации на бумажных </w:t>
      </w:r>
      <w:r w:rsidRPr="00D93EF2">
        <w:rPr>
          <w:rFonts w:ascii="Times New Roman" w:hAnsi="Times New Roman"/>
          <w:sz w:val="24"/>
          <w:szCs w:val="24"/>
        </w:rPr>
        <w:t>носителях (отчет по инженерным изысканиям выдается в двух экземплярах), а также 1 (один) экземпляр в элект</w:t>
      </w:r>
      <w:r w:rsidR="00CC7933" w:rsidRPr="00D93EF2">
        <w:rPr>
          <w:rFonts w:ascii="Times New Roman" w:hAnsi="Times New Roman"/>
          <w:sz w:val="24"/>
          <w:szCs w:val="24"/>
        </w:rPr>
        <w:t xml:space="preserve">ронном </w:t>
      </w:r>
      <w:r w:rsidRPr="00D93EF2">
        <w:rPr>
          <w:rFonts w:ascii="Times New Roman" w:hAnsi="Times New Roman"/>
          <w:sz w:val="24"/>
          <w:szCs w:val="24"/>
        </w:rPr>
        <w:t>виде СD или DVD. Текстовую и графическую части проекта представить в стандартных форматах Windows, MS Office, AutoCAD и Acrobat Reader. Сметную документацию в формате MS Excel либо другом числовом формате, совместимом с MS Excel, а также в формате программы «ГРАНД СМЕТА», позволяющем вести накопительные ведомости по локальным сметам.</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10.3. Приемка выполненных работ, предусмотренных п. 2.1.1. настоящего Договора, осуществляется Заказчиком в течение 7 (семи) рабочих дней с момента получения технической документации от Подрядчика. В указанный срок Заказчик обязан принять выполненные работы и подписать Акт приема-передачи выполненных</w:t>
      </w:r>
      <w:r w:rsidR="00957540" w:rsidRPr="00D93EF2">
        <w:rPr>
          <w:rFonts w:ascii="Times New Roman" w:hAnsi="Times New Roman"/>
          <w:sz w:val="24"/>
          <w:szCs w:val="24"/>
        </w:rPr>
        <w:t xml:space="preserve"> работ</w:t>
      </w:r>
      <w:r w:rsidR="00CC7933" w:rsidRPr="00D93EF2">
        <w:rPr>
          <w:rFonts w:ascii="Times New Roman" w:hAnsi="Times New Roman"/>
          <w:sz w:val="24"/>
          <w:szCs w:val="24"/>
        </w:rPr>
        <w:t xml:space="preserve">, </w:t>
      </w:r>
      <w:r w:rsidRPr="00D93EF2">
        <w:rPr>
          <w:rFonts w:ascii="Times New Roman" w:hAnsi="Times New Roman"/>
          <w:sz w:val="24"/>
          <w:szCs w:val="24"/>
        </w:rPr>
        <w:t xml:space="preserve">либо направить Подрядчику мотивированный отказ от приемки работ. </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10.4.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91404F" w:rsidRPr="00D93EF2" w:rsidRDefault="0091404F" w:rsidP="00AF0689">
      <w:pPr>
        <w:pStyle w:val="ConsNormal"/>
        <w:jc w:val="both"/>
        <w:rPr>
          <w:rFonts w:ascii="Times New Roman" w:hAnsi="Times New Roman"/>
          <w:sz w:val="24"/>
          <w:szCs w:val="24"/>
        </w:rPr>
      </w:pPr>
      <w:r w:rsidRPr="00D93EF2">
        <w:rPr>
          <w:rFonts w:ascii="Times New Roman" w:hAnsi="Times New Roman"/>
          <w:sz w:val="24"/>
          <w:szCs w:val="24"/>
        </w:rPr>
        <w:t>10.5. В случае отказа Заказчика от приемки работ, предусмотренных п. 2.1.1. настоящего Дог</w:t>
      </w:r>
      <w:r w:rsidR="00CC7933" w:rsidRPr="00D93EF2">
        <w:rPr>
          <w:rFonts w:ascii="Times New Roman" w:hAnsi="Times New Roman"/>
          <w:sz w:val="24"/>
          <w:szCs w:val="24"/>
        </w:rPr>
        <w:t xml:space="preserve">овора, Сторонами в течение </w:t>
      </w:r>
      <w:r w:rsidRPr="00D93EF2">
        <w:rPr>
          <w:rFonts w:ascii="Times New Roman" w:hAnsi="Times New Roman"/>
          <w:sz w:val="24"/>
          <w:szCs w:val="24"/>
        </w:rPr>
        <w:t xml:space="preserve">3 (трех)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 </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10.6. Подрядчик обязан безвозмездно переделать техническую</w:t>
      </w:r>
      <w:r w:rsidR="00CC7933" w:rsidRPr="00D93EF2">
        <w:rPr>
          <w:rFonts w:ascii="Times New Roman" w:hAnsi="Times New Roman"/>
          <w:sz w:val="24"/>
          <w:szCs w:val="24"/>
        </w:rPr>
        <w:t xml:space="preserve"> </w:t>
      </w:r>
      <w:r w:rsidRPr="00D93EF2">
        <w:rPr>
          <w:rFonts w:ascii="Times New Roman" w:hAnsi="Times New Roman"/>
          <w:sz w:val="24"/>
          <w:szCs w:val="24"/>
        </w:rPr>
        <w:t>документацию и (или) провести допол</w:t>
      </w:r>
      <w:r w:rsidR="00CC7933" w:rsidRPr="00D93EF2">
        <w:rPr>
          <w:rFonts w:ascii="Times New Roman" w:hAnsi="Times New Roman"/>
          <w:sz w:val="24"/>
          <w:szCs w:val="24"/>
        </w:rPr>
        <w:t>нительные изыскательские работы</w:t>
      </w:r>
      <w:r w:rsidRPr="00D93EF2">
        <w:rPr>
          <w:rFonts w:ascii="Times New Roman" w:hAnsi="Times New Roman"/>
          <w:sz w:val="24"/>
          <w:szCs w:val="24"/>
        </w:rPr>
        <w:t>. После устранения Подрядчиком всех замечаний, претензий, в согласованные Сторонами сроки Заказчик подписывает Акт приема-передачи выполненных</w:t>
      </w:r>
      <w:r w:rsidR="00957540" w:rsidRPr="00D93EF2">
        <w:rPr>
          <w:rFonts w:ascii="Times New Roman" w:hAnsi="Times New Roman"/>
          <w:sz w:val="24"/>
          <w:szCs w:val="24"/>
        </w:rPr>
        <w:t xml:space="preserve"> работ</w:t>
      </w:r>
      <w:r w:rsidRPr="00D93EF2">
        <w:rPr>
          <w:rFonts w:ascii="Times New Roman" w:hAnsi="Times New Roman"/>
          <w:sz w:val="24"/>
          <w:szCs w:val="24"/>
        </w:rPr>
        <w:t xml:space="preserve">. </w:t>
      </w:r>
    </w:p>
    <w:p w:rsidR="002E4DBD" w:rsidRPr="00D93EF2" w:rsidRDefault="002E4DBD" w:rsidP="00AF0689">
      <w:pPr>
        <w:pStyle w:val="ConsNormal"/>
        <w:jc w:val="both"/>
        <w:rPr>
          <w:rFonts w:ascii="Times New Roman" w:hAnsi="Times New Roman"/>
          <w:sz w:val="24"/>
          <w:szCs w:val="24"/>
        </w:rPr>
      </w:pPr>
      <w:r w:rsidRPr="00D93EF2">
        <w:rPr>
          <w:rFonts w:ascii="Times New Roman" w:hAnsi="Times New Roman"/>
          <w:sz w:val="24"/>
          <w:szCs w:val="24"/>
        </w:rPr>
        <w:t xml:space="preserve">10.7. </w:t>
      </w:r>
      <w:r w:rsidR="00346C4A" w:rsidRPr="00D93EF2">
        <w:rPr>
          <w:rFonts w:ascii="Times New Roman" w:hAnsi="Times New Roman"/>
          <w:sz w:val="24"/>
          <w:szCs w:val="24"/>
        </w:rPr>
        <w:t>Датой исполнения обязательств Подрядчика, предусмотренных пунктом 2.1.1. настоящего Договора, является дата подписания Заказчиком Акта сдачи-приемки выполненных работ после получения положительного заключения Госэкспертизы Российской Федерации по выполненной проектной и изыскательской документации (при необходимости).</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10.8. Если в процессе выполнения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2.1.1. настоящего Договора,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течение 10 (десяти) календарных дней после приостановления работы. В этом случае стороны обязаны в течение 5 (пяти) календарных дней рассмотреть вопрос о целесообразности продолжения работ.</w:t>
      </w:r>
    </w:p>
    <w:p w:rsidR="002E4DBD" w:rsidRPr="00D93EF2" w:rsidRDefault="002E4DBD" w:rsidP="00AF0689">
      <w:pPr>
        <w:pStyle w:val="ConsNormal"/>
        <w:widowControl/>
        <w:jc w:val="both"/>
        <w:rPr>
          <w:rFonts w:ascii="Times New Roman" w:hAnsi="Times New Roman"/>
          <w:sz w:val="24"/>
          <w:szCs w:val="24"/>
        </w:rPr>
      </w:pPr>
      <w:r w:rsidRPr="00D93EF2">
        <w:rPr>
          <w:rFonts w:ascii="Times New Roman" w:hAnsi="Times New Roman"/>
          <w:sz w:val="24"/>
          <w:szCs w:val="24"/>
        </w:rPr>
        <w:t>10.9. Подрядчик приступает к выполнению работ</w:t>
      </w:r>
      <w:r w:rsidR="00F6794E" w:rsidRPr="00D93EF2">
        <w:rPr>
          <w:rFonts w:ascii="Times New Roman" w:hAnsi="Times New Roman"/>
          <w:sz w:val="24"/>
          <w:szCs w:val="24"/>
        </w:rPr>
        <w:t>,</w:t>
      </w:r>
      <w:r w:rsidRPr="00D93EF2">
        <w:rPr>
          <w:rFonts w:ascii="Times New Roman" w:hAnsi="Times New Roman"/>
          <w:sz w:val="24"/>
          <w:szCs w:val="24"/>
        </w:rPr>
        <w:t xml:space="preserve"> предусмотренных п. 2.1.2. настоящего Договора, только после утверждения Заказчиком проектно-сметной документации, разработанной в соответствии с п. 2.1.1. настоящего Договора. </w:t>
      </w:r>
    </w:p>
    <w:p w:rsidR="002E4DBD" w:rsidRPr="00D93EF2" w:rsidRDefault="002E4DBD" w:rsidP="00AF0689">
      <w:pPr>
        <w:widowControl w:val="0"/>
        <w:shd w:val="clear" w:color="auto" w:fill="FFFFFF"/>
        <w:tabs>
          <w:tab w:val="left" w:pos="425"/>
        </w:tabs>
        <w:ind w:firstLine="720"/>
        <w:jc w:val="both"/>
      </w:pPr>
      <w:r w:rsidRPr="00D93EF2">
        <w:t>10.10.</w:t>
      </w:r>
      <w:r w:rsidRPr="00D93EF2">
        <w:rPr>
          <w:bCs/>
        </w:rPr>
        <w:t xml:space="preserve"> </w:t>
      </w:r>
      <w:r w:rsidRPr="00D93EF2">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2E4DBD" w:rsidRPr="00D93EF2" w:rsidRDefault="002E4DBD" w:rsidP="00AF0689">
      <w:pPr>
        <w:widowControl w:val="0"/>
        <w:shd w:val="clear" w:color="auto" w:fill="FFFFFF"/>
        <w:tabs>
          <w:tab w:val="left" w:pos="425"/>
        </w:tabs>
        <w:ind w:firstLine="720"/>
        <w:jc w:val="both"/>
      </w:pPr>
      <w:r w:rsidRPr="00D93EF2">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2E4DBD" w:rsidRPr="00D93EF2" w:rsidRDefault="002E4DBD" w:rsidP="00AF0689">
      <w:pPr>
        <w:widowControl w:val="0"/>
        <w:shd w:val="clear" w:color="auto" w:fill="FFFFFF"/>
        <w:tabs>
          <w:tab w:val="left" w:pos="425"/>
        </w:tabs>
        <w:ind w:firstLine="720"/>
        <w:jc w:val="both"/>
      </w:pPr>
      <w:r w:rsidRPr="00D93EF2">
        <w:lastRenderedPageBreak/>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2E4DBD" w:rsidRPr="00D93EF2" w:rsidRDefault="002E4DBD" w:rsidP="00AF0689">
      <w:pPr>
        <w:shd w:val="clear" w:color="auto" w:fill="FFFFFF"/>
        <w:tabs>
          <w:tab w:val="left" w:pos="709"/>
        </w:tabs>
        <w:ind w:firstLine="720"/>
        <w:jc w:val="both"/>
      </w:pPr>
      <w:r w:rsidRPr="00D93EF2">
        <w:t xml:space="preserve">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настоящему Договору. </w:t>
      </w:r>
    </w:p>
    <w:p w:rsidR="002E4DBD" w:rsidRPr="00D93EF2" w:rsidRDefault="002E4DBD" w:rsidP="00AF0689">
      <w:pPr>
        <w:widowControl w:val="0"/>
        <w:shd w:val="clear" w:color="auto" w:fill="FFFFFF"/>
        <w:tabs>
          <w:tab w:val="left" w:pos="709"/>
        </w:tabs>
        <w:ind w:firstLine="720"/>
        <w:jc w:val="both"/>
      </w:pPr>
      <w:r w:rsidRPr="00D93EF2">
        <w:t>Каждая запись в журнале подписывается Подрядчиком и представителем Заказчика.</w:t>
      </w:r>
    </w:p>
    <w:p w:rsidR="002E4DBD" w:rsidRPr="00D93EF2" w:rsidRDefault="002E4DBD" w:rsidP="00AF0689">
      <w:pPr>
        <w:widowControl w:val="0"/>
        <w:shd w:val="clear" w:color="auto" w:fill="FFFFFF"/>
        <w:tabs>
          <w:tab w:val="left" w:pos="709"/>
        </w:tabs>
        <w:ind w:firstLine="720"/>
        <w:jc w:val="both"/>
      </w:pPr>
      <w:r w:rsidRPr="00D93EF2">
        <w:t>10.11.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08438C" w:rsidRPr="00D93EF2" w:rsidRDefault="0008438C" w:rsidP="00AF0689">
      <w:pPr>
        <w:shd w:val="clear" w:color="auto" w:fill="FFFFFF"/>
        <w:tabs>
          <w:tab w:val="left" w:pos="709"/>
        </w:tabs>
        <w:ind w:firstLine="720"/>
        <w:jc w:val="both"/>
      </w:pPr>
      <w:r w:rsidRPr="00D93EF2">
        <w:t>10.12. Заказчик в течение 3 (трех) рабочих</w:t>
      </w:r>
      <w:ins w:id="2" w:author="Шевельков Илья Сергеевич" w:date="2014-09-30T11:33:00Z">
        <w:r w:rsidRPr="00D93EF2">
          <w:t xml:space="preserve"> </w:t>
        </w:r>
      </w:ins>
      <w:r w:rsidRPr="00D93EF2">
        <w:t>дней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
    <w:p w:rsidR="0008438C" w:rsidRPr="00D93EF2" w:rsidRDefault="0008438C" w:rsidP="00AF0689">
      <w:pPr>
        <w:shd w:val="clear" w:color="auto" w:fill="FFFFFF"/>
        <w:tabs>
          <w:tab w:val="left" w:pos="709"/>
        </w:tabs>
        <w:ind w:firstLine="720"/>
        <w:jc w:val="both"/>
      </w:pPr>
      <w:r w:rsidRPr="00D93EF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08438C" w:rsidRPr="00D93EF2" w:rsidRDefault="0008438C" w:rsidP="00AF0689">
      <w:pPr>
        <w:shd w:val="clear" w:color="auto" w:fill="FFFFFF"/>
        <w:tabs>
          <w:tab w:val="left" w:pos="709"/>
          <w:tab w:val="num" w:pos="1980"/>
        </w:tabs>
        <w:ind w:firstLine="720"/>
        <w:jc w:val="both"/>
      </w:pPr>
      <w:r w:rsidRPr="00D93EF2">
        <w:t>10.13.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w:t>
      </w:r>
      <w:r w:rsidR="005733FF" w:rsidRPr="00D93EF2">
        <w:t xml:space="preserve">ы еще не выполнены Подрядчиком </w:t>
      </w:r>
      <w:r w:rsidRPr="00D93EF2">
        <w:t xml:space="preserve">и не противоречат разработанной в соответствии с п. 2.1.1. настоящего Договора, проектной документации, или изменения проекта, которые согласованы в порядке, установленном нормативными актами. Заказчик может дать письменное распоряжение, обязательное для Подрядчика, с указанием: </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исключить любую работу;</w:t>
      </w:r>
    </w:p>
    <w:p w:rsidR="0008438C" w:rsidRPr="00D93EF2" w:rsidRDefault="0008438C" w:rsidP="00AF0689">
      <w:pPr>
        <w:widowControl w:val="0"/>
        <w:shd w:val="clear" w:color="auto" w:fill="FFFFFF"/>
        <w:tabs>
          <w:tab w:val="left" w:pos="720"/>
        </w:tabs>
        <w:autoSpaceDE w:val="0"/>
        <w:autoSpaceDN w:val="0"/>
        <w:adjustRightInd w:val="0"/>
        <w:jc w:val="both"/>
      </w:pPr>
      <w:r w:rsidRPr="00D93EF2">
        <w:tab/>
        <w:t>- изменить характер или качество, или вид любой части работы;</w:t>
      </w:r>
    </w:p>
    <w:p w:rsidR="0008438C" w:rsidRPr="00D93EF2" w:rsidRDefault="0008438C" w:rsidP="00AF0689">
      <w:pPr>
        <w:widowControl w:val="0"/>
        <w:shd w:val="clear" w:color="auto" w:fill="FFFFFF"/>
        <w:tabs>
          <w:tab w:val="left" w:pos="720"/>
        </w:tabs>
        <w:autoSpaceDE w:val="0"/>
        <w:autoSpaceDN w:val="0"/>
        <w:adjustRightInd w:val="0"/>
        <w:jc w:val="both"/>
        <w:rPr>
          <w:ins w:id="3" w:author="Шевельков Илья Сергеевич" w:date="2014-10-01T17:28:00Z"/>
        </w:rPr>
      </w:pPr>
      <w:r w:rsidRPr="00D93EF2">
        <w:tab/>
        <w:t>- выполнить дополнительную работу любого характера, необходимую для завершения комплексной реконструкции объекта.</w:t>
      </w:r>
    </w:p>
    <w:p w:rsidR="0008438C" w:rsidRPr="00D93EF2" w:rsidRDefault="0008438C" w:rsidP="00AF0689">
      <w:pPr>
        <w:widowControl w:val="0"/>
        <w:shd w:val="clear" w:color="auto" w:fill="FFFFFF"/>
        <w:tabs>
          <w:tab w:val="left" w:pos="720"/>
        </w:tabs>
        <w:autoSpaceDE w:val="0"/>
        <w:autoSpaceDN w:val="0"/>
        <w:adjustRightInd w:val="0"/>
        <w:jc w:val="both"/>
      </w:pPr>
      <w:r w:rsidRPr="00D93EF2">
        <w:t xml:space="preserve">           Все дополнения, связанные с изменением стоимости работ и сроков их проведения оформляются дополнительными соглашениями. </w:t>
      </w:r>
    </w:p>
    <w:p w:rsidR="002E4DBD" w:rsidRPr="00D93EF2" w:rsidRDefault="002E4DBD" w:rsidP="00AF0689">
      <w:pPr>
        <w:widowControl w:val="0"/>
        <w:shd w:val="clear" w:color="auto" w:fill="FFFFFF"/>
        <w:tabs>
          <w:tab w:val="left" w:pos="709"/>
          <w:tab w:val="num" w:pos="1980"/>
        </w:tabs>
        <w:ind w:firstLine="720"/>
        <w:jc w:val="both"/>
      </w:pPr>
      <w:r w:rsidRPr="00D93EF2">
        <w:t>10.14.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E4DBD" w:rsidRPr="00D93EF2" w:rsidRDefault="002E4DBD" w:rsidP="00AF0689">
      <w:pPr>
        <w:shd w:val="clear" w:color="auto" w:fill="FFFFFF"/>
        <w:tabs>
          <w:tab w:val="left" w:pos="709"/>
          <w:tab w:val="num" w:pos="1980"/>
        </w:tabs>
        <w:ind w:firstLine="720"/>
        <w:jc w:val="both"/>
      </w:pPr>
      <w:r w:rsidRPr="00D93EF2">
        <w:t>10.15.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соосности. Допущенные ошибки в производстве этих работ Подрядчик исправляет за свой счет.</w:t>
      </w:r>
    </w:p>
    <w:p w:rsidR="002E4DBD" w:rsidRPr="00D93EF2" w:rsidRDefault="002E4DBD" w:rsidP="00AF0689">
      <w:pPr>
        <w:shd w:val="clear" w:color="auto" w:fill="FFFFFF"/>
        <w:tabs>
          <w:tab w:val="left" w:pos="709"/>
        </w:tabs>
        <w:ind w:firstLine="720"/>
        <w:jc w:val="both"/>
      </w:pPr>
      <w:r w:rsidRPr="00D93EF2">
        <w:t>Подрядчик обеспечивает приемку отделом инженерно-геологических изысканий, уполномоченными государственными органами или органами местного самоуправления грунтов основания фундаментов зданий и сооружений объекта.</w:t>
      </w:r>
    </w:p>
    <w:p w:rsidR="002E4DBD" w:rsidRPr="00D93EF2" w:rsidRDefault="002E4DBD" w:rsidP="00AF0689">
      <w:pPr>
        <w:shd w:val="clear" w:color="auto" w:fill="FFFFFF"/>
        <w:tabs>
          <w:tab w:val="left" w:pos="709"/>
        </w:tabs>
        <w:ind w:firstLine="720"/>
        <w:jc w:val="both"/>
      </w:pPr>
      <w:r w:rsidRPr="00D93EF2">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2E4DBD" w:rsidRPr="00D93EF2" w:rsidRDefault="002E4DBD" w:rsidP="00AF0689">
      <w:pPr>
        <w:shd w:val="clear" w:color="auto" w:fill="FFFFFF"/>
        <w:tabs>
          <w:tab w:val="left" w:pos="709"/>
          <w:tab w:val="num" w:pos="1980"/>
        </w:tabs>
        <w:ind w:firstLine="720"/>
        <w:jc w:val="both"/>
      </w:pPr>
      <w:r w:rsidRPr="00D93EF2">
        <w:t>10.16.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D411D5" w:rsidRPr="00D93EF2" w:rsidRDefault="00D411D5" w:rsidP="00AF0689">
      <w:pPr>
        <w:shd w:val="clear" w:color="auto" w:fill="FFFFFF"/>
        <w:tabs>
          <w:tab w:val="left" w:pos="709"/>
          <w:tab w:val="num" w:pos="1980"/>
        </w:tabs>
        <w:ind w:firstLine="720"/>
        <w:jc w:val="both"/>
      </w:pPr>
      <w:r w:rsidRPr="00D93EF2">
        <w:lastRenderedPageBreak/>
        <w:t>10.17.</w:t>
      </w:r>
      <w:r w:rsidR="00CC7933" w:rsidRPr="00D93EF2">
        <w:t xml:space="preserve"> Подрядчик обеспечивает в счет </w:t>
      </w:r>
      <w:r w:rsidRPr="00D93EF2">
        <w:t>стоимости работ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w:t>
      </w:r>
      <w:r w:rsidR="00CC7933" w:rsidRPr="00D93EF2">
        <w:t xml:space="preserve">, собственными силами и в счет </w:t>
      </w:r>
      <w:r w:rsidRPr="00D93EF2">
        <w:t>стоимости работ обеспечивает:</w:t>
      </w:r>
    </w:p>
    <w:p w:rsidR="00D411D5" w:rsidRPr="00D93EF2" w:rsidRDefault="00D411D5" w:rsidP="00AF0689">
      <w:pPr>
        <w:pStyle w:val="35"/>
        <w:tabs>
          <w:tab w:val="num" w:pos="2880"/>
        </w:tabs>
        <w:ind w:right="-5" w:firstLine="720"/>
        <w:jc w:val="both"/>
        <w:rPr>
          <w:b w:val="0"/>
          <w:bCs w:val="0"/>
        </w:rPr>
      </w:pPr>
      <w:r w:rsidRPr="00D93EF2">
        <w:rPr>
          <w:b w:val="0"/>
          <w:bCs w:val="0"/>
        </w:rPr>
        <w:t>- систематическую уборку объекта от строительного мусора с его последующим вывозом на специализированные полигоны;</w:t>
      </w:r>
    </w:p>
    <w:p w:rsidR="00D411D5" w:rsidRPr="00D93EF2" w:rsidRDefault="00D411D5" w:rsidP="00AF0689">
      <w:pPr>
        <w:pStyle w:val="35"/>
        <w:ind w:right="-5" w:firstLine="720"/>
        <w:jc w:val="both"/>
        <w:rPr>
          <w:b w:val="0"/>
          <w:bCs w:val="0"/>
        </w:rPr>
      </w:pPr>
      <w:r w:rsidRPr="00D93EF2">
        <w:rPr>
          <w:b w:val="0"/>
          <w:bCs w:val="0"/>
        </w:rPr>
        <w:t>- 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D411D5" w:rsidRPr="00D93EF2" w:rsidRDefault="00D411D5" w:rsidP="00AF0689">
      <w:pPr>
        <w:pStyle w:val="35"/>
        <w:tabs>
          <w:tab w:val="num" w:pos="2880"/>
        </w:tabs>
        <w:ind w:right="-5" w:firstLine="720"/>
        <w:jc w:val="both"/>
        <w:rPr>
          <w:b w:val="0"/>
          <w:bCs w:val="0"/>
        </w:rPr>
      </w:pPr>
      <w:r w:rsidRPr="00D93EF2">
        <w:rPr>
          <w:b w:val="0"/>
          <w:bCs w:val="0"/>
        </w:rPr>
        <w:t>- заключает договоры на утилизацию отходов строительного производства без увеличения договорной цены.</w:t>
      </w:r>
    </w:p>
    <w:p w:rsidR="00D411D5" w:rsidRPr="00D93EF2" w:rsidRDefault="00D411D5" w:rsidP="00AF0689">
      <w:pPr>
        <w:pStyle w:val="35"/>
        <w:tabs>
          <w:tab w:val="num" w:pos="2880"/>
        </w:tabs>
        <w:ind w:right="-5" w:firstLine="720"/>
        <w:jc w:val="both"/>
        <w:rPr>
          <w:b w:val="0"/>
          <w:bCs w:val="0"/>
        </w:rPr>
      </w:pPr>
      <w:r w:rsidRPr="00D93EF2">
        <w:rPr>
          <w:b w:val="0"/>
          <w:bCs w:val="0"/>
        </w:rPr>
        <w:t xml:space="preserve">10.18. </w:t>
      </w:r>
      <w:r w:rsidRPr="00D93EF2">
        <w:rPr>
          <w:b w:val="0"/>
          <w:bCs w:val="0"/>
          <w:lang w:val="ru-RU"/>
        </w:rPr>
        <w:t>Заказчик</w:t>
      </w:r>
      <w:r w:rsidRPr="00D93EF2">
        <w:rPr>
          <w:b w:val="0"/>
          <w:bCs w:val="0"/>
        </w:rPr>
        <w:t xml:space="preserve"> при исполнении настоящего Договора </w:t>
      </w:r>
      <w:r w:rsidRPr="00D93EF2">
        <w:rPr>
          <w:b w:val="0"/>
          <w:bCs w:val="0"/>
          <w:lang w:val="ru-RU"/>
        </w:rPr>
        <w:t>при необходимости</w:t>
      </w:r>
      <w:r w:rsidRPr="00D93EF2">
        <w:rPr>
          <w:b w:val="0"/>
          <w:bCs w:val="0"/>
        </w:rPr>
        <w:t xml:space="preserve"> осуществля</w:t>
      </w:r>
      <w:r w:rsidRPr="00D93EF2">
        <w:rPr>
          <w:b w:val="0"/>
          <w:bCs w:val="0"/>
          <w:lang w:val="ru-RU"/>
        </w:rPr>
        <w:t>ет</w:t>
      </w:r>
      <w:r w:rsidRPr="00D93EF2">
        <w:rPr>
          <w:b w:val="0"/>
          <w:bCs w:val="0"/>
        </w:rPr>
        <w:t xml:space="preserve"> авторский надзор, включающий в себя, в том числе, но не ограничиваясь, выполнение следующих мероприятий:</w:t>
      </w:r>
    </w:p>
    <w:p w:rsidR="002E4DBD" w:rsidRPr="00D93EF2" w:rsidRDefault="002E4DBD" w:rsidP="00AF0689">
      <w:pPr>
        <w:pStyle w:val="35"/>
        <w:tabs>
          <w:tab w:val="num" w:pos="2880"/>
        </w:tabs>
        <w:ind w:right="-5" w:firstLine="720"/>
        <w:jc w:val="both"/>
        <w:rPr>
          <w:b w:val="0"/>
          <w:bCs w:val="0"/>
        </w:rPr>
      </w:pPr>
      <w:r w:rsidRPr="00D93EF2">
        <w:rPr>
          <w:b w:val="0"/>
          <w:bCs w:val="0"/>
        </w:rPr>
        <w:t>10.18.1.</w:t>
      </w:r>
      <w:r w:rsidRPr="00D93EF2">
        <w:rPr>
          <w:b w:val="0"/>
        </w:rPr>
        <w:t xml:space="preserve"> </w:t>
      </w:r>
      <w:r w:rsidR="00346C4A" w:rsidRPr="00D93EF2">
        <w:rPr>
          <w:b w:val="0"/>
        </w:rPr>
        <w:t>проверку в    процессе    строительства    соответствия выполненных   работ   проектным   решениям,   предусмотренным  рабочей документацией;  соответствие выполняемых   работ   проекту   организации   строительства;  качество производства  строительно-монтажных   работ   и   работ   по   монтажу технологического и других видов оборудования</w:t>
      </w:r>
      <w:r w:rsidRPr="00D93EF2">
        <w:rPr>
          <w:b w:val="0"/>
        </w:rPr>
        <w:t>.</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10.18.2. осуществление   контроля и надзора    за    производством стр</w:t>
      </w:r>
      <w:r w:rsidR="00CC7933" w:rsidRPr="00D93EF2">
        <w:rPr>
          <w:rFonts w:ascii="Times New Roman" w:hAnsi="Times New Roman"/>
          <w:sz w:val="24"/>
          <w:szCs w:val="24"/>
          <w:lang w:eastAsia="ru-RU"/>
        </w:rPr>
        <w:t xml:space="preserve">оительных изделий, </w:t>
      </w:r>
      <w:r w:rsidRPr="00D93EF2">
        <w:rPr>
          <w:rFonts w:ascii="Times New Roman" w:hAnsi="Times New Roman"/>
          <w:sz w:val="24"/>
          <w:szCs w:val="24"/>
          <w:lang w:eastAsia="ru-RU"/>
        </w:rPr>
        <w:t>конструкций, деталей, прибо</w:t>
      </w:r>
      <w:r w:rsidR="00CC7933" w:rsidRPr="00D93EF2">
        <w:rPr>
          <w:rFonts w:ascii="Times New Roman" w:hAnsi="Times New Roman"/>
          <w:sz w:val="24"/>
          <w:szCs w:val="24"/>
          <w:lang w:eastAsia="ru-RU"/>
        </w:rPr>
        <w:t>ров и оборудования в случаях, когда строительные изделия, конструкции, детали и</w:t>
      </w:r>
      <w:r w:rsidRPr="00D93EF2">
        <w:rPr>
          <w:rFonts w:ascii="Times New Roman" w:hAnsi="Times New Roman"/>
          <w:sz w:val="24"/>
          <w:szCs w:val="24"/>
          <w:lang w:eastAsia="ru-RU"/>
        </w:rPr>
        <w:t xml:space="preserve"> иные детали изготавливаются на объекте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10.18.3. своев</w:t>
      </w:r>
      <w:r w:rsidR="00CC7933" w:rsidRPr="00D93EF2">
        <w:rPr>
          <w:rFonts w:ascii="Times New Roman" w:hAnsi="Times New Roman"/>
          <w:sz w:val="24"/>
          <w:szCs w:val="24"/>
          <w:lang w:eastAsia="ru-RU"/>
        </w:rPr>
        <w:t xml:space="preserve">ременное решение возникающих в </w:t>
      </w:r>
      <w:r w:rsidRPr="00D93EF2">
        <w:rPr>
          <w:rFonts w:ascii="Times New Roman" w:hAnsi="Times New Roman"/>
          <w:sz w:val="24"/>
          <w:szCs w:val="24"/>
          <w:lang w:eastAsia="ru-RU"/>
        </w:rPr>
        <w:t>процессе строительства вопросов по проектной документации.</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10.18.4. ведение журнал</w:t>
      </w:r>
      <w:r w:rsidR="00CC7933" w:rsidRPr="00D93EF2">
        <w:rPr>
          <w:rFonts w:ascii="Times New Roman" w:hAnsi="Times New Roman"/>
          <w:sz w:val="24"/>
          <w:szCs w:val="24"/>
          <w:lang w:eastAsia="ru-RU"/>
        </w:rPr>
        <w:t>а авторского надзора, в котором</w:t>
      </w:r>
      <w:r w:rsidRPr="00D93EF2">
        <w:rPr>
          <w:rFonts w:ascii="Times New Roman" w:hAnsi="Times New Roman"/>
          <w:sz w:val="24"/>
          <w:szCs w:val="24"/>
          <w:lang w:eastAsia="ru-RU"/>
        </w:rPr>
        <w:t xml:space="preserve"> фиксируются  выявленные  при  строительстве  отступления   от проектной  документации  и  нарушения  требований  строительных норм и правил,  технических  условий  по  производству  строительно-монтажных работ,  выдача  указания  и  рекомендации  по  их устранению,  а также установление сроков устранения отступлений и нарушений.</w:t>
      </w:r>
    </w:p>
    <w:p w:rsidR="002E4DBD" w:rsidRPr="00D93EF2" w:rsidRDefault="00CC7933"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10.18.5. следить за</w:t>
      </w:r>
      <w:r w:rsidR="002E4DBD" w:rsidRPr="00D93EF2">
        <w:rPr>
          <w:rFonts w:ascii="Times New Roman" w:hAnsi="Times New Roman"/>
          <w:sz w:val="24"/>
          <w:szCs w:val="24"/>
          <w:lang w:eastAsia="ru-RU"/>
        </w:rPr>
        <w:t xml:space="preserve"> своевременным и качест</w:t>
      </w:r>
      <w:r w:rsidRPr="00D93EF2">
        <w:rPr>
          <w:rFonts w:ascii="Times New Roman" w:hAnsi="Times New Roman"/>
          <w:sz w:val="24"/>
          <w:szCs w:val="24"/>
          <w:lang w:eastAsia="ru-RU"/>
        </w:rPr>
        <w:t xml:space="preserve">венным исполнением указаний, </w:t>
      </w:r>
      <w:r w:rsidR="002E4DBD" w:rsidRPr="00D93EF2">
        <w:rPr>
          <w:rFonts w:ascii="Times New Roman" w:hAnsi="Times New Roman"/>
          <w:sz w:val="24"/>
          <w:szCs w:val="24"/>
          <w:lang w:eastAsia="ru-RU"/>
        </w:rPr>
        <w:t>внесенных</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в журнал авторского надзора. Указания, записанные в журнал авторского надзора, обязательны для исполнения организациями Подрядчика (субподрядчики), в случае их привлечения.  В случае несвоевременного или некачественного выполнения указаний по уст</w:t>
      </w:r>
      <w:r w:rsidRPr="00D93EF2">
        <w:rPr>
          <w:rFonts w:ascii="Times New Roman" w:hAnsi="Times New Roman"/>
          <w:sz w:val="24"/>
          <w:szCs w:val="24"/>
          <w:lang w:eastAsia="ru-RU"/>
        </w:rPr>
        <w:t>ранению выявленных отступлений и нарушений вносить в</w:t>
      </w:r>
      <w:r w:rsidR="002E4DBD" w:rsidRPr="00D93EF2">
        <w:rPr>
          <w:rFonts w:ascii="Times New Roman" w:hAnsi="Times New Roman"/>
          <w:sz w:val="24"/>
          <w:szCs w:val="24"/>
          <w:lang w:eastAsia="ru-RU"/>
        </w:rPr>
        <w:t xml:space="preserve"> журнал авторского надзора повт</w:t>
      </w:r>
      <w:r w:rsidRPr="00D93EF2">
        <w:rPr>
          <w:rFonts w:ascii="Times New Roman" w:hAnsi="Times New Roman"/>
          <w:sz w:val="24"/>
          <w:szCs w:val="24"/>
          <w:lang w:eastAsia="ru-RU"/>
        </w:rPr>
        <w:t xml:space="preserve">орную запись о необходимости их устранения, извещая об этом в письменной </w:t>
      </w:r>
      <w:r w:rsidR="002E4DBD" w:rsidRPr="00D93EF2">
        <w:rPr>
          <w:rFonts w:ascii="Times New Roman" w:hAnsi="Times New Roman"/>
          <w:sz w:val="24"/>
          <w:szCs w:val="24"/>
          <w:lang w:eastAsia="ru-RU"/>
        </w:rPr>
        <w:t xml:space="preserve">форме Заказчика. </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 xml:space="preserve">         10.18.6. участвовать </w:t>
      </w:r>
      <w:r w:rsidRPr="00D93EF2">
        <w:rPr>
          <w:rFonts w:ascii="Times New Roman" w:hAnsi="Times New Roman"/>
          <w:sz w:val="24"/>
          <w:szCs w:val="24"/>
          <w:lang w:eastAsia="ru-RU"/>
        </w:rPr>
        <w:t>в</w:t>
      </w:r>
      <w:r w:rsidR="00CC7933" w:rsidRPr="00D93EF2">
        <w:rPr>
          <w:rFonts w:ascii="Times New Roman" w:hAnsi="Times New Roman"/>
          <w:sz w:val="24"/>
          <w:szCs w:val="24"/>
          <w:lang w:eastAsia="ru-RU"/>
        </w:rPr>
        <w:t xml:space="preserve"> приемке техническим надзором </w:t>
      </w:r>
      <w:r w:rsidRPr="00D93EF2">
        <w:rPr>
          <w:rFonts w:ascii="Times New Roman" w:hAnsi="Times New Roman"/>
          <w:sz w:val="24"/>
          <w:szCs w:val="24"/>
          <w:lang w:eastAsia="ru-RU"/>
        </w:rPr>
        <w:t>зак</w:t>
      </w:r>
      <w:r w:rsidR="00CC7933" w:rsidRPr="00D93EF2">
        <w:rPr>
          <w:rFonts w:ascii="Times New Roman" w:hAnsi="Times New Roman"/>
          <w:sz w:val="24"/>
          <w:szCs w:val="24"/>
          <w:lang w:eastAsia="ru-RU"/>
        </w:rPr>
        <w:t xml:space="preserve">азчика отдельных ответственных конструкций, а </w:t>
      </w:r>
      <w:r w:rsidRPr="00D93EF2">
        <w:rPr>
          <w:rFonts w:ascii="Times New Roman" w:hAnsi="Times New Roman"/>
          <w:sz w:val="24"/>
          <w:szCs w:val="24"/>
          <w:lang w:eastAsia="ru-RU"/>
        </w:rPr>
        <w:t xml:space="preserve">также в составлении актов освидетельствования основных работ, скрываемых последующими работами и конструкциями, </w:t>
      </w:r>
      <w:r w:rsidR="00CC7933" w:rsidRPr="00D93EF2">
        <w:rPr>
          <w:rFonts w:ascii="Times New Roman" w:hAnsi="Times New Roman"/>
          <w:sz w:val="24"/>
          <w:szCs w:val="24"/>
          <w:lang w:eastAsia="ru-RU"/>
        </w:rPr>
        <w:t xml:space="preserve">от качества выполнения </w:t>
      </w:r>
      <w:r w:rsidRPr="00D93EF2">
        <w:rPr>
          <w:rFonts w:ascii="Times New Roman" w:hAnsi="Times New Roman"/>
          <w:sz w:val="24"/>
          <w:szCs w:val="24"/>
          <w:lang w:eastAsia="ru-RU"/>
        </w:rPr>
        <w:t xml:space="preserve">которых зависят </w:t>
      </w:r>
      <w:r w:rsidR="00CC7933" w:rsidRPr="00D93EF2">
        <w:rPr>
          <w:rFonts w:ascii="Times New Roman" w:hAnsi="Times New Roman"/>
          <w:sz w:val="24"/>
          <w:szCs w:val="24"/>
          <w:lang w:eastAsia="ru-RU"/>
        </w:rPr>
        <w:t xml:space="preserve">прочность </w:t>
      </w:r>
      <w:r w:rsidRPr="00D93EF2">
        <w:rPr>
          <w:rFonts w:ascii="Times New Roman" w:hAnsi="Times New Roman"/>
          <w:sz w:val="24"/>
          <w:szCs w:val="24"/>
          <w:lang w:eastAsia="ru-RU"/>
        </w:rPr>
        <w:t>и устойчивость объектов строительства.</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10.18.7. контролирова</w:t>
      </w:r>
      <w:r w:rsidR="00CC7933" w:rsidRPr="00D93EF2">
        <w:rPr>
          <w:rFonts w:ascii="Times New Roman" w:hAnsi="Times New Roman"/>
          <w:sz w:val="24"/>
          <w:szCs w:val="24"/>
          <w:lang w:eastAsia="ru-RU"/>
        </w:rPr>
        <w:t>т</w:t>
      </w:r>
      <w:r w:rsidRPr="00D93EF2">
        <w:rPr>
          <w:rFonts w:ascii="Times New Roman" w:hAnsi="Times New Roman"/>
          <w:sz w:val="24"/>
          <w:szCs w:val="24"/>
          <w:lang w:eastAsia="ru-RU"/>
        </w:rPr>
        <w:t xml:space="preserve">ь качество работ по отделке фасада Объекта, благоустройству и озеленению территории (при необходимости). </w:t>
      </w:r>
    </w:p>
    <w:p w:rsidR="002E4DBD" w:rsidRPr="00D93EF2" w:rsidRDefault="00CC7933" w:rsidP="00AF0689">
      <w:pPr>
        <w:pStyle w:val="aff2"/>
        <w:tabs>
          <w:tab w:val="left" w:pos="1701"/>
        </w:tabs>
        <w:jc w:val="both"/>
        <w:rPr>
          <w:rFonts w:ascii="Times New Roman" w:hAnsi="Times New Roman"/>
          <w:sz w:val="24"/>
          <w:szCs w:val="24"/>
          <w:lang w:eastAsia="ru-RU"/>
        </w:rPr>
      </w:pPr>
      <w:r w:rsidRPr="00D93EF2">
        <w:rPr>
          <w:rFonts w:ascii="Times New Roman" w:hAnsi="Times New Roman"/>
          <w:sz w:val="24"/>
          <w:szCs w:val="24"/>
          <w:lang w:eastAsia="ru-RU"/>
        </w:rPr>
        <w:t xml:space="preserve">             10.18.8.</w:t>
      </w:r>
      <w:r w:rsidRPr="00D93EF2">
        <w:rPr>
          <w:rFonts w:ascii="Times New Roman" w:hAnsi="Times New Roman"/>
          <w:sz w:val="24"/>
          <w:szCs w:val="24"/>
          <w:lang w:eastAsia="ru-RU"/>
        </w:rPr>
        <w:tab/>
      </w:r>
      <w:r w:rsidR="002E4DBD" w:rsidRPr="00D93EF2">
        <w:rPr>
          <w:rFonts w:ascii="Times New Roman" w:hAnsi="Times New Roman"/>
          <w:sz w:val="24"/>
          <w:szCs w:val="24"/>
          <w:lang w:eastAsia="ru-RU"/>
        </w:rPr>
        <w:t>контролировать</w:t>
      </w:r>
      <w:r w:rsidRPr="00D93EF2">
        <w:rPr>
          <w:rFonts w:ascii="Times New Roman" w:hAnsi="Times New Roman"/>
          <w:sz w:val="24"/>
          <w:szCs w:val="24"/>
          <w:lang w:eastAsia="ru-RU"/>
        </w:rPr>
        <w:t xml:space="preserve"> </w:t>
      </w:r>
      <w:r w:rsidR="002E4DBD" w:rsidRPr="00D93EF2">
        <w:rPr>
          <w:rFonts w:ascii="Times New Roman" w:hAnsi="Times New Roman"/>
          <w:sz w:val="24"/>
          <w:szCs w:val="24"/>
          <w:lang w:eastAsia="ru-RU"/>
        </w:rPr>
        <w:t>осуществление мероприятий по сохранению эксплуа</w:t>
      </w:r>
      <w:r w:rsidRPr="00D93EF2">
        <w:rPr>
          <w:rFonts w:ascii="Times New Roman" w:hAnsi="Times New Roman"/>
          <w:sz w:val="24"/>
          <w:szCs w:val="24"/>
          <w:lang w:eastAsia="ru-RU"/>
        </w:rPr>
        <w:t xml:space="preserve">тационных   качеств   объектов, расположенных вблизи </w:t>
      </w:r>
      <w:r w:rsidR="002E4DBD" w:rsidRPr="00D93EF2">
        <w:rPr>
          <w:rFonts w:ascii="Times New Roman" w:hAnsi="Times New Roman"/>
          <w:sz w:val="24"/>
          <w:szCs w:val="24"/>
          <w:lang w:eastAsia="ru-RU"/>
        </w:rPr>
        <w:t>Объекта строительства (при возведении объектов на затесненных участках).</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w:t>
      </w:r>
      <w:r w:rsidR="00CC7933" w:rsidRPr="00D93EF2">
        <w:rPr>
          <w:rFonts w:ascii="Times New Roman" w:hAnsi="Times New Roman"/>
          <w:sz w:val="24"/>
          <w:szCs w:val="24"/>
          <w:lang w:eastAsia="ru-RU"/>
        </w:rPr>
        <w:t>10.18.9. соблюдать правила безопасности при посещении</w:t>
      </w:r>
      <w:r w:rsidRPr="00D93EF2">
        <w:rPr>
          <w:rFonts w:ascii="Times New Roman" w:hAnsi="Times New Roman"/>
          <w:sz w:val="24"/>
          <w:szCs w:val="24"/>
          <w:lang w:eastAsia="ru-RU"/>
        </w:rPr>
        <w:t xml:space="preserve"> объектов строительства.</w:t>
      </w:r>
    </w:p>
    <w:p w:rsidR="000C1461"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10.18.10. выполнение иных мероприятий.</w:t>
      </w:r>
    </w:p>
    <w:p w:rsidR="002E4DBD" w:rsidRPr="00D93EF2" w:rsidRDefault="002E4DBD" w:rsidP="00AF0689">
      <w:pPr>
        <w:pStyle w:val="aff2"/>
        <w:jc w:val="both"/>
        <w:rPr>
          <w:rFonts w:ascii="Times New Roman" w:hAnsi="Times New Roman"/>
          <w:sz w:val="24"/>
          <w:szCs w:val="24"/>
          <w:lang w:eastAsia="ru-RU"/>
        </w:rPr>
      </w:pPr>
      <w:r w:rsidRPr="00D93EF2">
        <w:rPr>
          <w:rFonts w:ascii="Times New Roman" w:hAnsi="Times New Roman"/>
          <w:sz w:val="24"/>
          <w:szCs w:val="24"/>
          <w:lang w:eastAsia="ru-RU"/>
        </w:rPr>
        <w:t xml:space="preserve">             10.18.11. </w:t>
      </w:r>
      <w:r w:rsidR="00CC7933" w:rsidRPr="00D93EF2">
        <w:rPr>
          <w:rFonts w:ascii="Times New Roman" w:hAnsi="Times New Roman"/>
          <w:sz w:val="24"/>
          <w:szCs w:val="24"/>
          <w:lang w:eastAsia="ru-RU"/>
        </w:rPr>
        <w:t xml:space="preserve">Авторский </w:t>
      </w:r>
      <w:r w:rsidR="00400192" w:rsidRPr="00D93EF2">
        <w:rPr>
          <w:rFonts w:ascii="Times New Roman" w:hAnsi="Times New Roman"/>
          <w:sz w:val="24"/>
          <w:szCs w:val="24"/>
          <w:lang w:eastAsia="ru-RU"/>
        </w:rPr>
        <w:t>надзор  осуществляется в течение всего  срока выполнения работ по строительству Объекта и ввода его в эксплуатацию</w:t>
      </w:r>
      <w:r w:rsidRPr="00D93EF2">
        <w:rPr>
          <w:rFonts w:ascii="Times New Roman" w:hAnsi="Times New Roman"/>
          <w:sz w:val="24"/>
          <w:szCs w:val="24"/>
          <w:lang w:eastAsia="ru-RU"/>
        </w:rPr>
        <w:t>.</w:t>
      </w:r>
    </w:p>
    <w:p w:rsidR="00111240" w:rsidRPr="00D93EF2" w:rsidRDefault="00111240" w:rsidP="00AF0689">
      <w:pPr>
        <w:pStyle w:val="aff2"/>
        <w:jc w:val="both"/>
        <w:rPr>
          <w:rFonts w:ascii="Times New Roman" w:hAnsi="Times New Roman"/>
          <w:sz w:val="24"/>
          <w:szCs w:val="24"/>
          <w:lang w:eastAsia="ru-RU"/>
        </w:rPr>
      </w:pPr>
    </w:p>
    <w:p w:rsidR="008E353F" w:rsidRPr="00D93EF2" w:rsidRDefault="008E353F" w:rsidP="00AF0689">
      <w:pPr>
        <w:jc w:val="center"/>
        <w:rPr>
          <w:b/>
          <w:bCs/>
        </w:rPr>
      </w:pPr>
      <w:r w:rsidRPr="00D93EF2">
        <w:rPr>
          <w:b/>
          <w:bCs/>
        </w:rPr>
        <w:t>11.ПРИЕМКА И ВЫПОЛНЕНИЕ РАБОТ</w:t>
      </w:r>
    </w:p>
    <w:p w:rsidR="00414D6A" w:rsidRPr="00D93EF2" w:rsidRDefault="002E4DBD" w:rsidP="00AF0689">
      <w:pPr>
        <w:widowControl w:val="0"/>
        <w:shd w:val="clear" w:color="auto" w:fill="FFFFFF"/>
        <w:tabs>
          <w:tab w:val="left" w:pos="709"/>
        </w:tabs>
        <w:ind w:firstLine="720"/>
        <w:jc w:val="both"/>
      </w:pPr>
      <w:r w:rsidRPr="00D93EF2">
        <w:t xml:space="preserve">11.1. </w:t>
      </w:r>
      <w:r w:rsidR="00414D6A" w:rsidRPr="00D93EF2">
        <w:t>Сдача-приемка работ</w:t>
      </w:r>
      <w:r w:rsidR="00A3108A" w:rsidRPr="00D93EF2">
        <w:t>,</w:t>
      </w:r>
      <w:r w:rsidR="00414D6A" w:rsidRPr="00D93EF2">
        <w:t xml:space="preserve"> предусмотренных п. 2.1.2.  настоящего Договора</w:t>
      </w:r>
      <w:r w:rsidR="00A3108A" w:rsidRPr="00D93EF2">
        <w:t>,</w:t>
      </w:r>
      <w:r w:rsidR="00414D6A" w:rsidRPr="00D93EF2">
        <w:t xml:space="preserve"> осуществляется в соответствии с Календарным планом (Приложение №3 к Договору) и </w:t>
      </w:r>
      <w:r w:rsidR="00414D6A" w:rsidRPr="00D93EF2">
        <w:lastRenderedPageBreak/>
        <w:t xml:space="preserve">оформляется Актами </w:t>
      </w:r>
      <w:r w:rsidR="00342612" w:rsidRPr="00D93EF2">
        <w:t>о приемке</w:t>
      </w:r>
      <w:r w:rsidR="00414D6A" w:rsidRPr="00D93EF2">
        <w:t xml:space="preserve"> </w:t>
      </w:r>
      <w:r w:rsidR="00301051" w:rsidRPr="00D93EF2">
        <w:t xml:space="preserve">выполненных работ по форме </w:t>
      </w:r>
      <w:r w:rsidR="00414D6A" w:rsidRPr="00D93EF2">
        <w:t>Приложения № 1</w:t>
      </w:r>
      <w:r w:rsidR="00A5675C" w:rsidRPr="00D93EF2">
        <w:t>4</w:t>
      </w:r>
      <w:r w:rsidR="00414D6A" w:rsidRPr="00D93EF2">
        <w:t xml:space="preserve"> и Справок о стоимости выполненных работ и затрат по форме Приложения № 1</w:t>
      </w:r>
      <w:r w:rsidR="00A5675C" w:rsidRPr="00D93EF2">
        <w:t>7</w:t>
      </w:r>
      <w:r w:rsidR="00414D6A" w:rsidRPr="00D93EF2">
        <w:t xml:space="preserve"> к Договору.</w:t>
      </w:r>
    </w:p>
    <w:p w:rsidR="002E4DBD" w:rsidRPr="00D93EF2" w:rsidRDefault="002E4DBD" w:rsidP="00AF0689">
      <w:pPr>
        <w:widowControl w:val="0"/>
        <w:shd w:val="clear" w:color="auto" w:fill="FFFFFF"/>
        <w:tabs>
          <w:tab w:val="left" w:pos="709"/>
        </w:tabs>
        <w:ind w:firstLine="720"/>
        <w:jc w:val="both"/>
      </w:pPr>
      <w:r w:rsidRPr="00D93EF2">
        <w:t xml:space="preserve">11.2.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2E4DBD" w:rsidRPr="00D93EF2" w:rsidRDefault="002E4DBD" w:rsidP="00AF0689">
      <w:pPr>
        <w:widowControl w:val="0"/>
        <w:shd w:val="clear" w:color="auto" w:fill="FFFFFF"/>
        <w:tabs>
          <w:tab w:val="left" w:pos="425"/>
        </w:tabs>
        <w:ind w:firstLine="720"/>
        <w:jc w:val="both"/>
      </w:pPr>
      <w:r w:rsidRPr="00D93EF2">
        <w:rPr>
          <w:bCs/>
        </w:rPr>
        <w:t>11.3. Подрядчик обязан ежемесячно представлять формы Актов приема-передачи выполненных работ и Справку о стоимости выполненных работ и затрат Заказчику не позднее 25 (двадцать пятого) числа отчетного месяца.</w:t>
      </w:r>
    </w:p>
    <w:p w:rsidR="002E4DBD" w:rsidRPr="00D93EF2" w:rsidRDefault="002E4DBD" w:rsidP="00AF0689">
      <w:pPr>
        <w:ind w:firstLine="709"/>
        <w:jc w:val="both"/>
        <w:rPr>
          <w:bCs/>
        </w:rPr>
      </w:pPr>
      <w:r w:rsidRPr="00D93EF2">
        <w:rPr>
          <w:bCs/>
        </w:rPr>
        <w:t>11.4. Подрядчик ежемесячно,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приема-передачи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 освидет</w:t>
      </w:r>
      <w:r w:rsidR="00957540" w:rsidRPr="00D93EF2">
        <w:rPr>
          <w:bCs/>
        </w:rPr>
        <w:t xml:space="preserve">ельствовании выполненных </w:t>
      </w:r>
      <w:r w:rsidRPr="00D93EF2">
        <w:rPr>
          <w:bCs/>
        </w:rPr>
        <w:t>работ представителями всех заинтересованных организаций.</w:t>
      </w:r>
    </w:p>
    <w:p w:rsidR="00D411D5" w:rsidRPr="00D93EF2" w:rsidRDefault="00D411D5" w:rsidP="00AF0689">
      <w:pPr>
        <w:suppressAutoHyphens/>
        <w:ind w:right="-5" w:firstLine="720"/>
        <w:jc w:val="both"/>
        <w:rPr>
          <w:bCs/>
        </w:rPr>
      </w:pPr>
      <w:r w:rsidRPr="00D93EF2">
        <w:rPr>
          <w:bCs/>
        </w:rPr>
        <w:t>11.5. Представитель Заказчика должен прибыть в назначенное время и место и подписать акт о пр</w:t>
      </w:r>
      <w:r w:rsidR="000C1461" w:rsidRPr="00D93EF2">
        <w:rPr>
          <w:bCs/>
        </w:rPr>
        <w:t>иемке выполненных работ, справк</w:t>
      </w:r>
      <w:r w:rsidR="004970E7" w:rsidRPr="00D93EF2">
        <w:rPr>
          <w:bCs/>
        </w:rPr>
        <w:t>у</w:t>
      </w:r>
      <w:r w:rsidRPr="00D93EF2">
        <w:rPr>
          <w:bCs/>
        </w:rPr>
        <w:t xml:space="preserve"> о стоимости выполненных работ</w:t>
      </w:r>
      <w:r w:rsidR="00603F85" w:rsidRPr="00D93EF2">
        <w:rPr>
          <w:bCs/>
        </w:rPr>
        <w:t xml:space="preserve"> и затрат</w:t>
      </w:r>
      <w:r w:rsidRPr="00D93EF2">
        <w:rPr>
          <w:bCs/>
        </w:rPr>
        <w:t xml:space="preserve"> и акт сверки взаимных расчетов, либо в течение </w:t>
      </w:r>
      <w:bookmarkStart w:id="4" w:name="OLE_LINK1"/>
      <w:bookmarkStart w:id="5" w:name="OLE_LINK2"/>
      <w:r w:rsidRPr="00D93EF2">
        <w:rPr>
          <w:bCs/>
        </w:rPr>
        <w:t>3 (трех)</w:t>
      </w:r>
      <w:bookmarkEnd w:id="4"/>
      <w:bookmarkEnd w:id="5"/>
      <w:r w:rsidRPr="00D93EF2">
        <w:rPr>
          <w:bCs/>
        </w:rPr>
        <w:t xml:space="preserve"> рабочих дней представить письменный мотивированный отказ от приемки.</w:t>
      </w:r>
    </w:p>
    <w:p w:rsidR="00D411D5" w:rsidRPr="00D93EF2" w:rsidRDefault="00D411D5" w:rsidP="00AF0689">
      <w:pPr>
        <w:ind w:firstLine="720"/>
        <w:jc w:val="both"/>
      </w:pPr>
      <w:r w:rsidRPr="00D93EF2">
        <w:t xml:space="preserve">В случае отказа Заказчика от приемки работ Сторонами в течение </w:t>
      </w:r>
      <w:r w:rsidRPr="00D93EF2">
        <w:rPr>
          <w:bCs/>
        </w:rPr>
        <w:t>3 (трех)</w:t>
      </w:r>
      <w:r w:rsidRPr="00D93EF2">
        <w:t xml:space="preserve">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2E4DBD" w:rsidRPr="00D93EF2" w:rsidRDefault="002E4DBD" w:rsidP="00AF0689">
      <w:pPr>
        <w:widowControl w:val="0"/>
        <w:shd w:val="clear" w:color="auto" w:fill="FFFFFF"/>
        <w:ind w:firstLine="720"/>
        <w:jc w:val="both"/>
      </w:pPr>
      <w:r w:rsidRPr="00D93EF2">
        <w:t>11.6.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15 (пятнадцать) календарных дней до начала проведения этой приемки.</w:t>
      </w:r>
    </w:p>
    <w:p w:rsidR="002E4DBD" w:rsidRPr="00D93EF2" w:rsidRDefault="002E4DBD" w:rsidP="00AF0689">
      <w:pPr>
        <w:widowControl w:val="0"/>
        <w:shd w:val="clear" w:color="auto" w:fill="FFFFFF"/>
        <w:ind w:firstLine="720"/>
        <w:jc w:val="both"/>
      </w:pPr>
      <w:r w:rsidRPr="00D93EF2">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4DBD" w:rsidRPr="00D93EF2" w:rsidRDefault="002E4DBD" w:rsidP="00AF0689">
      <w:pPr>
        <w:ind w:firstLine="720"/>
        <w:jc w:val="both"/>
      </w:pPr>
      <w:r w:rsidRPr="00D93EF2">
        <w:t>11.7.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2E4DBD" w:rsidRPr="00D93EF2" w:rsidRDefault="002E4DBD" w:rsidP="00AF0689">
      <w:pPr>
        <w:ind w:firstLine="720"/>
        <w:jc w:val="both"/>
        <w:rPr>
          <w:bCs/>
        </w:rPr>
      </w:pPr>
      <w:r w:rsidRPr="00D93EF2">
        <w:rPr>
          <w:bCs/>
        </w:rPr>
        <w:t>11.8. 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w:t>
      </w:r>
      <w:r w:rsidR="00A33511" w:rsidRPr="00D93EF2">
        <w:rPr>
          <w:bCs/>
        </w:rPr>
        <w:t>7</w:t>
      </w:r>
      <w:r w:rsidRPr="00D93EF2">
        <w:rPr>
          <w:bCs/>
        </w:rPr>
        <w:t xml:space="preserve"> </w:t>
      </w:r>
      <w:r w:rsidRPr="00D93EF2">
        <w:t>настоящего Договора</w:t>
      </w:r>
      <w:r w:rsidRPr="00D93EF2">
        <w:rPr>
          <w:bCs/>
        </w:rPr>
        <w:t xml:space="preserve">. </w:t>
      </w:r>
    </w:p>
    <w:p w:rsidR="002E4DBD" w:rsidRPr="00D93EF2" w:rsidRDefault="002E4DBD" w:rsidP="00AF0689">
      <w:pPr>
        <w:ind w:firstLine="720"/>
        <w:jc w:val="both"/>
      </w:pPr>
      <w:r w:rsidRPr="00D93EF2">
        <w:t>11.9.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2E4DBD" w:rsidRPr="00D93EF2" w:rsidRDefault="002E4DBD" w:rsidP="00AF0689">
      <w:pPr>
        <w:ind w:firstLine="720"/>
        <w:jc w:val="both"/>
        <w:rPr>
          <w:bCs/>
        </w:rPr>
      </w:pPr>
      <w:r w:rsidRPr="00D93EF2">
        <w:t>11.10. Подрядчик приступает к выполнению каждого последующего вида работ согласно календарному плану строительства (реконструкции) объекта только после письменного разрешения Заказчика.</w:t>
      </w:r>
    </w:p>
    <w:p w:rsidR="002E4DBD" w:rsidRPr="00D93EF2" w:rsidRDefault="002E4DBD" w:rsidP="00AF0689">
      <w:pPr>
        <w:widowControl w:val="0"/>
        <w:shd w:val="clear" w:color="auto" w:fill="FFFFFF"/>
        <w:ind w:firstLine="720"/>
        <w:jc w:val="both"/>
      </w:pPr>
      <w:r w:rsidRPr="00D93EF2">
        <w:t xml:space="preserve">11.11.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w:t>
      </w:r>
      <w:r w:rsidRPr="00D93EF2">
        <w:lastRenderedPageBreak/>
        <w:t xml:space="preserve">установленном Заказчиком порядке. </w:t>
      </w:r>
    </w:p>
    <w:p w:rsidR="002E4DBD" w:rsidRPr="00D93EF2" w:rsidRDefault="002E4DBD" w:rsidP="00AF0689">
      <w:pPr>
        <w:widowControl w:val="0"/>
        <w:shd w:val="clear" w:color="auto" w:fill="FFFFFF"/>
        <w:ind w:firstLine="720"/>
        <w:jc w:val="both"/>
      </w:pPr>
      <w:r w:rsidRPr="00D93EF2">
        <w:t xml:space="preserve">11.12.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2E4DBD" w:rsidRPr="00D93EF2" w:rsidRDefault="002E4DBD" w:rsidP="00AF0689">
      <w:pPr>
        <w:widowControl w:val="0"/>
        <w:shd w:val="clear" w:color="auto" w:fill="FFFFFF"/>
        <w:tabs>
          <w:tab w:val="left" w:pos="709"/>
        </w:tabs>
        <w:ind w:firstLine="720"/>
        <w:jc w:val="both"/>
      </w:pPr>
      <w:r w:rsidRPr="00D93EF2">
        <w:t>11.13.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2E4DBD" w:rsidRPr="00D93EF2" w:rsidRDefault="002E4DBD" w:rsidP="00AF0689">
      <w:pPr>
        <w:widowControl w:val="0"/>
        <w:shd w:val="clear" w:color="auto" w:fill="FFFFFF"/>
        <w:ind w:firstLine="720"/>
        <w:jc w:val="both"/>
        <w:rPr>
          <w:iCs/>
        </w:rPr>
      </w:pPr>
      <w:r w:rsidRPr="00D93EF2">
        <w:t xml:space="preserve">11.14.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D93EF2">
        <w:rPr>
          <w:iCs/>
        </w:rPr>
        <w:t xml:space="preserve">(уменьшить цену Договора на стоимость устранения выявленных недостатков).  </w:t>
      </w:r>
    </w:p>
    <w:p w:rsidR="003918FB" w:rsidRPr="00D93EF2" w:rsidRDefault="002E4DBD" w:rsidP="00AF0689">
      <w:pPr>
        <w:widowControl w:val="0"/>
        <w:shd w:val="clear" w:color="auto" w:fill="FFFFFF"/>
        <w:ind w:firstLine="720"/>
        <w:jc w:val="both"/>
        <w:rPr>
          <w:iCs/>
        </w:rPr>
      </w:pPr>
      <w:r w:rsidRPr="00D93EF2">
        <w:rPr>
          <w:iCs/>
        </w:rPr>
        <w:t xml:space="preserve">11.15. </w:t>
      </w:r>
      <w:r w:rsidR="003918FB" w:rsidRPr="00D93EF2">
        <w:rPr>
          <w:iCs/>
        </w:rPr>
        <w:t xml:space="preserve">Формы Акта приемки законченного строительством объекта приемочной комиссией, Акта приемки законченного строительством объекта, Акта </w:t>
      </w:r>
      <w:r w:rsidR="002F280F" w:rsidRPr="00D93EF2">
        <w:rPr>
          <w:iCs/>
        </w:rPr>
        <w:t>приема-передачи</w:t>
      </w:r>
      <w:r w:rsidR="003B1B0B" w:rsidRPr="00D93EF2">
        <w:rPr>
          <w:iCs/>
        </w:rPr>
        <w:t xml:space="preserve"> </w:t>
      </w:r>
      <w:r w:rsidR="003918FB" w:rsidRPr="00D93EF2">
        <w:rPr>
          <w:iCs/>
        </w:rPr>
        <w:t>выполненных работ, Акта приемки оборудования, Акта о приемке-передаче оборудования в монтаж, Справки о стоимости выполненных работ и затрат приведены в Приложениях № 1</w:t>
      </w:r>
      <w:r w:rsidR="00A5675C" w:rsidRPr="00D93EF2">
        <w:rPr>
          <w:iCs/>
        </w:rPr>
        <w:t>2</w:t>
      </w:r>
      <w:r w:rsidR="003918FB" w:rsidRPr="00D93EF2">
        <w:rPr>
          <w:iCs/>
        </w:rPr>
        <w:t>-1</w:t>
      </w:r>
      <w:r w:rsidR="00A5675C" w:rsidRPr="00D93EF2">
        <w:rPr>
          <w:iCs/>
        </w:rPr>
        <w:t>7</w:t>
      </w:r>
      <w:r w:rsidR="003918FB" w:rsidRPr="00D93EF2">
        <w:rPr>
          <w:iCs/>
        </w:rPr>
        <w:t xml:space="preserve"> к настоящему Договору.</w:t>
      </w:r>
    </w:p>
    <w:p w:rsidR="009176C9" w:rsidRPr="00CC4F3C" w:rsidRDefault="00216520" w:rsidP="009176C9">
      <w:pPr>
        <w:ind w:firstLine="709"/>
        <w:jc w:val="both"/>
      </w:pPr>
      <w:r w:rsidRPr="00D93EF2">
        <w:rPr>
          <w:iCs/>
        </w:rPr>
        <w:t xml:space="preserve">11.16. </w:t>
      </w:r>
      <w:r w:rsidR="009176C9">
        <w:t xml:space="preserve">Подрядчик подтверждает, что формы документов об исполнении им своих обязательств (Акт приемки законченного строительством объекта приемочной комиссией, Акт приемки законченного строительством объекта, Акт приемки оборудования, Акта о приемке-передаче оборудования в монтаж, Акт приема-передачи выполненных работ, Справка о стоимости выполненных работ и затрат), приведенные в Приложениях № 14-19 к настоящему Договору, являются формами первичных учетных документов, утвержденных «_______________» </w:t>
      </w:r>
      <w:r w:rsidR="009176C9">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«Россети Центр» по договору)</w:t>
      </w:r>
      <w:r w:rsidR="009176C9" w:rsidRPr="001A16C7">
        <w:rPr>
          <w:iCs/>
        </w:rPr>
        <w:t>.</w:t>
      </w:r>
    </w:p>
    <w:p w:rsidR="00A5675C" w:rsidRPr="00D93EF2" w:rsidRDefault="00A5675C" w:rsidP="009176C9">
      <w:pPr>
        <w:widowControl w:val="0"/>
        <w:shd w:val="clear" w:color="auto" w:fill="FFFFFF"/>
        <w:ind w:right="-2" w:firstLine="709"/>
        <w:jc w:val="both"/>
      </w:pPr>
    </w:p>
    <w:p w:rsidR="008E353F" w:rsidRPr="00D93EF2" w:rsidRDefault="008E353F" w:rsidP="00AF0689">
      <w:pPr>
        <w:jc w:val="center"/>
        <w:rPr>
          <w:b/>
          <w:bCs/>
        </w:rPr>
      </w:pPr>
      <w:r w:rsidRPr="00D93EF2">
        <w:rPr>
          <w:b/>
          <w:bCs/>
        </w:rPr>
        <w:t>12.</w:t>
      </w:r>
      <w:r w:rsidR="00D70E1A" w:rsidRPr="00D93EF2">
        <w:rPr>
          <w:b/>
          <w:bCs/>
        </w:rPr>
        <w:t xml:space="preserve"> </w:t>
      </w:r>
      <w:r w:rsidRPr="00D93EF2">
        <w:rPr>
          <w:b/>
          <w:bCs/>
        </w:rPr>
        <w:t>ЗАВОДСКИЕ ПРИЕМО-СДАТОЧНЫЕ ИСПЫТАНИЯ (ПСИ)</w:t>
      </w:r>
    </w:p>
    <w:p w:rsidR="008E353F" w:rsidRPr="00D93EF2" w:rsidRDefault="008E353F" w:rsidP="00AF0689">
      <w:pPr>
        <w:widowControl w:val="0"/>
        <w:tabs>
          <w:tab w:val="num" w:pos="1620"/>
        </w:tabs>
        <w:ind w:firstLine="720"/>
        <w:jc w:val="both"/>
      </w:pPr>
      <w:r w:rsidRPr="00D93EF2">
        <w:t xml:space="preserve">12.1. Заводские приемо-сдаточные испытания электротехнического оборудования (в том числе систем </w:t>
      </w:r>
      <w:r w:rsidRPr="00D93EF2">
        <w:rPr>
          <w:spacing w:val="-4"/>
        </w:rPr>
        <w:t>РЗА, ПА, АСУ ТП, ТМ, связи и т.п.) осуществляются с участием представителей Заказчика.</w:t>
      </w:r>
    </w:p>
    <w:p w:rsidR="006B34C9" w:rsidRPr="00D93EF2" w:rsidRDefault="006B34C9" w:rsidP="00AF0689">
      <w:pPr>
        <w:widowControl w:val="0"/>
        <w:shd w:val="clear" w:color="auto" w:fill="FFFFFF"/>
        <w:tabs>
          <w:tab w:val="num" w:pos="1620"/>
        </w:tabs>
        <w:ind w:firstLine="720"/>
        <w:jc w:val="both"/>
      </w:pPr>
      <w:r w:rsidRPr="00D93EF2">
        <w:t xml:space="preserve">12.2. Подрядчик направляет Заказчику программу и методику приемо-сдаточных испытаний для </w:t>
      </w:r>
      <w:r w:rsidR="00CC7933" w:rsidRPr="00D93EF2">
        <w:t>согласования не позднее, чем за</w:t>
      </w:r>
      <w:r w:rsidRPr="00D93EF2">
        <w:t xml:space="preserve"> 15 (пятнадцать) календарных дней до начала приемо-сдаточных испытаний. Заказчик обязан в течение 5 (пяти) календарных дней рассмотреть эти документы. В случае возникновения разногласий по программе и методике приемо-сдаточных испытаний, составляется и подписывается двусторонний акт о разногласиях. Разногласия должны быть устранены Подрядчиком в течение 10 (десяти) календарных дней, о чем делается отметка на акте.</w:t>
      </w:r>
    </w:p>
    <w:p w:rsidR="006B34C9" w:rsidRPr="00D93EF2" w:rsidRDefault="006B34C9" w:rsidP="00AF0689">
      <w:pPr>
        <w:shd w:val="clear" w:color="auto" w:fill="FFFFFF"/>
        <w:tabs>
          <w:tab w:val="num" w:pos="1620"/>
        </w:tabs>
        <w:ind w:firstLine="720"/>
        <w:jc w:val="both"/>
      </w:pPr>
      <w:r w:rsidRPr="00D93EF2">
        <w:t>12.3. Подрядчик письменно информирует Заказчика о готовности продукции к проведению ПСИ на заводе не позже, чем за 10 (десять)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испытаниях.</w:t>
      </w:r>
    </w:p>
    <w:p w:rsidR="006B34C9" w:rsidRPr="00D93EF2" w:rsidRDefault="006B34C9" w:rsidP="00AF0689">
      <w:pPr>
        <w:shd w:val="clear" w:color="auto" w:fill="FFFFFF"/>
        <w:ind w:firstLine="720"/>
        <w:jc w:val="both"/>
      </w:pPr>
      <w:r w:rsidRPr="00D93EF2">
        <w:t>Результаты ПСИ оформляются протоколами. Делегированные представители Заказчика имеют полномочия подписать протоколы ПСИ.</w:t>
      </w:r>
    </w:p>
    <w:p w:rsidR="008E353F" w:rsidRPr="00D93EF2" w:rsidRDefault="008E353F" w:rsidP="00AF0689">
      <w:pPr>
        <w:tabs>
          <w:tab w:val="left" w:pos="1620"/>
        </w:tabs>
        <w:ind w:firstLine="720"/>
        <w:jc w:val="both"/>
      </w:pPr>
      <w:r w:rsidRPr="00D93EF2">
        <w:t>12.4. Заводские ПСИ оборудования (в соответствии с заданием заводу) осуществляются на заводе-изготовителе по программе и методике, согласованными Подрядчиком с Заказчиком.</w:t>
      </w:r>
    </w:p>
    <w:p w:rsidR="00111240" w:rsidRPr="00D93EF2" w:rsidRDefault="00111240" w:rsidP="00AF0689">
      <w:pPr>
        <w:tabs>
          <w:tab w:val="left" w:pos="1620"/>
        </w:tabs>
        <w:ind w:firstLine="720"/>
        <w:jc w:val="both"/>
      </w:pPr>
    </w:p>
    <w:p w:rsidR="008E353F" w:rsidRPr="00D93EF2" w:rsidRDefault="00507710" w:rsidP="00AF0689">
      <w:pPr>
        <w:ind w:left="993"/>
        <w:jc w:val="center"/>
        <w:rPr>
          <w:b/>
          <w:bCs/>
        </w:rPr>
      </w:pPr>
      <w:r w:rsidRPr="00D93EF2">
        <w:rPr>
          <w:b/>
          <w:bCs/>
        </w:rPr>
        <w:t>13.</w:t>
      </w:r>
      <w:r w:rsidR="008E353F" w:rsidRPr="00D93EF2">
        <w:rPr>
          <w:b/>
          <w:bCs/>
        </w:rPr>
        <w:t>ПРЕДПУСКОВЫЕ И ПУСКОВЫЕ ПРИЕМО-СДАТОЧНЫЕ ИСПЫТАНИЯ</w:t>
      </w:r>
    </w:p>
    <w:p w:rsidR="008E353F" w:rsidRPr="00D93EF2" w:rsidRDefault="008E353F" w:rsidP="00AF0689">
      <w:pPr>
        <w:ind w:firstLine="720"/>
        <w:jc w:val="both"/>
      </w:pPr>
      <w:r w:rsidRPr="00D93EF2">
        <w:t xml:space="preserve">13.1. </w:t>
      </w:r>
      <w:r w:rsidR="0030614D" w:rsidRPr="00D93EF2">
        <w:t xml:space="preserve">Предпусковые и пусковые </w:t>
      </w:r>
      <w:r w:rsidR="0030614D" w:rsidRPr="00D93EF2">
        <w:rPr>
          <w:bCs/>
        </w:rPr>
        <w:t xml:space="preserve">приемо-сдаточные </w:t>
      </w:r>
      <w:r w:rsidR="0030614D" w:rsidRPr="00D93EF2">
        <w:t xml:space="preserve">испытания проводятся в соответствии с разработанной Подрядчиком и утвержденной Заказчиком программой и методикой испытаний </w:t>
      </w:r>
      <w:r w:rsidR="0030614D" w:rsidRPr="00D93EF2">
        <w:rPr>
          <w:iCs/>
        </w:rPr>
        <w:t>в соответствии с техническими требованиями Закупочной документации</w:t>
      </w:r>
      <w:r w:rsidRPr="00D93EF2">
        <w:t>.</w:t>
      </w:r>
    </w:p>
    <w:p w:rsidR="008E353F" w:rsidRPr="00D93EF2" w:rsidRDefault="008E353F" w:rsidP="00AF0689">
      <w:pPr>
        <w:ind w:firstLine="720"/>
        <w:jc w:val="both"/>
      </w:pPr>
      <w:r w:rsidRPr="00D93EF2">
        <w:t>13.2. Все виды испытаний проводятся в присутствии представителей Заказчика.</w:t>
      </w:r>
    </w:p>
    <w:p w:rsidR="008E353F" w:rsidRPr="00D93EF2" w:rsidRDefault="008E353F" w:rsidP="00AF0689">
      <w:pPr>
        <w:ind w:firstLine="720"/>
        <w:jc w:val="both"/>
      </w:pPr>
      <w:r w:rsidRPr="00D93EF2">
        <w:lastRenderedPageBreak/>
        <w:t>13.3. Приемо-сдаточные испытания включают проведение индивидуальных приемо-сдаточных испытаний оборудования и подсистем объекта.</w:t>
      </w:r>
    </w:p>
    <w:p w:rsidR="00111240" w:rsidRPr="00D93EF2" w:rsidRDefault="00111240" w:rsidP="00AF0689">
      <w:pPr>
        <w:ind w:firstLine="720"/>
        <w:jc w:val="both"/>
      </w:pPr>
    </w:p>
    <w:p w:rsidR="008E353F" w:rsidRPr="00D93EF2" w:rsidRDefault="008E353F" w:rsidP="001F39CE">
      <w:pPr>
        <w:tabs>
          <w:tab w:val="left" w:pos="1080"/>
          <w:tab w:val="left" w:pos="1440"/>
        </w:tabs>
        <w:jc w:val="center"/>
        <w:rPr>
          <w:b/>
          <w:bCs/>
        </w:rPr>
      </w:pPr>
      <w:r w:rsidRPr="00D93EF2">
        <w:rPr>
          <w:b/>
          <w:bCs/>
        </w:rPr>
        <w:t>14. ПРАВО СОБСТВЕННОСТИ</w:t>
      </w:r>
    </w:p>
    <w:p w:rsidR="008E353F" w:rsidRPr="00D93EF2" w:rsidRDefault="008E353F" w:rsidP="00AF0689">
      <w:pPr>
        <w:ind w:firstLine="720"/>
        <w:jc w:val="both"/>
      </w:pPr>
      <w:r w:rsidRPr="00D93EF2">
        <w:t>14.</w:t>
      </w:r>
      <w:r w:rsidR="00C752E1" w:rsidRPr="00D93EF2">
        <w:t>1</w:t>
      </w:r>
      <w:r w:rsidRPr="00D93EF2">
        <w:t xml:space="preserve">. Право собственности на часть объекта возникает у Заказчика </w:t>
      </w:r>
      <w:r w:rsidRPr="00D93EF2">
        <w:rPr>
          <w:iCs/>
        </w:rPr>
        <w:t>(риск случайной гибели или повреждения объекта переходят к Заказчику) после подписания акта ввода в эксплуатацию.</w:t>
      </w:r>
      <w:r w:rsidRPr="00D93EF2">
        <w:t xml:space="preserve"> </w:t>
      </w:r>
    </w:p>
    <w:p w:rsidR="008E353F" w:rsidRPr="00D93EF2" w:rsidRDefault="00C752E1" w:rsidP="00AF0689">
      <w:pPr>
        <w:tabs>
          <w:tab w:val="left" w:pos="1440"/>
        </w:tabs>
        <w:ind w:firstLine="720"/>
        <w:jc w:val="both"/>
        <w:rPr>
          <w:iCs/>
        </w:rPr>
      </w:pPr>
      <w:r w:rsidRPr="00D93EF2">
        <w:t>14.2</w:t>
      </w:r>
      <w:r w:rsidR="008E353F" w:rsidRPr="00D93EF2">
        <w:t>.</w:t>
      </w:r>
      <w:r w:rsidR="008E353F" w:rsidRPr="00D93EF2">
        <w:rPr>
          <w:iCs/>
        </w:rPr>
        <w:t xml:space="preserve"> </w:t>
      </w:r>
      <w:r w:rsidR="008E353F" w:rsidRPr="00D93EF2">
        <w:t>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9176C9" w:rsidRDefault="00C752E1" w:rsidP="00AF0689">
      <w:pPr>
        <w:tabs>
          <w:tab w:val="left" w:pos="3720"/>
        </w:tabs>
        <w:ind w:left="12" w:firstLine="720"/>
        <w:jc w:val="both"/>
        <w:rPr>
          <w:bCs/>
          <w:iCs/>
        </w:rPr>
      </w:pPr>
      <w:r w:rsidRPr="00D93EF2">
        <w:t>14.3</w:t>
      </w:r>
      <w:r w:rsidR="004970E7" w:rsidRPr="00D93EF2">
        <w:t xml:space="preserve">. </w:t>
      </w:r>
      <w:r w:rsidR="009176C9" w:rsidRPr="001A16C7">
        <w:rPr>
          <w:bCs/>
          <w:iCs/>
          <w:spacing w:val="6"/>
        </w:rPr>
        <w:t>Подрядчик несет полную ответственность за обеспечение сохранности</w:t>
      </w:r>
      <w:r w:rsidR="009176C9" w:rsidRPr="001A16C7">
        <w:rPr>
          <w:bCs/>
          <w:iCs/>
        </w:rPr>
        <w:t xml:space="preserve"> о</w:t>
      </w:r>
      <w:r w:rsidR="009176C9" w:rsidRPr="001A16C7">
        <w:rPr>
          <w:bCs/>
          <w:iCs/>
          <w:spacing w:val="2"/>
        </w:rPr>
        <w:t xml:space="preserve">бъекта, оборудования и материалов, начиная со дня начала работ до дня подписания Акта ввода в эксплуатацию по форме РС-14 </w:t>
      </w:r>
      <w:r w:rsidR="009176C9" w:rsidRPr="001A16C7">
        <w:t>(Приложение № 12 к настоящему договору)</w:t>
      </w:r>
      <w:r w:rsidR="009176C9" w:rsidRPr="001A16C7">
        <w:rPr>
          <w:bCs/>
          <w:iCs/>
        </w:rPr>
        <w:t xml:space="preserve">, после чего ответственность за их сохранность переходит к Заказчику. </w:t>
      </w:r>
    </w:p>
    <w:p w:rsidR="008E353F" w:rsidRPr="00D93EF2" w:rsidRDefault="00C752E1" w:rsidP="00AF0689">
      <w:pPr>
        <w:tabs>
          <w:tab w:val="left" w:pos="3720"/>
        </w:tabs>
        <w:ind w:left="12" w:firstLine="720"/>
        <w:jc w:val="both"/>
      </w:pPr>
      <w:r w:rsidRPr="00D93EF2">
        <w:t>14.4</w:t>
      </w:r>
      <w:r w:rsidR="004970E7" w:rsidRPr="00D93EF2">
        <w:t>. Подрядчик также отвечает за любой вред или повреждение, причиненные объекту вследствие каких-либо действий Подрядчика после подписания Акта ввода в эксплуатацию, а также за любой вред или повреждение, ставшие явными после подписания Акта ввода в эксплуатацию, но явившиеся следствием ранее случившегося события, за которое Подрядчик нес ответственность.</w:t>
      </w:r>
      <w:r w:rsidR="008E353F" w:rsidRPr="00D93EF2">
        <w:t xml:space="preserve">  </w:t>
      </w:r>
    </w:p>
    <w:p w:rsidR="008E353F" w:rsidRPr="00D93EF2" w:rsidRDefault="00C752E1" w:rsidP="00AF0689">
      <w:pPr>
        <w:tabs>
          <w:tab w:val="left" w:pos="1378"/>
          <w:tab w:val="left" w:pos="1440"/>
        </w:tabs>
        <w:ind w:firstLine="720"/>
        <w:jc w:val="both"/>
      </w:pPr>
      <w:r w:rsidRPr="00D93EF2">
        <w:t>14.5</w:t>
      </w:r>
      <w:r w:rsidR="008E353F" w:rsidRPr="00D93EF2">
        <w:t>. Подрядчик не имеет права продавать или передавать строящийся или построенный объект, или его часть, а также документацию на него никакой третьей стороне без письменного разрешения Заказчика.</w:t>
      </w:r>
    </w:p>
    <w:p w:rsidR="00CC4650" w:rsidRPr="00D93EF2" w:rsidRDefault="00CC4650" w:rsidP="00AF0689">
      <w:pPr>
        <w:tabs>
          <w:tab w:val="left" w:pos="1378"/>
          <w:tab w:val="left" w:pos="1440"/>
        </w:tabs>
        <w:ind w:firstLine="720"/>
        <w:jc w:val="both"/>
      </w:pPr>
    </w:p>
    <w:p w:rsidR="008E353F" w:rsidRPr="00D93EF2" w:rsidRDefault="008E353F" w:rsidP="00AF0689">
      <w:pPr>
        <w:ind w:left="360"/>
        <w:jc w:val="center"/>
        <w:rPr>
          <w:b/>
          <w:bCs/>
        </w:rPr>
      </w:pPr>
      <w:r w:rsidRPr="00D93EF2">
        <w:rPr>
          <w:b/>
          <w:bCs/>
        </w:rPr>
        <w:t>15.</w:t>
      </w:r>
      <w:r w:rsidR="00D70E1A" w:rsidRPr="00D93EF2">
        <w:rPr>
          <w:b/>
          <w:bCs/>
        </w:rPr>
        <w:t xml:space="preserve"> </w:t>
      </w:r>
      <w:r w:rsidRPr="00D93EF2">
        <w:rPr>
          <w:b/>
          <w:bCs/>
        </w:rPr>
        <w:t>ПРАВА НА РЕЗУЛЬТАТЫ ИНТЕЛЛЕКТУАЛЬНОЙ ДЕЯТЕЛЬНОСТИ</w:t>
      </w:r>
    </w:p>
    <w:p w:rsidR="003F2911" w:rsidRPr="00D93EF2" w:rsidRDefault="008E353F" w:rsidP="00AF0689">
      <w:pPr>
        <w:shd w:val="clear" w:color="auto" w:fill="FFFFFF"/>
        <w:ind w:firstLine="720"/>
        <w:jc w:val="both"/>
      </w:pPr>
      <w:r w:rsidRPr="00D93EF2">
        <w:t xml:space="preserve">15.1. </w:t>
      </w:r>
      <w:r w:rsidR="002E4DBD" w:rsidRPr="00D93EF2">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 При этом Подрядчик несет указанную обязанность и в случае досрочного прекращения настоящего Договора по любым основаниям.</w:t>
      </w:r>
    </w:p>
    <w:p w:rsidR="00111240" w:rsidRPr="00D93EF2" w:rsidRDefault="00111240" w:rsidP="00AF0689">
      <w:pPr>
        <w:shd w:val="clear" w:color="auto" w:fill="FFFFFF"/>
        <w:ind w:firstLine="720"/>
        <w:jc w:val="both"/>
      </w:pPr>
    </w:p>
    <w:p w:rsidR="00A33511" w:rsidRPr="00D93EF2" w:rsidRDefault="00A33511" w:rsidP="00C752E1">
      <w:pPr>
        <w:shd w:val="clear" w:color="auto" w:fill="FFFFFF"/>
        <w:jc w:val="center"/>
        <w:rPr>
          <w:b/>
          <w:bCs/>
        </w:rPr>
      </w:pPr>
      <w:r w:rsidRPr="00D93EF2">
        <w:rPr>
          <w:b/>
          <w:bCs/>
        </w:rPr>
        <w:t>16. СТРАХОВАНИЕ ОБЪЕКТА</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16.1. Подрядчик обязуется согласовать с Заказчиком страховую организацию и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и оказании услуг, ответственности за причинение вреда третьим лицам при проведении строительно-монтажных работ на объекте (далее - договор страхования).</w:t>
      </w:r>
      <w:r w:rsidR="001F39CE" w:rsidRPr="00D93EF2">
        <w:t xml:space="preserve"> (по форме приложения № 1</w:t>
      </w:r>
      <w:r w:rsidR="00A5675C" w:rsidRPr="00D93EF2">
        <w:t>8</w:t>
      </w:r>
      <w:r w:rsidRPr="00D93EF2">
        <w:t xml:space="preserve"> к Договору).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 xml:space="preserve">Затраты на страхование осуществляются за счет средств Подрядчика, Заказчик  не включает  данные затраты в состав сводного сметного расчета и не компенсирует их. </w:t>
      </w:r>
    </w:p>
    <w:p w:rsidR="00A33511" w:rsidRPr="00D93EF2" w:rsidRDefault="00A33511" w:rsidP="00AF0689">
      <w:pPr>
        <w:widowControl w:val="0"/>
        <w:shd w:val="clear" w:color="auto" w:fill="FFFFFF"/>
        <w:autoSpaceDE w:val="0"/>
        <w:autoSpaceDN w:val="0"/>
        <w:adjustRightInd w:val="0"/>
        <w:snapToGrid w:val="0"/>
        <w:ind w:firstLine="709"/>
        <w:jc w:val="both"/>
      </w:pPr>
      <w:r w:rsidRPr="00D93EF2">
        <w:t>16.2. Договор страхования должен быть заключен подрядчиком со страховой компанией, удовлетворяющей следующим требованиям:</w:t>
      </w:r>
    </w:p>
    <w:p w:rsidR="00A33511" w:rsidRPr="00D93EF2" w:rsidRDefault="00A33511" w:rsidP="00AF0689">
      <w:pPr>
        <w:widowControl w:val="0"/>
        <w:ind w:firstLine="709"/>
        <w:jc w:val="both"/>
      </w:pPr>
      <w:r w:rsidRPr="00D93EF2">
        <w:t>- зарегистрирована на территории Российской Федерации;</w:t>
      </w:r>
    </w:p>
    <w:p w:rsidR="00A33511" w:rsidRPr="00D93EF2" w:rsidRDefault="00A33511" w:rsidP="00AF0689">
      <w:pPr>
        <w:widowControl w:val="0"/>
        <w:ind w:firstLine="709"/>
        <w:jc w:val="both"/>
      </w:pPr>
      <w:r w:rsidRPr="00D93EF2">
        <w:t>- наличие международного рейтинга финансовой надежности по шкале S&amp;P, Moody’s или Fitch (при его отсутствии, размер оплаченного уставного капитала Страховщика должен составлять не менее 6 млрд. руб.);</w:t>
      </w:r>
    </w:p>
    <w:p w:rsidR="00A33511" w:rsidRPr="00D93EF2" w:rsidRDefault="00A33511" w:rsidP="00AF0689">
      <w:pPr>
        <w:widowControl w:val="0"/>
        <w:ind w:firstLine="709"/>
        <w:jc w:val="both"/>
      </w:pPr>
      <w:r w:rsidRPr="00D93EF2">
        <w:t>- наличие рейтинга надежности, присвоенного российским рейтинговым агентством Эксперт РА, на уровне не ниже «А++»;</w:t>
      </w:r>
    </w:p>
    <w:p w:rsidR="00A33511" w:rsidRPr="00D93EF2" w:rsidRDefault="00A33511" w:rsidP="00AF0689">
      <w:pPr>
        <w:widowControl w:val="0"/>
        <w:ind w:firstLine="709"/>
        <w:jc w:val="both"/>
      </w:pPr>
      <w:r w:rsidRPr="00D93EF2">
        <w:t>- размер собственных средств - не менее   3  млрд. рублей;</w:t>
      </w:r>
    </w:p>
    <w:p w:rsidR="00A33511" w:rsidRPr="00D93EF2" w:rsidRDefault="00A33511" w:rsidP="00AF0689">
      <w:pPr>
        <w:widowControl w:val="0"/>
        <w:ind w:firstLine="709"/>
        <w:jc w:val="both"/>
        <w:rPr>
          <w:spacing w:val="-4"/>
        </w:rPr>
      </w:pPr>
      <w:r w:rsidRPr="00D93EF2">
        <w:rPr>
          <w:spacing w:val="-4"/>
        </w:rPr>
        <w:t xml:space="preserve">- отсутствие неисполненных предписаний со стороны органа страхового надзора, страховая </w:t>
      </w:r>
      <w:r w:rsidRPr="00D93EF2">
        <w:rPr>
          <w:spacing w:val="-4"/>
        </w:rPr>
        <w:lastRenderedPageBreak/>
        <w:t>организация не должна находиться в процессе ликвидации, банкротства или реорганизации, на ее имущество не должен быть наложен арест;</w:t>
      </w:r>
    </w:p>
    <w:p w:rsidR="00A33511" w:rsidRPr="00D93EF2" w:rsidRDefault="00A33511" w:rsidP="00AF0689">
      <w:pPr>
        <w:widowControl w:val="0"/>
        <w:ind w:firstLine="709"/>
        <w:jc w:val="both"/>
        <w:rPr>
          <w:spacing w:val="-4"/>
        </w:rPr>
      </w:pPr>
      <w:r w:rsidRPr="00D93EF2">
        <w:rPr>
          <w:spacing w:val="-4"/>
        </w:rPr>
        <w:t>- 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A33511" w:rsidRPr="00D93EF2" w:rsidRDefault="00A33511" w:rsidP="00AF0689">
      <w:pPr>
        <w:widowControl w:val="0"/>
        <w:ind w:firstLine="709"/>
        <w:jc w:val="both"/>
      </w:pPr>
      <w:r w:rsidRPr="00D93EF2">
        <w:t>- опыт работы на страховом рынке - не менее 10 лет;</w:t>
      </w:r>
    </w:p>
    <w:p w:rsidR="00A33511" w:rsidRPr="00D93EF2" w:rsidRDefault="00A33511" w:rsidP="00AF0689">
      <w:pPr>
        <w:widowControl w:val="0"/>
        <w:ind w:firstLine="709"/>
        <w:jc w:val="both"/>
      </w:pPr>
      <w:r w:rsidRPr="00D93EF2">
        <w:t>- наличие опыта участия в страховании и/или перестраховании рисков предприятий российской электроэнергетики;</w:t>
      </w:r>
    </w:p>
    <w:p w:rsidR="00A33511" w:rsidRPr="00D93EF2" w:rsidRDefault="00A33511" w:rsidP="00AF0689">
      <w:pPr>
        <w:widowControl w:val="0"/>
        <w:ind w:firstLine="709"/>
        <w:jc w:val="both"/>
      </w:pPr>
      <w:r w:rsidRPr="00D93EF2">
        <w:t>- наличие лицензии на право проведения страхования строительно-монтажных рисков;</w:t>
      </w:r>
    </w:p>
    <w:p w:rsidR="00A33511" w:rsidRPr="00D93EF2" w:rsidRDefault="00A33511" w:rsidP="00AF0689">
      <w:pPr>
        <w:widowControl w:val="0"/>
        <w:ind w:firstLine="709"/>
        <w:jc w:val="both"/>
      </w:pPr>
      <w:r w:rsidRPr="00D93EF2">
        <w:t>- наличие облигаторной перестраховочной защиты огневых и технических рисков с емкостью не менее 2 млрд. рублей, а так же подтверждения возможности ее использования для покрытия конкретного проекта с учетом условий договора страхования;</w:t>
      </w:r>
    </w:p>
    <w:p w:rsidR="00A33511" w:rsidRPr="00D93EF2" w:rsidRDefault="00A33511" w:rsidP="00AF0689">
      <w:pPr>
        <w:widowControl w:val="0"/>
        <w:ind w:firstLine="709"/>
        <w:jc w:val="both"/>
      </w:pPr>
      <w:r w:rsidRPr="00D93EF2">
        <w:t>- ведение отчетности по международным стандартам финансовой отчетности (МСФО).- соблюдение требований, установленных органом страхового надзора:</w:t>
      </w:r>
    </w:p>
    <w:p w:rsidR="00A33511" w:rsidRPr="00D93EF2" w:rsidRDefault="00A33511" w:rsidP="00AF0689">
      <w:pPr>
        <w:widowControl w:val="0"/>
        <w:ind w:firstLine="709"/>
        <w:jc w:val="both"/>
      </w:pPr>
      <w:r w:rsidRPr="00D93EF2">
        <w:t>а) по соотношению между фактическим и нормативным размерами маржи платежеспособности;</w:t>
      </w:r>
    </w:p>
    <w:p w:rsidR="00A33511" w:rsidRPr="00D93EF2" w:rsidRDefault="00A33511" w:rsidP="00AF0689">
      <w:pPr>
        <w:widowControl w:val="0"/>
        <w:ind w:firstLine="709"/>
        <w:jc w:val="both"/>
      </w:pPr>
      <w:r w:rsidRPr="00D93EF2">
        <w:t>б) по составу и структуре активов, принимаемых для покрытия страховых резервов и собственных средств;</w:t>
      </w:r>
    </w:p>
    <w:p w:rsidR="00A33511" w:rsidRPr="00D93EF2" w:rsidRDefault="00A33511" w:rsidP="00AF0689">
      <w:pPr>
        <w:widowControl w:val="0"/>
        <w:ind w:firstLine="709"/>
        <w:jc w:val="both"/>
      </w:pPr>
      <w:r w:rsidRPr="00D93EF2">
        <w:t>- размер активов на последнюю отчетную дату (данные строки 1300 формы № 1-страховщик) составляет не менее 6 млрд. рублей;</w:t>
      </w:r>
    </w:p>
    <w:p w:rsidR="00A33511" w:rsidRPr="00D93EF2" w:rsidRDefault="00A33511" w:rsidP="00AF0689">
      <w:pPr>
        <w:widowControl w:val="0"/>
        <w:ind w:firstLine="709"/>
        <w:jc w:val="both"/>
      </w:pPr>
      <w:r w:rsidRPr="00D93EF2">
        <w:t>- наличие лицензии на осуществление работ, связанных с использованием сведений, составляющих государственную тайну;</w:t>
      </w:r>
    </w:p>
    <w:p w:rsidR="00A33511" w:rsidRPr="00D93EF2" w:rsidRDefault="00A33511" w:rsidP="00AF0689">
      <w:pPr>
        <w:widowControl w:val="0"/>
        <w:ind w:firstLine="709"/>
        <w:jc w:val="both"/>
      </w:pPr>
      <w:r w:rsidRPr="00D93EF2">
        <w:t>- наличие разветвленной филиальной сети, обеспечивающей представительство страховой компании не менее чем в 75% субъектов Российской Федерации;</w:t>
      </w:r>
    </w:p>
    <w:p w:rsidR="00A33511" w:rsidRPr="00D93EF2" w:rsidRDefault="00A33511" w:rsidP="00AF0689">
      <w:pPr>
        <w:widowControl w:val="0"/>
        <w:ind w:firstLine="709"/>
        <w:jc w:val="both"/>
      </w:pPr>
      <w:r w:rsidRPr="00D93EF2">
        <w:t>- положительный финансовый результат по итогам работы за последние два отчетных года и последний отчетный период.</w:t>
      </w:r>
    </w:p>
    <w:p w:rsidR="00A33511" w:rsidRPr="00D93EF2" w:rsidRDefault="00A33511" w:rsidP="00AF0689">
      <w:pPr>
        <w:widowControl w:val="0"/>
        <w:ind w:firstLine="709"/>
        <w:jc w:val="both"/>
      </w:pPr>
      <w:r w:rsidRPr="00D93EF2">
        <w:t>16.3. Договор страхования должен содержать две секции, одна из которых покрывает риски физической гибели или повреждения (Секция 1), вторая - риски гражданской ответственности при проведении строительно-монтажных работ (Секция 2).</w:t>
      </w:r>
    </w:p>
    <w:p w:rsidR="00A33511" w:rsidRPr="00D93EF2" w:rsidRDefault="00A33511" w:rsidP="00AF0689">
      <w:pPr>
        <w:widowControl w:val="0"/>
        <w:ind w:firstLine="709"/>
        <w:jc w:val="both"/>
      </w:pPr>
      <w:r w:rsidRPr="00D93EF2">
        <w:t xml:space="preserve">Страхование по Секции 1 должно покрывать все риски утраты, гибели или повреждения застрахованного имущества в результате любого внезапного непредвиденного события, не исключенного договором страхования. </w:t>
      </w:r>
    </w:p>
    <w:p w:rsidR="00A33511" w:rsidRPr="00D93EF2" w:rsidRDefault="00A33511" w:rsidP="00AF0689">
      <w:pPr>
        <w:widowControl w:val="0"/>
        <w:ind w:firstLine="709"/>
        <w:jc w:val="both"/>
      </w:pPr>
      <w:r w:rsidRPr="00D93EF2">
        <w:t>Страховое покрытие по Секции 1 должно обеспечивать возмещение убытков и затрат,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объекту строительства или монтажа, включая постоянные и временные строения и сооружения на строительной площадке.</w:t>
      </w:r>
    </w:p>
    <w:p w:rsidR="00A33511" w:rsidRPr="00D93EF2" w:rsidRDefault="00A33511" w:rsidP="00AF0689">
      <w:pPr>
        <w:widowControl w:val="0"/>
        <w:ind w:firstLine="709"/>
        <w:jc w:val="both"/>
      </w:pPr>
      <w:r w:rsidRPr="00D93EF2">
        <w:t>- с причинением материального ущерба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подрядчиком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A33511" w:rsidRPr="00D93EF2" w:rsidRDefault="00A33511" w:rsidP="00AF0689">
      <w:pPr>
        <w:widowControl w:val="0"/>
        <w:ind w:firstLine="709"/>
        <w:jc w:val="both"/>
      </w:pPr>
      <w:r w:rsidRPr="00D93EF2">
        <w:t>- с послепусковыми гарантийными обязательствами подрядчика, включая затраты на устранение ошибок при строительстве и монтаже, исправление некачественных работ.</w:t>
      </w:r>
    </w:p>
    <w:p w:rsidR="00A33511" w:rsidRPr="00D93EF2" w:rsidRDefault="00A33511" w:rsidP="00AF0689">
      <w:pPr>
        <w:widowControl w:val="0"/>
        <w:ind w:firstLine="709"/>
        <w:jc w:val="both"/>
      </w:pPr>
      <w:r w:rsidRPr="00D93EF2">
        <w:t>В дополнение к базовому страховому покрытию могут быть застрахованы убытки и расходы, которые Подрядчик/Заказчик могут понести в связи:</w:t>
      </w:r>
    </w:p>
    <w:p w:rsidR="00A33511" w:rsidRPr="00D93EF2" w:rsidRDefault="00A33511" w:rsidP="00AF0689">
      <w:pPr>
        <w:widowControl w:val="0"/>
        <w:ind w:firstLine="709"/>
        <w:jc w:val="both"/>
      </w:pPr>
      <w:r w:rsidRPr="00D93EF2">
        <w:t>- с причинением материального ущерба существующим объектам (имуществу) Заказчика, расположенным на строительной площадке или вблизи нее (за исключением имущества третьих лиц).</w:t>
      </w:r>
    </w:p>
    <w:p w:rsidR="00A33511" w:rsidRPr="00D93EF2" w:rsidRDefault="00A33511" w:rsidP="00AF0689">
      <w:pPr>
        <w:widowControl w:val="0"/>
        <w:ind w:firstLine="709"/>
        <w:jc w:val="both"/>
      </w:pPr>
      <w:r w:rsidRPr="00D93EF2">
        <w:t>- с причинением материального ущерба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w:t>
      </w:r>
    </w:p>
    <w:p w:rsidR="00A33511" w:rsidRPr="00D93EF2" w:rsidRDefault="00A33511" w:rsidP="00AF0689">
      <w:pPr>
        <w:widowControl w:val="0"/>
        <w:ind w:firstLine="709"/>
        <w:jc w:val="both"/>
      </w:pPr>
      <w:r w:rsidRPr="00D93EF2">
        <w:t xml:space="preserve">Договором страхования на основе отдельных лимитов должно быть предусмотрено </w:t>
      </w:r>
      <w:r w:rsidRPr="00D93EF2">
        <w:lastRenderedPageBreak/>
        <w:t>возмещение дополнительных затрат, связанных с устранением последствий материального ущерба, а именно:</w:t>
      </w:r>
    </w:p>
    <w:p w:rsidR="00A33511" w:rsidRPr="00D93EF2" w:rsidRDefault="00A33511" w:rsidP="00AF0689">
      <w:pPr>
        <w:widowControl w:val="0"/>
        <w:ind w:firstLine="709"/>
        <w:jc w:val="both"/>
      </w:pPr>
      <w:r w:rsidRPr="00D93EF2">
        <w:t>- затрат на разборку поврежденного объекта, непригодного для дальнейшего строительства, и удаление строительного мусора.</w:t>
      </w:r>
    </w:p>
    <w:p w:rsidR="00A33511" w:rsidRPr="00D93EF2" w:rsidRDefault="00A33511" w:rsidP="00AF0689">
      <w:pPr>
        <w:widowControl w:val="0"/>
        <w:ind w:firstLine="709"/>
        <w:jc w:val="both"/>
      </w:pPr>
      <w:r w:rsidRPr="00D93EF2">
        <w:t>- 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A33511" w:rsidRPr="00D93EF2" w:rsidRDefault="00A33511" w:rsidP="00AF0689">
      <w:pPr>
        <w:widowControl w:val="0"/>
        <w:ind w:firstLine="709"/>
        <w:jc w:val="both"/>
      </w:pPr>
      <w:r w:rsidRPr="00D93EF2">
        <w:t>- 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w:t>
      </w:r>
    </w:p>
    <w:p w:rsidR="00A33511" w:rsidRPr="00D93EF2" w:rsidRDefault="00A33511" w:rsidP="00AF0689">
      <w:pPr>
        <w:widowControl w:val="0"/>
        <w:ind w:firstLine="709"/>
        <w:jc w:val="both"/>
      </w:pPr>
      <w:r w:rsidRPr="00D93EF2">
        <w:t>Условия страхового покрытия по Договору должны содержать  оговорки к договорам страхования строительных и монтажных рисков Мюнхенского перестраховочного общества (Munich Re):</w:t>
      </w:r>
    </w:p>
    <w:p w:rsidR="00A33511" w:rsidRPr="00D93EF2" w:rsidRDefault="00A33511" w:rsidP="00AF0689">
      <w:pPr>
        <w:widowControl w:val="0"/>
        <w:ind w:firstLine="709"/>
        <w:jc w:val="both"/>
        <w:rPr>
          <w:spacing w:val="-4"/>
        </w:rPr>
      </w:pPr>
      <w:r w:rsidRPr="00D93EF2">
        <w:rPr>
          <w:spacing w:val="-4"/>
        </w:rPr>
        <w:t>Оговорка 001 Включение в страховое покрытие потерь или повреждений, вызванных забастовками, мятежами и гражданскими волнениями;</w:t>
      </w:r>
    </w:p>
    <w:p w:rsidR="00A33511" w:rsidRPr="00D93EF2" w:rsidRDefault="00A33511" w:rsidP="00AF0689">
      <w:pPr>
        <w:widowControl w:val="0"/>
        <w:ind w:firstLine="709"/>
        <w:jc w:val="both"/>
      </w:pPr>
      <w:r w:rsidRPr="00D93EF2">
        <w:t>Оговорка 002 Страховое покрытие взаимных претензий;</w:t>
      </w:r>
    </w:p>
    <w:p w:rsidR="00A33511" w:rsidRPr="00D93EF2" w:rsidRDefault="00A33511" w:rsidP="00AF0689">
      <w:pPr>
        <w:widowControl w:val="0"/>
        <w:ind w:firstLine="709"/>
        <w:jc w:val="both"/>
      </w:pPr>
      <w:r w:rsidRPr="00D93EF2">
        <w:t>Оговорка 004 Расширенное страховое покрытие работ по техническому обслуживанию (36 месяцев);</w:t>
      </w:r>
    </w:p>
    <w:p w:rsidR="00A33511" w:rsidRPr="00D93EF2" w:rsidRDefault="00A33511" w:rsidP="00AF0689">
      <w:pPr>
        <w:widowControl w:val="0"/>
        <w:ind w:firstLine="709"/>
        <w:jc w:val="both"/>
      </w:pPr>
      <w:r w:rsidRPr="00D93EF2">
        <w:t>Оговорка 006 Включение в страховую защиту дополнительных расходов на оплату сверхурочных работ, работ в ночное время и в дни официальных праздников, а также на оплату срочной доставки груза;</w:t>
      </w:r>
    </w:p>
    <w:p w:rsidR="00A33511" w:rsidRPr="00D93EF2" w:rsidRDefault="00A33511" w:rsidP="00AF0689">
      <w:pPr>
        <w:widowControl w:val="0"/>
        <w:ind w:firstLine="709"/>
        <w:jc w:val="both"/>
      </w:pPr>
      <w:r w:rsidRPr="00D93EF2">
        <w:t>Оговорка 007 Страховое покрытие дополнительных расходов на доставку груза воздушным транспортом;</w:t>
      </w:r>
    </w:p>
    <w:p w:rsidR="00A33511" w:rsidRPr="00D93EF2" w:rsidRDefault="00A33511" w:rsidP="00AF0689">
      <w:pPr>
        <w:widowControl w:val="0"/>
        <w:ind w:firstLine="709"/>
        <w:jc w:val="both"/>
      </w:pPr>
      <w:r w:rsidRPr="00D93EF2">
        <w:t>Оговорка 013 Имущество, находящееся на хранении за пределами строительной площадки;</w:t>
      </w:r>
    </w:p>
    <w:p w:rsidR="00A33511" w:rsidRPr="00D93EF2" w:rsidRDefault="00A33511" w:rsidP="00AF0689">
      <w:pPr>
        <w:widowControl w:val="0"/>
        <w:ind w:firstLine="709"/>
        <w:jc w:val="both"/>
      </w:pPr>
      <w:r w:rsidRPr="00D93EF2">
        <w:t>Оговорка 200 Страховое покрытие риска производителя;</w:t>
      </w:r>
    </w:p>
    <w:p w:rsidR="00A33511" w:rsidRPr="00D93EF2" w:rsidRDefault="00A33511" w:rsidP="00AF0689">
      <w:pPr>
        <w:widowControl w:val="0"/>
        <w:ind w:firstLine="709"/>
        <w:jc w:val="both"/>
      </w:pPr>
      <w:r w:rsidRPr="00D93EF2">
        <w:t>Оговорка 208 Особые условия для подземных кабельных линий и трубопроводов;</w:t>
      </w:r>
    </w:p>
    <w:p w:rsidR="00A33511" w:rsidRPr="00D93EF2" w:rsidRDefault="00A33511" w:rsidP="00AF0689">
      <w:pPr>
        <w:widowControl w:val="0"/>
        <w:ind w:firstLine="709"/>
        <w:jc w:val="both"/>
      </w:pPr>
      <w:r w:rsidRPr="00D93EF2">
        <w:t>Оговорка 113 Внутренние перевозки;</w:t>
      </w:r>
    </w:p>
    <w:p w:rsidR="00A33511" w:rsidRPr="00D93EF2" w:rsidRDefault="00A33511" w:rsidP="00AF0689">
      <w:pPr>
        <w:widowControl w:val="0"/>
        <w:ind w:firstLine="709"/>
        <w:jc w:val="both"/>
      </w:pPr>
      <w:r w:rsidRPr="00D93EF2">
        <w:t>Оговорка 115 Страховое покрытие рисков проектировщика;</w:t>
      </w:r>
    </w:p>
    <w:p w:rsidR="00A33511" w:rsidRPr="00D93EF2" w:rsidRDefault="00A33511" w:rsidP="00AF0689">
      <w:pPr>
        <w:widowControl w:val="0"/>
        <w:ind w:firstLine="709"/>
        <w:jc w:val="both"/>
      </w:pPr>
      <w:r w:rsidRPr="00D93EF2">
        <w:t>Оговорка 116 Страховое покрытие контрактных работ, принятых Заказчиком или переданных в эксплуатацию;</w:t>
      </w:r>
    </w:p>
    <w:p w:rsidR="00A33511" w:rsidRPr="00D93EF2" w:rsidRDefault="00A33511" w:rsidP="00AF0689">
      <w:pPr>
        <w:widowControl w:val="0"/>
        <w:ind w:firstLine="709"/>
        <w:jc w:val="both"/>
      </w:pPr>
      <w:r w:rsidRPr="00D93EF2">
        <w:t>Также в отношении Секции 1 должны быть предусмотрены следующие оговорки:</w:t>
      </w:r>
    </w:p>
    <w:p w:rsidR="00A33511" w:rsidRPr="00D93EF2" w:rsidRDefault="00A33511" w:rsidP="00AF0689">
      <w:pPr>
        <w:widowControl w:val="0"/>
        <w:ind w:firstLine="709"/>
        <w:jc w:val="both"/>
      </w:pPr>
      <w:r w:rsidRPr="00D93EF2">
        <w:t>Дополнительные расходы на выполнение требований государственных/ местных властей;</w:t>
      </w:r>
    </w:p>
    <w:p w:rsidR="00A33511" w:rsidRPr="00D93EF2" w:rsidRDefault="00A33511" w:rsidP="00AF0689">
      <w:pPr>
        <w:widowControl w:val="0"/>
        <w:ind w:firstLine="709"/>
        <w:jc w:val="both"/>
      </w:pPr>
      <w:r w:rsidRPr="00D93EF2">
        <w:t>Покрытие ущерба в результате террористических актов и диверсий  устанавливается в размере 50% (пятьдесят процентов) от страховой суммы по Секции 1.</w:t>
      </w:r>
    </w:p>
    <w:p w:rsidR="00A33511" w:rsidRPr="00D93EF2" w:rsidRDefault="00A33511" w:rsidP="00AF0689">
      <w:pPr>
        <w:widowControl w:val="0"/>
        <w:ind w:firstLine="709"/>
        <w:jc w:val="both"/>
      </w:pPr>
      <w:r w:rsidRPr="00D93EF2">
        <w:t>Автоматическое восстановление страховой суммы;</w:t>
      </w:r>
    </w:p>
    <w:p w:rsidR="00A33511" w:rsidRPr="00D93EF2" w:rsidRDefault="00A33511" w:rsidP="00AF0689">
      <w:pPr>
        <w:widowControl w:val="0"/>
        <w:ind w:firstLine="709"/>
        <w:jc w:val="both"/>
      </w:pPr>
      <w:r w:rsidRPr="00D93EF2">
        <w:t>Автоматическое увеличение страховой суммы на 10%;</w:t>
      </w:r>
    </w:p>
    <w:p w:rsidR="00A33511" w:rsidRPr="00D93EF2" w:rsidRDefault="00A33511" w:rsidP="00AF0689">
      <w:pPr>
        <w:widowControl w:val="0"/>
        <w:ind w:firstLine="709"/>
        <w:jc w:val="both"/>
      </w:pPr>
      <w:r w:rsidRPr="00D93EF2">
        <w:t>Покрытие расходов на профессиональных консультантов;</w:t>
      </w:r>
    </w:p>
    <w:p w:rsidR="00A33511" w:rsidRPr="00D93EF2" w:rsidRDefault="00A33511" w:rsidP="00AF0689">
      <w:pPr>
        <w:widowControl w:val="0"/>
        <w:ind w:firstLine="709"/>
        <w:jc w:val="both"/>
      </w:pPr>
      <w:r w:rsidRPr="00D93EF2">
        <w:t>Расходы на разбор завалов и удаление обломков;</w:t>
      </w:r>
    </w:p>
    <w:p w:rsidR="00A33511" w:rsidRPr="00D93EF2" w:rsidRDefault="00A33511" w:rsidP="00AF0689">
      <w:pPr>
        <w:widowControl w:val="0"/>
        <w:ind w:firstLine="709"/>
        <w:jc w:val="both"/>
      </w:pPr>
      <w:r w:rsidRPr="00D93EF2">
        <w:t>Оговорка о 72 часах.По Секции 2 должны быть застрахованы:</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имуществу третьих лиц;</w:t>
      </w:r>
    </w:p>
    <w:p w:rsidR="00A33511" w:rsidRPr="00D93EF2" w:rsidRDefault="00A33511" w:rsidP="00AF0689">
      <w:pPr>
        <w:widowControl w:val="0"/>
        <w:ind w:firstLine="709"/>
        <w:jc w:val="both"/>
      </w:pPr>
      <w:r w:rsidRPr="00D93EF2">
        <w:t>- ответственность Страхователя и иных застрахованных лиц за вред, причиненный жизни и здоровью третьих лиц.</w:t>
      </w:r>
    </w:p>
    <w:p w:rsidR="00A33511" w:rsidRPr="00D93EF2" w:rsidRDefault="00A33511" w:rsidP="00AF0689">
      <w:pPr>
        <w:widowControl w:val="0"/>
        <w:ind w:firstLine="709"/>
        <w:jc w:val="both"/>
      </w:pPr>
      <w:r w:rsidRPr="00D93EF2">
        <w:t>По Секции 2 должна быть застрахована перекрестная ответственность застрахованных лиц.</w:t>
      </w:r>
    </w:p>
    <w:p w:rsidR="00A33511" w:rsidRPr="00D93EF2" w:rsidRDefault="00A33511" w:rsidP="00AF0689">
      <w:pPr>
        <w:widowControl w:val="0"/>
        <w:ind w:firstLine="709"/>
        <w:jc w:val="both"/>
      </w:pPr>
      <w:r w:rsidRPr="00D93EF2">
        <w:t>Выгодоприобретателями по Секции 1 и застрахованными лицами по Секции 2 должны быть:</w:t>
      </w:r>
    </w:p>
    <w:p w:rsidR="00A33511" w:rsidRPr="00D93EF2" w:rsidRDefault="00A33511" w:rsidP="00AF0689">
      <w:pPr>
        <w:widowControl w:val="0"/>
        <w:ind w:firstLine="709"/>
        <w:jc w:val="both"/>
      </w:pPr>
      <w:r w:rsidRPr="00D93EF2">
        <w:t>- Заказчик;</w:t>
      </w:r>
    </w:p>
    <w:p w:rsidR="00A33511" w:rsidRPr="00D93EF2" w:rsidRDefault="00A33511" w:rsidP="00AF0689">
      <w:pPr>
        <w:widowControl w:val="0"/>
        <w:ind w:firstLine="709"/>
        <w:jc w:val="both"/>
      </w:pPr>
      <w:r w:rsidRPr="00D93EF2">
        <w:t>- Генеральный подрядчик;</w:t>
      </w:r>
    </w:p>
    <w:p w:rsidR="00A33511" w:rsidRPr="00D93EF2" w:rsidRDefault="00A33511" w:rsidP="00AF0689">
      <w:pPr>
        <w:widowControl w:val="0"/>
        <w:ind w:firstLine="709"/>
        <w:jc w:val="both"/>
      </w:pPr>
      <w:r w:rsidRPr="00D93EF2">
        <w:t>- Подрядчики и субподрядчики любого уровня, поставщики и/или субпоставщики любого уровня и/или торговые организации и/или организации, оказывающие услуги консультантов и/или инженеров и/или проектировщиков, выполняющие работы по Проекту в рамках их деятельности на строительной площадке.</w:t>
      </w:r>
    </w:p>
    <w:p w:rsidR="00A33511" w:rsidRPr="00D93EF2" w:rsidRDefault="00A33511" w:rsidP="00AF0689">
      <w:pPr>
        <w:widowControl w:val="0"/>
        <w:ind w:firstLine="709"/>
        <w:jc w:val="both"/>
      </w:pPr>
      <w:r w:rsidRPr="00D93EF2">
        <w:t xml:space="preserve">Страховые суммы по договору страхования должны устанавливаться с учетом следующих </w:t>
      </w:r>
      <w:r w:rsidRPr="00D93EF2">
        <w:lastRenderedPageBreak/>
        <w:t>требований:</w:t>
      </w:r>
    </w:p>
    <w:p w:rsidR="00A33511" w:rsidRPr="00D93EF2" w:rsidRDefault="00A33511" w:rsidP="00AF0689">
      <w:pPr>
        <w:widowControl w:val="0"/>
        <w:ind w:firstLine="709"/>
        <w:jc w:val="both"/>
      </w:pPr>
      <w:r w:rsidRPr="00D93EF2">
        <w:t>а) По Секции 1:</w:t>
      </w:r>
    </w:p>
    <w:p w:rsidR="00A33511" w:rsidRPr="00D93EF2" w:rsidRDefault="00A33511" w:rsidP="00AF0689">
      <w:pPr>
        <w:widowControl w:val="0"/>
        <w:ind w:firstLine="709"/>
        <w:jc w:val="both"/>
        <w:rPr>
          <w:spacing w:val="-4"/>
        </w:rPr>
      </w:pPr>
      <w:r w:rsidRPr="00D93EF2">
        <w:rPr>
          <w:spacing w:val="-4"/>
        </w:rPr>
        <w:t>- страховая сумма по строительно-монтажным работам должна быть равной полной проектной (сметной) стоимости работ на момент их завершения (страховой стоимости), включая стоимость материалов и строительных конструкций, стоимость монтируемого оборудования, независимо от того, какая из сторон по договору подряда его предоставляет, заработную плату, расходы по перевозке, таможенные пошлины и сборы, за минусом тех сметных расходов, которые не придется повторно нести в случае проведения восстановительных работ после наступления страхового случая. Если цена Договора СМР не включает все оборудование, устанавливаемое/монтируемое по Проекту, то страховая сумма должна также включать цену договора поставки оборудования за минусом тех сметных расходов, которые не придется повторно нести в случае  повторного заказа оборудования;</w:t>
      </w:r>
    </w:p>
    <w:p w:rsidR="00A33511" w:rsidRPr="00D93EF2" w:rsidRDefault="00A33511" w:rsidP="00AF0689">
      <w:pPr>
        <w:widowControl w:val="0"/>
        <w:ind w:firstLine="709"/>
        <w:jc w:val="both"/>
      </w:pPr>
      <w:r w:rsidRPr="00D93EF2">
        <w:t>- страховая сумма по строительным машинам и оборудованию подрядчика на строительной площадке должна быть равной полной стоимости замещения оборудования машин и оборудования или размеру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полной стоимости замещения имущества или в размере определенного лимита ответственности, согласованного с Заказчиком;</w:t>
      </w:r>
    </w:p>
    <w:p w:rsidR="00A33511" w:rsidRPr="00D93EF2" w:rsidRDefault="00A33511" w:rsidP="00AF0689">
      <w:pPr>
        <w:widowControl w:val="0"/>
        <w:ind w:firstLine="709"/>
        <w:jc w:val="both"/>
      </w:pPr>
      <w:r w:rsidRPr="00D93EF2">
        <w:t>- 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и рассчитывается отдельно по каждому инвестиционному проекту.</w:t>
      </w:r>
    </w:p>
    <w:p w:rsidR="00A33511" w:rsidRPr="00D93EF2" w:rsidRDefault="00A33511" w:rsidP="00AF0689">
      <w:pPr>
        <w:widowControl w:val="0"/>
        <w:ind w:firstLine="709"/>
        <w:jc w:val="both"/>
      </w:pPr>
      <w:r w:rsidRPr="00D93EF2">
        <w:t>б) По Секции 2:</w:t>
      </w:r>
    </w:p>
    <w:p w:rsidR="00A33511" w:rsidRPr="00D93EF2" w:rsidRDefault="00A33511" w:rsidP="00AF0689">
      <w:pPr>
        <w:widowControl w:val="0"/>
        <w:ind w:firstLine="709"/>
        <w:jc w:val="both"/>
      </w:pPr>
      <w:r w:rsidRPr="00D93EF2">
        <w:t>Страховая сумма по страхованию ответственности перед третьими лицами рассчитывается отдельно по каждому инвестиционному проекту и устанавливается в размере максимального возможного причинения ущерба третьим лицам, но не более 15% от проектной стоимости строительно-монтажных работ.</w:t>
      </w:r>
    </w:p>
    <w:p w:rsidR="00A33511" w:rsidRPr="00D93EF2" w:rsidRDefault="00A33511" w:rsidP="009D16CD">
      <w:pPr>
        <w:widowControl w:val="0"/>
        <w:numPr>
          <w:ilvl w:val="1"/>
          <w:numId w:val="39"/>
        </w:numPr>
        <w:ind w:left="0" w:firstLine="709"/>
        <w:jc w:val="both"/>
      </w:pPr>
      <w:r w:rsidRPr="00D93EF2">
        <w:t>Период страхования по Секции 1 и Секции 2 должен соответствовать периоду выполнения строительных работ, от момента начала строительства до момента приемки объекта заказчиком. По покрытию послепусковых гарантийных обязательств период страхования должен составлять не менее 36 месяцев с момента ввода объекта в эксплуатацию.</w:t>
      </w:r>
    </w:p>
    <w:p w:rsidR="00A33511" w:rsidRPr="00D93EF2" w:rsidRDefault="00A33511" w:rsidP="009D16CD">
      <w:pPr>
        <w:widowControl w:val="0"/>
        <w:numPr>
          <w:ilvl w:val="1"/>
          <w:numId w:val="39"/>
        </w:numPr>
        <w:ind w:left="0" w:firstLine="709"/>
        <w:jc w:val="both"/>
      </w:pPr>
      <w:r w:rsidRPr="00D93EF2">
        <w:t>Проект договора страхования до его заключения подлежит согласованию с Заказчиком.</w:t>
      </w:r>
    </w:p>
    <w:p w:rsidR="00C752E1" w:rsidRPr="00D93EF2" w:rsidRDefault="00A33511" w:rsidP="00111240">
      <w:pPr>
        <w:autoSpaceDE w:val="0"/>
        <w:autoSpaceDN w:val="0"/>
        <w:snapToGrid w:val="0"/>
        <w:ind w:firstLine="709"/>
        <w:jc w:val="both"/>
      </w:pPr>
      <w:r w:rsidRPr="00D93EF2">
        <w:t>Страхование не освобождает Заказчика и Подрядчика от обязанности принять необходимые меры для предотвращения наступления страхового случая.</w:t>
      </w:r>
    </w:p>
    <w:p w:rsidR="00111240" w:rsidRPr="00D93EF2" w:rsidRDefault="00111240" w:rsidP="00111240">
      <w:pPr>
        <w:autoSpaceDE w:val="0"/>
        <w:autoSpaceDN w:val="0"/>
        <w:snapToGrid w:val="0"/>
        <w:ind w:firstLine="709"/>
        <w:jc w:val="both"/>
      </w:pPr>
    </w:p>
    <w:p w:rsidR="008E353F" w:rsidRPr="00D93EF2" w:rsidRDefault="008E353F" w:rsidP="009D16CD">
      <w:pPr>
        <w:numPr>
          <w:ilvl w:val="0"/>
          <w:numId w:val="39"/>
        </w:numPr>
        <w:jc w:val="center"/>
        <w:rPr>
          <w:b/>
          <w:bCs/>
        </w:rPr>
      </w:pPr>
      <w:r w:rsidRPr="00D93EF2">
        <w:rPr>
          <w:b/>
          <w:bCs/>
        </w:rPr>
        <w:t>ИМУЩЕСТВЕННАЯ ОТВЕТСТВЕННОСТЬ</w:t>
      </w:r>
    </w:p>
    <w:p w:rsidR="004F7F3C" w:rsidRPr="00D93EF2" w:rsidRDefault="003A7AD9" w:rsidP="00AF0689">
      <w:pPr>
        <w:widowControl w:val="0"/>
        <w:shd w:val="clear" w:color="auto" w:fill="FFFFFF"/>
        <w:autoSpaceDE w:val="0"/>
        <w:autoSpaceDN w:val="0"/>
        <w:adjustRightInd w:val="0"/>
        <w:ind w:firstLine="720"/>
        <w:jc w:val="both"/>
      </w:pPr>
      <w:r w:rsidRPr="00D93EF2">
        <w:rPr>
          <w:spacing w:val="-2"/>
        </w:rPr>
        <w:t>1</w:t>
      </w:r>
      <w:r w:rsidR="00A33511" w:rsidRPr="00D93EF2">
        <w:rPr>
          <w:spacing w:val="-2"/>
        </w:rPr>
        <w:t>7</w:t>
      </w:r>
      <w:r w:rsidRPr="00D93EF2">
        <w:rPr>
          <w:spacing w:val="-2"/>
        </w:rPr>
        <w:t xml:space="preserve">.1. </w:t>
      </w:r>
      <w:r w:rsidR="00873014" w:rsidRPr="00D93EF2">
        <w:t xml:space="preserve">При нарушении Подрядчиком </w:t>
      </w:r>
      <w:r w:rsidR="004F7F3C" w:rsidRPr="00D93EF2">
        <w:t>договорных обязательств Заказчик вправе требовать от Подрядчика оплаты:</w:t>
      </w:r>
    </w:p>
    <w:p w:rsidR="004F7F3C" w:rsidRPr="00D93EF2" w:rsidRDefault="004F7F3C" w:rsidP="00AF0689">
      <w:pPr>
        <w:suppressAutoHyphens/>
        <w:ind w:right="-5" w:firstLine="720"/>
        <w:jc w:val="both"/>
        <w:rPr>
          <w:bCs/>
        </w:rPr>
      </w:pPr>
      <w:r w:rsidRPr="00D93EF2">
        <w:rPr>
          <w:bCs/>
        </w:rPr>
        <w:t xml:space="preserve">- за несоблюдение Подрядчиком срока сдачи отдельного этапа работ (поставки материалов и оборудования) - пени в размере 0,1 процента от стоимости этапа работ </w:t>
      </w:r>
      <w:r w:rsidRPr="00D93EF2">
        <w:t xml:space="preserve">(не поставленных материалов и оборудования, не оказанных услуг) согласно Календарному плану </w:t>
      </w:r>
      <w:r w:rsidRPr="00D93EF2">
        <w:rPr>
          <w:bCs/>
        </w:rPr>
        <w:t>за каждый день просрочки до фактического исполнения обязательства;</w:t>
      </w:r>
    </w:p>
    <w:p w:rsidR="004F7F3C" w:rsidRPr="00D93EF2" w:rsidRDefault="004F7F3C" w:rsidP="00AF0689">
      <w:pPr>
        <w:suppressAutoHyphens/>
        <w:ind w:right="-5" w:firstLine="720"/>
        <w:jc w:val="both"/>
        <w:rPr>
          <w:bCs/>
        </w:rPr>
      </w:pPr>
      <w:r w:rsidRPr="00D93EF2">
        <w:rPr>
          <w:bCs/>
        </w:rPr>
        <w:t>- за несоблюдение срока окончания всех работ и/или сдачи результата работ Заказчику - пени в размере 0,1 процента от цены Договора за каждый день просрочки до фактического исполнения обязательства;</w:t>
      </w:r>
    </w:p>
    <w:p w:rsidR="004F7F3C" w:rsidRPr="00D93EF2" w:rsidRDefault="004F7F3C" w:rsidP="00AF0689">
      <w:pPr>
        <w:shd w:val="clear" w:color="auto" w:fill="FFFFFF"/>
        <w:ind w:firstLine="720"/>
        <w:jc w:val="both"/>
      </w:pPr>
      <w:r w:rsidRPr="00D93EF2">
        <w:t>- за задержку устранения дефектов в работах и конструкциях (оборудовании, материалах, сетях и т.п.) и/или за задержку возмещения расходов Заказчика на устранение указанных дефектов, - пени в размере 0,1 процента от стоимости работ по устранению дефектов и стоимости подверженных дефектам конструкций (оборудования, материалов, сетей и т.п.) за каждый день просрочки</w:t>
      </w:r>
      <w:r w:rsidRPr="00D93EF2">
        <w:rPr>
          <w:bCs/>
        </w:rPr>
        <w:t>;</w:t>
      </w:r>
    </w:p>
    <w:p w:rsidR="004F7F3C" w:rsidRPr="00D93EF2" w:rsidRDefault="004F7F3C" w:rsidP="00AF0689">
      <w:pPr>
        <w:suppressAutoHyphens/>
        <w:ind w:right="-5"/>
        <w:jc w:val="both"/>
      </w:pPr>
      <w:r w:rsidRPr="00D93EF2">
        <w:lastRenderedPageBreak/>
        <w:t xml:space="preserve">             - в случае не вывоза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трехкратном размере от стоимости вывоза мусора;</w:t>
      </w:r>
    </w:p>
    <w:p w:rsidR="004F7F3C" w:rsidRPr="00D93EF2" w:rsidRDefault="004F7F3C" w:rsidP="00AF0689">
      <w:pPr>
        <w:pStyle w:val="a7"/>
        <w:tabs>
          <w:tab w:val="right" w:pos="9360"/>
        </w:tabs>
        <w:autoSpaceDE/>
        <w:autoSpaceDN/>
        <w:rPr>
          <w:sz w:val="24"/>
          <w:szCs w:val="24"/>
          <w:lang w:val="ru-RU"/>
        </w:rPr>
      </w:pPr>
      <w:r w:rsidRPr="00D93EF2">
        <w:rPr>
          <w:sz w:val="24"/>
          <w:szCs w:val="24"/>
        </w:rPr>
        <w:t xml:space="preserve">             </w:t>
      </w:r>
      <w:r w:rsidRPr="00D93EF2">
        <w:rPr>
          <w:sz w:val="24"/>
          <w:szCs w:val="24"/>
        </w:rPr>
        <w:tab/>
        <w:t xml:space="preserve">- за несвоевременное освобождение строительной площадки от принадлежащего ему </w:t>
      </w:r>
    </w:p>
    <w:p w:rsidR="004F7F3C" w:rsidRPr="00D93EF2" w:rsidRDefault="004F7F3C" w:rsidP="00AF0689">
      <w:pPr>
        <w:pStyle w:val="a7"/>
        <w:tabs>
          <w:tab w:val="right" w:pos="9360"/>
        </w:tabs>
        <w:autoSpaceDE/>
        <w:autoSpaceDN/>
        <w:rPr>
          <w:bCs/>
          <w:sz w:val="24"/>
          <w:szCs w:val="24"/>
          <w:lang w:val="ru-RU"/>
        </w:rPr>
      </w:pPr>
      <w:r w:rsidRPr="00D93EF2">
        <w:rPr>
          <w:sz w:val="24"/>
          <w:szCs w:val="24"/>
        </w:rPr>
        <w:t xml:space="preserve">имущества - пени в размере 0,1 процента от цены Договора за каждые 10 (десять) </w:t>
      </w:r>
      <w:r w:rsidRPr="00D93EF2">
        <w:rPr>
          <w:sz w:val="24"/>
          <w:szCs w:val="24"/>
          <w:lang w:val="ru-RU"/>
        </w:rPr>
        <w:t xml:space="preserve">календарных </w:t>
      </w:r>
      <w:r w:rsidRPr="00D93EF2">
        <w:rPr>
          <w:sz w:val="24"/>
          <w:szCs w:val="24"/>
        </w:rPr>
        <w:t>дней просрочки до фактического исполнения обязательства</w:t>
      </w:r>
      <w:r w:rsidRPr="00D93EF2">
        <w:rPr>
          <w:bCs/>
          <w:sz w:val="24"/>
          <w:szCs w:val="24"/>
          <w:lang w:val="ru-RU"/>
        </w:rPr>
        <w:t>;</w:t>
      </w:r>
    </w:p>
    <w:p w:rsidR="004F7F3C" w:rsidRPr="00D93EF2" w:rsidRDefault="004F7F3C" w:rsidP="00AF0689">
      <w:pPr>
        <w:tabs>
          <w:tab w:val="left" w:pos="1134"/>
        </w:tabs>
        <w:contextualSpacing/>
        <w:jc w:val="both"/>
        <w:rPr>
          <w:rFonts w:eastAsia="Calibri"/>
          <w:lang w:eastAsia="en-US"/>
        </w:rPr>
      </w:pPr>
      <w:r w:rsidRPr="00D93EF2">
        <w:rPr>
          <w:rFonts w:eastAsia="Calibri"/>
          <w:lang w:eastAsia="en-US"/>
        </w:rPr>
        <w:t xml:space="preserve">            -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(п.7.3</w:t>
      </w:r>
      <w:r w:rsidR="00A5675C" w:rsidRPr="00D93EF2">
        <w:rPr>
          <w:rFonts w:eastAsia="Calibri"/>
          <w:lang w:eastAsia="en-US"/>
        </w:rPr>
        <w:t>2</w:t>
      </w:r>
      <w:r w:rsidRPr="00D93EF2">
        <w:rPr>
          <w:rFonts w:eastAsia="Calibri"/>
          <w:lang w:eastAsia="en-US"/>
        </w:rPr>
        <w:t xml:space="preserve"> Договора), </w:t>
      </w:r>
      <w:r w:rsidR="006C0BE6" w:rsidRPr="00D93EF2">
        <w:t>Подрядчик</w:t>
      </w:r>
      <w:r w:rsidRPr="00D93EF2">
        <w:rPr>
          <w:rFonts w:eastAsia="Calibri"/>
          <w:lang w:eastAsia="en-US"/>
        </w:rPr>
        <w:t xml:space="preserve"> уплачивает </w:t>
      </w:r>
      <w:r w:rsidR="006C0BE6" w:rsidRPr="00D93EF2">
        <w:rPr>
          <w:rFonts w:eastAsia="Calibri"/>
          <w:lang w:eastAsia="en-US"/>
        </w:rPr>
        <w:t>Заказчику</w:t>
      </w:r>
      <w:r w:rsidRPr="00D93EF2">
        <w:rPr>
          <w:rFonts w:eastAsia="Calibri"/>
          <w:lang w:eastAsia="en-US"/>
        </w:rPr>
        <w:t xml:space="preserve"> штраф в размере 0,1% от стоимости договора.</w:t>
      </w:r>
    </w:p>
    <w:p w:rsidR="003A7AD9" w:rsidRPr="00D93EF2" w:rsidRDefault="004F7F3C" w:rsidP="00AF0689">
      <w:pPr>
        <w:widowControl w:val="0"/>
        <w:shd w:val="clear" w:color="auto" w:fill="FFFFFF"/>
        <w:autoSpaceDE w:val="0"/>
        <w:autoSpaceDN w:val="0"/>
        <w:adjustRightInd w:val="0"/>
        <w:ind w:firstLine="720"/>
        <w:jc w:val="both"/>
        <w:rPr>
          <w:bCs/>
          <w:color w:val="000000"/>
        </w:rPr>
      </w:pPr>
      <w:r w:rsidRPr="00D93EF2">
        <w:t>1</w:t>
      </w:r>
      <w:r w:rsidR="00A33511" w:rsidRPr="00D93EF2">
        <w:t>7</w:t>
      </w:r>
      <w:r w:rsidRPr="00D93EF2">
        <w:t>.</w:t>
      </w:r>
      <w:r w:rsidR="00A5675C" w:rsidRPr="00D93EF2">
        <w:t>2</w:t>
      </w:r>
      <w:r w:rsidRPr="00D93EF2">
        <w:t>.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и сдать объект в эксплуатацию. При этом Подрядчик уплачивает пени в размере 0,1 процента от цены Договора за каждый день просрочки сверх установленной даты ввода объекта в эксплуатацию</w:t>
      </w:r>
      <w:r w:rsidR="006D7AF7" w:rsidRPr="00D93EF2">
        <w:t>.</w:t>
      </w:r>
    </w:p>
    <w:p w:rsidR="00A730C3" w:rsidRPr="00D93EF2" w:rsidRDefault="00A730C3" w:rsidP="00AF0689">
      <w:pPr>
        <w:ind w:firstLine="720"/>
        <w:jc w:val="both"/>
      </w:pPr>
      <w:r w:rsidRPr="00D93EF2">
        <w:t>1</w:t>
      </w:r>
      <w:r w:rsidR="00A33511" w:rsidRPr="00D93EF2">
        <w:t>7</w:t>
      </w:r>
      <w:r w:rsidRPr="00D93EF2">
        <w:t>.</w:t>
      </w:r>
      <w:r w:rsidR="00A5675C" w:rsidRPr="00D93EF2">
        <w:t>3</w:t>
      </w:r>
      <w:r w:rsidRPr="00D93EF2">
        <w:t>. В случае нарушения Подрядчиком сроков представления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 Заказчик вправе начислить и взыскать с Подрядчика неустойку в размере 0,1 процента от цены договора, за каждый день просрочки представления любого из документов</w:t>
      </w:r>
      <w:r w:rsidR="00F6794E" w:rsidRPr="00D93EF2">
        <w:t>,</w:t>
      </w:r>
      <w:r w:rsidRPr="00D93EF2">
        <w:t xml:space="preserve"> предусмотренных п. 7.2</w:t>
      </w:r>
      <w:r w:rsidR="00A5675C" w:rsidRPr="00D93EF2">
        <w:t>7</w:t>
      </w:r>
      <w:r w:rsidRPr="00D93EF2">
        <w:t xml:space="preserve"> и п. 11.3 настоящего договора</w:t>
      </w:r>
      <w:r w:rsidRPr="00D93EF2">
        <w:rPr>
          <w:bCs/>
        </w:rPr>
        <w:t>.</w:t>
      </w:r>
    </w:p>
    <w:p w:rsidR="00B37C1C" w:rsidRPr="00D93EF2" w:rsidRDefault="008E353F" w:rsidP="00AF0689">
      <w:pPr>
        <w:shd w:val="clear" w:color="auto" w:fill="FFFFFF"/>
        <w:ind w:firstLine="720"/>
        <w:jc w:val="both"/>
      </w:pPr>
      <w:r w:rsidRPr="00D93EF2">
        <w:t>1</w:t>
      </w:r>
      <w:r w:rsidR="00A33511" w:rsidRPr="00D93EF2">
        <w:t>7</w:t>
      </w:r>
      <w:r w:rsidRPr="00D93EF2">
        <w:t>.</w:t>
      </w:r>
      <w:r w:rsidR="00A5675C" w:rsidRPr="00D93EF2">
        <w:t>4</w:t>
      </w:r>
      <w:r w:rsidRPr="00D93EF2">
        <w:t xml:space="preserve">. </w:t>
      </w:r>
      <w:r w:rsidR="00B37C1C" w:rsidRPr="00D93EF2">
        <w:t>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подтверждением их документами.</w:t>
      </w:r>
    </w:p>
    <w:p w:rsidR="00A5675C" w:rsidRPr="00D93EF2" w:rsidRDefault="00B37C1C" w:rsidP="00A5675C">
      <w:pPr>
        <w:pStyle w:val="ConsNormal"/>
        <w:widowControl/>
        <w:autoSpaceDE w:val="0"/>
        <w:autoSpaceDN w:val="0"/>
        <w:adjustRightInd w:val="0"/>
        <w:ind w:firstLine="708"/>
        <w:jc w:val="both"/>
        <w:rPr>
          <w:rFonts w:ascii="Times New Roman" w:hAnsi="Times New Roman"/>
          <w:bCs/>
          <w:color w:val="000000"/>
          <w:sz w:val="24"/>
          <w:szCs w:val="24"/>
        </w:rPr>
      </w:pPr>
      <w:r w:rsidRPr="00D93EF2">
        <w:rPr>
          <w:rFonts w:ascii="Times New Roman" w:hAnsi="Times New Roman"/>
          <w:bCs/>
          <w:color w:val="000000"/>
          <w:sz w:val="24"/>
          <w:szCs w:val="24"/>
        </w:rPr>
        <w:t>1</w:t>
      </w:r>
      <w:r w:rsidR="00A33511" w:rsidRPr="00D93EF2">
        <w:rPr>
          <w:rFonts w:ascii="Times New Roman" w:hAnsi="Times New Roman"/>
          <w:bCs/>
          <w:color w:val="000000"/>
          <w:sz w:val="24"/>
          <w:szCs w:val="24"/>
        </w:rPr>
        <w:t>7</w:t>
      </w:r>
      <w:r w:rsidRPr="00D93EF2">
        <w:rPr>
          <w:rFonts w:ascii="Times New Roman" w:hAnsi="Times New Roman"/>
          <w:bCs/>
          <w:color w:val="000000"/>
          <w:sz w:val="24"/>
          <w:szCs w:val="24"/>
        </w:rPr>
        <w:t>.</w:t>
      </w:r>
      <w:r w:rsidR="00A5675C" w:rsidRPr="00D93EF2">
        <w:rPr>
          <w:rFonts w:ascii="Times New Roman" w:hAnsi="Times New Roman"/>
          <w:bCs/>
          <w:color w:val="000000"/>
          <w:sz w:val="24"/>
          <w:szCs w:val="24"/>
        </w:rPr>
        <w:t>5.</w:t>
      </w:r>
      <w:r w:rsidRPr="00D93EF2">
        <w:rPr>
          <w:rFonts w:ascii="Times New Roman" w:hAnsi="Times New Roman"/>
          <w:bCs/>
          <w:color w:val="000000"/>
          <w:sz w:val="24"/>
          <w:szCs w:val="24"/>
        </w:rPr>
        <w:t xml:space="preserve"> </w:t>
      </w:r>
      <w:r w:rsidR="005E1012" w:rsidRPr="00D93EF2">
        <w:rPr>
          <w:rFonts w:ascii="Times New Roman" w:hAnsi="Times New Roman"/>
          <w:bCs/>
          <w:color w:val="000000"/>
          <w:sz w:val="24"/>
          <w:szCs w:val="24"/>
        </w:rPr>
        <w:t>В случае несоблюдения Подрядчиком, при выполнении Работ</w:t>
      </w:r>
      <w:r w:rsidR="00F6794E" w:rsidRPr="00D93EF2">
        <w:rPr>
          <w:rFonts w:ascii="Times New Roman" w:hAnsi="Times New Roman"/>
          <w:bCs/>
          <w:color w:val="000000"/>
          <w:sz w:val="24"/>
          <w:szCs w:val="24"/>
        </w:rPr>
        <w:t>,</w:t>
      </w:r>
      <w:r w:rsidR="005E1012" w:rsidRPr="00D93EF2">
        <w:rPr>
          <w:rFonts w:ascii="Times New Roman" w:hAnsi="Times New Roman"/>
          <w:bCs/>
          <w:color w:val="000000"/>
          <w:sz w:val="24"/>
          <w:szCs w:val="24"/>
        </w:rPr>
        <w:t xml:space="preserve"> предусмотренных настоящим Договором, требований настоящего Договора, Подрядчик за свой счет производит доработки, связанные с устранением допущенных нарушений.</w:t>
      </w:r>
    </w:p>
    <w:p w:rsidR="005E1012" w:rsidRPr="00D93EF2" w:rsidRDefault="005E1012" w:rsidP="00A5675C">
      <w:pPr>
        <w:pStyle w:val="ConsNormal"/>
        <w:widowControl/>
        <w:autoSpaceDE w:val="0"/>
        <w:autoSpaceDN w:val="0"/>
        <w:adjustRightInd w:val="0"/>
        <w:ind w:firstLine="708"/>
        <w:jc w:val="both"/>
        <w:rPr>
          <w:rFonts w:ascii="Times New Roman" w:hAnsi="Times New Roman"/>
          <w:sz w:val="24"/>
          <w:szCs w:val="24"/>
        </w:rPr>
      </w:pPr>
      <w:r w:rsidRPr="00D93EF2">
        <w:rPr>
          <w:rFonts w:ascii="Times New Roman" w:hAnsi="Times New Roman"/>
          <w:sz w:val="24"/>
          <w:szCs w:val="24"/>
        </w:rPr>
        <w:t>1</w:t>
      </w:r>
      <w:r w:rsidR="00A33511" w:rsidRPr="00D93EF2">
        <w:rPr>
          <w:rFonts w:ascii="Times New Roman" w:hAnsi="Times New Roman"/>
          <w:sz w:val="24"/>
          <w:szCs w:val="24"/>
        </w:rPr>
        <w:t>7</w:t>
      </w:r>
      <w:r w:rsidRPr="00D93EF2">
        <w:rPr>
          <w:rFonts w:ascii="Times New Roman" w:hAnsi="Times New Roman"/>
          <w:sz w:val="24"/>
          <w:szCs w:val="24"/>
        </w:rPr>
        <w:t>.</w:t>
      </w:r>
      <w:r w:rsidR="00A5675C" w:rsidRPr="00D93EF2">
        <w:rPr>
          <w:rFonts w:ascii="Times New Roman" w:hAnsi="Times New Roman"/>
          <w:sz w:val="24"/>
          <w:szCs w:val="24"/>
        </w:rPr>
        <w:t>6</w:t>
      </w:r>
      <w:r w:rsidRPr="00D93EF2">
        <w:rPr>
          <w:rFonts w:ascii="Times New Roman" w:hAnsi="Times New Roman"/>
          <w:sz w:val="24"/>
          <w:szCs w:val="24"/>
        </w:rPr>
        <w:t>.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5E1012" w:rsidRPr="00D93EF2" w:rsidRDefault="005E1012" w:rsidP="00AF0689">
      <w:pPr>
        <w:shd w:val="clear" w:color="auto" w:fill="FFFFFF"/>
        <w:ind w:firstLine="720"/>
        <w:jc w:val="both"/>
      </w:pPr>
      <w:r w:rsidRPr="00D93EF2">
        <w:t>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A5675C" w:rsidRPr="00D93EF2" w:rsidRDefault="005E1012" w:rsidP="00A5675C">
      <w:pPr>
        <w:ind w:firstLine="720"/>
        <w:jc w:val="both"/>
      </w:pPr>
      <w:r w:rsidRPr="00D93EF2">
        <w:t>1</w:t>
      </w:r>
      <w:r w:rsidR="00A33511" w:rsidRPr="00D93EF2">
        <w:t>7</w:t>
      </w:r>
      <w:r w:rsidRPr="00D93EF2">
        <w:t>.</w:t>
      </w:r>
      <w:r w:rsidR="00A5675C" w:rsidRPr="00D93EF2">
        <w:t>7</w:t>
      </w:r>
      <w:r w:rsidRPr="00D93EF2">
        <w:t xml:space="preserve">. </w:t>
      </w:r>
      <w:r w:rsidR="002616E3" w:rsidRPr="00D93EF2">
        <w:rPr>
          <w:rFonts w:eastAsia="Calibri"/>
          <w:lang w:eastAsia="en-US"/>
        </w:rPr>
        <w:t>В случае неисполнения или ненадлежащего исполнения Подрядчиком обязательств, предусмотренных настоящим Договором, Заказчик вправе в одностороннем порядке производить оплату по Договору за вычетом соответствующего размера неустойки (штрафа, пени)</w:t>
      </w:r>
      <w:r w:rsidRPr="00D93EF2">
        <w:t>.</w:t>
      </w:r>
    </w:p>
    <w:p w:rsidR="00A5675C" w:rsidRPr="00D93EF2" w:rsidRDefault="005E1012" w:rsidP="00A5675C">
      <w:pPr>
        <w:ind w:firstLine="720"/>
        <w:jc w:val="both"/>
      </w:pPr>
      <w:r w:rsidRPr="00D93EF2">
        <w:t>1</w:t>
      </w:r>
      <w:r w:rsidR="00A33511" w:rsidRPr="00D93EF2">
        <w:t>7</w:t>
      </w:r>
      <w:r w:rsidRPr="00D93EF2">
        <w:t>.</w:t>
      </w:r>
      <w:r w:rsidR="00A5675C" w:rsidRPr="00D93EF2">
        <w:t>8</w:t>
      </w:r>
      <w:r w:rsidRPr="00D93EF2">
        <w:t>. Подрядчик подтверждает и гарантирует, что при предоставлении в адрес Заказчика информации о полной цепочке собственников (п.7.</w:t>
      </w:r>
      <w:r w:rsidR="00860CF2" w:rsidRPr="00D93EF2">
        <w:t>3</w:t>
      </w:r>
      <w:r w:rsidR="00A5675C" w:rsidRPr="00D93EF2">
        <w:t>0</w:t>
      </w:r>
      <w:r w:rsidRPr="00D93EF2">
        <w:t xml:space="preserve"> Договора), им соблюдены все требования Федерального закона от 27.07.2006 г. №152-ФЗ «О персональных данных». </w:t>
      </w:r>
    </w:p>
    <w:p w:rsidR="00D443AE" w:rsidRPr="00D93EF2" w:rsidRDefault="005E1012" w:rsidP="00A5675C">
      <w:pPr>
        <w:ind w:firstLine="720"/>
        <w:jc w:val="both"/>
      </w:pPr>
      <w:r w:rsidRPr="00D93EF2">
        <w:t>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w:t>
      </w:r>
      <w:r w:rsidR="00D654D3" w:rsidRPr="00D93EF2">
        <w:t xml:space="preserve">зчика к такой ответственности. </w:t>
      </w:r>
    </w:p>
    <w:p w:rsidR="008A110A" w:rsidRPr="00D93EF2" w:rsidRDefault="008A110A" w:rsidP="00AF0689">
      <w:pPr>
        <w:autoSpaceDE w:val="0"/>
        <w:autoSpaceDN w:val="0"/>
        <w:ind w:firstLine="709"/>
        <w:jc w:val="both"/>
        <w:rPr>
          <w:rFonts w:eastAsia="Calibri"/>
        </w:rPr>
      </w:pPr>
      <w:r w:rsidRPr="00D93EF2">
        <w:rPr>
          <w:rFonts w:eastAsia="Calibri"/>
        </w:rPr>
        <w:t>1</w:t>
      </w:r>
      <w:r w:rsidR="00A33511" w:rsidRPr="00D93EF2">
        <w:rPr>
          <w:rFonts w:eastAsia="Calibri"/>
        </w:rPr>
        <w:t>7</w:t>
      </w:r>
      <w:r w:rsidRPr="00D93EF2">
        <w:rPr>
          <w:rFonts w:eastAsia="Calibri"/>
        </w:rPr>
        <w:t>.</w:t>
      </w:r>
      <w:r w:rsidR="00A5675C" w:rsidRPr="00D93EF2">
        <w:rPr>
          <w:rFonts w:eastAsia="Calibri"/>
        </w:rPr>
        <w:t>9</w:t>
      </w:r>
      <w:r w:rsidRPr="00D93EF2">
        <w:rPr>
          <w:rFonts w:eastAsia="Calibri"/>
        </w:rPr>
        <w:t>.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EC3A59" w:rsidRPr="00D93EF2" w:rsidRDefault="008A110A" w:rsidP="00AF0689">
      <w:pPr>
        <w:autoSpaceDE w:val="0"/>
        <w:autoSpaceDN w:val="0"/>
        <w:snapToGrid w:val="0"/>
        <w:ind w:firstLine="709"/>
        <w:jc w:val="both"/>
        <w:rPr>
          <w:rFonts w:eastAsia="Calibri"/>
        </w:rPr>
      </w:pPr>
      <w:r w:rsidRPr="00D93EF2">
        <w:rPr>
          <w:rFonts w:eastAsia="Calibri"/>
        </w:rPr>
        <w:lastRenderedPageBreak/>
        <w:t>1</w:t>
      </w:r>
      <w:r w:rsidR="00A33511" w:rsidRPr="00D93EF2">
        <w:rPr>
          <w:rFonts w:eastAsia="Calibri"/>
        </w:rPr>
        <w:t>7</w:t>
      </w:r>
      <w:r w:rsidRPr="00D93EF2">
        <w:rPr>
          <w:rFonts w:eastAsia="Calibri"/>
        </w:rPr>
        <w:t>.1</w:t>
      </w:r>
      <w:r w:rsidR="00A5675C" w:rsidRPr="00D93EF2">
        <w:rPr>
          <w:rFonts w:eastAsia="Calibri"/>
        </w:rPr>
        <w:t>0</w:t>
      </w:r>
      <w:r w:rsidRPr="00D93EF2">
        <w:rPr>
          <w:rFonts w:eastAsia="Calibri"/>
        </w:rPr>
        <w:t>.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EC3A59" w:rsidRPr="00D93EF2" w:rsidRDefault="00EC3A59" w:rsidP="00AF0689">
      <w:pPr>
        <w:autoSpaceDE w:val="0"/>
        <w:autoSpaceDN w:val="0"/>
        <w:snapToGrid w:val="0"/>
        <w:ind w:firstLine="709"/>
        <w:jc w:val="both"/>
      </w:pPr>
      <w:r w:rsidRPr="00D93EF2">
        <w:t>1</w:t>
      </w:r>
      <w:r w:rsidR="00A33511" w:rsidRPr="00D93EF2">
        <w:t>7</w:t>
      </w:r>
      <w:r w:rsidRPr="00D93EF2">
        <w:t>.1</w:t>
      </w:r>
      <w:r w:rsidR="00A5675C" w:rsidRPr="00D93EF2">
        <w:t>1</w:t>
      </w:r>
      <w:r w:rsidRPr="00D93EF2">
        <w:t>. Если Подрядчик нарушит гарантии (любую одну, несколько или</w:t>
      </w:r>
      <w:r w:rsidR="00A5675C" w:rsidRPr="00D93EF2">
        <w:t xml:space="preserve"> все вместе), указанные в п. 7.39</w:t>
      </w:r>
      <w:r w:rsidRPr="00D93EF2">
        <w:t xml:space="preserve"> настоящего Договора, и это повлечет:</w:t>
      </w:r>
    </w:p>
    <w:p w:rsidR="00EC3A59" w:rsidRPr="00D93EF2" w:rsidRDefault="00EC3A59" w:rsidP="00AF0689">
      <w:pPr>
        <w:autoSpaceDE w:val="0"/>
        <w:autoSpaceDN w:val="0"/>
        <w:snapToGrid w:val="0"/>
        <w:ind w:firstLine="709"/>
        <w:jc w:val="both"/>
      </w:pPr>
      <w:r w:rsidRPr="00D93EF2">
        <w:t>-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EC3A59" w:rsidRPr="00D93EF2" w:rsidRDefault="00EC3A59" w:rsidP="00AF0689">
      <w:pPr>
        <w:autoSpaceDE w:val="0"/>
        <w:autoSpaceDN w:val="0"/>
        <w:snapToGrid w:val="0"/>
        <w:ind w:firstLine="709"/>
        <w:jc w:val="both"/>
      </w:pPr>
      <w:r w:rsidRPr="00D93EF2">
        <w:t xml:space="preserve">-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Подрядчик обязуется возместить Заказчику убытки, который последний понес вследствие таких нарушений. </w:t>
      </w:r>
    </w:p>
    <w:p w:rsidR="00D03178" w:rsidRPr="00D93EF2" w:rsidRDefault="00A33511" w:rsidP="00111240">
      <w:pPr>
        <w:autoSpaceDE w:val="0"/>
        <w:autoSpaceDN w:val="0"/>
        <w:snapToGrid w:val="0"/>
        <w:ind w:firstLine="709"/>
        <w:jc w:val="both"/>
      </w:pPr>
      <w:r w:rsidRPr="00D93EF2">
        <w:t>17</w:t>
      </w:r>
      <w:r w:rsidR="00EC3A59" w:rsidRPr="00D93EF2">
        <w:t>.1</w:t>
      </w:r>
      <w:r w:rsidR="00A5675C" w:rsidRPr="00D93EF2">
        <w:t>2</w:t>
      </w:r>
      <w:r w:rsidR="00EC3A59" w:rsidRPr="00D93EF2">
        <w:t>. Подрядчик в соответствии со ст. 406.1 Гражданского кодекса Российской Федерации возмещает Заказчику все убытки последнего, возникшие в случаях, указанных в п. 1</w:t>
      </w:r>
      <w:r w:rsidR="00A5675C" w:rsidRPr="00D93EF2">
        <w:t>7</w:t>
      </w:r>
      <w:r w:rsidR="00EC3A59" w:rsidRPr="00D93EF2">
        <w:t xml:space="preserve">.11. настоящего Договора.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  </w:t>
      </w:r>
      <w:r w:rsidR="00D00E40" w:rsidRPr="00D93EF2">
        <w:t xml:space="preserve"> </w:t>
      </w:r>
    </w:p>
    <w:p w:rsidR="00111240" w:rsidRPr="00D93EF2" w:rsidRDefault="00111240" w:rsidP="00111240">
      <w:pPr>
        <w:autoSpaceDE w:val="0"/>
        <w:autoSpaceDN w:val="0"/>
        <w:snapToGrid w:val="0"/>
        <w:ind w:firstLine="709"/>
        <w:jc w:val="both"/>
      </w:pPr>
    </w:p>
    <w:p w:rsidR="008E353F" w:rsidRPr="00D93EF2" w:rsidRDefault="008E353F" w:rsidP="00AF0689">
      <w:pPr>
        <w:numPr>
          <w:ilvl w:val="0"/>
          <w:numId w:val="11"/>
        </w:numPr>
        <w:tabs>
          <w:tab w:val="left" w:pos="0"/>
        </w:tabs>
        <w:ind w:left="0" w:firstLine="0"/>
        <w:jc w:val="center"/>
        <w:rPr>
          <w:b/>
          <w:bCs/>
        </w:rPr>
      </w:pPr>
      <w:r w:rsidRPr="00D93EF2">
        <w:rPr>
          <w:b/>
          <w:bCs/>
        </w:rPr>
        <w:t>ОБСТОЯТЕЛЬСТВА НЕПРЕОДОЛИМОЙ СИЛЫ</w:t>
      </w:r>
    </w:p>
    <w:p w:rsidR="00EC3A59" w:rsidRPr="00D93EF2" w:rsidRDefault="002E4DBD" w:rsidP="00AF0689">
      <w:pPr>
        <w:widowControl w:val="0"/>
        <w:tabs>
          <w:tab w:val="left" w:pos="360"/>
          <w:tab w:val="left" w:pos="567"/>
        </w:tabs>
        <w:autoSpaceDE w:val="0"/>
        <w:autoSpaceDN w:val="0"/>
        <w:ind w:firstLine="709"/>
        <w:jc w:val="both"/>
      </w:pPr>
      <w:r w:rsidRPr="00D93EF2">
        <w:t>1</w:t>
      </w:r>
      <w:r w:rsidR="00934020" w:rsidRPr="00D93EF2">
        <w:t>8</w:t>
      </w:r>
      <w:r w:rsidRPr="00D93EF2">
        <w:t xml:space="preserve">.1. </w:t>
      </w:r>
      <w:r w:rsidR="00EC3A59" w:rsidRPr="00D93EF2">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EC3A59" w:rsidRPr="00D93EF2" w:rsidRDefault="00EC3A59" w:rsidP="00AF0689">
      <w:pPr>
        <w:widowControl w:val="0"/>
        <w:tabs>
          <w:tab w:val="left" w:pos="360"/>
          <w:tab w:val="left" w:pos="567"/>
        </w:tabs>
        <w:autoSpaceDE w:val="0"/>
        <w:autoSpaceDN w:val="0"/>
        <w:ind w:firstLine="709"/>
        <w:jc w:val="both"/>
      </w:pPr>
      <w:r w:rsidRPr="00D93EF2">
        <w:t>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непреодолимой силы, а также, по возможности, оценку их влияния на исполнение Стороной своих обязательств по Договору и на срок исполнения обязательств.</w:t>
      </w:r>
    </w:p>
    <w:p w:rsidR="00EC3A59" w:rsidRPr="00D93EF2" w:rsidRDefault="00EC3A59" w:rsidP="00AF0689">
      <w:pPr>
        <w:widowControl w:val="0"/>
        <w:tabs>
          <w:tab w:val="left" w:pos="360"/>
          <w:tab w:val="left" w:pos="567"/>
        </w:tabs>
        <w:autoSpaceDE w:val="0"/>
        <w:autoSpaceDN w:val="0"/>
        <w:ind w:firstLine="709"/>
        <w:jc w:val="both"/>
      </w:pPr>
      <w:r w:rsidRPr="00D93EF2">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.2. В случаях, предусмотренных в пункте 1</w:t>
      </w:r>
      <w:r w:rsidR="00934020" w:rsidRPr="00D93EF2">
        <w:t>8</w:t>
      </w:r>
      <w:r w:rsidRPr="00D93EF2">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EC3A59" w:rsidRPr="00D93EF2" w:rsidRDefault="00EC3A59" w:rsidP="00AF0689">
      <w:pPr>
        <w:widowControl w:val="0"/>
        <w:tabs>
          <w:tab w:val="left" w:pos="360"/>
          <w:tab w:val="left" w:pos="567"/>
        </w:tabs>
        <w:autoSpaceDE w:val="0"/>
        <w:autoSpaceDN w:val="0"/>
        <w:ind w:firstLine="709"/>
        <w:jc w:val="both"/>
      </w:pPr>
      <w:r w:rsidRPr="00D93EF2">
        <w:t>1</w:t>
      </w:r>
      <w:r w:rsidR="00934020" w:rsidRPr="00D93EF2">
        <w:t>8</w:t>
      </w:r>
      <w:r w:rsidRPr="00D93EF2">
        <w:t>.3. 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D70E1A" w:rsidRPr="00D93EF2" w:rsidRDefault="00EC3A59" w:rsidP="00AF0689">
      <w:pPr>
        <w:widowControl w:val="0"/>
        <w:tabs>
          <w:tab w:val="left" w:pos="360"/>
          <w:tab w:val="left" w:pos="567"/>
        </w:tabs>
        <w:autoSpaceDE w:val="0"/>
        <w:autoSpaceDN w:val="0"/>
        <w:ind w:firstLine="709"/>
        <w:jc w:val="both"/>
      </w:pPr>
      <w:r w:rsidRPr="00D93EF2">
        <w:lastRenderedPageBreak/>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111240" w:rsidRPr="00D93EF2" w:rsidRDefault="00111240" w:rsidP="00AF0689">
      <w:pPr>
        <w:widowControl w:val="0"/>
        <w:tabs>
          <w:tab w:val="left" w:pos="360"/>
          <w:tab w:val="left" w:pos="567"/>
        </w:tabs>
        <w:autoSpaceDE w:val="0"/>
        <w:autoSpaceDN w:val="0"/>
        <w:ind w:firstLine="709"/>
        <w:jc w:val="both"/>
      </w:pPr>
    </w:p>
    <w:p w:rsidR="008E353F" w:rsidRPr="00D93EF2" w:rsidRDefault="008E353F" w:rsidP="00AF0689">
      <w:pPr>
        <w:numPr>
          <w:ilvl w:val="0"/>
          <w:numId w:val="11"/>
        </w:numPr>
        <w:ind w:left="0" w:firstLine="0"/>
        <w:jc w:val="center"/>
        <w:rPr>
          <w:b/>
          <w:bCs/>
        </w:rPr>
      </w:pPr>
      <w:r w:rsidRPr="00D93EF2">
        <w:rPr>
          <w:b/>
          <w:bCs/>
        </w:rPr>
        <w:t>РАЗРЕШЕНИЕ СПОРОВ МЕЖДУ СТОРОНАМИ</w:t>
      </w:r>
    </w:p>
    <w:p w:rsidR="00EC3A59" w:rsidRPr="00D93EF2" w:rsidRDefault="003D69E3"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.1. </w:t>
      </w:r>
      <w:r w:rsidR="00EC3A59" w:rsidRPr="00D93EF2">
        <w:t>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в Арбитражном суде Белгородской области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 xml:space="preserve">Стороны договорились, что исполнительный лист получается по месту </w:t>
      </w:r>
      <w:r w:rsidR="00841361" w:rsidRPr="00D93EF2">
        <w:t>истца</w:t>
      </w:r>
      <w:r w:rsidRPr="00D93EF2">
        <w:t>.</w:t>
      </w:r>
    </w:p>
    <w:p w:rsidR="00EC3A59" w:rsidRPr="00D93EF2" w:rsidRDefault="00EC3A59" w:rsidP="00AF0689">
      <w:pPr>
        <w:widowControl w:val="0"/>
        <w:shd w:val="clear" w:color="auto" w:fill="FFFFFF"/>
        <w:tabs>
          <w:tab w:val="left" w:pos="1253"/>
        </w:tabs>
        <w:autoSpaceDE w:val="0"/>
        <w:autoSpaceDN w:val="0"/>
        <w:adjustRightInd w:val="0"/>
        <w:ind w:firstLine="709"/>
        <w:jc w:val="both"/>
      </w:pPr>
      <w:r w:rsidRPr="00D93EF2">
        <w:t>Стороны соглашаются, что документы и иные материалы в рамках арбитража могут направляться по следующим адресам электронной почты:</w:t>
      </w:r>
    </w:p>
    <w:p w:rsidR="009176C9" w:rsidRDefault="009176C9" w:rsidP="009176C9">
      <w:pPr>
        <w:ind w:firstLine="708"/>
        <w:jc w:val="both"/>
        <w:rPr>
          <w:rFonts w:eastAsia="Calibri"/>
          <w:bCs/>
        </w:rPr>
      </w:pPr>
      <w:r>
        <w:rPr>
          <w:rFonts w:eastAsia="Calibri"/>
          <w:bCs/>
        </w:rPr>
        <w:t>Заказчик: __________________________________ (адрес электронной почты);</w:t>
      </w:r>
    </w:p>
    <w:p w:rsidR="009176C9" w:rsidRDefault="009176C9" w:rsidP="009176C9">
      <w:pPr>
        <w:ind w:firstLine="708"/>
        <w:jc w:val="both"/>
        <w:rPr>
          <w:rFonts w:eastAsia="Calibri"/>
          <w:bCs/>
        </w:rPr>
      </w:pPr>
      <w:r>
        <w:rPr>
          <w:rFonts w:eastAsia="Calibri"/>
          <w:lang w:eastAsia="en-US"/>
        </w:rPr>
        <w:t>Подрядчик</w:t>
      </w:r>
      <w:r>
        <w:rPr>
          <w:rFonts w:eastAsia="Calibri"/>
          <w:bCs/>
        </w:rPr>
        <w:t>: ___________________________________ (адрес электронной почты).</w:t>
      </w:r>
    </w:p>
    <w:p w:rsidR="003D69E3" w:rsidRPr="00D93EF2" w:rsidRDefault="00EC3A59" w:rsidP="00AF0689">
      <w:pPr>
        <w:widowControl w:val="0"/>
        <w:shd w:val="clear" w:color="auto" w:fill="FFFFFF"/>
        <w:tabs>
          <w:tab w:val="left" w:pos="1253"/>
        </w:tabs>
        <w:autoSpaceDE w:val="0"/>
        <w:autoSpaceDN w:val="0"/>
        <w:adjustRightInd w:val="0"/>
        <w:ind w:firstLine="709"/>
        <w:jc w:val="both"/>
      </w:pPr>
      <w:r w:rsidRPr="00D93EF2">
        <w:t>1</w:t>
      </w:r>
      <w:r w:rsidR="00934020" w:rsidRPr="00D93EF2">
        <w:t>9</w:t>
      </w:r>
      <w:r w:rsidRPr="00D93EF2">
        <w:t xml:space="preserve">.2.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Заказчика может быть передан на разрешение суда по истечении 15 (пятнадцати) календарных дней с момента направления Заказчиком претензии (требования) Подрядчику. </w:t>
      </w:r>
      <w:r w:rsidR="003D69E3" w:rsidRPr="00D93EF2">
        <w:t xml:space="preserve"> </w:t>
      </w:r>
    </w:p>
    <w:p w:rsidR="00111240" w:rsidRPr="00D93EF2" w:rsidRDefault="00111240" w:rsidP="00AF0689">
      <w:pPr>
        <w:widowControl w:val="0"/>
        <w:shd w:val="clear" w:color="auto" w:fill="FFFFFF"/>
        <w:tabs>
          <w:tab w:val="left" w:pos="1253"/>
        </w:tabs>
        <w:autoSpaceDE w:val="0"/>
        <w:autoSpaceDN w:val="0"/>
        <w:adjustRightInd w:val="0"/>
        <w:ind w:firstLine="709"/>
        <w:jc w:val="both"/>
      </w:pPr>
    </w:p>
    <w:p w:rsidR="008E353F" w:rsidRPr="00D93EF2" w:rsidRDefault="00934020" w:rsidP="00AF0689">
      <w:pPr>
        <w:jc w:val="center"/>
        <w:rPr>
          <w:b/>
          <w:bCs/>
        </w:rPr>
      </w:pPr>
      <w:r w:rsidRPr="00D93EF2">
        <w:rPr>
          <w:b/>
          <w:bCs/>
        </w:rPr>
        <w:t>20</w:t>
      </w:r>
      <w:r w:rsidR="008E353F" w:rsidRPr="00D93EF2">
        <w:rPr>
          <w:b/>
          <w:bCs/>
        </w:rPr>
        <w:t>.</w:t>
      </w:r>
      <w:r w:rsidR="00873014" w:rsidRPr="00D93EF2">
        <w:rPr>
          <w:b/>
          <w:bCs/>
        </w:rPr>
        <w:t xml:space="preserve"> </w:t>
      </w:r>
      <w:r w:rsidR="008E353F" w:rsidRPr="00D93EF2">
        <w:rPr>
          <w:b/>
          <w:bCs/>
        </w:rPr>
        <w:t>ИЗМЕНЕНИЕ, ПРЕКРАЩЕНИЕ И РАСТОРЖЕНИЕ ДОГОВОРА</w:t>
      </w:r>
    </w:p>
    <w:p w:rsidR="00804EAF" w:rsidRPr="00D93EF2" w:rsidRDefault="00934020" w:rsidP="00AF0689">
      <w:pPr>
        <w:ind w:firstLine="709"/>
        <w:jc w:val="both"/>
      </w:pPr>
      <w:r w:rsidRPr="00D93EF2">
        <w:t>20</w:t>
      </w:r>
      <w:r w:rsidR="008E353F" w:rsidRPr="00D93EF2">
        <w:t xml:space="preserve">.1. </w:t>
      </w:r>
      <w:r w:rsidR="00804EAF" w:rsidRPr="00D93EF2">
        <w:t xml:space="preserve">Любые изменения и дополнения в настоящий Договор оформляются дополнительным соглашением, становящимся с даты его подписания неотъемлемой частью настоящего Договора, за исключением </w:t>
      </w:r>
      <w:r w:rsidR="00873014" w:rsidRPr="00D93EF2">
        <w:t>случаев,</w:t>
      </w:r>
      <w:r w:rsidR="00804EAF" w:rsidRPr="00D93EF2">
        <w:t xml:space="preserve"> установленных настоящим Договором.</w:t>
      </w:r>
    </w:p>
    <w:p w:rsidR="008E353F" w:rsidRPr="00D93EF2" w:rsidRDefault="00934020" w:rsidP="00AF0689">
      <w:pPr>
        <w:ind w:firstLine="709"/>
        <w:jc w:val="both"/>
      </w:pPr>
      <w:r w:rsidRPr="00D93EF2">
        <w:t>20</w:t>
      </w:r>
      <w:r w:rsidR="008E353F" w:rsidRPr="00D93EF2">
        <w:t>.2.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согласованных при заключении настоящего Договора, Заказчик или Подрядчик имеют право на внесение изменений в настоящий Договор.</w:t>
      </w:r>
    </w:p>
    <w:p w:rsidR="008E353F" w:rsidRPr="00D93EF2" w:rsidRDefault="00934020" w:rsidP="00AF0689">
      <w:pPr>
        <w:ind w:firstLine="709"/>
        <w:jc w:val="both"/>
      </w:pPr>
      <w:r w:rsidRPr="00D93EF2">
        <w:t>20</w:t>
      </w:r>
      <w:r w:rsidR="008E353F" w:rsidRPr="00D93EF2">
        <w:t xml:space="preserve">.3. Подрядчик, прежде чем продолжить выполнение работ, на которые влияют указанные в пункте </w:t>
      </w:r>
      <w:r w:rsidRPr="00D93EF2">
        <w:t>20</w:t>
      </w:r>
      <w:r w:rsidR="008E353F" w:rsidRPr="00D93EF2">
        <w:t>.2 настоящего Договора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3D69E3" w:rsidRPr="00D93EF2" w:rsidRDefault="003D69E3" w:rsidP="00AF0689">
      <w:pPr>
        <w:shd w:val="clear" w:color="auto" w:fill="FFFFFF"/>
        <w:ind w:firstLine="709"/>
        <w:jc w:val="both"/>
      </w:pPr>
      <w:r w:rsidRPr="00D93EF2">
        <w:t>В течение 7 (семи) календарных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3D69E3" w:rsidRPr="00D93EF2" w:rsidRDefault="003D69E3" w:rsidP="00AF0689">
      <w:pPr>
        <w:shd w:val="clear" w:color="auto" w:fill="FFFFFF"/>
        <w:ind w:firstLine="709"/>
        <w:jc w:val="both"/>
      </w:pPr>
      <w:r w:rsidRPr="00D93EF2">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3D69E3" w:rsidRPr="00D93EF2" w:rsidRDefault="003D69E3" w:rsidP="00AF0689">
      <w:pPr>
        <w:shd w:val="clear" w:color="auto" w:fill="FFFFFF"/>
        <w:tabs>
          <w:tab w:val="num" w:pos="1620"/>
        </w:tabs>
        <w:ind w:firstLine="709"/>
        <w:jc w:val="both"/>
      </w:pPr>
      <w:r w:rsidRPr="00D93EF2">
        <w:t>Подрядчик не производит никаких изменений в работах до подписания соответствующего дополнительного соглашения к настоящему Договору.</w:t>
      </w:r>
    </w:p>
    <w:p w:rsidR="008E353F" w:rsidRPr="00D93EF2" w:rsidRDefault="00934020" w:rsidP="00AF0689">
      <w:pPr>
        <w:tabs>
          <w:tab w:val="num" w:pos="1620"/>
        </w:tabs>
        <w:ind w:firstLine="709"/>
        <w:jc w:val="both"/>
      </w:pPr>
      <w:r w:rsidRPr="00D93EF2">
        <w:t>20</w:t>
      </w:r>
      <w:r w:rsidR="008E353F" w:rsidRPr="00D93EF2">
        <w:t xml:space="preserve">.4. 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w:t>
      </w:r>
      <w:r w:rsidR="008E353F" w:rsidRPr="00D93EF2">
        <w:lastRenderedPageBreak/>
        <w:t>Дополнительным соглашением, становящимся со дня его подписания неотъемлемой частью настоящего Договора.</w:t>
      </w:r>
    </w:p>
    <w:p w:rsidR="003D69E3" w:rsidRPr="00D93EF2" w:rsidRDefault="00934020" w:rsidP="00AF0689">
      <w:pPr>
        <w:shd w:val="clear" w:color="auto" w:fill="FFFFFF"/>
        <w:tabs>
          <w:tab w:val="num" w:pos="1620"/>
        </w:tabs>
        <w:ind w:firstLine="709"/>
        <w:jc w:val="both"/>
      </w:pPr>
      <w:r w:rsidRPr="00D93EF2">
        <w:t>20</w:t>
      </w:r>
      <w:r w:rsidR="008E353F" w:rsidRPr="00D93EF2">
        <w:t xml:space="preserve">.5. </w:t>
      </w:r>
      <w:r w:rsidR="003D69E3" w:rsidRPr="00D93EF2">
        <w:t>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календарных дней со дня их приостановления.</w:t>
      </w:r>
    </w:p>
    <w:p w:rsidR="003D69E3" w:rsidRPr="00D93EF2" w:rsidRDefault="003D69E3" w:rsidP="00AF0689">
      <w:pPr>
        <w:shd w:val="clear" w:color="auto" w:fill="FFFFFF"/>
        <w:tabs>
          <w:tab w:val="left" w:pos="709"/>
          <w:tab w:val="num" w:pos="1620"/>
        </w:tabs>
        <w:ind w:firstLine="709"/>
        <w:jc w:val="both"/>
      </w:pPr>
      <w:r w:rsidRPr="00D93EF2">
        <w:t>Работы по консервации объекта могут быть выполнены Подрядчиком при его согласии на это.</w:t>
      </w:r>
    </w:p>
    <w:p w:rsidR="003D69E3" w:rsidRPr="00D93EF2" w:rsidRDefault="003D69E3" w:rsidP="00AF0689">
      <w:pPr>
        <w:widowControl w:val="0"/>
        <w:shd w:val="clear" w:color="auto" w:fill="FFFFFF"/>
        <w:tabs>
          <w:tab w:val="left" w:pos="709"/>
          <w:tab w:val="num" w:pos="1620"/>
        </w:tabs>
        <w:ind w:firstLine="709"/>
        <w:jc w:val="both"/>
      </w:pPr>
      <w:r w:rsidRPr="00D93EF2">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
    <w:p w:rsidR="008E353F" w:rsidRPr="00D93EF2" w:rsidRDefault="00934020" w:rsidP="00AF0689">
      <w:pPr>
        <w:tabs>
          <w:tab w:val="num" w:pos="1620"/>
        </w:tabs>
        <w:ind w:firstLine="709"/>
        <w:jc w:val="both"/>
      </w:pPr>
      <w:r w:rsidRPr="00D93EF2">
        <w:rPr>
          <w:bCs/>
        </w:rPr>
        <w:t>20</w:t>
      </w:r>
      <w:r w:rsidR="008E353F" w:rsidRPr="00D93EF2">
        <w:rPr>
          <w:bCs/>
        </w:rPr>
        <w:t xml:space="preserve">.6. </w:t>
      </w:r>
      <w:r w:rsidR="00B37C1C" w:rsidRPr="00D93EF2">
        <w:rPr>
          <w:bCs/>
        </w:rPr>
        <w:t>Заказчик вправе в любое время в одностороннем порядке отказаться от исполнения обязательств по настоящему Договору, письменно уведомив об отказе от исполнения обязательств Подрядчика за 3 (три) календарных дня до даты предполагаемого отказа от исполнения обязательств. Договор считается расторгнутым по истечении 3 (трех) календарных дней с момента получения Подрядчиком письменного уведомления об одностороннем отказе Заказчиком от исполнения обязательств по настоящему Договору.</w:t>
      </w:r>
    </w:p>
    <w:p w:rsidR="008E353F" w:rsidRPr="00D93EF2" w:rsidRDefault="00934020" w:rsidP="00AF0689">
      <w:pPr>
        <w:pStyle w:val="4"/>
        <w:numPr>
          <w:ilvl w:val="0"/>
          <w:numId w:val="0"/>
        </w:numPr>
        <w:tabs>
          <w:tab w:val="left" w:pos="3720"/>
        </w:tabs>
        <w:spacing w:after="0"/>
        <w:ind w:left="12" w:firstLine="709"/>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.7. </w:t>
      </w:r>
      <w:r w:rsidR="003D69E3" w:rsidRPr="00D93EF2">
        <w:rPr>
          <w:rFonts w:ascii="Times New Roman" w:hAnsi="Times New Roman"/>
          <w:sz w:val="24"/>
          <w:szCs w:val="24"/>
        </w:rPr>
        <w:t>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r w:rsidR="008E353F" w:rsidRPr="00D93EF2">
        <w:rPr>
          <w:rFonts w:ascii="Times New Roman" w:hAnsi="Times New Roman"/>
          <w:sz w:val="24"/>
          <w:szCs w:val="24"/>
        </w:rPr>
        <w:t>.</w:t>
      </w:r>
    </w:p>
    <w:p w:rsidR="003D69E3" w:rsidRPr="00D93EF2" w:rsidRDefault="00934020" w:rsidP="00AF0689">
      <w:pPr>
        <w:pStyle w:val="50"/>
        <w:numPr>
          <w:ilvl w:val="0"/>
          <w:numId w:val="0"/>
        </w:numPr>
        <w:tabs>
          <w:tab w:val="left" w:pos="3720"/>
        </w:tabs>
        <w:spacing w:after="0"/>
        <w:ind w:left="12" w:firstLine="709"/>
        <w:jc w:val="both"/>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.8. </w:t>
      </w:r>
      <w:r w:rsidR="003D69E3" w:rsidRPr="00D93EF2">
        <w:rPr>
          <w:rFonts w:ascii="Times New Roman" w:hAnsi="Times New Roman"/>
          <w:sz w:val="24"/>
          <w:szCs w:val="24"/>
        </w:rPr>
        <w:t xml:space="preserve">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 строительства объекта, с учетом всех сумм, подлежащих уплате Подрядчику. </w:t>
      </w:r>
    </w:p>
    <w:p w:rsidR="00EC3A59" w:rsidRPr="00D93EF2" w:rsidRDefault="00934020" w:rsidP="00AF0689">
      <w:pPr>
        <w:pStyle w:val="4"/>
        <w:numPr>
          <w:ilvl w:val="0"/>
          <w:numId w:val="0"/>
        </w:numPr>
        <w:spacing w:after="0"/>
        <w:ind w:firstLine="720"/>
        <w:rPr>
          <w:rFonts w:ascii="Times New Roman" w:hAnsi="Times New Roman"/>
          <w:sz w:val="24"/>
          <w:szCs w:val="24"/>
        </w:rPr>
      </w:pPr>
      <w:r w:rsidRPr="00D93EF2">
        <w:rPr>
          <w:rFonts w:ascii="Times New Roman" w:hAnsi="Times New Roman"/>
          <w:sz w:val="24"/>
          <w:szCs w:val="24"/>
        </w:rPr>
        <w:t>20</w:t>
      </w:r>
      <w:r w:rsidR="008E353F" w:rsidRPr="00D93EF2">
        <w:rPr>
          <w:rFonts w:ascii="Times New Roman" w:hAnsi="Times New Roman"/>
          <w:sz w:val="24"/>
          <w:szCs w:val="24"/>
        </w:rPr>
        <w:t xml:space="preserve">.9. </w:t>
      </w:r>
      <w:r w:rsidR="00EC3A59" w:rsidRPr="00D93EF2">
        <w:rPr>
          <w:rFonts w:ascii="Times New Roman" w:hAnsi="Times New Roman"/>
          <w:sz w:val="24"/>
          <w:szCs w:val="24"/>
        </w:rPr>
        <w:t>Подрядчик вправе в одностороннем внесудебном порядке отказаться от исполнения Договора в случаях:</w:t>
      </w:r>
    </w:p>
    <w:p w:rsidR="00A5675C" w:rsidRPr="00D93EF2" w:rsidRDefault="00EC3A59" w:rsidP="00A5675C">
      <w:pPr>
        <w:ind w:firstLine="720"/>
        <w:jc w:val="both"/>
      </w:pPr>
      <w:r w:rsidRPr="00D93EF2">
        <w:t>- возбуждения арбитражным судом процедуры банкротства в отношении Заказчика;</w:t>
      </w:r>
    </w:p>
    <w:p w:rsidR="00EC3A59" w:rsidRPr="00D93EF2" w:rsidRDefault="00EC3A59" w:rsidP="00A5675C">
      <w:pPr>
        <w:ind w:firstLine="720"/>
        <w:jc w:val="both"/>
      </w:pPr>
      <w:r w:rsidRPr="00D93EF2">
        <w:t xml:space="preserve">- остановки Заказчиком выполнения работ по письменному указанию Заказчика по причинам, не зависящим от Подрядчика, на срок, превышающий 60 (шестьдесят) календарных дней; </w:t>
      </w:r>
    </w:p>
    <w:p w:rsidR="00EC3A59" w:rsidRPr="00D93EF2" w:rsidRDefault="00EC3A59" w:rsidP="00AF0689">
      <w:pPr>
        <w:ind w:firstLine="720"/>
        <w:jc w:val="both"/>
      </w:pPr>
      <w:r w:rsidRPr="00D93EF2">
        <w:t>- неоднократного нарушения Подрядчиком требований к квалификации привлекаемых работников субподрядной организации.</w:t>
      </w:r>
    </w:p>
    <w:p w:rsidR="00EC3A59" w:rsidRPr="00D93EF2" w:rsidRDefault="00EC3A59"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 xml:space="preserve">.10.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00EC3A59" w:rsidRPr="00D93EF2">
        <w:rPr>
          <w:rFonts w:ascii="Times New Roman" w:hAnsi="Times New Roman"/>
          <w:bCs/>
          <w:sz w:val="24"/>
          <w:szCs w:val="24"/>
        </w:rPr>
        <w:t>за исключением обязательств о конфиденциальности</w:t>
      </w:r>
      <w:r w:rsidR="00EC3A59" w:rsidRPr="00D93EF2">
        <w:rPr>
          <w:rFonts w:ascii="Times New Roman" w:hAnsi="Times New Roman"/>
          <w:sz w:val="24"/>
          <w:szCs w:val="24"/>
        </w:rPr>
        <w:t xml:space="preserve">.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t>20</w:t>
      </w:r>
      <w:r w:rsidR="00EC3A59" w:rsidRPr="00D93EF2">
        <w:rPr>
          <w:rFonts w:ascii="Times New Roman" w:hAnsi="Times New Roman"/>
          <w:sz w:val="24"/>
          <w:szCs w:val="24"/>
        </w:rPr>
        <w:t>.11. В случае неисполнения Подрядчиком обязанностей, установленных п. 7.</w:t>
      </w:r>
      <w:r w:rsidR="00301051" w:rsidRPr="00D93EF2">
        <w:rPr>
          <w:rFonts w:ascii="Times New Roman" w:hAnsi="Times New Roman"/>
          <w:sz w:val="24"/>
          <w:szCs w:val="24"/>
        </w:rPr>
        <w:t>3</w:t>
      </w:r>
      <w:r w:rsidR="00A5675C" w:rsidRPr="00D93EF2">
        <w:rPr>
          <w:rFonts w:ascii="Times New Roman" w:hAnsi="Times New Roman"/>
          <w:sz w:val="24"/>
          <w:szCs w:val="24"/>
        </w:rPr>
        <w:t>0</w:t>
      </w:r>
      <w:r w:rsidR="00EC3A59" w:rsidRPr="00D93EF2">
        <w:rPr>
          <w:rFonts w:ascii="Times New Roman" w:hAnsi="Times New Roman"/>
          <w:sz w:val="24"/>
          <w:szCs w:val="24"/>
        </w:rPr>
        <w:t xml:space="preserve">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 </w:t>
      </w:r>
    </w:p>
    <w:p w:rsidR="00EC3A59" w:rsidRPr="00D93EF2" w:rsidRDefault="00934020" w:rsidP="00AF0689">
      <w:pPr>
        <w:pStyle w:val="4"/>
        <w:numPr>
          <w:ilvl w:val="0"/>
          <w:numId w:val="0"/>
        </w:numPr>
        <w:spacing w:after="0"/>
        <w:ind w:firstLine="709"/>
        <w:rPr>
          <w:rFonts w:ascii="Times New Roman" w:hAnsi="Times New Roman"/>
          <w:sz w:val="24"/>
          <w:szCs w:val="24"/>
        </w:rPr>
      </w:pPr>
      <w:r w:rsidRPr="00D93EF2">
        <w:rPr>
          <w:rFonts w:ascii="Times New Roman" w:hAnsi="Times New Roman"/>
          <w:sz w:val="24"/>
          <w:szCs w:val="24"/>
        </w:rPr>
        <w:lastRenderedPageBreak/>
        <w:t>20</w:t>
      </w:r>
      <w:r w:rsidR="00EC3A59" w:rsidRPr="00D93EF2">
        <w:rPr>
          <w:rFonts w:ascii="Times New Roman" w:hAnsi="Times New Roman"/>
          <w:sz w:val="24"/>
          <w:szCs w:val="24"/>
        </w:rPr>
        <w:t>.12. В случае неисполнения Подрядчиком обязанностей, установленных п. 7.4</w:t>
      </w:r>
      <w:r w:rsidR="00A5675C" w:rsidRPr="00D93EF2">
        <w:rPr>
          <w:rFonts w:ascii="Times New Roman" w:hAnsi="Times New Roman"/>
          <w:sz w:val="24"/>
          <w:szCs w:val="24"/>
        </w:rPr>
        <w:t>0</w:t>
      </w:r>
      <w:r w:rsidR="00EC3A59" w:rsidRPr="00D93EF2">
        <w:rPr>
          <w:rFonts w:ascii="Times New Roman" w:hAnsi="Times New Roman"/>
          <w:sz w:val="24"/>
          <w:szCs w:val="24"/>
        </w:rPr>
        <w:t>. настоящего Договора, Заказчик вправе в одностороннем внесудебном порядке отказаться от исполнения настоящего Договора, письменно уведомив об этом Подрядчика. Договор считается расторгнутым по истечении 5 (пяти) календарных дней с момента получения Подрядчиком указанного письменного уведомления Заказчика.</w:t>
      </w:r>
    </w:p>
    <w:p w:rsidR="00111240" w:rsidRPr="00D93EF2" w:rsidRDefault="00111240" w:rsidP="00AF0689">
      <w:pPr>
        <w:pStyle w:val="4"/>
        <w:numPr>
          <w:ilvl w:val="0"/>
          <w:numId w:val="0"/>
        </w:numPr>
        <w:spacing w:after="0"/>
        <w:ind w:firstLine="709"/>
        <w:rPr>
          <w:rFonts w:ascii="Times New Roman" w:hAnsi="Times New Roman"/>
          <w:sz w:val="24"/>
          <w:szCs w:val="24"/>
        </w:rPr>
      </w:pPr>
    </w:p>
    <w:p w:rsidR="00EC3A59" w:rsidRPr="00D93EF2" w:rsidRDefault="00EC3A59" w:rsidP="00FD6884">
      <w:pPr>
        <w:numPr>
          <w:ilvl w:val="0"/>
          <w:numId w:val="8"/>
        </w:numPr>
        <w:tabs>
          <w:tab w:val="left" w:pos="426"/>
        </w:tabs>
        <w:ind w:left="0" w:firstLine="0"/>
        <w:jc w:val="center"/>
        <w:rPr>
          <w:b/>
          <w:bCs/>
        </w:rPr>
      </w:pPr>
      <w:r w:rsidRPr="00D93EF2">
        <w:rPr>
          <w:b/>
          <w:bCs/>
        </w:rPr>
        <w:t>КОНФИДЕНЦИАЛЬНОСТЬ</w:t>
      </w:r>
    </w:p>
    <w:p w:rsidR="00EC3A59" w:rsidRPr="00D93EF2" w:rsidRDefault="00EC3A59" w:rsidP="00AF0689">
      <w:pPr>
        <w:pStyle w:val="a7"/>
        <w:tabs>
          <w:tab w:val="right" w:pos="0"/>
        </w:tabs>
        <w:ind w:firstLine="709"/>
        <w:rPr>
          <w:sz w:val="24"/>
          <w:szCs w:val="24"/>
        </w:rPr>
      </w:pPr>
      <w:r w:rsidRPr="00D93EF2">
        <w:rPr>
          <w:sz w:val="24"/>
          <w:szCs w:val="24"/>
          <w:lang w:val="ru-RU"/>
        </w:rPr>
        <w:t>2</w:t>
      </w:r>
      <w:r w:rsidR="00934020" w:rsidRPr="00D93EF2">
        <w:rPr>
          <w:sz w:val="24"/>
          <w:szCs w:val="24"/>
          <w:lang w:val="ru-RU"/>
        </w:rPr>
        <w:t>1</w:t>
      </w:r>
      <w:r w:rsidRPr="00D93EF2">
        <w:rPr>
          <w:sz w:val="24"/>
          <w:szCs w:val="24"/>
          <w:lang w:val="ru-RU"/>
        </w:rPr>
        <w:t xml:space="preserve">.1. </w:t>
      </w:r>
      <w:r w:rsidRPr="00D93EF2">
        <w:rPr>
          <w:sz w:val="24"/>
          <w:szCs w:val="24"/>
        </w:rPr>
        <w:t>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4970E7" w:rsidRPr="00D93EF2" w:rsidRDefault="004970E7" w:rsidP="00AF0689">
      <w:pPr>
        <w:pStyle w:val="a7"/>
        <w:tabs>
          <w:tab w:val="right" w:pos="0"/>
        </w:tabs>
        <w:ind w:firstLine="709"/>
        <w:rPr>
          <w:sz w:val="24"/>
          <w:szCs w:val="24"/>
        </w:rPr>
      </w:pPr>
    </w:p>
    <w:p w:rsidR="008E353F" w:rsidRPr="00D93EF2" w:rsidRDefault="006D7AF7" w:rsidP="00A5675C">
      <w:pPr>
        <w:jc w:val="center"/>
        <w:rPr>
          <w:b/>
          <w:bCs/>
        </w:rPr>
      </w:pPr>
      <w:r w:rsidRPr="00D93EF2">
        <w:rPr>
          <w:b/>
          <w:bCs/>
        </w:rPr>
        <w:t>2</w:t>
      </w:r>
      <w:r w:rsidR="00934020" w:rsidRPr="00D93EF2">
        <w:rPr>
          <w:b/>
          <w:bCs/>
        </w:rPr>
        <w:t>2</w:t>
      </w:r>
      <w:r w:rsidR="00D310E7" w:rsidRPr="00D93EF2">
        <w:rPr>
          <w:b/>
          <w:bCs/>
        </w:rPr>
        <w:t>.</w:t>
      </w:r>
      <w:r w:rsidR="00FD6884" w:rsidRPr="009176C9">
        <w:rPr>
          <w:b/>
          <w:bCs/>
        </w:rPr>
        <w:t xml:space="preserve"> </w:t>
      </w:r>
      <w:r w:rsidR="008E353F" w:rsidRPr="00D93EF2">
        <w:rPr>
          <w:b/>
          <w:bCs/>
        </w:rPr>
        <w:t>ТОЛКОВАНИЕ</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8E353F" w:rsidRPr="00D93EF2" w:rsidRDefault="008E353F" w:rsidP="00AF0689">
      <w:pPr>
        <w:widowControl w:val="0"/>
        <w:autoSpaceDE w:val="0"/>
        <w:autoSpaceDN w:val="0"/>
        <w:adjustRightInd w:val="0"/>
        <w:ind w:firstLine="709"/>
        <w:jc w:val="both"/>
      </w:pPr>
      <w:r w:rsidRPr="00D93EF2">
        <w:t>2</w:t>
      </w:r>
      <w:r w:rsidR="00934020" w:rsidRPr="00D93EF2">
        <w:t>2</w:t>
      </w:r>
      <w:r w:rsidRPr="00D93EF2">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30614D" w:rsidRPr="00D93EF2" w:rsidRDefault="008E353F" w:rsidP="00AF0689">
      <w:pPr>
        <w:widowControl w:val="0"/>
        <w:ind w:firstLine="709"/>
        <w:jc w:val="both"/>
      </w:pPr>
      <w:r w:rsidRPr="00D93EF2">
        <w:t>2</w:t>
      </w:r>
      <w:r w:rsidR="00934020" w:rsidRPr="00D93EF2">
        <w:t>2</w:t>
      </w:r>
      <w:r w:rsidRPr="00D93EF2">
        <w:t xml:space="preserve">.3. </w:t>
      </w:r>
      <w:r w:rsidR="0030614D" w:rsidRPr="00D93EF2">
        <w:t>При реализации условий договора (при противоречиях, невключении в договор необходимых положений и пр.) соблюдается следующая иерархия документов:</w:t>
      </w:r>
    </w:p>
    <w:p w:rsidR="0030614D" w:rsidRPr="00D93EF2" w:rsidRDefault="0030614D" w:rsidP="00AF0689">
      <w:pPr>
        <w:widowControl w:val="0"/>
        <w:tabs>
          <w:tab w:val="left" w:pos="720"/>
        </w:tabs>
        <w:ind w:firstLine="709"/>
        <w:jc w:val="both"/>
      </w:pPr>
      <w:r w:rsidRPr="00D93EF2">
        <w:tab/>
        <w:t>- настоящий Договор;</w:t>
      </w:r>
    </w:p>
    <w:p w:rsidR="0030614D" w:rsidRPr="00D93EF2" w:rsidRDefault="0030614D" w:rsidP="00AF0689">
      <w:pPr>
        <w:tabs>
          <w:tab w:val="left" w:pos="720"/>
        </w:tabs>
        <w:ind w:firstLine="709"/>
        <w:jc w:val="both"/>
      </w:pPr>
      <w:r w:rsidRPr="00D93EF2">
        <w:tab/>
        <w:t>- протокол о результатах закупки;</w:t>
      </w:r>
    </w:p>
    <w:p w:rsidR="0030614D" w:rsidRPr="00D93EF2" w:rsidRDefault="0030614D" w:rsidP="00AF0689">
      <w:pPr>
        <w:tabs>
          <w:tab w:val="left" w:pos="720"/>
        </w:tabs>
        <w:ind w:firstLine="709"/>
        <w:jc w:val="both"/>
      </w:pPr>
      <w:r w:rsidRPr="00D93EF2">
        <w:tab/>
        <w:t>- извещение о проведении закупочных процедур и настоящая закупочная документация со всеми дополнениями и разъяснениями;</w:t>
      </w:r>
    </w:p>
    <w:p w:rsidR="0030614D" w:rsidRPr="00D93EF2" w:rsidRDefault="0030614D" w:rsidP="00AF0689">
      <w:pPr>
        <w:tabs>
          <w:tab w:val="left" w:pos="720"/>
        </w:tabs>
        <w:ind w:firstLine="709"/>
        <w:jc w:val="both"/>
      </w:pPr>
      <w:r w:rsidRPr="00D93EF2">
        <w:tab/>
        <w:t>- предложение Подрядчика со всеми дополнениями и разъяснениями;</w:t>
      </w:r>
    </w:p>
    <w:p w:rsidR="0030614D" w:rsidRPr="00D93EF2" w:rsidRDefault="0030614D" w:rsidP="00AF0689">
      <w:pPr>
        <w:widowControl w:val="0"/>
        <w:tabs>
          <w:tab w:val="left" w:pos="720"/>
        </w:tabs>
        <w:ind w:firstLine="709"/>
        <w:jc w:val="both"/>
      </w:pPr>
      <w:r w:rsidRPr="00D93EF2">
        <w:tab/>
        <w:t>- 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111240" w:rsidRPr="00D93EF2" w:rsidRDefault="00111240" w:rsidP="00AF0689">
      <w:pPr>
        <w:widowControl w:val="0"/>
        <w:tabs>
          <w:tab w:val="left" w:pos="720"/>
        </w:tabs>
        <w:ind w:firstLine="709"/>
        <w:jc w:val="both"/>
      </w:pPr>
    </w:p>
    <w:p w:rsidR="008E353F" w:rsidRPr="00D93EF2" w:rsidRDefault="008E353F" w:rsidP="009D16CD">
      <w:pPr>
        <w:numPr>
          <w:ilvl w:val="0"/>
          <w:numId w:val="85"/>
        </w:numPr>
        <w:tabs>
          <w:tab w:val="left" w:pos="426"/>
        </w:tabs>
        <w:jc w:val="center"/>
        <w:rPr>
          <w:b/>
          <w:bCs/>
        </w:rPr>
      </w:pPr>
      <w:r w:rsidRPr="00D93EF2">
        <w:rPr>
          <w:b/>
          <w:bCs/>
        </w:rPr>
        <w:t>ЗАКЛЮЧИТЕЛЬНЫЕ ПОЛОЖЕНИЯ</w:t>
      </w:r>
    </w:p>
    <w:p w:rsidR="00EC3A59" w:rsidRPr="00D93EF2" w:rsidRDefault="00934020" w:rsidP="00AF0689">
      <w:pPr>
        <w:shd w:val="clear" w:color="auto" w:fill="FFFFFF"/>
        <w:ind w:firstLine="709"/>
        <w:jc w:val="both"/>
        <w:rPr>
          <w:bCs/>
        </w:rPr>
      </w:pPr>
      <w:r w:rsidRPr="00D93EF2">
        <w:rPr>
          <w:bCs/>
        </w:rPr>
        <w:t>23</w:t>
      </w:r>
      <w:r w:rsidR="00EC3A59" w:rsidRPr="00D93EF2">
        <w:rPr>
          <w:bCs/>
        </w:rPr>
        <w:t xml:space="preserve">.1. Настоящий Договор вступает в силу с даты его подписания и действует до полного исполнения Сторонами всех обязательств по нему. </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.2. Настоящий Договор со всеми его дополнительными соглашениями и приложениями представляет собой единое соглашение между Покупателем и Продавцом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.4.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.5.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.6 Вопросы, не урегулированные настоящим Договором, регламентируются нормами законодательства Российской Федерации.</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.7. Все указанные в настоящем Договоре приложения являются его неотъемлемой частью.</w:t>
      </w:r>
    </w:p>
    <w:p w:rsidR="00EC3A59" w:rsidRPr="00D93EF2" w:rsidRDefault="00EC3A59" w:rsidP="00AF0689">
      <w:pPr>
        <w:shd w:val="clear" w:color="auto" w:fill="FFFFFF"/>
        <w:ind w:firstLine="709"/>
        <w:jc w:val="both"/>
        <w:rPr>
          <w:bCs/>
        </w:rPr>
      </w:pPr>
      <w:r w:rsidRPr="00D93EF2">
        <w:rPr>
          <w:bCs/>
        </w:rPr>
        <w:t>2</w:t>
      </w:r>
      <w:r w:rsidR="00934020" w:rsidRPr="00D93EF2">
        <w:rPr>
          <w:bCs/>
        </w:rPr>
        <w:t>3</w:t>
      </w:r>
      <w:r w:rsidRPr="00D93EF2">
        <w:rPr>
          <w:bCs/>
        </w:rPr>
        <w:t>.8. Договор составлен на русском языке в 2 (двух) экземплярах, имеющих равную юридическую силу, по одному для каждой из Сторон.</w:t>
      </w:r>
    </w:p>
    <w:p w:rsidR="00C01627" w:rsidRPr="00D93EF2" w:rsidRDefault="00EC3A59" w:rsidP="00AF0689">
      <w:pPr>
        <w:shd w:val="clear" w:color="auto" w:fill="FFFFFF"/>
        <w:ind w:firstLine="709"/>
        <w:jc w:val="both"/>
        <w:rPr>
          <w:bCs/>
        </w:rPr>
      </w:pPr>
      <w:r w:rsidRPr="00D93EF2">
        <w:rPr>
          <w:bCs/>
        </w:rPr>
        <w:lastRenderedPageBreak/>
        <w:t>2</w:t>
      </w:r>
      <w:r w:rsidR="00934020" w:rsidRPr="00D93EF2">
        <w:rPr>
          <w:bCs/>
        </w:rPr>
        <w:t>3</w:t>
      </w:r>
      <w:r w:rsidRPr="00D93EF2">
        <w:rPr>
          <w:bCs/>
        </w:rPr>
        <w:t>.9. Уступка права требования по настоящему договору может быть произведена Подрядчиком исключительно после предварительного письменного согласования уступки права требования Заказчиком.</w:t>
      </w:r>
    </w:p>
    <w:p w:rsidR="00C752E1" w:rsidRPr="00D93EF2" w:rsidRDefault="00C752E1" w:rsidP="00AF0689">
      <w:pPr>
        <w:shd w:val="clear" w:color="auto" w:fill="FFFFFF"/>
        <w:ind w:firstLine="709"/>
        <w:jc w:val="both"/>
      </w:pPr>
    </w:p>
    <w:p w:rsidR="006D7AF7" w:rsidRPr="00D93EF2" w:rsidRDefault="006D7AF7" w:rsidP="00AF0689">
      <w:pPr>
        <w:tabs>
          <w:tab w:val="left" w:pos="567"/>
          <w:tab w:val="left" w:pos="851"/>
          <w:tab w:val="left" w:pos="1418"/>
        </w:tabs>
        <w:ind w:firstLine="709"/>
        <w:contextualSpacing/>
        <w:jc w:val="both"/>
        <w:rPr>
          <w:sz w:val="6"/>
          <w:szCs w:val="6"/>
        </w:rPr>
      </w:pPr>
    </w:p>
    <w:p w:rsidR="008E353F" w:rsidRPr="00D93EF2" w:rsidRDefault="008E353F" w:rsidP="009D16CD">
      <w:pPr>
        <w:numPr>
          <w:ilvl w:val="0"/>
          <w:numId w:val="85"/>
        </w:numPr>
        <w:tabs>
          <w:tab w:val="left" w:pos="426"/>
        </w:tabs>
        <w:ind w:left="0" w:firstLine="0"/>
        <w:jc w:val="center"/>
        <w:rPr>
          <w:b/>
          <w:bCs/>
        </w:rPr>
      </w:pPr>
      <w:r w:rsidRPr="00D93EF2">
        <w:rPr>
          <w:b/>
          <w:bCs/>
        </w:rPr>
        <w:t>ПЕРЕЧЕНЬ ДОКУМЕНТОВ, ПРИЛАГАЕМЫХ К НАСТОЯЩЕМУ ДОГОВОРУ</w:t>
      </w:r>
    </w:p>
    <w:p w:rsidR="00F6794E" w:rsidRPr="00D93EF2" w:rsidRDefault="004970E7" w:rsidP="00AF0689">
      <w:pPr>
        <w:pStyle w:val="aff2"/>
        <w:ind w:firstLine="709"/>
        <w:jc w:val="both"/>
        <w:rPr>
          <w:rFonts w:ascii="Times New Roman" w:hAnsi="Times New Roman"/>
          <w:sz w:val="24"/>
          <w:szCs w:val="24"/>
        </w:rPr>
      </w:pPr>
      <w:r w:rsidRPr="00D93EF2">
        <w:rPr>
          <w:rFonts w:ascii="Times New Roman" w:hAnsi="Times New Roman"/>
          <w:sz w:val="24"/>
          <w:szCs w:val="24"/>
        </w:rPr>
        <w:t>Приложения к настоящему Договору:</w:t>
      </w:r>
    </w:p>
    <w:p w:rsidR="003918FB" w:rsidRPr="00D93EF2" w:rsidRDefault="00F6794E" w:rsidP="00AF0689">
      <w:pPr>
        <w:shd w:val="clear" w:color="auto" w:fill="FFFFFF"/>
        <w:ind w:left="720"/>
        <w:rPr>
          <w:color w:val="000000"/>
        </w:rPr>
      </w:pPr>
      <w:r w:rsidRPr="00D93EF2">
        <w:rPr>
          <w:color w:val="000000"/>
        </w:rPr>
        <w:t xml:space="preserve">1. </w:t>
      </w:r>
      <w:r w:rsidR="003918FB" w:rsidRPr="00D93EF2">
        <w:rPr>
          <w:color w:val="000000"/>
        </w:rPr>
        <w:t>Сводная таблица стоимости поставок, работ, услуг (Приложение №1).</w:t>
      </w:r>
    </w:p>
    <w:p w:rsidR="003918FB" w:rsidRPr="00D93EF2" w:rsidRDefault="003918FB" w:rsidP="00AF0689">
      <w:pPr>
        <w:shd w:val="clear" w:color="auto" w:fill="FFFFFF"/>
        <w:ind w:firstLine="709"/>
        <w:rPr>
          <w:color w:val="000000"/>
        </w:rPr>
      </w:pPr>
      <w:r w:rsidRPr="00D93EF2">
        <w:rPr>
          <w:color w:val="000000"/>
        </w:rPr>
        <w:t xml:space="preserve">2. График </w:t>
      </w:r>
      <w:r w:rsidRPr="00D93EF2">
        <w:rPr>
          <w:bCs/>
          <w:color w:val="000000"/>
        </w:rPr>
        <w:t>финансирования</w:t>
      </w:r>
      <w:r w:rsidRPr="00D93EF2">
        <w:rPr>
          <w:color w:val="000000"/>
        </w:rPr>
        <w:t xml:space="preserve"> поставок, работ, услуг и освоения капитальных вложений   (Приложение №2).</w:t>
      </w:r>
    </w:p>
    <w:p w:rsidR="003918FB" w:rsidRPr="00D93EF2" w:rsidRDefault="003918FB" w:rsidP="00AF0689">
      <w:pPr>
        <w:shd w:val="clear" w:color="auto" w:fill="FFFFFF"/>
        <w:ind w:firstLine="709"/>
        <w:rPr>
          <w:color w:val="000000"/>
        </w:rPr>
      </w:pPr>
      <w:r w:rsidRPr="00D93EF2">
        <w:rPr>
          <w:color w:val="000000"/>
        </w:rPr>
        <w:t>3. Календарный план (Приложение №3).</w:t>
      </w:r>
    </w:p>
    <w:p w:rsidR="003918FB" w:rsidRPr="00D93EF2" w:rsidRDefault="003918FB" w:rsidP="00AF0689">
      <w:pPr>
        <w:shd w:val="clear" w:color="auto" w:fill="FFFFFF"/>
        <w:ind w:firstLine="709"/>
        <w:rPr>
          <w:color w:val="000000"/>
        </w:rPr>
      </w:pPr>
      <w:r w:rsidRPr="00D93EF2">
        <w:rPr>
          <w:color w:val="000000"/>
        </w:rPr>
        <w:t xml:space="preserve">4. </w:t>
      </w:r>
      <w:r w:rsidRPr="00D93EF2">
        <w:rPr>
          <w:color w:val="000000"/>
          <w:spacing w:val="-6"/>
        </w:rPr>
        <w:t>Сводная ведомость и сроки поставки основного электрооборудования (Приложение №4).</w:t>
      </w:r>
    </w:p>
    <w:p w:rsidR="003918FB" w:rsidRPr="00D93EF2" w:rsidRDefault="003918FB" w:rsidP="00AF0689">
      <w:pPr>
        <w:shd w:val="clear" w:color="auto" w:fill="FFFFFF"/>
        <w:ind w:firstLine="709"/>
        <w:rPr>
          <w:color w:val="000000"/>
        </w:rPr>
      </w:pPr>
      <w:r w:rsidRPr="00D93EF2">
        <w:rPr>
          <w:color w:val="000000"/>
        </w:rPr>
        <w:t>5. Список субподрядных организаций (Приложение №5).</w:t>
      </w:r>
    </w:p>
    <w:p w:rsidR="003918FB" w:rsidRPr="00D93EF2" w:rsidRDefault="00A5675C" w:rsidP="00AF0689">
      <w:pPr>
        <w:shd w:val="clear" w:color="auto" w:fill="FFFFFF"/>
        <w:ind w:firstLine="709"/>
        <w:rPr>
          <w:color w:val="000000"/>
        </w:rPr>
      </w:pPr>
      <w:r w:rsidRPr="00D93EF2">
        <w:rPr>
          <w:color w:val="000000"/>
        </w:rPr>
        <w:t>6</w:t>
      </w:r>
      <w:r w:rsidR="003918FB" w:rsidRPr="00D93EF2">
        <w:rPr>
          <w:color w:val="000000"/>
        </w:rPr>
        <w:t>. Техническое задание (Приложение №</w:t>
      </w:r>
      <w:r w:rsidRPr="00D93EF2">
        <w:rPr>
          <w:color w:val="000000"/>
        </w:rPr>
        <w:t>6</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7</w:t>
      </w:r>
      <w:r w:rsidR="003918FB" w:rsidRPr="00D93EF2">
        <w:rPr>
          <w:color w:val="000000"/>
        </w:rPr>
        <w:t>. Исходные данные на проектирование (Приложение №</w:t>
      </w:r>
      <w:r w:rsidRPr="00D93EF2">
        <w:rPr>
          <w:color w:val="000000"/>
        </w:rPr>
        <w:t>7</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8</w:t>
      </w:r>
      <w:r w:rsidR="003918FB" w:rsidRPr="00D93EF2">
        <w:rPr>
          <w:color w:val="000000"/>
        </w:rPr>
        <w:t>. Техниче</w:t>
      </w:r>
      <w:r w:rsidRPr="00D93EF2">
        <w:rPr>
          <w:color w:val="000000"/>
        </w:rPr>
        <w:t>ская документация (Приложение №8</w:t>
      </w:r>
      <w:r w:rsidR="003918FB" w:rsidRPr="00D93EF2">
        <w:rPr>
          <w:color w:val="000000"/>
        </w:rPr>
        <w:t>).</w:t>
      </w:r>
    </w:p>
    <w:p w:rsidR="00D03178" w:rsidRPr="00D93EF2" w:rsidRDefault="00A5675C" w:rsidP="00AF0689">
      <w:pPr>
        <w:shd w:val="clear" w:color="auto" w:fill="FFFFFF"/>
        <w:ind w:firstLine="709"/>
        <w:rPr>
          <w:color w:val="000000"/>
        </w:rPr>
      </w:pPr>
      <w:r w:rsidRPr="00D93EF2">
        <w:rPr>
          <w:color w:val="000000"/>
        </w:rPr>
        <w:t>9</w:t>
      </w:r>
      <w:r w:rsidR="003918FB" w:rsidRPr="00D93EF2">
        <w:rPr>
          <w:color w:val="000000"/>
        </w:rPr>
        <w:t xml:space="preserve">. Формат предоставления информации (Приложение № </w:t>
      </w:r>
      <w:r w:rsidRPr="00D93EF2">
        <w:rPr>
          <w:color w:val="000000"/>
        </w:rPr>
        <w:t>9</w:t>
      </w:r>
      <w:r w:rsidR="003918FB" w:rsidRPr="00D93EF2">
        <w:rPr>
          <w:color w:val="000000"/>
        </w:rPr>
        <w:t>).</w:t>
      </w:r>
    </w:p>
    <w:p w:rsidR="003918FB" w:rsidRPr="00D93EF2" w:rsidRDefault="00860CF2" w:rsidP="00AF0689">
      <w:pPr>
        <w:shd w:val="clear" w:color="auto" w:fill="FFFFFF"/>
        <w:tabs>
          <w:tab w:val="left" w:pos="1134"/>
        </w:tabs>
        <w:ind w:firstLine="709"/>
        <w:jc w:val="both"/>
        <w:rPr>
          <w:color w:val="000000"/>
        </w:rPr>
      </w:pPr>
      <w:r w:rsidRPr="00D93EF2">
        <w:rPr>
          <w:color w:val="000000"/>
        </w:rPr>
        <w:t>1</w:t>
      </w:r>
      <w:r w:rsidR="00A5675C" w:rsidRPr="00D93EF2">
        <w:rPr>
          <w:color w:val="000000"/>
        </w:rPr>
        <w:t>0</w:t>
      </w:r>
      <w:r w:rsidR="00603F85" w:rsidRPr="00D93EF2">
        <w:rPr>
          <w:color w:val="000000"/>
        </w:rPr>
        <w:t>.</w:t>
      </w:r>
      <w:r w:rsidR="00603F85" w:rsidRPr="00D93EF2">
        <w:rPr>
          <w:color w:val="000000"/>
        </w:rPr>
        <w:tab/>
      </w:r>
      <w:r w:rsidR="003918FB" w:rsidRPr="00D93EF2">
        <w:rPr>
          <w:color w:val="000000"/>
          <w:spacing w:val="-6"/>
        </w:rPr>
        <w:t>Форма письменного согласия собственников/бенефициаров, являющихся физическими лицами, на обработку и передачу персональных данных в адрес Заказчика (Приложение № 1</w:t>
      </w:r>
      <w:r w:rsidR="00A5675C" w:rsidRPr="00D93EF2">
        <w:rPr>
          <w:color w:val="000000"/>
          <w:spacing w:val="-6"/>
        </w:rPr>
        <w:t>0</w:t>
      </w:r>
      <w:r w:rsidR="003918FB" w:rsidRPr="00D93EF2">
        <w:rPr>
          <w:color w:val="000000"/>
          <w:spacing w:val="-6"/>
        </w:rPr>
        <w:t>).</w:t>
      </w:r>
    </w:p>
    <w:p w:rsidR="003918FB" w:rsidRPr="00D93EF2" w:rsidRDefault="00A5675C" w:rsidP="00AF0689">
      <w:pPr>
        <w:shd w:val="clear" w:color="auto" w:fill="FFFFFF"/>
        <w:ind w:firstLine="709"/>
        <w:rPr>
          <w:color w:val="000000"/>
        </w:rPr>
      </w:pPr>
      <w:r w:rsidRPr="00D93EF2">
        <w:rPr>
          <w:color w:val="000000"/>
        </w:rPr>
        <w:t>11</w:t>
      </w:r>
      <w:r w:rsidR="003918FB" w:rsidRPr="00D93EF2">
        <w:rPr>
          <w:color w:val="000000"/>
        </w:rPr>
        <w:t>. Проектно-сметная документация (Приложение №1</w:t>
      </w:r>
      <w:r w:rsidRPr="00D93EF2">
        <w:rPr>
          <w:color w:val="000000"/>
        </w:rPr>
        <w:t>1</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12</w:t>
      </w:r>
      <w:r w:rsidR="003918FB" w:rsidRPr="00D93EF2">
        <w:rPr>
          <w:color w:val="000000"/>
        </w:rPr>
        <w:t>. Форма Акта приемки законченного строительством объекта приемочной комиссией (Приложение № 1</w:t>
      </w:r>
      <w:r w:rsidRPr="00D93EF2">
        <w:rPr>
          <w:color w:val="000000"/>
        </w:rPr>
        <w:t>2</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13</w:t>
      </w:r>
      <w:r w:rsidR="003918FB" w:rsidRPr="00D93EF2">
        <w:rPr>
          <w:color w:val="000000"/>
        </w:rPr>
        <w:t>. Форма Акта приемки законченного строительством объекта (Приложение №1</w:t>
      </w:r>
      <w:r w:rsidRPr="00D93EF2">
        <w:rPr>
          <w:color w:val="000000"/>
        </w:rPr>
        <w:t>3</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14</w:t>
      </w:r>
      <w:r w:rsidR="003918FB" w:rsidRPr="00D93EF2">
        <w:rPr>
          <w:color w:val="000000"/>
        </w:rPr>
        <w:t xml:space="preserve">. Форма </w:t>
      </w:r>
      <w:r w:rsidR="000E1E6F" w:rsidRPr="00D93EF2">
        <w:t>Акта</w:t>
      </w:r>
      <w:r w:rsidR="003918FB" w:rsidRPr="00D93EF2">
        <w:t xml:space="preserve"> </w:t>
      </w:r>
      <w:r w:rsidR="002F280F" w:rsidRPr="00D93EF2">
        <w:t>приема-передачи</w:t>
      </w:r>
      <w:r w:rsidR="003918FB" w:rsidRPr="00D93EF2">
        <w:t xml:space="preserve"> выполненных работ</w:t>
      </w:r>
      <w:r w:rsidR="003918FB" w:rsidRPr="00D93EF2">
        <w:rPr>
          <w:color w:val="000000"/>
        </w:rPr>
        <w:t xml:space="preserve"> (Приложение № 1</w:t>
      </w:r>
      <w:r w:rsidRPr="00D93EF2">
        <w:rPr>
          <w:color w:val="000000"/>
        </w:rPr>
        <w:t>4</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15</w:t>
      </w:r>
      <w:r w:rsidR="003918FB" w:rsidRPr="00D93EF2">
        <w:rPr>
          <w:color w:val="000000"/>
        </w:rPr>
        <w:t xml:space="preserve">. Форма </w:t>
      </w:r>
      <w:r w:rsidR="000E1E6F" w:rsidRPr="00D93EF2">
        <w:t>Акта</w:t>
      </w:r>
      <w:r w:rsidR="003918FB" w:rsidRPr="00D93EF2">
        <w:t xml:space="preserve"> приемки </w:t>
      </w:r>
      <w:r w:rsidR="003918FB" w:rsidRPr="00D93EF2">
        <w:rPr>
          <w:color w:val="000000"/>
        </w:rPr>
        <w:t>оборудования (Приложение № 1</w:t>
      </w:r>
      <w:r w:rsidRPr="00D93EF2">
        <w:rPr>
          <w:color w:val="000000"/>
        </w:rPr>
        <w:t>5</w:t>
      </w:r>
      <w:r w:rsidR="003918FB" w:rsidRPr="00D93EF2">
        <w:rPr>
          <w:color w:val="000000"/>
        </w:rPr>
        <w:t>);</w:t>
      </w:r>
    </w:p>
    <w:p w:rsidR="003918FB" w:rsidRPr="00D93EF2" w:rsidRDefault="00A5675C" w:rsidP="00AF0689">
      <w:pPr>
        <w:shd w:val="clear" w:color="auto" w:fill="FFFFFF"/>
        <w:ind w:firstLine="709"/>
        <w:rPr>
          <w:color w:val="000000"/>
        </w:rPr>
      </w:pPr>
      <w:r w:rsidRPr="00D93EF2">
        <w:rPr>
          <w:color w:val="000000"/>
        </w:rPr>
        <w:t>16</w:t>
      </w:r>
      <w:r w:rsidR="003918FB" w:rsidRPr="00D93EF2">
        <w:rPr>
          <w:color w:val="000000"/>
        </w:rPr>
        <w:t>. Форма Акта о приемке-передаче оборуд</w:t>
      </w:r>
      <w:r w:rsidR="00860CF2" w:rsidRPr="00D93EF2">
        <w:rPr>
          <w:color w:val="000000"/>
        </w:rPr>
        <w:t>ования в монтаж (Приложение № 1</w:t>
      </w:r>
      <w:r w:rsidRPr="00D93EF2">
        <w:rPr>
          <w:color w:val="000000"/>
        </w:rPr>
        <w:t>6</w:t>
      </w:r>
      <w:r w:rsidR="003918FB" w:rsidRPr="00D93EF2">
        <w:rPr>
          <w:color w:val="000000"/>
        </w:rPr>
        <w:t>);</w:t>
      </w:r>
    </w:p>
    <w:p w:rsidR="000829CF" w:rsidRPr="00D93EF2" w:rsidRDefault="00A5675C" w:rsidP="00AF0689">
      <w:pPr>
        <w:shd w:val="clear" w:color="auto" w:fill="FFFFFF"/>
        <w:ind w:firstLine="709"/>
        <w:rPr>
          <w:color w:val="000000"/>
        </w:rPr>
      </w:pPr>
      <w:r w:rsidRPr="00D93EF2">
        <w:rPr>
          <w:color w:val="000000"/>
        </w:rPr>
        <w:t>17</w:t>
      </w:r>
      <w:r w:rsidR="003918FB" w:rsidRPr="00D93EF2">
        <w:rPr>
          <w:color w:val="000000"/>
        </w:rPr>
        <w:t>. Форма справки о стоимости выполненных р</w:t>
      </w:r>
      <w:r w:rsidR="004F48AC" w:rsidRPr="00D93EF2">
        <w:rPr>
          <w:color w:val="000000"/>
        </w:rPr>
        <w:t>абот и затрат (приложение №</w:t>
      </w:r>
      <w:r w:rsidR="00860CF2" w:rsidRPr="00D93EF2">
        <w:rPr>
          <w:color w:val="000000"/>
        </w:rPr>
        <w:t xml:space="preserve"> 1</w:t>
      </w:r>
      <w:r w:rsidRPr="00D93EF2">
        <w:rPr>
          <w:color w:val="000000"/>
        </w:rPr>
        <w:t>7</w:t>
      </w:r>
      <w:r w:rsidR="004F48AC" w:rsidRPr="00D93EF2">
        <w:rPr>
          <w:color w:val="000000"/>
        </w:rPr>
        <w:t>);</w:t>
      </w:r>
    </w:p>
    <w:p w:rsidR="004F48AC" w:rsidRPr="00D93EF2" w:rsidRDefault="00A5675C" w:rsidP="00AF0689">
      <w:pPr>
        <w:shd w:val="clear" w:color="auto" w:fill="FFFFFF"/>
        <w:ind w:firstLine="709"/>
        <w:rPr>
          <w:color w:val="000000"/>
        </w:rPr>
      </w:pPr>
      <w:r w:rsidRPr="00D93EF2">
        <w:rPr>
          <w:color w:val="000000"/>
        </w:rPr>
        <w:t>18</w:t>
      </w:r>
      <w:r w:rsidR="004F48AC" w:rsidRPr="00D93EF2">
        <w:rPr>
          <w:color w:val="000000"/>
        </w:rPr>
        <w:t>. Форма договора комбинированного страхования строительно-монтажных рисков</w:t>
      </w:r>
      <w:r w:rsidR="00860CF2" w:rsidRPr="00D93EF2">
        <w:rPr>
          <w:color w:val="000000"/>
        </w:rPr>
        <w:t xml:space="preserve"> (Приложение № 1</w:t>
      </w:r>
      <w:r w:rsidRPr="00D93EF2">
        <w:rPr>
          <w:color w:val="000000"/>
        </w:rPr>
        <w:t>8</w:t>
      </w:r>
      <w:r w:rsidR="004F48AC" w:rsidRPr="00D93EF2">
        <w:rPr>
          <w:color w:val="000000"/>
        </w:rPr>
        <w:t>);</w:t>
      </w:r>
    </w:p>
    <w:p w:rsidR="00E52CA2" w:rsidRPr="00D93EF2" w:rsidRDefault="00A5675C" w:rsidP="00AF0689">
      <w:pPr>
        <w:widowControl w:val="0"/>
        <w:shd w:val="clear" w:color="auto" w:fill="FFFFFF"/>
        <w:tabs>
          <w:tab w:val="left" w:pos="9923"/>
        </w:tabs>
        <w:autoSpaceDE w:val="0"/>
        <w:autoSpaceDN w:val="0"/>
        <w:adjustRightInd w:val="0"/>
        <w:ind w:firstLine="709"/>
        <w:jc w:val="both"/>
        <w:rPr>
          <w:snapToGrid w:val="0"/>
          <w:color w:val="000000"/>
        </w:rPr>
      </w:pPr>
      <w:r w:rsidRPr="00D93EF2">
        <w:t>19</w:t>
      </w:r>
      <w:r w:rsidR="00E52CA2" w:rsidRPr="00D93EF2">
        <w:t xml:space="preserve">. </w:t>
      </w:r>
      <w:r w:rsidR="00E52CA2" w:rsidRPr="00D93EF2">
        <w:rPr>
          <w:rFonts w:eastAsia="Calibri"/>
          <w:bCs/>
          <w:lang w:eastAsia="en-US"/>
        </w:rPr>
        <w:t xml:space="preserve">Антикоррупционная оговорка </w:t>
      </w:r>
      <w:r w:rsidR="00E52CA2" w:rsidRPr="00D93EF2">
        <w:rPr>
          <w:snapToGrid w:val="0"/>
          <w:color w:val="000000"/>
        </w:rPr>
        <w:t xml:space="preserve">(Приложение № </w:t>
      </w:r>
      <w:r w:rsidRPr="00D93EF2">
        <w:rPr>
          <w:snapToGrid w:val="0"/>
          <w:color w:val="000000"/>
        </w:rPr>
        <w:t>19</w:t>
      </w:r>
      <w:r w:rsidR="00E52CA2" w:rsidRPr="00D93EF2">
        <w:rPr>
          <w:snapToGrid w:val="0"/>
          <w:color w:val="000000"/>
        </w:rPr>
        <w:t>)</w:t>
      </w:r>
      <w:r w:rsidR="004F48AC" w:rsidRPr="00D93EF2">
        <w:rPr>
          <w:snapToGrid w:val="0"/>
          <w:color w:val="000000"/>
        </w:rPr>
        <w:t>.</w:t>
      </w:r>
    </w:p>
    <w:p w:rsidR="009612F5" w:rsidRPr="00D93EF2" w:rsidRDefault="009612F5" w:rsidP="00AF0689">
      <w:pPr>
        <w:widowControl w:val="0"/>
        <w:shd w:val="clear" w:color="auto" w:fill="FFFFFF"/>
        <w:tabs>
          <w:tab w:val="left" w:pos="9923"/>
        </w:tabs>
        <w:autoSpaceDE w:val="0"/>
        <w:autoSpaceDN w:val="0"/>
        <w:adjustRightInd w:val="0"/>
        <w:ind w:firstLine="709"/>
        <w:jc w:val="both"/>
        <w:rPr>
          <w:snapToGrid w:val="0"/>
          <w:color w:val="000000"/>
        </w:rPr>
      </w:pPr>
    </w:p>
    <w:p w:rsidR="006D7AF7" w:rsidRPr="00D93EF2" w:rsidRDefault="006D7AF7" w:rsidP="00E52CA2">
      <w:pPr>
        <w:widowControl w:val="0"/>
        <w:shd w:val="clear" w:color="auto" w:fill="FFFFFF"/>
        <w:tabs>
          <w:tab w:val="left" w:pos="9923"/>
        </w:tabs>
        <w:autoSpaceDE w:val="0"/>
        <w:autoSpaceDN w:val="0"/>
        <w:adjustRightInd w:val="0"/>
        <w:ind w:firstLine="709"/>
        <w:jc w:val="both"/>
        <w:rPr>
          <w:sz w:val="6"/>
          <w:szCs w:val="6"/>
        </w:rPr>
      </w:pPr>
    </w:p>
    <w:p w:rsidR="00507710" w:rsidRPr="00D93EF2" w:rsidRDefault="00507710" w:rsidP="00507710">
      <w:pPr>
        <w:shd w:val="clear" w:color="auto" w:fill="FFFFFF"/>
        <w:spacing w:before="14" w:after="14"/>
        <w:ind w:firstLine="720"/>
        <w:jc w:val="center"/>
        <w:rPr>
          <w:b/>
          <w:bCs/>
        </w:rPr>
      </w:pPr>
      <w:r w:rsidRPr="00D93EF2">
        <w:rPr>
          <w:b/>
          <w:bCs/>
        </w:rPr>
        <w:t>2</w:t>
      </w:r>
      <w:r w:rsidR="00934020" w:rsidRPr="00D93EF2">
        <w:rPr>
          <w:b/>
          <w:bCs/>
        </w:rPr>
        <w:t>5</w:t>
      </w:r>
      <w:r w:rsidRPr="00D93EF2">
        <w:rPr>
          <w:b/>
          <w:bCs/>
        </w:rPr>
        <w:t>. РЕКВИЗИТЫ И ПОДПИСИ СТОРОН:</w:t>
      </w:r>
    </w:p>
    <w:tbl>
      <w:tblPr>
        <w:tblW w:w="10173" w:type="dxa"/>
        <w:tblLook w:val="04A0" w:firstRow="1" w:lastRow="0" w:firstColumn="1" w:lastColumn="0" w:noHBand="0" w:noVBand="1"/>
      </w:tblPr>
      <w:tblGrid>
        <w:gridCol w:w="10008"/>
        <w:gridCol w:w="222"/>
      </w:tblGrid>
      <w:tr w:rsidR="00CD3023" w:rsidRPr="00D93EF2" w:rsidTr="00CD3023">
        <w:tc>
          <w:tcPr>
            <w:tcW w:w="4928" w:type="dxa"/>
          </w:tcPr>
          <w:tbl>
            <w:tblPr>
              <w:tblW w:w="9562" w:type="dxa"/>
              <w:tblLook w:val="01E0" w:firstRow="1" w:lastRow="1" w:firstColumn="1" w:lastColumn="1" w:noHBand="0" w:noVBand="0"/>
            </w:tblPr>
            <w:tblGrid>
              <w:gridCol w:w="5136"/>
              <w:gridCol w:w="4656"/>
            </w:tblGrid>
            <w:tr w:rsidR="009176C9" w:rsidTr="003C5A7B">
              <w:trPr>
                <w:trHeight w:val="288"/>
              </w:trPr>
              <w:tc>
                <w:tcPr>
                  <w:tcW w:w="4536" w:type="dxa"/>
                  <w:vAlign w:val="center"/>
                </w:tcPr>
                <w:p w:rsidR="009176C9" w:rsidRDefault="009176C9" w:rsidP="009176C9">
                  <w:pPr>
                    <w:widowControl w:val="0"/>
                    <w:autoSpaceDE w:val="0"/>
                    <w:autoSpaceDN w:val="0"/>
                    <w:adjustRightInd w:val="0"/>
                    <w:ind w:firstLine="720"/>
                    <w:jc w:val="center"/>
                    <w:rPr>
                      <w:b/>
                    </w:rPr>
                  </w:pPr>
                  <w:r>
                    <w:rPr>
                      <w:b/>
                    </w:rPr>
                    <w:t>ЗАКАЗЧИК:</w:t>
                  </w:r>
                </w:p>
                <w:p w:rsidR="009176C9" w:rsidRDefault="009176C9" w:rsidP="009176C9">
                  <w:pPr>
                    <w:widowControl w:val="0"/>
                    <w:autoSpaceDE w:val="0"/>
                    <w:autoSpaceDN w:val="0"/>
                    <w:adjustRightInd w:val="0"/>
                    <w:ind w:firstLine="720"/>
                    <w:jc w:val="both"/>
                  </w:pPr>
                </w:p>
              </w:tc>
              <w:tc>
                <w:tcPr>
                  <w:tcW w:w="5026" w:type="dxa"/>
                  <w:vAlign w:val="center"/>
                  <w:hideMark/>
                </w:tcPr>
                <w:p w:rsidR="009176C9" w:rsidRDefault="009176C9" w:rsidP="009176C9">
                  <w:pPr>
                    <w:widowControl w:val="0"/>
                    <w:autoSpaceDE w:val="0"/>
                    <w:autoSpaceDN w:val="0"/>
                    <w:adjustRightInd w:val="0"/>
                    <w:ind w:firstLine="720"/>
                    <w:jc w:val="both"/>
                    <w:rPr>
                      <w:b/>
                    </w:rPr>
                  </w:pPr>
                  <w:r>
                    <w:rPr>
                      <w:b/>
                    </w:rPr>
                    <w:t>ПОДРЯДЧИК:</w:t>
                  </w:r>
                </w:p>
              </w:tc>
            </w:tr>
            <w:tr w:rsidR="009176C9" w:rsidTr="003C5A7B">
              <w:trPr>
                <w:trHeight w:val="576"/>
              </w:trPr>
              <w:tc>
                <w:tcPr>
                  <w:tcW w:w="4536" w:type="dxa"/>
                  <w:hideMark/>
                </w:tcPr>
                <w:p w:rsidR="009176C9" w:rsidRDefault="009176C9" w:rsidP="009176C9">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176C9" w:rsidRDefault="009176C9" w:rsidP="009176C9">
                  <w:pPr>
                    <w:autoSpaceDE w:val="0"/>
                    <w:autoSpaceDN w:val="0"/>
                    <w:adjustRightInd w:val="0"/>
                    <w:rPr>
                      <w:b/>
                    </w:rPr>
                  </w:pPr>
                  <w:r w:rsidRPr="00EA34EB">
                    <w:rPr>
                      <w:b/>
                    </w:rPr>
                    <w:t>«</w:t>
                  </w:r>
                  <w:r>
                    <w:rPr>
                      <w:b/>
                    </w:rPr>
                    <w:t>Россети Центр</w:t>
                  </w:r>
                  <w:r w:rsidRPr="00EA34EB">
                    <w:rPr>
                      <w:b/>
                    </w:rPr>
                    <w:t>» - «Белгородэнерго»)</w:t>
                  </w:r>
                </w:p>
              </w:tc>
              <w:tc>
                <w:tcPr>
                  <w:tcW w:w="5026" w:type="dxa"/>
                  <w:hideMark/>
                </w:tcPr>
                <w:p w:rsidR="009176C9" w:rsidRDefault="009176C9" w:rsidP="009176C9">
                  <w:pPr>
                    <w:widowControl w:val="0"/>
                    <w:autoSpaceDE w:val="0"/>
                    <w:autoSpaceDN w:val="0"/>
                    <w:adjustRightInd w:val="0"/>
                    <w:ind w:firstLine="720"/>
                    <w:rPr>
                      <w:bCs/>
                      <w:color w:val="000000"/>
                      <w:spacing w:val="-2"/>
                    </w:rPr>
                  </w:pPr>
                  <w:r>
                    <w:rPr>
                      <w:bCs/>
                      <w:color w:val="000000"/>
                      <w:spacing w:val="-2"/>
                    </w:rPr>
                    <w:t>_____________________________</w:t>
                  </w:r>
                </w:p>
                <w:p w:rsidR="009176C9" w:rsidRDefault="009176C9" w:rsidP="009176C9">
                  <w:pPr>
                    <w:widowControl w:val="0"/>
                    <w:autoSpaceDE w:val="0"/>
                    <w:autoSpaceDN w:val="0"/>
                    <w:adjustRightInd w:val="0"/>
                    <w:ind w:firstLine="720"/>
                    <w:jc w:val="both"/>
                    <w:rPr>
                      <w:bCs/>
                      <w:i/>
                      <w:color w:val="000000"/>
                      <w:spacing w:val="-2"/>
                    </w:rPr>
                  </w:pPr>
                  <w:r>
                    <w:rPr>
                      <w:i/>
                    </w:rPr>
                    <w:t xml:space="preserve">             (наименование)</w:t>
                  </w:r>
                </w:p>
              </w:tc>
            </w:tr>
            <w:tr w:rsidR="009176C9" w:rsidTr="003C5A7B">
              <w:trPr>
                <w:trHeight w:val="592"/>
              </w:trPr>
              <w:tc>
                <w:tcPr>
                  <w:tcW w:w="453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_________________________________________</w:t>
                  </w:r>
                </w:p>
                <w:p w:rsidR="009176C9" w:rsidRDefault="009176C9" w:rsidP="009176C9">
                  <w:pPr>
                    <w:widowControl w:val="0"/>
                    <w:autoSpaceDE w:val="0"/>
                    <w:autoSpaceDN w:val="0"/>
                    <w:adjustRightInd w:val="0"/>
                    <w:ind w:firstLine="720"/>
                  </w:pPr>
                </w:p>
              </w:tc>
              <w:tc>
                <w:tcPr>
                  <w:tcW w:w="5026" w:type="dxa"/>
                </w:tcPr>
                <w:p w:rsidR="009176C9" w:rsidRDefault="009176C9" w:rsidP="009176C9">
                  <w:pPr>
                    <w:widowControl w:val="0"/>
                    <w:autoSpaceDE w:val="0"/>
                    <w:autoSpaceDN w:val="0"/>
                    <w:adjustRightInd w:val="0"/>
                  </w:pPr>
                  <w:r>
                    <w:t>Место нахождения юридического лица:</w:t>
                  </w:r>
                </w:p>
                <w:p w:rsidR="009176C9" w:rsidRDefault="009176C9" w:rsidP="009176C9">
                  <w:pPr>
                    <w:widowControl w:val="0"/>
                    <w:autoSpaceDE w:val="0"/>
                    <w:autoSpaceDN w:val="0"/>
                    <w:adjustRightInd w:val="0"/>
                  </w:pPr>
                  <w:r>
                    <w:t>_____________________________________</w:t>
                  </w:r>
                </w:p>
                <w:p w:rsidR="009176C9" w:rsidRDefault="009176C9" w:rsidP="009176C9">
                  <w:pPr>
                    <w:widowControl w:val="0"/>
                    <w:autoSpaceDE w:val="0"/>
                    <w:autoSpaceDN w:val="0"/>
                    <w:adjustRightInd w:val="0"/>
                    <w:ind w:firstLine="720"/>
                  </w:pPr>
                </w:p>
              </w:tc>
            </w:tr>
            <w:tr w:rsidR="009176C9" w:rsidTr="003C5A7B">
              <w:trPr>
                <w:trHeight w:val="641"/>
              </w:trPr>
              <w:tc>
                <w:tcPr>
                  <w:tcW w:w="4536" w:type="dxa"/>
                  <w:hideMark/>
                </w:tcPr>
                <w:p w:rsidR="009176C9" w:rsidRDefault="009176C9" w:rsidP="009176C9">
                  <w:pPr>
                    <w:widowControl w:val="0"/>
                    <w:autoSpaceDE w:val="0"/>
                    <w:autoSpaceDN w:val="0"/>
                    <w:adjustRightInd w:val="0"/>
                  </w:pPr>
                  <w:r>
                    <w:t>ИНН/КПП: ______________/______________</w:t>
                  </w:r>
                </w:p>
                <w:p w:rsidR="009176C9" w:rsidRDefault="009176C9" w:rsidP="009176C9">
                  <w:pPr>
                    <w:widowControl w:val="0"/>
                    <w:autoSpaceDE w:val="0"/>
                    <w:autoSpaceDN w:val="0"/>
                    <w:adjustRightInd w:val="0"/>
                  </w:pPr>
                  <w:r>
                    <w:t>р/с:  ________ в  ________________________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  __________________________________</w:t>
                  </w:r>
                </w:p>
                <w:p w:rsidR="009176C9" w:rsidRDefault="009176C9" w:rsidP="009176C9">
                  <w:pPr>
                    <w:widowControl w:val="0"/>
                    <w:autoSpaceDE w:val="0"/>
                    <w:autoSpaceDN w:val="0"/>
                    <w:adjustRightInd w:val="0"/>
                  </w:pPr>
                  <w:r>
                    <w:t xml:space="preserve">ОКПО/ОГРН/ОКТМО:___________________ </w:t>
                  </w:r>
                </w:p>
              </w:tc>
              <w:tc>
                <w:tcPr>
                  <w:tcW w:w="5026" w:type="dxa"/>
                  <w:hideMark/>
                </w:tcPr>
                <w:p w:rsidR="009176C9" w:rsidRDefault="009176C9" w:rsidP="009176C9">
                  <w:pPr>
                    <w:widowControl w:val="0"/>
                    <w:autoSpaceDE w:val="0"/>
                    <w:autoSpaceDN w:val="0"/>
                    <w:adjustRightInd w:val="0"/>
                  </w:pPr>
                  <w:r>
                    <w:t>ИНН/КПП: ____________/______________</w:t>
                  </w:r>
                </w:p>
                <w:p w:rsidR="009176C9" w:rsidRDefault="009176C9" w:rsidP="009176C9">
                  <w:pPr>
                    <w:widowControl w:val="0"/>
                    <w:autoSpaceDE w:val="0"/>
                    <w:autoSpaceDN w:val="0"/>
                    <w:adjustRightInd w:val="0"/>
                  </w:pPr>
                  <w:r>
                    <w:t>р/с:  ____________ в</w:t>
                  </w:r>
                  <w:r w:rsidRPr="00082CD8">
                    <w:t xml:space="preserve"> </w:t>
                  </w:r>
                  <w:r>
                    <w:t>___________________</w:t>
                  </w:r>
                </w:p>
                <w:p w:rsidR="009176C9" w:rsidRDefault="009176C9" w:rsidP="009176C9">
                  <w:pPr>
                    <w:widowControl w:val="0"/>
                    <w:autoSpaceDE w:val="0"/>
                    <w:autoSpaceDN w:val="0"/>
                    <w:adjustRightInd w:val="0"/>
                  </w:pPr>
                  <w:r>
                    <w:t>БИК: ________________________________</w:t>
                  </w:r>
                </w:p>
                <w:p w:rsidR="009176C9" w:rsidRDefault="009176C9" w:rsidP="009176C9">
                  <w:pPr>
                    <w:widowControl w:val="0"/>
                    <w:autoSpaceDE w:val="0"/>
                    <w:autoSpaceDN w:val="0"/>
                    <w:adjustRightInd w:val="0"/>
                  </w:pPr>
                  <w:r>
                    <w:t>к/с:__________________________________</w:t>
                  </w:r>
                </w:p>
                <w:p w:rsidR="009176C9" w:rsidRDefault="009176C9" w:rsidP="009176C9">
                  <w:pPr>
                    <w:widowControl w:val="0"/>
                    <w:autoSpaceDE w:val="0"/>
                    <w:autoSpaceDN w:val="0"/>
                    <w:adjustRightInd w:val="0"/>
                  </w:pPr>
                  <w:r>
                    <w:t xml:space="preserve">ОКПО/ОГРН/ОКТМО:____ </w:t>
                  </w:r>
                </w:p>
              </w:tc>
            </w:tr>
            <w:tr w:rsidR="009176C9" w:rsidTr="003C5A7B">
              <w:trPr>
                <w:trHeight w:val="80"/>
              </w:trPr>
              <w:tc>
                <w:tcPr>
                  <w:tcW w:w="453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ind w:firstLine="720"/>
                    <w:rPr>
                      <w:i/>
                    </w:rPr>
                  </w:pPr>
                  <w:r>
                    <w:rPr>
                      <w:i/>
                    </w:rPr>
                    <w:t>(должность)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c>
                <w:tcPr>
                  <w:tcW w:w="5026" w:type="dxa"/>
                </w:tcPr>
                <w:p w:rsidR="009176C9" w:rsidRDefault="009176C9" w:rsidP="009176C9">
                  <w:pPr>
                    <w:widowControl w:val="0"/>
                    <w:autoSpaceDE w:val="0"/>
                    <w:autoSpaceDN w:val="0"/>
                    <w:adjustRightInd w:val="0"/>
                  </w:pPr>
                  <w:r>
                    <w:t>___________________________</w:t>
                  </w:r>
                </w:p>
                <w:p w:rsidR="009176C9" w:rsidRDefault="009176C9" w:rsidP="009176C9">
                  <w:pPr>
                    <w:widowControl w:val="0"/>
                    <w:autoSpaceDE w:val="0"/>
                    <w:autoSpaceDN w:val="0"/>
                    <w:adjustRightInd w:val="0"/>
                    <w:rPr>
                      <w:i/>
                    </w:rPr>
                  </w:pPr>
                  <w:r>
                    <w:rPr>
                      <w:i/>
                    </w:rPr>
                    <w:t xml:space="preserve">             (должность)</w:t>
                  </w:r>
                </w:p>
                <w:p w:rsidR="009176C9" w:rsidRDefault="009176C9" w:rsidP="009176C9">
                  <w:pPr>
                    <w:widowControl w:val="0"/>
                    <w:autoSpaceDE w:val="0"/>
                    <w:autoSpaceDN w:val="0"/>
                    <w:adjustRightInd w:val="0"/>
                  </w:pPr>
                  <w:r>
                    <w:t>___________________________________</w:t>
                  </w:r>
                </w:p>
                <w:p w:rsidR="009176C9" w:rsidRDefault="009176C9" w:rsidP="009176C9">
                  <w:pPr>
                    <w:widowControl w:val="0"/>
                    <w:autoSpaceDE w:val="0"/>
                    <w:autoSpaceDN w:val="0"/>
                    <w:adjustRightInd w:val="0"/>
                    <w:ind w:firstLine="720"/>
                    <w:rPr>
                      <w:i/>
                    </w:rPr>
                  </w:pPr>
                  <w:r>
                    <w:rPr>
                      <w:i/>
                    </w:rPr>
                    <w:t xml:space="preserve">(Ф.И.О.)          </w:t>
                  </w:r>
                </w:p>
                <w:p w:rsidR="009176C9" w:rsidRDefault="009176C9" w:rsidP="009176C9">
                  <w:pPr>
                    <w:widowControl w:val="0"/>
                    <w:autoSpaceDE w:val="0"/>
                    <w:autoSpaceDN w:val="0"/>
                    <w:adjustRightInd w:val="0"/>
                  </w:pPr>
                  <w:r>
                    <w:t xml:space="preserve">М.П.   </w:t>
                  </w:r>
                </w:p>
                <w:p w:rsidR="009176C9" w:rsidRDefault="009176C9" w:rsidP="009176C9">
                  <w:pPr>
                    <w:widowControl w:val="0"/>
                    <w:autoSpaceDE w:val="0"/>
                    <w:autoSpaceDN w:val="0"/>
                    <w:adjustRightInd w:val="0"/>
                  </w:pPr>
                  <w:r>
                    <w:t xml:space="preserve">«_____» _____________20___г.         </w:t>
                  </w:r>
                </w:p>
              </w:tc>
            </w:tr>
          </w:tbl>
          <w:p w:rsidR="00CD3023" w:rsidRPr="00D93EF2" w:rsidRDefault="00CD3023" w:rsidP="00B41FA9">
            <w:pPr>
              <w:spacing w:before="14" w:after="14"/>
              <w:rPr>
                <w:color w:val="000000"/>
              </w:rPr>
            </w:pPr>
          </w:p>
        </w:tc>
        <w:tc>
          <w:tcPr>
            <w:tcW w:w="5245" w:type="dxa"/>
          </w:tcPr>
          <w:p w:rsidR="00CD3023" w:rsidRPr="00D93EF2" w:rsidRDefault="00CD3023" w:rsidP="002C386B">
            <w:pPr>
              <w:ind w:firstLine="6"/>
              <w:rPr>
                <w:b/>
                <w:bCs/>
              </w:rPr>
            </w:pPr>
          </w:p>
        </w:tc>
      </w:tr>
    </w:tbl>
    <w:p w:rsidR="00C752E1" w:rsidRPr="00D93EF2" w:rsidRDefault="00C752E1" w:rsidP="004F5B2D">
      <w:pPr>
        <w:tabs>
          <w:tab w:val="left" w:pos="5103"/>
        </w:tabs>
        <w:ind w:firstLine="5103"/>
      </w:pPr>
    </w:p>
    <w:p w:rsidR="004F5B2D" w:rsidRPr="00D93EF2" w:rsidRDefault="00615DE5" w:rsidP="004F5B2D">
      <w:pPr>
        <w:tabs>
          <w:tab w:val="left" w:pos="5103"/>
        </w:tabs>
        <w:ind w:firstLine="5103"/>
      </w:pPr>
      <w:r w:rsidRPr="00D93EF2">
        <w:br w:type="page"/>
      </w:r>
      <w:r w:rsidR="004F5B2D" w:rsidRPr="00D93EF2">
        <w:lastRenderedPageBreak/>
        <w:t xml:space="preserve">Приложение № 1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9C15EF" w:rsidRPr="00D93EF2" w:rsidRDefault="004F5B2D" w:rsidP="004F5B2D">
      <w:pPr>
        <w:tabs>
          <w:tab w:val="left" w:pos="5103"/>
        </w:tabs>
      </w:pPr>
      <w:r w:rsidRPr="00D93EF2">
        <w:t xml:space="preserve">                                                                                    </w:t>
      </w:r>
      <w:r w:rsidRPr="00D93EF2">
        <w:tab/>
        <w:t>от «_____» ____________ 20__ г.</w:t>
      </w:r>
    </w:p>
    <w:p w:rsidR="009C15EF" w:rsidRPr="00D93EF2" w:rsidRDefault="009C15EF"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CB0670" w:rsidRPr="00D93EF2" w:rsidRDefault="00CB0670" w:rsidP="009C15EF">
      <w:pPr>
        <w:widowControl w:val="0"/>
        <w:autoSpaceDE w:val="0"/>
        <w:autoSpaceDN w:val="0"/>
        <w:adjustRightInd w:val="0"/>
        <w:ind w:left="5664"/>
        <w:jc w:val="center"/>
        <w:rPr>
          <w:bCs/>
          <w:snapToGrid w:val="0"/>
        </w:rPr>
      </w:pPr>
    </w:p>
    <w:p w:rsidR="003746AE" w:rsidRPr="00D93EF2" w:rsidRDefault="003746AE" w:rsidP="003746AE">
      <w:pPr>
        <w:widowControl w:val="0"/>
        <w:autoSpaceDE w:val="0"/>
        <w:autoSpaceDN w:val="0"/>
        <w:adjustRightInd w:val="0"/>
        <w:spacing w:line="228" w:lineRule="auto"/>
        <w:jc w:val="center"/>
        <w:rPr>
          <w:b/>
          <w:snapToGrid w:val="0"/>
        </w:rPr>
      </w:pPr>
      <w:r w:rsidRPr="00D93EF2">
        <w:rPr>
          <w:b/>
          <w:snapToGrid w:val="0"/>
        </w:rPr>
        <w:t>СВОДНАЯ ТАБЛИЦА</w:t>
      </w:r>
    </w:p>
    <w:p w:rsidR="003746AE" w:rsidRDefault="003746AE" w:rsidP="003746AE">
      <w:pPr>
        <w:widowControl w:val="0"/>
        <w:autoSpaceDE w:val="0"/>
        <w:autoSpaceDN w:val="0"/>
        <w:adjustRightInd w:val="0"/>
        <w:spacing w:line="228" w:lineRule="auto"/>
        <w:jc w:val="center"/>
        <w:rPr>
          <w:b/>
          <w:bCs/>
          <w:iCs/>
          <w:snapToGrid w:val="0"/>
        </w:rPr>
      </w:pPr>
      <w:r w:rsidRPr="00D93EF2">
        <w:rPr>
          <w:b/>
          <w:snapToGrid w:val="0"/>
        </w:rPr>
        <w:t xml:space="preserve">стоимости </w:t>
      </w:r>
      <w:r w:rsidRPr="00D93EF2">
        <w:rPr>
          <w:b/>
          <w:bCs/>
          <w:snapToGrid w:val="0"/>
        </w:rPr>
        <w:t>поставок, работ и услуг</w:t>
      </w:r>
      <w:r w:rsidRPr="00D93EF2">
        <w:rPr>
          <w:b/>
          <w:bCs/>
          <w:iCs/>
          <w:snapToGrid w:val="0"/>
        </w:rPr>
        <w:t xml:space="preserve"> </w:t>
      </w:r>
    </w:p>
    <w:p w:rsidR="00E26FBF" w:rsidRPr="00D93EF2" w:rsidRDefault="00E26FBF" w:rsidP="003746AE">
      <w:pPr>
        <w:widowControl w:val="0"/>
        <w:autoSpaceDE w:val="0"/>
        <w:autoSpaceDN w:val="0"/>
        <w:adjustRightInd w:val="0"/>
        <w:spacing w:line="228" w:lineRule="auto"/>
        <w:jc w:val="center"/>
        <w:rPr>
          <w:b/>
          <w:bCs/>
          <w:iCs/>
          <w:snapToGrid w:val="0"/>
        </w:rPr>
      </w:pPr>
    </w:p>
    <w:p w:rsidR="00E26FBF" w:rsidRPr="006C6E0A" w:rsidRDefault="00E26FBF" w:rsidP="00E26FBF">
      <w:pPr>
        <w:widowControl w:val="0"/>
        <w:autoSpaceDE w:val="0"/>
        <w:autoSpaceDN w:val="0"/>
        <w:adjustRightInd w:val="0"/>
        <w:spacing w:line="228" w:lineRule="auto"/>
        <w:jc w:val="both"/>
        <w:rPr>
          <w:bCs/>
          <w:snapToGrid w:val="0"/>
        </w:rPr>
      </w:pPr>
      <w:r w:rsidRPr="000320FD">
        <w:rPr>
          <w:bCs/>
          <w:snapToGrid w:val="0"/>
        </w:rPr>
        <w:t xml:space="preserve">Заказчик: </w:t>
      </w:r>
      <w:r>
        <w:t>ПАО «Россети Центр</w:t>
      </w:r>
      <w:r w:rsidRPr="006C6E0A">
        <w:t>» (филиал ПАО «</w:t>
      </w:r>
      <w:r>
        <w:t>Россети Центр</w:t>
      </w:r>
      <w:r w:rsidRPr="006C6E0A">
        <w:t>» - «Белгородэнерго»)</w:t>
      </w:r>
    </w:p>
    <w:p w:rsidR="00E26FBF" w:rsidRDefault="00E26FBF" w:rsidP="00E26FBF">
      <w:r w:rsidRPr="006C6E0A">
        <w:rPr>
          <w:bCs/>
          <w:snapToGrid w:val="0"/>
        </w:rPr>
        <w:t xml:space="preserve">Подрядчик: </w:t>
      </w:r>
      <w:r>
        <w:t>___________________</w:t>
      </w:r>
      <w:r>
        <w:rPr>
          <w:i/>
        </w:rPr>
        <w:t>(наименование)</w:t>
      </w:r>
    </w:p>
    <w:p w:rsidR="00E26FBF" w:rsidRPr="00D93EF2" w:rsidRDefault="00E26FBF" w:rsidP="003746AE">
      <w:pPr>
        <w:widowControl w:val="0"/>
        <w:autoSpaceDE w:val="0"/>
        <w:autoSpaceDN w:val="0"/>
        <w:adjustRightInd w:val="0"/>
        <w:spacing w:line="228" w:lineRule="auto"/>
        <w:jc w:val="center"/>
        <w:rPr>
          <w:b/>
          <w:bCs/>
          <w:iCs/>
          <w:snapToGrid w:val="0"/>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2551"/>
        <w:gridCol w:w="2268"/>
        <w:gridCol w:w="2552"/>
      </w:tblGrid>
      <w:tr w:rsidR="00BA48BF" w:rsidRPr="00D93EF2" w:rsidTr="00357D5E">
        <w:trPr>
          <w:trHeight w:val="606"/>
        </w:trPr>
        <w:tc>
          <w:tcPr>
            <w:tcW w:w="10065" w:type="dxa"/>
            <w:gridSpan w:val="4"/>
            <w:vAlign w:val="center"/>
          </w:tcPr>
          <w:p w:rsidR="00BA48BF" w:rsidRPr="00D93EF2" w:rsidRDefault="0093155C" w:rsidP="00BA48BF">
            <w:pPr>
              <w:pStyle w:val="aff4"/>
              <w:widowControl w:val="0"/>
              <w:autoSpaceDE w:val="0"/>
              <w:autoSpaceDN w:val="0"/>
              <w:adjustRightInd w:val="0"/>
              <w:spacing w:after="0"/>
              <w:ind w:left="34" w:hanging="34"/>
              <w:jc w:val="center"/>
              <w:rPr>
                <w:b/>
              </w:rPr>
            </w:pPr>
            <w:r w:rsidRPr="00D93EF2">
              <w:rPr>
                <w:b/>
              </w:rPr>
              <w:t xml:space="preserve">ПИР, СМР и ПНР внешнего электроснабжения токоприемников объектов ТП (лот </w:t>
            </w:r>
            <w:r w:rsidR="009D2B10">
              <w:rPr>
                <w:b/>
              </w:rPr>
              <w:t>8500012727</w:t>
            </w:r>
            <w:r w:rsidRPr="00D93EF2">
              <w:rPr>
                <w:b/>
              </w:rPr>
              <w:t>)</w:t>
            </w:r>
          </w:p>
        </w:tc>
      </w:tr>
      <w:tr w:rsidR="000A1B44" w:rsidRPr="00D93EF2" w:rsidTr="0063377A">
        <w:trPr>
          <w:trHeight w:val="606"/>
        </w:trPr>
        <w:tc>
          <w:tcPr>
            <w:tcW w:w="2694" w:type="dxa"/>
            <w:vAlign w:val="center"/>
          </w:tcPr>
          <w:p w:rsidR="000A1B44" w:rsidRPr="00D93EF2" w:rsidRDefault="000A1B44" w:rsidP="0063377A">
            <w:pPr>
              <w:pStyle w:val="aff4"/>
              <w:widowControl w:val="0"/>
              <w:autoSpaceDE w:val="0"/>
              <w:autoSpaceDN w:val="0"/>
              <w:adjustRightInd w:val="0"/>
              <w:spacing w:after="0"/>
              <w:ind w:left="34"/>
              <w:jc w:val="center"/>
            </w:pPr>
            <w:r w:rsidRPr="00D93EF2">
              <w:t>Наименование работ</w:t>
            </w:r>
          </w:p>
        </w:tc>
        <w:tc>
          <w:tcPr>
            <w:tcW w:w="2551" w:type="dxa"/>
            <w:vAlign w:val="center"/>
          </w:tcPr>
          <w:p w:rsidR="000A1B44" w:rsidRPr="00D93EF2" w:rsidRDefault="000A1B44" w:rsidP="0063377A">
            <w:pPr>
              <w:pStyle w:val="aff4"/>
              <w:widowControl w:val="0"/>
              <w:autoSpaceDE w:val="0"/>
              <w:autoSpaceDN w:val="0"/>
              <w:adjustRightInd w:val="0"/>
              <w:spacing w:after="0"/>
              <w:ind w:left="54"/>
              <w:jc w:val="center"/>
            </w:pPr>
            <w:r w:rsidRPr="00D93EF2">
              <w:t>Итоговая (договорная) цена без НДС</w:t>
            </w:r>
          </w:p>
        </w:tc>
        <w:tc>
          <w:tcPr>
            <w:tcW w:w="2268" w:type="dxa"/>
          </w:tcPr>
          <w:p w:rsidR="000A1B44" w:rsidRPr="00D93EF2" w:rsidRDefault="000A1B44" w:rsidP="0063377A">
            <w:pPr>
              <w:pStyle w:val="aff4"/>
              <w:widowControl w:val="0"/>
              <w:autoSpaceDE w:val="0"/>
              <w:autoSpaceDN w:val="0"/>
              <w:adjustRightInd w:val="0"/>
              <w:spacing w:after="0"/>
              <w:ind w:left="34" w:hanging="34"/>
              <w:jc w:val="center"/>
              <w:rPr>
                <w:lang w:val="ru-RU"/>
              </w:rPr>
            </w:pPr>
            <w:r w:rsidRPr="00D93EF2">
              <w:rPr>
                <w:lang w:val="ru-RU"/>
              </w:rPr>
              <w:t>НДС</w:t>
            </w:r>
          </w:p>
        </w:tc>
        <w:tc>
          <w:tcPr>
            <w:tcW w:w="2552" w:type="dxa"/>
            <w:vAlign w:val="center"/>
          </w:tcPr>
          <w:p w:rsidR="000A1B44" w:rsidRPr="00D93EF2" w:rsidRDefault="000A1B44" w:rsidP="0063377A">
            <w:pPr>
              <w:pStyle w:val="aff4"/>
              <w:widowControl w:val="0"/>
              <w:autoSpaceDE w:val="0"/>
              <w:autoSpaceDN w:val="0"/>
              <w:adjustRightInd w:val="0"/>
              <w:spacing w:after="0"/>
              <w:ind w:left="34" w:hanging="34"/>
              <w:jc w:val="center"/>
            </w:pPr>
            <w:r w:rsidRPr="00D93EF2">
              <w:t xml:space="preserve">Итоговая (договорная) цена </w:t>
            </w:r>
            <w:r w:rsidRPr="00D93EF2">
              <w:rPr>
                <w:lang w:val="en-US"/>
              </w:rPr>
              <w:t>c</w:t>
            </w:r>
            <w:r w:rsidRPr="00D93EF2">
              <w:t xml:space="preserve"> НДС</w:t>
            </w: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ПИР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СМР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ПНР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Оборудование</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pPr>
            <w:r w:rsidRPr="00D93EF2">
              <w:t xml:space="preserve">Материалы </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pPr>
          </w:p>
        </w:tc>
      </w:tr>
      <w:tr w:rsidR="00E60177" w:rsidRPr="00D93EF2" w:rsidTr="00E60177">
        <w:trPr>
          <w:trHeight w:val="46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rsidP="00E60177">
            <w:pPr>
              <w:widowControl w:val="0"/>
              <w:tabs>
                <w:tab w:val="left" w:pos="6354"/>
              </w:tabs>
              <w:autoSpaceDE w:val="0"/>
              <w:autoSpaceDN w:val="0"/>
              <w:adjustRightInd w:val="0"/>
              <w:rPr>
                <w:b/>
              </w:rPr>
            </w:pPr>
            <w:r w:rsidRPr="00D93EF2">
              <w:rPr>
                <w:b/>
              </w:rPr>
              <w:t>Итого:</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E60177" w:rsidRPr="00D93EF2" w:rsidRDefault="00E60177">
            <w:pPr>
              <w:jc w:val="right"/>
              <w:rPr>
                <w:b/>
              </w:rPr>
            </w:pPr>
          </w:p>
        </w:tc>
      </w:tr>
    </w:tbl>
    <w:p w:rsidR="003746AE" w:rsidRPr="00D93EF2" w:rsidRDefault="003746AE" w:rsidP="003746AE">
      <w:pPr>
        <w:widowControl w:val="0"/>
        <w:autoSpaceDE w:val="0"/>
        <w:autoSpaceDN w:val="0"/>
        <w:adjustRightInd w:val="0"/>
        <w:spacing w:line="228" w:lineRule="auto"/>
        <w:jc w:val="center"/>
        <w:rPr>
          <w:b/>
          <w:bCs/>
          <w:iCs/>
          <w:snapToGrid w:val="0"/>
        </w:rPr>
      </w:pPr>
    </w:p>
    <w:p w:rsidR="003746AE" w:rsidRPr="00D93EF2" w:rsidRDefault="003746AE" w:rsidP="009C15EF">
      <w:pPr>
        <w:jc w:val="center"/>
      </w:pPr>
    </w:p>
    <w:p w:rsidR="00184E80" w:rsidRPr="00D93EF2" w:rsidRDefault="00184E80" w:rsidP="009C15EF">
      <w:pPr>
        <w:jc w:val="center"/>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pPr>
    </w:p>
    <w:p w:rsidR="003746AE" w:rsidRPr="00D93EF2" w:rsidRDefault="003746AE" w:rsidP="009C15EF">
      <w:pPr>
        <w:jc w:val="center"/>
      </w:pPr>
    </w:p>
    <w:p w:rsidR="00D320DE" w:rsidRPr="00D93EF2" w:rsidRDefault="00D320DE" w:rsidP="009C15EF">
      <w:pPr>
        <w:jc w:val="center"/>
      </w:pPr>
    </w:p>
    <w:p w:rsidR="00D320DE" w:rsidRPr="00D93EF2" w:rsidRDefault="00D320DE" w:rsidP="009C15EF">
      <w:pPr>
        <w:jc w:val="center"/>
      </w:pPr>
    </w:p>
    <w:p w:rsidR="00040896" w:rsidRPr="00D93EF2" w:rsidRDefault="00040896" w:rsidP="009C15EF">
      <w:pPr>
        <w:jc w:val="center"/>
      </w:pPr>
    </w:p>
    <w:p w:rsidR="00B12F96" w:rsidRPr="00D93EF2" w:rsidRDefault="00B12F96" w:rsidP="00BA48BF"/>
    <w:p w:rsidR="004F5B2D" w:rsidRPr="00D93EF2" w:rsidRDefault="00D70E1A" w:rsidP="004F5B2D">
      <w:pPr>
        <w:tabs>
          <w:tab w:val="left" w:pos="5103"/>
        </w:tabs>
        <w:ind w:firstLine="5103"/>
      </w:pPr>
      <w:r w:rsidRPr="00D93EF2">
        <w:br w:type="page"/>
      </w:r>
      <w:r w:rsidR="004F5B2D" w:rsidRPr="00D93EF2">
        <w:lastRenderedPageBreak/>
        <w:t xml:space="preserve">Приложение № </w:t>
      </w:r>
      <w:r w:rsidR="001B1471" w:rsidRPr="00D93EF2">
        <w:t>2</w:t>
      </w:r>
      <w:r w:rsidR="004F5B2D" w:rsidRPr="00D93EF2">
        <w:t xml:space="preserve"> </w:t>
      </w:r>
    </w:p>
    <w:p w:rsidR="004F5B2D" w:rsidRPr="00D93EF2" w:rsidRDefault="004F5B2D" w:rsidP="004F5B2D">
      <w:pPr>
        <w:tabs>
          <w:tab w:val="left" w:pos="5103"/>
        </w:tabs>
      </w:pPr>
      <w:r w:rsidRPr="00D93EF2">
        <w:t xml:space="preserve">                                                                                    </w:t>
      </w:r>
      <w:r w:rsidRPr="00D93EF2">
        <w:tab/>
        <w:t xml:space="preserve">к договору на выполнение комплекса работ </w:t>
      </w:r>
    </w:p>
    <w:p w:rsidR="004F5B2D" w:rsidRPr="00D93EF2" w:rsidRDefault="004F5B2D" w:rsidP="004F5B2D">
      <w:pPr>
        <w:tabs>
          <w:tab w:val="left" w:pos="5103"/>
        </w:tabs>
      </w:pPr>
      <w:r w:rsidRPr="00D93EF2">
        <w:t xml:space="preserve">                                                                                    </w:t>
      </w:r>
      <w:r w:rsidRPr="00D93EF2">
        <w:tab/>
        <w:t>по строительству энергетических объектов</w:t>
      </w:r>
    </w:p>
    <w:p w:rsidR="004F5B2D" w:rsidRPr="00D93EF2" w:rsidRDefault="004F5B2D" w:rsidP="004F5B2D">
      <w:pPr>
        <w:tabs>
          <w:tab w:val="left" w:pos="5103"/>
        </w:tabs>
      </w:pPr>
      <w:r w:rsidRPr="00D93EF2">
        <w:t xml:space="preserve">                                                                                    </w:t>
      </w:r>
      <w:r w:rsidRPr="00D93EF2">
        <w:tab/>
        <w:t>№ ___________________________________</w:t>
      </w:r>
    </w:p>
    <w:p w:rsidR="004F5B2D" w:rsidRPr="00D93EF2" w:rsidRDefault="004F5B2D" w:rsidP="004F5B2D">
      <w:pPr>
        <w:tabs>
          <w:tab w:val="left" w:pos="5103"/>
        </w:tabs>
      </w:pPr>
      <w:r w:rsidRPr="00D93EF2">
        <w:t xml:space="preserve">                                                                                    </w:t>
      </w:r>
      <w:r w:rsidRPr="00D93EF2">
        <w:tab/>
        <w:t>от «_____» ____________ 20__ г.</w:t>
      </w:r>
    </w:p>
    <w:p w:rsidR="00CB0670" w:rsidRPr="00D93EF2" w:rsidRDefault="00CB0670" w:rsidP="003746AE">
      <w:pPr>
        <w:suppressAutoHyphens/>
        <w:jc w:val="center"/>
        <w:rPr>
          <w:b/>
          <w:bCs/>
          <w:snapToGrid w:val="0"/>
        </w:rPr>
      </w:pPr>
    </w:p>
    <w:p w:rsidR="003746AE" w:rsidRPr="00D93EF2" w:rsidRDefault="003746AE" w:rsidP="003746AE">
      <w:pPr>
        <w:suppressAutoHyphens/>
        <w:jc w:val="center"/>
        <w:rPr>
          <w:b/>
          <w:bCs/>
          <w:snapToGrid w:val="0"/>
        </w:rPr>
      </w:pPr>
      <w:r w:rsidRPr="00D93EF2">
        <w:rPr>
          <w:b/>
          <w:bCs/>
          <w:snapToGrid w:val="0"/>
        </w:rPr>
        <w:t>ГРАФИК</w:t>
      </w:r>
    </w:p>
    <w:p w:rsidR="003746AE" w:rsidRPr="00D93EF2" w:rsidRDefault="003746AE" w:rsidP="003746AE">
      <w:pPr>
        <w:suppressAutoHyphens/>
        <w:jc w:val="center"/>
        <w:rPr>
          <w:b/>
          <w:bCs/>
          <w:snapToGrid w:val="0"/>
        </w:rPr>
      </w:pPr>
      <w:r w:rsidRPr="00D93EF2">
        <w:rPr>
          <w:b/>
          <w:bCs/>
          <w:snapToGrid w:val="0"/>
        </w:rPr>
        <w:t>финансирования  поставок, работ и услуг и освоения капитальных вложений</w:t>
      </w:r>
    </w:p>
    <w:p w:rsidR="003746AE" w:rsidRPr="00D93EF2" w:rsidRDefault="003746AE" w:rsidP="003746AE">
      <w:pPr>
        <w:widowControl w:val="0"/>
        <w:jc w:val="both"/>
        <w:rPr>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26FBF" w:rsidRDefault="00E26FBF" w:rsidP="00E26FBF">
      <w:pPr>
        <w:rPr>
          <w:i/>
        </w:rPr>
      </w:pPr>
      <w:r w:rsidRPr="006C6E0A">
        <w:rPr>
          <w:bCs/>
          <w:snapToGrid w:val="0"/>
        </w:rPr>
        <w:t xml:space="preserve">Подрядчик: </w:t>
      </w:r>
      <w:r>
        <w:t>___________________</w:t>
      </w:r>
      <w:r>
        <w:rPr>
          <w:i/>
        </w:rPr>
        <w:t>(наименование)</w:t>
      </w:r>
    </w:p>
    <w:p w:rsidR="00860F64" w:rsidRDefault="00860F64" w:rsidP="00E26FBF">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26FBF"/>
    <w:p w:rsidR="003746AE" w:rsidRPr="00D93EF2" w:rsidRDefault="003746AE" w:rsidP="000A1B44">
      <w:pPr>
        <w:pStyle w:val="ConsNonformat"/>
        <w:widowControl/>
        <w:rPr>
          <w:rFonts w:ascii="Times New Roman" w:hAnsi="Times New Roman" w:cs="Times New Roman"/>
          <w:b/>
          <w:bCs/>
        </w:rPr>
      </w:pPr>
      <w:r w:rsidRPr="00D93EF2">
        <w:rPr>
          <w:rFonts w:ascii="Times New Roman" w:hAnsi="Times New Roman" w:cs="Times New Roman"/>
          <w:b/>
          <w:sz w:val="24"/>
          <w:szCs w:val="24"/>
          <w:lang w:eastAsia="ar-SA"/>
        </w:rPr>
        <w:tab/>
      </w:r>
    </w:p>
    <w:tbl>
      <w:tblPr>
        <w:tblW w:w="48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8"/>
        <w:gridCol w:w="2151"/>
        <w:gridCol w:w="1567"/>
        <w:gridCol w:w="3564"/>
        <w:gridCol w:w="1853"/>
      </w:tblGrid>
      <w:tr w:rsidR="000A1B44" w:rsidRPr="00D93EF2" w:rsidTr="00F20621">
        <w:tc>
          <w:tcPr>
            <w:tcW w:w="341"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 п/п</w:t>
            </w:r>
          </w:p>
        </w:tc>
        <w:tc>
          <w:tcPr>
            <w:tcW w:w="1097" w:type="pct"/>
          </w:tcPr>
          <w:p w:rsidR="000A1B44" w:rsidRPr="00D93EF2" w:rsidRDefault="000A1B44" w:rsidP="0063377A">
            <w:pPr>
              <w:pStyle w:val="afff2"/>
              <w:ind w:right="33"/>
              <w:jc w:val="center"/>
              <w:rPr>
                <w:color w:val="000000"/>
                <w:sz w:val="24"/>
                <w:szCs w:val="24"/>
              </w:rPr>
            </w:pPr>
          </w:p>
          <w:p w:rsidR="000A1B44" w:rsidRPr="00D93EF2" w:rsidRDefault="000A1B44" w:rsidP="0063377A">
            <w:pPr>
              <w:pStyle w:val="afff2"/>
              <w:ind w:right="33"/>
              <w:jc w:val="center"/>
              <w:rPr>
                <w:color w:val="000000"/>
                <w:sz w:val="24"/>
                <w:szCs w:val="24"/>
              </w:rPr>
            </w:pPr>
            <w:r w:rsidRPr="00D93EF2">
              <w:rPr>
                <w:color w:val="000000"/>
                <w:sz w:val="24"/>
                <w:szCs w:val="24"/>
              </w:rPr>
              <w:t xml:space="preserve">Наименование </w:t>
            </w:r>
          </w:p>
        </w:tc>
        <w:tc>
          <w:tcPr>
            <w:tcW w:w="799" w:type="pct"/>
          </w:tcPr>
          <w:p w:rsidR="000A1B44" w:rsidRPr="00D93EF2" w:rsidRDefault="000A1B44" w:rsidP="0063377A">
            <w:pPr>
              <w:pStyle w:val="afff2"/>
              <w:ind w:right="-9"/>
              <w:jc w:val="center"/>
              <w:rPr>
                <w:color w:val="000000"/>
                <w:sz w:val="24"/>
                <w:szCs w:val="24"/>
              </w:rPr>
            </w:pPr>
            <w:r w:rsidRPr="00D93EF2">
              <w:rPr>
                <w:color w:val="000000"/>
                <w:sz w:val="24"/>
                <w:szCs w:val="24"/>
              </w:rPr>
              <w:t>Номер в графике выполнения работ</w:t>
            </w:r>
          </w:p>
        </w:tc>
        <w:tc>
          <w:tcPr>
            <w:tcW w:w="1818" w:type="pct"/>
          </w:tcPr>
          <w:p w:rsidR="000A1B44" w:rsidRPr="00D93EF2" w:rsidRDefault="000A1B44" w:rsidP="0063377A">
            <w:pPr>
              <w:pStyle w:val="afff2"/>
              <w:jc w:val="center"/>
              <w:rPr>
                <w:color w:val="000000"/>
                <w:sz w:val="24"/>
                <w:szCs w:val="24"/>
              </w:rPr>
            </w:pPr>
          </w:p>
          <w:p w:rsidR="000A1B44" w:rsidRPr="00D93EF2" w:rsidRDefault="000A1B44" w:rsidP="0063377A">
            <w:pPr>
              <w:pStyle w:val="afff2"/>
              <w:jc w:val="center"/>
              <w:rPr>
                <w:color w:val="000000"/>
                <w:sz w:val="24"/>
                <w:szCs w:val="24"/>
              </w:rPr>
            </w:pPr>
            <w:r w:rsidRPr="00D93EF2">
              <w:rPr>
                <w:color w:val="000000"/>
                <w:sz w:val="24"/>
                <w:szCs w:val="24"/>
              </w:rPr>
              <w:t>Срок платежа</w:t>
            </w:r>
          </w:p>
        </w:tc>
        <w:tc>
          <w:tcPr>
            <w:tcW w:w="945" w:type="pct"/>
          </w:tcPr>
          <w:p w:rsidR="000A1B44" w:rsidRPr="00D93EF2" w:rsidRDefault="000A1B44" w:rsidP="0063377A">
            <w:pPr>
              <w:pStyle w:val="afff2"/>
              <w:jc w:val="center"/>
              <w:rPr>
                <w:color w:val="000000"/>
                <w:sz w:val="24"/>
                <w:szCs w:val="24"/>
              </w:rPr>
            </w:pPr>
            <w:r w:rsidRPr="00D93EF2">
              <w:rPr>
                <w:color w:val="000000"/>
                <w:sz w:val="24"/>
                <w:szCs w:val="24"/>
              </w:rPr>
              <w:t>Сумма платежа, руб. (с НДС)</w:t>
            </w:r>
          </w:p>
        </w:tc>
      </w:tr>
      <w:tr w:rsidR="00E60177" w:rsidRPr="00D93EF2" w:rsidTr="00F20621">
        <w:trPr>
          <w:trHeight w:val="2288"/>
        </w:trPr>
        <w:tc>
          <w:tcPr>
            <w:tcW w:w="341" w:type="pct"/>
            <w:vAlign w:val="center"/>
          </w:tcPr>
          <w:p w:rsidR="00E60177" w:rsidRPr="00D93EF2" w:rsidRDefault="00E60177" w:rsidP="00E60177">
            <w:pPr>
              <w:pStyle w:val="afff3"/>
              <w:spacing w:before="0" w:after="0" w:line="360" w:lineRule="auto"/>
              <w:ind w:left="0" w:right="13"/>
              <w:rPr>
                <w:color w:val="000000"/>
                <w:szCs w:val="24"/>
                <w:lang w:val="ru-RU" w:eastAsia="ru-RU"/>
              </w:rPr>
            </w:pPr>
            <w:r w:rsidRPr="00D93EF2">
              <w:rPr>
                <w:color w:val="000000"/>
                <w:szCs w:val="24"/>
                <w:lang w:val="ru-RU" w:eastAsia="ru-RU"/>
              </w:rPr>
              <w:t>1.</w:t>
            </w:r>
          </w:p>
        </w:tc>
        <w:tc>
          <w:tcPr>
            <w:tcW w:w="1097" w:type="pct"/>
            <w:vAlign w:val="center"/>
          </w:tcPr>
          <w:p w:rsidR="00E60177" w:rsidRPr="00D93EF2" w:rsidRDefault="00E60177" w:rsidP="00E60177">
            <w:pPr>
              <w:rPr>
                <w:color w:val="000000"/>
              </w:rPr>
            </w:pPr>
            <w:r w:rsidRPr="00D93EF2">
              <w:rPr>
                <w:szCs w:val="22"/>
              </w:rPr>
              <w:t xml:space="preserve">ПИР, СМР и ПНР внешнего электроснабжения токоприемников объектов ТП (лот </w:t>
            </w:r>
            <w:r w:rsidR="009D2B10">
              <w:rPr>
                <w:szCs w:val="22"/>
              </w:rPr>
              <w:t>8500012727</w:t>
            </w:r>
            <w:r w:rsidRPr="00D93EF2">
              <w:rPr>
                <w:szCs w:val="22"/>
              </w:rPr>
              <w:t>)</w:t>
            </w:r>
          </w:p>
        </w:tc>
        <w:tc>
          <w:tcPr>
            <w:tcW w:w="799" w:type="pct"/>
            <w:vAlign w:val="center"/>
          </w:tcPr>
          <w:p w:rsidR="00E60177" w:rsidRPr="00D93EF2" w:rsidRDefault="00E60177" w:rsidP="00E60177">
            <w:pPr>
              <w:pStyle w:val="afff3"/>
              <w:jc w:val="center"/>
              <w:rPr>
                <w:color w:val="000000"/>
                <w:szCs w:val="24"/>
                <w:lang w:val="ru-RU" w:eastAsia="ru-RU"/>
              </w:rPr>
            </w:pPr>
            <w:r w:rsidRPr="00D93EF2">
              <w:rPr>
                <w:color w:val="000000"/>
                <w:szCs w:val="24"/>
                <w:lang w:val="ru-RU" w:eastAsia="ru-RU"/>
              </w:rPr>
              <w:t>1</w:t>
            </w:r>
          </w:p>
        </w:tc>
        <w:tc>
          <w:tcPr>
            <w:tcW w:w="1818" w:type="pct"/>
            <w:vAlign w:val="center"/>
          </w:tcPr>
          <w:p w:rsidR="00E60177" w:rsidRPr="00D93EF2" w:rsidRDefault="00E60177" w:rsidP="00E60177">
            <w:pPr>
              <w:jc w:val="both"/>
              <w:rPr>
                <w:color w:val="000000"/>
              </w:rPr>
            </w:pPr>
          </w:p>
        </w:tc>
        <w:tc>
          <w:tcPr>
            <w:tcW w:w="945" w:type="pct"/>
            <w:vAlign w:val="center"/>
          </w:tcPr>
          <w:p w:rsidR="00E60177" w:rsidRPr="00D93EF2" w:rsidRDefault="00E60177" w:rsidP="00E60177">
            <w:pPr>
              <w:jc w:val="right"/>
              <w:rPr>
                <w:b/>
              </w:rPr>
            </w:pPr>
          </w:p>
        </w:tc>
      </w:tr>
      <w:tr w:rsidR="00E60177" w:rsidRPr="00D93EF2" w:rsidTr="00F20621">
        <w:tc>
          <w:tcPr>
            <w:tcW w:w="1438" w:type="pct"/>
            <w:gridSpan w:val="2"/>
          </w:tcPr>
          <w:p w:rsidR="00E60177" w:rsidRPr="00D93EF2" w:rsidRDefault="00E60177" w:rsidP="00E60177">
            <w:pPr>
              <w:pStyle w:val="afff3"/>
              <w:rPr>
                <w:b/>
                <w:color w:val="000000"/>
                <w:szCs w:val="24"/>
                <w:lang w:val="ru-RU" w:eastAsia="ru-RU"/>
              </w:rPr>
            </w:pPr>
            <w:r w:rsidRPr="00D93EF2">
              <w:rPr>
                <w:b/>
                <w:color w:val="000000"/>
                <w:szCs w:val="24"/>
                <w:lang w:val="ru-RU" w:eastAsia="ru-RU"/>
              </w:rPr>
              <w:t>ИТОГО общая сумма, руб. с НДС</w:t>
            </w:r>
          </w:p>
        </w:tc>
        <w:tc>
          <w:tcPr>
            <w:tcW w:w="799"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1818" w:type="pct"/>
          </w:tcPr>
          <w:p w:rsidR="00E60177" w:rsidRPr="00D93EF2" w:rsidRDefault="00E60177" w:rsidP="00E60177">
            <w:pPr>
              <w:pStyle w:val="afff3"/>
              <w:jc w:val="center"/>
              <w:rPr>
                <w:b/>
                <w:color w:val="000000"/>
                <w:szCs w:val="24"/>
                <w:lang w:val="ru-RU" w:eastAsia="ru-RU"/>
              </w:rPr>
            </w:pPr>
            <w:r w:rsidRPr="00D93EF2">
              <w:rPr>
                <w:b/>
                <w:color w:val="000000"/>
                <w:szCs w:val="24"/>
                <w:lang w:val="ru-RU" w:eastAsia="ru-RU"/>
              </w:rPr>
              <w:t>х</w:t>
            </w:r>
          </w:p>
        </w:tc>
        <w:tc>
          <w:tcPr>
            <w:tcW w:w="945" w:type="pct"/>
            <w:vAlign w:val="center"/>
          </w:tcPr>
          <w:p w:rsidR="00E60177" w:rsidRPr="00D93EF2" w:rsidRDefault="00E60177" w:rsidP="00E60177">
            <w:pPr>
              <w:jc w:val="right"/>
              <w:rPr>
                <w:b/>
              </w:rPr>
            </w:pPr>
          </w:p>
        </w:tc>
      </w:tr>
    </w:tbl>
    <w:p w:rsidR="003746AE" w:rsidRPr="00D93EF2" w:rsidRDefault="003746AE" w:rsidP="003746AE"/>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4618B3" w:rsidRPr="00D93EF2" w:rsidRDefault="004618B3" w:rsidP="00AD3075"/>
    <w:p w:rsidR="001B1471" w:rsidRPr="00D93EF2" w:rsidRDefault="00184E80" w:rsidP="001B1471">
      <w:pPr>
        <w:tabs>
          <w:tab w:val="left" w:pos="5103"/>
        </w:tabs>
        <w:ind w:firstLine="5103"/>
      </w:pPr>
      <w:r w:rsidRPr="00D93EF2">
        <w:br w:type="page"/>
      </w:r>
      <w:r w:rsidR="001B1471" w:rsidRPr="00D93EF2">
        <w:lastRenderedPageBreak/>
        <w:t xml:space="preserve">Приложение № 3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708"/>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CB0670" w:rsidRPr="00D93EF2" w:rsidRDefault="00CB0670" w:rsidP="002734C6">
      <w:pPr>
        <w:suppressAutoHyphens/>
        <w:jc w:val="center"/>
        <w:rPr>
          <w:b/>
          <w:bCs/>
          <w:snapToGrid w:val="0"/>
        </w:rPr>
      </w:pPr>
    </w:p>
    <w:p w:rsidR="003746AE" w:rsidRPr="00D93EF2" w:rsidRDefault="003746AE" w:rsidP="002734C6">
      <w:pPr>
        <w:suppressAutoHyphens/>
        <w:jc w:val="center"/>
        <w:rPr>
          <w:b/>
          <w:bCs/>
          <w:snapToGrid w:val="0"/>
        </w:rPr>
      </w:pPr>
      <w:r w:rsidRPr="00D93EF2">
        <w:rPr>
          <w:b/>
          <w:bCs/>
          <w:snapToGrid w:val="0"/>
        </w:rPr>
        <w:t>КАЛЕНДАРНЫЙ ПЛАН</w:t>
      </w:r>
    </w:p>
    <w:p w:rsidR="00C830FB" w:rsidRPr="00D93EF2" w:rsidRDefault="00C830FB" w:rsidP="002734C6">
      <w:pPr>
        <w:suppressAutoHyphens/>
        <w:jc w:val="center"/>
        <w:rPr>
          <w:b/>
          <w:bCs/>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pPr>
        <w:rPr>
          <w:i/>
        </w:rPr>
      </w:pPr>
      <w:r w:rsidRPr="006C6E0A">
        <w:rPr>
          <w:bCs/>
          <w:snapToGrid w:val="0"/>
        </w:rPr>
        <w:t xml:space="preserve">Подрядчик: </w:t>
      </w:r>
      <w:r>
        <w:t>___________________</w:t>
      </w:r>
      <w:r>
        <w:rPr>
          <w:i/>
        </w:rPr>
        <w:t>(наименование)</w:t>
      </w:r>
    </w:p>
    <w:p w:rsidR="00860F64" w:rsidRDefault="00860F64" w:rsidP="00E35193">
      <w:pPr>
        <w:rPr>
          <w:i/>
        </w:rPr>
      </w:pPr>
    </w:p>
    <w:p w:rsidR="00860F64" w:rsidRPr="00860F64" w:rsidRDefault="00860F64" w:rsidP="00860F64">
      <w:pPr>
        <w:pStyle w:val="Default"/>
      </w:pPr>
      <w:r w:rsidRPr="00860F64">
        <w:t xml:space="preserve">Сроки выполнения работ: </w:t>
      </w:r>
    </w:p>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p w:rsidR="00860F64" w:rsidRDefault="00860F64" w:rsidP="00E35193"/>
    <w:p w:rsidR="00296742" w:rsidRPr="00D93EF2" w:rsidRDefault="00296742" w:rsidP="006F6040">
      <w:pPr>
        <w:jc w:val="both"/>
      </w:pPr>
    </w:p>
    <w:tbl>
      <w:tblPr>
        <w:tblW w:w="477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
        <w:gridCol w:w="4755"/>
        <w:gridCol w:w="4543"/>
      </w:tblGrid>
      <w:tr w:rsidR="0089167E" w:rsidRPr="00D93EF2" w:rsidTr="00AF0689">
        <w:trPr>
          <w:trHeight w:val="66"/>
        </w:trPr>
        <w:tc>
          <w:tcPr>
            <w:tcW w:w="159"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 п/п</w:t>
            </w:r>
          </w:p>
        </w:tc>
        <w:tc>
          <w:tcPr>
            <w:tcW w:w="247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both"/>
            </w:pPr>
            <w:r w:rsidRPr="00D93EF2">
              <w:t xml:space="preserve">Наименование </w:t>
            </w:r>
          </w:p>
        </w:tc>
        <w:tc>
          <w:tcPr>
            <w:tcW w:w="2365" w:type="pct"/>
            <w:tcBorders>
              <w:top w:val="single" w:sz="4" w:space="0" w:color="auto"/>
              <w:left w:val="single" w:sz="4" w:space="0" w:color="auto"/>
              <w:right w:val="single" w:sz="4" w:space="0" w:color="auto"/>
            </w:tcBorders>
            <w:vAlign w:val="center"/>
          </w:tcPr>
          <w:p w:rsidR="0089167E" w:rsidRPr="00D93EF2" w:rsidRDefault="0089167E" w:rsidP="0063377A">
            <w:pPr>
              <w:pStyle w:val="TableParagraph"/>
              <w:jc w:val="center"/>
              <w:rPr>
                <w:sz w:val="20"/>
                <w:szCs w:val="20"/>
              </w:rPr>
            </w:pPr>
            <w:r w:rsidRPr="00D93EF2">
              <w:rPr>
                <w:sz w:val="20"/>
                <w:szCs w:val="20"/>
              </w:rPr>
              <w:t>Срок выполнения работ</w:t>
            </w:r>
          </w:p>
        </w:tc>
      </w:tr>
      <w:tr w:rsidR="0089167E" w:rsidRPr="00D93EF2" w:rsidTr="00AF0689">
        <w:trPr>
          <w:trHeight w:val="66"/>
        </w:trPr>
        <w:tc>
          <w:tcPr>
            <w:tcW w:w="159" w:type="pct"/>
            <w:tcBorders>
              <w:top w:val="single" w:sz="4" w:space="0" w:color="auto"/>
              <w:left w:val="single" w:sz="4" w:space="0" w:color="auto"/>
              <w:bottom w:val="single" w:sz="4" w:space="0" w:color="auto"/>
              <w:right w:val="single" w:sz="4" w:space="0" w:color="auto"/>
            </w:tcBorders>
            <w:vAlign w:val="center"/>
          </w:tcPr>
          <w:p w:rsidR="0089167E" w:rsidRPr="00D93EF2" w:rsidRDefault="00AF0689" w:rsidP="00AF0689">
            <w:pPr>
              <w:pStyle w:val="TableParagraph"/>
              <w:jc w:val="center"/>
            </w:pPr>
            <w:r w:rsidRPr="00D93EF2">
              <w:t>1.</w:t>
            </w:r>
          </w:p>
        </w:tc>
        <w:tc>
          <w:tcPr>
            <w:tcW w:w="2475" w:type="pct"/>
            <w:tcBorders>
              <w:top w:val="single" w:sz="4" w:space="0" w:color="auto"/>
              <w:left w:val="single" w:sz="4" w:space="0" w:color="auto"/>
              <w:bottom w:val="single" w:sz="4" w:space="0" w:color="auto"/>
              <w:right w:val="single" w:sz="4" w:space="0" w:color="auto"/>
            </w:tcBorders>
            <w:vAlign w:val="center"/>
          </w:tcPr>
          <w:p w:rsidR="0089167E" w:rsidRPr="00D93EF2" w:rsidRDefault="0093155C" w:rsidP="00357D5E">
            <w:pPr>
              <w:ind w:left="34"/>
              <w:contextualSpacing/>
              <w:jc w:val="center"/>
            </w:pPr>
            <w:r w:rsidRPr="00D93EF2">
              <w:rPr>
                <w:szCs w:val="22"/>
              </w:rPr>
              <w:t xml:space="preserve">ПИР, СМР и ПНР внешнего электроснабжения токоприемников объектов ТП (лот </w:t>
            </w:r>
            <w:r w:rsidR="009D2B10">
              <w:rPr>
                <w:szCs w:val="22"/>
              </w:rPr>
              <w:t>8500012727</w:t>
            </w:r>
            <w:r w:rsidRPr="00D93EF2">
              <w:rPr>
                <w:szCs w:val="22"/>
              </w:rPr>
              <w:t>)</w:t>
            </w:r>
          </w:p>
        </w:tc>
        <w:tc>
          <w:tcPr>
            <w:tcW w:w="2365" w:type="pct"/>
            <w:tcBorders>
              <w:top w:val="single" w:sz="4" w:space="0" w:color="auto"/>
              <w:left w:val="single" w:sz="4" w:space="0" w:color="auto"/>
              <w:bottom w:val="single" w:sz="4" w:space="0" w:color="auto"/>
              <w:right w:val="single" w:sz="4" w:space="0" w:color="auto"/>
            </w:tcBorders>
            <w:vAlign w:val="center"/>
          </w:tcPr>
          <w:p w:rsidR="00860F64" w:rsidRDefault="00860F64" w:rsidP="00860F64">
            <w:pPr>
              <w:overflowPunct w:val="0"/>
              <w:autoSpaceDE w:val="0"/>
              <w:autoSpaceDN w:val="0"/>
              <w:adjustRightInd w:val="0"/>
              <w:spacing w:line="228" w:lineRule="auto"/>
              <w:jc w:val="both"/>
              <w:rPr>
                <w:bCs/>
                <w:color w:val="000000"/>
              </w:rPr>
            </w:pPr>
            <w:r>
              <w:rPr>
                <w:bCs/>
                <w:color w:val="000000"/>
              </w:rPr>
              <w:t>Начало выполнения работ: «___»____________________года.</w:t>
            </w:r>
          </w:p>
          <w:p w:rsidR="0089167E" w:rsidRPr="00860F64" w:rsidRDefault="00860F64" w:rsidP="00860F64">
            <w:pPr>
              <w:overflowPunct w:val="0"/>
              <w:autoSpaceDE w:val="0"/>
              <w:autoSpaceDN w:val="0"/>
              <w:adjustRightInd w:val="0"/>
              <w:spacing w:line="228" w:lineRule="auto"/>
              <w:jc w:val="both"/>
              <w:rPr>
                <w:bCs/>
                <w:color w:val="000000"/>
              </w:rPr>
            </w:pPr>
            <w:r>
              <w:rPr>
                <w:bCs/>
                <w:color w:val="000000"/>
              </w:rPr>
              <w:t>Окончание выполнения работ: «___»____________________года.</w:t>
            </w:r>
          </w:p>
        </w:tc>
      </w:tr>
    </w:tbl>
    <w:p w:rsidR="00184E80" w:rsidRPr="00D93EF2" w:rsidRDefault="00184E80" w:rsidP="009C15EF"/>
    <w:p w:rsidR="00184E80" w:rsidRPr="00D93EF2" w:rsidRDefault="00184E80"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 w:rsidR="004F48AC" w:rsidRPr="00D93EF2" w:rsidRDefault="003746AE" w:rsidP="004F48AC">
      <w:pPr>
        <w:tabs>
          <w:tab w:val="left" w:pos="5245"/>
        </w:tabs>
        <w:ind w:firstLine="5245"/>
      </w:pPr>
      <w:r w:rsidRPr="00D93EF2">
        <w:br w:type="page"/>
      </w:r>
      <w:r w:rsidR="001B1471" w:rsidRPr="00D93EF2">
        <w:lastRenderedPageBreak/>
        <w:t>Приложение № 4</w:t>
      </w:r>
    </w:p>
    <w:p w:rsidR="004F48AC" w:rsidRPr="00D93EF2" w:rsidRDefault="004F48AC" w:rsidP="004F48AC">
      <w:pPr>
        <w:tabs>
          <w:tab w:val="left" w:pos="5103"/>
        </w:tabs>
        <w:jc w:val="center"/>
      </w:pPr>
      <w:r w:rsidRPr="00D93EF2">
        <w:tab/>
      </w:r>
      <w:r w:rsidR="001B1471" w:rsidRPr="00D93EF2">
        <w:t>к договор</w:t>
      </w:r>
      <w:r w:rsidRPr="00D93EF2">
        <w:t>у на выполнение комплекса работ</w:t>
      </w:r>
    </w:p>
    <w:p w:rsidR="004F48AC" w:rsidRPr="00D93EF2" w:rsidRDefault="004F48AC" w:rsidP="004F48AC">
      <w:pPr>
        <w:tabs>
          <w:tab w:val="left" w:pos="5103"/>
        </w:tabs>
        <w:jc w:val="center"/>
      </w:pPr>
      <w:r w:rsidRPr="00D93EF2">
        <w:tab/>
      </w:r>
      <w:r w:rsidR="001B1471" w:rsidRPr="00D93EF2">
        <w:t>по строительству энергетических объектов</w:t>
      </w:r>
    </w:p>
    <w:p w:rsidR="004F48AC" w:rsidRPr="00D93EF2" w:rsidRDefault="004F48AC" w:rsidP="004F48AC">
      <w:pPr>
        <w:tabs>
          <w:tab w:val="left" w:pos="5103"/>
        </w:tabs>
        <w:jc w:val="center"/>
      </w:pPr>
      <w:r w:rsidRPr="00D93EF2">
        <w:tab/>
      </w:r>
      <w:r w:rsidR="001B1471" w:rsidRPr="00D93EF2">
        <w:t>№ ___________________________________</w:t>
      </w:r>
    </w:p>
    <w:p w:rsidR="001B1471" w:rsidRPr="00D93EF2" w:rsidRDefault="004F48AC" w:rsidP="004F48AC">
      <w:pPr>
        <w:tabs>
          <w:tab w:val="left" w:pos="4111"/>
        </w:tabs>
        <w:jc w:val="center"/>
      </w:pPr>
      <w:r w:rsidRPr="00D93EF2">
        <w:tab/>
      </w:r>
      <w:r w:rsidR="001B1471" w:rsidRPr="00D93EF2">
        <w:t>от «_____» ____________ 20__ г.</w:t>
      </w:r>
    </w:p>
    <w:p w:rsidR="009C15EF" w:rsidRPr="00D93EF2" w:rsidRDefault="009C15EF" w:rsidP="009C15EF">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CB0670" w:rsidRPr="00D93EF2" w:rsidRDefault="00CB0670" w:rsidP="003746AE">
      <w:pPr>
        <w:keepLines/>
        <w:jc w:val="center"/>
        <w:rPr>
          <w:b/>
          <w:snapToGrid w:val="0"/>
        </w:rPr>
      </w:pPr>
    </w:p>
    <w:p w:rsidR="003746AE" w:rsidRPr="00D93EF2" w:rsidRDefault="003746AE" w:rsidP="003746AE">
      <w:pPr>
        <w:keepLines/>
        <w:jc w:val="center"/>
        <w:rPr>
          <w:b/>
          <w:snapToGrid w:val="0"/>
        </w:rPr>
      </w:pPr>
      <w:r w:rsidRPr="00D93EF2">
        <w:rPr>
          <w:b/>
          <w:snapToGrid w:val="0"/>
        </w:rPr>
        <w:t>СВОДНАЯ ВЕДОМОСТЬ</w:t>
      </w:r>
    </w:p>
    <w:p w:rsidR="003746AE" w:rsidRPr="00D93EF2" w:rsidRDefault="003746AE" w:rsidP="003746AE">
      <w:pPr>
        <w:keepLines/>
        <w:jc w:val="center"/>
        <w:rPr>
          <w:b/>
          <w:snapToGrid w:val="0"/>
        </w:rPr>
      </w:pPr>
      <w:r w:rsidRPr="00D93EF2">
        <w:rPr>
          <w:b/>
          <w:snapToGrid w:val="0"/>
        </w:rPr>
        <w:t>и сроки поставки основного электрооборудования</w:t>
      </w:r>
    </w:p>
    <w:p w:rsidR="003746AE" w:rsidRPr="00D93EF2" w:rsidRDefault="003746AE" w:rsidP="003746AE">
      <w:pPr>
        <w:keepLines/>
        <w:jc w:val="center"/>
        <w:rPr>
          <w:b/>
          <w:snapToGrid w:val="0"/>
        </w:rPr>
      </w:pPr>
    </w:p>
    <w:p w:rsidR="003746AE" w:rsidRPr="00D93EF2" w:rsidRDefault="003746AE" w:rsidP="003746AE">
      <w:pPr>
        <w:widowControl w:val="0"/>
        <w:autoSpaceDE w:val="0"/>
        <w:autoSpaceDN w:val="0"/>
        <w:adjustRightInd w:val="0"/>
        <w:spacing w:line="228" w:lineRule="auto"/>
        <w:jc w:val="both"/>
        <w:rPr>
          <w:bCs/>
          <w:snapToGrid w:val="0"/>
        </w:rPr>
      </w:pPr>
      <w:r w:rsidRPr="00D93EF2">
        <w:rPr>
          <w:bCs/>
          <w:snapToGrid w:val="0"/>
        </w:rPr>
        <w:t xml:space="preserve">Заказчик: </w:t>
      </w:r>
      <w:r w:rsidRPr="00D93EF2">
        <w:t>ПАО «</w:t>
      </w:r>
      <w:r w:rsidR="001F0ED3" w:rsidRPr="00D93EF2">
        <w:t>Россети Центр</w:t>
      </w:r>
      <w:r w:rsidRPr="00D93EF2">
        <w:t>» (филиал ПАО «</w:t>
      </w:r>
      <w:r w:rsidR="001F0ED3" w:rsidRPr="00D93EF2">
        <w:t>Россети Центр</w:t>
      </w:r>
      <w:r w:rsidRPr="00D93EF2">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3746AE" w:rsidRPr="00D93EF2" w:rsidRDefault="003746AE" w:rsidP="003746AE">
      <w:pPr>
        <w:pStyle w:val="ConsNonformat"/>
        <w:widowControl/>
        <w:rPr>
          <w:rFonts w:ascii="Times New Roman" w:hAnsi="Times New Roman" w:cs="Times New Roman"/>
          <w:sz w:val="24"/>
          <w:szCs w:val="24"/>
        </w:rPr>
      </w:pPr>
      <w:r w:rsidRPr="00D93EF2">
        <w:rPr>
          <w:rFonts w:ascii="Times New Roman" w:hAnsi="Times New Roman" w:cs="Times New Roman"/>
          <w:b/>
          <w:sz w:val="24"/>
          <w:szCs w:val="24"/>
          <w:lang w:eastAsia="ar-SA"/>
        </w:rPr>
        <w:tab/>
      </w:r>
    </w:p>
    <w:p w:rsidR="003746AE" w:rsidRPr="00D93EF2" w:rsidRDefault="003746AE" w:rsidP="003746AE">
      <w:pPr>
        <w:widowControl w:val="0"/>
        <w:autoSpaceDE w:val="0"/>
        <w:autoSpaceDN w:val="0"/>
        <w:adjustRightInd w:val="0"/>
        <w:spacing w:line="228" w:lineRule="auto"/>
        <w:jc w:val="both"/>
        <w:rPr>
          <w:bCs/>
          <w:snapToGrid w:val="0"/>
          <w:color w:val="000000"/>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720"/>
        <w:gridCol w:w="3960"/>
        <w:gridCol w:w="900"/>
        <w:gridCol w:w="1080"/>
        <w:gridCol w:w="1620"/>
        <w:gridCol w:w="1452"/>
      </w:tblGrid>
      <w:tr w:rsidR="003746AE" w:rsidRPr="00D93EF2" w:rsidTr="00CE15B7">
        <w:tc>
          <w:tcPr>
            <w:tcW w:w="720" w:type="dxa"/>
          </w:tcPr>
          <w:p w:rsidR="003746AE" w:rsidRPr="00D93EF2" w:rsidRDefault="003746AE" w:rsidP="00B41FA9">
            <w:pPr>
              <w:keepLines/>
              <w:jc w:val="center"/>
              <w:rPr>
                <w:bCs/>
                <w:snapToGrid w:val="0"/>
              </w:rPr>
            </w:pPr>
            <w:r w:rsidRPr="00D93EF2">
              <w:rPr>
                <w:bCs/>
                <w:snapToGrid w:val="0"/>
              </w:rPr>
              <w:t>№</w:t>
            </w:r>
          </w:p>
          <w:p w:rsidR="003746AE" w:rsidRPr="00D93EF2" w:rsidRDefault="003746AE" w:rsidP="00B41FA9">
            <w:pPr>
              <w:keepLines/>
              <w:jc w:val="center"/>
              <w:rPr>
                <w:bCs/>
                <w:snapToGrid w:val="0"/>
              </w:rPr>
            </w:pPr>
            <w:r w:rsidRPr="00D93EF2">
              <w:rPr>
                <w:bCs/>
                <w:snapToGrid w:val="0"/>
              </w:rPr>
              <w:t>п/п</w:t>
            </w:r>
          </w:p>
        </w:tc>
        <w:tc>
          <w:tcPr>
            <w:tcW w:w="3960" w:type="dxa"/>
          </w:tcPr>
          <w:p w:rsidR="003746AE" w:rsidRPr="00D93EF2" w:rsidRDefault="003746AE" w:rsidP="00B41FA9">
            <w:pPr>
              <w:keepLines/>
              <w:ind w:hanging="3"/>
              <w:jc w:val="center"/>
              <w:rPr>
                <w:bCs/>
                <w:snapToGrid w:val="0"/>
              </w:rPr>
            </w:pPr>
            <w:r w:rsidRPr="00D93EF2">
              <w:rPr>
                <w:bCs/>
                <w:snapToGrid w:val="0"/>
              </w:rPr>
              <w:t>Наименование оборудования</w:t>
            </w:r>
          </w:p>
        </w:tc>
        <w:tc>
          <w:tcPr>
            <w:tcW w:w="900" w:type="dxa"/>
          </w:tcPr>
          <w:p w:rsidR="003746AE" w:rsidRPr="00D93EF2" w:rsidRDefault="003746AE" w:rsidP="00B41FA9">
            <w:pPr>
              <w:keepLines/>
              <w:jc w:val="center"/>
              <w:rPr>
                <w:bCs/>
                <w:snapToGrid w:val="0"/>
              </w:rPr>
            </w:pPr>
            <w:r w:rsidRPr="00D93EF2">
              <w:rPr>
                <w:bCs/>
                <w:snapToGrid w:val="0"/>
              </w:rPr>
              <w:t>Ед. изм.</w:t>
            </w:r>
          </w:p>
        </w:tc>
        <w:tc>
          <w:tcPr>
            <w:tcW w:w="1080" w:type="dxa"/>
          </w:tcPr>
          <w:p w:rsidR="003746AE" w:rsidRPr="00D93EF2" w:rsidRDefault="003746AE" w:rsidP="00B41FA9">
            <w:pPr>
              <w:keepLines/>
              <w:jc w:val="center"/>
              <w:rPr>
                <w:bCs/>
                <w:snapToGrid w:val="0"/>
              </w:rPr>
            </w:pPr>
            <w:r w:rsidRPr="00D93EF2">
              <w:rPr>
                <w:bCs/>
                <w:snapToGrid w:val="0"/>
              </w:rPr>
              <w:t>Кол-во</w:t>
            </w:r>
          </w:p>
        </w:tc>
        <w:tc>
          <w:tcPr>
            <w:tcW w:w="1620" w:type="dxa"/>
          </w:tcPr>
          <w:p w:rsidR="003746AE" w:rsidRPr="00D93EF2" w:rsidRDefault="003746AE" w:rsidP="00B41FA9">
            <w:pPr>
              <w:keepLines/>
              <w:jc w:val="center"/>
              <w:rPr>
                <w:bCs/>
                <w:snapToGrid w:val="0"/>
              </w:rPr>
            </w:pPr>
            <w:r w:rsidRPr="00D93EF2">
              <w:rPr>
                <w:bCs/>
                <w:snapToGrid w:val="0"/>
              </w:rPr>
              <w:t>Стоимость (тыс. руб.)</w:t>
            </w:r>
          </w:p>
        </w:tc>
        <w:tc>
          <w:tcPr>
            <w:tcW w:w="1452" w:type="dxa"/>
          </w:tcPr>
          <w:p w:rsidR="003746AE" w:rsidRPr="00D93EF2" w:rsidRDefault="003746AE" w:rsidP="00B41FA9">
            <w:pPr>
              <w:keepLines/>
              <w:jc w:val="center"/>
              <w:rPr>
                <w:bCs/>
                <w:snapToGrid w:val="0"/>
              </w:rPr>
            </w:pPr>
            <w:r w:rsidRPr="00D93EF2">
              <w:rPr>
                <w:bCs/>
                <w:snapToGrid w:val="0"/>
              </w:rPr>
              <w:t>Год, месяц поставки</w:t>
            </w:r>
          </w:p>
        </w:tc>
      </w:tr>
      <w:tr w:rsidR="003746AE" w:rsidRPr="00D93EF2" w:rsidTr="00CE15B7">
        <w:trPr>
          <w:trHeight w:val="265"/>
        </w:trPr>
        <w:tc>
          <w:tcPr>
            <w:tcW w:w="720" w:type="dxa"/>
          </w:tcPr>
          <w:p w:rsidR="003746AE" w:rsidRPr="00D93EF2" w:rsidRDefault="003746AE" w:rsidP="00B41FA9">
            <w:pPr>
              <w:keepLines/>
              <w:jc w:val="center"/>
              <w:rPr>
                <w:bCs/>
                <w:snapToGrid w:val="0"/>
              </w:rPr>
            </w:pPr>
          </w:p>
        </w:tc>
        <w:tc>
          <w:tcPr>
            <w:tcW w:w="9012" w:type="dxa"/>
            <w:gridSpan w:val="5"/>
          </w:tcPr>
          <w:p w:rsidR="003746AE" w:rsidRPr="00D93EF2" w:rsidRDefault="003746AE" w:rsidP="00B41FA9">
            <w:pPr>
              <w:keepLines/>
              <w:jc w:val="center"/>
              <w:rPr>
                <w:bCs/>
                <w:snapToGrid w:val="0"/>
              </w:rPr>
            </w:pPr>
            <w:r w:rsidRPr="00D93EF2">
              <w:rPr>
                <w:bCs/>
                <w:snapToGrid w:val="0"/>
              </w:rPr>
              <w:t>Все материалы и оборудование поставляются Подрядчиком согласно ПСД и в соответствии с календарным планом</w:t>
            </w:r>
          </w:p>
        </w:tc>
      </w:tr>
    </w:tbl>
    <w:p w:rsidR="003746AE" w:rsidRPr="00D93EF2" w:rsidRDefault="003746AE" w:rsidP="003746AE">
      <w:pPr>
        <w:rPr>
          <w:vanish/>
        </w:rPr>
      </w:pPr>
    </w:p>
    <w:p w:rsidR="003746AE" w:rsidRPr="00D93EF2" w:rsidRDefault="003746AE" w:rsidP="003746AE"/>
    <w:p w:rsidR="003746AE" w:rsidRPr="00D93EF2" w:rsidRDefault="003746AE" w:rsidP="009C15EF">
      <w:pPr>
        <w:ind w:left="4956" w:firstLine="6"/>
      </w:pPr>
    </w:p>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ind w:left="4956" w:firstLine="6"/>
      </w:pPr>
    </w:p>
    <w:p w:rsidR="006F6040" w:rsidRPr="00D93EF2" w:rsidRDefault="006F6040"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3746AE" w:rsidRPr="00D93EF2" w:rsidRDefault="003746AE" w:rsidP="009C15EF">
      <w:pPr>
        <w:ind w:left="4956" w:firstLine="6"/>
      </w:pPr>
    </w:p>
    <w:p w:rsidR="001B1471" w:rsidRPr="00D93EF2" w:rsidRDefault="00023051" w:rsidP="00023051">
      <w:pPr>
        <w:tabs>
          <w:tab w:val="left" w:pos="5103"/>
        </w:tabs>
        <w:ind w:firstLine="5103"/>
      </w:pPr>
      <w:r w:rsidRPr="00D93EF2">
        <w:br w:type="page"/>
      </w:r>
      <w:r w:rsidR="001B1471" w:rsidRPr="00D93EF2">
        <w:lastRenderedPageBreak/>
        <w:t xml:space="preserve">Приложение № 5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CB0670" w:rsidRPr="00D93EF2" w:rsidRDefault="00CB0670"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r w:rsidRPr="00D93EF2">
        <w:rPr>
          <w:b/>
          <w:bCs/>
        </w:rPr>
        <w:t>СПИСОК</w:t>
      </w:r>
    </w:p>
    <w:p w:rsidR="009C15EF" w:rsidRPr="00D93EF2" w:rsidRDefault="009C15EF" w:rsidP="009C15EF">
      <w:pPr>
        <w:widowControl w:val="0"/>
        <w:autoSpaceDE w:val="0"/>
        <w:autoSpaceDN w:val="0"/>
        <w:adjustRightInd w:val="0"/>
        <w:jc w:val="center"/>
        <w:rPr>
          <w:b/>
          <w:bCs/>
        </w:rPr>
      </w:pPr>
      <w:r w:rsidRPr="00D93EF2">
        <w:rPr>
          <w:b/>
          <w:bCs/>
        </w:rPr>
        <w:t>субподрядных организаций</w:t>
      </w:r>
    </w:p>
    <w:p w:rsidR="009C15EF" w:rsidRPr="00D93EF2" w:rsidRDefault="009C15EF" w:rsidP="009C15EF">
      <w:pPr>
        <w:widowControl w:val="0"/>
        <w:autoSpaceDE w:val="0"/>
        <w:autoSpaceDN w:val="0"/>
        <w:adjustRightInd w:val="0"/>
        <w:jc w:val="center"/>
        <w:rPr>
          <w:b/>
          <w:bCs/>
        </w:rPr>
      </w:pPr>
    </w:p>
    <w:p w:rsidR="00863457" w:rsidRPr="00D93EF2" w:rsidRDefault="00863457" w:rsidP="00863457">
      <w:pPr>
        <w:widowControl w:val="0"/>
        <w:autoSpaceDE w:val="0"/>
        <w:autoSpaceDN w:val="0"/>
        <w:adjustRightInd w:val="0"/>
        <w:spacing w:line="228" w:lineRule="auto"/>
        <w:jc w:val="both"/>
        <w:rPr>
          <w:bCs/>
          <w:snapToGrid w:val="0"/>
        </w:rPr>
      </w:pPr>
      <w:r w:rsidRPr="00D93EF2">
        <w:rPr>
          <w:bCs/>
          <w:snapToGrid w:val="0"/>
        </w:rPr>
        <w:t>Заказчик: ПАО «</w:t>
      </w:r>
      <w:r w:rsidR="001F0ED3" w:rsidRPr="00D93EF2">
        <w:rPr>
          <w:bCs/>
          <w:snapToGrid w:val="0"/>
        </w:rPr>
        <w:t>Россети Центр</w:t>
      </w:r>
      <w:r w:rsidRPr="00D93EF2">
        <w:rPr>
          <w:bCs/>
          <w:snapToGrid w:val="0"/>
        </w:rPr>
        <w:t>» (филиал ПАО «</w:t>
      </w:r>
      <w:r w:rsidR="001F0ED3" w:rsidRPr="00D93EF2">
        <w:rPr>
          <w:bCs/>
          <w:snapToGrid w:val="0"/>
        </w:rPr>
        <w:t>Россети Центр</w:t>
      </w:r>
      <w:r w:rsidRPr="00D93EF2">
        <w:rPr>
          <w:bCs/>
          <w:snapToGrid w:val="0"/>
        </w:rPr>
        <w:t>» - «Белгородэнерго»)</w:t>
      </w:r>
    </w:p>
    <w:p w:rsidR="00E35193" w:rsidRDefault="00E35193" w:rsidP="00E35193">
      <w:r w:rsidRPr="006C6E0A">
        <w:rPr>
          <w:bCs/>
          <w:snapToGrid w:val="0"/>
        </w:rPr>
        <w:t xml:space="preserve">Подрядчик: </w:t>
      </w:r>
      <w:r>
        <w:t>___________________</w:t>
      </w:r>
      <w:r>
        <w:rPr>
          <w:i/>
        </w:rPr>
        <w:t>(наименование)</w:t>
      </w:r>
    </w:p>
    <w:p w:rsidR="009C15EF" w:rsidRPr="00D93EF2" w:rsidRDefault="009C15EF" w:rsidP="009C15EF">
      <w:pPr>
        <w:widowControl w:val="0"/>
        <w:autoSpaceDE w:val="0"/>
        <w:autoSpaceDN w:val="0"/>
        <w:adjustRightInd w:val="0"/>
        <w:spacing w:line="228" w:lineRule="auto"/>
        <w:jc w:val="both"/>
      </w:pPr>
    </w:p>
    <w:p w:rsidR="009C15EF" w:rsidRPr="00D93EF2" w:rsidRDefault="009C15EF" w:rsidP="009C15EF">
      <w:pPr>
        <w:overflowPunct w:val="0"/>
        <w:autoSpaceDE w:val="0"/>
        <w:autoSpaceDN w:val="0"/>
        <w:adjustRightInd w:val="0"/>
        <w:ind w:firstLine="567"/>
        <w:jc w:val="right"/>
        <w:textAlignment w:val="baseline"/>
        <w:rPr>
          <w:bCs/>
          <w:color w:val="000000"/>
        </w:rPr>
      </w:pPr>
      <w:r w:rsidRPr="00D93EF2">
        <w:rPr>
          <w:bCs/>
          <w:color w:val="000000"/>
        </w:rPr>
        <w:t>.</w:t>
      </w:r>
    </w:p>
    <w:tbl>
      <w:tblPr>
        <w:tblW w:w="9180" w:type="dxa"/>
        <w:tblLayout w:type="fixed"/>
        <w:tblLook w:val="0000" w:firstRow="0" w:lastRow="0" w:firstColumn="0" w:lastColumn="0" w:noHBand="0" w:noVBand="0"/>
      </w:tblPr>
      <w:tblGrid>
        <w:gridCol w:w="851"/>
        <w:gridCol w:w="4859"/>
        <w:gridCol w:w="3470"/>
      </w:tblGrid>
      <w:tr w:rsidR="009C15EF" w:rsidRPr="00D93EF2" w:rsidTr="0089167E">
        <w:trPr>
          <w:trHeight w:val="690"/>
        </w:trPr>
        <w:tc>
          <w:tcPr>
            <w:tcW w:w="851" w:type="dxa"/>
            <w:tcBorders>
              <w:top w:val="single" w:sz="8" w:space="0" w:color="auto"/>
              <w:left w:val="single" w:sz="8" w:space="0" w:color="auto"/>
              <w:bottom w:val="single" w:sz="8" w:space="0" w:color="auto"/>
              <w:right w:val="single" w:sz="8" w:space="0" w:color="auto"/>
            </w:tcBorders>
            <w:shd w:val="clear" w:color="auto" w:fill="auto"/>
          </w:tcPr>
          <w:p w:rsidR="009C15EF" w:rsidRPr="00D93EF2" w:rsidRDefault="009C15EF" w:rsidP="00B565EA">
            <w:pPr>
              <w:pStyle w:val="aff2"/>
              <w:jc w:val="center"/>
              <w:rPr>
                <w:rFonts w:ascii="Times New Roman" w:hAnsi="Times New Roman"/>
                <w:b/>
                <w:snapToGrid w:val="0"/>
              </w:rPr>
            </w:pPr>
          </w:p>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 п/п</w:t>
            </w:r>
          </w:p>
        </w:tc>
        <w:tc>
          <w:tcPr>
            <w:tcW w:w="4859" w:type="dxa"/>
            <w:tcBorders>
              <w:top w:val="single" w:sz="8" w:space="0" w:color="auto"/>
              <w:left w:val="single" w:sz="8" w:space="0" w:color="auto"/>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Наименование      организации</w:t>
            </w:r>
          </w:p>
        </w:tc>
        <w:tc>
          <w:tcPr>
            <w:tcW w:w="3470" w:type="dxa"/>
            <w:tcBorders>
              <w:top w:val="single" w:sz="8" w:space="0" w:color="auto"/>
              <w:left w:val="nil"/>
              <w:bottom w:val="single" w:sz="8" w:space="0" w:color="auto"/>
              <w:right w:val="single" w:sz="8" w:space="0" w:color="auto"/>
            </w:tcBorders>
            <w:shd w:val="clear" w:color="auto" w:fill="auto"/>
            <w:vAlign w:val="center"/>
          </w:tcPr>
          <w:p w:rsidR="009C15EF" w:rsidRPr="00D93EF2" w:rsidRDefault="009C15EF" w:rsidP="00B565EA">
            <w:pPr>
              <w:pStyle w:val="aff2"/>
              <w:jc w:val="center"/>
              <w:rPr>
                <w:rFonts w:ascii="Times New Roman" w:hAnsi="Times New Roman"/>
                <w:b/>
                <w:snapToGrid w:val="0"/>
              </w:rPr>
            </w:pPr>
            <w:r w:rsidRPr="00D93EF2">
              <w:rPr>
                <w:rFonts w:ascii="Times New Roman" w:hAnsi="Times New Roman"/>
                <w:b/>
                <w:snapToGrid w:val="0"/>
              </w:rPr>
              <w:t>Состав выполняемых работ и сумма договора субподряда (</w:t>
            </w:r>
            <w:r w:rsidRPr="00D93EF2">
              <w:rPr>
                <w:rFonts w:ascii="Times New Roman" w:hAnsi="Times New Roman"/>
                <w:b/>
                <w:bCs/>
                <w:snapToGrid w:val="0"/>
              </w:rPr>
              <w:t>тыс. руб.)</w:t>
            </w:r>
          </w:p>
        </w:tc>
      </w:tr>
      <w:tr w:rsidR="009C15EF" w:rsidRPr="00D93EF2" w:rsidTr="007246C0">
        <w:trPr>
          <w:trHeight w:val="690"/>
        </w:trPr>
        <w:tc>
          <w:tcPr>
            <w:tcW w:w="851" w:type="dxa"/>
            <w:tcBorders>
              <w:top w:val="nil"/>
              <w:left w:val="single" w:sz="8" w:space="0" w:color="auto"/>
              <w:bottom w:val="single" w:sz="8" w:space="0" w:color="auto"/>
              <w:right w:val="single" w:sz="8" w:space="0" w:color="auto"/>
            </w:tcBorders>
          </w:tcPr>
          <w:p w:rsidR="009C15EF" w:rsidRPr="00D93EF2" w:rsidRDefault="009C15EF" w:rsidP="00B565EA">
            <w:pPr>
              <w:pStyle w:val="aff2"/>
              <w:jc w:val="center"/>
              <w:rPr>
                <w:rFonts w:ascii="Times New Roman" w:hAnsi="Times New Roman"/>
                <w:snapToGrid w:val="0"/>
              </w:rPr>
            </w:pPr>
          </w:p>
          <w:p w:rsidR="009C15EF" w:rsidRPr="00D93EF2" w:rsidRDefault="009C15EF" w:rsidP="00B565EA">
            <w:pPr>
              <w:pStyle w:val="aff2"/>
              <w:jc w:val="center"/>
              <w:rPr>
                <w:rFonts w:ascii="Times New Roman" w:hAnsi="Times New Roman"/>
                <w:snapToGrid w:val="0"/>
              </w:rPr>
            </w:pPr>
            <w:r w:rsidRPr="00D93EF2">
              <w:rPr>
                <w:rFonts w:ascii="Times New Roman" w:hAnsi="Times New Roman"/>
                <w:snapToGrid w:val="0"/>
              </w:rPr>
              <w:t>1.</w:t>
            </w:r>
          </w:p>
        </w:tc>
        <w:tc>
          <w:tcPr>
            <w:tcW w:w="4859" w:type="dxa"/>
            <w:tcBorders>
              <w:top w:val="nil"/>
              <w:left w:val="single" w:sz="8" w:space="0" w:color="auto"/>
              <w:bottom w:val="single" w:sz="8" w:space="0" w:color="auto"/>
              <w:right w:val="single" w:sz="8" w:space="0" w:color="auto"/>
            </w:tcBorders>
            <w:shd w:val="clear" w:color="auto" w:fill="auto"/>
            <w:vAlign w:val="center"/>
          </w:tcPr>
          <w:p w:rsidR="009C15EF" w:rsidRPr="00D93EF2" w:rsidRDefault="009C15EF" w:rsidP="007246C0">
            <w:pPr>
              <w:pStyle w:val="afff3"/>
              <w:spacing w:before="0" w:after="0"/>
              <w:ind w:left="0" w:right="0"/>
              <w:rPr>
                <w:lang w:val="ru-RU" w:eastAsia="ru-RU"/>
              </w:rPr>
            </w:pPr>
          </w:p>
        </w:tc>
        <w:tc>
          <w:tcPr>
            <w:tcW w:w="3470" w:type="dxa"/>
            <w:tcBorders>
              <w:top w:val="nil"/>
              <w:left w:val="nil"/>
              <w:bottom w:val="single" w:sz="8" w:space="0" w:color="auto"/>
              <w:right w:val="single" w:sz="8" w:space="0" w:color="auto"/>
            </w:tcBorders>
            <w:shd w:val="clear" w:color="auto" w:fill="auto"/>
            <w:vAlign w:val="center"/>
          </w:tcPr>
          <w:p w:rsidR="009C15EF" w:rsidRPr="00D93EF2" w:rsidRDefault="009C15EF" w:rsidP="00F437BC">
            <w:pPr>
              <w:jc w:val="right"/>
              <w:rPr>
                <w:sz w:val="22"/>
                <w:szCs w:val="22"/>
              </w:rPr>
            </w:pPr>
          </w:p>
        </w:tc>
      </w:tr>
    </w:tbl>
    <w:p w:rsidR="009C15EF" w:rsidRPr="00D93EF2" w:rsidRDefault="009C15EF" w:rsidP="009C15EF">
      <w:pPr>
        <w:overflowPunct w:val="0"/>
        <w:autoSpaceDE w:val="0"/>
        <w:autoSpaceDN w:val="0"/>
        <w:adjustRightInd w:val="0"/>
        <w:jc w:val="both"/>
        <w:rPr>
          <w:bCs/>
        </w:rPr>
      </w:pPr>
    </w:p>
    <w:p w:rsidR="009C15EF" w:rsidRPr="00D93EF2" w:rsidRDefault="009C15EF" w:rsidP="009C15EF"/>
    <w:p w:rsidR="009C15EF" w:rsidRPr="00D93EF2" w:rsidRDefault="009C15EF" w:rsidP="009C15EF"/>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454"/>
        <w:gridCol w:w="5035"/>
      </w:tblGrid>
      <w:tr w:rsidR="00E35193" w:rsidTr="003C5A7B">
        <w:tc>
          <w:tcPr>
            <w:tcW w:w="2600" w:type="pct"/>
            <w:shd w:val="clear" w:color="auto" w:fill="auto"/>
          </w:tcPr>
          <w:p w:rsidR="00E35193" w:rsidRDefault="00E35193" w:rsidP="003C5A7B">
            <w:pPr>
              <w:tabs>
                <w:tab w:val="left" w:pos="3416"/>
              </w:tabs>
              <w:rPr>
                <w:b/>
              </w:rPr>
            </w:pPr>
            <w:r>
              <w:rPr>
                <w:b/>
              </w:rPr>
              <w:t>ЗАКАЗЧИК:</w:t>
            </w:r>
          </w:p>
          <w:p w:rsidR="00E35193" w:rsidRDefault="00E35193" w:rsidP="003C5A7B">
            <w:pPr>
              <w:tabs>
                <w:tab w:val="left" w:pos="3416"/>
              </w:tabs>
              <w:rPr>
                <w:b/>
              </w:rPr>
            </w:pPr>
          </w:p>
        </w:tc>
        <w:tc>
          <w:tcPr>
            <w:tcW w:w="2400" w:type="pct"/>
            <w:shd w:val="clear" w:color="auto" w:fill="auto"/>
          </w:tcPr>
          <w:p w:rsidR="00E35193" w:rsidRDefault="00E35193" w:rsidP="003C5A7B">
            <w:pPr>
              <w:ind w:right="-1"/>
              <w:rPr>
                <w:b/>
              </w:rPr>
            </w:pPr>
            <w:r>
              <w:rPr>
                <w:b/>
              </w:rPr>
              <w:t>ПОДРЯДЧИК:</w:t>
            </w:r>
          </w:p>
        </w:tc>
      </w:tr>
      <w:tr w:rsidR="00E35193" w:rsidTr="003C5A7B">
        <w:tc>
          <w:tcPr>
            <w:tcW w:w="2600" w:type="pct"/>
            <w:shd w:val="clear" w:color="auto" w:fill="auto"/>
          </w:tcPr>
          <w:p w:rsidR="00E35193" w:rsidRDefault="00E35193"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E35193" w:rsidRPr="00EA34EB" w:rsidRDefault="00E35193" w:rsidP="003C5A7B">
            <w:pPr>
              <w:autoSpaceDE w:val="0"/>
              <w:autoSpaceDN w:val="0"/>
              <w:adjustRightInd w:val="0"/>
              <w:rPr>
                <w:b/>
              </w:rPr>
            </w:pPr>
            <w:r w:rsidRPr="00EA34EB">
              <w:rPr>
                <w:b/>
              </w:rPr>
              <w:t>«</w:t>
            </w:r>
            <w:r>
              <w:rPr>
                <w:b/>
              </w:rPr>
              <w:t>Россети Центр</w:t>
            </w:r>
            <w:r w:rsidRPr="00EA34EB">
              <w:rPr>
                <w:b/>
              </w:rPr>
              <w:t>» - «Белгородэнерго»)</w:t>
            </w:r>
          </w:p>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_____________________________</w:t>
            </w:r>
          </w:p>
          <w:p w:rsidR="00E35193" w:rsidRPr="008F1E8A" w:rsidRDefault="00E35193" w:rsidP="003C5A7B">
            <w:pPr>
              <w:autoSpaceDE w:val="0"/>
              <w:autoSpaceDN w:val="0"/>
              <w:adjustRightInd w:val="0"/>
              <w:ind w:right="-1"/>
              <w:rPr>
                <w:b/>
              </w:rPr>
            </w:pPr>
            <w:r w:rsidRPr="008F1E8A">
              <w:rPr>
                <w:b/>
              </w:rPr>
              <w:t>(наименование)</w:t>
            </w: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p>
        </w:tc>
        <w:tc>
          <w:tcPr>
            <w:tcW w:w="2400" w:type="pct"/>
            <w:shd w:val="clear" w:color="auto" w:fill="auto"/>
          </w:tcPr>
          <w:p w:rsidR="00E35193" w:rsidRPr="008F1E8A" w:rsidRDefault="00E35193" w:rsidP="003C5A7B">
            <w:pPr>
              <w:autoSpaceDE w:val="0"/>
              <w:autoSpaceDN w:val="0"/>
              <w:adjustRightInd w:val="0"/>
              <w:ind w:right="-1"/>
              <w:rPr>
                <w:b/>
              </w:rPr>
            </w:pPr>
          </w:p>
        </w:tc>
      </w:tr>
      <w:tr w:rsidR="00E35193" w:rsidTr="003C5A7B">
        <w:tc>
          <w:tcPr>
            <w:tcW w:w="2600" w:type="pct"/>
            <w:shd w:val="clear" w:color="auto" w:fill="auto"/>
          </w:tcPr>
          <w:p w:rsidR="00E35193" w:rsidRPr="008F1E8A" w:rsidRDefault="00E35193" w:rsidP="003C5A7B">
            <w:pPr>
              <w:tabs>
                <w:tab w:val="left" w:pos="3416"/>
              </w:tabs>
              <w:autoSpaceDE w:val="0"/>
              <w:autoSpaceDN w:val="0"/>
              <w:adjustRightInd w:val="0"/>
              <w:rPr>
                <w:b/>
              </w:rPr>
            </w:pPr>
            <w:r w:rsidRPr="008F1E8A">
              <w:rPr>
                <w:b/>
              </w:rPr>
              <w:t>___________________________</w:t>
            </w:r>
          </w:p>
          <w:p w:rsidR="00E35193" w:rsidRDefault="00E35193" w:rsidP="003C5A7B">
            <w:pPr>
              <w:tabs>
                <w:tab w:val="left" w:pos="3416"/>
              </w:tabs>
              <w:autoSpaceDE w:val="0"/>
              <w:autoSpaceDN w:val="0"/>
              <w:adjustRightInd w:val="0"/>
              <w:rPr>
                <w:b/>
              </w:rPr>
            </w:pPr>
            <w:r w:rsidRPr="008F1E8A">
              <w:rPr>
                <w:b/>
              </w:rPr>
              <w:t>(должность)</w:t>
            </w:r>
          </w:p>
          <w:p w:rsidR="00E35193" w:rsidRPr="008F1E8A" w:rsidRDefault="00E35193" w:rsidP="003C5A7B">
            <w:pPr>
              <w:tabs>
                <w:tab w:val="left" w:pos="3416"/>
              </w:tabs>
              <w:autoSpaceDE w:val="0"/>
              <w:autoSpaceDN w:val="0"/>
              <w:adjustRightInd w:val="0"/>
              <w:rPr>
                <w:b/>
              </w:rPr>
            </w:pPr>
          </w:p>
          <w:p w:rsidR="00E35193" w:rsidRPr="008F1E8A" w:rsidRDefault="00E35193" w:rsidP="003C5A7B">
            <w:pPr>
              <w:tabs>
                <w:tab w:val="left" w:pos="3416"/>
              </w:tabs>
              <w:autoSpaceDE w:val="0"/>
              <w:autoSpaceDN w:val="0"/>
              <w:adjustRightInd w:val="0"/>
              <w:rPr>
                <w:b/>
              </w:rPr>
            </w:pPr>
            <w:r w:rsidRPr="008F1E8A">
              <w:rPr>
                <w:b/>
              </w:rPr>
              <w:t>___________________________________</w:t>
            </w:r>
          </w:p>
          <w:p w:rsidR="00E35193" w:rsidRPr="008F1E8A" w:rsidRDefault="00E35193" w:rsidP="003C5A7B">
            <w:pPr>
              <w:tabs>
                <w:tab w:val="left" w:pos="3416"/>
              </w:tabs>
              <w:autoSpaceDE w:val="0"/>
              <w:autoSpaceDN w:val="0"/>
              <w:adjustRightInd w:val="0"/>
              <w:rPr>
                <w:b/>
              </w:rPr>
            </w:pPr>
            <w:r w:rsidRPr="008F1E8A">
              <w:rPr>
                <w:b/>
              </w:rPr>
              <w:t>(Ф.И.О.)</w:t>
            </w:r>
          </w:p>
          <w:p w:rsidR="00E35193" w:rsidRPr="008F1E8A" w:rsidRDefault="00E35193" w:rsidP="003C5A7B">
            <w:pPr>
              <w:tabs>
                <w:tab w:val="left" w:pos="3416"/>
              </w:tabs>
              <w:autoSpaceDE w:val="0"/>
              <w:autoSpaceDN w:val="0"/>
              <w:adjustRightInd w:val="0"/>
              <w:rPr>
                <w:b/>
              </w:rPr>
            </w:pPr>
            <w:r w:rsidRPr="008F1E8A">
              <w:rPr>
                <w:b/>
              </w:rPr>
              <w:t xml:space="preserve">                            </w:t>
            </w:r>
          </w:p>
          <w:p w:rsidR="00E35193" w:rsidRPr="008F1E8A" w:rsidRDefault="00E35193"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E35193" w:rsidRPr="008F1E8A" w:rsidRDefault="00E35193" w:rsidP="003C5A7B">
            <w:pPr>
              <w:autoSpaceDE w:val="0"/>
              <w:autoSpaceDN w:val="0"/>
              <w:adjustRightInd w:val="0"/>
              <w:ind w:right="-1"/>
              <w:rPr>
                <w:b/>
              </w:rPr>
            </w:pPr>
            <w:r w:rsidRPr="008F1E8A">
              <w:rPr>
                <w:b/>
              </w:rPr>
              <w:t>___________________________</w:t>
            </w:r>
          </w:p>
          <w:p w:rsidR="00E35193" w:rsidRDefault="00E35193" w:rsidP="003C5A7B">
            <w:pPr>
              <w:autoSpaceDE w:val="0"/>
              <w:autoSpaceDN w:val="0"/>
              <w:adjustRightInd w:val="0"/>
              <w:ind w:right="-1"/>
              <w:rPr>
                <w:b/>
              </w:rPr>
            </w:pPr>
            <w:r w:rsidRPr="008F1E8A">
              <w:rPr>
                <w:b/>
              </w:rPr>
              <w:t>(должность)</w:t>
            </w:r>
          </w:p>
          <w:p w:rsidR="00E35193" w:rsidRPr="008F1E8A" w:rsidRDefault="00E35193" w:rsidP="003C5A7B">
            <w:pPr>
              <w:autoSpaceDE w:val="0"/>
              <w:autoSpaceDN w:val="0"/>
              <w:adjustRightInd w:val="0"/>
              <w:ind w:right="-1"/>
              <w:rPr>
                <w:b/>
              </w:rPr>
            </w:pPr>
          </w:p>
          <w:p w:rsidR="00E35193" w:rsidRPr="008F1E8A" w:rsidRDefault="00E35193" w:rsidP="003C5A7B">
            <w:pPr>
              <w:autoSpaceDE w:val="0"/>
              <w:autoSpaceDN w:val="0"/>
              <w:adjustRightInd w:val="0"/>
              <w:ind w:right="-1"/>
              <w:rPr>
                <w:b/>
              </w:rPr>
            </w:pPr>
            <w:r w:rsidRPr="008F1E8A">
              <w:rPr>
                <w:b/>
              </w:rPr>
              <w:t>___________________________________</w:t>
            </w:r>
          </w:p>
          <w:p w:rsidR="00E35193" w:rsidRPr="008F1E8A" w:rsidRDefault="00E35193" w:rsidP="003C5A7B">
            <w:pPr>
              <w:autoSpaceDE w:val="0"/>
              <w:autoSpaceDN w:val="0"/>
              <w:adjustRightInd w:val="0"/>
              <w:ind w:right="-1"/>
              <w:rPr>
                <w:b/>
              </w:rPr>
            </w:pPr>
            <w:r w:rsidRPr="008F1E8A">
              <w:rPr>
                <w:b/>
              </w:rPr>
              <w:t>(Ф.И.О.)</w:t>
            </w:r>
          </w:p>
          <w:p w:rsidR="00E35193" w:rsidRPr="008F1E8A" w:rsidRDefault="00E35193" w:rsidP="003C5A7B">
            <w:pPr>
              <w:autoSpaceDE w:val="0"/>
              <w:autoSpaceDN w:val="0"/>
              <w:adjustRightInd w:val="0"/>
              <w:ind w:right="-1"/>
              <w:rPr>
                <w:b/>
              </w:rPr>
            </w:pPr>
            <w:r w:rsidRPr="008F1E8A">
              <w:rPr>
                <w:b/>
              </w:rPr>
              <w:t xml:space="preserve">                            </w:t>
            </w:r>
          </w:p>
          <w:p w:rsidR="00E35193" w:rsidRPr="008F1E8A" w:rsidRDefault="00E35193" w:rsidP="003C5A7B">
            <w:pPr>
              <w:autoSpaceDE w:val="0"/>
              <w:autoSpaceDN w:val="0"/>
              <w:adjustRightInd w:val="0"/>
              <w:ind w:right="-1"/>
              <w:rPr>
                <w:b/>
              </w:rPr>
            </w:pPr>
            <w:r w:rsidRPr="008F1E8A">
              <w:rPr>
                <w:b/>
              </w:rPr>
              <w:t xml:space="preserve">М.П.   «_____» _____________20___г.  </w:t>
            </w:r>
          </w:p>
        </w:tc>
      </w:tr>
    </w:tbl>
    <w:p w:rsidR="00604825" w:rsidRPr="00D93EF2" w:rsidRDefault="00604825" w:rsidP="00604825">
      <w:pPr>
        <w:ind w:left="4956" w:firstLine="6"/>
      </w:pPr>
    </w:p>
    <w:p w:rsidR="00604825" w:rsidRPr="00D93EF2" w:rsidRDefault="00604825" w:rsidP="00604825">
      <w:pPr>
        <w:ind w:left="4956" w:firstLine="6"/>
      </w:pPr>
    </w:p>
    <w:p w:rsidR="004618B3" w:rsidRPr="00D93EF2" w:rsidRDefault="009C15EF" w:rsidP="009C15EF">
      <w:pPr>
        <w:jc w:val="center"/>
      </w:pPr>
      <w:r w:rsidRPr="00D93EF2">
        <w:t xml:space="preserve">                               </w:t>
      </w:r>
    </w:p>
    <w:p w:rsidR="004618B3" w:rsidRPr="00D93EF2" w:rsidRDefault="004618B3" w:rsidP="009C15EF">
      <w:pPr>
        <w:jc w:val="center"/>
      </w:pPr>
    </w:p>
    <w:p w:rsidR="0031038D" w:rsidRPr="00D93EF2" w:rsidRDefault="009C15EF" w:rsidP="009C15EF">
      <w:pPr>
        <w:jc w:val="center"/>
      </w:pPr>
      <w:r w:rsidRPr="00D93EF2">
        <w:t xml:space="preserve">                                  </w:t>
      </w:r>
      <w:r w:rsidR="007838BE" w:rsidRPr="00D93EF2">
        <w:t xml:space="preserve">         </w:t>
      </w:r>
      <w:r w:rsidRPr="00D93EF2">
        <w:t xml:space="preserve">  </w:t>
      </w:r>
    </w:p>
    <w:p w:rsidR="00184E80" w:rsidRPr="00D93EF2" w:rsidRDefault="0031038D" w:rsidP="006118F6">
      <w:pPr>
        <w:jc w:val="right"/>
      </w:pPr>
      <w:r w:rsidRPr="00D93EF2">
        <w:t xml:space="preserve">                                                                  </w:t>
      </w:r>
      <w:r w:rsidR="009C15EF" w:rsidRPr="00D93EF2">
        <w:t xml:space="preserve"> </w:t>
      </w:r>
    </w:p>
    <w:p w:rsidR="001B1471" w:rsidRPr="00D93EF2" w:rsidRDefault="00184E80" w:rsidP="00A5675C">
      <w:pPr>
        <w:tabs>
          <w:tab w:val="left" w:pos="5103"/>
        </w:tabs>
        <w:ind w:firstLine="5103"/>
      </w:pPr>
      <w:r w:rsidRPr="00D93EF2">
        <w:br w:type="page"/>
      </w:r>
      <w:r w:rsidR="001B1471" w:rsidRPr="00D93EF2">
        <w:lastRenderedPageBreak/>
        <w:t xml:space="preserve">Приложение № </w:t>
      </w:r>
      <w:r w:rsidR="00A5675C" w:rsidRPr="00D93EF2">
        <w:t>6</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357D5E" w:rsidRPr="00D93EF2" w:rsidRDefault="00357D5E" w:rsidP="00C10083">
      <w:pPr>
        <w:jc w:val="center"/>
        <w:rPr>
          <w:b/>
          <w:bCs/>
        </w:rPr>
      </w:pPr>
    </w:p>
    <w:p w:rsidR="00C10083" w:rsidRPr="00D93EF2" w:rsidRDefault="00C10083" w:rsidP="00C10083">
      <w:pPr>
        <w:jc w:val="center"/>
        <w:rPr>
          <w:b/>
          <w:bCs/>
        </w:rPr>
      </w:pPr>
      <w:r w:rsidRPr="00D93EF2">
        <w:rPr>
          <w:b/>
          <w:bCs/>
        </w:rPr>
        <w:t>ТЕХНИЧЕСКОЕ ЗАДАНИЕ</w:t>
      </w:r>
    </w:p>
    <w:p w:rsidR="009D2B10" w:rsidRPr="00BD3F60" w:rsidRDefault="009D2B10" w:rsidP="009D2B10">
      <w:pPr>
        <w:pStyle w:val="22"/>
        <w:tabs>
          <w:tab w:val="clear" w:pos="1134"/>
        </w:tabs>
        <w:ind w:left="0" w:firstLine="0"/>
        <w:jc w:val="center"/>
        <w:rPr>
          <w:sz w:val="24"/>
          <w:szCs w:val="24"/>
        </w:rPr>
      </w:pPr>
      <w:r w:rsidRPr="00F375F8">
        <w:rPr>
          <w:sz w:val="24"/>
          <w:szCs w:val="24"/>
        </w:rPr>
        <w:t xml:space="preserve">ТЕХНИЧЕСКОЕ ЗАДАНИЕ </w:t>
      </w:r>
      <w:r w:rsidRPr="00F375F8">
        <w:rPr>
          <w:b w:val="0"/>
          <w:sz w:val="24"/>
          <w:szCs w:val="24"/>
        </w:rPr>
        <w:t>№</w:t>
      </w:r>
      <w:r w:rsidRPr="00F375F8">
        <w:rPr>
          <w:b w:val="0"/>
          <w:sz w:val="24"/>
          <w:szCs w:val="24"/>
          <w:lang w:val="en-US"/>
        </w:rPr>
        <w:t> </w:t>
      </w:r>
      <w:r>
        <w:rPr>
          <w:b w:val="0"/>
          <w:sz w:val="24"/>
          <w:szCs w:val="24"/>
        </w:rPr>
        <w:t>131</w:t>
      </w:r>
      <w:r w:rsidRPr="00F375F8">
        <w:rPr>
          <w:b w:val="0"/>
          <w:sz w:val="24"/>
          <w:szCs w:val="24"/>
        </w:rPr>
        <w:t xml:space="preserve">-К </w:t>
      </w:r>
      <w:r w:rsidRPr="00AC3414">
        <w:rPr>
          <w:b w:val="0"/>
          <w:sz w:val="24"/>
          <w:szCs w:val="24"/>
        </w:rPr>
        <w:t>(</w:t>
      </w:r>
      <w:r w:rsidRPr="0035296A">
        <w:rPr>
          <w:b w:val="0"/>
          <w:sz w:val="24"/>
          <w:szCs w:val="24"/>
        </w:rPr>
        <w:t>42185035</w:t>
      </w:r>
      <w:r w:rsidRPr="00F375F8">
        <w:rPr>
          <w:b w:val="0"/>
          <w:sz w:val="24"/>
          <w:szCs w:val="24"/>
        </w:rPr>
        <w:t xml:space="preserve">) от </w:t>
      </w:r>
      <w:r>
        <w:rPr>
          <w:b w:val="0"/>
          <w:sz w:val="24"/>
          <w:szCs w:val="24"/>
        </w:rPr>
        <w:t>25</w:t>
      </w:r>
      <w:r w:rsidRPr="00F375F8">
        <w:rPr>
          <w:b w:val="0"/>
          <w:sz w:val="24"/>
          <w:szCs w:val="24"/>
        </w:rPr>
        <w:t xml:space="preserve"> </w:t>
      </w:r>
      <w:r>
        <w:rPr>
          <w:b w:val="0"/>
          <w:sz w:val="24"/>
          <w:szCs w:val="24"/>
        </w:rPr>
        <w:t>апреля</w:t>
      </w:r>
      <w:r w:rsidRPr="00F375F8">
        <w:rPr>
          <w:b w:val="0"/>
          <w:sz w:val="24"/>
          <w:szCs w:val="24"/>
          <w:lang w:val="en-US"/>
        </w:rPr>
        <w:t> </w:t>
      </w:r>
      <w:r>
        <w:rPr>
          <w:b w:val="0"/>
          <w:sz w:val="24"/>
          <w:szCs w:val="24"/>
        </w:rPr>
        <w:t>2022</w:t>
      </w:r>
      <w:r w:rsidRPr="00F375F8">
        <w:rPr>
          <w:b w:val="0"/>
          <w:sz w:val="24"/>
          <w:szCs w:val="24"/>
          <w:lang w:val="en-US"/>
        </w:rPr>
        <w:t> </w:t>
      </w:r>
      <w:r w:rsidRPr="00F375F8">
        <w:rPr>
          <w:b w:val="0"/>
          <w:sz w:val="24"/>
          <w:szCs w:val="24"/>
        </w:rPr>
        <w:t>г.</w:t>
      </w:r>
    </w:p>
    <w:p w:rsidR="009D2B10" w:rsidRPr="008A3E05" w:rsidRDefault="009D2B10" w:rsidP="009D2B10">
      <w:pPr>
        <w:pStyle w:val="aff4"/>
        <w:ind w:left="0"/>
        <w:jc w:val="center"/>
        <w:rPr>
          <w:i/>
        </w:rPr>
      </w:pPr>
      <w:r w:rsidRPr="008A3E05">
        <w:t>на выполнение работ по проектированию и строительству объекта:</w:t>
      </w:r>
    </w:p>
    <w:p w:rsidR="009D2B10" w:rsidRPr="008A3E05" w:rsidRDefault="009D2B10" w:rsidP="009D2B10">
      <w:pPr>
        <w:pStyle w:val="aff4"/>
        <w:ind w:left="0"/>
        <w:jc w:val="center"/>
      </w:pPr>
      <w:r w:rsidRPr="008A3E05">
        <w:t xml:space="preserve">«Реконструкция: </w:t>
      </w:r>
      <w:r w:rsidRPr="009712A0">
        <w:t>ВЛ 10</w:t>
      </w:r>
      <w:r>
        <w:t xml:space="preserve"> </w:t>
      </w:r>
      <w:r w:rsidRPr="009712A0">
        <w:t>кВ №</w:t>
      </w:r>
      <w:r>
        <w:t> </w:t>
      </w:r>
      <w:r w:rsidRPr="009712A0">
        <w:t xml:space="preserve">1 РП </w:t>
      </w:r>
      <w:r>
        <w:t xml:space="preserve">10 кВ </w:t>
      </w:r>
      <w:r w:rsidRPr="009712A0">
        <w:t>Репное</w:t>
      </w:r>
      <w:r>
        <w:t xml:space="preserve"> (инв. № </w:t>
      </w:r>
      <w:r w:rsidRPr="00060EF4">
        <w:t>SRSK-00</w:t>
      </w:r>
      <w:r>
        <w:t xml:space="preserve">, наименование по бух. учету </w:t>
      </w:r>
      <w:r w:rsidRPr="00060EF4">
        <w:t>ОБЪЕКТЫ РСК</w:t>
      </w:r>
      <w:r>
        <w:t xml:space="preserve">), кабельного участка </w:t>
      </w:r>
      <w:r w:rsidRPr="009712A0">
        <w:t>ВЛ 10</w:t>
      </w:r>
      <w:r>
        <w:t xml:space="preserve"> </w:t>
      </w:r>
      <w:r w:rsidRPr="009712A0">
        <w:t>кВ №</w:t>
      </w:r>
      <w:r>
        <w:t> 7</w:t>
      </w:r>
      <w:r w:rsidRPr="009712A0">
        <w:t xml:space="preserve"> </w:t>
      </w:r>
      <w:r>
        <w:t>ПС</w:t>
      </w:r>
      <w:r w:rsidRPr="009712A0">
        <w:t xml:space="preserve"> </w:t>
      </w:r>
      <w:r>
        <w:t>35/10 кВ Новая Деревня (инв. № </w:t>
      </w:r>
      <w:r w:rsidRPr="00060EF4">
        <w:t>134260Ю</w:t>
      </w:r>
      <w:r>
        <w:t xml:space="preserve">, наименование по бух. учету </w:t>
      </w:r>
      <w:r w:rsidRPr="00060EF4">
        <w:t>ВЛ 10 кВ №7  ПС Н. ДЕРЕВНЯ</w:t>
      </w:r>
      <w:r>
        <w:t>).</w:t>
      </w:r>
    </w:p>
    <w:p w:rsidR="009D2B10" w:rsidRPr="005C07B6" w:rsidRDefault="009D2B10" w:rsidP="009D2B10">
      <w:pPr>
        <w:pStyle w:val="aff4"/>
        <w:ind w:left="0"/>
        <w:jc w:val="center"/>
      </w:pPr>
      <w:r w:rsidRPr="008A3E05">
        <w:t xml:space="preserve">Строительство: </w:t>
      </w:r>
      <w:r>
        <w:t xml:space="preserve">ВЛ 10 </w:t>
      </w:r>
      <w:r w:rsidRPr="005C07B6">
        <w:t xml:space="preserve">кВ, КЛ </w:t>
      </w:r>
      <w:r>
        <w:t>10</w:t>
      </w:r>
      <w:r w:rsidRPr="005C07B6">
        <w:t xml:space="preserve"> кВ, 2КТП-</w:t>
      </w:r>
      <w:r>
        <w:t>63</w:t>
      </w:r>
      <w:r w:rsidRPr="005C07B6">
        <w:t>0/</w:t>
      </w:r>
      <w:r>
        <w:t>10</w:t>
      </w:r>
      <w:r w:rsidRPr="005C07B6">
        <w:t>/0,4-</w:t>
      </w:r>
      <w:r>
        <w:t>п</w:t>
      </w:r>
      <w:r w:rsidRPr="005C07B6">
        <w:t xml:space="preserve"> К/К, КЛ 0,4 кВ, РП 0,4 кВ.</w:t>
      </w:r>
    </w:p>
    <w:p w:rsidR="009D2B10" w:rsidRPr="005C07B6" w:rsidRDefault="009D2B10" w:rsidP="009D2B10">
      <w:pPr>
        <w:pStyle w:val="aff4"/>
        <w:ind w:left="0"/>
        <w:jc w:val="center"/>
      </w:pPr>
      <w:r w:rsidRPr="005C07B6">
        <w:t xml:space="preserve">для обеспечения технологического присоединения энергопринимающих устройств </w:t>
      </w:r>
      <w:r w:rsidRPr="0035296A">
        <w:t>станции водоподготовки</w:t>
      </w:r>
      <w:r w:rsidRPr="005C07B6">
        <w:t>»</w:t>
      </w:r>
      <w:r>
        <w:t>.</w:t>
      </w:r>
    </w:p>
    <w:p w:rsidR="009D2B10" w:rsidRPr="005C07B6" w:rsidRDefault="009D2B10" w:rsidP="009D2B10">
      <w:pPr>
        <w:pStyle w:val="aff4"/>
        <w:ind w:left="0"/>
        <w:jc w:val="center"/>
        <w:rPr>
          <w:i/>
        </w:rPr>
      </w:pPr>
      <w:r w:rsidRPr="005C07B6">
        <w:rPr>
          <w:b/>
        </w:rPr>
        <w:t>Заявитель:</w:t>
      </w:r>
      <w:r w:rsidRPr="005C07B6">
        <w:rPr>
          <w:bCs/>
          <w:iCs/>
        </w:rPr>
        <w:t xml:space="preserve"> </w:t>
      </w:r>
      <w:r w:rsidRPr="0035296A">
        <w:t>АО «Белгородская ипотечная корпорация»</w:t>
      </w:r>
    </w:p>
    <w:p w:rsidR="009D2B10" w:rsidRPr="00BD3F60" w:rsidRDefault="009D2B10" w:rsidP="009D2B10">
      <w:pPr>
        <w:pStyle w:val="aff4"/>
        <w:numPr>
          <w:ilvl w:val="0"/>
          <w:numId w:val="22"/>
        </w:numPr>
        <w:tabs>
          <w:tab w:val="clear" w:pos="1730"/>
        </w:tabs>
        <w:suppressAutoHyphens/>
        <w:spacing w:after="0"/>
        <w:ind w:left="0" w:firstLine="709"/>
        <w:jc w:val="both"/>
        <w:rPr>
          <w:bCs/>
        </w:rPr>
      </w:pPr>
      <w:r w:rsidRPr="00BD3F60">
        <w:rPr>
          <w:b/>
        </w:rPr>
        <w:t>Основание выполнения работ</w:t>
      </w:r>
    </w:p>
    <w:p w:rsidR="009D2B10" w:rsidRDefault="009D2B10" w:rsidP="009D2B10">
      <w:pPr>
        <w:pStyle w:val="aff4"/>
        <w:numPr>
          <w:ilvl w:val="1"/>
          <w:numId w:val="22"/>
        </w:numPr>
        <w:suppressAutoHyphens/>
        <w:spacing w:after="0"/>
        <w:ind w:left="0" w:firstLine="709"/>
        <w:jc w:val="both"/>
        <w:rPr>
          <w:bCs/>
          <w:iCs/>
        </w:rPr>
      </w:pPr>
      <w:r w:rsidRPr="00626657">
        <w:rPr>
          <w:bCs/>
          <w:iCs/>
        </w:rPr>
        <w:t>Технологическое присоединение к сетям филиала ПАО «Россети Центр» – «Белгородэнерго»</w:t>
      </w:r>
      <w:r w:rsidRPr="00626657">
        <w:rPr>
          <w:bCs/>
          <w:iCs/>
          <w:color w:val="FF0000"/>
        </w:rPr>
        <w:t xml:space="preserve"> </w:t>
      </w:r>
      <w:r w:rsidRPr="00626657">
        <w:rPr>
          <w:bCs/>
          <w:iCs/>
        </w:rPr>
        <w:t>энергопринимающих устройств заявителей:</w:t>
      </w:r>
      <w:r w:rsidRPr="005C07B6">
        <w:t xml:space="preserve"> </w:t>
      </w:r>
      <w:r w:rsidRPr="0035296A">
        <w:t>АО «Белгородская ипотечная корпорация»</w:t>
      </w:r>
      <w:r w:rsidRPr="00626657">
        <w:rPr>
          <w:bCs/>
          <w:iCs/>
        </w:rPr>
        <w:t>.</w:t>
      </w:r>
    </w:p>
    <w:p w:rsidR="009D2B10" w:rsidRPr="00626657" w:rsidRDefault="009D2B10" w:rsidP="009D2B10">
      <w:pPr>
        <w:pStyle w:val="aff4"/>
        <w:numPr>
          <w:ilvl w:val="0"/>
          <w:numId w:val="22"/>
        </w:numPr>
        <w:tabs>
          <w:tab w:val="clear" w:pos="1730"/>
        </w:tabs>
        <w:suppressAutoHyphens/>
        <w:spacing w:before="240" w:after="0"/>
        <w:ind w:left="0" w:firstLine="709"/>
        <w:jc w:val="both"/>
      </w:pPr>
      <w:r w:rsidRPr="00626657">
        <w:rPr>
          <w:b/>
        </w:rPr>
        <w:t>Общие требования</w:t>
      </w:r>
    </w:p>
    <w:p w:rsidR="009D2B10" w:rsidRPr="00BD3F60" w:rsidRDefault="009D2B10" w:rsidP="009D2B10">
      <w:pPr>
        <w:pStyle w:val="aff4"/>
        <w:numPr>
          <w:ilvl w:val="1"/>
          <w:numId w:val="22"/>
        </w:numPr>
        <w:suppressAutoHyphens/>
        <w:spacing w:after="0"/>
        <w:ind w:left="0" w:firstLine="709"/>
        <w:jc w:val="both"/>
        <w:rPr>
          <w:bCs/>
        </w:rPr>
      </w:pPr>
      <w:r w:rsidRPr="00BD3F60">
        <w:t>Местонахождение проектируемых электроустановок филиала ПАО «Россети Центр» – «Белгородэнерго» и энергопринимающих устройств Заявителя:</w:t>
      </w:r>
    </w:p>
    <w:tbl>
      <w:tblPr>
        <w:tblpPr w:leftFromText="180" w:rightFromText="180" w:vertAnchor="text" w:horzAnchor="margin" w:tblpX="216" w:tblpY="14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278"/>
      </w:tblGrid>
      <w:tr w:rsidR="009D2B10" w:rsidRPr="00BD3F60" w:rsidTr="00626657">
        <w:trPr>
          <w:cantSplit/>
          <w:trHeight w:val="20"/>
        </w:trPr>
        <w:tc>
          <w:tcPr>
            <w:tcW w:w="1951" w:type="dxa"/>
            <w:vAlign w:val="center"/>
          </w:tcPr>
          <w:p w:rsidR="009D2B10" w:rsidRPr="00BD3F60" w:rsidRDefault="009D2B10" w:rsidP="008A426C">
            <w:pPr>
              <w:pStyle w:val="aff4"/>
              <w:ind w:left="0"/>
            </w:pPr>
            <w:r w:rsidRPr="00BD3F60">
              <w:t>Район</w:t>
            </w:r>
          </w:p>
        </w:tc>
        <w:tc>
          <w:tcPr>
            <w:tcW w:w="2552" w:type="dxa"/>
            <w:vAlign w:val="center"/>
          </w:tcPr>
          <w:p w:rsidR="009D2B10" w:rsidRPr="00BD3F60" w:rsidRDefault="009D2B10" w:rsidP="008A426C">
            <w:pPr>
              <w:pStyle w:val="aff4"/>
              <w:ind w:left="0"/>
            </w:pPr>
            <w:r w:rsidRPr="00BD3F60">
              <w:t>Населенный пункт</w:t>
            </w:r>
          </w:p>
        </w:tc>
        <w:tc>
          <w:tcPr>
            <w:tcW w:w="5278" w:type="dxa"/>
            <w:vAlign w:val="center"/>
          </w:tcPr>
          <w:p w:rsidR="009D2B10" w:rsidRPr="00BD3F60" w:rsidRDefault="009D2B10" w:rsidP="008A426C">
            <w:pPr>
              <w:pStyle w:val="aff4"/>
              <w:ind w:left="0"/>
            </w:pPr>
            <w:r w:rsidRPr="00BD3F60">
              <w:t>Кадастровый номер земельного участка на котором располагаются энергопринимающие устройства Заявителя</w:t>
            </w:r>
          </w:p>
        </w:tc>
      </w:tr>
      <w:tr w:rsidR="009D2B10" w:rsidRPr="00BD3F60" w:rsidTr="00626657">
        <w:trPr>
          <w:cantSplit/>
          <w:trHeight w:val="20"/>
        </w:trPr>
        <w:tc>
          <w:tcPr>
            <w:tcW w:w="1951" w:type="dxa"/>
            <w:vAlign w:val="center"/>
          </w:tcPr>
          <w:p w:rsidR="009D2B10" w:rsidRPr="00D64266" w:rsidRDefault="009D2B10" w:rsidP="006B3323">
            <w:pPr>
              <w:pStyle w:val="aff4"/>
              <w:ind w:left="0"/>
              <w:rPr>
                <w:lang w:eastAsia="ru-RU"/>
              </w:rPr>
            </w:pPr>
            <w:r>
              <w:t>Белгород</w:t>
            </w:r>
            <w:r w:rsidRPr="00D64266">
              <w:t>ский</w:t>
            </w:r>
          </w:p>
        </w:tc>
        <w:tc>
          <w:tcPr>
            <w:tcW w:w="2552" w:type="dxa"/>
            <w:vAlign w:val="center"/>
          </w:tcPr>
          <w:p w:rsidR="009D2B10" w:rsidRPr="0035296A" w:rsidRDefault="009D2B10" w:rsidP="006B3323">
            <w:pPr>
              <w:pStyle w:val="aff4"/>
              <w:ind w:left="0"/>
              <w:rPr>
                <w:lang w:eastAsia="ru-RU"/>
              </w:rPr>
            </w:pPr>
            <w:r w:rsidRPr="0035296A">
              <w:t>ЗАО «Агрофирма-Дубовое»</w:t>
            </w:r>
          </w:p>
        </w:tc>
        <w:tc>
          <w:tcPr>
            <w:tcW w:w="5278" w:type="dxa"/>
            <w:vAlign w:val="center"/>
          </w:tcPr>
          <w:p w:rsidR="009D2B10" w:rsidRPr="0035296A" w:rsidRDefault="009D2B10" w:rsidP="006B3323">
            <w:pPr>
              <w:jc w:val="center"/>
            </w:pPr>
            <w:r w:rsidRPr="0035296A">
              <w:t>31:15:1205003:28</w:t>
            </w:r>
          </w:p>
        </w:tc>
      </w:tr>
    </w:tbl>
    <w:p w:rsidR="009D2B10" w:rsidRPr="00F419F8" w:rsidRDefault="009D2B10" w:rsidP="009D2B10">
      <w:pPr>
        <w:pStyle w:val="aff4"/>
        <w:numPr>
          <w:ilvl w:val="1"/>
          <w:numId w:val="22"/>
        </w:numPr>
        <w:suppressAutoHyphens/>
        <w:spacing w:after="0"/>
        <w:ind w:left="0" w:firstLine="709"/>
        <w:jc w:val="both"/>
        <w:rPr>
          <w:bCs/>
        </w:rPr>
      </w:pPr>
      <w:r w:rsidRPr="00F419F8">
        <w:t xml:space="preserve">Разработать проектно-сметную документацию (ПСД) одной стадией (пояснительная записка, рабочая документация, сметная документация) для реконструкции/нового строительства </w:t>
      </w:r>
      <w:r w:rsidRPr="00F419F8">
        <w:rPr>
          <w:bCs/>
        </w:rPr>
        <w:t>объектов распределительной сети 10 (6)/0,4 кВ</w:t>
      </w:r>
      <w:r w:rsidRPr="00F419F8">
        <w:t xml:space="preserve">, </w:t>
      </w:r>
      <w:r w:rsidRPr="00F419F8">
        <w:rPr>
          <w:bCs/>
          <w:iCs/>
        </w:rPr>
        <w:t>с учетом требований НТД, указанных в п. 9 настоящего ТЗ (</w:t>
      </w:r>
      <w:r w:rsidRPr="00F419F8">
        <w:rPr>
          <w:bCs/>
        </w:rPr>
        <w:t>при проектировании необходимо руководствоваться последними редакциями документов, необходимых и действующих на момент разработки ПСД, в том числе не указанных в данном ТЗ), в объеме следующих мероприятий:</w:t>
      </w:r>
    </w:p>
    <w:p w:rsidR="009D2B10" w:rsidRDefault="009D2B10" w:rsidP="009D2B10">
      <w:pPr>
        <w:pStyle w:val="aff4"/>
        <w:numPr>
          <w:ilvl w:val="2"/>
          <w:numId w:val="22"/>
        </w:numPr>
        <w:spacing w:after="0"/>
        <w:ind w:left="0" w:firstLine="709"/>
        <w:jc w:val="both"/>
      </w:pPr>
      <w:r w:rsidRPr="00013CCF">
        <w:t xml:space="preserve">Строительство комплектной трансформаторной подстанции </w:t>
      </w:r>
      <w:r>
        <w:t>10</w:t>
      </w:r>
      <w:r w:rsidRPr="00013CCF">
        <w:t xml:space="preserve">/0,4 кВ (далее – КТП) с </w:t>
      </w:r>
      <w:r>
        <w:t>двумя силовыми</w:t>
      </w:r>
      <w:r w:rsidRPr="00013CCF">
        <w:t xml:space="preserve"> трансформатор</w:t>
      </w:r>
      <w:r>
        <w:t>ами</w:t>
      </w:r>
      <w:r w:rsidRPr="00013CCF">
        <w:t xml:space="preserve"> мощностью </w:t>
      </w:r>
      <w:r>
        <w:t>63</w:t>
      </w:r>
      <w:r w:rsidRPr="00013CCF">
        <w:t>0 кВА</w:t>
      </w:r>
      <w:r>
        <w:t xml:space="preserve"> каждый</w:t>
      </w:r>
      <w:r w:rsidRPr="00013CCF">
        <w:t>, оборудованной устройствами телеметрии с передачей информации на диспетчерский пункт ЦУС</w:t>
      </w:r>
      <w:r>
        <w:t xml:space="preserve"> (СПП </w:t>
      </w:r>
      <w:r w:rsidRPr="009712A0">
        <w:t>Z31-TP42185035.12</w:t>
      </w:r>
      <w:r>
        <w:t>)</w:t>
      </w:r>
      <w:r w:rsidRPr="00013CCF">
        <w:t>. Схемы электрических соединений КТП, конструктивное исполнение, параметры оборудования 0,4-</w:t>
      </w:r>
      <w:r>
        <w:t>10</w:t>
      </w:r>
      <w:r w:rsidRPr="00013CCF">
        <w:t xml:space="preserve"> кВ, строительные решения и месторасположение определить проектом.</w:t>
      </w:r>
    </w:p>
    <w:p w:rsidR="009D2B10" w:rsidRDefault="009D2B10" w:rsidP="009D2B10">
      <w:pPr>
        <w:pStyle w:val="aff4"/>
        <w:numPr>
          <w:ilvl w:val="2"/>
          <w:numId w:val="22"/>
        </w:numPr>
        <w:spacing w:after="0"/>
        <w:ind w:left="0" w:firstLine="709"/>
        <w:jc w:val="both"/>
      </w:pPr>
      <w:r w:rsidRPr="00EC0DFB">
        <w:t xml:space="preserve">Строительство ЛЭП 10 кВ в воздушно-кабельном исполнении от </w:t>
      </w:r>
      <w:r w:rsidRPr="009712A0">
        <w:t>ВЛ 10</w:t>
      </w:r>
      <w:r>
        <w:t xml:space="preserve"> </w:t>
      </w:r>
      <w:r w:rsidRPr="009712A0">
        <w:t>кВ №</w:t>
      </w:r>
      <w:r>
        <w:t> </w:t>
      </w:r>
      <w:r w:rsidRPr="009712A0">
        <w:t>1</w:t>
      </w:r>
      <w:r>
        <w:br/>
      </w:r>
      <w:r w:rsidRPr="009712A0">
        <w:t xml:space="preserve">РП </w:t>
      </w:r>
      <w:r>
        <w:t xml:space="preserve">10 кВ </w:t>
      </w:r>
      <w:r w:rsidRPr="009712A0">
        <w:t>Репное</w:t>
      </w:r>
      <w:r>
        <w:t xml:space="preserve"> </w:t>
      </w:r>
      <w:r w:rsidRPr="00EC0DFB">
        <w:t xml:space="preserve">до </w:t>
      </w:r>
      <w:r w:rsidRPr="0063224C">
        <w:t xml:space="preserve">1 </w:t>
      </w:r>
      <w:r>
        <w:t xml:space="preserve">секции шин </w:t>
      </w:r>
      <w:r w:rsidRPr="00EC0DFB">
        <w:t>РУ</w:t>
      </w:r>
      <w:r>
        <w:t>ВН</w:t>
      </w:r>
      <w:r w:rsidRPr="00EC0DFB">
        <w:t xml:space="preserve"> 10 кВ проектируемой КТП, общей протяженностью </w:t>
      </w:r>
      <w:r>
        <w:t>1</w:t>
      </w:r>
      <w:r w:rsidRPr="00EC0DFB">
        <w:t>,</w:t>
      </w:r>
      <w:r>
        <w:t>51</w:t>
      </w:r>
      <w:r w:rsidRPr="00EC0DFB">
        <w:t xml:space="preserve"> км, из них ВЛЗ 10 кВ – 0,01 км</w:t>
      </w:r>
      <w:r>
        <w:t xml:space="preserve"> (СПП </w:t>
      </w:r>
      <w:r w:rsidRPr="00830CAE">
        <w:t>Z31-TP42185035.01</w:t>
      </w:r>
      <w:r>
        <w:t>)</w:t>
      </w:r>
      <w:r w:rsidRPr="00EC0DFB">
        <w:t xml:space="preserve">, КЛ 10 кВ – </w:t>
      </w:r>
      <w:r>
        <w:t>1</w:t>
      </w:r>
      <w:r w:rsidRPr="00EC0DFB">
        <w:t>,</w:t>
      </w:r>
      <w:r>
        <w:t>5 </w:t>
      </w:r>
      <w:r w:rsidRPr="00EC0DFB">
        <w:t xml:space="preserve">км, в том числе открытым способом в траншее – </w:t>
      </w:r>
      <w:r>
        <w:t>1</w:t>
      </w:r>
      <w:r w:rsidRPr="00EC0DFB">
        <w:t>,</w:t>
      </w:r>
      <w:r>
        <w:t>475</w:t>
      </w:r>
      <w:r w:rsidRPr="00EC0DFB">
        <w:t xml:space="preserve"> км</w:t>
      </w:r>
      <w:r>
        <w:t xml:space="preserve"> (СПП </w:t>
      </w:r>
      <w:r w:rsidRPr="00830CAE">
        <w:t>Z31-TP42185035.03</w:t>
      </w:r>
      <w:r>
        <w:t>)</w:t>
      </w:r>
      <w:r w:rsidRPr="00EC0DFB">
        <w:t>, способом ГНБ – 0,02</w:t>
      </w:r>
      <w:r>
        <w:t>5</w:t>
      </w:r>
      <w:r w:rsidRPr="00EC0DFB">
        <w:t xml:space="preserve"> км</w:t>
      </w:r>
      <w:r>
        <w:t xml:space="preserve"> (СПП </w:t>
      </w:r>
      <w:r w:rsidRPr="00830CAE">
        <w:t>Z31-TP42185035.04</w:t>
      </w:r>
      <w:r>
        <w:t>)</w:t>
      </w:r>
      <w:r w:rsidRPr="00EC0DFB">
        <w:t>. Трассу, марку и сечение токоведущих жил линии определить проектом.</w:t>
      </w:r>
    </w:p>
    <w:p w:rsidR="009D2B10" w:rsidRPr="0063224C" w:rsidRDefault="009D2B10" w:rsidP="009D2B10">
      <w:pPr>
        <w:pStyle w:val="aff4"/>
        <w:numPr>
          <w:ilvl w:val="2"/>
          <w:numId w:val="22"/>
        </w:numPr>
        <w:spacing w:after="0"/>
        <w:ind w:left="0" w:firstLine="709"/>
        <w:jc w:val="both"/>
      </w:pPr>
      <w:r>
        <w:lastRenderedPageBreak/>
        <w:t>У</w:t>
      </w:r>
      <w:r w:rsidRPr="0063224C">
        <w:t xml:space="preserve">становку реклоузера 10 кВ </w:t>
      </w:r>
      <w:r>
        <w:t xml:space="preserve">(СПП </w:t>
      </w:r>
      <w:r w:rsidRPr="009712A0">
        <w:t>Z31-TP42185035.10</w:t>
      </w:r>
      <w:r>
        <w:t xml:space="preserve">) </w:t>
      </w:r>
      <w:r w:rsidRPr="0063224C">
        <w:t xml:space="preserve">и двух </w:t>
      </w:r>
      <w:r w:rsidRPr="0063224C">
        <w:rPr>
          <w:bCs/>
        </w:rPr>
        <w:t xml:space="preserve">линейных разъединителей 10 кВ на проектируемом участке ВЛЗ 10 кВ от </w:t>
      </w:r>
      <w:r w:rsidRPr="0063224C">
        <w:t>ВЛ 10 кВ №</w:t>
      </w:r>
      <w:r>
        <w:t> </w:t>
      </w:r>
      <w:r w:rsidRPr="0063224C">
        <w:t>1 РП 10 кВ Репное</w:t>
      </w:r>
      <w:r>
        <w:t xml:space="preserve"> (СПП </w:t>
      </w:r>
      <w:r w:rsidRPr="006E6759">
        <w:t>Z31-TP42185035.08</w:t>
      </w:r>
      <w:r>
        <w:t>)</w:t>
      </w:r>
      <w:r w:rsidRPr="0063224C">
        <w:rPr>
          <w:bCs/>
        </w:rPr>
        <w:t>. Тип и параметры оборудования определить проектом.</w:t>
      </w:r>
    </w:p>
    <w:p w:rsidR="009D2B10" w:rsidRDefault="009D2B10" w:rsidP="009D2B10">
      <w:pPr>
        <w:pStyle w:val="aff4"/>
        <w:numPr>
          <w:ilvl w:val="2"/>
          <w:numId w:val="22"/>
        </w:numPr>
        <w:spacing w:after="0"/>
        <w:ind w:left="0" w:firstLine="709"/>
        <w:jc w:val="both"/>
      </w:pPr>
      <w:r w:rsidRPr="00C3115B">
        <w:rPr>
          <w:bCs/>
        </w:rPr>
        <w:t xml:space="preserve">Реконструкцию </w:t>
      </w:r>
      <w:r w:rsidRPr="0063224C">
        <w:t>ВЛ 10 кВ №</w:t>
      </w:r>
      <w:r>
        <w:t> </w:t>
      </w:r>
      <w:r w:rsidRPr="0063224C">
        <w:t>1 РП 10 кВ Репное</w:t>
      </w:r>
      <w:r w:rsidRPr="00C3115B">
        <w:t xml:space="preserve"> в части</w:t>
      </w:r>
      <w:r w:rsidRPr="00C3115B">
        <w:rPr>
          <w:bCs/>
        </w:rPr>
        <w:t xml:space="preserve"> установки устройства ответвления на отпаечной опоре</w:t>
      </w:r>
      <w:r>
        <w:rPr>
          <w:bCs/>
        </w:rPr>
        <w:t xml:space="preserve"> (СПП </w:t>
      </w:r>
      <w:r w:rsidRPr="009712A0">
        <w:t>Z31-TP42185035.14</w:t>
      </w:r>
      <w:r>
        <w:rPr>
          <w:bCs/>
        </w:rPr>
        <w:t>)</w:t>
      </w:r>
      <w:r w:rsidRPr="00C3115B">
        <w:t>.</w:t>
      </w:r>
    </w:p>
    <w:p w:rsidR="009D2B10" w:rsidRDefault="009D2B10" w:rsidP="009D2B10">
      <w:pPr>
        <w:pStyle w:val="aff4"/>
        <w:numPr>
          <w:ilvl w:val="2"/>
          <w:numId w:val="22"/>
        </w:numPr>
        <w:spacing w:after="0"/>
        <w:ind w:left="0" w:firstLine="709"/>
        <w:jc w:val="both"/>
      </w:pPr>
      <w:r>
        <w:t>С</w:t>
      </w:r>
      <w:r w:rsidRPr="0063224C">
        <w:t>троительство ЛЭП 10 кВ в воздушно-кабельном исполнении в рассечку (по схеме заход-выход) существующего кабельного участка ВЛ 10 кВ №</w:t>
      </w:r>
      <w:r>
        <w:t> </w:t>
      </w:r>
      <w:r w:rsidRPr="0063224C">
        <w:t>7 ПС 35/10 кВ Новая Деревня до 2 секции шин РУ</w:t>
      </w:r>
      <w:r>
        <w:t>ВН</w:t>
      </w:r>
      <w:r w:rsidRPr="0063224C">
        <w:t xml:space="preserve"> 10 кВ проектируемой КТП, общей протяженностью 0,31 км, из них ВЛЗ 10 кВ – 0,01 км</w:t>
      </w:r>
      <w:r>
        <w:t xml:space="preserve"> (СПП Z31-TP42185035.02)</w:t>
      </w:r>
      <w:r w:rsidRPr="0063224C">
        <w:t>, КЛ 10 кВ открытым способом в траншее – 0,3 км</w:t>
      </w:r>
      <w:r>
        <w:t xml:space="preserve"> (СПП </w:t>
      </w:r>
      <w:r w:rsidRPr="00830CAE">
        <w:t>Z31-TP42185035.05</w:t>
      </w:r>
      <w:r>
        <w:t>)</w:t>
      </w:r>
      <w:r w:rsidRPr="0063224C">
        <w:t>. Трассу, марку и сечение токоведущих жил линии определить проектом.</w:t>
      </w:r>
    </w:p>
    <w:p w:rsidR="009D2B10" w:rsidRPr="00FB7690" w:rsidRDefault="009D2B10" w:rsidP="009D2B10">
      <w:pPr>
        <w:pStyle w:val="aff4"/>
        <w:numPr>
          <w:ilvl w:val="2"/>
          <w:numId w:val="22"/>
        </w:numPr>
        <w:spacing w:after="0"/>
        <w:ind w:left="0" w:firstLine="709"/>
        <w:jc w:val="both"/>
      </w:pPr>
      <w:r>
        <w:t>У</w:t>
      </w:r>
      <w:r w:rsidRPr="0063224C">
        <w:t xml:space="preserve">становку реклоузера 10 кВ </w:t>
      </w:r>
      <w:r>
        <w:t xml:space="preserve">(СПП Z31-TP42185035.11) </w:t>
      </w:r>
      <w:r w:rsidRPr="0063224C">
        <w:t xml:space="preserve">и двух </w:t>
      </w:r>
      <w:r w:rsidRPr="0063224C">
        <w:rPr>
          <w:bCs/>
        </w:rPr>
        <w:t xml:space="preserve">линейных разъединителей 10 кВ на проектируемом участке ВЛЗ 10 кВ от </w:t>
      </w:r>
      <w:r w:rsidRPr="009712A0">
        <w:t>ВЛ 10</w:t>
      </w:r>
      <w:r>
        <w:t xml:space="preserve"> </w:t>
      </w:r>
      <w:r w:rsidRPr="009712A0">
        <w:t>кВ №</w:t>
      </w:r>
      <w:r>
        <w:t> 7</w:t>
      </w:r>
      <w:r w:rsidRPr="009712A0">
        <w:t xml:space="preserve"> </w:t>
      </w:r>
      <w:r>
        <w:t>ПС</w:t>
      </w:r>
      <w:r w:rsidRPr="009712A0">
        <w:t xml:space="preserve"> </w:t>
      </w:r>
      <w:r>
        <w:t>35/10 кВ Новая Деревня (СПП Z31-TP42185035.09)</w:t>
      </w:r>
      <w:r w:rsidRPr="0063224C">
        <w:rPr>
          <w:bCs/>
        </w:rPr>
        <w:t>. Тип и параметры оборудования определить проектом.</w:t>
      </w:r>
    </w:p>
    <w:p w:rsidR="009D2B10" w:rsidRPr="00440C91" w:rsidRDefault="009D2B10" w:rsidP="009D2B10">
      <w:pPr>
        <w:pStyle w:val="aff4"/>
        <w:numPr>
          <w:ilvl w:val="2"/>
          <w:numId w:val="22"/>
        </w:numPr>
        <w:spacing w:after="0"/>
        <w:ind w:left="0" w:firstLine="709"/>
        <w:jc w:val="both"/>
      </w:pPr>
      <w:r>
        <w:rPr>
          <w:bCs/>
        </w:rPr>
        <w:t>С</w:t>
      </w:r>
      <w:r w:rsidRPr="00440C91">
        <w:rPr>
          <w:bCs/>
        </w:rPr>
        <w:t xml:space="preserve">троительство КЛ 0,4 кВ </w:t>
      </w:r>
      <w:r w:rsidRPr="00440C91">
        <w:t>(с двумя кабелями в траншее)</w:t>
      </w:r>
      <w:r w:rsidRPr="00440C91">
        <w:rPr>
          <w:bCs/>
        </w:rPr>
        <w:t xml:space="preserve"> от 1 секции шин</w:t>
      </w:r>
      <w:r>
        <w:rPr>
          <w:bCs/>
        </w:rPr>
        <w:br/>
      </w:r>
      <w:r w:rsidRPr="00440C91">
        <w:rPr>
          <w:bCs/>
        </w:rPr>
        <w:t>РУ</w:t>
      </w:r>
      <w:r>
        <w:rPr>
          <w:bCs/>
        </w:rPr>
        <w:t>НН</w:t>
      </w:r>
      <w:r w:rsidRPr="00440C91">
        <w:rPr>
          <w:bCs/>
        </w:rPr>
        <w:t xml:space="preserve"> 0,4 кВ </w:t>
      </w:r>
      <w:r w:rsidRPr="00440C91">
        <w:t xml:space="preserve">проектируемой КТП </w:t>
      </w:r>
      <w:r w:rsidRPr="00440C91">
        <w:rPr>
          <w:bCs/>
        </w:rPr>
        <w:t>до границы участка Заявителя, протяженностью 0,05 км</w:t>
      </w:r>
      <w:r>
        <w:rPr>
          <w:bCs/>
        </w:rPr>
        <w:t xml:space="preserve"> (СПП </w:t>
      </w:r>
      <w:r w:rsidRPr="00830CAE">
        <w:t>Z31-TP42185035.06</w:t>
      </w:r>
      <w:r>
        <w:rPr>
          <w:bCs/>
        </w:rPr>
        <w:t>)</w:t>
      </w:r>
      <w:r w:rsidRPr="00440C91">
        <w:rPr>
          <w:bCs/>
        </w:rPr>
        <w:t>. Трассу прохождения, марку и площадь поперечного сечения токоведущих жил линии определить проектом.</w:t>
      </w:r>
    </w:p>
    <w:p w:rsidR="009D2B10" w:rsidRPr="0063224C" w:rsidRDefault="009D2B10" w:rsidP="009D2B10">
      <w:pPr>
        <w:pStyle w:val="aff4"/>
        <w:numPr>
          <w:ilvl w:val="2"/>
          <w:numId w:val="22"/>
        </w:numPr>
        <w:spacing w:after="0"/>
        <w:ind w:left="0" w:firstLine="709"/>
        <w:jc w:val="both"/>
      </w:pPr>
      <w:r>
        <w:rPr>
          <w:bCs/>
        </w:rPr>
        <w:t>С</w:t>
      </w:r>
      <w:r w:rsidRPr="00440C91">
        <w:rPr>
          <w:bCs/>
        </w:rPr>
        <w:t xml:space="preserve">троительство КЛ 0,4 кВ </w:t>
      </w:r>
      <w:r w:rsidRPr="00440C91">
        <w:t>(с двумя кабелями в траншее)</w:t>
      </w:r>
      <w:r w:rsidRPr="00440C91">
        <w:rPr>
          <w:bCs/>
        </w:rPr>
        <w:t xml:space="preserve"> от </w:t>
      </w:r>
      <w:r>
        <w:rPr>
          <w:bCs/>
        </w:rPr>
        <w:t>2</w:t>
      </w:r>
      <w:r w:rsidRPr="00440C91">
        <w:rPr>
          <w:bCs/>
        </w:rPr>
        <w:t xml:space="preserve"> секции шин</w:t>
      </w:r>
      <w:r>
        <w:rPr>
          <w:bCs/>
        </w:rPr>
        <w:br/>
      </w:r>
      <w:r w:rsidRPr="00440C91">
        <w:rPr>
          <w:bCs/>
        </w:rPr>
        <w:t>РУ</w:t>
      </w:r>
      <w:r>
        <w:rPr>
          <w:bCs/>
        </w:rPr>
        <w:t>НН</w:t>
      </w:r>
      <w:r w:rsidRPr="00440C91">
        <w:rPr>
          <w:bCs/>
        </w:rPr>
        <w:t xml:space="preserve"> 0,4 кВ </w:t>
      </w:r>
      <w:r w:rsidRPr="00440C91">
        <w:t xml:space="preserve">проектируемой КТП </w:t>
      </w:r>
      <w:r w:rsidRPr="00440C91">
        <w:rPr>
          <w:bCs/>
        </w:rPr>
        <w:t>до границы участка Заявителя, протяженностью 0,05 км</w:t>
      </w:r>
      <w:r>
        <w:rPr>
          <w:bCs/>
        </w:rPr>
        <w:t xml:space="preserve"> (СПП </w:t>
      </w:r>
      <w:r>
        <w:t>Z31-TP42185035.07</w:t>
      </w:r>
      <w:r>
        <w:rPr>
          <w:bCs/>
        </w:rPr>
        <w:t>)</w:t>
      </w:r>
      <w:r w:rsidRPr="00440C91">
        <w:rPr>
          <w:bCs/>
        </w:rPr>
        <w:t>. Трассу прохождения, марку и площадь поперечного сечения токоведущих жил линии определить проектом.</w:t>
      </w:r>
    </w:p>
    <w:p w:rsidR="009D2B10" w:rsidRPr="00787CE2" w:rsidRDefault="009D2B10" w:rsidP="009D2B10">
      <w:pPr>
        <w:pStyle w:val="aff4"/>
        <w:numPr>
          <w:ilvl w:val="2"/>
          <w:numId w:val="22"/>
        </w:numPr>
        <w:spacing w:after="0"/>
        <w:ind w:left="0" w:firstLine="709"/>
        <w:jc w:val="both"/>
      </w:pPr>
      <w:r w:rsidRPr="00787CE2">
        <w:rPr>
          <w:bCs/>
        </w:rPr>
        <w:t xml:space="preserve">Выполнить учет электроэнергии на границе балансовой принадлежности в соответствии с Основными положениями функционирования розничных рынков электрической энергии и Правилами устройства электроустановок с установкой </w:t>
      </w:r>
      <w:r>
        <w:rPr>
          <w:bCs/>
        </w:rPr>
        <w:t>дву</w:t>
      </w:r>
      <w:r w:rsidRPr="00787CE2">
        <w:rPr>
          <w:bCs/>
        </w:rPr>
        <w:t xml:space="preserve">х РП 0,4 кВ. В РП 0,4 кВ предусмотреть установку двух средств коммерческого учета электрической энергии (мощности) трехфазного полукосвенного включения 0,4 кВ с ТТ </w:t>
      </w:r>
      <w:r>
        <w:rPr>
          <w:bCs/>
        </w:rPr>
        <w:t xml:space="preserve">(СПП </w:t>
      </w:r>
      <w:r w:rsidRPr="009712A0">
        <w:t>Z31-TP42185035.13</w:t>
      </w:r>
      <w:r>
        <w:t>)</w:t>
      </w:r>
      <w:r w:rsidRPr="00787CE2">
        <w:rPr>
          <w:bCs/>
        </w:rPr>
        <w:t>.</w:t>
      </w:r>
    </w:p>
    <w:p w:rsidR="009D2B10" w:rsidRDefault="009D2B10" w:rsidP="009D2B10">
      <w:pPr>
        <w:pStyle w:val="aff4"/>
        <w:numPr>
          <w:ilvl w:val="2"/>
          <w:numId w:val="22"/>
        </w:numPr>
        <w:spacing w:after="0"/>
        <w:ind w:left="0" w:firstLine="709"/>
        <w:jc w:val="both"/>
      </w:pPr>
      <w:r w:rsidRPr="000F5CA2">
        <w:t>Установить приборы учета класса точности не ниже 1,0. Давность поверки не более 12 месяцев.</w:t>
      </w:r>
    </w:p>
    <w:p w:rsidR="009D2B10" w:rsidRDefault="009D2B10" w:rsidP="009D2B10">
      <w:pPr>
        <w:pStyle w:val="aff4"/>
        <w:numPr>
          <w:ilvl w:val="2"/>
          <w:numId w:val="22"/>
        </w:numPr>
        <w:spacing w:after="0"/>
        <w:ind w:left="0" w:firstLine="709"/>
        <w:jc w:val="both"/>
      </w:pPr>
      <w:r w:rsidRPr="000F5CA2">
        <w:t>Класс точности трансформаторов тока для присоединения расчетных счетчиков электроэнергии должен быть не ниже 0,5.</w:t>
      </w:r>
    </w:p>
    <w:p w:rsidR="009D2B10" w:rsidRPr="006B4F32" w:rsidRDefault="009D2B10" w:rsidP="00ED6B3C">
      <w:pPr>
        <w:pStyle w:val="aff4"/>
        <w:numPr>
          <w:ilvl w:val="0"/>
          <w:numId w:val="100"/>
        </w:numPr>
        <w:spacing w:after="0"/>
        <w:ind w:left="0" w:firstLine="709"/>
        <w:jc w:val="both"/>
      </w:pPr>
      <w:r w:rsidRPr="006B4F32">
        <w:rPr>
          <w:bCs/>
        </w:rPr>
        <w:t>Подключение счетчика к измерительным трансформаторам осуществить через испытательный блок (клеммник), с возможностью опломбировки. Исключить установку во вторичных цепях учёта коммутационных аппаратов, а также амперметров и вольтметров;</w:t>
      </w:r>
    </w:p>
    <w:p w:rsidR="009D2B10" w:rsidRDefault="009D2B10" w:rsidP="009D2B10">
      <w:pPr>
        <w:pStyle w:val="aff4"/>
        <w:numPr>
          <w:ilvl w:val="2"/>
          <w:numId w:val="22"/>
        </w:numPr>
        <w:spacing w:after="0"/>
        <w:ind w:left="0" w:firstLine="709"/>
        <w:jc w:val="both"/>
      </w:pPr>
      <w:r w:rsidRPr="006B4F32">
        <w:rPr>
          <w:bCs/>
        </w:rPr>
        <w:t>Предусмотреть защиту средств учета от несанкционированного доступа.</w:t>
      </w:r>
    </w:p>
    <w:p w:rsidR="009D2B10" w:rsidRPr="00BD3F60" w:rsidRDefault="009D2B10" w:rsidP="009D2B10">
      <w:pPr>
        <w:pStyle w:val="aff4"/>
        <w:numPr>
          <w:ilvl w:val="1"/>
          <w:numId w:val="22"/>
        </w:numPr>
        <w:suppressAutoHyphens/>
        <w:spacing w:before="240" w:after="0"/>
        <w:ind w:left="0" w:firstLine="709"/>
        <w:jc w:val="both"/>
      </w:pPr>
      <w:r w:rsidRPr="00BD3F60">
        <w:t>Этапность выполнения работ:</w:t>
      </w:r>
    </w:p>
    <w:p w:rsidR="009D2B10" w:rsidRPr="00BD3F60" w:rsidRDefault="009D2B10" w:rsidP="008A426C">
      <w:pPr>
        <w:pStyle w:val="aff4"/>
        <w:tabs>
          <w:tab w:val="left" w:pos="142"/>
          <w:tab w:val="left" w:pos="1134"/>
        </w:tabs>
        <w:ind w:left="709"/>
        <w:jc w:val="both"/>
        <w:rPr>
          <w:b/>
        </w:rPr>
      </w:pPr>
      <w:r w:rsidRPr="00BD3F60">
        <w:rPr>
          <w:b/>
        </w:rPr>
        <w:t>1-й этап</w:t>
      </w:r>
    </w:p>
    <w:p w:rsidR="009D2B10" w:rsidRPr="008F67F2" w:rsidRDefault="009D2B10" w:rsidP="009D2B10">
      <w:pPr>
        <w:pStyle w:val="aff4"/>
        <w:numPr>
          <w:ilvl w:val="2"/>
          <w:numId w:val="22"/>
        </w:numPr>
        <w:spacing w:after="0"/>
        <w:ind w:left="0" w:firstLine="709"/>
        <w:contextualSpacing/>
        <w:jc w:val="both"/>
      </w:pPr>
      <w:r w:rsidRPr="008F67F2">
        <w:t>Предпроектное обследование с проведением изыскательских работ и выбор места строительства (для площадных объектов)/полосы отвода (линейные объекты);</w:t>
      </w:r>
    </w:p>
    <w:p w:rsidR="009D2B10" w:rsidRPr="008F67F2" w:rsidRDefault="009D2B10" w:rsidP="009D2B10">
      <w:pPr>
        <w:pStyle w:val="aff4"/>
        <w:numPr>
          <w:ilvl w:val="2"/>
          <w:numId w:val="22"/>
        </w:numPr>
        <w:spacing w:after="0"/>
        <w:ind w:left="0" w:firstLine="709"/>
        <w:contextualSpacing/>
        <w:jc w:val="both"/>
      </w:pPr>
      <w:r w:rsidRPr="008F67F2">
        <w:rPr>
          <w:bCs/>
        </w:rPr>
        <w:t xml:space="preserve">Получение </w:t>
      </w:r>
      <w:r w:rsidRPr="008F67F2">
        <w:t>разрешения на использование земель, находящихся в государственной и муниципальной собственности без предоставления земельных участков и установления сервитутов (Постановление Правительства РФ от 03.12.2018 № 1300), согласование размещение проектируемого объекта на землях, находящихся в частной собственности с собственниками. Получение в органе местного самоуправления муниципального образования Постановления об утверждении схем расположения земельных участков.</w:t>
      </w:r>
    </w:p>
    <w:p w:rsidR="009D2B10" w:rsidRPr="008F67F2" w:rsidRDefault="009D2B10" w:rsidP="009D2B10">
      <w:pPr>
        <w:pStyle w:val="aff4"/>
        <w:numPr>
          <w:ilvl w:val="2"/>
          <w:numId w:val="22"/>
        </w:numPr>
        <w:spacing w:after="0"/>
        <w:ind w:left="0" w:firstLine="709"/>
        <w:contextualSpacing/>
        <w:jc w:val="both"/>
      </w:pPr>
      <w:r w:rsidRPr="008F67F2">
        <w:t>При прохождении ЛЭП 0,4-10 кВ (размещении ТП) по землям лесного участка (земли лесного фонда) направление заявления в министерство лесного хозяйства Белгородской области о предоставлении документации для выполнения межевания, кадастрового учета и предоставления лесного участка в аренду с последующей разработкой проекта межевания территории (ПМТ) и проекта планировки территории (ППТ).</w:t>
      </w:r>
    </w:p>
    <w:p w:rsidR="009D2B10" w:rsidRPr="008F67F2" w:rsidRDefault="009D2B10" w:rsidP="009D2B10">
      <w:pPr>
        <w:pStyle w:val="aff4"/>
        <w:numPr>
          <w:ilvl w:val="2"/>
          <w:numId w:val="22"/>
        </w:numPr>
        <w:spacing w:after="0"/>
        <w:ind w:left="0" w:firstLine="709"/>
        <w:contextualSpacing/>
        <w:jc w:val="both"/>
      </w:pPr>
      <w:r w:rsidRPr="008F67F2">
        <w:t xml:space="preserve">При прохождении ЛЭП 0,4-10 кВ (размещении ТП) по землям особо охраняемых территорий, землям водного фонда - направление заявления в соответствующее ведомство </w:t>
      </w:r>
      <w:r w:rsidRPr="008F67F2">
        <w:lastRenderedPageBreak/>
        <w:t>(Главрыбвод, департамент культуры и т.п.) Белгородской области на предоставление условий размещения проектируемых сетей.</w:t>
      </w:r>
    </w:p>
    <w:p w:rsidR="009D2B10" w:rsidRPr="00BD3F60" w:rsidRDefault="009D2B10" w:rsidP="009D2B10">
      <w:pPr>
        <w:pStyle w:val="aff4"/>
        <w:numPr>
          <w:ilvl w:val="2"/>
          <w:numId w:val="22"/>
        </w:numPr>
        <w:spacing w:after="0"/>
        <w:ind w:left="0" w:firstLine="709"/>
        <w:jc w:val="both"/>
      </w:pPr>
      <w:r w:rsidRPr="00BD3F60">
        <w:t>Разработка проектно-сметной и рабочей документации одной стадией: проектной документации (в соответствии с требованиями Постановления</w:t>
      </w:r>
      <w:r w:rsidRPr="00BD3F60">
        <w:rPr>
          <w:color w:val="000000"/>
        </w:rPr>
        <w:t xml:space="preserve"> Правительства РФ №</w:t>
      </w:r>
      <w:r>
        <w:rPr>
          <w:color w:val="000000"/>
        </w:rPr>
        <w:t> </w:t>
      </w:r>
      <w:r w:rsidRPr="00BD3F60">
        <w:rPr>
          <w:color w:val="000000"/>
        </w:rPr>
        <w:t>87</w:t>
      </w:r>
      <w:r w:rsidRPr="00BD3F60">
        <w:t xml:space="preserve">) и </w:t>
      </w:r>
      <w:r w:rsidRPr="00BD3F60">
        <w:rPr>
          <w:color w:val="000000"/>
        </w:rPr>
        <w:t xml:space="preserve">рабочей документации (в соответствии с требованиями </w:t>
      </w:r>
      <w:r w:rsidRPr="00BD3F60">
        <w:t xml:space="preserve">ГОСТ Р 21.101-2020 </w:t>
      </w:r>
      <w:r w:rsidRPr="00BD3F60">
        <w:rPr>
          <w:color w:val="000000"/>
        </w:rPr>
        <w:t>и другой действующей НТД).</w:t>
      </w:r>
    </w:p>
    <w:p w:rsidR="009D2B10" w:rsidRPr="00BD3F60" w:rsidRDefault="009D2B10" w:rsidP="009D2B10">
      <w:pPr>
        <w:numPr>
          <w:ilvl w:val="2"/>
          <w:numId w:val="22"/>
        </w:numPr>
        <w:tabs>
          <w:tab w:val="left" w:pos="851"/>
        </w:tabs>
        <w:ind w:left="0" w:firstLine="709"/>
        <w:jc w:val="both"/>
      </w:pPr>
      <w:r w:rsidRPr="00BD3F60">
        <w:t xml:space="preserve">Согласование ПСД и РД с Заказчиком, </w:t>
      </w:r>
      <w:r w:rsidRPr="00BD3F60">
        <w:rPr>
          <w:bCs/>
        </w:rPr>
        <w:t>заинтересованными сторонами и надзорными органами (при необходимости, при соответствующем обосновании).</w:t>
      </w:r>
    </w:p>
    <w:p w:rsidR="009D2B10" w:rsidRPr="00BD3F60" w:rsidRDefault="009D2B10" w:rsidP="009D2B10">
      <w:pPr>
        <w:pStyle w:val="af2"/>
        <w:numPr>
          <w:ilvl w:val="2"/>
          <w:numId w:val="22"/>
        </w:numPr>
        <w:suppressAutoHyphens/>
        <w:spacing w:after="0" w:line="240" w:lineRule="auto"/>
        <w:ind w:left="0" w:firstLine="709"/>
        <w:contextualSpacing w:val="0"/>
        <w:jc w:val="both"/>
        <w:rPr>
          <w:sz w:val="24"/>
          <w:szCs w:val="24"/>
          <w:lang w:val="x-none" w:eastAsia="x-none"/>
        </w:rPr>
      </w:pPr>
      <w:r w:rsidRPr="00BD3F60">
        <w:rPr>
          <w:sz w:val="24"/>
          <w:szCs w:val="24"/>
          <w:lang w:val="x-none" w:eastAsia="x-none"/>
        </w:rPr>
        <w:t xml:space="preserve">В целях сокращения затрат и сроков разработки </w:t>
      </w:r>
      <w:r w:rsidRPr="00BD3F60">
        <w:rPr>
          <w:sz w:val="24"/>
          <w:szCs w:val="24"/>
          <w:lang w:eastAsia="x-none"/>
        </w:rPr>
        <w:t>рабочей</w:t>
      </w:r>
      <w:r w:rsidRPr="00BD3F60">
        <w:rPr>
          <w:sz w:val="24"/>
          <w:szCs w:val="24"/>
          <w:lang w:val="x-none" w:eastAsia="x-none"/>
        </w:rPr>
        <w:t xml:space="preserve"> документации по данному титулу при проектировании использовать альбомы типовых проектных решений </w:t>
      </w:r>
      <w:r w:rsidRPr="00BD3F60">
        <w:rPr>
          <w:sz w:val="24"/>
          <w:szCs w:val="24"/>
          <w:lang w:eastAsia="x-none"/>
        </w:rPr>
        <w:t xml:space="preserve">и </w:t>
      </w:r>
      <w:r w:rsidRPr="00BD3F60">
        <w:rPr>
          <w:sz w:val="24"/>
          <w:szCs w:val="24"/>
          <w:lang w:val="x-none" w:eastAsia="x-none"/>
        </w:rPr>
        <w:t>проектную документацию повторного использования.</w:t>
      </w:r>
    </w:p>
    <w:p w:rsidR="009D2B10" w:rsidRPr="00BD3F60" w:rsidRDefault="009D2B10" w:rsidP="008F67F2">
      <w:pPr>
        <w:pStyle w:val="aff4"/>
        <w:tabs>
          <w:tab w:val="left" w:pos="993"/>
          <w:tab w:val="left" w:pos="1134"/>
          <w:tab w:val="left" w:pos="1276"/>
        </w:tabs>
        <w:spacing w:before="240"/>
        <w:ind w:left="0" w:firstLine="709"/>
        <w:jc w:val="both"/>
        <w:rPr>
          <w:b/>
        </w:rPr>
      </w:pPr>
      <w:r w:rsidRPr="00BD3F60">
        <w:rPr>
          <w:b/>
        </w:rPr>
        <w:t>2-й этап:</w:t>
      </w:r>
    </w:p>
    <w:p w:rsidR="009D2B10" w:rsidRPr="00BD3F60" w:rsidRDefault="009D2B10" w:rsidP="009D2B10">
      <w:pPr>
        <w:pStyle w:val="a9"/>
        <w:numPr>
          <w:ilvl w:val="2"/>
          <w:numId w:val="22"/>
        </w:numPr>
        <w:tabs>
          <w:tab w:val="left" w:pos="708"/>
        </w:tabs>
        <w:suppressAutoHyphens/>
        <w:snapToGrid w:val="0"/>
        <w:spacing w:line="240" w:lineRule="auto"/>
        <w:ind w:left="0" w:firstLine="709"/>
        <w:rPr>
          <w:bCs/>
          <w:iCs/>
          <w:sz w:val="24"/>
          <w:szCs w:val="24"/>
        </w:rPr>
      </w:pPr>
      <w:r w:rsidRPr="00BD3F60">
        <w:rPr>
          <w:bCs/>
          <w:iCs/>
          <w:sz w:val="24"/>
          <w:szCs w:val="24"/>
        </w:rPr>
        <w:t>Выполнение строительно-монтажных (СМР) и пусконаладочных работ (ПНР) с поставкой оборудования, с учетом требований НТД, указанных в п. 9 настоящего ТЗ (</w:t>
      </w:r>
      <w:r w:rsidRPr="00BD3F60">
        <w:rPr>
          <w:bCs/>
          <w:sz w:val="24"/>
          <w:szCs w:val="24"/>
        </w:rPr>
        <w:t>при строительстве необходимо руководствоваться последними редакциями документов, необходимых и действующих на момент выполнения СМР, в том числе не указанных в данном ТЗ).</w:t>
      </w:r>
    </w:p>
    <w:p w:rsidR="009D2B10" w:rsidRPr="00BD3F60" w:rsidRDefault="009D2B10" w:rsidP="009D2B10">
      <w:pPr>
        <w:pStyle w:val="aff4"/>
        <w:numPr>
          <w:ilvl w:val="0"/>
          <w:numId w:val="22"/>
        </w:numPr>
        <w:tabs>
          <w:tab w:val="clear" w:pos="1730"/>
        </w:tabs>
        <w:suppressAutoHyphens/>
        <w:spacing w:before="240" w:after="0"/>
        <w:ind w:left="0" w:firstLine="709"/>
        <w:jc w:val="both"/>
        <w:rPr>
          <w:bCs/>
        </w:rPr>
      </w:pPr>
      <w:r w:rsidRPr="00BD3F60">
        <w:rPr>
          <w:b/>
        </w:rPr>
        <w:t>Исходные данные для проектирования</w:t>
      </w:r>
    </w:p>
    <w:p w:rsidR="009D2B10" w:rsidRPr="006B4F32" w:rsidRDefault="009D2B10" w:rsidP="009D2B10">
      <w:pPr>
        <w:pStyle w:val="af2"/>
        <w:numPr>
          <w:ilvl w:val="1"/>
          <w:numId w:val="22"/>
        </w:numPr>
        <w:spacing w:after="0" w:line="240" w:lineRule="auto"/>
        <w:ind w:left="0" w:firstLine="710"/>
        <w:jc w:val="both"/>
        <w:rPr>
          <w:bCs/>
          <w:iCs/>
          <w:sz w:val="24"/>
          <w:szCs w:val="24"/>
        </w:rPr>
      </w:pPr>
      <w:r w:rsidRPr="006B4F32">
        <w:rPr>
          <w:bCs/>
          <w:iCs/>
          <w:sz w:val="24"/>
          <w:szCs w:val="24"/>
        </w:rPr>
        <w:t xml:space="preserve">Максимальная присоединяемая мощность – </w:t>
      </w:r>
      <w:r>
        <w:rPr>
          <w:bCs/>
          <w:iCs/>
          <w:sz w:val="24"/>
          <w:szCs w:val="24"/>
        </w:rPr>
        <w:t>300</w:t>
      </w:r>
      <w:r w:rsidRPr="006B4F32">
        <w:rPr>
          <w:bCs/>
          <w:iCs/>
          <w:sz w:val="24"/>
          <w:szCs w:val="24"/>
        </w:rPr>
        <w:t>,</w:t>
      </w:r>
      <w:r>
        <w:rPr>
          <w:bCs/>
          <w:iCs/>
          <w:sz w:val="24"/>
          <w:szCs w:val="24"/>
        </w:rPr>
        <w:t>0</w:t>
      </w:r>
      <w:r w:rsidRPr="006B4F32">
        <w:rPr>
          <w:bCs/>
          <w:iCs/>
          <w:sz w:val="24"/>
          <w:szCs w:val="24"/>
        </w:rPr>
        <w:t xml:space="preserve"> кВт.</w:t>
      </w:r>
    </w:p>
    <w:p w:rsidR="009D2B10" w:rsidRPr="008F67F2" w:rsidRDefault="009D2B10" w:rsidP="009D2B10">
      <w:pPr>
        <w:pStyle w:val="af2"/>
        <w:numPr>
          <w:ilvl w:val="1"/>
          <w:numId w:val="22"/>
        </w:numPr>
        <w:spacing w:after="0" w:line="240" w:lineRule="auto"/>
        <w:ind w:left="0" w:firstLine="709"/>
        <w:jc w:val="both"/>
        <w:rPr>
          <w:bCs/>
          <w:iCs/>
          <w:sz w:val="24"/>
          <w:szCs w:val="24"/>
        </w:rPr>
      </w:pPr>
      <w:r w:rsidRPr="006B4F32">
        <w:rPr>
          <w:bCs/>
          <w:iCs/>
          <w:sz w:val="24"/>
          <w:szCs w:val="24"/>
        </w:rPr>
        <w:t xml:space="preserve">Категория надёжности электроснабжения: </w:t>
      </w:r>
      <w:r>
        <w:rPr>
          <w:bCs/>
          <w:iCs/>
          <w:sz w:val="24"/>
          <w:szCs w:val="24"/>
        </w:rPr>
        <w:t>втора</w:t>
      </w:r>
      <w:r w:rsidRPr="006B4F32">
        <w:rPr>
          <w:bCs/>
          <w:iCs/>
          <w:sz w:val="24"/>
          <w:szCs w:val="24"/>
        </w:rPr>
        <w:t>я.</w:t>
      </w:r>
    </w:p>
    <w:p w:rsidR="009D2B10" w:rsidRPr="008F67F2" w:rsidRDefault="009D2B10" w:rsidP="009D2B10">
      <w:pPr>
        <w:pStyle w:val="af2"/>
        <w:numPr>
          <w:ilvl w:val="1"/>
          <w:numId w:val="22"/>
        </w:numPr>
        <w:spacing w:after="0" w:line="240" w:lineRule="auto"/>
        <w:ind w:left="0" w:firstLine="710"/>
        <w:jc w:val="both"/>
        <w:rPr>
          <w:bCs/>
          <w:iCs/>
          <w:sz w:val="24"/>
          <w:szCs w:val="24"/>
        </w:rPr>
      </w:pPr>
      <w:r w:rsidRPr="008F67F2">
        <w:rPr>
          <w:bCs/>
          <w:iCs/>
          <w:sz w:val="24"/>
          <w:szCs w:val="24"/>
        </w:rPr>
        <w:t>Номинальный уровень напряжения на границе разграничения балансовой принадлежности – 0,4 кВ.</w:t>
      </w:r>
    </w:p>
    <w:p w:rsidR="009D2B10" w:rsidRPr="00F375F8" w:rsidRDefault="009D2B10" w:rsidP="009D2B10">
      <w:pPr>
        <w:pStyle w:val="af2"/>
        <w:numPr>
          <w:ilvl w:val="1"/>
          <w:numId w:val="22"/>
        </w:numPr>
        <w:spacing w:after="0" w:line="240" w:lineRule="auto"/>
        <w:ind w:left="0" w:firstLine="710"/>
        <w:jc w:val="both"/>
        <w:rPr>
          <w:bCs/>
          <w:iCs/>
          <w:sz w:val="24"/>
          <w:szCs w:val="24"/>
        </w:rPr>
      </w:pPr>
      <w:r w:rsidRPr="00F375F8">
        <w:rPr>
          <w:bCs/>
          <w:iCs/>
          <w:sz w:val="24"/>
          <w:szCs w:val="24"/>
        </w:rPr>
        <w:t>Схемы нормального режима ПС, РП, ТП и фидеров сети 6-10 кВ и 0,4 кВ.</w:t>
      </w:r>
    </w:p>
    <w:p w:rsidR="009D2B10" w:rsidRPr="008F67F2" w:rsidRDefault="009D2B10" w:rsidP="009D2B10">
      <w:pPr>
        <w:pStyle w:val="af2"/>
        <w:numPr>
          <w:ilvl w:val="1"/>
          <w:numId w:val="22"/>
        </w:numPr>
        <w:spacing w:after="0" w:line="240" w:lineRule="auto"/>
        <w:ind w:left="0" w:firstLine="710"/>
        <w:jc w:val="both"/>
        <w:rPr>
          <w:bCs/>
          <w:iCs/>
          <w:sz w:val="24"/>
          <w:szCs w:val="24"/>
        </w:rPr>
      </w:pPr>
      <w:r w:rsidRPr="008F67F2">
        <w:rPr>
          <w:bCs/>
          <w:iCs/>
          <w:sz w:val="24"/>
          <w:szCs w:val="24"/>
        </w:rPr>
        <w:t>Сведения об установленном оборудовании ПС, РП, ТП.</w:t>
      </w:r>
    </w:p>
    <w:p w:rsidR="009D2B10" w:rsidRPr="00F375F8" w:rsidRDefault="009D2B10" w:rsidP="009D2B10">
      <w:pPr>
        <w:pStyle w:val="af2"/>
        <w:numPr>
          <w:ilvl w:val="1"/>
          <w:numId w:val="22"/>
        </w:numPr>
        <w:spacing w:after="0" w:line="240" w:lineRule="auto"/>
        <w:ind w:left="0" w:firstLine="710"/>
        <w:jc w:val="both"/>
        <w:rPr>
          <w:bCs/>
          <w:iCs/>
          <w:sz w:val="24"/>
          <w:szCs w:val="24"/>
        </w:rPr>
      </w:pPr>
      <w:r w:rsidRPr="00F375F8">
        <w:rPr>
          <w:bCs/>
          <w:iCs/>
          <w:sz w:val="24"/>
          <w:szCs w:val="24"/>
        </w:rPr>
        <w:t>Карты уставок РЗА, токи КЗ на шинах питающих центров, данные по емкостным токам замыкания на землю.</w:t>
      </w:r>
    </w:p>
    <w:p w:rsidR="009D2B10" w:rsidRPr="008C37D0" w:rsidRDefault="009D2B10" w:rsidP="008A426C">
      <w:pPr>
        <w:pStyle w:val="aff4"/>
        <w:ind w:left="0" w:firstLine="709"/>
        <w:jc w:val="both"/>
      </w:pPr>
      <w:r w:rsidRPr="00F375F8">
        <w:t>Исходные данные предоставляются Подрядчику после заключения договора</w:t>
      </w:r>
      <w:r>
        <w:br/>
      </w:r>
      <w:r w:rsidRPr="00F375F8">
        <w:t>в соответствии с</w:t>
      </w:r>
      <w:r>
        <w:t xml:space="preserve"> отдельным запросом Подрядчика.</w:t>
      </w:r>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Требования к проектированию</w:t>
      </w:r>
    </w:p>
    <w:p w:rsidR="009D2B10" w:rsidRPr="00BD3F60" w:rsidRDefault="009D2B10" w:rsidP="008A426C">
      <w:pPr>
        <w:pStyle w:val="aff4"/>
        <w:ind w:left="0" w:firstLine="709"/>
        <w:jc w:val="both"/>
        <w:rPr>
          <w:b/>
          <w:bCs/>
          <w:iCs/>
        </w:rPr>
      </w:pPr>
      <w:r w:rsidRPr="00BD3F60">
        <w:rPr>
          <w:b/>
          <w:bCs/>
          <w:iCs/>
        </w:rPr>
        <w:t>Проектно-сметная документация</w:t>
      </w:r>
    </w:p>
    <w:p w:rsidR="009D2B10" w:rsidRPr="00BD3F60" w:rsidRDefault="009D2B10" w:rsidP="009D2B10">
      <w:pPr>
        <w:pStyle w:val="af2"/>
        <w:numPr>
          <w:ilvl w:val="1"/>
          <w:numId w:val="22"/>
        </w:numPr>
        <w:spacing w:after="0" w:line="240" w:lineRule="auto"/>
        <w:ind w:left="0" w:firstLine="710"/>
        <w:jc w:val="both"/>
        <w:rPr>
          <w:bCs/>
          <w:iCs/>
          <w:sz w:val="24"/>
          <w:szCs w:val="24"/>
        </w:rPr>
      </w:pPr>
      <w:r w:rsidRPr="00BD3F60">
        <w:rPr>
          <w:bCs/>
          <w:iCs/>
          <w:sz w:val="24"/>
          <w:szCs w:val="24"/>
        </w:rPr>
        <w:t>Пояснительная записка.</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реквизиты документов, на основании которых принято решение о разработке проектно-сметной документации;</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исходные данные и условия для подготовки проектно-сметной документации;</w:t>
      </w:r>
    </w:p>
    <w:p w:rsidR="009D2B10" w:rsidRPr="008F67F2"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 xml:space="preserve">сведения о климатической и географической характеристике района, на территории которого предполагается осуществлять строительство/реконструкцию </w:t>
      </w:r>
      <w:r w:rsidRPr="00BD3F60">
        <w:rPr>
          <w:bCs/>
          <w:sz w:val="24"/>
          <w:szCs w:val="24"/>
        </w:rPr>
        <w:t xml:space="preserve">объекта (ов) распределительной сети 0,4-10 (6) кВ. При проектировании учитывать Карты климатического районирования по ветру, гололеду и ветровой нагрузке при </w:t>
      </w:r>
      <w:r w:rsidRPr="008F67F2">
        <w:rPr>
          <w:bCs/>
          <w:sz w:val="24"/>
          <w:szCs w:val="24"/>
        </w:rPr>
        <w:t>гололеде</w:t>
      </w:r>
      <w:r w:rsidRPr="008F67F2">
        <w:rPr>
          <w:sz w:val="24"/>
          <w:szCs w:val="24"/>
        </w:rPr>
        <w:t xml:space="preserve"> Белгородской</w:t>
      </w:r>
      <w:r w:rsidRPr="008F67F2">
        <w:rPr>
          <w:bCs/>
          <w:sz w:val="24"/>
          <w:szCs w:val="24"/>
        </w:rPr>
        <w:t xml:space="preserve"> области. Предельные значения пролетов воздушных линий, для соответствующих категорий района по ветру и гололёду, определяются по таблицам типовых проектов. Увеличение установленных предельных значений длин пролётов возможно только при специальном обосновании с согласованием с филиалом ПАО «Россети </w:t>
      </w:r>
      <w:r w:rsidRPr="008F67F2">
        <w:rPr>
          <w:sz w:val="24"/>
          <w:szCs w:val="24"/>
        </w:rPr>
        <w:t>Центр» - «Белгородэнерго»;</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 xml:space="preserve">описание вариантов трассы прохождения линейного объекта (в т.ч. с учетом </w:t>
      </w:r>
      <w:r w:rsidRPr="00BD3F60">
        <w:rPr>
          <w:bCs/>
          <w:iCs/>
          <w:sz w:val="24"/>
          <w:szCs w:val="24"/>
        </w:rPr>
        <w:t xml:space="preserve">снижения технических потерь и повышения показателей надежности, с учётом анализа перспективного роста нагрузок и обеспечением резерва в целях возможности и доступности подключения новых потребителей) </w:t>
      </w:r>
      <w:r w:rsidRPr="00BD3F60">
        <w:rPr>
          <w:sz w:val="24"/>
          <w:szCs w:val="24"/>
        </w:rPr>
        <w:t>по территории района строительства, обоснование выбранного варианта;</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lastRenderedPageBreak/>
        <w:t xml:space="preserve">сведения о проектируемых объектах </w:t>
      </w:r>
      <w:r w:rsidRPr="00BD3F60">
        <w:rPr>
          <w:bCs/>
          <w:sz w:val="24"/>
          <w:szCs w:val="24"/>
        </w:rPr>
        <w:t>распределительной сети 0,4-10 (6) кВ</w:t>
      </w:r>
      <w:r>
        <w:rPr>
          <w:sz w:val="24"/>
          <w:szCs w:val="24"/>
        </w:rPr>
        <w:t xml:space="preserve">, в т.ч. для линейного объекта </w:t>
      </w:r>
      <w:r w:rsidRPr="00BD3F60">
        <w:rPr>
          <w:sz w:val="24"/>
          <w:szCs w:val="24"/>
        </w:rPr>
        <w:t>- указание наименования, назначения и месторасположения начального и конечного пунктов линейного объекта, пропускная способность, полоса отвода;</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сведения о земельных участках, изымаемых во временное (на период строительства) и (или) постоянное пользование и категории земель, на которых будет располагаться электросетевой объект;</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сведения о наличии разработанных и согласованных технических условий;</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 xml:space="preserve">технико-экономические характеристики проектируемых объектов </w:t>
      </w:r>
      <w:r w:rsidRPr="00A8353E">
        <w:rPr>
          <w:sz w:val="24"/>
          <w:szCs w:val="24"/>
        </w:rPr>
        <w:t>распределительной сети 0,4-10 (6) кВ</w:t>
      </w:r>
      <w:r w:rsidRPr="00BD3F60">
        <w:rPr>
          <w:sz w:val="24"/>
          <w:szCs w:val="24"/>
        </w:rPr>
        <w:t xml:space="preserve"> (категория, протяженность, проектная мощность, пропускная способность и др.);</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обоснование возможности осуществления строительства объекта по этапам строительства с выделением этих этапов;</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сведения об установленном «Узле учета». Текстовая часть пояснительной записки к проектной документации должна содержат</w:t>
      </w:r>
      <w:r>
        <w:rPr>
          <w:sz w:val="24"/>
          <w:szCs w:val="24"/>
        </w:rPr>
        <w:t>ь отдельный пункт «Узел учета»;</w:t>
      </w:r>
    </w:p>
    <w:p w:rsidR="009D2B10" w:rsidRPr="00BD3F60" w:rsidRDefault="009D2B10" w:rsidP="009D2B10">
      <w:pPr>
        <w:pStyle w:val="af2"/>
        <w:numPr>
          <w:ilvl w:val="0"/>
          <w:numId w:val="29"/>
        </w:numPr>
        <w:tabs>
          <w:tab w:val="clear" w:pos="1730"/>
        </w:tabs>
        <w:spacing w:after="0" w:line="240" w:lineRule="auto"/>
        <w:ind w:left="0" w:firstLine="709"/>
        <w:jc w:val="both"/>
        <w:rPr>
          <w:b/>
          <w:sz w:val="24"/>
          <w:szCs w:val="24"/>
        </w:rPr>
      </w:pPr>
      <w:r w:rsidRPr="00BD3F60">
        <w:rPr>
          <w:sz w:val="24"/>
          <w:szCs w:val="24"/>
        </w:rPr>
        <w:t xml:space="preserve">сведения о примененных инновационных решениях. </w:t>
      </w:r>
      <w:r w:rsidRPr="00BD3F60">
        <w:rPr>
          <w:b/>
          <w:sz w:val="24"/>
          <w:szCs w:val="24"/>
        </w:rPr>
        <w:t>Текстовая часть пояснительной записки к проектно-сметной документации должна содержать пункт «Инновационные технологии» с информацией о перечне и стоимости инновационных решений, примененных в рамках проекта.</w:t>
      </w:r>
    </w:p>
    <w:p w:rsidR="009D2B10" w:rsidRPr="00BD3F60" w:rsidRDefault="009D2B10" w:rsidP="009D2B10">
      <w:pPr>
        <w:pStyle w:val="af2"/>
        <w:numPr>
          <w:ilvl w:val="1"/>
          <w:numId w:val="22"/>
        </w:numPr>
        <w:spacing w:after="0" w:line="240" w:lineRule="auto"/>
        <w:ind w:left="0" w:firstLine="710"/>
        <w:jc w:val="both"/>
        <w:rPr>
          <w:bCs/>
          <w:iCs/>
          <w:sz w:val="24"/>
          <w:szCs w:val="24"/>
        </w:rPr>
      </w:pPr>
      <w:r w:rsidRPr="00BD3F60">
        <w:rPr>
          <w:bCs/>
          <w:iCs/>
          <w:sz w:val="24"/>
          <w:szCs w:val="24"/>
        </w:rPr>
        <w:t>Проект полосы отвода.</w:t>
      </w:r>
    </w:p>
    <w:p w:rsidR="009D2B10" w:rsidRPr="00BD3F60" w:rsidRDefault="009D2B10" w:rsidP="009D2B10">
      <w:pPr>
        <w:numPr>
          <w:ilvl w:val="2"/>
          <w:numId w:val="22"/>
        </w:numPr>
        <w:tabs>
          <w:tab w:val="left" w:pos="851"/>
        </w:tabs>
        <w:ind w:left="0" w:firstLine="709"/>
        <w:jc w:val="both"/>
      </w:pPr>
      <w:r>
        <w:t>Привести в текстовой части</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характеристику земельного участка, предоставленного для размещения объекта капитального строительства;</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обоснование планировочной организации земельного участка;</w:t>
      </w:r>
    </w:p>
    <w:p w:rsidR="009D2B10" w:rsidRPr="00BD3F60" w:rsidRDefault="009D2B10" w:rsidP="009D2B10">
      <w:pPr>
        <w:pStyle w:val="af2"/>
        <w:numPr>
          <w:ilvl w:val="0"/>
          <w:numId w:val="29"/>
        </w:numPr>
        <w:tabs>
          <w:tab w:val="clear" w:pos="1730"/>
        </w:tabs>
        <w:spacing w:after="0" w:line="240" w:lineRule="auto"/>
        <w:ind w:left="0" w:firstLine="709"/>
        <w:jc w:val="both"/>
        <w:rPr>
          <w:sz w:val="24"/>
          <w:szCs w:val="24"/>
        </w:rPr>
      </w:pPr>
      <w:r w:rsidRPr="00BD3F60">
        <w:rPr>
          <w:sz w:val="24"/>
          <w:szCs w:val="24"/>
        </w:rPr>
        <w:t>расчет размеров земельных участков, необходимых для размещения линейного и площадного объ</w:t>
      </w:r>
      <w:r>
        <w:rPr>
          <w:sz w:val="24"/>
          <w:szCs w:val="24"/>
        </w:rPr>
        <w:t>екта электросетевого комплекса.</w:t>
      </w:r>
    </w:p>
    <w:p w:rsidR="009D2B10" w:rsidRPr="00BD3F60" w:rsidRDefault="009D2B10" w:rsidP="009D2B10">
      <w:pPr>
        <w:numPr>
          <w:ilvl w:val="2"/>
          <w:numId w:val="22"/>
        </w:numPr>
        <w:tabs>
          <w:tab w:val="left" w:pos="851"/>
        </w:tabs>
        <w:ind w:left="0" w:firstLine="709"/>
        <w:jc w:val="both"/>
      </w:pPr>
      <w:r w:rsidRPr="00BD3F60">
        <w:t>Привести в графической части</w:t>
      </w:r>
    </w:p>
    <w:p w:rsidR="009D2B10" w:rsidRPr="0021324F" w:rsidRDefault="009D2B10" w:rsidP="009D2B10">
      <w:pPr>
        <w:pStyle w:val="af2"/>
        <w:numPr>
          <w:ilvl w:val="0"/>
          <w:numId w:val="28"/>
        </w:numPr>
        <w:spacing w:after="0" w:line="240" w:lineRule="auto"/>
        <w:ind w:left="0" w:firstLine="709"/>
        <w:jc w:val="both"/>
        <w:rPr>
          <w:i/>
          <w:sz w:val="24"/>
          <w:szCs w:val="24"/>
        </w:rPr>
      </w:pPr>
      <w:r w:rsidRPr="00BD3F60">
        <w:rPr>
          <w:sz w:val="24"/>
          <w:szCs w:val="24"/>
        </w:rPr>
        <w:t>схему расположения земельного участка на кадастровом плане территории, согласованную с собственниками земельных участков и смежными землепользователями, с указанием надземных и подземных коммуникаций, пересекаемых в процессе строительства и попадающих в пятно застройки;</w:t>
      </w:r>
    </w:p>
    <w:p w:rsidR="009D2B10" w:rsidRPr="008F67F2" w:rsidRDefault="009D2B10" w:rsidP="009D2B10">
      <w:pPr>
        <w:pStyle w:val="af2"/>
        <w:numPr>
          <w:ilvl w:val="0"/>
          <w:numId w:val="28"/>
        </w:numPr>
        <w:spacing w:after="0" w:line="240" w:lineRule="auto"/>
        <w:ind w:left="0" w:firstLine="709"/>
        <w:jc w:val="both"/>
        <w:rPr>
          <w:sz w:val="24"/>
          <w:szCs w:val="24"/>
        </w:rPr>
      </w:pPr>
      <w:r w:rsidRPr="008F67F2">
        <w:rPr>
          <w:sz w:val="24"/>
          <w:szCs w:val="24"/>
        </w:rPr>
        <w:t>разрешение на размещение объектов на территории Белгородской области, выдаваемое исполнительным органам государственной власти или органом местного самоуправления, уполномоченным на распоряжение земельными участками, находящимися</w:t>
      </w:r>
      <w:r w:rsidRPr="008F67F2">
        <w:rPr>
          <w:sz w:val="24"/>
          <w:szCs w:val="24"/>
        </w:rPr>
        <w:br/>
        <w:t>в государственной или муниципальной собственности, в соответствии с Постановлением Правительства Белгородской области от 16 ноября 2015 г. № 408-пп;</w:t>
      </w:r>
    </w:p>
    <w:p w:rsidR="009D2B10" w:rsidRPr="008F67F2" w:rsidRDefault="009D2B10" w:rsidP="009D2B10">
      <w:pPr>
        <w:pStyle w:val="af2"/>
        <w:numPr>
          <w:ilvl w:val="0"/>
          <w:numId w:val="25"/>
        </w:numPr>
        <w:spacing w:after="0" w:line="240" w:lineRule="auto"/>
        <w:ind w:left="0" w:firstLine="709"/>
        <w:jc w:val="both"/>
        <w:rPr>
          <w:sz w:val="24"/>
          <w:szCs w:val="24"/>
        </w:rPr>
      </w:pPr>
      <w:r w:rsidRPr="008F67F2">
        <w:rPr>
          <w:sz w:val="24"/>
          <w:szCs w:val="24"/>
        </w:rPr>
        <w:t xml:space="preserve">схему планировочной организации земельного участка, план трассы на действующем топоматериале с указанием сведений об углах поворота, длине прямых и криволинейных участков и мест размещения проектируемых объектов электросетевого комплекса. </w:t>
      </w:r>
    </w:p>
    <w:p w:rsidR="009D2B10" w:rsidRPr="008F67F2" w:rsidRDefault="009D2B10" w:rsidP="008A426C">
      <w:pPr>
        <w:pStyle w:val="af2"/>
        <w:tabs>
          <w:tab w:val="left" w:pos="993"/>
          <w:tab w:val="left" w:pos="1560"/>
        </w:tabs>
        <w:ind w:left="0" w:firstLine="709"/>
        <w:jc w:val="both"/>
        <w:rPr>
          <w:bCs/>
          <w:iCs/>
          <w:sz w:val="24"/>
          <w:szCs w:val="24"/>
        </w:rPr>
      </w:pPr>
      <w:r w:rsidRPr="008F67F2">
        <w:rPr>
          <w:bCs/>
          <w:iCs/>
          <w:sz w:val="24"/>
          <w:szCs w:val="24"/>
        </w:rPr>
        <w:t>Требования по выбору земельного участка для размещения объекта (ов) капитального строительства:</w:t>
      </w:r>
    </w:p>
    <w:p w:rsidR="009D2B10" w:rsidRPr="008F67F2" w:rsidRDefault="009D2B10" w:rsidP="009D2B10">
      <w:pPr>
        <w:pStyle w:val="af2"/>
        <w:numPr>
          <w:ilvl w:val="3"/>
          <w:numId w:val="30"/>
        </w:numPr>
        <w:tabs>
          <w:tab w:val="left" w:pos="1560"/>
        </w:tabs>
        <w:suppressAutoHyphens/>
        <w:spacing w:after="0" w:line="240" w:lineRule="auto"/>
        <w:ind w:left="0" w:firstLine="709"/>
        <w:contextualSpacing w:val="0"/>
        <w:jc w:val="both"/>
        <w:rPr>
          <w:bCs/>
          <w:iCs/>
          <w:sz w:val="24"/>
          <w:szCs w:val="24"/>
        </w:rPr>
      </w:pPr>
      <w:r w:rsidRPr="008F67F2">
        <w:rPr>
          <w:bCs/>
          <w:iCs/>
          <w:sz w:val="24"/>
          <w:szCs w:val="24"/>
        </w:rPr>
        <w:t>при разработке документации осуществлять выбор места размещения объекта, с приоритетным условием нахождения на земельных участках в муниципальной собственности.</w:t>
      </w:r>
    </w:p>
    <w:p w:rsidR="009D2B10" w:rsidRPr="00BD3F60" w:rsidRDefault="009D2B10" w:rsidP="009D2B10">
      <w:pPr>
        <w:pStyle w:val="af2"/>
        <w:numPr>
          <w:ilvl w:val="3"/>
          <w:numId w:val="30"/>
        </w:numPr>
        <w:suppressAutoHyphens/>
        <w:spacing w:after="0" w:line="240" w:lineRule="auto"/>
        <w:ind w:left="0" w:firstLine="709"/>
        <w:contextualSpacing w:val="0"/>
        <w:jc w:val="both"/>
        <w:rPr>
          <w:bCs/>
          <w:iCs/>
          <w:sz w:val="24"/>
          <w:szCs w:val="24"/>
        </w:rPr>
      </w:pPr>
      <w:r w:rsidRPr="008F67F2">
        <w:rPr>
          <w:bCs/>
          <w:iCs/>
          <w:sz w:val="24"/>
          <w:szCs w:val="24"/>
        </w:rPr>
        <w:t xml:space="preserve">проектирование объектов на земельных участках, правообладателями которых являются физические лица, юридические лица всех форм собственности допускается в исключительных случаях с обязательным согласованием филиала ПАО «Россети </w:t>
      </w:r>
      <w:r w:rsidRPr="008F67F2">
        <w:rPr>
          <w:sz w:val="24"/>
          <w:szCs w:val="24"/>
        </w:rPr>
        <w:t xml:space="preserve">Центр» - «Белгородэнерго» </w:t>
      </w:r>
      <w:r w:rsidRPr="008F67F2">
        <w:rPr>
          <w:bCs/>
          <w:iCs/>
          <w:sz w:val="24"/>
          <w:szCs w:val="24"/>
        </w:rPr>
        <w:t>и обоснованием отсутствия возможности размещения объектов энергетики</w:t>
      </w:r>
      <w:r w:rsidRPr="00BD3F60">
        <w:rPr>
          <w:bCs/>
          <w:iCs/>
          <w:sz w:val="24"/>
          <w:szCs w:val="24"/>
        </w:rPr>
        <w:t xml:space="preserve"> на муниципальных землях.</w:t>
      </w:r>
    </w:p>
    <w:p w:rsidR="009D2B10" w:rsidRPr="00BD3F60" w:rsidRDefault="009D2B10" w:rsidP="008A426C">
      <w:pPr>
        <w:pStyle w:val="af2"/>
        <w:tabs>
          <w:tab w:val="left" w:pos="993"/>
          <w:tab w:val="left" w:pos="1560"/>
        </w:tabs>
        <w:ind w:left="0" w:firstLine="709"/>
        <w:jc w:val="both"/>
        <w:rPr>
          <w:bCs/>
          <w:iCs/>
          <w:sz w:val="24"/>
          <w:szCs w:val="24"/>
        </w:rPr>
      </w:pPr>
      <w:r w:rsidRPr="00BD3F60">
        <w:rPr>
          <w:sz w:val="24"/>
          <w:szCs w:val="24"/>
        </w:rPr>
        <w:lastRenderedPageBreak/>
        <w:t>Мероприятия по установлению границ охранных зон объектов электросетевого хозяйства (нанесение границ охранных зон, соблюдение требований Постановления Правительства РФ от 24.02.2009 №</w:t>
      </w:r>
      <w:r>
        <w:rPr>
          <w:sz w:val="24"/>
          <w:szCs w:val="24"/>
        </w:rPr>
        <w:t> </w:t>
      </w:r>
      <w:r w:rsidRPr="00BD3F60">
        <w:rPr>
          <w:sz w:val="24"/>
          <w:szCs w:val="24"/>
        </w:rPr>
        <w:t>160 (ред. от 17.05.2016)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Технологические и конструктивные решения линейного объекта. Искусственные сооружения (при проектировании ЛЭП).</w:t>
      </w:r>
    </w:p>
    <w:p w:rsidR="009D2B10" w:rsidRPr="00BD3F60" w:rsidRDefault="009D2B10" w:rsidP="009D2B10">
      <w:pPr>
        <w:pStyle w:val="af2"/>
        <w:numPr>
          <w:ilvl w:val="2"/>
          <w:numId w:val="22"/>
        </w:numPr>
        <w:suppressAutoHyphens/>
        <w:spacing w:after="0" w:line="240" w:lineRule="auto"/>
        <w:ind w:left="142" w:firstLine="568"/>
        <w:contextualSpacing w:val="0"/>
        <w:jc w:val="both"/>
        <w:rPr>
          <w:bCs/>
          <w:iCs/>
          <w:sz w:val="24"/>
          <w:szCs w:val="24"/>
        </w:rPr>
      </w:pPr>
      <w:r w:rsidRPr="00BD3F60">
        <w:rPr>
          <w:sz w:val="24"/>
          <w:szCs w:val="24"/>
        </w:rPr>
        <w:t>Привести в текстовой части</w:t>
      </w:r>
    </w:p>
    <w:p w:rsidR="009D2B10" w:rsidRPr="00BD3F60" w:rsidRDefault="009D2B10" w:rsidP="009D2B10">
      <w:pPr>
        <w:pStyle w:val="af2"/>
        <w:numPr>
          <w:ilvl w:val="0"/>
          <w:numId w:val="26"/>
        </w:numPr>
        <w:spacing w:after="0" w:line="240" w:lineRule="auto"/>
        <w:ind w:left="0" w:firstLine="709"/>
        <w:jc w:val="both"/>
        <w:rPr>
          <w:sz w:val="24"/>
          <w:szCs w:val="24"/>
        </w:rPr>
      </w:pPr>
      <w:r w:rsidRPr="00BD3F60">
        <w:rPr>
          <w:sz w:val="24"/>
          <w:szCs w:val="24"/>
        </w:rPr>
        <w:t>сведения об основных электрических характеристиках линейного объекта электросетевого комплекса (КЛ/ВЛ);</w:t>
      </w:r>
    </w:p>
    <w:p w:rsidR="009D2B10" w:rsidRPr="00BD3F60" w:rsidRDefault="009D2B10" w:rsidP="009D2B10">
      <w:pPr>
        <w:pStyle w:val="af2"/>
        <w:numPr>
          <w:ilvl w:val="0"/>
          <w:numId w:val="26"/>
        </w:numPr>
        <w:spacing w:after="0" w:line="240" w:lineRule="auto"/>
        <w:ind w:left="0" w:firstLine="709"/>
        <w:jc w:val="both"/>
        <w:rPr>
          <w:sz w:val="24"/>
          <w:szCs w:val="24"/>
        </w:rPr>
      </w:pPr>
      <w:r w:rsidRPr="00BD3F60">
        <w:rPr>
          <w:sz w:val="24"/>
          <w:szCs w:val="24"/>
        </w:rPr>
        <w:t>описание и обоснование технических решений, обеспечивающих необходимую прочность, устойчивость объекта капитального строительства в целом, а также отдельных конструктивных элементов (мероприятий по антиобледенению, молниезащите, заземлению, а также мер по защите конструкций от коррозии и др.);</w:t>
      </w:r>
    </w:p>
    <w:p w:rsidR="009D2B10" w:rsidRPr="00BD3F60" w:rsidRDefault="009D2B10" w:rsidP="009D2B10">
      <w:pPr>
        <w:pStyle w:val="af2"/>
        <w:numPr>
          <w:ilvl w:val="0"/>
          <w:numId w:val="26"/>
        </w:numPr>
        <w:spacing w:after="0" w:line="240" w:lineRule="auto"/>
        <w:ind w:left="0" w:firstLine="709"/>
        <w:jc w:val="both"/>
        <w:rPr>
          <w:sz w:val="24"/>
          <w:szCs w:val="24"/>
        </w:rPr>
      </w:pPr>
      <w:r w:rsidRPr="00BD3F60">
        <w:rPr>
          <w:sz w:val="24"/>
          <w:szCs w:val="24"/>
        </w:rPr>
        <w:t>описание типов и параметров стоек ВЛ (промежуточные, угловые, анкерные), конструкций опор;</w:t>
      </w:r>
    </w:p>
    <w:p w:rsidR="009D2B10" w:rsidRPr="00BD3F60" w:rsidRDefault="009D2B10" w:rsidP="009D2B10">
      <w:pPr>
        <w:pStyle w:val="af2"/>
        <w:numPr>
          <w:ilvl w:val="0"/>
          <w:numId w:val="26"/>
        </w:numPr>
        <w:spacing w:after="0" w:line="240" w:lineRule="auto"/>
        <w:ind w:left="0" w:firstLine="709"/>
        <w:jc w:val="both"/>
        <w:rPr>
          <w:sz w:val="24"/>
          <w:szCs w:val="24"/>
        </w:rPr>
      </w:pPr>
      <w:r w:rsidRPr="00BD3F60">
        <w:rPr>
          <w:sz w:val="24"/>
          <w:szCs w:val="24"/>
        </w:rPr>
        <w:t>описание конструкций фундаментов, опор;</w:t>
      </w:r>
    </w:p>
    <w:p w:rsidR="009D2B10" w:rsidRPr="008F67F2" w:rsidRDefault="009D2B10" w:rsidP="009D2B10">
      <w:pPr>
        <w:pStyle w:val="af2"/>
        <w:numPr>
          <w:ilvl w:val="0"/>
          <w:numId w:val="26"/>
        </w:numPr>
        <w:spacing w:after="0" w:line="240" w:lineRule="auto"/>
        <w:ind w:left="0" w:firstLine="709"/>
        <w:jc w:val="both"/>
        <w:rPr>
          <w:sz w:val="24"/>
          <w:szCs w:val="24"/>
        </w:rPr>
      </w:pPr>
      <w:r w:rsidRPr="008F67F2">
        <w:rPr>
          <w:sz w:val="24"/>
          <w:szCs w:val="24"/>
        </w:rPr>
        <w:t xml:space="preserve">описание конструктивных элементов кабельной линии (кабельной вставки, в.ч. соединительных и концевых муфт); </w:t>
      </w:r>
    </w:p>
    <w:p w:rsidR="009D2B10" w:rsidRPr="008F67F2" w:rsidRDefault="009D2B10" w:rsidP="009D2B10">
      <w:pPr>
        <w:pStyle w:val="af2"/>
        <w:numPr>
          <w:ilvl w:val="0"/>
          <w:numId w:val="26"/>
        </w:numPr>
        <w:spacing w:after="0" w:line="240" w:lineRule="auto"/>
        <w:ind w:left="0" w:firstLine="709"/>
        <w:jc w:val="both"/>
        <w:rPr>
          <w:sz w:val="24"/>
          <w:szCs w:val="24"/>
        </w:rPr>
      </w:pPr>
      <w:r w:rsidRPr="008F67F2">
        <w:rPr>
          <w:sz w:val="24"/>
          <w:szCs w:val="24"/>
        </w:rPr>
        <w:t>описание и обоснование принятых объемно-планировочных решений объекта капитального строительства;</w:t>
      </w:r>
    </w:p>
    <w:p w:rsidR="009D2B10" w:rsidRPr="008F67F2" w:rsidRDefault="009D2B10" w:rsidP="009D2B10">
      <w:pPr>
        <w:pStyle w:val="af2"/>
        <w:numPr>
          <w:ilvl w:val="0"/>
          <w:numId w:val="26"/>
        </w:numPr>
        <w:spacing w:after="0" w:line="240" w:lineRule="auto"/>
        <w:ind w:left="0" w:firstLine="709"/>
        <w:jc w:val="both"/>
        <w:rPr>
          <w:sz w:val="24"/>
          <w:szCs w:val="24"/>
        </w:rPr>
      </w:pPr>
      <w:r w:rsidRPr="008F67F2">
        <w:rPr>
          <w:sz w:val="24"/>
          <w:szCs w:val="24"/>
        </w:rPr>
        <w:t xml:space="preserve">описание конструктивных решений в части установки на ВЛ коммутационного оборудования (разъединитель, реклоузер), </w:t>
      </w:r>
      <w:r w:rsidRPr="008F67F2">
        <w:rPr>
          <w:i/>
          <w:sz w:val="24"/>
          <w:szCs w:val="24"/>
        </w:rPr>
        <w:t>в случае если предусмотрено ТУ</w:t>
      </w:r>
      <w:r w:rsidRPr="008F67F2">
        <w:rPr>
          <w:sz w:val="24"/>
          <w:szCs w:val="24"/>
        </w:rPr>
        <w:t>.</w:t>
      </w:r>
    </w:p>
    <w:p w:rsidR="009D2B10" w:rsidRPr="00BD3F60" w:rsidRDefault="009D2B10" w:rsidP="009D2B10">
      <w:pPr>
        <w:pStyle w:val="af2"/>
        <w:numPr>
          <w:ilvl w:val="2"/>
          <w:numId w:val="22"/>
        </w:numPr>
        <w:suppressAutoHyphens/>
        <w:spacing w:after="0" w:line="240" w:lineRule="auto"/>
        <w:ind w:left="0" w:firstLine="710"/>
        <w:contextualSpacing w:val="0"/>
        <w:jc w:val="both"/>
        <w:rPr>
          <w:sz w:val="24"/>
          <w:szCs w:val="24"/>
        </w:rPr>
      </w:pPr>
      <w:r w:rsidRPr="00BD3F60">
        <w:rPr>
          <w:sz w:val="24"/>
          <w:szCs w:val="24"/>
        </w:rPr>
        <w:t>Привести в графической части</w:t>
      </w:r>
    </w:p>
    <w:p w:rsidR="009D2B10" w:rsidRPr="00BD3F60" w:rsidRDefault="009D2B10" w:rsidP="009D2B10">
      <w:pPr>
        <w:pStyle w:val="af2"/>
        <w:numPr>
          <w:ilvl w:val="0"/>
          <w:numId w:val="28"/>
        </w:numPr>
        <w:suppressAutoHyphens/>
        <w:spacing w:after="0" w:line="240" w:lineRule="auto"/>
        <w:ind w:left="0" w:firstLine="709"/>
        <w:contextualSpacing w:val="0"/>
        <w:jc w:val="both"/>
        <w:rPr>
          <w:bCs/>
          <w:iCs/>
          <w:sz w:val="24"/>
          <w:szCs w:val="24"/>
        </w:rPr>
      </w:pPr>
      <w:r w:rsidRPr="00BD3F60">
        <w:rPr>
          <w:bCs/>
          <w:iCs/>
          <w:sz w:val="24"/>
          <w:szCs w:val="24"/>
        </w:rPr>
        <w:t>схема нормального режима ЛЭП 0,4-</w:t>
      </w:r>
      <w:r w:rsidRPr="00BD3F60">
        <w:rPr>
          <w:bCs/>
          <w:sz w:val="24"/>
          <w:szCs w:val="24"/>
        </w:rPr>
        <w:t>10 (6) кВ и поопорная схема (для реконструируемых ВЛ)</w:t>
      </w:r>
      <w:r w:rsidRPr="00BD3F60">
        <w:rPr>
          <w:bCs/>
          <w:iCs/>
          <w:sz w:val="24"/>
          <w:szCs w:val="24"/>
        </w:rPr>
        <w:t>;</w:t>
      </w:r>
    </w:p>
    <w:p w:rsidR="009D2B10" w:rsidRPr="00BD3F60" w:rsidRDefault="009D2B10" w:rsidP="009D2B10">
      <w:pPr>
        <w:pStyle w:val="af2"/>
        <w:numPr>
          <w:ilvl w:val="0"/>
          <w:numId w:val="28"/>
        </w:numPr>
        <w:suppressAutoHyphens/>
        <w:spacing w:after="0" w:line="240" w:lineRule="auto"/>
        <w:ind w:left="0" w:firstLine="709"/>
        <w:contextualSpacing w:val="0"/>
        <w:jc w:val="both"/>
        <w:rPr>
          <w:bCs/>
          <w:iCs/>
          <w:sz w:val="24"/>
          <w:szCs w:val="24"/>
        </w:rPr>
      </w:pPr>
      <w:r w:rsidRPr="00B4719C">
        <w:rPr>
          <w:bCs/>
          <w:iCs/>
          <w:sz w:val="24"/>
          <w:szCs w:val="24"/>
        </w:rPr>
        <w:t>план трассы ЛЭП, профили переходов через инженерные коммуникации, ведомости опор, фундаментов.</w:t>
      </w:r>
    </w:p>
    <w:p w:rsidR="009D2B10" w:rsidRPr="00B4719C" w:rsidRDefault="009D2B10" w:rsidP="009D2B10">
      <w:pPr>
        <w:pStyle w:val="af2"/>
        <w:numPr>
          <w:ilvl w:val="0"/>
          <w:numId w:val="28"/>
        </w:numPr>
        <w:suppressAutoHyphens/>
        <w:spacing w:after="0" w:line="240" w:lineRule="auto"/>
        <w:ind w:left="0" w:firstLine="709"/>
        <w:contextualSpacing w:val="0"/>
        <w:jc w:val="both"/>
        <w:rPr>
          <w:bCs/>
          <w:iCs/>
          <w:sz w:val="24"/>
          <w:szCs w:val="24"/>
        </w:rPr>
      </w:pPr>
      <w:r w:rsidRPr="00B4719C">
        <w:rPr>
          <w:bCs/>
          <w:iCs/>
          <w:sz w:val="24"/>
          <w:szCs w:val="24"/>
        </w:rPr>
        <w:t>чертежи конструктивных решений и отдельных элементов опор ВЛ (при отступлении от типовых решений) и оборудования, описанных в пояснительной записке;</w:t>
      </w:r>
    </w:p>
    <w:p w:rsidR="009D2B10" w:rsidRPr="00B4719C" w:rsidRDefault="009D2B10" w:rsidP="009D2B10">
      <w:pPr>
        <w:pStyle w:val="af2"/>
        <w:numPr>
          <w:ilvl w:val="0"/>
          <w:numId w:val="28"/>
        </w:numPr>
        <w:suppressAutoHyphens/>
        <w:spacing w:after="0" w:line="240" w:lineRule="auto"/>
        <w:ind w:left="0" w:firstLine="709"/>
        <w:contextualSpacing w:val="0"/>
        <w:jc w:val="both"/>
        <w:rPr>
          <w:bCs/>
          <w:iCs/>
          <w:sz w:val="24"/>
          <w:szCs w:val="24"/>
        </w:rPr>
      </w:pPr>
      <w:r w:rsidRPr="00B4719C">
        <w:rPr>
          <w:bCs/>
          <w:iCs/>
          <w:sz w:val="24"/>
          <w:szCs w:val="24"/>
        </w:rPr>
        <w:t xml:space="preserve">чертежи конструктивных решений и отдельных элементов КЛ, кабельных вставок; </w:t>
      </w:r>
    </w:p>
    <w:p w:rsidR="009D2B10" w:rsidRPr="00B4719C" w:rsidRDefault="009D2B10" w:rsidP="009D2B10">
      <w:pPr>
        <w:pStyle w:val="af2"/>
        <w:numPr>
          <w:ilvl w:val="0"/>
          <w:numId w:val="28"/>
        </w:numPr>
        <w:suppressAutoHyphens/>
        <w:spacing w:after="0" w:line="240" w:lineRule="auto"/>
        <w:ind w:left="0" w:firstLine="709"/>
        <w:contextualSpacing w:val="0"/>
        <w:jc w:val="both"/>
        <w:rPr>
          <w:bCs/>
          <w:iCs/>
          <w:sz w:val="24"/>
          <w:szCs w:val="24"/>
        </w:rPr>
      </w:pPr>
      <w:r w:rsidRPr="00B4719C">
        <w:rPr>
          <w:bCs/>
          <w:iCs/>
          <w:sz w:val="24"/>
          <w:szCs w:val="24"/>
        </w:rPr>
        <w:t>схемы устройства переходов через железные и автомобильные (шоссейные, грунтовые) дороги, а также через водные преграды;</w:t>
      </w:r>
    </w:p>
    <w:p w:rsidR="009D2B10" w:rsidRPr="00B4719C" w:rsidRDefault="009D2B10" w:rsidP="009D2B10">
      <w:pPr>
        <w:pStyle w:val="af2"/>
        <w:numPr>
          <w:ilvl w:val="0"/>
          <w:numId w:val="28"/>
        </w:numPr>
        <w:suppressAutoHyphens/>
        <w:spacing w:after="0" w:line="240" w:lineRule="auto"/>
        <w:ind w:left="0" w:firstLine="709"/>
        <w:contextualSpacing w:val="0"/>
        <w:jc w:val="both"/>
        <w:rPr>
          <w:bCs/>
          <w:iCs/>
          <w:sz w:val="24"/>
          <w:szCs w:val="24"/>
        </w:rPr>
      </w:pPr>
      <w:r w:rsidRPr="00B4719C">
        <w:rPr>
          <w:bCs/>
          <w:iCs/>
          <w:sz w:val="24"/>
          <w:szCs w:val="24"/>
        </w:rPr>
        <w:t>схемы крепления опор (при необходимости);</w:t>
      </w:r>
    </w:p>
    <w:p w:rsidR="009D2B10" w:rsidRPr="0049746C" w:rsidRDefault="009D2B10" w:rsidP="009D2B10">
      <w:pPr>
        <w:pStyle w:val="af2"/>
        <w:numPr>
          <w:ilvl w:val="0"/>
          <w:numId w:val="27"/>
        </w:numPr>
        <w:spacing w:after="0" w:line="240" w:lineRule="auto"/>
        <w:ind w:left="0" w:firstLine="709"/>
        <w:jc w:val="both"/>
        <w:rPr>
          <w:sz w:val="24"/>
          <w:szCs w:val="24"/>
        </w:rPr>
      </w:pPr>
      <w:r w:rsidRPr="00BD3F60">
        <w:rPr>
          <w:sz w:val="24"/>
          <w:szCs w:val="24"/>
        </w:rPr>
        <w:t>п</w:t>
      </w:r>
      <w:r w:rsidRPr="00BD3F60">
        <w:rPr>
          <w:bCs/>
          <w:iCs/>
          <w:sz w:val="24"/>
          <w:szCs w:val="24"/>
        </w:rPr>
        <w:t>рофили пересечений с инженерными коммуникациями;</w:t>
      </w:r>
    </w:p>
    <w:p w:rsidR="009D2B10" w:rsidRPr="008F67F2" w:rsidRDefault="009D2B10" w:rsidP="009D2B10">
      <w:pPr>
        <w:pStyle w:val="af2"/>
        <w:numPr>
          <w:ilvl w:val="0"/>
          <w:numId w:val="27"/>
        </w:numPr>
        <w:spacing w:after="0" w:line="240" w:lineRule="auto"/>
        <w:ind w:left="0" w:firstLine="709"/>
        <w:jc w:val="both"/>
        <w:rPr>
          <w:sz w:val="24"/>
          <w:szCs w:val="24"/>
        </w:rPr>
      </w:pPr>
      <w:r w:rsidRPr="008F67F2">
        <w:rPr>
          <w:sz w:val="24"/>
          <w:szCs w:val="24"/>
        </w:rPr>
        <w:t>схемы узлов перехода с подземной линии на воздушную линию;</w:t>
      </w:r>
    </w:p>
    <w:p w:rsidR="009D2B10" w:rsidRPr="008F67F2" w:rsidRDefault="009D2B10" w:rsidP="009D2B10">
      <w:pPr>
        <w:pStyle w:val="af2"/>
        <w:numPr>
          <w:ilvl w:val="0"/>
          <w:numId w:val="27"/>
        </w:numPr>
        <w:spacing w:after="0" w:line="240" w:lineRule="auto"/>
        <w:ind w:left="0" w:firstLine="709"/>
        <w:jc w:val="both"/>
        <w:rPr>
          <w:sz w:val="24"/>
          <w:szCs w:val="24"/>
        </w:rPr>
      </w:pPr>
      <w:r w:rsidRPr="008F67F2">
        <w:rPr>
          <w:sz w:val="24"/>
          <w:szCs w:val="24"/>
        </w:rPr>
        <w:t>чертежи заземляющих устройств опор ВЛ;</w:t>
      </w:r>
    </w:p>
    <w:p w:rsidR="009D2B10" w:rsidRPr="00BD3F60" w:rsidRDefault="009D2B10" w:rsidP="009D2B10">
      <w:pPr>
        <w:pStyle w:val="af2"/>
        <w:numPr>
          <w:ilvl w:val="0"/>
          <w:numId w:val="27"/>
        </w:numPr>
        <w:spacing w:after="0" w:line="240" w:lineRule="auto"/>
        <w:ind w:left="0" w:firstLine="709"/>
        <w:jc w:val="both"/>
        <w:rPr>
          <w:sz w:val="24"/>
          <w:szCs w:val="24"/>
        </w:rPr>
      </w:pPr>
      <w:r w:rsidRPr="00BD3F60">
        <w:rPr>
          <w:bCs/>
          <w:iCs/>
          <w:sz w:val="24"/>
          <w:szCs w:val="24"/>
        </w:rPr>
        <w:t xml:space="preserve">конструктивные чертежи устанавливаемого на ВЛ коммутационного оборудования </w:t>
      </w:r>
      <w:r w:rsidRPr="00BD3F60">
        <w:rPr>
          <w:sz w:val="24"/>
          <w:szCs w:val="24"/>
        </w:rPr>
        <w:t>(разъединитель, реклоузер).</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 (при проектировании ТП/РП/РТП)</w:t>
      </w:r>
    </w:p>
    <w:p w:rsidR="009D2B10" w:rsidRPr="00BD3F60" w:rsidRDefault="009D2B10" w:rsidP="009D2B10">
      <w:pPr>
        <w:pStyle w:val="af2"/>
        <w:numPr>
          <w:ilvl w:val="2"/>
          <w:numId w:val="22"/>
        </w:numPr>
        <w:suppressAutoHyphens/>
        <w:spacing w:after="0" w:line="240" w:lineRule="auto"/>
        <w:ind w:left="0" w:firstLine="710"/>
        <w:contextualSpacing w:val="0"/>
        <w:jc w:val="both"/>
        <w:rPr>
          <w:bCs/>
          <w:iCs/>
          <w:sz w:val="24"/>
          <w:szCs w:val="24"/>
        </w:rPr>
      </w:pPr>
      <w:r w:rsidRPr="00BD3F60">
        <w:rPr>
          <w:sz w:val="24"/>
          <w:szCs w:val="24"/>
        </w:rPr>
        <w:t>Привести в текстовой части</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сведения об основных электрических характеристиках и конструкции площадного объекта электросетевого комплекса (ТП/СТП/РТП/РП);</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lastRenderedPageBreak/>
        <w:t>сведения о количестве электроприемников, их установленной и расчетной мощности;</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описание решений по обеспечению требования к надежности электроснабжения;</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описание и обоснование технических решений, в т.ч. выбор и проверка коммутационных аппаратов с расчетом токов КЗ и расчетом уставок РЗА в соответствии с РД 153-34.0-20.527-98;</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решения по молниезащите и зазем</w:t>
      </w:r>
      <w:r>
        <w:rPr>
          <w:sz w:val="24"/>
          <w:szCs w:val="24"/>
        </w:rPr>
        <w:t>лению, в т.ч. выбор и расчет ЗУ.</w:t>
      </w:r>
    </w:p>
    <w:p w:rsidR="009D2B10" w:rsidRPr="00BD3F60" w:rsidRDefault="009D2B10" w:rsidP="009D2B10">
      <w:pPr>
        <w:pStyle w:val="af2"/>
        <w:numPr>
          <w:ilvl w:val="2"/>
          <w:numId w:val="22"/>
        </w:numPr>
        <w:suppressAutoHyphens/>
        <w:spacing w:after="0" w:line="240" w:lineRule="auto"/>
        <w:ind w:left="0" w:firstLine="710"/>
        <w:contextualSpacing w:val="0"/>
        <w:jc w:val="both"/>
        <w:rPr>
          <w:sz w:val="24"/>
          <w:szCs w:val="24"/>
        </w:rPr>
      </w:pPr>
      <w:r w:rsidRPr="00BD3F60">
        <w:rPr>
          <w:sz w:val="24"/>
          <w:szCs w:val="24"/>
        </w:rPr>
        <w:t>Привести в графической части</w:t>
      </w:r>
    </w:p>
    <w:p w:rsidR="009D2B10" w:rsidRPr="00067C48" w:rsidRDefault="009D2B10" w:rsidP="009D2B10">
      <w:pPr>
        <w:pStyle w:val="af2"/>
        <w:numPr>
          <w:ilvl w:val="0"/>
          <w:numId w:val="31"/>
        </w:numPr>
        <w:spacing w:after="0" w:line="240" w:lineRule="auto"/>
        <w:ind w:left="0" w:firstLine="709"/>
        <w:jc w:val="both"/>
        <w:rPr>
          <w:sz w:val="24"/>
          <w:szCs w:val="24"/>
        </w:rPr>
      </w:pPr>
      <w:r w:rsidRPr="00BD3F60">
        <w:rPr>
          <w:sz w:val="24"/>
          <w:szCs w:val="24"/>
        </w:rPr>
        <w:t>однолинейную схему площадного объекта;</w:t>
      </w:r>
    </w:p>
    <w:p w:rsidR="009D2B10" w:rsidRPr="00067C48" w:rsidRDefault="009D2B10" w:rsidP="009D2B10">
      <w:pPr>
        <w:pStyle w:val="af2"/>
        <w:numPr>
          <w:ilvl w:val="0"/>
          <w:numId w:val="31"/>
        </w:numPr>
        <w:spacing w:after="0" w:line="240" w:lineRule="auto"/>
        <w:ind w:left="0" w:firstLine="709"/>
        <w:jc w:val="both"/>
        <w:rPr>
          <w:sz w:val="24"/>
          <w:szCs w:val="24"/>
        </w:rPr>
      </w:pPr>
      <w:r w:rsidRPr="00BD3F60">
        <w:rPr>
          <w:sz w:val="24"/>
          <w:szCs w:val="24"/>
        </w:rPr>
        <w:t>компоновочные и электротехнические решения (</w:t>
      </w:r>
      <w:r w:rsidRPr="00067C48">
        <w:rPr>
          <w:sz w:val="24"/>
          <w:szCs w:val="24"/>
        </w:rPr>
        <w:t>установочные чертежи КТП, ТП, РП, электрические принципиальные и монтажные схемы, карта уставок РЗА)</w:t>
      </w:r>
      <w:r w:rsidRPr="00BD3F60">
        <w:rPr>
          <w:sz w:val="24"/>
          <w:szCs w:val="24"/>
        </w:rPr>
        <w:t xml:space="preserve"> площадного объекта. </w:t>
      </w:r>
      <w:r w:rsidRPr="00067C48">
        <w:rPr>
          <w:sz w:val="24"/>
          <w:szCs w:val="24"/>
        </w:rPr>
        <w:t>Выбор основного оборудования должен быть выполнен на основании технико-экономического обоснования с приложением обосновывающих документов по вариантам оборудования</w:t>
      </w:r>
      <w:r w:rsidRPr="00BD3F60">
        <w:rPr>
          <w:sz w:val="24"/>
          <w:szCs w:val="24"/>
        </w:rPr>
        <w:t>;</w:t>
      </w:r>
    </w:p>
    <w:p w:rsidR="009D2B10" w:rsidRPr="00067C48" w:rsidRDefault="009D2B10" w:rsidP="009D2B10">
      <w:pPr>
        <w:pStyle w:val="af2"/>
        <w:numPr>
          <w:ilvl w:val="0"/>
          <w:numId w:val="31"/>
        </w:numPr>
        <w:spacing w:after="0" w:line="240" w:lineRule="auto"/>
        <w:ind w:left="0" w:firstLine="709"/>
        <w:jc w:val="both"/>
        <w:rPr>
          <w:sz w:val="24"/>
          <w:szCs w:val="24"/>
        </w:rPr>
      </w:pPr>
      <w:r>
        <w:rPr>
          <w:sz w:val="24"/>
          <w:szCs w:val="24"/>
        </w:rPr>
        <w:t xml:space="preserve">решения по </w:t>
      </w:r>
      <w:r w:rsidRPr="00BD3F60">
        <w:rPr>
          <w:sz w:val="24"/>
          <w:szCs w:val="24"/>
        </w:rPr>
        <w:t>заземлению и т.д.</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Проект организации работ по сносу (демонтажу) линейного объекта (включается в состав проектно-сметной документации при необходимости сноса (демонтажа) линейного объекта или его части).</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Проект организации строительства:</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характеристика трассы линейного объекта, района его строительства, описание полосы отвода;</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сведения о размерах земельных участков, временно отводимых на период строительства;</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сведения об объемах и трудоемкости основных строительных и монтажных работ по участкам трассы;</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перечень основных видов строительных и монтажных работ, ответственных конструкций,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w:t>
      </w:r>
    </w:p>
    <w:p w:rsidR="009D2B10" w:rsidRPr="00BD3F60" w:rsidRDefault="009D2B10" w:rsidP="009D2B10">
      <w:pPr>
        <w:pStyle w:val="af2"/>
        <w:numPr>
          <w:ilvl w:val="0"/>
          <w:numId w:val="31"/>
        </w:numPr>
        <w:spacing w:after="0" w:line="240" w:lineRule="auto"/>
        <w:ind w:left="0" w:firstLine="709"/>
        <w:jc w:val="both"/>
        <w:rPr>
          <w:sz w:val="24"/>
          <w:szCs w:val="24"/>
        </w:rPr>
      </w:pPr>
      <w:r w:rsidRPr="00BD3F60">
        <w:rPr>
          <w:sz w:val="24"/>
          <w:szCs w:val="24"/>
        </w:rPr>
        <w:t>организационно-технологические схемы, отражающие оптимальную последовательность возведения линейного объекта с указанием технологической последовательности работ.</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Мероприятия по охране окружающей среды.</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Мероприятия по обеспечению пожарной безопасности.</w:t>
      </w:r>
    </w:p>
    <w:p w:rsidR="009D2B10" w:rsidRDefault="009D2B10" w:rsidP="009D2B10">
      <w:pPr>
        <w:pStyle w:val="aff4"/>
        <w:numPr>
          <w:ilvl w:val="1"/>
          <w:numId w:val="22"/>
        </w:numPr>
        <w:suppressAutoHyphens/>
        <w:spacing w:after="0"/>
        <w:ind w:left="0" w:firstLine="709"/>
        <w:jc w:val="both"/>
        <w:rPr>
          <w:bCs/>
          <w:iCs/>
        </w:rPr>
      </w:pPr>
      <w:r w:rsidRPr="00BD3F60">
        <w:rPr>
          <w:bCs/>
          <w:iCs/>
        </w:rPr>
        <w:t>Мероприятия по обеспечению соблюдения требований энергетической эффективности, в т.ч. по оснащению присоединяемых объектов средствами коммерческого учета электрической энергии, предусмотренные Федеральным законом от 27.12.2018 №</w:t>
      </w:r>
      <w:r>
        <w:rPr>
          <w:bCs/>
          <w:iCs/>
        </w:rPr>
        <w:t> </w:t>
      </w:r>
      <w:r w:rsidRPr="00BD3F60">
        <w:rPr>
          <w:bCs/>
          <w:iCs/>
        </w:rPr>
        <w:t>522-ФЗ (при необходимости, при соответствующем обосновании).</w:t>
      </w:r>
    </w:p>
    <w:p w:rsidR="009D2B10" w:rsidRPr="008F67F2" w:rsidRDefault="009D2B10" w:rsidP="009D2B10">
      <w:pPr>
        <w:pStyle w:val="aff4"/>
        <w:numPr>
          <w:ilvl w:val="1"/>
          <w:numId w:val="22"/>
        </w:numPr>
        <w:suppressAutoHyphens/>
        <w:spacing w:after="0"/>
        <w:ind w:left="0" w:firstLine="709"/>
        <w:jc w:val="both"/>
        <w:rPr>
          <w:bCs/>
          <w:iCs/>
        </w:rPr>
      </w:pPr>
      <w:r w:rsidRPr="008F67F2">
        <w:rPr>
          <w:bCs/>
          <w:iCs/>
        </w:rPr>
        <w:t>В случае оснащения присоединяемых объектов средствами коммерческого учета электрической энергии, выполнить разработку отдельного раздела проекта «Узел учета электрической энергии».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(мощности) утвержденными ПП № 890 от 19.07.2020 г.</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Требования к сметной документации</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При формировании сметной стоимости строительства (реконструкции) руководствоваться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России от 04.08.2020 №</w:t>
      </w:r>
      <w:r>
        <w:rPr>
          <w:sz w:val="24"/>
          <w:szCs w:val="24"/>
        </w:rPr>
        <w:t> </w:t>
      </w:r>
      <w:r w:rsidRPr="00BD3F60">
        <w:rPr>
          <w:sz w:val="24"/>
          <w:szCs w:val="24"/>
        </w:rPr>
        <w:t xml:space="preserve">421/пр и действующим законодательством РФ в сфере ценообразования, а также внутренними </w:t>
      </w:r>
      <w:r w:rsidRPr="00BD3F60">
        <w:rPr>
          <w:sz w:val="24"/>
          <w:szCs w:val="24"/>
        </w:rPr>
        <w:lastRenderedPageBreak/>
        <w:t>локальными нормативными актами ПАО «Россети Центр» и П</w:t>
      </w:r>
      <w:r>
        <w:rPr>
          <w:sz w:val="24"/>
          <w:szCs w:val="24"/>
        </w:rPr>
        <w:t>АО «Россети Центр и Приволжье».</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В составе сметной документации в обязательном порядке предусмотреть расчет стоимости по укрупненным нормативам цены типовых технологических решений капитального строительства объектов электроэнергетики в части электросетевого хозяйства, утвержденным приказом Минэнерго России от 17.01.2019 №</w:t>
      </w:r>
      <w:r>
        <w:rPr>
          <w:sz w:val="24"/>
          <w:szCs w:val="24"/>
        </w:rPr>
        <w:t> </w:t>
      </w:r>
      <w:r w:rsidRPr="00BD3F60">
        <w:rPr>
          <w:sz w:val="24"/>
          <w:szCs w:val="24"/>
        </w:rPr>
        <w:t>10 (УНЦ), с обеспечением не превышения стоимости строительства объекта над стоимостью, рассчитанной по УНЦ.</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Сметную стоимость строительства приводить в двух уровнях цен: в базисном по состоянию на 01.01.2000 и текущем, сложившемся ко времени составления сметной документации.</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В электронном виде сметная документация предоставляется в форматах ПО «Гранд-смета» (*.gsf, *.gsfx), универсальном формате (*.xml, *.xmlx). Выходные формы (локальные и объектные сметные расчеты (сметы), Сводный сметный расчет стоимости строительства, Сводка затрат, Конъюнктурный анализ стоимости материалов и оборудования, прочие расчеты) предоставляются в формате MS Excel (*.xls, *.xlsx), пояснительная записка, иные текстовые материалы и титульные листы тома «Сметная документация» - в формате MS Word (*.doc, *.docx).</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С 01.01.2022 до 30.06.2022 при составлении сметной документации в базисном уровне цен использовать базу ФЕР в редакции 2020 г. с актуальными дополнениями.</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С 30.06.2022 в соответствии с приказом Минстроя РФ №</w:t>
      </w:r>
      <w:r>
        <w:rPr>
          <w:sz w:val="24"/>
          <w:szCs w:val="24"/>
        </w:rPr>
        <w:t> </w:t>
      </w:r>
      <w:r w:rsidRPr="00BD3F60">
        <w:rPr>
          <w:sz w:val="24"/>
          <w:szCs w:val="24"/>
        </w:rPr>
        <w:t>1046/пр от 30.12.2021 при составлении сметной документации использовать базу ФСНБ-2022 с актуальными дополнениями.</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 xml:space="preserve">Для пересчета сметной стоимости строительства (реконструкции) в текущий уровень цен использовать индексы изменения сметной стоимости строительства ежеквартально публикуемые и рекомендуемые к применению Минстроем России. </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Затраты на содержание службы заказчика-застройщика определить с учетом требований Методических рекомендаций по расчету норматива затрат на содержание службы заказчика-застройщика. При необходимости включить в сметный расчет затраты на осуществление строительного контроля.</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При наличии этапов строительства выполнить отдельные сводные сметные расчеты на каждый этап строительства, с объектными сметами и объединением их в сводку затрат.</w:t>
      </w:r>
    </w:p>
    <w:p w:rsidR="009D2B10" w:rsidRPr="00BD3F6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 xml:space="preserve">Руководствуясь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Минстроя РФ от </w:t>
      </w:r>
      <w:r>
        <w:rPr>
          <w:sz w:val="24"/>
          <w:szCs w:val="24"/>
        </w:rPr>
        <w:t>0</w:t>
      </w:r>
      <w:r w:rsidRPr="00BD3F60">
        <w:rPr>
          <w:sz w:val="24"/>
          <w:szCs w:val="24"/>
        </w:rPr>
        <w:t>4.08.2020 №</w:t>
      </w:r>
      <w:r>
        <w:rPr>
          <w:sz w:val="24"/>
          <w:szCs w:val="24"/>
        </w:rPr>
        <w:t> </w:t>
      </w:r>
      <w:r w:rsidRPr="00BD3F60">
        <w:rPr>
          <w:sz w:val="24"/>
          <w:szCs w:val="24"/>
        </w:rPr>
        <w:t>421/п, определить непосредственный размер и включить в сводный-сметный расчет объектов строительства затраты по получению исходно-разрешительной документации и оформлению земельно-имущественных отношений, а также прочие и лимитированные затраты.</w:t>
      </w:r>
    </w:p>
    <w:p w:rsidR="009D2B10"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BD3F60">
        <w:rPr>
          <w:sz w:val="24"/>
          <w:szCs w:val="24"/>
        </w:rPr>
        <w:t>В случае применения инновационных решений, приведенных в Реестре инновационных технологий ПАО «Россети», выделенная стоимость инноваций должна оформляться Подрядчиком в «Сводной ведомости затрат по применению инновационных технологий» на основе сметных расчетов в разделе проекта «Сметная документация».</w:t>
      </w:r>
    </w:p>
    <w:p w:rsidR="009D2B10" w:rsidRPr="008F67F2" w:rsidRDefault="009D2B10" w:rsidP="009D2B10">
      <w:pPr>
        <w:pStyle w:val="af2"/>
        <w:widowControl w:val="0"/>
        <w:numPr>
          <w:ilvl w:val="2"/>
          <w:numId w:val="22"/>
        </w:numPr>
        <w:tabs>
          <w:tab w:val="left" w:pos="-4860"/>
          <w:tab w:val="left" w:pos="-4680"/>
        </w:tabs>
        <w:spacing w:after="0" w:line="240" w:lineRule="auto"/>
        <w:ind w:left="0" w:firstLine="709"/>
        <w:jc w:val="both"/>
        <w:rPr>
          <w:sz w:val="24"/>
          <w:szCs w:val="24"/>
        </w:rPr>
      </w:pPr>
      <w:r w:rsidRPr="008F67F2">
        <w:rPr>
          <w:sz w:val="24"/>
          <w:szCs w:val="24"/>
        </w:rPr>
        <w:t>В случае оснащения присоединяемых объектов средствами коммерческого учета электрической энергии, предусмотренного Федеральным законом от 27.12.2018 № 522-ФЗ, установка средств учета оформляется отдельной локальной сметой с подтверждением физ. объемов и сметных расценок.</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Требования к оформлению ПСД</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Оформить предварительное размещение объекта строительства, с согласованием местоположения со всеми землепользователями, отвод земельного участка на период строительства.</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lastRenderedPageBreak/>
        <w:t>Получить ТУ, при пересечении проектируемой трассы ЛЭП инженерных коммуникаций и прохождении в их охранных зонах, у организаций, в ведении которых они находятся, и выполнить проект согласно выданных ТУ.</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При выполнении рабочей документации необходимо руководствоваться положениями ГОСТ Р 21.101-2020. Рабочая документация должна включать в себя следующие документы и материалы:</w:t>
      </w:r>
    </w:p>
    <w:p w:rsidR="009D2B10" w:rsidRPr="00BD3F60" w:rsidRDefault="009D2B10" w:rsidP="009D2B10">
      <w:pPr>
        <w:pStyle w:val="aff4"/>
        <w:numPr>
          <w:ilvl w:val="3"/>
          <w:numId w:val="22"/>
        </w:numPr>
        <w:tabs>
          <w:tab w:val="left" w:pos="1701"/>
        </w:tabs>
        <w:suppressAutoHyphens/>
        <w:spacing w:after="0"/>
        <w:ind w:left="0" w:firstLine="710"/>
        <w:jc w:val="both"/>
      </w:pPr>
      <w:r w:rsidRPr="00BD3F60">
        <w:t>Рабочие чертежи, предназначенные для производства строительных и монтажных работ (схемы принципиальные, схемы или таблицы подключения, планы расположения электрооборудования, прокладки электрических сетей и сетей заземления (зануления), кабельный (кабельно-трубный) журнал, ведомость заполнения труб кабелями, разработанные для проектируемого объекта чертежи конструкций и деталей, изготавливаемых в монтажной зоне и т.п.);</w:t>
      </w:r>
    </w:p>
    <w:p w:rsidR="009D2B10" w:rsidRPr="00BD3F60" w:rsidRDefault="009D2B10" w:rsidP="009D2B10">
      <w:pPr>
        <w:pStyle w:val="aff4"/>
        <w:numPr>
          <w:ilvl w:val="3"/>
          <w:numId w:val="22"/>
        </w:numPr>
        <w:tabs>
          <w:tab w:val="left" w:pos="1701"/>
        </w:tabs>
        <w:suppressAutoHyphens/>
        <w:spacing w:after="0"/>
        <w:ind w:left="0" w:firstLine="710"/>
        <w:jc w:val="both"/>
      </w:pPr>
      <w:r w:rsidRPr="00BD3F60">
        <w:rPr>
          <w:bCs/>
          <w:iCs/>
        </w:rPr>
        <w:t>Ведомости объемов работ (строительно-монтажных и пуско-наладочных).</w:t>
      </w:r>
    </w:p>
    <w:p w:rsidR="009D2B10" w:rsidRPr="00BD3F60" w:rsidRDefault="009D2B10" w:rsidP="009D2B10">
      <w:pPr>
        <w:pStyle w:val="aff4"/>
        <w:numPr>
          <w:ilvl w:val="3"/>
          <w:numId w:val="22"/>
        </w:numPr>
        <w:tabs>
          <w:tab w:val="left" w:pos="1701"/>
        </w:tabs>
        <w:suppressAutoHyphens/>
        <w:spacing w:after="0"/>
        <w:ind w:left="0" w:firstLine="710"/>
        <w:jc w:val="both"/>
      </w:pPr>
      <w:r w:rsidRPr="00BD3F60">
        <w:rPr>
          <w:bCs/>
          <w:iCs/>
        </w:rPr>
        <w:t>Ссылочные документы: включают ссылки на чертежи типовых конструкций, изделий и узлов ВЛ (указать серии типовых проектов с установочными чертежами опор 0,4-ВЛ 10 (6) кВ, отдельных элементов и узлов опор).</w:t>
      </w:r>
    </w:p>
    <w:p w:rsidR="009D2B10" w:rsidRPr="00BD3F60" w:rsidRDefault="009D2B10" w:rsidP="009D2B10">
      <w:pPr>
        <w:pStyle w:val="aff4"/>
        <w:numPr>
          <w:ilvl w:val="3"/>
          <w:numId w:val="22"/>
        </w:numPr>
        <w:tabs>
          <w:tab w:val="left" w:pos="1701"/>
        </w:tabs>
        <w:suppressAutoHyphens/>
        <w:spacing w:after="0"/>
        <w:ind w:left="0" w:firstLine="710"/>
        <w:jc w:val="both"/>
      </w:pPr>
      <w:r>
        <w:t>Прилагаемые документы:</w:t>
      </w:r>
    </w:p>
    <w:p w:rsidR="009D2B10" w:rsidRPr="00BD3F60" w:rsidRDefault="009D2B10" w:rsidP="009D2B10">
      <w:pPr>
        <w:pStyle w:val="aff4"/>
        <w:numPr>
          <w:ilvl w:val="0"/>
          <w:numId w:val="32"/>
        </w:numPr>
        <w:suppressAutoHyphens/>
        <w:spacing w:after="0"/>
        <w:ind w:left="709" w:firstLine="0"/>
        <w:jc w:val="both"/>
        <w:rPr>
          <w:bCs/>
          <w:iCs/>
        </w:rPr>
      </w:pPr>
      <w:r w:rsidRPr="00BD3F60">
        <w:rPr>
          <w:bCs/>
          <w:iCs/>
        </w:rPr>
        <w:t>типовые проекты на ВЛ, ТП и РП с привязкой к конкретному объекту;</w:t>
      </w:r>
    </w:p>
    <w:p w:rsidR="009D2B10" w:rsidRPr="00BD3F60" w:rsidRDefault="009D2B10" w:rsidP="009D2B10">
      <w:pPr>
        <w:pStyle w:val="aff4"/>
        <w:numPr>
          <w:ilvl w:val="0"/>
          <w:numId w:val="32"/>
        </w:numPr>
        <w:suppressAutoHyphens/>
        <w:spacing w:after="0"/>
        <w:ind w:left="709" w:firstLine="0"/>
        <w:jc w:val="both"/>
        <w:rPr>
          <w:bCs/>
          <w:iCs/>
        </w:rPr>
      </w:pPr>
      <w:hyperlink r:id="rId8" w:tooltip="Спецификация оборудования" w:history="1">
        <w:r w:rsidRPr="00BD3F60">
          <w:t>спецификации оборудования</w:t>
        </w:r>
      </w:hyperlink>
      <w:r w:rsidRPr="00BD3F60">
        <w:t>, изделий и материалов по ГОСТ 21.110-95;</w:t>
      </w:r>
    </w:p>
    <w:p w:rsidR="009D2B10" w:rsidRPr="00BD3F60" w:rsidRDefault="009D2B10" w:rsidP="009D2B10">
      <w:pPr>
        <w:pStyle w:val="aff4"/>
        <w:numPr>
          <w:ilvl w:val="0"/>
          <w:numId w:val="32"/>
        </w:numPr>
        <w:suppressAutoHyphens/>
        <w:spacing w:after="0"/>
        <w:ind w:left="709" w:firstLine="0"/>
        <w:jc w:val="both"/>
        <w:rPr>
          <w:bCs/>
          <w:iCs/>
        </w:rPr>
      </w:pPr>
      <w:r>
        <w:t>опросные листы;</w:t>
      </w:r>
    </w:p>
    <w:p w:rsidR="009D2B10" w:rsidRPr="00BD3F60" w:rsidRDefault="009D2B10" w:rsidP="009D2B10">
      <w:pPr>
        <w:pStyle w:val="aff4"/>
        <w:numPr>
          <w:ilvl w:val="0"/>
          <w:numId w:val="32"/>
        </w:numPr>
        <w:suppressAutoHyphens/>
        <w:spacing w:after="0"/>
        <w:ind w:left="709" w:firstLine="0"/>
        <w:jc w:val="both"/>
        <w:rPr>
          <w:bCs/>
          <w:iCs/>
        </w:rPr>
      </w:pPr>
      <w:r w:rsidRPr="00BD3F60">
        <w:t>рабочие чертежи конструкций и деталей и т.д.</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Выполнить заказные спецификации на основное и вторичное электротехническое оборудование, ЗИП, материалы и инструменты согласовав их с Заказчиком.</w:t>
      </w:r>
    </w:p>
    <w:p w:rsidR="009D2B10" w:rsidRPr="00BD3F60" w:rsidRDefault="009D2B10" w:rsidP="009D2B10">
      <w:pPr>
        <w:pStyle w:val="af2"/>
        <w:numPr>
          <w:ilvl w:val="2"/>
          <w:numId w:val="22"/>
        </w:numPr>
        <w:spacing w:after="0" w:line="240" w:lineRule="auto"/>
        <w:ind w:left="0" w:firstLine="709"/>
        <w:jc w:val="both"/>
        <w:rPr>
          <w:bCs/>
          <w:iCs/>
          <w:sz w:val="24"/>
          <w:szCs w:val="24"/>
        </w:rPr>
      </w:pPr>
      <w:r w:rsidRPr="00BD3F60">
        <w:rPr>
          <w:bCs/>
          <w:iCs/>
          <w:sz w:val="24"/>
          <w:szCs w:val="24"/>
        </w:rPr>
        <w:t>В спецификации предусмотреть комплектование объекта проектирования информационными и предупреждающими знаками в соответствии с распоряжением ПАО «Россети» от 09.11.2019 года №</w:t>
      </w:r>
      <w:r>
        <w:rPr>
          <w:bCs/>
          <w:iCs/>
          <w:sz w:val="24"/>
          <w:szCs w:val="24"/>
        </w:rPr>
        <w:t> </w:t>
      </w:r>
      <w:r w:rsidRPr="00BD3F60">
        <w:rPr>
          <w:bCs/>
          <w:iCs/>
          <w:sz w:val="24"/>
          <w:szCs w:val="24"/>
        </w:rPr>
        <w:t>501р «Об утверждении требов</w:t>
      </w:r>
      <w:r>
        <w:rPr>
          <w:bCs/>
          <w:iCs/>
          <w:sz w:val="24"/>
          <w:szCs w:val="24"/>
        </w:rPr>
        <w:t xml:space="preserve">аний к информационным знакам», </w:t>
      </w:r>
      <w:r w:rsidRPr="00BD3F60">
        <w:rPr>
          <w:bCs/>
          <w:iCs/>
          <w:sz w:val="24"/>
          <w:szCs w:val="24"/>
        </w:rPr>
        <w:t>ЗИП и аварийный резерв (при обосновании).</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 xml:space="preserve">Согласованную </w:t>
      </w:r>
      <w:r w:rsidRPr="008F67F2">
        <w:rPr>
          <w:sz w:val="24"/>
          <w:szCs w:val="24"/>
        </w:rPr>
        <w:t>Заказчиком и всеми заинтересованными лицами ПСД предоставить в 3 экземплярах на бумажном носителе</w:t>
      </w:r>
      <w:r w:rsidRPr="008F67F2">
        <w:rPr>
          <w:bCs/>
          <w:iCs/>
          <w:sz w:val="24"/>
          <w:szCs w:val="24"/>
        </w:rPr>
        <w:t xml:space="preserve"> в архивном коробе</w:t>
      </w:r>
      <w:r w:rsidRPr="008F67F2">
        <w:rPr>
          <w:sz w:val="24"/>
          <w:szCs w:val="24"/>
        </w:rPr>
        <w:t xml:space="preserve"> (брошюрованную в тома, сложенными на формат А4 (ГОСТ 2.301 ), как правило, в переплеты с прозрачной пластиковой обложкой и в электронном виде в 2 экземплярах на USB - носителе: один в формате PDF, второй – в редактируемых форматах МS</w:t>
      </w:r>
      <w:r w:rsidRPr="00BD3F60">
        <w:rPr>
          <w:sz w:val="24"/>
          <w:szCs w:val="24"/>
        </w:rPr>
        <w:t xml:space="preserve"> Officе, AutoCAD</w:t>
      </w:r>
      <w:r>
        <w:rPr>
          <w:sz w:val="24"/>
          <w:szCs w:val="24"/>
        </w:rPr>
        <w:t xml:space="preserve"> </w:t>
      </w:r>
      <w:r w:rsidRPr="00BD3F60">
        <w:rPr>
          <w:sz w:val="24"/>
          <w:szCs w:val="24"/>
        </w:rPr>
        <w:t>и др. Кроме того, чертежи принципиальных, монтажных схем РЗА, входящих в состав проектно-сметной документации, предоставлять в электронном виде в формате Microsoft Visio.</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Электронная версия документации должна соответствовать ведомости основного комплекта проектно-сметной документации и комплектоваться отдельно по каждому тому. Наименования файлов томов, сшивов чертежей должны соответствовать названию документации, представленной на бумажных носителях.</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Не допускается передача проектно-сметной документации в формате PDF с пофайловым разделением страниц.</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t>В проектно-сметной документации должны использоваться утвержденные диспетчерские наименования объектов.</w:t>
      </w:r>
    </w:p>
    <w:p w:rsidR="009D2B10" w:rsidRPr="00302F05" w:rsidRDefault="009D2B10" w:rsidP="009D2B10">
      <w:pPr>
        <w:pStyle w:val="af2"/>
        <w:numPr>
          <w:ilvl w:val="2"/>
          <w:numId w:val="22"/>
        </w:numPr>
        <w:spacing w:after="0" w:line="240" w:lineRule="auto"/>
        <w:ind w:left="0" w:firstLine="709"/>
        <w:jc w:val="both"/>
        <w:rPr>
          <w:sz w:val="24"/>
          <w:szCs w:val="24"/>
        </w:rPr>
      </w:pPr>
      <w:r w:rsidRPr="00BD3F60">
        <w:rPr>
          <w:sz w:val="24"/>
          <w:szCs w:val="24"/>
        </w:rPr>
        <w:t>Разработанная ПСД документация является собственностью Заказчика, и передача ее третьим лицам без его согласия запрещается.</w:t>
      </w:r>
    </w:p>
    <w:p w:rsidR="009D2B10" w:rsidRPr="00BD3F60" w:rsidRDefault="009D2B10" w:rsidP="009D2B10">
      <w:pPr>
        <w:pStyle w:val="aff4"/>
        <w:numPr>
          <w:ilvl w:val="1"/>
          <w:numId w:val="22"/>
        </w:numPr>
        <w:suppressAutoHyphens/>
        <w:spacing w:before="240" w:after="0"/>
        <w:ind w:left="0" w:firstLine="710"/>
        <w:jc w:val="both"/>
        <w:rPr>
          <w:bCs/>
          <w:iCs/>
        </w:rPr>
      </w:pPr>
      <w:r w:rsidRPr="00BD3F60">
        <w:rPr>
          <w:bCs/>
          <w:iCs/>
        </w:rPr>
        <w:t>Требования к применяемым техническим решениям и оборудованию</w:t>
      </w:r>
      <w:r>
        <w:rPr>
          <w:bCs/>
          <w:iCs/>
        </w:rPr>
        <w:t>:</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При реализации проекта в приоритетном порядке следует рассматривать технические решения с применением оборудования, конструкций, материалов и технологий отечественного производства.</w:t>
      </w:r>
    </w:p>
    <w:p w:rsidR="009D2B10" w:rsidRPr="00BD3F60" w:rsidRDefault="009D2B10" w:rsidP="009D2B10">
      <w:pPr>
        <w:pStyle w:val="aff4"/>
        <w:numPr>
          <w:ilvl w:val="2"/>
          <w:numId w:val="22"/>
        </w:numPr>
        <w:suppressAutoHyphens/>
        <w:spacing w:after="0"/>
        <w:ind w:left="0" w:firstLine="709"/>
        <w:jc w:val="both"/>
        <w:rPr>
          <w:bCs/>
          <w:iCs/>
        </w:rPr>
      </w:pPr>
      <w:r w:rsidRPr="00BD3F60">
        <w:t>Выбор типов оборудования осуществляется по согласованию с Заказчиком.</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lastRenderedPageBreak/>
        <w:t xml:space="preserve">При проектировании объектов распределительной сети 0,4 </w:t>
      </w:r>
      <w:r>
        <w:rPr>
          <w:bCs/>
          <w:iCs/>
        </w:rPr>
        <w:t>–</w:t>
      </w:r>
      <w:r w:rsidRPr="00BD3F60">
        <w:rPr>
          <w:bCs/>
          <w:iCs/>
        </w:rPr>
        <w:t xml:space="preserve"> 6(10) кВ принять основные требования к оборудованию в соответствии с Типовыми техническими заданиями на поставку оборудования ПАО «Россети Цент</w:t>
      </w:r>
      <w:r>
        <w:rPr>
          <w:bCs/>
          <w:iCs/>
        </w:rPr>
        <w:t xml:space="preserve">р» и </w:t>
      </w:r>
      <w:r w:rsidRPr="00BD3F60">
        <w:rPr>
          <w:bCs/>
          <w:iCs/>
        </w:rPr>
        <w:t xml:space="preserve">ПАО «Россети Центр и Приволжье», окончательно уточнить на стадии проектирования. </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Всё применяемое электротехническое оборудование и материалы отечественного и зарубежного производства должны быть новыми (дата изготовления не более полугода), ранее не использованными, соответствовать требованиям технической политики ПАО «Россети», а также пройти процедуру аттестации в ПАО «Россети» (при условии наличия в перечнях оборудования и материалов, подлежащих аттестации).</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Необходимость применения оборудования импортного производства должна быть обоснована исключительно на основании технико-экономического сравнения с отечественными аналогами.</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Для российских производителей – наличие положительного заключения МВК, ТУ, или иные документы, подтверждающие соответствие техническим требованиям.</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Для импортного оборудования, а также для отечественного оборудования, выпускаемого для других отраслей и ведомств –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По всем видам оборудования Подрядчик должен предоставить полный комплект технической и эксплуатационной документации на русском языке, подготовленной в соответствии с ГОСТ 34.003-90, ГОСТ 34.201 –89, ГОСТ 27300-87, ГОСТ Р 2.601-2019 по монтажу, наладке, пуску, сдаче в эксплуатацию, обеспечению правильной и безопасной эксплуатации, технического обслуживания поставляемого оборудования.</w:t>
      </w:r>
    </w:p>
    <w:p w:rsidR="009D2B10" w:rsidRPr="00BD3F60" w:rsidRDefault="009D2B10" w:rsidP="009D2B10">
      <w:pPr>
        <w:pStyle w:val="aff4"/>
        <w:numPr>
          <w:ilvl w:val="2"/>
          <w:numId w:val="22"/>
        </w:numPr>
        <w:suppressAutoHyphens/>
        <w:spacing w:after="0"/>
        <w:ind w:left="0" w:firstLine="709"/>
        <w:jc w:val="both"/>
        <w:rPr>
          <w:bCs/>
          <w:iCs/>
        </w:rPr>
      </w:pPr>
      <w:r w:rsidRPr="00BD3F60">
        <w:rPr>
          <w:bCs/>
          <w:iCs/>
        </w:rPr>
        <w:t>Оборудование и материалы должны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25 лет.</w:t>
      </w:r>
    </w:p>
    <w:p w:rsidR="009D2B10" w:rsidRPr="00BD3F60" w:rsidRDefault="009D2B10" w:rsidP="009D2B10">
      <w:pPr>
        <w:pStyle w:val="aff4"/>
        <w:numPr>
          <w:ilvl w:val="2"/>
          <w:numId w:val="22"/>
        </w:numPr>
        <w:tabs>
          <w:tab w:val="left" w:pos="1560"/>
        </w:tabs>
        <w:suppressAutoHyphens/>
        <w:spacing w:after="0"/>
        <w:ind w:left="0" w:firstLine="709"/>
        <w:jc w:val="both"/>
        <w:rPr>
          <w:bCs/>
          <w:iCs/>
        </w:rPr>
      </w:pPr>
      <w:r w:rsidRPr="00BD3F60">
        <w:rPr>
          <w:bCs/>
          <w:iCs/>
        </w:rPr>
        <w:t>Марку оборудования, провода, сцепной линейной арматуры согласовать с филиалом.</w:t>
      </w:r>
    </w:p>
    <w:p w:rsidR="009D2B10" w:rsidRDefault="009D2B10" w:rsidP="009D2B10">
      <w:pPr>
        <w:pStyle w:val="aff4"/>
        <w:numPr>
          <w:ilvl w:val="2"/>
          <w:numId w:val="22"/>
        </w:numPr>
        <w:tabs>
          <w:tab w:val="left" w:pos="1560"/>
        </w:tabs>
        <w:suppressAutoHyphens/>
        <w:spacing w:after="0"/>
        <w:ind w:left="0" w:firstLine="709"/>
        <w:jc w:val="both"/>
        <w:rPr>
          <w:bCs/>
          <w:iCs/>
        </w:rPr>
      </w:pPr>
      <w:r w:rsidRPr="00BD3F60">
        <w:rPr>
          <w:bCs/>
          <w:iCs/>
        </w:rPr>
        <w:t>Выполнить проверку ТТ в ячейке(-ах) 6-10 кВ ПС, к которым подключены указанные в данном ТЗ объекты нового строительства, на 10 % погрешность с учетом существующей и перспективной мощности.</w:t>
      </w:r>
    </w:p>
    <w:p w:rsidR="009D2B10" w:rsidRPr="008F67F2" w:rsidRDefault="009D2B10" w:rsidP="009D2B10">
      <w:pPr>
        <w:pStyle w:val="aff4"/>
        <w:numPr>
          <w:ilvl w:val="2"/>
          <w:numId w:val="22"/>
        </w:numPr>
        <w:tabs>
          <w:tab w:val="left" w:pos="1560"/>
        </w:tabs>
        <w:suppressAutoHyphens/>
        <w:spacing w:after="0"/>
        <w:ind w:left="0" w:firstLine="709"/>
        <w:jc w:val="both"/>
        <w:rPr>
          <w:bCs/>
          <w:iCs/>
        </w:rPr>
      </w:pPr>
      <w:r w:rsidRPr="008F67F2">
        <w:rPr>
          <w:bCs/>
          <w:iCs/>
        </w:rPr>
        <w:t>При проектировании ТП, РП выполнить установку стационарных сигнализаторов напряжения в ячейках типа СЭЩ-70 и аналогичных им в КРУ 6-35 кВ, РП 6-20 кВ, в том числе в шкафах с двухсторонним обслуживанием.</w:t>
      </w:r>
    </w:p>
    <w:p w:rsidR="009D2B10" w:rsidRDefault="009D2B10" w:rsidP="009D2B10">
      <w:pPr>
        <w:pStyle w:val="aff4"/>
        <w:numPr>
          <w:ilvl w:val="2"/>
          <w:numId w:val="22"/>
        </w:numPr>
        <w:tabs>
          <w:tab w:val="left" w:pos="1701"/>
        </w:tabs>
        <w:suppressAutoHyphens/>
        <w:spacing w:after="0"/>
        <w:ind w:left="0" w:firstLine="709"/>
        <w:jc w:val="both"/>
        <w:rPr>
          <w:bCs/>
          <w:iCs/>
        </w:rPr>
      </w:pPr>
      <w:r w:rsidRPr="00BD3F60">
        <w:rPr>
          <w:bCs/>
          <w:iCs/>
        </w:rPr>
        <w:t>Выполнить расчет токов к.з., предусмотреть проверку чувствительности защит. В случае необходимости справочно представить в проекте предложение о замене оборудования.</w:t>
      </w:r>
    </w:p>
    <w:p w:rsidR="009D2B10" w:rsidRPr="00E27345" w:rsidRDefault="009D2B10" w:rsidP="009D2B10">
      <w:pPr>
        <w:pStyle w:val="aff4"/>
        <w:numPr>
          <w:ilvl w:val="2"/>
          <w:numId w:val="22"/>
        </w:numPr>
        <w:suppressAutoHyphens/>
        <w:spacing w:before="240" w:after="0"/>
        <w:ind w:left="0" w:firstLine="709"/>
        <w:jc w:val="both"/>
        <w:rPr>
          <w:bCs/>
          <w:iCs/>
        </w:rPr>
      </w:pPr>
      <w:r w:rsidRPr="00BD3F60">
        <w:t xml:space="preserve">Основные </w:t>
      </w:r>
      <w:r w:rsidRPr="00E27345">
        <w:t>требования к ВЛ 6 (10) кВ: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2877"/>
        <w:gridCol w:w="3371"/>
      </w:tblGrid>
      <w:tr w:rsidR="009D2B10" w:rsidRPr="00E27345" w:rsidTr="00A0275A">
        <w:trPr>
          <w:cantSplit/>
          <w:trHeight w:val="20"/>
          <w:tblHeader/>
        </w:trPr>
        <w:tc>
          <w:tcPr>
            <w:tcW w:w="6552" w:type="dxa"/>
            <w:gridSpan w:val="2"/>
            <w:vAlign w:val="center"/>
          </w:tcPr>
          <w:p w:rsidR="009D2B10" w:rsidRPr="00E27345" w:rsidRDefault="009D2B10" w:rsidP="008A426C">
            <w:pPr>
              <w:tabs>
                <w:tab w:val="num" w:pos="1276"/>
              </w:tabs>
              <w:jc w:val="center"/>
            </w:pPr>
            <w:r w:rsidRPr="00E27345">
              <w:t>Наименование параметра</w:t>
            </w:r>
          </w:p>
        </w:tc>
        <w:tc>
          <w:tcPr>
            <w:tcW w:w="3371" w:type="dxa"/>
            <w:vAlign w:val="center"/>
          </w:tcPr>
          <w:p w:rsidR="009D2B10" w:rsidRPr="00E27345" w:rsidRDefault="009D2B10" w:rsidP="008A426C">
            <w:pPr>
              <w:tabs>
                <w:tab w:val="num" w:pos="1276"/>
              </w:tabs>
              <w:jc w:val="center"/>
            </w:pPr>
            <w:r w:rsidRPr="00E27345">
              <w:t>Значение</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jc w:val="both"/>
            </w:pPr>
            <w:r w:rsidRPr="00E27345">
              <w:t>Напряжение, кВ</w:t>
            </w:r>
          </w:p>
        </w:tc>
        <w:tc>
          <w:tcPr>
            <w:tcW w:w="3371" w:type="dxa"/>
            <w:vAlign w:val="center"/>
          </w:tcPr>
          <w:p w:rsidR="009D2B10" w:rsidRPr="00E27345" w:rsidRDefault="009D2B10" w:rsidP="00E27345">
            <w:pPr>
              <w:tabs>
                <w:tab w:val="num" w:pos="1276"/>
              </w:tabs>
              <w:jc w:val="center"/>
            </w:pPr>
            <w:r>
              <w:t>10</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jc w:val="both"/>
            </w:pPr>
            <w:r w:rsidRPr="00E27345">
              <w:t>Протяженность, км</w:t>
            </w:r>
          </w:p>
        </w:tc>
        <w:tc>
          <w:tcPr>
            <w:tcW w:w="3371" w:type="dxa"/>
            <w:vAlign w:val="center"/>
          </w:tcPr>
          <w:p w:rsidR="009D2B10" w:rsidRPr="00E27345" w:rsidRDefault="009D2B10" w:rsidP="00440C91">
            <w:pPr>
              <w:tabs>
                <w:tab w:val="num" w:pos="1276"/>
              </w:tabs>
              <w:jc w:val="center"/>
            </w:pPr>
            <w:r w:rsidRPr="00E27345">
              <w:t>0,0</w:t>
            </w:r>
            <w:r>
              <w:t>2</w:t>
            </w:r>
            <w:r w:rsidRPr="00E27345">
              <w:t xml:space="preserve"> (ориентировочно)</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pPr>
            <w:r w:rsidRPr="00E27345">
              <w:t xml:space="preserve">Тип провода </w:t>
            </w:r>
          </w:p>
        </w:tc>
        <w:tc>
          <w:tcPr>
            <w:tcW w:w="3371" w:type="dxa"/>
            <w:vAlign w:val="center"/>
          </w:tcPr>
          <w:p w:rsidR="009D2B10" w:rsidRPr="00E27345" w:rsidRDefault="009D2B10" w:rsidP="00E27345">
            <w:pPr>
              <w:tabs>
                <w:tab w:val="num" w:pos="1276"/>
              </w:tabs>
              <w:jc w:val="center"/>
            </w:pPr>
            <w:r w:rsidRPr="00E27345">
              <w:t>СИП-3</w:t>
            </w:r>
          </w:p>
        </w:tc>
      </w:tr>
      <w:tr w:rsidR="009D2B10" w:rsidRPr="00E27345" w:rsidTr="00A0275A">
        <w:trPr>
          <w:cantSplit/>
          <w:trHeight w:val="20"/>
        </w:trPr>
        <w:tc>
          <w:tcPr>
            <w:tcW w:w="6552" w:type="dxa"/>
            <w:gridSpan w:val="2"/>
            <w:vAlign w:val="center"/>
          </w:tcPr>
          <w:p w:rsidR="009D2B10" w:rsidRPr="00E27345" w:rsidRDefault="009D2B10" w:rsidP="008A426C">
            <w:r w:rsidRPr="00E27345">
              <w:t>Совместная подвеска</w:t>
            </w:r>
          </w:p>
        </w:tc>
        <w:tc>
          <w:tcPr>
            <w:tcW w:w="3371" w:type="dxa"/>
            <w:vAlign w:val="center"/>
          </w:tcPr>
          <w:p w:rsidR="009D2B10" w:rsidRPr="00E27345" w:rsidRDefault="009D2B10" w:rsidP="008A426C">
            <w:pPr>
              <w:jc w:val="center"/>
            </w:pPr>
            <w:r w:rsidRPr="00E27345">
              <w:t>нет</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pPr>
            <w:r w:rsidRPr="00E27345">
              <w:t>Сечение провода, мм</w:t>
            </w:r>
            <w:r w:rsidRPr="00E27345">
              <w:rPr>
                <w:vertAlign w:val="superscript"/>
              </w:rPr>
              <w:t>2</w:t>
            </w:r>
          </w:p>
        </w:tc>
        <w:tc>
          <w:tcPr>
            <w:tcW w:w="3371" w:type="dxa"/>
            <w:vAlign w:val="center"/>
          </w:tcPr>
          <w:p w:rsidR="009D2B10" w:rsidRPr="00E27345" w:rsidRDefault="009D2B10" w:rsidP="00440C91">
            <w:pPr>
              <w:tabs>
                <w:tab w:val="num" w:pos="1276"/>
              </w:tabs>
              <w:jc w:val="center"/>
            </w:pPr>
            <w:r w:rsidRPr="00E27345">
              <w:t xml:space="preserve">определить проектом, но не менее </w:t>
            </w:r>
            <w:r>
              <w:rPr>
                <w:lang w:eastAsia="en-US"/>
              </w:rPr>
              <w:t>5</w:t>
            </w:r>
            <w:r w:rsidRPr="00E27345">
              <w:rPr>
                <w:lang w:eastAsia="en-US"/>
              </w:rPr>
              <w:t>0 мм</w:t>
            </w:r>
            <w:r w:rsidRPr="00E27345">
              <w:rPr>
                <w:vertAlign w:val="superscript"/>
                <w:lang w:eastAsia="en-US"/>
              </w:rPr>
              <w:t xml:space="preserve">2 </w:t>
            </w:r>
            <w:r w:rsidRPr="00E27345">
              <w:rPr>
                <w:lang w:eastAsia="en-US"/>
              </w:rPr>
              <w:t xml:space="preserve"> (на магистрали)</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pPr>
            <w:r w:rsidRPr="00E27345">
              <w:t>Способ защиты от пережога проводов</w:t>
            </w:r>
          </w:p>
        </w:tc>
        <w:tc>
          <w:tcPr>
            <w:tcW w:w="3371" w:type="dxa"/>
            <w:vAlign w:val="center"/>
          </w:tcPr>
          <w:p w:rsidR="009D2B10" w:rsidRPr="00E27345" w:rsidRDefault="009D2B10" w:rsidP="008A426C">
            <w:pPr>
              <w:tabs>
                <w:tab w:val="num" w:pos="1276"/>
              </w:tabs>
              <w:jc w:val="center"/>
            </w:pPr>
            <w:r w:rsidRPr="00E27345">
              <w:t>ОПН с искровым промежутком или разрядники мультикамерные</w:t>
            </w:r>
          </w:p>
        </w:tc>
      </w:tr>
      <w:tr w:rsidR="009D2B10" w:rsidRPr="00E27345" w:rsidTr="00A0275A">
        <w:trPr>
          <w:cantSplit/>
          <w:trHeight w:val="20"/>
        </w:trPr>
        <w:tc>
          <w:tcPr>
            <w:tcW w:w="3675" w:type="dxa"/>
            <w:vMerge w:val="restart"/>
            <w:vAlign w:val="center"/>
          </w:tcPr>
          <w:p w:rsidR="009D2B10" w:rsidRPr="00E27345" w:rsidRDefault="009D2B10" w:rsidP="008A426C">
            <w:pPr>
              <w:pStyle w:val="aff4"/>
              <w:tabs>
                <w:tab w:val="num" w:pos="1276"/>
              </w:tabs>
              <w:ind w:left="0"/>
              <w:rPr>
                <w:lang w:eastAsia="ru-RU"/>
              </w:rPr>
            </w:pPr>
            <w:r w:rsidRPr="00E27345">
              <w:rPr>
                <w:lang w:eastAsia="ru-RU"/>
              </w:rPr>
              <w:lastRenderedPageBreak/>
              <w:t>Материал промежуточных опор</w:t>
            </w:r>
          </w:p>
        </w:tc>
        <w:tc>
          <w:tcPr>
            <w:tcW w:w="2877" w:type="dxa"/>
            <w:vAlign w:val="center"/>
          </w:tcPr>
          <w:p w:rsidR="009D2B10" w:rsidRPr="00E27345" w:rsidRDefault="009D2B10" w:rsidP="008A426C">
            <w:pPr>
              <w:pStyle w:val="aff4"/>
              <w:tabs>
                <w:tab w:val="num" w:pos="1276"/>
              </w:tabs>
              <w:ind w:left="0"/>
              <w:rPr>
                <w:lang w:eastAsia="ru-RU"/>
              </w:rPr>
            </w:pPr>
            <w:r w:rsidRPr="00E27345">
              <w:rPr>
                <w:lang w:eastAsia="ru-RU"/>
              </w:rPr>
              <w:t>Во всех случаях</w:t>
            </w:r>
            <w:r w:rsidRPr="00E27345">
              <w:t>, кроме технологического присоединения потребителей до 150 кВт</w:t>
            </w:r>
          </w:p>
        </w:tc>
        <w:tc>
          <w:tcPr>
            <w:tcW w:w="3371" w:type="dxa"/>
            <w:vAlign w:val="center"/>
          </w:tcPr>
          <w:p w:rsidR="009D2B10" w:rsidRPr="00E27345" w:rsidRDefault="009D2B10" w:rsidP="00E27345">
            <w:pPr>
              <w:pStyle w:val="aff4"/>
              <w:tabs>
                <w:tab w:val="num" w:pos="1276"/>
              </w:tabs>
              <w:ind w:left="0"/>
              <w:rPr>
                <w:lang w:eastAsia="ru-RU"/>
              </w:rPr>
            </w:pPr>
            <w:r w:rsidRPr="00E27345">
              <w:rPr>
                <w:lang w:eastAsia="ru-RU"/>
              </w:rPr>
              <w:t>ЖБ*</w:t>
            </w:r>
          </w:p>
        </w:tc>
      </w:tr>
      <w:tr w:rsidR="009D2B10" w:rsidRPr="00E27345" w:rsidTr="00A0275A">
        <w:trPr>
          <w:cantSplit/>
          <w:trHeight w:val="20"/>
        </w:trPr>
        <w:tc>
          <w:tcPr>
            <w:tcW w:w="3675" w:type="dxa"/>
            <w:vMerge/>
            <w:vAlign w:val="center"/>
          </w:tcPr>
          <w:p w:rsidR="009D2B10" w:rsidRPr="00E27345" w:rsidRDefault="009D2B10" w:rsidP="008A426C">
            <w:pPr>
              <w:pStyle w:val="aff4"/>
              <w:tabs>
                <w:tab w:val="num" w:pos="1276"/>
              </w:tabs>
              <w:ind w:left="0"/>
              <w:rPr>
                <w:lang w:eastAsia="ru-RU"/>
              </w:rPr>
            </w:pPr>
          </w:p>
        </w:tc>
        <w:tc>
          <w:tcPr>
            <w:tcW w:w="2877" w:type="dxa"/>
            <w:vAlign w:val="center"/>
          </w:tcPr>
          <w:p w:rsidR="009D2B10" w:rsidRPr="00E27345" w:rsidRDefault="009D2B10" w:rsidP="00A0275A">
            <w:pPr>
              <w:pStyle w:val="aff4"/>
              <w:tabs>
                <w:tab w:val="num" w:pos="1276"/>
              </w:tabs>
              <w:ind w:left="0"/>
              <w:rPr>
                <w:lang w:eastAsia="ru-RU"/>
              </w:rPr>
            </w:pPr>
            <w:r w:rsidRPr="00E27345">
              <w:rPr>
                <w:lang w:eastAsia="ru-RU"/>
              </w:rPr>
              <w:t>При технологическом присоединении до 150 кВт</w:t>
            </w:r>
          </w:p>
        </w:tc>
        <w:tc>
          <w:tcPr>
            <w:tcW w:w="3371" w:type="dxa"/>
            <w:vAlign w:val="center"/>
          </w:tcPr>
          <w:p w:rsidR="009D2B10" w:rsidRPr="00E27345" w:rsidRDefault="009D2B10" w:rsidP="00E27345">
            <w:pPr>
              <w:pStyle w:val="aff4"/>
              <w:tabs>
                <w:tab w:val="num" w:pos="1276"/>
              </w:tabs>
              <w:ind w:left="0"/>
              <w:rPr>
                <w:lang w:eastAsia="ru-RU"/>
              </w:rPr>
            </w:pPr>
            <w:r w:rsidRPr="00E27345">
              <w:rPr>
                <w:lang w:eastAsia="ru-RU"/>
              </w:rPr>
              <w:t>ЖБ*</w:t>
            </w:r>
          </w:p>
        </w:tc>
      </w:tr>
      <w:tr w:rsidR="009D2B10" w:rsidRPr="00E27345" w:rsidTr="00A0275A">
        <w:trPr>
          <w:cantSplit/>
          <w:trHeight w:val="20"/>
        </w:trPr>
        <w:tc>
          <w:tcPr>
            <w:tcW w:w="3675" w:type="dxa"/>
            <w:vMerge w:val="restart"/>
            <w:vAlign w:val="center"/>
          </w:tcPr>
          <w:p w:rsidR="009D2B10" w:rsidRPr="00E27345" w:rsidRDefault="009D2B10" w:rsidP="008A426C">
            <w:pPr>
              <w:pStyle w:val="aff4"/>
              <w:tabs>
                <w:tab w:val="num" w:pos="1276"/>
              </w:tabs>
              <w:ind w:left="0"/>
              <w:rPr>
                <w:lang w:eastAsia="ru-RU"/>
              </w:rPr>
            </w:pPr>
            <w:r w:rsidRPr="00E27345">
              <w:rPr>
                <w:lang w:eastAsia="ru-RU"/>
              </w:rPr>
              <w:t>Материал анкерных опор</w:t>
            </w:r>
          </w:p>
        </w:tc>
        <w:tc>
          <w:tcPr>
            <w:tcW w:w="2877" w:type="dxa"/>
            <w:vAlign w:val="center"/>
          </w:tcPr>
          <w:p w:rsidR="009D2B10" w:rsidRPr="00E27345" w:rsidRDefault="009D2B10" w:rsidP="008A426C">
            <w:pPr>
              <w:pStyle w:val="aff4"/>
              <w:tabs>
                <w:tab w:val="num" w:pos="1276"/>
              </w:tabs>
              <w:ind w:left="0"/>
              <w:rPr>
                <w:lang w:eastAsia="ru-RU"/>
              </w:rPr>
            </w:pPr>
            <w:r w:rsidRPr="00E27345">
              <w:rPr>
                <w:lang w:eastAsia="ru-RU"/>
              </w:rPr>
              <w:t>Во всех случаях</w:t>
            </w:r>
            <w:r w:rsidRPr="00E27345">
              <w:t>, кроме технологического присоединения потребителей до 150 кВт</w:t>
            </w:r>
          </w:p>
        </w:tc>
        <w:tc>
          <w:tcPr>
            <w:tcW w:w="3371" w:type="dxa"/>
            <w:vAlign w:val="center"/>
          </w:tcPr>
          <w:p w:rsidR="009D2B10" w:rsidRPr="00E27345" w:rsidRDefault="009D2B10" w:rsidP="00E27345">
            <w:pPr>
              <w:pStyle w:val="aff4"/>
              <w:tabs>
                <w:tab w:val="num" w:pos="1276"/>
              </w:tabs>
              <w:ind w:left="0"/>
              <w:rPr>
                <w:lang w:eastAsia="ru-RU"/>
              </w:rPr>
            </w:pPr>
            <w:r w:rsidRPr="00E27345">
              <w:rPr>
                <w:lang w:eastAsia="ru-RU"/>
              </w:rPr>
              <w:t>ЖБ*</w:t>
            </w:r>
          </w:p>
        </w:tc>
      </w:tr>
      <w:tr w:rsidR="009D2B10" w:rsidRPr="00E27345" w:rsidTr="00A0275A">
        <w:trPr>
          <w:cantSplit/>
          <w:trHeight w:val="20"/>
        </w:trPr>
        <w:tc>
          <w:tcPr>
            <w:tcW w:w="3675" w:type="dxa"/>
            <w:vMerge/>
            <w:vAlign w:val="center"/>
          </w:tcPr>
          <w:p w:rsidR="009D2B10" w:rsidRPr="00E27345" w:rsidRDefault="009D2B10" w:rsidP="008A426C">
            <w:pPr>
              <w:pStyle w:val="aff4"/>
              <w:tabs>
                <w:tab w:val="num" w:pos="1276"/>
              </w:tabs>
              <w:ind w:left="0"/>
              <w:rPr>
                <w:lang w:eastAsia="ru-RU"/>
              </w:rPr>
            </w:pPr>
          </w:p>
        </w:tc>
        <w:tc>
          <w:tcPr>
            <w:tcW w:w="2877" w:type="dxa"/>
            <w:vAlign w:val="center"/>
          </w:tcPr>
          <w:p w:rsidR="009D2B10" w:rsidRPr="00E27345" w:rsidRDefault="009D2B10" w:rsidP="00A0275A">
            <w:pPr>
              <w:pStyle w:val="aff4"/>
              <w:tabs>
                <w:tab w:val="num" w:pos="1276"/>
              </w:tabs>
              <w:ind w:left="0"/>
              <w:rPr>
                <w:lang w:eastAsia="ru-RU"/>
              </w:rPr>
            </w:pPr>
            <w:r w:rsidRPr="00E27345">
              <w:rPr>
                <w:lang w:eastAsia="ru-RU"/>
              </w:rPr>
              <w:t>При технологическом присоединении до 150 кВт</w:t>
            </w:r>
          </w:p>
        </w:tc>
        <w:tc>
          <w:tcPr>
            <w:tcW w:w="3371" w:type="dxa"/>
            <w:vAlign w:val="center"/>
          </w:tcPr>
          <w:p w:rsidR="009D2B10" w:rsidRPr="00E27345" w:rsidRDefault="009D2B10" w:rsidP="008A426C">
            <w:pPr>
              <w:pStyle w:val="aff4"/>
              <w:tabs>
                <w:tab w:val="num" w:pos="1276"/>
              </w:tabs>
              <w:ind w:left="0"/>
              <w:rPr>
                <w:lang w:eastAsia="ru-RU"/>
              </w:rPr>
            </w:pPr>
            <w:r w:rsidRPr="00E27345">
              <w:rPr>
                <w:lang w:eastAsia="ru-RU"/>
              </w:rPr>
              <w:t>ЖБ*</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pPr>
            <w:r w:rsidRPr="00E27345">
              <w:t>Изгибающий момент стоек (не менее), кН·м</w:t>
            </w:r>
          </w:p>
        </w:tc>
        <w:tc>
          <w:tcPr>
            <w:tcW w:w="3371" w:type="dxa"/>
            <w:vAlign w:val="center"/>
          </w:tcPr>
          <w:p w:rsidR="009D2B10" w:rsidRPr="00E27345" w:rsidRDefault="009D2B10" w:rsidP="008A426C">
            <w:pPr>
              <w:tabs>
                <w:tab w:val="num" w:pos="1276"/>
              </w:tabs>
              <w:jc w:val="center"/>
            </w:pPr>
            <w:r w:rsidRPr="00E27345">
              <w:t>50</w:t>
            </w:r>
          </w:p>
        </w:tc>
      </w:tr>
      <w:tr w:rsidR="009D2B10" w:rsidRPr="00E27345" w:rsidTr="00A0275A">
        <w:trPr>
          <w:cantSplit/>
          <w:trHeight w:val="20"/>
        </w:trPr>
        <w:tc>
          <w:tcPr>
            <w:tcW w:w="6552" w:type="dxa"/>
            <w:gridSpan w:val="2"/>
            <w:vAlign w:val="center"/>
          </w:tcPr>
          <w:p w:rsidR="009D2B10" w:rsidRPr="00E27345" w:rsidRDefault="009D2B10" w:rsidP="008A426C">
            <w:r w:rsidRPr="00E27345">
              <w:t>Тип изоляторов</w:t>
            </w:r>
          </w:p>
        </w:tc>
        <w:tc>
          <w:tcPr>
            <w:tcW w:w="3371" w:type="dxa"/>
            <w:vAlign w:val="center"/>
          </w:tcPr>
          <w:p w:rsidR="009D2B10" w:rsidRPr="00E27345" w:rsidRDefault="009D2B10" w:rsidP="008A426C">
            <w:pPr>
              <w:jc w:val="center"/>
            </w:pPr>
            <w:r w:rsidRPr="00E27345">
              <w:t>фарфор</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pPr>
            <w:r w:rsidRPr="00E27345">
              <w:t>Заходы на ТП</w:t>
            </w:r>
          </w:p>
        </w:tc>
        <w:tc>
          <w:tcPr>
            <w:tcW w:w="3371" w:type="dxa"/>
            <w:vAlign w:val="center"/>
          </w:tcPr>
          <w:p w:rsidR="009D2B10" w:rsidRPr="00E27345" w:rsidRDefault="009D2B10" w:rsidP="00E27345">
            <w:pPr>
              <w:tabs>
                <w:tab w:val="num" w:pos="1276"/>
              </w:tabs>
              <w:jc w:val="center"/>
            </w:pPr>
            <w:r w:rsidRPr="00E27345">
              <w:t>кабельный</w:t>
            </w:r>
          </w:p>
        </w:tc>
      </w:tr>
      <w:tr w:rsidR="009D2B10" w:rsidRPr="00E27345" w:rsidTr="00A0275A">
        <w:trPr>
          <w:cantSplit/>
          <w:trHeight w:val="20"/>
        </w:trPr>
        <w:tc>
          <w:tcPr>
            <w:tcW w:w="6552" w:type="dxa"/>
            <w:gridSpan w:val="2"/>
            <w:vAlign w:val="center"/>
          </w:tcPr>
          <w:p w:rsidR="009D2B10" w:rsidRPr="00E27345" w:rsidRDefault="009D2B10" w:rsidP="008A426C">
            <w:pPr>
              <w:tabs>
                <w:tab w:val="num" w:pos="1276"/>
              </w:tabs>
            </w:pPr>
            <w:r w:rsidRPr="00E27345">
              <w:t>Разъединитель на отпайке</w:t>
            </w:r>
          </w:p>
        </w:tc>
        <w:tc>
          <w:tcPr>
            <w:tcW w:w="3371" w:type="dxa"/>
            <w:vAlign w:val="center"/>
          </w:tcPr>
          <w:p w:rsidR="009D2B10" w:rsidRPr="00E27345" w:rsidRDefault="009D2B10" w:rsidP="008A426C">
            <w:pPr>
              <w:pStyle w:val="Default"/>
              <w:jc w:val="center"/>
              <w:rPr>
                <w:color w:val="auto"/>
              </w:rPr>
            </w:pPr>
            <w:r w:rsidRPr="00E27345">
              <w:rPr>
                <w:color w:val="auto"/>
              </w:rPr>
              <w:t>да</w:t>
            </w:r>
          </w:p>
        </w:tc>
      </w:tr>
      <w:tr w:rsidR="009D2B10" w:rsidRPr="00E27345" w:rsidTr="00A0275A">
        <w:trPr>
          <w:cantSplit/>
          <w:trHeight w:val="20"/>
        </w:trPr>
        <w:tc>
          <w:tcPr>
            <w:tcW w:w="6552" w:type="dxa"/>
            <w:gridSpan w:val="2"/>
            <w:vAlign w:val="center"/>
          </w:tcPr>
          <w:p w:rsidR="009D2B10" w:rsidRPr="00E27345" w:rsidRDefault="009D2B10" w:rsidP="008A426C">
            <w:pPr>
              <w:pStyle w:val="aff4"/>
              <w:ind w:left="0"/>
              <w:rPr>
                <w:lang w:eastAsia="ru-RU"/>
              </w:rPr>
            </w:pPr>
            <w:r w:rsidRPr="00E27345">
              <w:rPr>
                <w:lang w:eastAsia="ru-RU"/>
              </w:rPr>
              <w:t>Информация о наличии пересечений со смежными инженерными сетями в охранной зоне проектируемой  ВЛ:</w:t>
            </w:r>
          </w:p>
        </w:tc>
        <w:tc>
          <w:tcPr>
            <w:tcW w:w="3371" w:type="dxa"/>
            <w:vAlign w:val="center"/>
          </w:tcPr>
          <w:p w:rsidR="009D2B10" w:rsidRPr="00E27345" w:rsidRDefault="009D2B10" w:rsidP="008A426C">
            <w:pPr>
              <w:pStyle w:val="aff4"/>
              <w:tabs>
                <w:tab w:val="num" w:pos="1276"/>
              </w:tabs>
              <w:ind w:left="0"/>
              <w:rPr>
                <w:lang w:eastAsia="ru-RU"/>
              </w:rPr>
            </w:pPr>
            <w:r w:rsidRPr="00E27345">
              <w:t>Определить проектом</w:t>
            </w:r>
          </w:p>
        </w:tc>
      </w:tr>
      <w:tr w:rsidR="009D2B10" w:rsidRPr="00E27345" w:rsidTr="00A0275A">
        <w:trPr>
          <w:cantSplit/>
          <w:trHeight w:val="20"/>
        </w:trPr>
        <w:tc>
          <w:tcPr>
            <w:tcW w:w="6552" w:type="dxa"/>
            <w:gridSpan w:val="2"/>
            <w:vAlign w:val="center"/>
          </w:tcPr>
          <w:p w:rsidR="009D2B10" w:rsidRPr="00E27345" w:rsidRDefault="009D2B10" w:rsidP="008A426C">
            <w:pPr>
              <w:pStyle w:val="aff4"/>
              <w:ind w:left="0"/>
            </w:pPr>
            <w:r w:rsidRPr="00E27345">
              <w:t>Подземные инженерные сети (газопровод, нефтепровод, ВОЛС, водопровод, канализация и пр.)</w:t>
            </w:r>
          </w:p>
        </w:tc>
        <w:tc>
          <w:tcPr>
            <w:tcW w:w="3371" w:type="dxa"/>
            <w:vAlign w:val="center"/>
          </w:tcPr>
          <w:p w:rsidR="009D2B10" w:rsidRPr="00E27345" w:rsidRDefault="009D2B10" w:rsidP="008A426C">
            <w:pPr>
              <w:pStyle w:val="aff4"/>
              <w:ind w:left="0"/>
            </w:pPr>
            <w:r w:rsidRPr="00E27345">
              <w:t>Определить проектом</w:t>
            </w:r>
          </w:p>
        </w:tc>
      </w:tr>
      <w:tr w:rsidR="009D2B10" w:rsidRPr="00E27345" w:rsidTr="00A0275A">
        <w:trPr>
          <w:cantSplit/>
          <w:trHeight w:val="20"/>
        </w:trPr>
        <w:tc>
          <w:tcPr>
            <w:tcW w:w="6552" w:type="dxa"/>
            <w:gridSpan w:val="2"/>
            <w:vAlign w:val="center"/>
          </w:tcPr>
          <w:p w:rsidR="009D2B10" w:rsidRPr="00E27345" w:rsidRDefault="009D2B10" w:rsidP="008A426C">
            <w:pPr>
              <w:pStyle w:val="aff4"/>
              <w:ind w:left="0"/>
              <w:rPr>
                <w:lang w:eastAsia="ru-RU"/>
              </w:rPr>
            </w:pPr>
            <w:r w:rsidRPr="00E27345">
              <w:rPr>
                <w:lang w:eastAsia="ru-RU"/>
              </w:rPr>
              <w:t>Пересечения:</w:t>
            </w:r>
          </w:p>
          <w:p w:rsidR="009D2B10" w:rsidRPr="00E27345" w:rsidRDefault="009D2B10" w:rsidP="009D2B10">
            <w:pPr>
              <w:pStyle w:val="aff4"/>
              <w:numPr>
                <w:ilvl w:val="0"/>
                <w:numId w:val="87"/>
              </w:numPr>
              <w:suppressAutoHyphens/>
              <w:spacing w:after="0"/>
              <w:rPr>
                <w:lang w:eastAsia="ru-RU"/>
              </w:rPr>
            </w:pPr>
            <w:r w:rsidRPr="00E27345">
              <w:rPr>
                <w:lang w:eastAsia="ru-RU"/>
              </w:rPr>
              <w:t>абонентские ЛЭП всех уровней напряжения</w:t>
            </w:r>
          </w:p>
          <w:p w:rsidR="009D2B10" w:rsidRPr="00E27345" w:rsidRDefault="009D2B10" w:rsidP="009D2B10">
            <w:pPr>
              <w:pStyle w:val="aff4"/>
              <w:numPr>
                <w:ilvl w:val="0"/>
                <w:numId w:val="87"/>
              </w:numPr>
              <w:suppressAutoHyphens/>
              <w:spacing w:after="0"/>
              <w:rPr>
                <w:lang w:eastAsia="ru-RU"/>
              </w:rPr>
            </w:pPr>
            <w:r w:rsidRPr="00E27345">
              <w:rPr>
                <w:lang w:eastAsia="ru-RU"/>
              </w:rPr>
              <w:t>автомобильные дороги</w:t>
            </w:r>
          </w:p>
          <w:p w:rsidR="009D2B10" w:rsidRPr="00E27345" w:rsidRDefault="009D2B10" w:rsidP="009D2B10">
            <w:pPr>
              <w:pStyle w:val="aff4"/>
              <w:numPr>
                <w:ilvl w:val="0"/>
                <w:numId w:val="87"/>
              </w:numPr>
              <w:suppressAutoHyphens/>
              <w:spacing w:after="0"/>
              <w:rPr>
                <w:lang w:eastAsia="ru-RU"/>
              </w:rPr>
            </w:pPr>
            <w:r w:rsidRPr="00E27345">
              <w:rPr>
                <w:lang w:eastAsia="ru-RU"/>
              </w:rPr>
              <w:t>железные дороги</w:t>
            </w:r>
          </w:p>
          <w:p w:rsidR="009D2B10" w:rsidRPr="00E27345" w:rsidRDefault="009D2B10" w:rsidP="009D2B10">
            <w:pPr>
              <w:pStyle w:val="aff4"/>
              <w:numPr>
                <w:ilvl w:val="0"/>
                <w:numId w:val="87"/>
              </w:numPr>
              <w:suppressAutoHyphens/>
              <w:spacing w:after="0"/>
              <w:rPr>
                <w:lang w:eastAsia="ru-RU"/>
              </w:rPr>
            </w:pPr>
            <w:r w:rsidRPr="00E27345">
              <w:rPr>
                <w:lang w:eastAsia="ru-RU"/>
              </w:rPr>
              <w:t xml:space="preserve">водные преграды </w:t>
            </w:r>
          </w:p>
        </w:tc>
        <w:tc>
          <w:tcPr>
            <w:tcW w:w="3371" w:type="dxa"/>
            <w:tcBorders>
              <w:bottom w:val="single" w:sz="4" w:space="0" w:color="auto"/>
            </w:tcBorders>
            <w:vAlign w:val="center"/>
          </w:tcPr>
          <w:p w:rsidR="009D2B10" w:rsidRPr="00E27345" w:rsidRDefault="009D2B10" w:rsidP="008A426C">
            <w:pPr>
              <w:pStyle w:val="aff4"/>
              <w:ind w:left="0"/>
              <w:rPr>
                <w:lang w:eastAsia="ru-RU"/>
              </w:rPr>
            </w:pPr>
            <w:r w:rsidRPr="00E27345">
              <w:t>Определить проектом</w:t>
            </w:r>
          </w:p>
        </w:tc>
      </w:tr>
    </w:tbl>
    <w:p w:rsidR="009D2B10" w:rsidRPr="00E27345" w:rsidRDefault="009D2B10" w:rsidP="00A0275A">
      <w:pPr>
        <w:spacing w:before="240"/>
        <w:ind w:firstLine="709"/>
        <w:jc w:val="both"/>
        <w:rPr>
          <w:bCs/>
        </w:rPr>
      </w:pPr>
      <w:r w:rsidRPr="00E27345">
        <w:rPr>
          <w:bCs/>
        </w:rPr>
        <w:t>* рассматривать возможность применения опор из модифицированного дисперсией многослойных углеродных нанотрубок железобетона согласно патенту ПАО «МРСК Центра и Приволжья» на полезную модель от 28.03.2014 № 140055 «Опора ВЛ 0,4-10 кВ модифицированная»;</w:t>
      </w:r>
    </w:p>
    <w:p w:rsidR="009D2B10" w:rsidRPr="00BD3F60" w:rsidRDefault="009D2B10" w:rsidP="008A426C">
      <w:pPr>
        <w:ind w:firstLine="709"/>
        <w:jc w:val="both"/>
        <w:rPr>
          <w:bCs/>
        </w:rPr>
      </w:pPr>
      <w:r w:rsidRPr="00E27345">
        <w:rPr>
          <w:bCs/>
        </w:rPr>
        <w:t>**рассматривать возможность применения композитных опор согласно патенту ПАО «МРСК Центра» на изобретение №</w:t>
      </w:r>
      <w:r w:rsidRPr="00E27345">
        <w:rPr>
          <w:bCs/>
          <w:lang w:val="en-US"/>
        </w:rPr>
        <w:t> </w:t>
      </w:r>
      <w:r w:rsidRPr="00E27345">
        <w:rPr>
          <w:bCs/>
        </w:rPr>
        <w:t>2620057 «Полимерная композиция для пропитки стеклонитей, устойчивая к ультрафиолетовому излучению» и патенту на изобретение №</w:t>
      </w:r>
      <w:r w:rsidRPr="00E27345">
        <w:rPr>
          <w:bCs/>
          <w:lang w:val="en-US"/>
        </w:rPr>
        <w:t> </w:t>
      </w:r>
      <w:r w:rsidRPr="00E27345">
        <w:rPr>
          <w:bCs/>
        </w:rPr>
        <w:t>2619960 «Устройство крепления верхнего оголовника для установки траверсы на торце конусной пустотелой композитной опоры ЛЭП»;</w:t>
      </w:r>
    </w:p>
    <w:p w:rsidR="009D2B10" w:rsidRPr="00BD3F60" w:rsidRDefault="009D2B10" w:rsidP="00ED6B3C">
      <w:pPr>
        <w:pStyle w:val="aff4"/>
        <w:numPr>
          <w:ilvl w:val="2"/>
          <w:numId w:val="93"/>
        </w:numPr>
        <w:spacing w:before="240" w:after="0"/>
        <w:ind w:left="0" w:firstLine="709"/>
        <w:jc w:val="both"/>
        <w:rPr>
          <w:bCs/>
        </w:rPr>
      </w:pPr>
      <w:r w:rsidRPr="00BD3F60">
        <w:t>металлоконструкции опор ВЛ 6-10 кВ должны быть защищены от коррозии на заводах-изготовителях методом горячего цинкования;</w:t>
      </w:r>
    </w:p>
    <w:p w:rsidR="009D2B10" w:rsidRPr="00BD3F60" w:rsidRDefault="009D2B10" w:rsidP="00ED6B3C">
      <w:pPr>
        <w:pStyle w:val="aff4"/>
        <w:numPr>
          <w:ilvl w:val="2"/>
          <w:numId w:val="93"/>
        </w:numPr>
        <w:spacing w:after="0"/>
        <w:ind w:left="0" w:firstLine="709"/>
        <w:jc w:val="both"/>
        <w:rPr>
          <w:bCs/>
        </w:rPr>
      </w:pPr>
      <w:r w:rsidRPr="00BD3F60">
        <w:t>сечение провода на магистрали ВЛ 6-10 кВ должно быть не менее 70 мм</w:t>
      </w:r>
      <w:r w:rsidRPr="00BD3F60">
        <w:rPr>
          <w:vertAlign w:val="superscript"/>
        </w:rPr>
        <w:t>2</w:t>
      </w:r>
      <w:r w:rsidRPr="00BD3F60">
        <w:t xml:space="preserve">. </w:t>
      </w:r>
      <w:r w:rsidRPr="00BD3F60">
        <w:rPr>
          <w:rFonts w:hint="eastAsia"/>
        </w:rPr>
        <w:t>На</w:t>
      </w:r>
      <w:r w:rsidRPr="00BD3F60">
        <w:rPr>
          <w:rFonts w:ascii="TimesNewRomanPSMT" w:eastAsia="TimesNewRomanPSMT" w:cs="TimesNewRomanPSMT"/>
          <w:lang w:eastAsia="ru-RU"/>
        </w:rPr>
        <w:t xml:space="preserve"> </w:t>
      </w:r>
      <w:r w:rsidRPr="00BD3F60">
        <w:rPr>
          <w:rFonts w:hint="eastAsia"/>
        </w:rPr>
        <w:t>линейных</w:t>
      </w:r>
      <w:r w:rsidRPr="00BD3F60">
        <w:t xml:space="preserve"> </w:t>
      </w:r>
      <w:r w:rsidRPr="00BD3F60">
        <w:rPr>
          <w:rFonts w:hint="eastAsia"/>
        </w:rPr>
        <w:t>ответвлениях</w:t>
      </w:r>
      <w:r w:rsidRPr="00BD3F60">
        <w:t xml:space="preserve"> (</w:t>
      </w:r>
      <w:r w:rsidRPr="00BD3F60">
        <w:rPr>
          <w:rFonts w:hint="eastAsia"/>
        </w:rPr>
        <w:t>отпайках</w:t>
      </w:r>
      <w:r w:rsidRPr="00BD3F60">
        <w:t xml:space="preserve">) </w:t>
      </w:r>
      <w:r w:rsidRPr="00BD3F60">
        <w:rPr>
          <w:rFonts w:hint="eastAsia"/>
        </w:rPr>
        <w:t>от</w:t>
      </w:r>
      <w:r w:rsidRPr="00BD3F60">
        <w:t xml:space="preserve"> </w:t>
      </w:r>
      <w:r w:rsidRPr="00BD3F60">
        <w:rPr>
          <w:rFonts w:hint="eastAsia"/>
        </w:rPr>
        <w:t>магистралей</w:t>
      </w:r>
      <w:r w:rsidRPr="00BD3F60">
        <w:t xml:space="preserve"> </w:t>
      </w:r>
      <w:r w:rsidRPr="00BD3F60">
        <w:rPr>
          <w:rFonts w:hint="eastAsia"/>
        </w:rPr>
        <w:t>рекомендуется</w:t>
      </w:r>
      <w:r w:rsidRPr="00BD3F60">
        <w:t xml:space="preserve"> </w:t>
      </w:r>
      <w:r w:rsidRPr="00BD3F60">
        <w:rPr>
          <w:rFonts w:hint="eastAsia"/>
        </w:rPr>
        <w:t>применение</w:t>
      </w:r>
      <w:r w:rsidRPr="00BD3F60">
        <w:t xml:space="preserve"> </w:t>
      </w:r>
      <w:r w:rsidRPr="00BD3F60">
        <w:rPr>
          <w:rFonts w:hint="eastAsia"/>
        </w:rPr>
        <w:t>проводов</w:t>
      </w:r>
      <w:r w:rsidRPr="00BD3F60">
        <w:t xml:space="preserve"> </w:t>
      </w:r>
      <w:r w:rsidRPr="00BD3F60">
        <w:rPr>
          <w:rFonts w:hint="eastAsia"/>
        </w:rPr>
        <w:t>сечением</w:t>
      </w:r>
      <w:r w:rsidRPr="00BD3F60">
        <w:t xml:space="preserve"> </w:t>
      </w:r>
      <w:r w:rsidRPr="00BD3F60">
        <w:rPr>
          <w:rFonts w:hint="eastAsia"/>
        </w:rPr>
        <w:t>не</w:t>
      </w:r>
      <w:r w:rsidRPr="00BD3F60">
        <w:t xml:space="preserve"> </w:t>
      </w:r>
      <w:r w:rsidRPr="00BD3F60">
        <w:rPr>
          <w:rFonts w:hint="eastAsia"/>
        </w:rPr>
        <w:t>менее</w:t>
      </w:r>
      <w:r w:rsidRPr="00BD3F60">
        <w:t xml:space="preserve"> 35 </w:t>
      </w:r>
      <w:r w:rsidRPr="00BD3F60">
        <w:rPr>
          <w:rFonts w:hint="eastAsia"/>
        </w:rPr>
        <w:t>мм</w:t>
      </w:r>
      <w:r w:rsidRPr="00163B64">
        <w:rPr>
          <w:vertAlign w:val="superscript"/>
        </w:rPr>
        <w:t>2</w:t>
      </w:r>
      <w:r w:rsidRPr="00BD3F60">
        <w:t>;</w:t>
      </w:r>
    </w:p>
    <w:p w:rsidR="009D2B10" w:rsidRPr="00BD3F60" w:rsidRDefault="009D2B10" w:rsidP="00ED6B3C">
      <w:pPr>
        <w:pStyle w:val="aff4"/>
        <w:numPr>
          <w:ilvl w:val="2"/>
          <w:numId w:val="93"/>
        </w:numPr>
        <w:spacing w:after="0"/>
        <w:ind w:left="0" w:firstLine="709"/>
        <w:jc w:val="both"/>
      </w:pPr>
      <w:r w:rsidRPr="00BD3F60">
        <w:t>предусмотреть на ВЛЗ-10 установку скоб для установки ПЗ, места определить проектом, согласовать с РЭС;</w:t>
      </w:r>
    </w:p>
    <w:p w:rsidR="009D2B10" w:rsidRPr="002178E2" w:rsidRDefault="009D2B10" w:rsidP="00ED6B3C">
      <w:pPr>
        <w:pStyle w:val="aff4"/>
        <w:numPr>
          <w:ilvl w:val="2"/>
          <w:numId w:val="93"/>
        </w:numPr>
        <w:spacing w:after="0"/>
        <w:ind w:left="0" w:firstLine="709"/>
        <w:jc w:val="both"/>
      </w:pPr>
      <w:r w:rsidRPr="00BD3F60">
        <w:lastRenderedPageBreak/>
        <w:t>тип фундаментов, расстановку, количество и материал опор, протяженность и сечение проводов уточнить при разработке ПСД с выполнением необходимых расчетов</w:t>
      </w:r>
      <w:r w:rsidRPr="002178E2">
        <w:t xml:space="preserve"> с учетом согласованной трассы прохождения;</w:t>
      </w:r>
    </w:p>
    <w:p w:rsidR="009D2B10" w:rsidRPr="002178E2" w:rsidRDefault="009D2B10" w:rsidP="00ED6B3C">
      <w:pPr>
        <w:pStyle w:val="aff4"/>
        <w:numPr>
          <w:ilvl w:val="2"/>
          <w:numId w:val="93"/>
        </w:numPr>
        <w:spacing w:after="0"/>
        <w:ind w:left="0" w:firstLine="709"/>
        <w:jc w:val="both"/>
      </w:pPr>
      <w:r w:rsidRPr="002178E2">
        <w:t>при прохождении ВЛ 6 (10) кВ в труднодоступной, населенной местности рекомендуется применение высоконадежных опорных полимерных/фарфоровых изоляторов, в том числе изолирующих траверс высокой заводской готовности на их основе (в случае применение защищенного провода 6-10 кВ);</w:t>
      </w:r>
    </w:p>
    <w:p w:rsidR="009D2B10" w:rsidRPr="00BD3F60" w:rsidRDefault="009D2B10" w:rsidP="00ED6B3C">
      <w:pPr>
        <w:pStyle w:val="aff4"/>
        <w:numPr>
          <w:ilvl w:val="2"/>
          <w:numId w:val="93"/>
        </w:numPr>
        <w:spacing w:after="0"/>
        <w:ind w:left="0" w:firstLine="709"/>
        <w:jc w:val="both"/>
        <w:rPr>
          <w:bCs/>
        </w:rPr>
      </w:pPr>
      <w:r w:rsidRPr="00BD3F60">
        <w:t xml:space="preserve">при прохождении ВЛ </w:t>
      </w:r>
      <w:r w:rsidRPr="00BD3F60">
        <w:rPr>
          <w:bCs/>
        </w:rPr>
        <w:t xml:space="preserve">6 (10) кВ </w:t>
      </w:r>
      <w:r w:rsidRPr="00BD3F60">
        <w:t>в лесных массивах рассматривать возможность применения самовосстанавливающихся воздушных линий (СВЛ). Конструкция подвесных зажимов должна исключать глухое крепление провода.</w:t>
      </w:r>
    </w:p>
    <w:p w:rsidR="009D2B10" w:rsidRPr="00C90C59" w:rsidRDefault="009D2B10" w:rsidP="009D2B10">
      <w:pPr>
        <w:pStyle w:val="aff4"/>
        <w:numPr>
          <w:ilvl w:val="2"/>
          <w:numId w:val="22"/>
        </w:numPr>
        <w:suppressAutoHyphens/>
        <w:spacing w:before="240" w:after="0"/>
        <w:ind w:left="0" w:firstLine="709"/>
        <w:jc w:val="both"/>
      </w:pPr>
      <w:r w:rsidRPr="00C90C59">
        <w:t>Основные требования к КЛ 6(10) кВ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8"/>
        <w:gridCol w:w="309"/>
        <w:gridCol w:w="2254"/>
        <w:gridCol w:w="4901"/>
      </w:tblGrid>
      <w:tr w:rsidR="009D2B10" w:rsidRPr="00C90C59" w:rsidTr="005C435E">
        <w:trPr>
          <w:cantSplit/>
          <w:trHeight w:val="20"/>
        </w:trPr>
        <w:tc>
          <w:tcPr>
            <w:tcW w:w="5203" w:type="dxa"/>
            <w:gridSpan w:val="3"/>
            <w:vAlign w:val="center"/>
          </w:tcPr>
          <w:p w:rsidR="009D2B10" w:rsidRPr="00C90C59" w:rsidRDefault="009D2B10" w:rsidP="008A426C">
            <w:pPr>
              <w:tabs>
                <w:tab w:val="num" w:pos="1276"/>
              </w:tabs>
            </w:pPr>
            <w:r w:rsidRPr="00C90C59">
              <w:t>Напряжение, кВ</w:t>
            </w:r>
          </w:p>
        </w:tc>
        <w:tc>
          <w:tcPr>
            <w:tcW w:w="4985" w:type="dxa"/>
            <w:vAlign w:val="center"/>
          </w:tcPr>
          <w:p w:rsidR="009D2B10" w:rsidRPr="00C90C59" w:rsidRDefault="009D2B10" w:rsidP="00C90C59">
            <w:pPr>
              <w:tabs>
                <w:tab w:val="num" w:pos="1276"/>
              </w:tabs>
              <w:jc w:val="center"/>
            </w:pPr>
            <w:r>
              <w:t>10</w:t>
            </w:r>
          </w:p>
        </w:tc>
      </w:tr>
      <w:tr w:rsidR="009D2B10" w:rsidRPr="00C90C59" w:rsidTr="005A3D7C">
        <w:trPr>
          <w:cantSplit/>
          <w:trHeight w:val="20"/>
        </w:trPr>
        <w:tc>
          <w:tcPr>
            <w:tcW w:w="5203" w:type="dxa"/>
            <w:gridSpan w:val="3"/>
            <w:vAlign w:val="center"/>
          </w:tcPr>
          <w:p w:rsidR="009D2B10" w:rsidRPr="00C90C59" w:rsidRDefault="009D2B10" w:rsidP="008A426C">
            <w:pPr>
              <w:contextualSpacing/>
              <w:jc w:val="both"/>
            </w:pPr>
            <w:r w:rsidRPr="00C90C59">
              <w:t>Протяженность КЛ, км (ориентировочно)</w:t>
            </w:r>
          </w:p>
        </w:tc>
        <w:tc>
          <w:tcPr>
            <w:tcW w:w="4985" w:type="dxa"/>
            <w:vAlign w:val="center"/>
          </w:tcPr>
          <w:p w:rsidR="009D2B10" w:rsidRPr="00C90C59" w:rsidRDefault="009D2B10" w:rsidP="00BC2B7A">
            <w:pPr>
              <w:tabs>
                <w:tab w:val="num" w:pos="1276"/>
              </w:tabs>
              <w:jc w:val="center"/>
              <w:rPr>
                <w:i/>
              </w:rPr>
            </w:pPr>
            <w:r>
              <w:rPr>
                <w:i/>
              </w:rPr>
              <w:t>1,8</w:t>
            </w:r>
            <w:r w:rsidRPr="00C90C59">
              <w:rPr>
                <w:i/>
              </w:rPr>
              <w:t xml:space="preserve"> (уточнить при проектировании)</w:t>
            </w:r>
          </w:p>
        </w:tc>
      </w:tr>
      <w:tr w:rsidR="009D2B10" w:rsidRPr="00C90C59" w:rsidTr="005A3D7C">
        <w:trPr>
          <w:cantSplit/>
          <w:trHeight w:val="20"/>
        </w:trPr>
        <w:tc>
          <w:tcPr>
            <w:tcW w:w="5203" w:type="dxa"/>
            <w:gridSpan w:val="3"/>
            <w:vAlign w:val="center"/>
          </w:tcPr>
          <w:p w:rsidR="009D2B10" w:rsidRPr="00C90C59" w:rsidRDefault="009D2B10" w:rsidP="008A426C">
            <w:pPr>
              <w:tabs>
                <w:tab w:val="num" w:pos="1276"/>
              </w:tabs>
            </w:pPr>
            <w:r w:rsidRPr="00C90C59">
              <w:t xml:space="preserve">Конструктивное исполнение </w:t>
            </w:r>
          </w:p>
        </w:tc>
        <w:tc>
          <w:tcPr>
            <w:tcW w:w="4985" w:type="dxa"/>
            <w:vAlign w:val="center"/>
          </w:tcPr>
          <w:p w:rsidR="009D2B10" w:rsidRPr="00C90C59" w:rsidRDefault="009D2B10" w:rsidP="00C90C59">
            <w:pPr>
              <w:tabs>
                <w:tab w:val="num" w:pos="1276"/>
              </w:tabs>
              <w:jc w:val="center"/>
            </w:pPr>
            <w:r w:rsidRPr="00C90C59">
              <w:t xml:space="preserve">трехфазное </w:t>
            </w:r>
          </w:p>
        </w:tc>
      </w:tr>
      <w:tr w:rsidR="009D2B10" w:rsidRPr="00C90C59" w:rsidTr="005A3D7C">
        <w:trPr>
          <w:cantSplit/>
          <w:trHeight w:val="20"/>
        </w:trPr>
        <w:tc>
          <w:tcPr>
            <w:tcW w:w="5203" w:type="dxa"/>
            <w:gridSpan w:val="3"/>
            <w:vAlign w:val="center"/>
          </w:tcPr>
          <w:p w:rsidR="009D2B10" w:rsidRPr="00C90C59" w:rsidRDefault="009D2B10" w:rsidP="008A426C">
            <w:pPr>
              <w:tabs>
                <w:tab w:val="num" w:pos="1276"/>
              </w:tabs>
              <w:jc w:val="both"/>
            </w:pPr>
            <w:r w:rsidRPr="00C90C59">
              <w:t>Сечение жилы, кв. мм</w:t>
            </w:r>
          </w:p>
        </w:tc>
        <w:tc>
          <w:tcPr>
            <w:tcW w:w="4985" w:type="dxa"/>
            <w:vAlign w:val="center"/>
          </w:tcPr>
          <w:p w:rsidR="009D2B10" w:rsidRPr="00C90C59" w:rsidRDefault="009D2B10" w:rsidP="008A426C">
            <w:pPr>
              <w:tabs>
                <w:tab w:val="num" w:pos="1276"/>
              </w:tabs>
              <w:jc w:val="center"/>
              <w:rPr>
                <w:bCs/>
              </w:rPr>
            </w:pPr>
            <w:r>
              <w:rPr>
                <w:i/>
              </w:rPr>
              <w:t>95, 120</w:t>
            </w:r>
            <w:r w:rsidRPr="00C90C59">
              <w:rPr>
                <w:bCs/>
              </w:rPr>
              <w:t xml:space="preserve"> (уточнить проектом)</w:t>
            </w:r>
          </w:p>
        </w:tc>
      </w:tr>
      <w:tr w:rsidR="009D2B10" w:rsidRPr="00C90C59" w:rsidTr="005A3D7C">
        <w:trPr>
          <w:cantSplit/>
          <w:trHeight w:val="20"/>
        </w:trPr>
        <w:tc>
          <w:tcPr>
            <w:tcW w:w="5203" w:type="dxa"/>
            <w:gridSpan w:val="3"/>
            <w:vAlign w:val="center"/>
          </w:tcPr>
          <w:p w:rsidR="009D2B10" w:rsidRPr="00C90C59" w:rsidRDefault="009D2B10" w:rsidP="008A426C">
            <w:pPr>
              <w:contextualSpacing/>
              <w:jc w:val="both"/>
            </w:pPr>
            <w:r w:rsidRPr="00C90C59">
              <w:t>Количество КЛ, шт.</w:t>
            </w:r>
          </w:p>
        </w:tc>
        <w:tc>
          <w:tcPr>
            <w:tcW w:w="4985" w:type="dxa"/>
            <w:vAlign w:val="center"/>
          </w:tcPr>
          <w:p w:rsidR="009D2B10" w:rsidRPr="00C90C59" w:rsidRDefault="009D2B10" w:rsidP="008A426C">
            <w:pPr>
              <w:tabs>
                <w:tab w:val="num" w:pos="1276"/>
              </w:tabs>
              <w:jc w:val="center"/>
              <w:rPr>
                <w:bCs/>
              </w:rPr>
            </w:pPr>
            <w:r>
              <w:rPr>
                <w:i/>
              </w:rPr>
              <w:t>2</w:t>
            </w:r>
            <w:r w:rsidRPr="00C90C59">
              <w:rPr>
                <w:i/>
              </w:rPr>
              <w:t xml:space="preserve"> </w:t>
            </w:r>
            <w:r w:rsidRPr="00C90C59">
              <w:rPr>
                <w:bCs/>
              </w:rPr>
              <w:t>(уточнить проектом)</w:t>
            </w:r>
          </w:p>
        </w:tc>
      </w:tr>
      <w:tr w:rsidR="009D2B10" w:rsidRPr="00C90C59" w:rsidTr="005A3D7C">
        <w:trPr>
          <w:cantSplit/>
          <w:trHeight w:val="20"/>
        </w:trPr>
        <w:tc>
          <w:tcPr>
            <w:tcW w:w="5203" w:type="dxa"/>
            <w:gridSpan w:val="3"/>
            <w:vAlign w:val="center"/>
          </w:tcPr>
          <w:p w:rsidR="009D2B10" w:rsidRPr="00C90C59" w:rsidRDefault="009D2B10" w:rsidP="008A426C">
            <w:pPr>
              <w:contextualSpacing/>
              <w:jc w:val="both"/>
            </w:pPr>
            <w:r w:rsidRPr="00C90C59">
              <w:t>Количество проколов, шт. /протяженность, км (ориентировочно)</w:t>
            </w:r>
          </w:p>
        </w:tc>
        <w:tc>
          <w:tcPr>
            <w:tcW w:w="4985" w:type="dxa"/>
            <w:vAlign w:val="center"/>
          </w:tcPr>
          <w:p w:rsidR="009D2B10" w:rsidRPr="00C90C59" w:rsidRDefault="009D2B10" w:rsidP="008A426C">
            <w:pPr>
              <w:tabs>
                <w:tab w:val="num" w:pos="1276"/>
              </w:tabs>
              <w:jc w:val="center"/>
              <w:rPr>
                <w:bCs/>
              </w:rPr>
            </w:pPr>
            <w:r w:rsidRPr="00DC0B49">
              <w:rPr>
                <w:i/>
              </w:rPr>
              <w:t>1 / 0,0</w:t>
            </w:r>
            <w:r>
              <w:rPr>
                <w:i/>
              </w:rPr>
              <w:t>25</w:t>
            </w:r>
            <w:r w:rsidRPr="00C90C59">
              <w:rPr>
                <w:i/>
              </w:rPr>
              <w:t xml:space="preserve"> </w:t>
            </w:r>
            <w:r w:rsidRPr="00C90C59">
              <w:rPr>
                <w:bCs/>
              </w:rPr>
              <w:t>(уточнить проектом)</w:t>
            </w:r>
          </w:p>
        </w:tc>
      </w:tr>
      <w:tr w:rsidR="009D2B10" w:rsidRPr="00C90C59" w:rsidTr="005A3D7C">
        <w:trPr>
          <w:cantSplit/>
          <w:trHeight w:val="20"/>
        </w:trPr>
        <w:tc>
          <w:tcPr>
            <w:tcW w:w="2943" w:type="dxa"/>
            <w:gridSpan w:val="2"/>
            <w:vMerge w:val="restart"/>
            <w:vAlign w:val="center"/>
          </w:tcPr>
          <w:p w:rsidR="009D2B10" w:rsidRPr="00C90C59" w:rsidRDefault="009D2B10" w:rsidP="005C435E">
            <w:pPr>
              <w:tabs>
                <w:tab w:val="num" w:pos="1276"/>
              </w:tabs>
            </w:pPr>
            <w:r w:rsidRPr="00C90C59">
              <w:t xml:space="preserve">Материал изоляции кабеля 6-10 кВ </w:t>
            </w:r>
          </w:p>
        </w:tc>
        <w:tc>
          <w:tcPr>
            <w:tcW w:w="2260" w:type="dxa"/>
            <w:vAlign w:val="center"/>
          </w:tcPr>
          <w:p w:rsidR="009D2B10" w:rsidRPr="00C90C59" w:rsidRDefault="009D2B10" w:rsidP="008A426C">
            <w:pPr>
              <w:pStyle w:val="aff4"/>
              <w:tabs>
                <w:tab w:val="num" w:pos="1276"/>
              </w:tabs>
              <w:ind w:left="0"/>
              <w:rPr>
                <w:lang w:eastAsia="ru-RU"/>
              </w:rPr>
            </w:pPr>
            <w:r w:rsidRPr="00C90C59">
              <w:rPr>
                <w:lang w:eastAsia="ru-RU"/>
              </w:rPr>
              <w:t>Во всех случаях</w:t>
            </w:r>
            <w:r w:rsidRPr="00C90C59">
              <w:t>, кроме технологического присоединения потребителей до 150 кВт</w:t>
            </w:r>
          </w:p>
        </w:tc>
        <w:tc>
          <w:tcPr>
            <w:tcW w:w="4985" w:type="dxa"/>
            <w:vAlign w:val="center"/>
          </w:tcPr>
          <w:p w:rsidR="009D2B10" w:rsidRPr="00C90C59" w:rsidRDefault="009D2B10" w:rsidP="008A426C">
            <w:pPr>
              <w:tabs>
                <w:tab w:val="num" w:pos="1276"/>
              </w:tabs>
              <w:jc w:val="center"/>
            </w:pPr>
            <w:r w:rsidRPr="00C90C59">
              <w:rPr>
                <w:bCs/>
              </w:rPr>
              <w:t>Уточнить при проектировании</w:t>
            </w:r>
          </w:p>
        </w:tc>
      </w:tr>
      <w:tr w:rsidR="009D2B10" w:rsidRPr="00C90C59" w:rsidTr="005A3D7C">
        <w:trPr>
          <w:cantSplit/>
          <w:trHeight w:val="20"/>
        </w:trPr>
        <w:tc>
          <w:tcPr>
            <w:tcW w:w="2943" w:type="dxa"/>
            <w:gridSpan w:val="2"/>
            <w:vMerge/>
            <w:vAlign w:val="center"/>
          </w:tcPr>
          <w:p w:rsidR="009D2B10" w:rsidRPr="00C90C59" w:rsidRDefault="009D2B10" w:rsidP="008A426C">
            <w:pPr>
              <w:tabs>
                <w:tab w:val="num" w:pos="1276"/>
              </w:tabs>
              <w:jc w:val="both"/>
            </w:pPr>
          </w:p>
        </w:tc>
        <w:tc>
          <w:tcPr>
            <w:tcW w:w="2260" w:type="dxa"/>
            <w:vAlign w:val="center"/>
          </w:tcPr>
          <w:p w:rsidR="009D2B10" w:rsidRPr="00C90C59" w:rsidRDefault="009D2B10" w:rsidP="005C435E">
            <w:pPr>
              <w:pStyle w:val="aff4"/>
              <w:tabs>
                <w:tab w:val="num" w:pos="1276"/>
              </w:tabs>
              <w:ind w:left="0"/>
              <w:rPr>
                <w:lang w:eastAsia="ru-RU"/>
              </w:rPr>
            </w:pPr>
            <w:r w:rsidRPr="00C90C59">
              <w:rPr>
                <w:lang w:eastAsia="ru-RU"/>
              </w:rPr>
              <w:t>При технологическом присоединении до 150 кВт</w:t>
            </w:r>
          </w:p>
        </w:tc>
        <w:tc>
          <w:tcPr>
            <w:tcW w:w="4985" w:type="dxa"/>
            <w:vAlign w:val="center"/>
          </w:tcPr>
          <w:p w:rsidR="009D2B10" w:rsidRPr="00C90C59" w:rsidRDefault="009D2B10" w:rsidP="008A426C">
            <w:pPr>
              <w:tabs>
                <w:tab w:val="num" w:pos="1276"/>
              </w:tabs>
              <w:jc w:val="center"/>
              <w:rPr>
                <w:bCs/>
              </w:rPr>
            </w:pPr>
            <w:r w:rsidRPr="00C90C59">
              <w:rPr>
                <w:bCs/>
              </w:rPr>
              <w:t>С бумажно-масляной изоляцией или изоляцией, пропитанной нестекающим изоляционным составом</w:t>
            </w:r>
          </w:p>
        </w:tc>
      </w:tr>
      <w:tr w:rsidR="009D2B10" w:rsidRPr="00C90C59" w:rsidTr="005A3D7C">
        <w:trPr>
          <w:cantSplit/>
          <w:trHeight w:val="20"/>
        </w:trPr>
        <w:tc>
          <w:tcPr>
            <w:tcW w:w="5203" w:type="dxa"/>
            <w:gridSpan w:val="3"/>
            <w:vAlign w:val="center"/>
          </w:tcPr>
          <w:p w:rsidR="009D2B10" w:rsidRPr="00C90C59" w:rsidRDefault="009D2B10" w:rsidP="008A426C">
            <w:pPr>
              <w:tabs>
                <w:tab w:val="num" w:pos="1276"/>
              </w:tabs>
              <w:jc w:val="both"/>
            </w:pPr>
            <w:r w:rsidRPr="00C90C59">
              <w:t>Сечение экрана, кв. мм (</w:t>
            </w:r>
            <w:r w:rsidRPr="00C90C59">
              <w:rPr>
                <w:i/>
              </w:rPr>
              <w:t>для кабеля с изоляцией из СПЭ</w:t>
            </w:r>
            <w:r w:rsidRPr="00C90C59">
              <w:t>)</w:t>
            </w:r>
          </w:p>
        </w:tc>
        <w:tc>
          <w:tcPr>
            <w:tcW w:w="4985" w:type="dxa"/>
            <w:vAlign w:val="center"/>
          </w:tcPr>
          <w:p w:rsidR="009D2B10" w:rsidRPr="00C90C59" w:rsidRDefault="009D2B10" w:rsidP="008A426C">
            <w:pPr>
              <w:tabs>
                <w:tab w:val="num" w:pos="1276"/>
              </w:tabs>
              <w:jc w:val="center"/>
              <w:rPr>
                <w:bCs/>
              </w:rPr>
            </w:pPr>
            <w:r w:rsidRPr="00C90C59">
              <w:rPr>
                <w:bCs/>
              </w:rPr>
              <w:t>определить проектом</w:t>
            </w:r>
          </w:p>
        </w:tc>
      </w:tr>
      <w:tr w:rsidR="009D2B10" w:rsidRPr="00C90C59" w:rsidTr="005A3D7C">
        <w:trPr>
          <w:cantSplit/>
          <w:trHeight w:val="20"/>
        </w:trPr>
        <w:tc>
          <w:tcPr>
            <w:tcW w:w="5203" w:type="dxa"/>
            <w:gridSpan w:val="3"/>
            <w:vAlign w:val="center"/>
          </w:tcPr>
          <w:p w:rsidR="009D2B10" w:rsidRPr="00C90C59" w:rsidRDefault="009D2B10" w:rsidP="008A426C">
            <w:pPr>
              <w:tabs>
                <w:tab w:val="num" w:pos="1276"/>
              </w:tabs>
              <w:jc w:val="both"/>
            </w:pPr>
            <w:r w:rsidRPr="00C90C59">
              <w:t>Транспозиция экранов  (</w:t>
            </w:r>
            <w:r w:rsidRPr="00C90C59">
              <w:rPr>
                <w:i/>
              </w:rPr>
              <w:t>для кабеля с изоляцией из СПЭ</w:t>
            </w:r>
            <w:r w:rsidRPr="00C90C59">
              <w:t>)</w:t>
            </w:r>
          </w:p>
        </w:tc>
        <w:tc>
          <w:tcPr>
            <w:tcW w:w="4985" w:type="dxa"/>
            <w:vAlign w:val="center"/>
          </w:tcPr>
          <w:p w:rsidR="009D2B10" w:rsidRPr="00C90C59" w:rsidRDefault="009D2B10" w:rsidP="008A426C">
            <w:pPr>
              <w:tabs>
                <w:tab w:val="num" w:pos="1276"/>
              </w:tabs>
              <w:jc w:val="center"/>
              <w:rPr>
                <w:bCs/>
              </w:rPr>
            </w:pPr>
            <w:r w:rsidRPr="00C90C59">
              <w:rPr>
                <w:bCs/>
              </w:rPr>
              <w:t>определить проектом</w:t>
            </w:r>
          </w:p>
        </w:tc>
      </w:tr>
      <w:tr w:rsidR="009D2B10" w:rsidRPr="00C90C59" w:rsidTr="005A3D7C">
        <w:trPr>
          <w:cantSplit/>
          <w:trHeight w:val="20"/>
        </w:trPr>
        <w:tc>
          <w:tcPr>
            <w:tcW w:w="5203" w:type="dxa"/>
            <w:gridSpan w:val="3"/>
            <w:vAlign w:val="center"/>
          </w:tcPr>
          <w:p w:rsidR="009D2B10" w:rsidRPr="00C90C59" w:rsidRDefault="009D2B10" w:rsidP="008A426C">
            <w:pPr>
              <w:tabs>
                <w:tab w:val="num" w:pos="1276"/>
              </w:tabs>
              <w:jc w:val="both"/>
            </w:pPr>
            <w:r w:rsidRPr="00C90C59">
              <w:t>Заземление экранов (</w:t>
            </w:r>
            <w:r w:rsidRPr="00C90C59">
              <w:rPr>
                <w:i/>
              </w:rPr>
              <w:t>для кабеля с изоляцией из СПЭ</w:t>
            </w:r>
            <w:r w:rsidRPr="00C90C59">
              <w:t>)</w:t>
            </w:r>
          </w:p>
        </w:tc>
        <w:tc>
          <w:tcPr>
            <w:tcW w:w="4985" w:type="dxa"/>
            <w:vAlign w:val="center"/>
          </w:tcPr>
          <w:p w:rsidR="009D2B10" w:rsidRPr="00C90C59" w:rsidRDefault="009D2B10" w:rsidP="008A426C">
            <w:pPr>
              <w:tabs>
                <w:tab w:val="num" w:pos="1276"/>
              </w:tabs>
              <w:jc w:val="center"/>
              <w:rPr>
                <w:bCs/>
              </w:rPr>
            </w:pPr>
            <w:r w:rsidRPr="00C90C59">
              <w:rPr>
                <w:bCs/>
              </w:rPr>
              <w:t>определить проектом</w:t>
            </w:r>
          </w:p>
        </w:tc>
      </w:tr>
      <w:tr w:rsidR="009D2B10" w:rsidRPr="00C90C59" w:rsidTr="005A3D7C">
        <w:trPr>
          <w:cantSplit/>
          <w:trHeight w:val="20"/>
        </w:trPr>
        <w:tc>
          <w:tcPr>
            <w:tcW w:w="5203" w:type="dxa"/>
            <w:gridSpan w:val="3"/>
            <w:vAlign w:val="center"/>
          </w:tcPr>
          <w:p w:rsidR="009D2B10" w:rsidRPr="00C90C59" w:rsidRDefault="009D2B10" w:rsidP="008A426C">
            <w:pPr>
              <w:tabs>
                <w:tab w:val="num" w:pos="1276"/>
              </w:tabs>
              <w:jc w:val="both"/>
            </w:pPr>
            <w:r w:rsidRPr="00C90C59">
              <w:t xml:space="preserve">Пожаробезопасное исполнение КЛ 6-10 кВ </w:t>
            </w:r>
          </w:p>
        </w:tc>
        <w:tc>
          <w:tcPr>
            <w:tcW w:w="4985" w:type="dxa"/>
            <w:vAlign w:val="center"/>
          </w:tcPr>
          <w:p w:rsidR="009D2B10" w:rsidRPr="00C90C59" w:rsidRDefault="009D2B10" w:rsidP="008A426C">
            <w:pPr>
              <w:tabs>
                <w:tab w:val="num" w:pos="1276"/>
              </w:tabs>
              <w:jc w:val="center"/>
            </w:pPr>
            <w:r w:rsidRPr="00C90C59">
              <w:t>Нет</w:t>
            </w:r>
          </w:p>
        </w:tc>
      </w:tr>
      <w:tr w:rsidR="009D2B10" w:rsidRPr="00C90C59" w:rsidTr="005A3D7C">
        <w:trPr>
          <w:cantSplit/>
          <w:trHeight w:val="20"/>
        </w:trPr>
        <w:tc>
          <w:tcPr>
            <w:tcW w:w="2625" w:type="dxa"/>
            <w:vMerge w:val="restart"/>
            <w:vAlign w:val="center"/>
          </w:tcPr>
          <w:p w:rsidR="009D2B10" w:rsidRPr="00C90C59" w:rsidRDefault="009D2B10" w:rsidP="005C435E">
            <w:pPr>
              <w:tabs>
                <w:tab w:val="num" w:pos="1276"/>
              </w:tabs>
            </w:pPr>
            <w:r w:rsidRPr="00C90C59">
              <w:t>Прокладка КЛ в трубах</w:t>
            </w:r>
          </w:p>
        </w:tc>
        <w:tc>
          <w:tcPr>
            <w:tcW w:w="2578" w:type="dxa"/>
            <w:gridSpan w:val="2"/>
            <w:vAlign w:val="center"/>
          </w:tcPr>
          <w:p w:rsidR="009D2B10" w:rsidRPr="00C90C59" w:rsidRDefault="009D2B10" w:rsidP="008A426C">
            <w:pPr>
              <w:pStyle w:val="aff4"/>
              <w:tabs>
                <w:tab w:val="num" w:pos="1276"/>
              </w:tabs>
              <w:ind w:left="0"/>
              <w:rPr>
                <w:lang w:eastAsia="ru-RU"/>
              </w:rPr>
            </w:pPr>
            <w:r w:rsidRPr="00C90C59">
              <w:rPr>
                <w:lang w:eastAsia="ru-RU"/>
              </w:rPr>
              <w:t>Во всех случаях</w:t>
            </w:r>
            <w:r w:rsidRPr="00C90C59">
              <w:t>, кроме технологического присоединения потребителей до 150 кВт</w:t>
            </w:r>
          </w:p>
        </w:tc>
        <w:tc>
          <w:tcPr>
            <w:tcW w:w="4985" w:type="dxa"/>
            <w:vAlign w:val="center"/>
          </w:tcPr>
          <w:p w:rsidR="009D2B10" w:rsidRPr="00C90C59" w:rsidRDefault="009D2B10" w:rsidP="008A426C">
            <w:pPr>
              <w:tabs>
                <w:tab w:val="num" w:pos="1276"/>
              </w:tabs>
              <w:jc w:val="center"/>
            </w:pPr>
            <w:r w:rsidRPr="00C90C59">
              <w:rPr>
                <w:bCs/>
              </w:rPr>
              <w:t>Тип трубы уточнить при проектировании</w:t>
            </w:r>
          </w:p>
        </w:tc>
      </w:tr>
      <w:tr w:rsidR="009D2B10" w:rsidRPr="00C90C59" w:rsidTr="005A3D7C">
        <w:trPr>
          <w:cantSplit/>
          <w:trHeight w:val="20"/>
        </w:trPr>
        <w:tc>
          <w:tcPr>
            <w:tcW w:w="2625" w:type="dxa"/>
            <w:vMerge/>
            <w:vAlign w:val="center"/>
          </w:tcPr>
          <w:p w:rsidR="009D2B10" w:rsidRPr="00C90C59" w:rsidRDefault="009D2B10" w:rsidP="008A426C">
            <w:pPr>
              <w:tabs>
                <w:tab w:val="num" w:pos="1276"/>
              </w:tabs>
              <w:jc w:val="both"/>
            </w:pPr>
          </w:p>
        </w:tc>
        <w:tc>
          <w:tcPr>
            <w:tcW w:w="2578" w:type="dxa"/>
            <w:gridSpan w:val="2"/>
            <w:vAlign w:val="center"/>
          </w:tcPr>
          <w:p w:rsidR="009D2B10" w:rsidRPr="00C90C59" w:rsidRDefault="009D2B10" w:rsidP="008A426C">
            <w:pPr>
              <w:pStyle w:val="aff4"/>
              <w:tabs>
                <w:tab w:val="num" w:pos="1276"/>
              </w:tabs>
              <w:ind w:left="0"/>
              <w:rPr>
                <w:lang w:eastAsia="ru-RU"/>
              </w:rPr>
            </w:pPr>
            <w:r w:rsidRPr="00C90C59">
              <w:rPr>
                <w:lang w:eastAsia="ru-RU"/>
              </w:rPr>
              <w:t>При технологическом присоединении  до 150 кВт</w:t>
            </w:r>
          </w:p>
        </w:tc>
        <w:tc>
          <w:tcPr>
            <w:tcW w:w="4985" w:type="dxa"/>
            <w:vAlign w:val="center"/>
          </w:tcPr>
          <w:p w:rsidR="009D2B10" w:rsidRPr="00C90C59" w:rsidRDefault="009D2B10" w:rsidP="008A426C">
            <w:pPr>
              <w:tabs>
                <w:tab w:val="num" w:pos="1276"/>
              </w:tabs>
              <w:jc w:val="center"/>
            </w:pPr>
            <w:r w:rsidRPr="00C90C59">
              <w:t>ПНД</w:t>
            </w:r>
          </w:p>
        </w:tc>
      </w:tr>
    </w:tbl>
    <w:p w:rsidR="009D2B10" w:rsidRPr="00C90C59" w:rsidRDefault="009D2B10" w:rsidP="009D2B10">
      <w:pPr>
        <w:pStyle w:val="aff4"/>
        <w:numPr>
          <w:ilvl w:val="2"/>
          <w:numId w:val="22"/>
        </w:numPr>
        <w:suppressAutoHyphens/>
        <w:spacing w:before="240" w:after="0"/>
        <w:ind w:left="0" w:firstLine="709"/>
        <w:jc w:val="both"/>
      </w:pPr>
      <w:r w:rsidRPr="00C90C59">
        <w:t>Основные требования к КЛ 0,4 кВ</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2"/>
        <w:gridCol w:w="3261"/>
      </w:tblGrid>
      <w:tr w:rsidR="009D2B10" w:rsidRPr="00C90C59" w:rsidTr="005D733D">
        <w:trPr>
          <w:cantSplit/>
        </w:trPr>
        <w:tc>
          <w:tcPr>
            <w:tcW w:w="6912" w:type="dxa"/>
            <w:vAlign w:val="center"/>
          </w:tcPr>
          <w:p w:rsidR="009D2B10" w:rsidRPr="00C90C59" w:rsidRDefault="009D2B10" w:rsidP="008A426C">
            <w:pPr>
              <w:contextualSpacing/>
              <w:jc w:val="both"/>
            </w:pPr>
            <w:r w:rsidRPr="00C90C59">
              <w:t>Напряжение КЛ, кВ</w:t>
            </w:r>
          </w:p>
        </w:tc>
        <w:tc>
          <w:tcPr>
            <w:tcW w:w="3261" w:type="dxa"/>
            <w:vAlign w:val="center"/>
          </w:tcPr>
          <w:p w:rsidR="009D2B10" w:rsidRPr="00C90C59" w:rsidRDefault="009D2B10" w:rsidP="008A426C">
            <w:pPr>
              <w:contextualSpacing/>
              <w:jc w:val="center"/>
            </w:pPr>
            <w:r w:rsidRPr="00C90C59">
              <w:t>0,4</w:t>
            </w:r>
          </w:p>
        </w:tc>
      </w:tr>
      <w:tr w:rsidR="009D2B10" w:rsidRPr="00C90C59" w:rsidTr="005D733D">
        <w:trPr>
          <w:cantSplit/>
        </w:trPr>
        <w:tc>
          <w:tcPr>
            <w:tcW w:w="6912" w:type="dxa"/>
            <w:vAlign w:val="center"/>
          </w:tcPr>
          <w:p w:rsidR="009D2B10" w:rsidRPr="00C90C59" w:rsidRDefault="009D2B10" w:rsidP="008A426C">
            <w:pPr>
              <w:contextualSpacing/>
              <w:jc w:val="both"/>
            </w:pPr>
            <w:r w:rsidRPr="00C90C59">
              <w:t>Протяженность КЛ, км (ориентировочно)</w:t>
            </w:r>
          </w:p>
        </w:tc>
        <w:tc>
          <w:tcPr>
            <w:tcW w:w="3261" w:type="dxa"/>
            <w:vAlign w:val="center"/>
          </w:tcPr>
          <w:p w:rsidR="009D2B10" w:rsidRPr="00C90C59" w:rsidRDefault="009D2B10" w:rsidP="00440C91">
            <w:pPr>
              <w:contextualSpacing/>
              <w:jc w:val="center"/>
            </w:pPr>
            <w:r w:rsidRPr="00C90C59">
              <w:rPr>
                <w:i/>
              </w:rPr>
              <w:t>0,</w:t>
            </w:r>
            <w:r>
              <w:rPr>
                <w:i/>
              </w:rPr>
              <w:t>1</w:t>
            </w:r>
            <w:r w:rsidRPr="00C90C59">
              <w:rPr>
                <w:i/>
              </w:rPr>
              <w:t xml:space="preserve"> (уточнить при проектировании)</w:t>
            </w:r>
          </w:p>
        </w:tc>
      </w:tr>
      <w:tr w:rsidR="009D2B10" w:rsidRPr="00C90C59" w:rsidTr="005D733D">
        <w:trPr>
          <w:cantSplit/>
        </w:trPr>
        <w:tc>
          <w:tcPr>
            <w:tcW w:w="6912" w:type="dxa"/>
            <w:vAlign w:val="center"/>
          </w:tcPr>
          <w:p w:rsidR="009D2B10" w:rsidRPr="00C90C59" w:rsidRDefault="009D2B10" w:rsidP="008A426C">
            <w:pPr>
              <w:contextualSpacing/>
            </w:pPr>
            <w:r w:rsidRPr="00C90C59">
              <w:lastRenderedPageBreak/>
              <w:t>Сечение токопроводящей жилы КЛ, мм</w:t>
            </w:r>
            <w:r w:rsidRPr="00C90C59">
              <w:rPr>
                <w:vertAlign w:val="superscript"/>
              </w:rPr>
              <w:t>2</w:t>
            </w:r>
          </w:p>
        </w:tc>
        <w:tc>
          <w:tcPr>
            <w:tcW w:w="3261" w:type="dxa"/>
            <w:vAlign w:val="center"/>
          </w:tcPr>
          <w:p w:rsidR="009D2B10" w:rsidRPr="00C90C59" w:rsidRDefault="009D2B10" w:rsidP="00440C91">
            <w:pPr>
              <w:contextualSpacing/>
              <w:jc w:val="center"/>
            </w:pPr>
            <w:r>
              <w:rPr>
                <w:i/>
              </w:rPr>
              <w:t>185</w:t>
            </w:r>
            <w:r w:rsidRPr="00C90C59">
              <w:rPr>
                <w:bCs/>
              </w:rPr>
              <w:t xml:space="preserve"> (уточнить проектом)</w:t>
            </w:r>
          </w:p>
        </w:tc>
      </w:tr>
      <w:tr w:rsidR="009D2B10" w:rsidRPr="00C90C59" w:rsidTr="005D733D">
        <w:trPr>
          <w:cantSplit/>
        </w:trPr>
        <w:tc>
          <w:tcPr>
            <w:tcW w:w="6912" w:type="dxa"/>
            <w:vAlign w:val="center"/>
          </w:tcPr>
          <w:p w:rsidR="009D2B10" w:rsidRPr="00C90C59" w:rsidRDefault="009D2B10" w:rsidP="00C90C59">
            <w:pPr>
              <w:contextualSpacing/>
              <w:jc w:val="both"/>
            </w:pPr>
            <w:r w:rsidRPr="00C90C59">
              <w:t>Количество КЛ, шт.</w:t>
            </w:r>
          </w:p>
        </w:tc>
        <w:tc>
          <w:tcPr>
            <w:tcW w:w="3261" w:type="dxa"/>
            <w:vAlign w:val="center"/>
          </w:tcPr>
          <w:p w:rsidR="009D2B10" w:rsidRPr="00C90C59" w:rsidRDefault="009D2B10" w:rsidP="00C90C59">
            <w:pPr>
              <w:tabs>
                <w:tab w:val="num" w:pos="1276"/>
              </w:tabs>
              <w:jc w:val="center"/>
              <w:rPr>
                <w:bCs/>
              </w:rPr>
            </w:pPr>
            <w:r>
              <w:rPr>
                <w:i/>
              </w:rPr>
              <w:t>2</w:t>
            </w:r>
            <w:r w:rsidRPr="00C90C59">
              <w:rPr>
                <w:i/>
              </w:rPr>
              <w:t xml:space="preserve"> </w:t>
            </w:r>
            <w:r w:rsidRPr="00C90C59">
              <w:rPr>
                <w:bCs/>
              </w:rPr>
              <w:t>(уточнить проектом)</w:t>
            </w:r>
          </w:p>
        </w:tc>
      </w:tr>
      <w:tr w:rsidR="009D2B10" w:rsidRPr="00C90C59" w:rsidTr="005D733D">
        <w:trPr>
          <w:cantSplit/>
        </w:trPr>
        <w:tc>
          <w:tcPr>
            <w:tcW w:w="6912" w:type="dxa"/>
            <w:vAlign w:val="center"/>
          </w:tcPr>
          <w:p w:rsidR="009D2B10" w:rsidRPr="00C90C59" w:rsidRDefault="009D2B10" w:rsidP="00C90C59">
            <w:pPr>
              <w:contextualSpacing/>
              <w:jc w:val="both"/>
            </w:pPr>
            <w:r w:rsidRPr="00C90C59">
              <w:t>Количество проколов, шт. /протяженность, км (ориентировочно)</w:t>
            </w:r>
          </w:p>
        </w:tc>
        <w:tc>
          <w:tcPr>
            <w:tcW w:w="3261" w:type="dxa"/>
            <w:vAlign w:val="center"/>
          </w:tcPr>
          <w:p w:rsidR="009D2B10" w:rsidRPr="00C90C59" w:rsidRDefault="009D2B10" w:rsidP="00C90C59">
            <w:pPr>
              <w:tabs>
                <w:tab w:val="num" w:pos="1276"/>
              </w:tabs>
              <w:jc w:val="center"/>
              <w:rPr>
                <w:bCs/>
              </w:rPr>
            </w:pPr>
            <w:r>
              <w:rPr>
                <w:i/>
              </w:rPr>
              <w:t>нет</w:t>
            </w:r>
          </w:p>
        </w:tc>
      </w:tr>
      <w:tr w:rsidR="009D2B10" w:rsidRPr="00C90C59" w:rsidTr="005D733D">
        <w:trPr>
          <w:cantSplit/>
        </w:trPr>
        <w:tc>
          <w:tcPr>
            <w:tcW w:w="6912" w:type="dxa"/>
            <w:vAlign w:val="center"/>
          </w:tcPr>
          <w:p w:rsidR="009D2B10" w:rsidRPr="00C90C59" w:rsidRDefault="009D2B10" w:rsidP="008A426C">
            <w:pPr>
              <w:tabs>
                <w:tab w:val="num" w:pos="1276"/>
              </w:tabs>
              <w:contextualSpacing/>
              <w:jc w:val="both"/>
            </w:pPr>
            <w:r w:rsidRPr="00C90C59">
              <w:t>Исполнение КЛ 0,4 кВ</w:t>
            </w:r>
          </w:p>
        </w:tc>
        <w:tc>
          <w:tcPr>
            <w:tcW w:w="3261" w:type="dxa"/>
            <w:vAlign w:val="center"/>
          </w:tcPr>
          <w:p w:rsidR="009D2B10" w:rsidRPr="00C90C59" w:rsidRDefault="009D2B10" w:rsidP="008A426C">
            <w:pPr>
              <w:tabs>
                <w:tab w:val="num" w:pos="1276"/>
                <w:tab w:val="left" w:pos="1578"/>
                <w:tab w:val="center" w:pos="1734"/>
              </w:tabs>
              <w:contextualSpacing/>
              <w:jc w:val="center"/>
            </w:pPr>
            <w:r w:rsidRPr="00C90C59">
              <w:t>3-х фазное 4-х проводное</w:t>
            </w:r>
          </w:p>
        </w:tc>
      </w:tr>
      <w:tr w:rsidR="009D2B10" w:rsidRPr="00C90C59" w:rsidTr="005D733D">
        <w:trPr>
          <w:cantSplit/>
        </w:trPr>
        <w:tc>
          <w:tcPr>
            <w:tcW w:w="6912" w:type="dxa"/>
            <w:vAlign w:val="center"/>
          </w:tcPr>
          <w:p w:rsidR="009D2B10" w:rsidRPr="00C90C59" w:rsidRDefault="009D2B10" w:rsidP="008A426C">
            <w:pPr>
              <w:tabs>
                <w:tab w:val="num" w:pos="1276"/>
              </w:tabs>
              <w:contextualSpacing/>
              <w:jc w:val="both"/>
            </w:pPr>
            <w:r w:rsidRPr="00C90C59">
              <w:t>Марка кабеля 0,4 кВ</w:t>
            </w:r>
          </w:p>
        </w:tc>
        <w:tc>
          <w:tcPr>
            <w:tcW w:w="3261" w:type="dxa"/>
            <w:vAlign w:val="center"/>
          </w:tcPr>
          <w:p w:rsidR="009D2B10" w:rsidRPr="00C90C59" w:rsidRDefault="009D2B10" w:rsidP="008A426C">
            <w:pPr>
              <w:tabs>
                <w:tab w:val="num" w:pos="1276"/>
              </w:tabs>
              <w:contextualSpacing/>
              <w:jc w:val="center"/>
            </w:pPr>
            <w:r w:rsidRPr="00C90C59">
              <w:t>АВБбШв-1</w:t>
            </w:r>
          </w:p>
        </w:tc>
      </w:tr>
    </w:tbl>
    <w:p w:rsidR="009D2B10" w:rsidRPr="00C90C59" w:rsidRDefault="009D2B10" w:rsidP="008A426C">
      <w:pPr>
        <w:pStyle w:val="af2"/>
        <w:tabs>
          <w:tab w:val="left" w:pos="426"/>
          <w:tab w:val="left" w:pos="993"/>
        </w:tabs>
        <w:ind w:left="0" w:firstLine="709"/>
        <w:jc w:val="both"/>
        <w:rPr>
          <w:sz w:val="24"/>
          <w:szCs w:val="24"/>
        </w:rPr>
      </w:pPr>
      <w:r w:rsidRPr="00BD3F60">
        <w:rPr>
          <w:bCs/>
          <w:sz w:val="24"/>
          <w:szCs w:val="24"/>
        </w:rPr>
        <w:t xml:space="preserve">При наличии соответствующих требований по пересечению инженерных коммуникаций кабельной линией, полученных от собственников пересекаемых инженерных коммуникаций в ТУ на пересечение, прокладку </w:t>
      </w:r>
      <w:r w:rsidRPr="00BD3F60">
        <w:rPr>
          <w:sz w:val="24"/>
          <w:szCs w:val="24"/>
        </w:rPr>
        <w:t xml:space="preserve">КЛ 0,4-10(6) кВ в местах пересечения с объектами транспортной и иной инфраструктуры осуществлять согласно ПУЭ, с учетом требований </w:t>
      </w:r>
      <w:r w:rsidRPr="00BD3F60">
        <w:rPr>
          <w:color w:val="000000"/>
          <w:sz w:val="24"/>
          <w:szCs w:val="24"/>
        </w:rPr>
        <w:t xml:space="preserve">Оперативного </w:t>
      </w:r>
      <w:r w:rsidRPr="00C90C59">
        <w:rPr>
          <w:sz w:val="24"/>
          <w:szCs w:val="24"/>
        </w:rPr>
        <w:t>указания ПАО «МРСК Центра» № ОУ-01-2013 от 27.08.2014 «О выполнении пересечений КЛ 0,4-10 кВ с объектами транспортной инфраструктуры».</w:t>
      </w:r>
    </w:p>
    <w:p w:rsidR="009D2B10" w:rsidRPr="00C90C59" w:rsidRDefault="009D2B10" w:rsidP="008A426C">
      <w:pPr>
        <w:pStyle w:val="af2"/>
        <w:tabs>
          <w:tab w:val="left" w:pos="426"/>
          <w:tab w:val="left" w:pos="993"/>
        </w:tabs>
        <w:ind w:left="0" w:firstLine="709"/>
        <w:jc w:val="both"/>
        <w:rPr>
          <w:sz w:val="24"/>
          <w:szCs w:val="24"/>
        </w:rPr>
      </w:pPr>
      <w:r w:rsidRPr="00C90C59">
        <w:rPr>
          <w:sz w:val="24"/>
          <w:szCs w:val="24"/>
        </w:rPr>
        <w:t>Трубы для прокладки кабелей должны соответствовать СТО 34.01-2.3.3-037-2020 ПАО «Россети» Трубы для прокладки кабельных линий напряжением выше 1 кВ.</w:t>
      </w:r>
    </w:p>
    <w:p w:rsidR="009D2B10" w:rsidRPr="00C90C59" w:rsidRDefault="009D2B10" w:rsidP="008A426C">
      <w:pPr>
        <w:pStyle w:val="af2"/>
        <w:tabs>
          <w:tab w:val="left" w:pos="426"/>
          <w:tab w:val="left" w:pos="993"/>
        </w:tabs>
        <w:ind w:left="0" w:firstLine="709"/>
        <w:jc w:val="both"/>
        <w:rPr>
          <w:sz w:val="24"/>
          <w:szCs w:val="24"/>
        </w:rPr>
      </w:pPr>
      <w:r w:rsidRPr="00C90C59">
        <w:rPr>
          <w:sz w:val="24"/>
          <w:szCs w:val="24"/>
        </w:rPr>
        <w:t>Согласно СТО 34.01-2.3.3-037-2020 ПАО «Россети» от 05.02.2020 г., взамен труб ПНД/ПВД, ПЭ применять трубы типа «Электропайп ПРО» для ГНБ/ГНП и «Электрокор» для прокладки открытым способом.</w:t>
      </w:r>
    </w:p>
    <w:p w:rsidR="009D2B10" w:rsidRPr="00C90C59" w:rsidRDefault="009D2B10" w:rsidP="008A426C">
      <w:pPr>
        <w:pStyle w:val="aff4"/>
        <w:tabs>
          <w:tab w:val="left" w:pos="993"/>
        </w:tabs>
        <w:ind w:left="-142" w:firstLine="851"/>
        <w:jc w:val="both"/>
        <w:rPr>
          <w:bCs/>
          <w:shd w:val="clear" w:color="auto" w:fill="FFFFFF"/>
        </w:rPr>
      </w:pPr>
      <w:r w:rsidRPr="00C90C59">
        <w:rPr>
          <w:bCs/>
          <w:shd w:val="clear" w:color="auto" w:fill="FFFFFF"/>
        </w:rPr>
        <w:t>Предусмотреть установку предупредительных ж/б пикетов по трассе прохождения КЛ, в т.ч. на углах поворотов КЛ и местах установки соединительных муфт.</w:t>
      </w:r>
    </w:p>
    <w:p w:rsidR="009D2B10" w:rsidRPr="00C90C59" w:rsidRDefault="009D2B10" w:rsidP="008A426C">
      <w:pPr>
        <w:pStyle w:val="aff4"/>
        <w:tabs>
          <w:tab w:val="left" w:pos="993"/>
        </w:tabs>
        <w:ind w:left="-142" w:firstLine="851"/>
        <w:jc w:val="both"/>
        <w:rPr>
          <w:bCs/>
          <w:shd w:val="clear" w:color="auto" w:fill="FFFFFF"/>
        </w:rPr>
      </w:pPr>
      <w:r w:rsidRPr="00C90C59">
        <w:rPr>
          <w:bCs/>
          <w:shd w:val="clear" w:color="auto" w:fill="FFFFFF"/>
        </w:rPr>
        <w:t>Защиту от коммутационных и грозовых перенапряжений выполнить в соответствии с действующим изданием ПУЭ.</w:t>
      </w:r>
    </w:p>
    <w:p w:rsidR="009D2B10" w:rsidRPr="00C90C59" w:rsidRDefault="009D2B10" w:rsidP="008A426C">
      <w:pPr>
        <w:pStyle w:val="aff4"/>
        <w:tabs>
          <w:tab w:val="left" w:pos="993"/>
        </w:tabs>
        <w:ind w:left="-142" w:firstLine="851"/>
        <w:jc w:val="both"/>
        <w:rPr>
          <w:bCs/>
          <w:shd w:val="clear" w:color="auto" w:fill="FFFFFF"/>
        </w:rPr>
      </w:pPr>
      <w:r w:rsidRPr="00C90C59">
        <w:rPr>
          <w:bCs/>
          <w:shd w:val="clear" w:color="auto" w:fill="FFFFFF"/>
        </w:rPr>
        <w:t>При прокладке КЛ 0,4-6,10 кВ предусмотреть защиту в соответствии с ПУЭ.</w:t>
      </w:r>
    </w:p>
    <w:p w:rsidR="009D2B10" w:rsidRPr="00C90C59" w:rsidRDefault="009D2B10" w:rsidP="008A426C">
      <w:pPr>
        <w:pStyle w:val="aff4"/>
        <w:tabs>
          <w:tab w:val="left" w:pos="993"/>
        </w:tabs>
        <w:ind w:left="-142" w:firstLine="851"/>
        <w:jc w:val="both"/>
        <w:rPr>
          <w:bCs/>
          <w:shd w:val="clear" w:color="auto" w:fill="FFFFFF"/>
        </w:rPr>
      </w:pPr>
      <w:r w:rsidRPr="00C90C59">
        <w:rPr>
          <w:bCs/>
          <w:shd w:val="clear" w:color="auto" w:fill="FFFFFF"/>
        </w:rPr>
        <w:t>При прокладке в городской местности КЛ (6)10 кВ предусмотреть защиту полимерной плиткой.</w:t>
      </w:r>
    </w:p>
    <w:p w:rsidR="009D2B10" w:rsidRPr="00BD3F60" w:rsidRDefault="009D2B10" w:rsidP="008A426C">
      <w:pPr>
        <w:pStyle w:val="aff4"/>
        <w:tabs>
          <w:tab w:val="left" w:pos="993"/>
        </w:tabs>
        <w:ind w:left="0" w:firstLine="709"/>
        <w:jc w:val="both"/>
        <w:rPr>
          <w:bCs/>
          <w:shd w:val="clear" w:color="auto" w:fill="FFFFFF"/>
        </w:rPr>
      </w:pPr>
      <w:r w:rsidRPr="00BD3F60">
        <w:rPr>
          <w:bCs/>
          <w:shd w:val="clear" w:color="auto" w:fill="FFFFFF"/>
        </w:rPr>
        <w:t xml:space="preserve">Требования к проектированию кабельных линий с изоляцией из сшитого полиэтилена (далее СПЭ): </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расчет сечения токоведущей жилы по пропускной способности и термической стойкости к токам КЗ;</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расчет сечения экрана КЛ по пропускной способности и термической стойкости к токам КЗ;</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расчет потерь на нагрев экрана;</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метод прокладки КЛ (треугольник);</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требования к трассе кабеля, глуби</w:t>
      </w:r>
      <w:r>
        <w:rPr>
          <w:bCs/>
          <w:shd w:val="clear" w:color="auto" w:fill="FFFFFF"/>
        </w:rPr>
        <w:t xml:space="preserve">на, толщина песчаной подсыпки, </w:t>
      </w:r>
      <w:r w:rsidRPr="00BD3F60">
        <w:rPr>
          <w:bCs/>
          <w:shd w:val="clear" w:color="auto" w:fill="FFFFFF"/>
        </w:rPr>
        <w:t>ГНБ в местах переходов через препятствия (дороги, водоемы, коммуникации и пр.), знаки безопасности, пикеты;</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выбор способа заземления экранов, выбор ОПН, места их установки определяются необходимостью транспозиции (ОРУ, ВЛ);</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 xml:space="preserve">расчет мест монтажа и количества точек транспозиции экранов (при необходимости, </w:t>
      </w:r>
      <w:r w:rsidRPr="005D733D">
        <w:rPr>
          <w:bCs/>
          <w:shd w:val="clear" w:color="auto" w:fill="FFFFFF"/>
        </w:rPr>
        <w:t>при соответствующем обосновании</w:t>
      </w:r>
      <w:r w:rsidRPr="00BD3F60">
        <w:rPr>
          <w:bCs/>
          <w:shd w:val="clear" w:color="auto" w:fill="FFFFFF"/>
        </w:rPr>
        <w:t>);</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 xml:space="preserve">расчет величины сопротивления заземления шкафов транспозиции (при необходимости, </w:t>
      </w:r>
      <w:r w:rsidRPr="005D733D">
        <w:rPr>
          <w:bCs/>
          <w:shd w:val="clear" w:color="auto" w:fill="FFFFFF"/>
        </w:rPr>
        <w:t>при соответствующем обосновании</w:t>
      </w:r>
      <w:r w:rsidRPr="00BD3F60">
        <w:rPr>
          <w:bCs/>
          <w:shd w:val="clear" w:color="auto" w:fill="FFFFFF"/>
        </w:rPr>
        <w:t>);</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выбор шкафа транспозиции по сечению и марке кабеля;</w:t>
      </w:r>
    </w:p>
    <w:p w:rsidR="009D2B10" w:rsidRPr="00BD3F60" w:rsidRDefault="009D2B10" w:rsidP="005D733D">
      <w:pPr>
        <w:pStyle w:val="aff4"/>
        <w:ind w:left="0" w:firstLine="709"/>
        <w:jc w:val="both"/>
        <w:rPr>
          <w:bCs/>
          <w:shd w:val="clear" w:color="auto" w:fill="FFFFFF"/>
        </w:rPr>
      </w:pPr>
      <w:r w:rsidRPr="00BD3F60">
        <w:rPr>
          <w:bCs/>
          <w:shd w:val="clear" w:color="auto" w:fill="FFFFFF"/>
        </w:rPr>
        <w:t>−</w:t>
      </w:r>
      <w:r w:rsidRPr="00BD3F60">
        <w:rPr>
          <w:bCs/>
          <w:shd w:val="clear" w:color="auto" w:fill="FFFFFF"/>
        </w:rPr>
        <w:tab/>
        <w:t>расчет величины емкостных токов.</w:t>
      </w:r>
    </w:p>
    <w:p w:rsidR="009D2B10" w:rsidRPr="00B03313" w:rsidRDefault="009D2B10" w:rsidP="009D2B10">
      <w:pPr>
        <w:pStyle w:val="aff4"/>
        <w:numPr>
          <w:ilvl w:val="2"/>
          <w:numId w:val="22"/>
        </w:numPr>
        <w:suppressAutoHyphens/>
        <w:spacing w:before="240" w:after="0"/>
        <w:ind w:left="0" w:firstLine="709"/>
        <w:jc w:val="both"/>
      </w:pPr>
      <w:r w:rsidRPr="00BD3F60">
        <w:t xml:space="preserve">Основные требования к </w:t>
      </w:r>
      <w:r w:rsidRPr="00B03313">
        <w:t>КТП 10 (6)/0,4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29"/>
        <w:gridCol w:w="1623"/>
        <w:gridCol w:w="273"/>
        <w:gridCol w:w="1428"/>
        <w:gridCol w:w="661"/>
        <w:gridCol w:w="662"/>
        <w:gridCol w:w="661"/>
        <w:gridCol w:w="662"/>
        <w:gridCol w:w="661"/>
        <w:gridCol w:w="662"/>
        <w:tblGridChange w:id="6">
          <w:tblGrid>
            <w:gridCol w:w="1809"/>
            <w:gridCol w:w="929"/>
            <w:gridCol w:w="1623"/>
            <w:gridCol w:w="273"/>
            <w:gridCol w:w="1428"/>
            <w:gridCol w:w="661"/>
            <w:gridCol w:w="662"/>
            <w:gridCol w:w="661"/>
            <w:gridCol w:w="662"/>
            <w:gridCol w:w="661"/>
            <w:gridCol w:w="662"/>
          </w:tblGrid>
        </w:tblGridChange>
      </w:tblGrid>
      <w:tr w:rsidR="009D2B10" w:rsidRPr="00B03313" w:rsidTr="00B76A9E">
        <w:trPr>
          <w:cantSplit/>
          <w:trHeight w:val="20"/>
          <w:tblHeader/>
        </w:trPr>
        <w:tc>
          <w:tcPr>
            <w:tcW w:w="6062" w:type="dxa"/>
            <w:gridSpan w:val="5"/>
            <w:tcBorders>
              <w:bottom w:val="single" w:sz="4" w:space="0" w:color="auto"/>
            </w:tcBorders>
            <w:shd w:val="clear" w:color="auto" w:fill="auto"/>
            <w:vAlign w:val="center"/>
          </w:tcPr>
          <w:p w:rsidR="009D2B10" w:rsidRPr="00B03313" w:rsidRDefault="009D2B10" w:rsidP="008A426C">
            <w:pPr>
              <w:jc w:val="center"/>
            </w:pPr>
            <w:r w:rsidRPr="00B03313">
              <w:lastRenderedPageBreak/>
              <w:t>Наименование</w:t>
            </w:r>
          </w:p>
        </w:tc>
        <w:tc>
          <w:tcPr>
            <w:tcW w:w="3969" w:type="dxa"/>
            <w:gridSpan w:val="6"/>
            <w:shd w:val="clear" w:color="auto" w:fill="auto"/>
            <w:vAlign w:val="center"/>
          </w:tcPr>
          <w:p w:rsidR="009D2B10" w:rsidRPr="00B03313" w:rsidRDefault="009D2B10" w:rsidP="008A426C">
            <w:pPr>
              <w:jc w:val="center"/>
            </w:pPr>
            <w:r w:rsidRPr="00B03313">
              <w:t>Параметры</w:t>
            </w:r>
          </w:p>
        </w:tc>
      </w:tr>
      <w:tr w:rsidR="009D2B10" w:rsidRPr="00B03313" w:rsidTr="00B76A9E">
        <w:trPr>
          <w:cantSplit/>
          <w:trHeight w:val="20"/>
        </w:trPr>
        <w:tc>
          <w:tcPr>
            <w:tcW w:w="10031" w:type="dxa"/>
            <w:gridSpan w:val="11"/>
            <w:tcBorders>
              <w:bottom w:val="single" w:sz="4" w:space="0" w:color="auto"/>
            </w:tcBorders>
            <w:vAlign w:val="center"/>
          </w:tcPr>
          <w:p w:rsidR="009D2B10" w:rsidRPr="00B03313" w:rsidRDefault="009D2B10" w:rsidP="008A426C">
            <w:pPr>
              <w:jc w:val="center"/>
            </w:pPr>
            <w:r w:rsidRPr="00B03313">
              <w:t>Конструктивное исполнение</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Тип КТП</w:t>
            </w:r>
          </w:p>
        </w:tc>
        <w:tc>
          <w:tcPr>
            <w:tcW w:w="3969" w:type="dxa"/>
            <w:gridSpan w:val="6"/>
            <w:vAlign w:val="center"/>
          </w:tcPr>
          <w:p w:rsidR="009D2B10" w:rsidRPr="00B03313" w:rsidRDefault="009D2B10" w:rsidP="00B03313">
            <w:pPr>
              <w:jc w:val="center"/>
            </w:pPr>
            <w:r>
              <w:t>проходн</w:t>
            </w:r>
            <w:r w:rsidRPr="00B03313">
              <w:t>ая</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Конструктивное исполнение КТП</w:t>
            </w:r>
          </w:p>
        </w:tc>
        <w:tc>
          <w:tcPr>
            <w:tcW w:w="3969" w:type="dxa"/>
            <w:gridSpan w:val="6"/>
            <w:vAlign w:val="center"/>
          </w:tcPr>
          <w:p w:rsidR="009D2B10" w:rsidRPr="00B03313" w:rsidRDefault="009D2B10" w:rsidP="00B03313">
            <w:pPr>
              <w:jc w:val="center"/>
            </w:pPr>
            <w:r w:rsidRPr="00B03313">
              <w:t>киосковая</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Номинальное напряжение ВН/НН, кВ</w:t>
            </w:r>
          </w:p>
        </w:tc>
        <w:tc>
          <w:tcPr>
            <w:tcW w:w="3969" w:type="dxa"/>
            <w:gridSpan w:val="6"/>
            <w:vAlign w:val="center"/>
          </w:tcPr>
          <w:p w:rsidR="009D2B10" w:rsidRPr="00B03313" w:rsidRDefault="009D2B10" w:rsidP="008A426C">
            <w:pPr>
              <w:jc w:val="center"/>
            </w:pPr>
            <w:r>
              <w:t>10</w:t>
            </w:r>
            <w:r w:rsidRPr="00B03313">
              <w:t xml:space="preserve"> / 0,4</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Климатическое исполнение и категория размещения</w:t>
            </w:r>
          </w:p>
        </w:tc>
        <w:tc>
          <w:tcPr>
            <w:tcW w:w="3969" w:type="dxa"/>
            <w:gridSpan w:val="6"/>
            <w:vAlign w:val="center"/>
          </w:tcPr>
          <w:p w:rsidR="009D2B10" w:rsidRPr="00B03313" w:rsidRDefault="009D2B10" w:rsidP="008A426C">
            <w:pPr>
              <w:jc w:val="center"/>
              <w:rPr>
                <w:vertAlign w:val="superscript"/>
              </w:rPr>
            </w:pPr>
            <w:r w:rsidRPr="00B03313">
              <w:t>У1</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Степень защиты оболочки по ГОСТ 14254-96, не менее</w:t>
            </w:r>
          </w:p>
        </w:tc>
        <w:tc>
          <w:tcPr>
            <w:tcW w:w="3969" w:type="dxa"/>
            <w:gridSpan w:val="6"/>
            <w:vAlign w:val="center"/>
          </w:tcPr>
          <w:p w:rsidR="009D2B10" w:rsidRPr="00B03313" w:rsidRDefault="009D2B10" w:rsidP="00B03313">
            <w:pPr>
              <w:jc w:val="center"/>
            </w:pPr>
            <w:r w:rsidRPr="00B03313">
              <w:t xml:space="preserve">не менее </w:t>
            </w:r>
            <w:r w:rsidRPr="00B03313">
              <w:rPr>
                <w:lang w:val="en-US"/>
              </w:rPr>
              <w:t>IP</w:t>
            </w:r>
            <w:r w:rsidRPr="00B03313">
              <w:t xml:space="preserve"> 34</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Высота установки над уровнем моря, м, не более</w:t>
            </w:r>
          </w:p>
        </w:tc>
        <w:tc>
          <w:tcPr>
            <w:tcW w:w="3969" w:type="dxa"/>
            <w:gridSpan w:val="6"/>
            <w:vAlign w:val="center"/>
          </w:tcPr>
          <w:p w:rsidR="009D2B10" w:rsidRPr="00B03313" w:rsidRDefault="009D2B10" w:rsidP="008A426C">
            <w:pPr>
              <w:jc w:val="center"/>
            </w:pPr>
            <w:r w:rsidRPr="00B03313">
              <w:t>1000</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 xml:space="preserve">Трансформатор в комплекте поставки </w:t>
            </w:r>
          </w:p>
        </w:tc>
        <w:tc>
          <w:tcPr>
            <w:tcW w:w="3969" w:type="dxa"/>
            <w:gridSpan w:val="6"/>
            <w:vAlign w:val="center"/>
          </w:tcPr>
          <w:p w:rsidR="009D2B10" w:rsidRPr="00B03313" w:rsidRDefault="009D2B10" w:rsidP="00B03313">
            <w:pPr>
              <w:jc w:val="center"/>
            </w:pPr>
            <w:r w:rsidRPr="00B03313">
              <w:t>да</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Количество трансформаторов</w:t>
            </w:r>
          </w:p>
        </w:tc>
        <w:tc>
          <w:tcPr>
            <w:tcW w:w="3969" w:type="dxa"/>
            <w:gridSpan w:val="6"/>
            <w:vAlign w:val="center"/>
          </w:tcPr>
          <w:p w:rsidR="009D2B10" w:rsidRPr="00B03313" w:rsidRDefault="009D2B10" w:rsidP="008A426C">
            <w:pPr>
              <w:jc w:val="center"/>
            </w:pPr>
            <w:r>
              <w:t>2</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Тип ввода 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 xml:space="preserve">кабельный </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 xml:space="preserve">Тип ввода НН </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кабельный</w:t>
            </w:r>
          </w:p>
        </w:tc>
      </w:tr>
      <w:tr w:rsidR="009D2B10" w:rsidRPr="00B03313" w:rsidTr="00B76A9E">
        <w:trPr>
          <w:cantSplit/>
          <w:trHeight w:val="20"/>
        </w:trPr>
        <w:tc>
          <w:tcPr>
            <w:tcW w:w="2738" w:type="dxa"/>
            <w:gridSpan w:val="2"/>
            <w:vMerge w:val="restart"/>
            <w:tcBorders>
              <w:top w:val="single" w:sz="4" w:space="0" w:color="auto"/>
              <w:left w:val="single" w:sz="4" w:space="0" w:color="auto"/>
            </w:tcBorders>
            <w:vAlign w:val="center"/>
          </w:tcPr>
          <w:p w:rsidR="009D2B10" w:rsidRPr="00B03313" w:rsidRDefault="009D2B10" w:rsidP="008A426C">
            <w:pPr>
              <w:jc w:val="center"/>
            </w:pPr>
            <w:r w:rsidRPr="00B03313">
              <w:t>Коридор обслуживания</w:t>
            </w:r>
          </w:p>
        </w:tc>
        <w:tc>
          <w:tcPr>
            <w:tcW w:w="3324" w:type="dxa"/>
            <w:gridSpan w:val="3"/>
            <w:tcBorders>
              <w:top w:val="single" w:sz="4" w:space="0" w:color="auto"/>
              <w:left w:val="single" w:sz="4" w:space="0" w:color="auto"/>
              <w:bottom w:val="single" w:sz="4" w:space="0" w:color="auto"/>
            </w:tcBorders>
            <w:vAlign w:val="center"/>
          </w:tcPr>
          <w:p w:rsidR="009D2B10" w:rsidRPr="00B03313" w:rsidRDefault="009D2B10" w:rsidP="008A426C">
            <w:r w:rsidRPr="00B03313">
              <w:t>в РУВН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нет</w:t>
            </w:r>
          </w:p>
        </w:tc>
      </w:tr>
      <w:tr w:rsidR="009D2B10" w:rsidRPr="00B03313" w:rsidTr="00B76A9E">
        <w:trPr>
          <w:cantSplit/>
          <w:trHeight w:val="20"/>
        </w:trPr>
        <w:tc>
          <w:tcPr>
            <w:tcW w:w="2738" w:type="dxa"/>
            <w:gridSpan w:val="2"/>
            <w:vMerge/>
            <w:tcBorders>
              <w:left w:val="single" w:sz="4" w:space="0" w:color="auto"/>
              <w:bottom w:val="single" w:sz="4" w:space="0" w:color="auto"/>
            </w:tcBorders>
            <w:vAlign w:val="center"/>
          </w:tcPr>
          <w:p w:rsidR="009D2B10" w:rsidRPr="00B03313" w:rsidRDefault="009D2B10" w:rsidP="008A426C"/>
        </w:tc>
        <w:tc>
          <w:tcPr>
            <w:tcW w:w="3324" w:type="dxa"/>
            <w:gridSpan w:val="3"/>
            <w:tcBorders>
              <w:top w:val="single" w:sz="4" w:space="0" w:color="auto"/>
              <w:left w:val="single" w:sz="4" w:space="0" w:color="auto"/>
              <w:bottom w:val="single" w:sz="4" w:space="0" w:color="auto"/>
            </w:tcBorders>
            <w:vAlign w:val="center"/>
          </w:tcPr>
          <w:p w:rsidR="009D2B10" w:rsidRPr="00B03313" w:rsidRDefault="009D2B10" w:rsidP="008A426C">
            <w:r w:rsidRPr="00B03313">
              <w:t>в РУНН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нет</w:t>
            </w:r>
          </w:p>
        </w:tc>
      </w:tr>
      <w:tr w:rsidR="009D2B10" w:rsidRPr="00B03313"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Силовой трансформатор</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Тип трансформатора</w:t>
            </w:r>
          </w:p>
        </w:tc>
        <w:tc>
          <w:tcPr>
            <w:tcW w:w="3969" w:type="dxa"/>
            <w:gridSpan w:val="6"/>
            <w:vAlign w:val="center"/>
          </w:tcPr>
          <w:p w:rsidR="009D2B10" w:rsidRPr="00B03313" w:rsidRDefault="009D2B10" w:rsidP="00B03313">
            <w:pPr>
              <w:jc w:val="center"/>
            </w:pPr>
            <w:r w:rsidRPr="00B03313">
              <w:t>масляный герметичный</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Номинальная мощность, кВА</w:t>
            </w:r>
          </w:p>
        </w:tc>
        <w:tc>
          <w:tcPr>
            <w:tcW w:w="3969" w:type="dxa"/>
            <w:gridSpan w:val="6"/>
            <w:vAlign w:val="center"/>
          </w:tcPr>
          <w:p w:rsidR="009D2B10" w:rsidRPr="00B03313" w:rsidRDefault="009D2B10" w:rsidP="008A426C">
            <w:pPr>
              <w:jc w:val="center"/>
            </w:pPr>
            <w:r>
              <w:rPr>
                <w:i/>
              </w:rPr>
              <w:t>63</w:t>
            </w:r>
            <w:r w:rsidRPr="00B03313">
              <w:rPr>
                <w:i/>
              </w:rPr>
              <w:t>0</w:t>
            </w:r>
          </w:p>
        </w:tc>
      </w:tr>
      <w:tr w:rsidR="009D2B10" w:rsidRPr="00B03313" w:rsidTr="00B76A9E">
        <w:trPr>
          <w:cantSplit/>
          <w:trHeight w:val="20"/>
        </w:trPr>
        <w:tc>
          <w:tcPr>
            <w:tcW w:w="4634" w:type="dxa"/>
            <w:gridSpan w:val="4"/>
            <w:vMerge w:val="restart"/>
            <w:tcBorders>
              <w:top w:val="single" w:sz="4" w:space="0" w:color="auto"/>
              <w:left w:val="single" w:sz="4" w:space="0" w:color="auto"/>
              <w:bottom w:val="single" w:sz="4" w:space="0" w:color="auto"/>
              <w:right w:val="single" w:sz="4" w:space="0" w:color="auto"/>
            </w:tcBorders>
            <w:vAlign w:val="center"/>
          </w:tcPr>
          <w:p w:rsidR="009D2B10" w:rsidRPr="00B03313" w:rsidRDefault="009D2B10" w:rsidP="008A426C">
            <w:r w:rsidRPr="00B03313">
              <w:t>Номинальное напряжение обмоток, кВ:</w:t>
            </w:r>
          </w:p>
        </w:tc>
        <w:tc>
          <w:tcPr>
            <w:tcW w:w="1428" w:type="dxa"/>
            <w:tcBorders>
              <w:top w:val="single" w:sz="4" w:space="0" w:color="auto"/>
              <w:left w:val="single" w:sz="4" w:space="0" w:color="auto"/>
            </w:tcBorders>
            <w:vAlign w:val="center"/>
          </w:tcPr>
          <w:p w:rsidR="009D2B10" w:rsidRPr="00B03313" w:rsidRDefault="009D2B10" w:rsidP="008A426C">
            <w:r w:rsidRPr="00B03313">
              <w:t>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t>10</w:t>
            </w:r>
          </w:p>
        </w:tc>
      </w:tr>
      <w:tr w:rsidR="009D2B10" w:rsidRPr="00B03313" w:rsidTr="00B76A9E">
        <w:trPr>
          <w:cantSplit/>
          <w:trHeight w:val="20"/>
        </w:trPr>
        <w:tc>
          <w:tcPr>
            <w:tcW w:w="4634" w:type="dxa"/>
            <w:gridSpan w:val="4"/>
            <w:vMerge/>
            <w:tcBorders>
              <w:top w:val="nil"/>
              <w:left w:val="single" w:sz="4" w:space="0" w:color="auto"/>
              <w:bottom w:val="single" w:sz="4" w:space="0" w:color="auto"/>
              <w:right w:val="single" w:sz="4" w:space="0" w:color="auto"/>
            </w:tcBorders>
            <w:vAlign w:val="center"/>
          </w:tcPr>
          <w:p w:rsidR="009D2B10" w:rsidRPr="00B03313" w:rsidRDefault="009D2B10" w:rsidP="008A426C"/>
        </w:tc>
        <w:tc>
          <w:tcPr>
            <w:tcW w:w="1428" w:type="dxa"/>
            <w:tcBorders>
              <w:top w:val="single" w:sz="4" w:space="0" w:color="auto"/>
              <w:left w:val="single" w:sz="4" w:space="0" w:color="auto"/>
              <w:bottom w:val="single" w:sz="4" w:space="0" w:color="auto"/>
            </w:tcBorders>
            <w:vAlign w:val="center"/>
          </w:tcPr>
          <w:p w:rsidR="009D2B10" w:rsidRPr="00B03313" w:rsidRDefault="009D2B10" w:rsidP="008A426C">
            <w:r w:rsidRPr="00B03313">
              <w:t>НН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0,4</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Схема и группа соединения обмоток</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Δ/</w:t>
            </w:r>
            <w:r w:rsidRPr="00B03313">
              <w:rPr>
                <w:lang w:val="en-US"/>
              </w:rPr>
              <w:t>Y</w:t>
            </w:r>
            <w:r w:rsidRPr="00B03313">
              <w:t>н (</w:t>
            </w:r>
            <w:r w:rsidRPr="00B03313">
              <w:rPr>
                <w:lang w:val="en-US"/>
              </w:rPr>
              <w:t>Y/Z</w:t>
            </w:r>
            <w:r w:rsidRPr="00B03313">
              <w:t>н)</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Способ и диапазон регулирования на стороне ВН</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pPr>
            <w:r w:rsidRPr="00B03313">
              <w:t>ПБВ</w:t>
            </w:r>
            <w:r w:rsidRPr="00B03313">
              <w:rPr>
                <w:lang w:val="en-US"/>
              </w:rPr>
              <w:t xml:space="preserve"> </w:t>
            </w:r>
            <w:r w:rsidRPr="00B03313">
              <w:t>±2х2,</w:t>
            </w:r>
            <w:r w:rsidRPr="00B03313">
              <w:rPr>
                <w:lang w:val="en-US"/>
              </w:rPr>
              <w:t>5%</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right w:val="single" w:sz="4" w:space="0" w:color="auto"/>
            </w:tcBorders>
            <w:vAlign w:val="center"/>
          </w:tcPr>
          <w:p w:rsidR="009D2B10" w:rsidRPr="00B03313" w:rsidRDefault="009D2B10" w:rsidP="008A426C">
            <w:r w:rsidRPr="00B03313">
              <w:t>Потери ХХ, Вт, не более</w:t>
            </w:r>
          </w:p>
        </w:tc>
        <w:tc>
          <w:tcPr>
            <w:tcW w:w="3969" w:type="dxa"/>
            <w:gridSpan w:val="6"/>
            <w:tcBorders>
              <w:top w:val="single" w:sz="4" w:space="0" w:color="auto"/>
              <w:left w:val="single" w:sz="4" w:space="0" w:color="auto"/>
              <w:bottom w:val="single" w:sz="4" w:space="0" w:color="auto"/>
              <w:right w:val="single" w:sz="4" w:space="0" w:color="auto"/>
            </w:tcBorders>
            <w:vAlign w:val="center"/>
          </w:tcPr>
          <w:p w:rsidR="009D2B10" w:rsidRPr="00B03313" w:rsidRDefault="009D2B10" w:rsidP="008A426C">
            <w:pPr>
              <w:jc w:val="center"/>
              <w:rPr>
                <w:i/>
              </w:rPr>
            </w:pPr>
            <w:r w:rsidRPr="00B03313">
              <w:rPr>
                <w:i/>
              </w:rPr>
              <w:t>Х3, согласно стандарту</w:t>
            </w:r>
          </w:p>
          <w:p w:rsidR="009D2B10" w:rsidRPr="00B03313" w:rsidRDefault="009D2B10" w:rsidP="008A426C">
            <w:pPr>
              <w:jc w:val="center"/>
              <w:rPr>
                <w:rFonts w:eastAsia="Calibri"/>
                <w:lang w:eastAsia="en-US"/>
              </w:rPr>
            </w:pPr>
            <w:r w:rsidRPr="00B03313">
              <w:rPr>
                <w:i/>
              </w:rPr>
              <w:t>СТО 34.01-3.2-011-2021</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right w:val="single" w:sz="4" w:space="0" w:color="auto"/>
            </w:tcBorders>
            <w:vAlign w:val="center"/>
          </w:tcPr>
          <w:p w:rsidR="009D2B10" w:rsidRPr="00B03313" w:rsidRDefault="009D2B10" w:rsidP="008A426C">
            <w:r w:rsidRPr="00B03313">
              <w:t>Потери КЗ, Вт, не более</w:t>
            </w:r>
          </w:p>
        </w:tc>
        <w:tc>
          <w:tcPr>
            <w:tcW w:w="3969" w:type="dxa"/>
            <w:gridSpan w:val="6"/>
            <w:tcBorders>
              <w:top w:val="single" w:sz="4" w:space="0" w:color="auto"/>
              <w:left w:val="single" w:sz="4" w:space="0" w:color="auto"/>
              <w:bottom w:val="single" w:sz="4" w:space="0" w:color="auto"/>
              <w:right w:val="single" w:sz="4" w:space="0" w:color="auto"/>
            </w:tcBorders>
            <w:vAlign w:val="center"/>
          </w:tcPr>
          <w:p w:rsidR="009D2B10" w:rsidRPr="00B03313" w:rsidRDefault="009D2B10" w:rsidP="008A426C">
            <w:pPr>
              <w:jc w:val="center"/>
              <w:rPr>
                <w:i/>
              </w:rPr>
            </w:pPr>
            <w:r w:rsidRPr="00B03313">
              <w:rPr>
                <w:i/>
              </w:rPr>
              <w:t xml:space="preserve">К2, согласно стандарту </w:t>
            </w:r>
          </w:p>
          <w:p w:rsidR="009D2B10" w:rsidRPr="00B03313" w:rsidRDefault="009D2B10" w:rsidP="008A426C">
            <w:pPr>
              <w:jc w:val="center"/>
              <w:rPr>
                <w:rFonts w:eastAsia="Calibri"/>
                <w:lang w:eastAsia="en-US"/>
              </w:rPr>
            </w:pPr>
            <w:r w:rsidRPr="00B03313">
              <w:rPr>
                <w:i/>
              </w:rPr>
              <w:t>СТО 34.01-3.2-011-2021</w:t>
            </w:r>
          </w:p>
        </w:tc>
      </w:tr>
      <w:tr w:rsidR="009D2B10" w:rsidRPr="00B03313"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РУ ВН</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 xml:space="preserve">Тип защитного аппарата </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B03313">
            <w:pPr>
              <w:jc w:val="center"/>
            </w:pPr>
            <w:r w:rsidRPr="00B03313">
              <w:t>предохранитель</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Номинальный ток, А</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8A426C">
            <w:pPr>
              <w:jc w:val="center"/>
              <w:rPr>
                <w:i/>
              </w:rPr>
            </w:pPr>
            <w:r>
              <w:rPr>
                <w:i/>
              </w:rPr>
              <w:t>80</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Номинальный ток отключения, кА</w:t>
            </w:r>
          </w:p>
        </w:tc>
        <w:tc>
          <w:tcPr>
            <w:tcW w:w="396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9D2B10" w:rsidRPr="00B03313" w:rsidRDefault="009D2B10" w:rsidP="00B76A9E">
            <w:pPr>
              <w:jc w:val="center"/>
            </w:pPr>
            <w:r>
              <w:rPr>
                <w:bCs/>
                <w:i/>
              </w:rPr>
              <w:t>31</w:t>
            </w:r>
            <w:r w:rsidRPr="00B03313">
              <w:rPr>
                <w:bCs/>
                <w:i/>
              </w:rPr>
              <w:t xml:space="preserve">,5 </w:t>
            </w:r>
            <w:r w:rsidRPr="00B03313">
              <w:rPr>
                <w:bCs/>
              </w:rPr>
              <w:t>(уточнить при проектировании)</w:t>
            </w:r>
          </w:p>
        </w:tc>
      </w:tr>
      <w:tr w:rsidR="009D2B10" w:rsidRPr="00B03313" w:rsidTr="00B76A9E">
        <w:trPr>
          <w:cantSplit/>
          <w:trHeight w:val="20"/>
        </w:trPr>
        <w:tc>
          <w:tcPr>
            <w:tcW w:w="10031" w:type="dxa"/>
            <w:gridSpan w:val="11"/>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РУ НН</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Тип вводного коммутационного аппарата</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B03313">
            <w:pPr>
              <w:jc w:val="center"/>
            </w:pPr>
            <w:r w:rsidRPr="00B03313">
              <w:t>рубильник и стационарный автоматический выключатель</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Номинальный ток вводного аппарата, А</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146A60">
            <w:pPr>
              <w:jc w:val="center"/>
            </w:pPr>
            <w:r>
              <w:rPr>
                <w:i/>
              </w:rPr>
              <w:t>1000</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Число отходящих линий (с учетом расширения)</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8A426C">
            <w:pPr>
              <w:jc w:val="center"/>
            </w:pPr>
            <w:r>
              <w:rPr>
                <w:i/>
              </w:rPr>
              <w:t>2</w:t>
            </w:r>
          </w:p>
        </w:tc>
      </w:tr>
      <w:tr w:rsidR="009D2B10" w:rsidRPr="00B03313" w:rsidTr="00B76A9E">
        <w:trPr>
          <w:cantSplit/>
          <w:trHeight w:val="20"/>
        </w:trPr>
        <w:tc>
          <w:tcPr>
            <w:tcW w:w="6062" w:type="dxa"/>
            <w:gridSpan w:val="5"/>
            <w:tcBorders>
              <w:top w:val="single" w:sz="4" w:space="0" w:color="auto"/>
              <w:left w:val="single" w:sz="4" w:space="0" w:color="auto"/>
            </w:tcBorders>
            <w:vAlign w:val="center"/>
          </w:tcPr>
          <w:p w:rsidR="009D2B10" w:rsidRPr="00B03313" w:rsidRDefault="009D2B10" w:rsidP="008A426C">
            <w:r w:rsidRPr="00B03313">
              <w:t>Тип коммутационного аппарата отходящих линий</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B03313">
            <w:pPr>
              <w:jc w:val="center"/>
            </w:pPr>
            <w:r w:rsidRPr="00B03313">
              <w:t>автоматический выключатель с тепловым и электромагнитным расцепителями</w:t>
            </w:r>
          </w:p>
        </w:tc>
      </w:tr>
      <w:tr w:rsidR="009D2B10" w:rsidRPr="00B03313" w:rsidTr="00EE505B">
        <w:trPr>
          <w:cantSplit/>
          <w:trHeight w:val="20"/>
        </w:trPr>
        <w:tc>
          <w:tcPr>
            <w:tcW w:w="1809" w:type="dxa"/>
            <w:vMerge w:val="restart"/>
            <w:tcBorders>
              <w:top w:val="single" w:sz="4" w:space="0" w:color="auto"/>
              <w:left w:val="single" w:sz="4" w:space="0" w:color="auto"/>
            </w:tcBorders>
            <w:vAlign w:val="center"/>
          </w:tcPr>
          <w:p w:rsidR="009D2B10" w:rsidRPr="00B03313" w:rsidRDefault="009D2B10" w:rsidP="008A426C">
            <w:r w:rsidRPr="00B03313">
              <w:t>Отходящие линии</w:t>
            </w:r>
          </w:p>
        </w:tc>
        <w:tc>
          <w:tcPr>
            <w:tcW w:w="4253" w:type="dxa"/>
            <w:gridSpan w:val="4"/>
            <w:tcBorders>
              <w:top w:val="single" w:sz="4" w:space="0" w:color="auto"/>
              <w:left w:val="single" w:sz="4" w:space="0" w:color="auto"/>
            </w:tcBorders>
            <w:vAlign w:val="center"/>
          </w:tcPr>
          <w:p w:rsidR="009D2B10" w:rsidRPr="00B03313" w:rsidRDefault="009D2B10" w:rsidP="008A426C">
            <w:r w:rsidRPr="00B03313">
              <w:t>Номер линии</w:t>
            </w:r>
          </w:p>
        </w:tc>
        <w:tc>
          <w:tcPr>
            <w:tcW w:w="661" w:type="dxa"/>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1</w:t>
            </w:r>
          </w:p>
        </w:tc>
        <w:tc>
          <w:tcPr>
            <w:tcW w:w="662" w:type="dxa"/>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2</w:t>
            </w:r>
          </w:p>
        </w:tc>
        <w:tc>
          <w:tcPr>
            <w:tcW w:w="661" w:type="dxa"/>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3</w:t>
            </w:r>
          </w:p>
        </w:tc>
        <w:tc>
          <w:tcPr>
            <w:tcW w:w="662" w:type="dxa"/>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4</w:t>
            </w:r>
          </w:p>
        </w:tc>
        <w:tc>
          <w:tcPr>
            <w:tcW w:w="661" w:type="dxa"/>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5</w:t>
            </w:r>
          </w:p>
        </w:tc>
        <w:tc>
          <w:tcPr>
            <w:tcW w:w="662" w:type="dxa"/>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6</w:t>
            </w:r>
          </w:p>
        </w:tc>
      </w:tr>
      <w:tr w:rsidR="009D2B10" w:rsidRPr="00B03313" w:rsidTr="00EE505B">
        <w:trPr>
          <w:cantSplit/>
          <w:trHeight w:val="20"/>
        </w:trPr>
        <w:tc>
          <w:tcPr>
            <w:tcW w:w="1809" w:type="dxa"/>
            <w:vMerge/>
            <w:tcBorders>
              <w:left w:val="single" w:sz="4" w:space="0" w:color="auto"/>
            </w:tcBorders>
            <w:vAlign w:val="center"/>
          </w:tcPr>
          <w:p w:rsidR="009D2B10" w:rsidRPr="00B03313" w:rsidRDefault="009D2B10" w:rsidP="00146A60">
            <w:pPr>
              <w:jc w:val="center"/>
            </w:pPr>
          </w:p>
        </w:tc>
        <w:tc>
          <w:tcPr>
            <w:tcW w:w="4253" w:type="dxa"/>
            <w:gridSpan w:val="4"/>
            <w:tcBorders>
              <w:left w:val="single" w:sz="4" w:space="0" w:color="auto"/>
              <w:bottom w:val="single" w:sz="4" w:space="0" w:color="auto"/>
            </w:tcBorders>
            <w:vAlign w:val="center"/>
          </w:tcPr>
          <w:p w:rsidR="009D2B10" w:rsidRPr="00B03313" w:rsidRDefault="009D2B10" w:rsidP="00146A60">
            <w:r w:rsidRPr="00B03313">
              <w:t>Номинальный ток, А</w:t>
            </w:r>
          </w:p>
        </w:tc>
        <w:tc>
          <w:tcPr>
            <w:tcW w:w="661" w:type="dxa"/>
            <w:tcBorders>
              <w:top w:val="single" w:sz="4" w:space="0" w:color="auto"/>
              <w:left w:val="single" w:sz="4" w:space="0" w:color="auto"/>
              <w:bottom w:val="single" w:sz="4" w:space="0" w:color="auto"/>
            </w:tcBorders>
            <w:shd w:val="clear" w:color="auto" w:fill="auto"/>
          </w:tcPr>
          <w:p w:rsidR="009D2B10" w:rsidRPr="00DF4A8C" w:rsidRDefault="009D2B10" w:rsidP="00146A60">
            <w:pPr>
              <w:jc w:val="center"/>
            </w:pPr>
            <w:r>
              <w:t>63</w:t>
            </w:r>
            <w:r w:rsidRPr="00DF4A8C">
              <w:t>0</w:t>
            </w:r>
          </w:p>
        </w:tc>
        <w:tc>
          <w:tcPr>
            <w:tcW w:w="662" w:type="dxa"/>
            <w:tcBorders>
              <w:top w:val="single" w:sz="4" w:space="0" w:color="auto"/>
              <w:left w:val="single" w:sz="4" w:space="0" w:color="auto"/>
              <w:bottom w:val="single" w:sz="4" w:space="0" w:color="auto"/>
            </w:tcBorders>
            <w:shd w:val="clear" w:color="auto" w:fill="auto"/>
          </w:tcPr>
          <w:p w:rsidR="009D2B10" w:rsidRPr="00DF4A8C" w:rsidRDefault="009D2B10" w:rsidP="00146A60">
            <w:pPr>
              <w:jc w:val="center"/>
            </w:pPr>
            <w:r>
              <w:t>63</w:t>
            </w:r>
            <w:r w:rsidRPr="00DF4A8C">
              <w:t>0</w:t>
            </w:r>
          </w:p>
        </w:tc>
        <w:tc>
          <w:tcPr>
            <w:tcW w:w="661" w:type="dxa"/>
            <w:tcBorders>
              <w:top w:val="single" w:sz="4" w:space="0" w:color="auto"/>
              <w:left w:val="single" w:sz="4" w:space="0" w:color="auto"/>
              <w:bottom w:val="single" w:sz="4" w:space="0" w:color="auto"/>
            </w:tcBorders>
            <w:shd w:val="clear" w:color="auto" w:fill="auto"/>
          </w:tcPr>
          <w:p w:rsidR="009D2B10" w:rsidRPr="00B03313" w:rsidRDefault="009D2B10" w:rsidP="00146A60">
            <w:pPr>
              <w:jc w:val="center"/>
            </w:pPr>
            <w:r>
              <w:t>-</w:t>
            </w:r>
          </w:p>
        </w:tc>
        <w:tc>
          <w:tcPr>
            <w:tcW w:w="662" w:type="dxa"/>
            <w:tcBorders>
              <w:top w:val="single" w:sz="4" w:space="0" w:color="auto"/>
              <w:left w:val="single" w:sz="4" w:space="0" w:color="auto"/>
              <w:bottom w:val="single" w:sz="4" w:space="0" w:color="auto"/>
            </w:tcBorders>
            <w:shd w:val="clear" w:color="auto" w:fill="auto"/>
          </w:tcPr>
          <w:p w:rsidR="009D2B10" w:rsidRPr="00B03313" w:rsidRDefault="009D2B10" w:rsidP="00146A60">
            <w:pPr>
              <w:jc w:val="center"/>
            </w:pPr>
            <w:r>
              <w:t>-</w:t>
            </w:r>
          </w:p>
        </w:tc>
        <w:tc>
          <w:tcPr>
            <w:tcW w:w="661" w:type="dxa"/>
            <w:tcBorders>
              <w:top w:val="single" w:sz="4" w:space="0" w:color="auto"/>
              <w:left w:val="single" w:sz="4" w:space="0" w:color="auto"/>
              <w:bottom w:val="single" w:sz="4" w:space="0" w:color="auto"/>
            </w:tcBorders>
            <w:shd w:val="clear" w:color="auto" w:fill="auto"/>
          </w:tcPr>
          <w:p w:rsidR="009D2B10" w:rsidRPr="00B03313" w:rsidRDefault="009D2B10" w:rsidP="00146A60">
            <w:pPr>
              <w:jc w:val="center"/>
            </w:pPr>
            <w:r>
              <w:t>-</w:t>
            </w:r>
          </w:p>
        </w:tc>
        <w:tc>
          <w:tcPr>
            <w:tcW w:w="662" w:type="dxa"/>
            <w:tcBorders>
              <w:top w:val="single" w:sz="4" w:space="0" w:color="auto"/>
              <w:left w:val="single" w:sz="4" w:space="0" w:color="auto"/>
              <w:bottom w:val="single" w:sz="4" w:space="0" w:color="auto"/>
            </w:tcBorders>
            <w:shd w:val="clear" w:color="auto" w:fill="auto"/>
          </w:tcPr>
          <w:p w:rsidR="009D2B10" w:rsidRPr="00B03313" w:rsidRDefault="009D2B10" w:rsidP="00146A60">
            <w:pPr>
              <w:jc w:val="center"/>
            </w:pPr>
            <w:r>
              <w:t>-</w:t>
            </w:r>
          </w:p>
        </w:tc>
      </w:tr>
      <w:tr w:rsidR="009D2B10" w:rsidRPr="00B03313" w:rsidTr="00B76A9E">
        <w:trPr>
          <w:cantSplit/>
          <w:trHeight w:val="20"/>
        </w:trPr>
        <w:tc>
          <w:tcPr>
            <w:tcW w:w="1809" w:type="dxa"/>
            <w:vMerge/>
            <w:tcBorders>
              <w:left w:val="single" w:sz="4" w:space="0" w:color="auto"/>
              <w:bottom w:val="single" w:sz="4" w:space="0" w:color="auto"/>
            </w:tcBorders>
            <w:vAlign w:val="center"/>
          </w:tcPr>
          <w:p w:rsidR="009D2B10" w:rsidRPr="00B03313" w:rsidRDefault="009D2B10" w:rsidP="008A426C">
            <w:pPr>
              <w:jc w:val="center"/>
            </w:pPr>
          </w:p>
        </w:tc>
        <w:tc>
          <w:tcPr>
            <w:tcW w:w="4253" w:type="dxa"/>
            <w:gridSpan w:val="4"/>
            <w:tcBorders>
              <w:left w:val="single" w:sz="4" w:space="0" w:color="auto"/>
              <w:bottom w:val="single" w:sz="4" w:space="0" w:color="auto"/>
            </w:tcBorders>
            <w:vAlign w:val="center"/>
          </w:tcPr>
          <w:p w:rsidR="009D2B10" w:rsidRPr="00B03313" w:rsidRDefault="009D2B10" w:rsidP="008A426C">
            <w:r w:rsidRPr="00B03313">
              <w:t>Резерв</w:t>
            </w:r>
          </w:p>
        </w:tc>
        <w:tc>
          <w:tcPr>
            <w:tcW w:w="3969" w:type="dxa"/>
            <w:gridSpan w:val="6"/>
            <w:tcBorders>
              <w:top w:val="single" w:sz="4" w:space="0" w:color="auto"/>
              <w:left w:val="single" w:sz="4" w:space="0" w:color="auto"/>
              <w:bottom w:val="single" w:sz="4" w:space="0" w:color="auto"/>
            </w:tcBorders>
            <w:shd w:val="clear" w:color="auto" w:fill="auto"/>
            <w:vAlign w:val="center"/>
          </w:tcPr>
          <w:p w:rsidR="009D2B10" w:rsidRPr="00B03313" w:rsidRDefault="009D2B10" w:rsidP="008A426C">
            <w:pPr>
              <w:jc w:val="center"/>
            </w:pPr>
            <w:r w:rsidRPr="00B03313">
              <w:rPr>
                <w:i/>
              </w:rPr>
              <w:t>-</w:t>
            </w:r>
          </w:p>
        </w:tc>
      </w:tr>
      <w:tr w:rsidR="009D2B10" w:rsidRPr="00B03313" w:rsidTr="00B76A9E">
        <w:trPr>
          <w:cantSplit/>
          <w:trHeight w:val="20"/>
        </w:trPr>
        <w:tc>
          <w:tcPr>
            <w:tcW w:w="1809" w:type="dxa"/>
            <w:vMerge w:val="restart"/>
            <w:tcBorders>
              <w:top w:val="single" w:sz="4" w:space="0" w:color="auto"/>
              <w:left w:val="single" w:sz="4" w:space="0" w:color="auto"/>
            </w:tcBorders>
            <w:vAlign w:val="center"/>
          </w:tcPr>
          <w:p w:rsidR="009D2B10" w:rsidRPr="00B03313" w:rsidRDefault="009D2B10" w:rsidP="008A426C">
            <w:pPr>
              <w:rPr>
                <w:vertAlign w:val="superscript"/>
              </w:rPr>
            </w:pPr>
            <w:r w:rsidRPr="00B03313">
              <w:t>Учёт в РУНН (ввод)</w:t>
            </w:r>
          </w:p>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pPr>
              <w:rPr>
                <w:vertAlign w:val="superscript"/>
              </w:rPr>
            </w:pPr>
            <w:r w:rsidRPr="00B03313">
              <w:t>счетчик электрической энергии</w:t>
            </w:r>
          </w:p>
        </w:tc>
        <w:tc>
          <w:tcPr>
            <w:tcW w:w="3969" w:type="dxa"/>
            <w:gridSpan w:val="6"/>
            <w:tcBorders>
              <w:top w:val="single" w:sz="4" w:space="0" w:color="auto"/>
              <w:left w:val="single" w:sz="4" w:space="0" w:color="auto"/>
            </w:tcBorders>
            <w:vAlign w:val="center"/>
          </w:tcPr>
          <w:p w:rsidR="009D2B10" w:rsidRPr="00B03313" w:rsidRDefault="009D2B10" w:rsidP="008A426C">
            <w:pPr>
              <w:jc w:val="center"/>
            </w:pPr>
            <w:r w:rsidRPr="00B03313">
              <w:t>класса точности не ниже 0,5</w:t>
            </w:r>
            <w:r w:rsidRPr="00B03313">
              <w:rPr>
                <w:lang w:val="en-US"/>
              </w:rPr>
              <w:t>S</w:t>
            </w:r>
            <w:r w:rsidRPr="00B03313">
              <w:t xml:space="preserve">, требования к электросчетчикам приведены в </w:t>
            </w:r>
          </w:p>
          <w:p w:rsidR="009D2B10" w:rsidRPr="00B03313" w:rsidRDefault="009D2B10" w:rsidP="008A426C">
            <w:pPr>
              <w:jc w:val="center"/>
              <w:rPr>
                <w:b/>
              </w:rPr>
            </w:pPr>
            <w:r w:rsidRPr="00B03313">
              <w:t>СТО 34.01-5.1-009-2019 ПАО «Россети»</w:t>
            </w:r>
          </w:p>
        </w:tc>
      </w:tr>
      <w:tr w:rsidR="009D2B10" w:rsidRPr="00B03313" w:rsidTr="00B76A9E">
        <w:trPr>
          <w:cantSplit/>
          <w:trHeight w:val="20"/>
        </w:trPr>
        <w:tc>
          <w:tcPr>
            <w:tcW w:w="1809" w:type="dxa"/>
            <w:vMerge/>
            <w:tcBorders>
              <w:left w:val="single" w:sz="4" w:space="0" w:color="auto"/>
            </w:tcBorders>
            <w:vAlign w:val="center"/>
          </w:tcPr>
          <w:p w:rsidR="009D2B10" w:rsidRPr="00B03313" w:rsidRDefault="009D2B10" w:rsidP="008A426C"/>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r w:rsidRPr="00B03313">
              <w:t>трансформаторы тока 0,4 кВ</w:t>
            </w:r>
          </w:p>
        </w:tc>
        <w:tc>
          <w:tcPr>
            <w:tcW w:w="3969" w:type="dxa"/>
            <w:gridSpan w:val="6"/>
            <w:tcBorders>
              <w:left w:val="single" w:sz="4" w:space="0" w:color="auto"/>
            </w:tcBorders>
            <w:vAlign w:val="center"/>
          </w:tcPr>
          <w:p w:rsidR="009D2B10" w:rsidRPr="00B03313" w:rsidRDefault="009D2B10" w:rsidP="008A426C">
            <w:pPr>
              <w:jc w:val="center"/>
              <w:rPr>
                <w:b/>
              </w:rPr>
            </w:pPr>
            <w:r w:rsidRPr="00B03313">
              <w:t>класса точности не ниже 0,5</w:t>
            </w:r>
            <w:r w:rsidRPr="00B03313">
              <w:rPr>
                <w:lang w:val="en-US"/>
              </w:rPr>
              <w:t>S</w:t>
            </w:r>
            <w:r w:rsidRPr="00B03313">
              <w:t>, межповерочный интервал не менее 8 лет</w:t>
            </w:r>
          </w:p>
        </w:tc>
      </w:tr>
      <w:tr w:rsidR="009D2B10" w:rsidRPr="00B03313" w:rsidTr="00B76A9E">
        <w:trPr>
          <w:cantSplit/>
          <w:trHeight w:val="20"/>
        </w:trPr>
        <w:tc>
          <w:tcPr>
            <w:tcW w:w="1809" w:type="dxa"/>
            <w:vMerge/>
            <w:tcBorders>
              <w:left w:val="single" w:sz="4" w:space="0" w:color="auto"/>
              <w:bottom w:val="single" w:sz="4" w:space="0" w:color="auto"/>
            </w:tcBorders>
            <w:vAlign w:val="center"/>
          </w:tcPr>
          <w:p w:rsidR="009D2B10" w:rsidRPr="00B03313" w:rsidRDefault="009D2B10" w:rsidP="008A426C"/>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pPr>
              <w:rPr>
                <w:vertAlign w:val="superscript"/>
              </w:rPr>
            </w:pPr>
            <w:r w:rsidRPr="00B03313">
              <w:t>наличие испытательной коробки</w:t>
            </w:r>
          </w:p>
        </w:tc>
        <w:tc>
          <w:tcPr>
            <w:tcW w:w="3969" w:type="dxa"/>
            <w:gridSpan w:val="6"/>
            <w:tcBorders>
              <w:left w:val="single" w:sz="4" w:space="0" w:color="auto"/>
              <w:bottom w:val="single" w:sz="4" w:space="0" w:color="auto"/>
            </w:tcBorders>
            <w:vAlign w:val="center"/>
          </w:tcPr>
          <w:p w:rsidR="009D2B10" w:rsidRPr="00B03313" w:rsidRDefault="009D2B10" w:rsidP="008A426C">
            <w:pPr>
              <w:jc w:val="center"/>
            </w:pPr>
            <w:r w:rsidRPr="00B03313">
              <w:t>да</w:t>
            </w:r>
          </w:p>
        </w:tc>
      </w:tr>
      <w:tr w:rsidR="009D2B10" w:rsidRPr="00B03313" w:rsidTr="00EE505B">
        <w:trPr>
          <w:cantSplit/>
          <w:trHeight w:val="20"/>
        </w:trPr>
        <w:tc>
          <w:tcPr>
            <w:tcW w:w="1809" w:type="dxa"/>
            <w:vMerge w:val="restart"/>
            <w:tcBorders>
              <w:top w:val="single" w:sz="4" w:space="0" w:color="auto"/>
              <w:left w:val="single" w:sz="4" w:space="0" w:color="auto"/>
            </w:tcBorders>
            <w:vAlign w:val="center"/>
          </w:tcPr>
          <w:p w:rsidR="009D2B10" w:rsidRPr="00B03313" w:rsidRDefault="009D2B10" w:rsidP="00B03313">
            <w:r w:rsidRPr="00B03313">
              <w:t>Учёт в РУНН (отходящие линии)</w:t>
            </w:r>
          </w:p>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B03313">
            <w:r w:rsidRPr="00B03313">
              <w:t>Номер линии</w:t>
            </w:r>
          </w:p>
        </w:tc>
        <w:tc>
          <w:tcPr>
            <w:tcW w:w="661" w:type="dxa"/>
            <w:tcBorders>
              <w:top w:val="single" w:sz="4" w:space="0" w:color="auto"/>
              <w:left w:val="single" w:sz="4" w:space="0" w:color="auto"/>
            </w:tcBorders>
          </w:tcPr>
          <w:p w:rsidR="009D2B10" w:rsidRPr="00B03313" w:rsidRDefault="009D2B10" w:rsidP="00B03313">
            <w:pPr>
              <w:jc w:val="center"/>
              <w:rPr>
                <w:i/>
              </w:rPr>
            </w:pPr>
            <w:r w:rsidRPr="00B03313">
              <w:rPr>
                <w:i/>
              </w:rPr>
              <w:t>1</w:t>
            </w:r>
          </w:p>
        </w:tc>
        <w:tc>
          <w:tcPr>
            <w:tcW w:w="662" w:type="dxa"/>
            <w:tcBorders>
              <w:top w:val="single" w:sz="4" w:space="0" w:color="auto"/>
              <w:left w:val="single" w:sz="4" w:space="0" w:color="auto"/>
            </w:tcBorders>
          </w:tcPr>
          <w:p w:rsidR="009D2B10" w:rsidRPr="00B03313" w:rsidRDefault="009D2B10" w:rsidP="00B03313">
            <w:pPr>
              <w:jc w:val="center"/>
              <w:rPr>
                <w:i/>
              </w:rPr>
            </w:pPr>
            <w:r w:rsidRPr="00B03313">
              <w:rPr>
                <w:i/>
              </w:rPr>
              <w:t>2</w:t>
            </w:r>
          </w:p>
        </w:tc>
        <w:tc>
          <w:tcPr>
            <w:tcW w:w="661" w:type="dxa"/>
            <w:tcBorders>
              <w:top w:val="single" w:sz="4" w:space="0" w:color="auto"/>
              <w:left w:val="single" w:sz="4" w:space="0" w:color="auto"/>
            </w:tcBorders>
          </w:tcPr>
          <w:p w:rsidR="009D2B10" w:rsidRPr="00B03313" w:rsidRDefault="009D2B10" w:rsidP="00B03313">
            <w:pPr>
              <w:jc w:val="center"/>
              <w:rPr>
                <w:i/>
              </w:rPr>
            </w:pPr>
            <w:r>
              <w:rPr>
                <w:i/>
              </w:rPr>
              <w:t>-</w:t>
            </w:r>
          </w:p>
        </w:tc>
        <w:tc>
          <w:tcPr>
            <w:tcW w:w="662" w:type="dxa"/>
            <w:tcBorders>
              <w:top w:val="single" w:sz="4" w:space="0" w:color="auto"/>
              <w:left w:val="single" w:sz="4" w:space="0" w:color="auto"/>
            </w:tcBorders>
          </w:tcPr>
          <w:p w:rsidR="009D2B10" w:rsidRPr="00B03313" w:rsidRDefault="009D2B10" w:rsidP="00B03313">
            <w:pPr>
              <w:jc w:val="center"/>
              <w:rPr>
                <w:i/>
              </w:rPr>
            </w:pPr>
            <w:r>
              <w:rPr>
                <w:i/>
              </w:rPr>
              <w:t>-</w:t>
            </w:r>
          </w:p>
        </w:tc>
        <w:tc>
          <w:tcPr>
            <w:tcW w:w="661" w:type="dxa"/>
            <w:tcBorders>
              <w:top w:val="single" w:sz="4" w:space="0" w:color="auto"/>
              <w:left w:val="single" w:sz="4" w:space="0" w:color="auto"/>
            </w:tcBorders>
          </w:tcPr>
          <w:p w:rsidR="009D2B10" w:rsidRPr="00B03313" w:rsidRDefault="009D2B10" w:rsidP="00B03313">
            <w:pPr>
              <w:jc w:val="center"/>
              <w:rPr>
                <w:i/>
              </w:rPr>
            </w:pPr>
            <w:r>
              <w:rPr>
                <w:i/>
              </w:rPr>
              <w:t>-</w:t>
            </w:r>
          </w:p>
        </w:tc>
        <w:tc>
          <w:tcPr>
            <w:tcW w:w="662" w:type="dxa"/>
            <w:tcBorders>
              <w:top w:val="single" w:sz="4" w:space="0" w:color="auto"/>
              <w:left w:val="single" w:sz="4" w:space="0" w:color="auto"/>
            </w:tcBorders>
          </w:tcPr>
          <w:p w:rsidR="009D2B10" w:rsidRPr="00B03313" w:rsidRDefault="009D2B10" w:rsidP="00B03313">
            <w:pPr>
              <w:jc w:val="center"/>
              <w:rPr>
                <w:i/>
              </w:rPr>
            </w:pPr>
            <w:r>
              <w:rPr>
                <w:i/>
              </w:rPr>
              <w:t>-</w:t>
            </w:r>
          </w:p>
        </w:tc>
      </w:tr>
      <w:tr w:rsidR="009D2B10" w:rsidRPr="00B03313" w:rsidTr="00B76A9E">
        <w:trPr>
          <w:cantSplit/>
          <w:trHeight w:val="20"/>
        </w:trPr>
        <w:tc>
          <w:tcPr>
            <w:tcW w:w="1809" w:type="dxa"/>
            <w:vMerge/>
            <w:tcBorders>
              <w:left w:val="single" w:sz="4" w:space="0" w:color="auto"/>
            </w:tcBorders>
            <w:vAlign w:val="center"/>
          </w:tcPr>
          <w:p w:rsidR="009D2B10" w:rsidRPr="00B03313" w:rsidRDefault="009D2B10" w:rsidP="008A426C"/>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r w:rsidRPr="00B03313">
              <w:t>Резерв</w:t>
            </w:r>
          </w:p>
        </w:tc>
        <w:tc>
          <w:tcPr>
            <w:tcW w:w="3969" w:type="dxa"/>
            <w:gridSpan w:val="6"/>
            <w:tcBorders>
              <w:top w:val="single" w:sz="4" w:space="0" w:color="auto"/>
              <w:left w:val="single" w:sz="4" w:space="0" w:color="auto"/>
            </w:tcBorders>
            <w:vAlign w:val="center"/>
          </w:tcPr>
          <w:p w:rsidR="009D2B10" w:rsidRPr="00B03313" w:rsidRDefault="009D2B10" w:rsidP="008A426C">
            <w:pPr>
              <w:jc w:val="center"/>
            </w:pPr>
            <w:r w:rsidRPr="00B03313">
              <w:t>-</w:t>
            </w:r>
          </w:p>
        </w:tc>
      </w:tr>
      <w:tr w:rsidR="009D2B10" w:rsidRPr="00B03313" w:rsidTr="00B76A9E">
        <w:trPr>
          <w:cantSplit/>
          <w:trHeight w:val="20"/>
        </w:trPr>
        <w:tc>
          <w:tcPr>
            <w:tcW w:w="1809" w:type="dxa"/>
            <w:vMerge/>
            <w:tcBorders>
              <w:left w:val="single" w:sz="4" w:space="0" w:color="auto"/>
            </w:tcBorders>
            <w:vAlign w:val="center"/>
          </w:tcPr>
          <w:p w:rsidR="009D2B10" w:rsidRPr="00B03313" w:rsidRDefault="009D2B10" w:rsidP="008A426C"/>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pPr>
              <w:rPr>
                <w:vertAlign w:val="superscript"/>
              </w:rPr>
            </w:pPr>
            <w:r w:rsidRPr="00B03313">
              <w:t>счетчик электрической энергии</w:t>
            </w:r>
          </w:p>
        </w:tc>
        <w:tc>
          <w:tcPr>
            <w:tcW w:w="3969" w:type="dxa"/>
            <w:gridSpan w:val="6"/>
            <w:tcBorders>
              <w:top w:val="single" w:sz="4" w:space="0" w:color="auto"/>
              <w:left w:val="single" w:sz="4" w:space="0" w:color="auto"/>
            </w:tcBorders>
            <w:vAlign w:val="center"/>
          </w:tcPr>
          <w:p w:rsidR="009D2B10" w:rsidRPr="00B03313" w:rsidRDefault="009D2B10" w:rsidP="008A426C">
            <w:pPr>
              <w:jc w:val="center"/>
            </w:pPr>
            <w:r w:rsidRPr="00B03313">
              <w:t>класса точности не ниже 0,5</w:t>
            </w:r>
            <w:r w:rsidRPr="00B03313">
              <w:rPr>
                <w:lang w:val="en-US"/>
              </w:rPr>
              <w:t>S</w:t>
            </w:r>
            <w:r w:rsidRPr="00B03313">
              <w:t xml:space="preserve">, требования к электросчетчикам приведены в </w:t>
            </w:r>
          </w:p>
          <w:p w:rsidR="009D2B10" w:rsidRPr="00B03313" w:rsidRDefault="009D2B10" w:rsidP="008A426C">
            <w:pPr>
              <w:jc w:val="center"/>
              <w:rPr>
                <w:b/>
              </w:rPr>
            </w:pPr>
            <w:r w:rsidRPr="00B03313">
              <w:t>СТО 34.01-5.1-009-2019 ПАО «Россети»</w:t>
            </w:r>
          </w:p>
        </w:tc>
      </w:tr>
      <w:tr w:rsidR="009D2B10" w:rsidRPr="00B03313" w:rsidTr="00B76A9E">
        <w:trPr>
          <w:cantSplit/>
          <w:trHeight w:val="20"/>
        </w:trPr>
        <w:tc>
          <w:tcPr>
            <w:tcW w:w="1809" w:type="dxa"/>
            <w:vMerge/>
            <w:tcBorders>
              <w:left w:val="single" w:sz="4" w:space="0" w:color="auto"/>
            </w:tcBorders>
            <w:vAlign w:val="center"/>
          </w:tcPr>
          <w:p w:rsidR="009D2B10" w:rsidRPr="00B03313" w:rsidRDefault="009D2B10" w:rsidP="008A426C"/>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r w:rsidRPr="00B03313">
              <w:t>трансформаторы тока 0,4 кВ</w:t>
            </w:r>
          </w:p>
        </w:tc>
        <w:tc>
          <w:tcPr>
            <w:tcW w:w="3969" w:type="dxa"/>
            <w:gridSpan w:val="6"/>
            <w:tcBorders>
              <w:left w:val="single" w:sz="4" w:space="0" w:color="auto"/>
            </w:tcBorders>
            <w:vAlign w:val="center"/>
          </w:tcPr>
          <w:p w:rsidR="009D2B10" w:rsidRPr="00B03313" w:rsidRDefault="009D2B10" w:rsidP="008A426C">
            <w:pPr>
              <w:jc w:val="center"/>
              <w:rPr>
                <w:b/>
              </w:rPr>
            </w:pPr>
            <w:r w:rsidRPr="00B03313">
              <w:t>класса точности не ниже 0,5</w:t>
            </w:r>
            <w:r w:rsidRPr="00B03313">
              <w:rPr>
                <w:lang w:val="en-US"/>
              </w:rPr>
              <w:t>S</w:t>
            </w:r>
            <w:r w:rsidRPr="00B03313">
              <w:t>, межповерочный интервал не менее 8 лет</w:t>
            </w:r>
          </w:p>
        </w:tc>
      </w:tr>
      <w:tr w:rsidR="009D2B10" w:rsidRPr="00B03313" w:rsidTr="00B76A9E">
        <w:trPr>
          <w:cantSplit/>
          <w:trHeight w:val="20"/>
        </w:trPr>
        <w:tc>
          <w:tcPr>
            <w:tcW w:w="1809" w:type="dxa"/>
            <w:vMerge/>
            <w:tcBorders>
              <w:left w:val="single" w:sz="4" w:space="0" w:color="auto"/>
              <w:bottom w:val="single" w:sz="4" w:space="0" w:color="auto"/>
            </w:tcBorders>
            <w:vAlign w:val="center"/>
          </w:tcPr>
          <w:p w:rsidR="009D2B10" w:rsidRPr="00B03313" w:rsidRDefault="009D2B10" w:rsidP="008A426C"/>
        </w:tc>
        <w:tc>
          <w:tcPr>
            <w:tcW w:w="4253" w:type="dxa"/>
            <w:gridSpan w:val="4"/>
            <w:tcBorders>
              <w:top w:val="single" w:sz="4" w:space="0" w:color="auto"/>
              <w:left w:val="single" w:sz="4" w:space="0" w:color="auto"/>
              <w:bottom w:val="single" w:sz="4" w:space="0" w:color="auto"/>
            </w:tcBorders>
            <w:vAlign w:val="center"/>
          </w:tcPr>
          <w:p w:rsidR="009D2B10" w:rsidRPr="00B03313" w:rsidRDefault="009D2B10" w:rsidP="008A426C">
            <w:pPr>
              <w:rPr>
                <w:vertAlign w:val="superscript"/>
              </w:rPr>
            </w:pPr>
            <w:r w:rsidRPr="00B03313">
              <w:t>наличие испытательной коробки</w:t>
            </w:r>
          </w:p>
        </w:tc>
        <w:tc>
          <w:tcPr>
            <w:tcW w:w="3969" w:type="dxa"/>
            <w:gridSpan w:val="6"/>
            <w:tcBorders>
              <w:left w:val="single" w:sz="4" w:space="0" w:color="auto"/>
              <w:bottom w:val="single" w:sz="4" w:space="0" w:color="auto"/>
            </w:tcBorders>
            <w:vAlign w:val="center"/>
          </w:tcPr>
          <w:p w:rsidR="009D2B10" w:rsidRPr="00B03313" w:rsidRDefault="009D2B10" w:rsidP="008A426C">
            <w:pPr>
              <w:jc w:val="center"/>
            </w:pPr>
            <w:r w:rsidRPr="00B03313">
              <w:t>да</w:t>
            </w:r>
          </w:p>
        </w:tc>
      </w:tr>
      <w:tr w:rsidR="009D2B10" w:rsidRPr="00B03313" w:rsidTr="00B76A9E">
        <w:trPr>
          <w:cantSplit/>
          <w:trHeight w:val="20"/>
        </w:trPr>
        <w:tc>
          <w:tcPr>
            <w:tcW w:w="1809" w:type="dxa"/>
            <w:vMerge w:val="restart"/>
            <w:tcBorders>
              <w:top w:val="single" w:sz="4" w:space="0" w:color="auto"/>
              <w:left w:val="single" w:sz="4" w:space="0" w:color="auto"/>
            </w:tcBorders>
            <w:vAlign w:val="center"/>
          </w:tcPr>
          <w:p w:rsidR="009D2B10" w:rsidRPr="00B03313" w:rsidRDefault="009D2B10" w:rsidP="008A426C">
            <w:r w:rsidRPr="00B03313">
              <w:t>Требование к АСТУ (АСУЭ и ТМ)</w:t>
            </w:r>
          </w:p>
        </w:tc>
        <w:tc>
          <w:tcPr>
            <w:tcW w:w="2552" w:type="dxa"/>
            <w:gridSpan w:val="2"/>
            <w:tcBorders>
              <w:top w:val="single" w:sz="4" w:space="0" w:color="auto"/>
              <w:left w:val="single" w:sz="4" w:space="0" w:color="auto"/>
              <w:bottom w:val="single" w:sz="4" w:space="0" w:color="auto"/>
            </w:tcBorders>
            <w:vAlign w:val="center"/>
          </w:tcPr>
          <w:p w:rsidR="009D2B10" w:rsidRPr="00B03313" w:rsidRDefault="009D2B10" w:rsidP="00B76A9E">
            <w:pPr>
              <w:pStyle w:val="af2"/>
              <w:ind w:left="33"/>
              <w:rPr>
                <w:sz w:val="24"/>
                <w:szCs w:val="24"/>
                <w:vertAlign w:val="superscript"/>
              </w:rPr>
            </w:pPr>
            <w:r w:rsidRPr="00B03313">
              <w:rPr>
                <w:sz w:val="24"/>
                <w:szCs w:val="24"/>
              </w:rPr>
              <w:t>Во всех случаях, кроме присоединения потребителей до 150 кВт</w:t>
            </w:r>
          </w:p>
        </w:tc>
        <w:tc>
          <w:tcPr>
            <w:tcW w:w="5670" w:type="dxa"/>
            <w:gridSpan w:val="8"/>
            <w:tcBorders>
              <w:top w:val="single" w:sz="4" w:space="0" w:color="auto"/>
              <w:left w:val="single" w:sz="4" w:space="0" w:color="auto"/>
              <w:bottom w:val="single" w:sz="4" w:space="0" w:color="auto"/>
            </w:tcBorders>
            <w:vAlign w:val="center"/>
          </w:tcPr>
          <w:p w:rsidR="009D2B10" w:rsidRPr="00B03313" w:rsidRDefault="009D2B10" w:rsidP="008A426C">
            <w:pPr>
              <w:pStyle w:val="af2"/>
              <w:ind w:left="33"/>
              <w:jc w:val="both"/>
              <w:rPr>
                <w:sz w:val="24"/>
                <w:szCs w:val="24"/>
              </w:rPr>
            </w:pPr>
            <w:r w:rsidRPr="00B03313">
              <w:rPr>
                <w:sz w:val="24"/>
                <w:szCs w:val="24"/>
              </w:rPr>
              <w:t>Установка шкафа ТМ и АСУЭ в комплекте: 3ф. прибор(ы) учета (ПУ) на вводе (ах) 0,4 кВ с интерфейсом RS-485, модуль или модули ввода дискретных сигналов (телесигнализации), испытательная коробка, УСПД/контроллер с GSM-модемом (функции ТМ и АСУЭ), источник резервного питания на базе ионисторов, обеспечивающий автономность работы не менее 3-х минут.</w:t>
            </w:r>
          </w:p>
          <w:p w:rsidR="009D2B10" w:rsidRPr="00B03313" w:rsidRDefault="009D2B10" w:rsidP="008A426C">
            <w:pPr>
              <w:keepNext/>
              <w:widowControl w:val="0"/>
              <w:jc w:val="both"/>
              <w:rPr>
                <w:vertAlign w:val="superscript"/>
              </w:rPr>
            </w:pPr>
            <w:r w:rsidRPr="00B03313">
              <w:t>Характеристики контроллера и модуля ввода дискретных сигналов определяются в зависимости от необходимого объема сбора телеметрической информации в соответствии с требованиями Методических указаний по автоматизации распределительных воздушных электрических сетей 6-10 кВ и оборудованию устройствами телеметрии ТП 6-10/0,4 кВ ПАО «МРСК Центра» (МИ БП 11/07-01/2020).</w:t>
            </w:r>
          </w:p>
        </w:tc>
      </w:tr>
      <w:tr w:rsidR="009D2B10" w:rsidRPr="00B03313" w:rsidTr="00B76A9E">
        <w:trPr>
          <w:cantSplit/>
          <w:trHeight w:val="20"/>
        </w:trPr>
        <w:tc>
          <w:tcPr>
            <w:tcW w:w="1809" w:type="dxa"/>
            <w:vMerge/>
            <w:tcBorders>
              <w:left w:val="single" w:sz="4" w:space="0" w:color="auto"/>
              <w:bottom w:val="single" w:sz="4" w:space="0" w:color="auto"/>
            </w:tcBorders>
            <w:vAlign w:val="center"/>
          </w:tcPr>
          <w:p w:rsidR="009D2B10" w:rsidRPr="00B03313" w:rsidRDefault="009D2B10" w:rsidP="008A426C"/>
        </w:tc>
        <w:tc>
          <w:tcPr>
            <w:tcW w:w="2552" w:type="dxa"/>
            <w:gridSpan w:val="2"/>
            <w:tcBorders>
              <w:top w:val="single" w:sz="4" w:space="0" w:color="auto"/>
              <w:left w:val="single" w:sz="4" w:space="0" w:color="auto"/>
              <w:bottom w:val="single" w:sz="4" w:space="0" w:color="auto"/>
            </w:tcBorders>
            <w:vAlign w:val="center"/>
          </w:tcPr>
          <w:p w:rsidR="009D2B10" w:rsidRPr="00B03313" w:rsidRDefault="009D2B10" w:rsidP="00B76A9E">
            <w:pPr>
              <w:pStyle w:val="af2"/>
              <w:ind w:left="33"/>
              <w:rPr>
                <w:sz w:val="24"/>
                <w:szCs w:val="24"/>
              </w:rPr>
            </w:pPr>
            <w:r w:rsidRPr="00B03313">
              <w:rPr>
                <w:sz w:val="24"/>
                <w:szCs w:val="24"/>
              </w:rPr>
              <w:t>При присоединении потребителей до 150 кВт</w:t>
            </w:r>
          </w:p>
        </w:tc>
        <w:tc>
          <w:tcPr>
            <w:tcW w:w="5670" w:type="dxa"/>
            <w:gridSpan w:val="8"/>
            <w:tcBorders>
              <w:top w:val="single" w:sz="4" w:space="0" w:color="auto"/>
              <w:left w:val="single" w:sz="4" w:space="0" w:color="auto"/>
              <w:bottom w:val="single" w:sz="4" w:space="0" w:color="auto"/>
            </w:tcBorders>
            <w:vAlign w:val="center"/>
          </w:tcPr>
          <w:p w:rsidR="009D2B10" w:rsidRPr="00B03313" w:rsidRDefault="009D2B10" w:rsidP="008A426C">
            <w:pPr>
              <w:jc w:val="both"/>
              <w:rPr>
                <w:rFonts w:eastAsia="Calibri"/>
                <w:bCs/>
                <w:lang w:eastAsia="en-US"/>
              </w:rPr>
            </w:pPr>
            <w:r w:rsidRPr="00B03313">
              <w:rPr>
                <w:rFonts w:eastAsia="Calibri"/>
                <w:bCs/>
                <w:lang w:eastAsia="en-US"/>
              </w:rPr>
              <w:t xml:space="preserve">Вводной прибор(ы) технического учета РУ 0,4 кВ (данные учёта э/э в ИВК ВУ и АСТУ) с источником резервного питания от </w:t>
            </w:r>
            <w:r w:rsidRPr="00B03313">
              <w:t>на базе ионисторов, обеспечивающим автономность работы не менее 3-х минут</w:t>
            </w:r>
            <w:r w:rsidRPr="00B03313">
              <w:rPr>
                <w:rFonts w:eastAsia="Calibri"/>
                <w:bCs/>
                <w:lang w:eastAsia="en-US"/>
              </w:rPr>
              <w:t>;</w:t>
            </w:r>
          </w:p>
          <w:p w:rsidR="009D2B10" w:rsidRPr="00B03313" w:rsidRDefault="009D2B10" w:rsidP="008A426C">
            <w:pPr>
              <w:jc w:val="both"/>
              <w:rPr>
                <w:rFonts w:eastAsia="Calibri"/>
                <w:bCs/>
                <w:lang w:eastAsia="en-US"/>
              </w:rPr>
            </w:pPr>
            <w:r w:rsidRPr="00B03313">
              <w:rPr>
                <w:rFonts w:eastAsia="Calibri"/>
                <w:bCs/>
                <w:lang w:eastAsia="en-US"/>
              </w:rPr>
              <w:t>Требования к ПУ в части ТМ:</w:t>
            </w:r>
          </w:p>
          <w:p w:rsidR="009D2B10" w:rsidRPr="00B03313" w:rsidRDefault="009D2B10" w:rsidP="008A426C">
            <w:pPr>
              <w:jc w:val="both"/>
              <w:rPr>
                <w:rFonts w:eastAsia="Calibri"/>
                <w:bCs/>
                <w:lang w:eastAsia="en-US"/>
              </w:rPr>
            </w:pPr>
            <w:r w:rsidRPr="00B03313">
              <w:rPr>
                <w:rFonts w:eastAsia="Calibri"/>
                <w:bCs/>
                <w:lang w:eastAsia="en-US"/>
              </w:rPr>
              <w:t>Передача данных ТМ в протоколе МЭК 60870-5-104</w:t>
            </w:r>
          </w:p>
          <w:p w:rsidR="009D2B10" w:rsidRPr="00B03313" w:rsidRDefault="009D2B10" w:rsidP="008A426C">
            <w:pPr>
              <w:jc w:val="both"/>
              <w:rPr>
                <w:rFonts w:eastAsia="Calibri"/>
                <w:bCs/>
                <w:lang w:eastAsia="en-US"/>
              </w:rPr>
            </w:pPr>
            <w:r w:rsidRPr="00B03313">
              <w:rPr>
                <w:rFonts w:eastAsia="Calibri"/>
                <w:bCs/>
                <w:lang w:eastAsia="en-US"/>
              </w:rPr>
              <w:t>Контроль наличия напряжения на вводе 0,4 кВ (1 ТС). Контроль открытия двери шкафа со счетчиком/отсека АСУЭ (при наличии) и дверей КТП (1 обобщенный ТС).</w:t>
            </w:r>
          </w:p>
          <w:p w:rsidR="009D2B10" w:rsidRPr="00B03313" w:rsidRDefault="009D2B10" w:rsidP="008A426C">
            <w:pPr>
              <w:jc w:val="both"/>
              <w:rPr>
                <w:rFonts w:eastAsia="Calibri"/>
                <w:bCs/>
                <w:lang w:eastAsia="en-US"/>
              </w:rPr>
            </w:pPr>
            <w:r w:rsidRPr="00B03313">
              <w:rPr>
                <w:rFonts w:eastAsia="Calibri"/>
                <w:bCs/>
                <w:lang w:eastAsia="en-US"/>
              </w:rPr>
              <w:t>Телеизмерения текущих параметров Ia, Ib, Ic, Ua, Ub, Uc, Uср, P, Q.</w:t>
            </w:r>
          </w:p>
          <w:p w:rsidR="009D2B10" w:rsidRPr="00B03313" w:rsidRDefault="009D2B10" w:rsidP="00B03313">
            <w:pPr>
              <w:jc w:val="both"/>
              <w:rPr>
                <w:rFonts w:eastAsia="Calibri"/>
                <w:bCs/>
                <w:lang w:eastAsia="en-US"/>
              </w:rPr>
            </w:pPr>
            <w:r w:rsidRPr="00B03313">
              <w:rPr>
                <w:rFonts w:eastAsia="Calibri"/>
                <w:bCs/>
                <w:lang w:eastAsia="en-US"/>
              </w:rPr>
              <w:t>Прибор коммерческого учета при наличии границы балансовой принадлежности в ТП (данные учёта э/э в ИВК).</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 xml:space="preserve">Тип АСУЭ филиала </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8A426C">
            <w:pPr>
              <w:jc w:val="center"/>
            </w:pPr>
            <w:r w:rsidRPr="00B03313">
              <w:t>ПО «Пирамида-сети»</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lastRenderedPageBreak/>
              <w:t>Категория значимости объектов КИИ</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B76A9E">
            <w:pPr>
              <w:jc w:val="both"/>
            </w:pPr>
            <w:r w:rsidRPr="00B03313">
              <w:t>В проектной документации предусмотреть определение категории значимости объектов КИИ на основании показателей критериев значимости объектов КИИ и их значений, предусмотренных перечнем показателей критериев значимости объектов КИИ Российской Федерации и их значений, утвержденным постановлением Правительства Российской Федерации от 08.02.2018 № 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tc>
      </w:tr>
      <w:tr w:rsidR="009D2B10" w:rsidRPr="00B03313" w:rsidTr="00B76A9E">
        <w:trPr>
          <w:cantSplit/>
          <w:trHeight w:val="20"/>
        </w:trPr>
        <w:tc>
          <w:tcPr>
            <w:tcW w:w="6062" w:type="dxa"/>
            <w:gridSpan w:val="5"/>
            <w:tcBorders>
              <w:top w:val="single" w:sz="4" w:space="0" w:color="auto"/>
              <w:left w:val="single" w:sz="4" w:space="0" w:color="auto"/>
              <w:bottom w:val="single" w:sz="4" w:space="0" w:color="auto"/>
            </w:tcBorders>
            <w:vAlign w:val="center"/>
          </w:tcPr>
          <w:p w:rsidR="009D2B10" w:rsidRPr="00B03313" w:rsidRDefault="009D2B10" w:rsidP="008A426C">
            <w:r w:rsidRPr="00B03313">
              <w:t>Требования к информационной безопасности</w:t>
            </w:r>
          </w:p>
        </w:tc>
        <w:tc>
          <w:tcPr>
            <w:tcW w:w="3969" w:type="dxa"/>
            <w:gridSpan w:val="6"/>
            <w:tcBorders>
              <w:top w:val="single" w:sz="4" w:space="0" w:color="auto"/>
              <w:left w:val="single" w:sz="4" w:space="0" w:color="auto"/>
              <w:bottom w:val="single" w:sz="4" w:space="0" w:color="auto"/>
            </w:tcBorders>
            <w:vAlign w:val="center"/>
          </w:tcPr>
          <w:p w:rsidR="009D2B10" w:rsidRPr="00B03313" w:rsidRDefault="009D2B10" w:rsidP="008A426C">
            <w:pPr>
              <w:jc w:val="both"/>
            </w:pPr>
            <w:r w:rsidRPr="00B03313">
              <w:t>В проектной документации определить предварительные требования к обеспечению информационной безопасности на объекте, в том числе требования по обеспечению безопасности значимых объектов КИИ в соответствии с приказом Федеральной службы по техническому и экспортному контролю России от 25.12.2017 № 239 «Об утверждении Требований по обеспечению безопасности значимых объектов критической информационной инфраструктуры Российской Федерации».</w:t>
            </w:r>
          </w:p>
        </w:tc>
      </w:tr>
    </w:tbl>
    <w:p w:rsidR="009D2B10" w:rsidRPr="008B1925" w:rsidRDefault="009D2B10" w:rsidP="009D2B10">
      <w:pPr>
        <w:pStyle w:val="aff4"/>
        <w:numPr>
          <w:ilvl w:val="2"/>
          <w:numId w:val="22"/>
        </w:numPr>
        <w:suppressAutoHyphens/>
        <w:spacing w:before="240" w:after="0"/>
        <w:ind w:left="0" w:firstLine="709"/>
        <w:jc w:val="both"/>
      </w:pPr>
      <w:r w:rsidRPr="008B1925">
        <w:t>Телемеханизация (наблюдаемость КТП).</w:t>
      </w:r>
    </w:p>
    <w:p w:rsidR="009D2B10" w:rsidRPr="008B1925" w:rsidRDefault="009D2B10" w:rsidP="008B1925">
      <w:pPr>
        <w:ind w:firstLine="709"/>
        <w:jc w:val="both"/>
        <w:rPr>
          <w:bCs/>
        </w:rPr>
      </w:pPr>
      <w:r w:rsidRPr="008B1925">
        <w:rPr>
          <w:bCs/>
        </w:rPr>
        <w:t>В КТП предусмотреть дистанционный контроль наличия напряжения на секциях шин и отходящих линиях 0,4 кВ с передачей данных телемеханики - телесигнализации (далее – ТМ) в диспетчерский пункт.</w:t>
      </w:r>
    </w:p>
    <w:p w:rsidR="009D2B10" w:rsidRPr="008B1925" w:rsidRDefault="009D2B10" w:rsidP="008B1925">
      <w:pPr>
        <w:ind w:firstLine="851"/>
        <w:jc w:val="both"/>
        <w:rPr>
          <w:bCs/>
        </w:rPr>
      </w:pPr>
      <w:r w:rsidRPr="008B1925">
        <w:rPr>
          <w:bCs/>
        </w:rPr>
        <w:t>В КТП предусмотреть сигнал («сухой контакт») открытия любой входной двери с подключением к устройству контроля для передачи в диспетчерский пункт.</w:t>
      </w:r>
    </w:p>
    <w:p w:rsidR="009D2B10" w:rsidRPr="008B1925" w:rsidRDefault="009D2B10" w:rsidP="008B1925">
      <w:pPr>
        <w:ind w:firstLine="851"/>
        <w:jc w:val="both"/>
        <w:rPr>
          <w:bCs/>
        </w:rPr>
      </w:pPr>
      <w:r w:rsidRPr="008B1925">
        <w:rPr>
          <w:bCs/>
        </w:rPr>
        <w:t>Передача данных ТМ должна быть организована в ОИК ЦУС филиала ПАО «Россети Центр» - «Белгородэнерго» посредством GSM-сети.</w:t>
      </w:r>
    </w:p>
    <w:p w:rsidR="009D2B10" w:rsidRPr="008B1925" w:rsidRDefault="009D2B10" w:rsidP="008B1925">
      <w:pPr>
        <w:ind w:firstLine="851"/>
        <w:jc w:val="both"/>
        <w:rPr>
          <w:bCs/>
        </w:rPr>
      </w:pPr>
      <w:r w:rsidRPr="008B1925">
        <w:rPr>
          <w:bCs/>
        </w:rPr>
        <w:t>Протокол передачи данных согласовать с филиалом ПАО «Россети Центр» - «Белгородэнерго».</w:t>
      </w:r>
    </w:p>
    <w:p w:rsidR="009D2B10" w:rsidRPr="008B1925" w:rsidRDefault="009D2B10" w:rsidP="008B1925">
      <w:pPr>
        <w:ind w:firstLine="851"/>
        <w:jc w:val="both"/>
        <w:rPr>
          <w:bCs/>
        </w:rPr>
      </w:pPr>
      <w:r w:rsidRPr="008B1925">
        <w:rPr>
          <w:bCs/>
        </w:rPr>
        <w:lastRenderedPageBreak/>
        <w:t>Перечень контролируемых и передаваемых сигналов в ЦУС согласовать с филиалом ПАО «Россети Центр» - «Белгородэнерго».</w:t>
      </w:r>
    </w:p>
    <w:p w:rsidR="009D2B10" w:rsidRPr="008B1925" w:rsidRDefault="009D2B10" w:rsidP="008B1925">
      <w:pPr>
        <w:ind w:firstLine="851"/>
        <w:jc w:val="both"/>
        <w:rPr>
          <w:bCs/>
        </w:rPr>
      </w:pPr>
      <w:r w:rsidRPr="008B1925">
        <w:rPr>
          <w:bCs/>
        </w:rPr>
        <w:t>Требования к размещению устройств контроля в КТП:</w:t>
      </w:r>
    </w:p>
    <w:p w:rsidR="009D2B10" w:rsidRPr="008B1925" w:rsidRDefault="009D2B10" w:rsidP="00ED6B3C">
      <w:pPr>
        <w:numPr>
          <w:ilvl w:val="0"/>
          <w:numId w:val="95"/>
        </w:numPr>
        <w:ind w:left="0" w:firstLine="851"/>
        <w:jc w:val="both"/>
        <w:rPr>
          <w:bCs/>
        </w:rPr>
      </w:pPr>
      <w:r w:rsidRPr="008B1925">
        <w:rPr>
          <w:bCs/>
        </w:rPr>
        <w:t>должно быть размещено в пластиковом или металлическом корпусе, покрытие металлического шкафа – порошковая краска;</w:t>
      </w:r>
    </w:p>
    <w:p w:rsidR="009D2B10" w:rsidRPr="008B1925" w:rsidRDefault="009D2B10" w:rsidP="00ED6B3C">
      <w:pPr>
        <w:numPr>
          <w:ilvl w:val="0"/>
          <w:numId w:val="95"/>
        </w:numPr>
        <w:ind w:left="0" w:firstLine="851"/>
        <w:jc w:val="both"/>
        <w:rPr>
          <w:bCs/>
        </w:rPr>
      </w:pPr>
      <w:r w:rsidRPr="008B1925">
        <w:rPr>
          <w:bCs/>
        </w:rPr>
        <w:t>место размещения должно обеспечивать безопасное обслуживание устройства;</w:t>
      </w:r>
    </w:p>
    <w:p w:rsidR="009D2B10" w:rsidRPr="008B1925" w:rsidRDefault="009D2B10" w:rsidP="00ED6B3C">
      <w:pPr>
        <w:numPr>
          <w:ilvl w:val="0"/>
          <w:numId w:val="95"/>
        </w:numPr>
        <w:ind w:left="0" w:firstLine="851"/>
        <w:jc w:val="both"/>
        <w:rPr>
          <w:bCs/>
        </w:rPr>
      </w:pPr>
      <w:r w:rsidRPr="008B1925">
        <w:rPr>
          <w:bCs/>
        </w:rPr>
        <w:t>все металлические нетоковедущие части должны быть соединены с общим контуром электрического заземления;</w:t>
      </w:r>
    </w:p>
    <w:p w:rsidR="009D2B10" w:rsidRPr="008B1925" w:rsidRDefault="009D2B10" w:rsidP="00ED6B3C">
      <w:pPr>
        <w:numPr>
          <w:ilvl w:val="0"/>
          <w:numId w:val="95"/>
        </w:numPr>
        <w:ind w:left="0" w:firstLine="851"/>
        <w:jc w:val="both"/>
        <w:rPr>
          <w:bCs/>
        </w:rPr>
      </w:pPr>
      <w:r w:rsidRPr="008B1925">
        <w:rPr>
          <w:bCs/>
        </w:rPr>
        <w:t>питание устройства контроля должно быть организовано от отдельного автоматического выключателя.</w:t>
      </w:r>
    </w:p>
    <w:p w:rsidR="009D2B10" w:rsidRPr="008B1925" w:rsidRDefault="009D2B10" w:rsidP="008B1925">
      <w:pPr>
        <w:ind w:firstLine="851"/>
        <w:jc w:val="both"/>
        <w:rPr>
          <w:bCs/>
        </w:rPr>
      </w:pPr>
      <w:r w:rsidRPr="008B1925">
        <w:rPr>
          <w:bCs/>
        </w:rPr>
        <w:t>Если в качестве коммутационных аппаратов вводов 0,4 кВ, отходящих линий 0,4 кВ применяются автоматические выключатели, то сигналы наличия напряжения на отходящих линиях 0,4 кВ допускается брать с дополнительных контактов соответствующих автоматических выключателей; при этом необходимо контролировать наличие напряжения на вводах 0,4 кВ. Если коммутационные аппараты не оборудованы дополнительными контактами положения, то необходимо обеспечить контроль наличия напряжения на отходящих линиях 0,4 кВ по каждой фазе т.е. пропадание напряжения на любой фазе должно привести к срабатыванию соответствующего сигнала.</w:t>
      </w:r>
    </w:p>
    <w:p w:rsidR="009D2B10" w:rsidRPr="008B1925" w:rsidRDefault="009D2B10" w:rsidP="008B1925">
      <w:pPr>
        <w:ind w:firstLine="851"/>
        <w:jc w:val="both"/>
        <w:rPr>
          <w:bCs/>
        </w:rPr>
      </w:pPr>
      <w:r w:rsidRPr="008B1925">
        <w:rPr>
          <w:bCs/>
        </w:rPr>
        <w:t>Контроль напряжения необходимо обеспечить по всем секциям шин РУ НН 0,4 кВ.</w:t>
      </w:r>
    </w:p>
    <w:p w:rsidR="009D2B10" w:rsidRPr="008B1925" w:rsidRDefault="009D2B10" w:rsidP="008B1925">
      <w:pPr>
        <w:ind w:firstLine="851"/>
        <w:jc w:val="both"/>
        <w:rPr>
          <w:bCs/>
        </w:rPr>
      </w:pPr>
      <w:r w:rsidRPr="008B1925">
        <w:rPr>
          <w:bCs/>
        </w:rPr>
        <w:t>Устройство контроля должно быть с резервным источником питания (ионисторным) и обеспечивать автономность работы при отсутствии питания не менее 3-х минут.</w:t>
      </w:r>
    </w:p>
    <w:p w:rsidR="009D2B10" w:rsidRPr="008B1925" w:rsidRDefault="009D2B10" w:rsidP="008B1925">
      <w:pPr>
        <w:ind w:firstLine="851"/>
        <w:jc w:val="both"/>
        <w:rPr>
          <w:bCs/>
        </w:rPr>
      </w:pPr>
      <w:r w:rsidRPr="008B1925">
        <w:rPr>
          <w:bCs/>
        </w:rPr>
        <w:t>Устройство контроля должно иметь защиту от перенапряжения по сети.</w:t>
      </w:r>
    </w:p>
    <w:p w:rsidR="009D2B10" w:rsidRPr="008B1925" w:rsidRDefault="009D2B10" w:rsidP="008B1925">
      <w:pPr>
        <w:ind w:firstLine="851"/>
        <w:jc w:val="both"/>
        <w:rPr>
          <w:iCs/>
        </w:rPr>
      </w:pPr>
      <w:r w:rsidRPr="008B1925">
        <w:rPr>
          <w:bCs/>
        </w:rPr>
        <w:t>Устройство контроля должно обеспечивать работоспособность при температуре окружающего воздуха -40…+70 ℃.</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t>выбор КТП/СТП осуществлять в соответствии с оперативным указанием ПАО «МРСК Центра» «О применении оборудования для распределительных сетей 10(6)/0,4 кВ» от 02.12.2014 № ОУ-05-2014;</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t>рассматривать место установки КТП на предмет возможной точки зарядки для электромобилей. В случае удобного расположения с точки зрения объекта зарядной инфраструктуры необходимо в проектных решениях принимать КТП (БКТП, киосковая или в исполнении «сэндвич») с дополнительным отсеком для зарядных станций (устанавливаются дополнительно после соответствующего обоснования) по патенту на полезную модель ПАО «МРСК Центра»</w:t>
      </w:r>
      <w:r w:rsidRPr="000B5178">
        <w:rPr>
          <w:bCs/>
          <w:sz w:val="24"/>
          <w:szCs w:val="24"/>
          <w:shd w:val="clear" w:color="auto" w:fill="FFFFFF"/>
        </w:rPr>
        <w:t xml:space="preserve"> </w:t>
      </w:r>
      <w:r w:rsidRPr="000B5178">
        <w:rPr>
          <w:sz w:val="24"/>
          <w:szCs w:val="24"/>
        </w:rPr>
        <w:t>№ 165524 «Комплектная трансформаторная подстанция с функцией зарядки электромобилей</w:t>
      </w:r>
      <w:r w:rsidRPr="000B5178">
        <w:rPr>
          <w:bCs/>
          <w:sz w:val="24"/>
          <w:szCs w:val="24"/>
        </w:rPr>
        <w:t>»;</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bCs/>
          <w:iCs/>
          <w:sz w:val="24"/>
          <w:szCs w:val="24"/>
        </w:rPr>
        <w:t>размещение трансформаторных подстанций 6-10/0,4 необходимо выполнять в центре нагрузок</w:t>
      </w:r>
      <w:r w:rsidRPr="000B5178">
        <w:rPr>
          <w:sz w:val="24"/>
          <w:szCs w:val="24"/>
        </w:rPr>
        <w:t xml:space="preserve"> с целью минимизации потерь в сети 0,4 кВ,</w:t>
      </w:r>
      <w:r w:rsidRPr="000B5178">
        <w:rPr>
          <w:bCs/>
          <w:iCs/>
          <w:sz w:val="24"/>
          <w:szCs w:val="24"/>
        </w:rPr>
        <w:t xml:space="preserve"> размещение трансформаторных подстанций 6-10/0,4 кВ вне центра нагрузок должно быть обосновано;</w:t>
      </w:r>
    </w:p>
    <w:p w:rsidR="009D2B10" w:rsidRDefault="009D2B10" w:rsidP="009D2B10">
      <w:pPr>
        <w:pStyle w:val="310"/>
        <w:numPr>
          <w:ilvl w:val="0"/>
          <w:numId w:val="84"/>
        </w:numPr>
        <w:tabs>
          <w:tab w:val="left" w:pos="993"/>
        </w:tabs>
        <w:ind w:left="0" w:firstLine="993"/>
        <w:jc w:val="both"/>
        <w:rPr>
          <w:sz w:val="24"/>
          <w:szCs w:val="24"/>
        </w:rPr>
      </w:pPr>
      <w:r w:rsidRPr="000B5178">
        <w:rPr>
          <w:sz w:val="24"/>
          <w:szCs w:val="24"/>
        </w:rPr>
        <w:t>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w:t>
      </w:r>
    </w:p>
    <w:p w:rsidR="009D2B10" w:rsidRPr="000B5178" w:rsidRDefault="009D2B10" w:rsidP="009D2B10">
      <w:pPr>
        <w:pStyle w:val="310"/>
        <w:numPr>
          <w:ilvl w:val="0"/>
          <w:numId w:val="84"/>
        </w:numPr>
        <w:tabs>
          <w:tab w:val="left" w:pos="993"/>
        </w:tabs>
        <w:ind w:left="0" w:firstLine="993"/>
        <w:jc w:val="both"/>
        <w:rPr>
          <w:sz w:val="24"/>
          <w:szCs w:val="24"/>
        </w:rPr>
      </w:pPr>
      <w:r w:rsidRPr="001B1FA5">
        <w:rPr>
          <w:bCs/>
          <w:sz w:val="24"/>
          <w:szCs w:val="24"/>
        </w:rPr>
        <w:t>трансформаторный отсек ТП должен быть оснащен сетчатым ограждением, исключающий возможность доступа в отсек.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ремонтно-эксплуатационн</w:t>
      </w:r>
      <w:r>
        <w:rPr>
          <w:bCs/>
          <w:sz w:val="24"/>
          <w:szCs w:val="24"/>
        </w:rPr>
        <w:t xml:space="preserve">ых </w:t>
      </w:r>
      <w:r w:rsidRPr="001B1FA5">
        <w:rPr>
          <w:bCs/>
          <w:sz w:val="24"/>
          <w:szCs w:val="24"/>
        </w:rPr>
        <w:t>работ;</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t>крепление створок ворот и дверей должно быть выполнено на внутренних петлях. Замки на дверях – внутреннего исполнения, должны иметь простую и надежную конструкцию</w:t>
      </w:r>
      <w:r w:rsidRPr="000B5178">
        <w:rPr>
          <w:sz w:val="24"/>
          <w:szCs w:val="24"/>
        </w:rPr>
        <w:br/>
        <w:t>и открываться одним ключом (в комплекте 5 ключей). Двери и створки ворот должны иметь фиксацию в крайних положениях. Двери, жалюзи и замки должны иметь противовандальное исполнение. Предусмотреть петли для навесных замков, а также навесные замки установленного образца по согласованию с заказчиком;</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t>способ окраски: краска полимерная порошковая, цвета в соответствии</w:t>
      </w:r>
      <w:r w:rsidRPr="000B5178">
        <w:rPr>
          <w:sz w:val="24"/>
          <w:szCs w:val="24"/>
        </w:rPr>
        <w:br/>
        <w:t>с корпоративным стандартом ПАО «Россети»;</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lastRenderedPageBreak/>
        <w:t>в качестве уплотнителей на дверях, использовать долговечные материалы устойчивые к атмосферным воздействиям (диапазон рабочей температуры от + 40 ℃ до –45 ℃);</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t>конструкция крыши должна исключать сток воды с крыши на стены;</w:t>
      </w:r>
    </w:p>
    <w:p w:rsidR="009D2B10" w:rsidRPr="000B5178" w:rsidRDefault="009D2B10" w:rsidP="009D2B10">
      <w:pPr>
        <w:pStyle w:val="310"/>
        <w:numPr>
          <w:ilvl w:val="0"/>
          <w:numId w:val="84"/>
        </w:numPr>
        <w:ind w:left="0" w:firstLine="993"/>
        <w:jc w:val="both"/>
        <w:rPr>
          <w:sz w:val="24"/>
          <w:szCs w:val="24"/>
        </w:rPr>
      </w:pPr>
      <w:r w:rsidRPr="000B5178">
        <w:rPr>
          <w:sz w:val="24"/>
          <w:szCs w:val="24"/>
        </w:rPr>
        <w:t>необходимо наличие блокировок: привода заземлителя и выключателя нагрузки, дверцы предохранителей высоковольтного отсека, главных и заземляющих ножей разъединителя и др.;</w:t>
      </w:r>
    </w:p>
    <w:p w:rsidR="009D2B10" w:rsidRPr="000B5178" w:rsidRDefault="009D2B10" w:rsidP="009D2B10">
      <w:pPr>
        <w:pStyle w:val="310"/>
        <w:numPr>
          <w:ilvl w:val="0"/>
          <w:numId w:val="84"/>
        </w:numPr>
        <w:ind w:left="0" w:firstLine="993"/>
        <w:jc w:val="both"/>
        <w:rPr>
          <w:sz w:val="24"/>
          <w:szCs w:val="24"/>
        </w:rPr>
      </w:pPr>
      <w:r w:rsidRPr="000B5178">
        <w:rPr>
          <w:sz w:val="24"/>
          <w:szCs w:val="24"/>
        </w:rPr>
        <w:t>окраску КТП выполнить в соответствие с утвержденными корпоративными цветами ПАО «Россети», на дверях КТП нанести диспетчерские наименования, знаки безопасности, логотип ПАО «Россети» и телефон 8 800 5050 115 и 1350;</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sz w:val="24"/>
          <w:szCs w:val="24"/>
        </w:rPr>
        <w:t>з</w:t>
      </w:r>
      <w:r w:rsidRPr="000B5178">
        <w:rPr>
          <w:bCs/>
          <w:iCs/>
          <w:sz w:val="24"/>
          <w:szCs w:val="24"/>
        </w:rPr>
        <w:t>ащиту КТП/СТП 10(6)/0,4 кВ от перенапряжений осуществить ограничителями перенапряжений 6 (10) кВ и 0,4 кВ в соответствии с СТО 56947007-29.240.02.001-2008;</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bCs/>
          <w:iCs/>
          <w:sz w:val="24"/>
          <w:szCs w:val="24"/>
        </w:rPr>
        <w:t>выбор мощности трансформаторов производить на основании технико-экономического сравнения вариантов, учитывающих допустимую перегрузку трансформаторов, уровень потерь в стали и обмотках трансформаторов, обоснованный (в т.ч. заключенными договорами ТП) рост нагрузок в ближайшую (1-3 года) перспективу;</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bCs/>
          <w:iCs/>
          <w:sz w:val="24"/>
          <w:szCs w:val="24"/>
        </w:rPr>
        <w:t>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w:t>
      </w:r>
    </w:p>
    <w:p w:rsidR="009D2B10" w:rsidRPr="000B5178" w:rsidRDefault="009D2B10" w:rsidP="009D2B10">
      <w:pPr>
        <w:pStyle w:val="310"/>
        <w:numPr>
          <w:ilvl w:val="0"/>
          <w:numId w:val="84"/>
        </w:numPr>
        <w:tabs>
          <w:tab w:val="left" w:pos="993"/>
        </w:tabs>
        <w:ind w:left="0" w:firstLine="993"/>
        <w:jc w:val="both"/>
        <w:rPr>
          <w:sz w:val="24"/>
          <w:szCs w:val="24"/>
        </w:rPr>
      </w:pPr>
      <w:r w:rsidRPr="000B5178">
        <w:rPr>
          <w:bCs/>
          <w:iCs/>
          <w:sz w:val="24"/>
          <w:szCs w:val="24"/>
        </w:rPr>
        <w:t>силовые трансформаторы 6-10 кВ должны быть произведены с применением современных технологий и материалов для снижения уровня удельных технических потерь;</w:t>
      </w:r>
    </w:p>
    <w:p w:rsidR="009D2B10" w:rsidRPr="000B5178" w:rsidRDefault="009D2B10" w:rsidP="00ED6B3C">
      <w:pPr>
        <w:pStyle w:val="310"/>
        <w:numPr>
          <w:ilvl w:val="0"/>
          <w:numId w:val="99"/>
        </w:numPr>
        <w:tabs>
          <w:tab w:val="left" w:pos="993"/>
        </w:tabs>
        <w:ind w:left="0" w:firstLine="993"/>
        <w:jc w:val="both"/>
        <w:rPr>
          <w:bCs/>
          <w:iCs/>
          <w:sz w:val="24"/>
          <w:szCs w:val="24"/>
        </w:rPr>
      </w:pPr>
      <w:r w:rsidRPr="000B5178">
        <w:rPr>
          <w:bCs/>
          <w:iCs/>
          <w:sz w:val="24"/>
          <w:szCs w:val="24"/>
        </w:rPr>
        <w:t>предусмотреть устройство компенсации реактивной мощности холостого хода трансформатора;</w:t>
      </w:r>
    </w:p>
    <w:p w:rsidR="009D2B10" w:rsidRPr="000B5178" w:rsidRDefault="009D2B10" w:rsidP="009D2B10">
      <w:pPr>
        <w:pStyle w:val="310"/>
        <w:numPr>
          <w:ilvl w:val="0"/>
          <w:numId w:val="84"/>
        </w:numPr>
        <w:ind w:left="0" w:firstLine="993"/>
        <w:jc w:val="both"/>
        <w:rPr>
          <w:sz w:val="24"/>
          <w:szCs w:val="24"/>
        </w:rPr>
      </w:pPr>
      <w:r w:rsidRPr="000B5178">
        <w:rPr>
          <w:sz w:val="24"/>
          <w:szCs w:val="24"/>
        </w:rPr>
        <w:t>трансформаторы применять с уменьшенными потерями электроэнергии (предельные значения потерь – холостого хода и нагрузочных в соответствии с Таблицей 1). Допустимые отклонения величин, приведенных в Таблице</w:t>
      </w:r>
      <w:r w:rsidRPr="000B5178">
        <w:rPr>
          <w:sz w:val="24"/>
          <w:szCs w:val="24"/>
          <w:lang w:val="en-US"/>
        </w:rPr>
        <w:t> </w:t>
      </w:r>
      <w:r w:rsidRPr="000B5178">
        <w:rPr>
          <w:sz w:val="24"/>
          <w:szCs w:val="24"/>
        </w:rPr>
        <w:t>1, определяются в соответствии</w:t>
      </w:r>
      <w:r w:rsidRPr="000B5178">
        <w:rPr>
          <w:sz w:val="24"/>
          <w:szCs w:val="24"/>
        </w:rPr>
        <w:br/>
        <w:t>с ГОСТ Р 52719-2007 (15% для потерь холостого хода, 10</w:t>
      </w:r>
      <w:r w:rsidRPr="000B5178">
        <w:rPr>
          <w:sz w:val="24"/>
          <w:szCs w:val="24"/>
          <w:lang w:val="en-US"/>
        </w:rPr>
        <w:t> </w:t>
      </w:r>
      <w:r w:rsidRPr="000B5178">
        <w:rPr>
          <w:sz w:val="24"/>
          <w:szCs w:val="24"/>
        </w:rPr>
        <w:t>% для потерь короткого замыкания</w:t>
      </w:r>
      <w:r w:rsidRPr="000B5178">
        <w:rPr>
          <w:sz w:val="24"/>
          <w:szCs w:val="24"/>
        </w:rPr>
        <w:br/>
        <w:t>и суммарно не более 10%);</w:t>
      </w:r>
    </w:p>
    <w:p w:rsidR="009D2B10" w:rsidRPr="000B5178" w:rsidRDefault="009D2B10" w:rsidP="008A426C">
      <w:pPr>
        <w:pStyle w:val="aff4"/>
        <w:ind w:left="709"/>
        <w:jc w:val="right"/>
      </w:pPr>
      <w:r w:rsidRPr="000B5178">
        <w:t>Таблица 1</w:t>
      </w:r>
    </w:p>
    <w:tbl>
      <w:tblPr>
        <w:tblW w:w="5000" w:type="pct"/>
        <w:tblLook w:val="04A0" w:firstRow="1" w:lastRow="0" w:firstColumn="1" w:lastColumn="0" w:noHBand="0" w:noVBand="1"/>
      </w:tblPr>
      <w:tblGrid>
        <w:gridCol w:w="2204"/>
        <w:gridCol w:w="1308"/>
        <w:gridCol w:w="1310"/>
        <w:gridCol w:w="1307"/>
        <w:gridCol w:w="1307"/>
        <w:gridCol w:w="1307"/>
        <w:gridCol w:w="1299"/>
      </w:tblGrid>
      <w:tr w:rsidR="009D2B10" w:rsidRPr="000B5178" w:rsidTr="00F24B37">
        <w:trPr>
          <w:cantSplit/>
          <w:trHeight w:val="20"/>
          <w:tblHeader/>
        </w:trPr>
        <w:tc>
          <w:tcPr>
            <w:tcW w:w="1097"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D2B10" w:rsidRPr="000B5178" w:rsidRDefault="009D2B10" w:rsidP="008A426C">
            <w:pPr>
              <w:jc w:val="center"/>
            </w:pPr>
            <w:r w:rsidRPr="000B5178">
              <w:t>Мощность, кВА</w:t>
            </w:r>
          </w:p>
        </w:tc>
        <w:tc>
          <w:tcPr>
            <w:tcW w:w="1303" w:type="pct"/>
            <w:gridSpan w:val="2"/>
            <w:tcBorders>
              <w:top w:val="single" w:sz="8" w:space="0" w:color="auto"/>
              <w:left w:val="nil"/>
              <w:bottom w:val="single" w:sz="4" w:space="0" w:color="auto"/>
              <w:right w:val="single" w:sz="4" w:space="0" w:color="auto"/>
            </w:tcBorders>
            <w:shd w:val="clear" w:color="auto" w:fill="auto"/>
            <w:vAlign w:val="center"/>
            <w:hideMark/>
          </w:tcPr>
          <w:p w:rsidR="009D2B10" w:rsidRPr="000B5178" w:rsidRDefault="009D2B10" w:rsidP="008A426C">
            <w:pPr>
              <w:jc w:val="center"/>
            </w:pPr>
            <w:r w:rsidRPr="000B5178">
              <w:t>Потери ХХ, Вт</w:t>
            </w:r>
          </w:p>
        </w:tc>
        <w:tc>
          <w:tcPr>
            <w:tcW w:w="1302" w:type="pct"/>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9D2B10" w:rsidRPr="000B5178" w:rsidRDefault="009D2B10" w:rsidP="008A426C">
            <w:pPr>
              <w:jc w:val="center"/>
            </w:pPr>
            <w:r w:rsidRPr="000B5178">
              <w:t>Потери КЗ, Вт</w:t>
            </w:r>
          </w:p>
        </w:tc>
        <w:tc>
          <w:tcPr>
            <w:tcW w:w="1299" w:type="pct"/>
            <w:gridSpan w:val="2"/>
            <w:tcBorders>
              <w:top w:val="single" w:sz="8" w:space="0" w:color="auto"/>
              <w:left w:val="nil"/>
              <w:bottom w:val="single" w:sz="4" w:space="0" w:color="auto"/>
              <w:right w:val="single" w:sz="8" w:space="0" w:color="000000"/>
            </w:tcBorders>
            <w:shd w:val="clear" w:color="auto" w:fill="auto"/>
            <w:vAlign w:val="center"/>
            <w:hideMark/>
          </w:tcPr>
          <w:p w:rsidR="009D2B10" w:rsidRPr="000B5178" w:rsidRDefault="009D2B10" w:rsidP="008A426C">
            <w:pPr>
              <w:jc w:val="center"/>
            </w:pPr>
            <w:r w:rsidRPr="000B5178">
              <w:t>Суммарные потери, Вт</w:t>
            </w:r>
          </w:p>
        </w:tc>
      </w:tr>
      <w:tr w:rsidR="009D2B10" w:rsidRPr="000B5178" w:rsidTr="00F24B37">
        <w:trPr>
          <w:cantSplit/>
          <w:trHeight w:val="20"/>
          <w:tblHeader/>
        </w:trPr>
        <w:tc>
          <w:tcPr>
            <w:tcW w:w="1097"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9D2B10" w:rsidRPr="000B5178" w:rsidRDefault="009D2B10" w:rsidP="008A426C"/>
        </w:tc>
        <w:tc>
          <w:tcPr>
            <w:tcW w:w="651" w:type="pct"/>
            <w:tcBorders>
              <w:top w:val="nil"/>
              <w:left w:val="nil"/>
              <w:bottom w:val="single" w:sz="8" w:space="0" w:color="auto"/>
              <w:right w:val="single" w:sz="4" w:space="0" w:color="auto"/>
            </w:tcBorders>
            <w:shd w:val="clear" w:color="auto" w:fill="auto"/>
            <w:vAlign w:val="center"/>
            <w:hideMark/>
          </w:tcPr>
          <w:p w:rsidR="009D2B10" w:rsidRPr="000B5178" w:rsidRDefault="009D2B10" w:rsidP="008A426C">
            <w:pPr>
              <w:jc w:val="center"/>
            </w:pPr>
            <w:r w:rsidRPr="000B5178">
              <w:t>Х2</w:t>
            </w:r>
          </w:p>
        </w:tc>
        <w:tc>
          <w:tcPr>
            <w:tcW w:w="651" w:type="pct"/>
            <w:tcBorders>
              <w:top w:val="nil"/>
              <w:left w:val="nil"/>
              <w:bottom w:val="single" w:sz="8" w:space="0" w:color="auto"/>
              <w:right w:val="nil"/>
            </w:tcBorders>
            <w:shd w:val="clear" w:color="auto" w:fill="auto"/>
            <w:vAlign w:val="center"/>
            <w:hideMark/>
          </w:tcPr>
          <w:p w:rsidR="009D2B10" w:rsidRPr="000B5178" w:rsidRDefault="009D2B10" w:rsidP="008A426C">
            <w:pPr>
              <w:jc w:val="center"/>
            </w:pPr>
            <w:r w:rsidRPr="000B5178">
              <w:t>+15%*</w:t>
            </w:r>
          </w:p>
        </w:tc>
        <w:tc>
          <w:tcPr>
            <w:tcW w:w="651" w:type="pct"/>
            <w:tcBorders>
              <w:top w:val="nil"/>
              <w:left w:val="single" w:sz="8" w:space="0" w:color="auto"/>
              <w:bottom w:val="single" w:sz="8" w:space="0" w:color="auto"/>
              <w:right w:val="single" w:sz="4" w:space="0" w:color="auto"/>
            </w:tcBorders>
            <w:shd w:val="clear" w:color="auto" w:fill="auto"/>
            <w:vAlign w:val="center"/>
            <w:hideMark/>
          </w:tcPr>
          <w:p w:rsidR="009D2B10" w:rsidRPr="000B5178" w:rsidRDefault="009D2B10" w:rsidP="008A426C">
            <w:pPr>
              <w:jc w:val="center"/>
            </w:pPr>
            <w:r w:rsidRPr="000B5178">
              <w:t>К2</w:t>
            </w:r>
          </w:p>
        </w:tc>
        <w:tc>
          <w:tcPr>
            <w:tcW w:w="651" w:type="pct"/>
            <w:tcBorders>
              <w:top w:val="nil"/>
              <w:left w:val="nil"/>
              <w:bottom w:val="single" w:sz="8" w:space="0" w:color="auto"/>
              <w:right w:val="single" w:sz="8" w:space="0" w:color="auto"/>
            </w:tcBorders>
            <w:shd w:val="clear" w:color="auto" w:fill="auto"/>
            <w:vAlign w:val="center"/>
            <w:hideMark/>
          </w:tcPr>
          <w:p w:rsidR="009D2B10" w:rsidRPr="000B5178" w:rsidRDefault="009D2B10" w:rsidP="008A426C">
            <w:pPr>
              <w:jc w:val="center"/>
            </w:pPr>
            <w:r w:rsidRPr="000B5178">
              <w:t>+10%*</w:t>
            </w:r>
          </w:p>
        </w:tc>
        <w:tc>
          <w:tcPr>
            <w:tcW w:w="651" w:type="pct"/>
            <w:tcBorders>
              <w:top w:val="nil"/>
              <w:left w:val="nil"/>
              <w:bottom w:val="single" w:sz="8" w:space="0" w:color="auto"/>
              <w:right w:val="single" w:sz="4" w:space="0" w:color="auto"/>
            </w:tcBorders>
            <w:shd w:val="clear" w:color="auto" w:fill="auto"/>
            <w:vAlign w:val="center"/>
            <w:hideMark/>
          </w:tcPr>
          <w:p w:rsidR="009D2B10" w:rsidRPr="000B5178" w:rsidRDefault="009D2B10" w:rsidP="008A426C">
            <w:pPr>
              <w:jc w:val="center"/>
            </w:pPr>
            <w:r w:rsidRPr="000B5178">
              <w:t> </w:t>
            </w:r>
          </w:p>
        </w:tc>
        <w:tc>
          <w:tcPr>
            <w:tcW w:w="648" w:type="pct"/>
            <w:tcBorders>
              <w:top w:val="nil"/>
              <w:left w:val="nil"/>
              <w:bottom w:val="single" w:sz="8" w:space="0" w:color="auto"/>
              <w:right w:val="single" w:sz="8" w:space="0" w:color="auto"/>
            </w:tcBorders>
            <w:shd w:val="clear" w:color="auto" w:fill="auto"/>
            <w:vAlign w:val="center"/>
            <w:hideMark/>
          </w:tcPr>
          <w:p w:rsidR="009D2B10" w:rsidRPr="000B5178" w:rsidRDefault="009D2B10" w:rsidP="008A426C">
            <w:pPr>
              <w:jc w:val="center"/>
            </w:pPr>
            <w:r w:rsidRPr="000B5178">
              <w:t>+10%*</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63</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128</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148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1 270</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1 397</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1 398</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1 538</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100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180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207</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1 591</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1 750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1 771</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1 948</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160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260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299</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2 136</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2 350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2 396</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2 636</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250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360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414</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2 955</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3 251</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3 315</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3 647</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400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520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598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4 182</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4 600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4 702</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5 172</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630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696</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800</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6 136</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6 750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6 832</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7 515</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1000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940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1 081</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9 545</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10 500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10 485</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11 534</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1250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1 150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1 323</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13 250</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14 575</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14 400</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15 840</w:t>
            </w:r>
          </w:p>
        </w:tc>
      </w:tr>
      <w:tr w:rsidR="009D2B10" w:rsidRPr="000B5178" w:rsidTr="00F24B37">
        <w:trPr>
          <w:cantSplit/>
          <w:trHeight w:val="20"/>
        </w:trPr>
        <w:tc>
          <w:tcPr>
            <w:tcW w:w="1097" w:type="pct"/>
            <w:tcBorders>
              <w:top w:val="nil"/>
              <w:left w:val="single" w:sz="8" w:space="0" w:color="auto"/>
              <w:bottom w:val="single" w:sz="4" w:space="0" w:color="auto"/>
              <w:right w:val="single" w:sz="8" w:space="0" w:color="auto"/>
            </w:tcBorders>
            <w:shd w:val="clear" w:color="auto" w:fill="auto"/>
            <w:vAlign w:val="center"/>
            <w:hideMark/>
          </w:tcPr>
          <w:p w:rsidR="009D2B10" w:rsidRPr="000B5178" w:rsidRDefault="009D2B10" w:rsidP="008A426C">
            <w:pPr>
              <w:jc w:val="center"/>
            </w:pPr>
            <w:r w:rsidRPr="000B5178">
              <w:t>1600</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1 450</w:t>
            </w:r>
          </w:p>
        </w:tc>
        <w:tc>
          <w:tcPr>
            <w:tcW w:w="651" w:type="pct"/>
            <w:tcBorders>
              <w:top w:val="nil"/>
              <w:left w:val="nil"/>
              <w:bottom w:val="single" w:sz="4"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1 668</w:t>
            </w:r>
          </w:p>
        </w:tc>
        <w:tc>
          <w:tcPr>
            <w:tcW w:w="651" w:type="pct"/>
            <w:tcBorders>
              <w:top w:val="nil"/>
              <w:left w:val="single" w:sz="8" w:space="0" w:color="auto"/>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15 455</w:t>
            </w:r>
          </w:p>
        </w:tc>
        <w:tc>
          <w:tcPr>
            <w:tcW w:w="651"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17 001</w:t>
            </w:r>
          </w:p>
        </w:tc>
        <w:tc>
          <w:tcPr>
            <w:tcW w:w="651" w:type="pct"/>
            <w:tcBorders>
              <w:top w:val="nil"/>
              <w:left w:val="nil"/>
              <w:bottom w:val="single" w:sz="4"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16 905</w:t>
            </w:r>
          </w:p>
        </w:tc>
        <w:tc>
          <w:tcPr>
            <w:tcW w:w="648" w:type="pct"/>
            <w:tcBorders>
              <w:top w:val="nil"/>
              <w:left w:val="nil"/>
              <w:bottom w:val="single" w:sz="4"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18 596</w:t>
            </w:r>
          </w:p>
        </w:tc>
      </w:tr>
      <w:tr w:rsidR="009D2B10" w:rsidRPr="000B5178" w:rsidTr="00F24B37">
        <w:trPr>
          <w:cantSplit/>
          <w:trHeight w:val="20"/>
        </w:trPr>
        <w:tc>
          <w:tcPr>
            <w:tcW w:w="1097" w:type="pct"/>
            <w:tcBorders>
              <w:top w:val="nil"/>
              <w:left w:val="single" w:sz="8" w:space="0" w:color="auto"/>
              <w:bottom w:val="single" w:sz="8" w:space="0" w:color="auto"/>
              <w:right w:val="single" w:sz="8" w:space="0" w:color="auto"/>
            </w:tcBorders>
            <w:shd w:val="clear" w:color="auto" w:fill="auto"/>
            <w:vAlign w:val="center"/>
            <w:hideMark/>
          </w:tcPr>
          <w:p w:rsidR="009D2B10" w:rsidRPr="000B5178" w:rsidRDefault="009D2B10" w:rsidP="008A426C">
            <w:pPr>
              <w:jc w:val="center"/>
            </w:pPr>
            <w:r w:rsidRPr="000B5178">
              <w:t>2500</w:t>
            </w:r>
          </w:p>
        </w:tc>
        <w:tc>
          <w:tcPr>
            <w:tcW w:w="651" w:type="pct"/>
            <w:tcBorders>
              <w:top w:val="nil"/>
              <w:left w:val="nil"/>
              <w:bottom w:val="single" w:sz="8"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2 100</w:t>
            </w:r>
          </w:p>
        </w:tc>
        <w:tc>
          <w:tcPr>
            <w:tcW w:w="651" w:type="pct"/>
            <w:tcBorders>
              <w:top w:val="nil"/>
              <w:left w:val="nil"/>
              <w:bottom w:val="single" w:sz="8" w:space="0" w:color="auto"/>
              <w:right w:val="nil"/>
            </w:tcBorders>
            <w:shd w:val="clear" w:color="auto" w:fill="auto"/>
            <w:vAlign w:val="center"/>
            <w:hideMark/>
          </w:tcPr>
          <w:p w:rsidR="009D2B10" w:rsidRPr="000B5178" w:rsidRDefault="009D2B10" w:rsidP="008A426C">
            <w:pPr>
              <w:jc w:val="center"/>
              <w:rPr>
                <w:sz w:val="21"/>
                <w:szCs w:val="21"/>
              </w:rPr>
            </w:pPr>
            <w:r w:rsidRPr="000B5178">
              <w:rPr>
                <w:sz w:val="21"/>
                <w:szCs w:val="21"/>
              </w:rPr>
              <w:t>2 415</w:t>
            </w:r>
          </w:p>
        </w:tc>
        <w:tc>
          <w:tcPr>
            <w:tcW w:w="651" w:type="pct"/>
            <w:tcBorders>
              <w:top w:val="nil"/>
              <w:left w:val="single" w:sz="8" w:space="0" w:color="auto"/>
              <w:bottom w:val="single" w:sz="8"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23 182</w:t>
            </w:r>
          </w:p>
        </w:tc>
        <w:tc>
          <w:tcPr>
            <w:tcW w:w="651" w:type="pct"/>
            <w:tcBorders>
              <w:top w:val="nil"/>
              <w:left w:val="nil"/>
              <w:bottom w:val="single" w:sz="8"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25 500</w:t>
            </w:r>
          </w:p>
        </w:tc>
        <w:tc>
          <w:tcPr>
            <w:tcW w:w="651" w:type="pct"/>
            <w:tcBorders>
              <w:top w:val="nil"/>
              <w:left w:val="nil"/>
              <w:bottom w:val="single" w:sz="8" w:space="0" w:color="auto"/>
              <w:right w:val="single" w:sz="4"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25 282</w:t>
            </w:r>
          </w:p>
        </w:tc>
        <w:tc>
          <w:tcPr>
            <w:tcW w:w="648" w:type="pct"/>
            <w:tcBorders>
              <w:top w:val="nil"/>
              <w:left w:val="nil"/>
              <w:bottom w:val="single" w:sz="8" w:space="0" w:color="auto"/>
              <w:right w:val="single" w:sz="8" w:space="0" w:color="auto"/>
            </w:tcBorders>
            <w:shd w:val="clear" w:color="auto" w:fill="auto"/>
            <w:vAlign w:val="center"/>
            <w:hideMark/>
          </w:tcPr>
          <w:p w:rsidR="009D2B10" w:rsidRPr="000B5178" w:rsidRDefault="009D2B10" w:rsidP="008A426C">
            <w:pPr>
              <w:jc w:val="center"/>
              <w:rPr>
                <w:sz w:val="21"/>
                <w:szCs w:val="21"/>
              </w:rPr>
            </w:pPr>
            <w:r w:rsidRPr="000B5178">
              <w:rPr>
                <w:sz w:val="21"/>
                <w:szCs w:val="21"/>
              </w:rPr>
              <w:t>27 810</w:t>
            </w:r>
          </w:p>
        </w:tc>
      </w:tr>
    </w:tbl>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на всех открывающихся створках дверей ТП-10(6)/0,4 кВ (шкафах СТП-10(6)/0,4кВ) должны быть нанесены знаки безопасности «ОСТОРОЖНО ЭЛЕКТРИЧЕСКОЕ НАПРЯЖЕНИЕ», согласно СТО 34.01-30.1-001-2016 и «Не влезай, убьет!», согласно СТО 34.01-24-001-2015;</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на ТП-10(6)/0,4 кВ (СТП-10(6)/0,4кВ) должна быть установлена</w:t>
      </w:r>
      <w:r w:rsidRPr="00BD3F60">
        <w:rPr>
          <w:b/>
          <w:sz w:val="24"/>
          <w:szCs w:val="24"/>
          <w:u w:val="single"/>
        </w:rPr>
        <w:t xml:space="preserve"> </w:t>
      </w:r>
      <w:r w:rsidRPr="00BD3F60">
        <w:rPr>
          <w:sz w:val="24"/>
          <w:szCs w:val="24"/>
        </w:rPr>
        <w:t>информационная табличка с диспетчерским наименованием (согласно требованиям фирменного</w:t>
      </w:r>
      <w:r>
        <w:rPr>
          <w:sz w:val="24"/>
          <w:szCs w:val="24"/>
        </w:rPr>
        <w:t xml:space="preserve"> стиля ПАО «Россети Центр</w:t>
      </w:r>
      <w:r w:rsidRPr="00BD3F60">
        <w:rPr>
          <w:sz w:val="24"/>
          <w:szCs w:val="24"/>
        </w:rPr>
        <w:t>» и ПАО «</w:t>
      </w:r>
      <w:r>
        <w:rPr>
          <w:sz w:val="24"/>
          <w:szCs w:val="24"/>
        </w:rPr>
        <w:t>Россети Центр</w:t>
      </w:r>
      <w:r w:rsidRPr="00BD3F60">
        <w:rPr>
          <w:sz w:val="24"/>
          <w:szCs w:val="24"/>
        </w:rPr>
        <w:t xml:space="preserve"> </w:t>
      </w:r>
      <w:r>
        <w:rPr>
          <w:sz w:val="24"/>
          <w:szCs w:val="24"/>
        </w:rPr>
        <w:t>и Приволжье</w:t>
      </w:r>
      <w:r w:rsidRPr="00BD3F60">
        <w:rPr>
          <w:sz w:val="24"/>
          <w:szCs w:val="24"/>
        </w:rPr>
        <w:t>»);</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в РУ-0,4 кВ должны иметься надписи панелей, аппаратов, отдельных цепей, соответствующие диспетчерским наименованиям, указанным в нормальной схеме ТП. Схема должна быть утверждена руководителем РЭС и размещаться на двери (либо внутри РУ);</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lastRenderedPageBreak/>
        <w:t>присоединение заземляющих проводников к заземлителю и заземляемым конструкциям должно быть выполнено сваркой, а к корпусам аппаратов, машин и опорам воздушных линий электропередачи – сваркой или болтовым соединением (согласно п.5.10.4 ПТЭ);</w:t>
      </w:r>
    </w:p>
    <w:p w:rsidR="009D2B10" w:rsidRDefault="009D2B10" w:rsidP="009D2B10">
      <w:pPr>
        <w:pStyle w:val="310"/>
        <w:numPr>
          <w:ilvl w:val="0"/>
          <w:numId w:val="84"/>
        </w:numPr>
        <w:tabs>
          <w:tab w:val="left" w:pos="993"/>
        </w:tabs>
        <w:ind w:left="0" w:firstLine="993"/>
        <w:jc w:val="both"/>
        <w:rPr>
          <w:sz w:val="24"/>
          <w:szCs w:val="24"/>
        </w:rPr>
      </w:pPr>
      <w:r w:rsidRPr="00BD3F60">
        <w:rPr>
          <w:sz w:val="24"/>
          <w:szCs w:val="24"/>
        </w:rPr>
        <w:t>в качестве заземляющих проводников преимущественно использовать оцинкованную полосу/круг. Максимально сократить при выполнении строительно-монтажных работ количество изгибов заземляющих проводников.</w:t>
      </w:r>
    </w:p>
    <w:p w:rsidR="009D2B10" w:rsidRPr="00BD3F60" w:rsidRDefault="009D2B10" w:rsidP="009D2B10">
      <w:pPr>
        <w:pStyle w:val="aff4"/>
        <w:numPr>
          <w:ilvl w:val="2"/>
          <w:numId w:val="22"/>
        </w:numPr>
        <w:suppressAutoHyphens/>
        <w:spacing w:before="240" w:after="0"/>
        <w:ind w:left="0" w:firstLine="709"/>
        <w:jc w:val="both"/>
      </w:pPr>
      <w:r w:rsidRPr="00BD3F60">
        <w:t>Основные требования к разъединителю 6(10)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693"/>
      </w:tblGrid>
      <w:tr w:rsidR="009D2B10" w:rsidRPr="005803D7" w:rsidTr="00F24B37">
        <w:trPr>
          <w:cantSplit/>
          <w:tblHeader/>
        </w:trPr>
        <w:tc>
          <w:tcPr>
            <w:tcW w:w="7338" w:type="dxa"/>
            <w:tcBorders>
              <w:bottom w:val="single" w:sz="4" w:space="0" w:color="auto"/>
            </w:tcBorders>
            <w:vAlign w:val="center"/>
          </w:tcPr>
          <w:p w:rsidR="009D2B10" w:rsidRPr="005803D7" w:rsidRDefault="009D2B10" w:rsidP="008A426C">
            <w:pPr>
              <w:jc w:val="center"/>
            </w:pPr>
            <w:r w:rsidRPr="005803D7">
              <w:t>Наименование</w:t>
            </w:r>
          </w:p>
        </w:tc>
        <w:tc>
          <w:tcPr>
            <w:tcW w:w="2693" w:type="dxa"/>
            <w:vAlign w:val="center"/>
          </w:tcPr>
          <w:p w:rsidR="009D2B10" w:rsidRPr="005803D7" w:rsidRDefault="009D2B10" w:rsidP="008A426C">
            <w:pPr>
              <w:jc w:val="center"/>
            </w:pPr>
            <w:r w:rsidRPr="005803D7">
              <w:t>Параметры</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8A426C">
            <w:r w:rsidRPr="005803D7">
              <w:t>Конструктивное исполнение</w:t>
            </w:r>
          </w:p>
        </w:tc>
        <w:tc>
          <w:tcPr>
            <w:tcW w:w="2693" w:type="dxa"/>
            <w:vAlign w:val="center"/>
          </w:tcPr>
          <w:p w:rsidR="009D2B10" w:rsidRPr="005803D7" w:rsidRDefault="009D2B10" w:rsidP="005803D7">
            <w:pPr>
              <w:jc w:val="center"/>
            </w:pPr>
            <w:r w:rsidRPr="005803D7">
              <w:rPr>
                <w:rFonts w:eastAsia="Calibri"/>
                <w:bCs/>
                <w:lang w:eastAsia="en-US"/>
              </w:rPr>
              <w:t>качающегося типа</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8A426C">
            <w:r w:rsidRPr="005803D7">
              <w:t>Вид установки</w:t>
            </w:r>
          </w:p>
        </w:tc>
        <w:tc>
          <w:tcPr>
            <w:tcW w:w="2693" w:type="dxa"/>
            <w:vAlign w:val="center"/>
          </w:tcPr>
          <w:p w:rsidR="009D2B10" w:rsidRPr="005803D7" w:rsidRDefault="009D2B10" w:rsidP="008A426C">
            <w:pPr>
              <w:jc w:val="center"/>
            </w:pPr>
            <w:r w:rsidRPr="005803D7">
              <w:rPr>
                <w:rFonts w:eastAsia="Calibri"/>
                <w:bCs/>
                <w:lang w:eastAsia="en-US"/>
              </w:rPr>
              <w:t>наружная</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8A426C">
            <w:r w:rsidRPr="005803D7">
              <w:t>Тип привода</w:t>
            </w:r>
          </w:p>
        </w:tc>
        <w:tc>
          <w:tcPr>
            <w:tcW w:w="2693" w:type="dxa"/>
            <w:vAlign w:val="center"/>
          </w:tcPr>
          <w:p w:rsidR="009D2B10" w:rsidRPr="005803D7" w:rsidRDefault="009D2B10" w:rsidP="008A426C">
            <w:pPr>
              <w:jc w:val="center"/>
            </w:pPr>
            <w:r w:rsidRPr="005803D7">
              <w:rPr>
                <w:rFonts w:eastAsia="Calibri"/>
                <w:bCs/>
                <w:lang w:eastAsia="en-US"/>
              </w:rPr>
              <w:t>ручной</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8A426C">
            <w:r w:rsidRPr="005803D7">
              <w:t>Номинальное напряжение, кВ</w:t>
            </w:r>
          </w:p>
        </w:tc>
        <w:tc>
          <w:tcPr>
            <w:tcW w:w="2693" w:type="dxa"/>
            <w:vAlign w:val="center"/>
          </w:tcPr>
          <w:p w:rsidR="009D2B10" w:rsidRPr="005803D7" w:rsidRDefault="009D2B10" w:rsidP="008A426C">
            <w:pPr>
              <w:jc w:val="center"/>
            </w:pPr>
            <w:r>
              <w:rPr>
                <w:rFonts w:eastAsia="Calibri"/>
                <w:bCs/>
                <w:lang w:eastAsia="en-US"/>
              </w:rPr>
              <w:t>10</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5803D7">
            <w:r w:rsidRPr="005803D7">
              <w:t>Наибольшее рабочее напряжение, кВ, не менее</w:t>
            </w:r>
          </w:p>
        </w:tc>
        <w:tc>
          <w:tcPr>
            <w:tcW w:w="2693" w:type="dxa"/>
            <w:vAlign w:val="center"/>
          </w:tcPr>
          <w:p w:rsidR="009D2B10" w:rsidRPr="005803D7" w:rsidRDefault="009D2B10" w:rsidP="005803D7">
            <w:pPr>
              <w:jc w:val="center"/>
              <w:rPr>
                <w:rFonts w:eastAsia="Calibri"/>
                <w:bCs/>
                <w:lang w:eastAsia="en-US"/>
              </w:rPr>
            </w:pPr>
            <w:r w:rsidRPr="005803D7">
              <w:rPr>
                <w:rFonts w:eastAsia="Calibri"/>
                <w:bCs/>
                <w:lang w:eastAsia="en-US"/>
              </w:rPr>
              <w:t>Определить проектом</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5803D7">
            <w:r w:rsidRPr="005803D7">
              <w:t>Номинальный ток, А</w:t>
            </w:r>
          </w:p>
        </w:tc>
        <w:tc>
          <w:tcPr>
            <w:tcW w:w="2693" w:type="dxa"/>
            <w:vAlign w:val="center"/>
          </w:tcPr>
          <w:p w:rsidR="009D2B10" w:rsidRPr="005803D7" w:rsidRDefault="009D2B10" w:rsidP="005803D7">
            <w:pPr>
              <w:jc w:val="center"/>
              <w:rPr>
                <w:rFonts w:eastAsia="Calibri"/>
                <w:bCs/>
                <w:lang w:eastAsia="en-US"/>
              </w:rPr>
            </w:pPr>
            <w:r w:rsidRPr="005803D7">
              <w:rPr>
                <w:rFonts w:eastAsia="Calibri"/>
                <w:bCs/>
                <w:lang w:eastAsia="en-US"/>
              </w:rPr>
              <w:t>Определить проектом</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5803D7">
            <w:r w:rsidRPr="005803D7">
              <w:t>Климатическое исполнение и категория размещения по ГОСТ 15150</w:t>
            </w:r>
          </w:p>
        </w:tc>
        <w:tc>
          <w:tcPr>
            <w:tcW w:w="2693" w:type="dxa"/>
            <w:vAlign w:val="center"/>
          </w:tcPr>
          <w:p w:rsidR="009D2B10" w:rsidRPr="005803D7" w:rsidRDefault="009D2B10" w:rsidP="005803D7">
            <w:pPr>
              <w:jc w:val="center"/>
              <w:rPr>
                <w:rFonts w:eastAsia="Calibri"/>
                <w:bCs/>
                <w:lang w:eastAsia="en-US"/>
              </w:rPr>
            </w:pPr>
            <w:r w:rsidRPr="005803D7">
              <w:rPr>
                <w:rFonts w:eastAsia="Calibri"/>
                <w:bCs/>
                <w:lang w:eastAsia="en-US"/>
              </w:rPr>
              <w:t>УХЛ1</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5803D7">
            <w:r w:rsidRPr="005803D7">
              <w:t>Количество валов привода</w:t>
            </w:r>
          </w:p>
        </w:tc>
        <w:tc>
          <w:tcPr>
            <w:tcW w:w="2693" w:type="dxa"/>
            <w:vAlign w:val="center"/>
          </w:tcPr>
          <w:p w:rsidR="009D2B10" w:rsidRPr="005803D7" w:rsidRDefault="009D2B10" w:rsidP="005803D7">
            <w:pPr>
              <w:jc w:val="center"/>
              <w:rPr>
                <w:rFonts w:eastAsia="Calibri"/>
                <w:bCs/>
                <w:lang w:eastAsia="en-US"/>
              </w:rPr>
            </w:pPr>
            <w:r w:rsidRPr="005803D7">
              <w:rPr>
                <w:rFonts w:eastAsia="Calibri"/>
                <w:bCs/>
                <w:lang w:eastAsia="en-US"/>
              </w:rPr>
              <w:t>Определить проектом</w:t>
            </w:r>
          </w:p>
        </w:tc>
      </w:tr>
      <w:tr w:rsidR="009D2B10" w:rsidRPr="005803D7"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5803D7">
            <w:r w:rsidRPr="005803D7">
              <w:t>Количество заземляющих ножей</w:t>
            </w:r>
          </w:p>
        </w:tc>
        <w:tc>
          <w:tcPr>
            <w:tcW w:w="2693" w:type="dxa"/>
            <w:vAlign w:val="center"/>
          </w:tcPr>
          <w:p w:rsidR="009D2B10" w:rsidRPr="005803D7" w:rsidRDefault="009D2B10" w:rsidP="005803D7">
            <w:pPr>
              <w:jc w:val="center"/>
            </w:pPr>
            <w:r w:rsidRPr="005803D7">
              <w:rPr>
                <w:rFonts w:eastAsia="Calibri"/>
                <w:bCs/>
                <w:lang w:eastAsia="en-US"/>
              </w:rPr>
              <w:t>1</w:t>
            </w:r>
          </w:p>
        </w:tc>
      </w:tr>
      <w:tr w:rsidR="009D2B10" w:rsidRPr="00BD3F60" w:rsidTr="00F24B37">
        <w:trPr>
          <w:cantSplit/>
        </w:trPr>
        <w:tc>
          <w:tcPr>
            <w:tcW w:w="7338" w:type="dxa"/>
            <w:tcBorders>
              <w:top w:val="single" w:sz="4" w:space="0" w:color="auto"/>
              <w:left w:val="single" w:sz="4" w:space="0" w:color="auto"/>
              <w:bottom w:val="single" w:sz="4" w:space="0" w:color="auto"/>
            </w:tcBorders>
            <w:vAlign w:val="center"/>
          </w:tcPr>
          <w:p w:rsidR="009D2B10" w:rsidRPr="005803D7" w:rsidRDefault="009D2B10" w:rsidP="005803D7">
            <w:r w:rsidRPr="005803D7">
              <w:t>Механические блокировки</w:t>
            </w:r>
          </w:p>
        </w:tc>
        <w:tc>
          <w:tcPr>
            <w:tcW w:w="2693" w:type="dxa"/>
            <w:vAlign w:val="center"/>
          </w:tcPr>
          <w:p w:rsidR="009D2B10" w:rsidRPr="004F6EEC" w:rsidRDefault="009D2B10" w:rsidP="005803D7">
            <w:pPr>
              <w:jc w:val="center"/>
            </w:pPr>
            <w:r w:rsidRPr="005803D7">
              <w:rPr>
                <w:rFonts w:eastAsia="Calibri"/>
                <w:bCs/>
                <w:lang w:eastAsia="en-US"/>
              </w:rPr>
              <w:t>да</w:t>
            </w:r>
          </w:p>
        </w:tc>
      </w:tr>
    </w:tbl>
    <w:p w:rsidR="009D2B10" w:rsidRPr="00BD3F60" w:rsidRDefault="009D2B10" w:rsidP="00ED6B3C">
      <w:pPr>
        <w:pStyle w:val="aff4"/>
        <w:numPr>
          <w:ilvl w:val="2"/>
          <w:numId w:val="94"/>
        </w:numPr>
        <w:tabs>
          <w:tab w:val="left" w:pos="1134"/>
        </w:tabs>
        <w:suppressAutoHyphens/>
        <w:spacing w:after="0"/>
        <w:ind w:left="0" w:firstLine="709"/>
        <w:jc w:val="both"/>
        <w:rPr>
          <w:bCs/>
          <w:iCs/>
        </w:rPr>
      </w:pPr>
      <w:r w:rsidRPr="00BD3F60">
        <w:rPr>
          <w:bCs/>
          <w:iCs/>
        </w:rPr>
        <w:t>на ВЛ 10 (6) кВ применить высоконадежные разъединители 10 кВ рубящего или качающегося типа. Все стальные части разъединителя, в том числе и крепеж, должны иметь стойкое антикоррозийное покрытие на весь срок службы.</w:t>
      </w:r>
    </w:p>
    <w:p w:rsidR="009D2B10" w:rsidRPr="00BD3F60" w:rsidRDefault="009D2B10" w:rsidP="00ED6B3C">
      <w:pPr>
        <w:pStyle w:val="aff4"/>
        <w:numPr>
          <w:ilvl w:val="2"/>
          <w:numId w:val="94"/>
        </w:numPr>
        <w:tabs>
          <w:tab w:val="left" w:pos="1134"/>
          <w:tab w:val="left" w:pos="1701"/>
        </w:tabs>
        <w:suppressAutoHyphens/>
        <w:spacing w:after="0"/>
        <w:ind w:left="0" w:firstLine="709"/>
        <w:jc w:val="both"/>
        <w:rPr>
          <w:bCs/>
          <w:iCs/>
        </w:rPr>
      </w:pPr>
      <w:r w:rsidRPr="00BD3F60">
        <w:rPr>
          <w:bCs/>
          <w:iCs/>
        </w:rPr>
        <w:t xml:space="preserve">предусмотреть тягоуловители на все разъединители и запирающие устройства установленного образца на все приводы разъединителей. </w:t>
      </w:r>
    </w:p>
    <w:p w:rsidR="009D2B10" w:rsidRPr="00BD3F60" w:rsidRDefault="009D2B10" w:rsidP="00ED6B3C">
      <w:pPr>
        <w:pStyle w:val="aff4"/>
        <w:numPr>
          <w:ilvl w:val="2"/>
          <w:numId w:val="94"/>
        </w:numPr>
        <w:tabs>
          <w:tab w:val="left" w:pos="1134"/>
          <w:tab w:val="left" w:pos="1701"/>
        </w:tabs>
        <w:suppressAutoHyphens/>
        <w:spacing w:after="0"/>
        <w:ind w:left="0" w:firstLine="709"/>
        <w:jc w:val="both"/>
        <w:rPr>
          <w:bCs/>
          <w:iCs/>
        </w:rPr>
      </w:pPr>
      <w:r w:rsidRPr="00BD3F60">
        <w:rPr>
          <w:bCs/>
          <w:iCs/>
        </w:rPr>
        <w:t>предусматривать (при необходимости, определяемой проектом) дополнительную приемную траверсу на разъединителе в сторону ТП.</w:t>
      </w:r>
    </w:p>
    <w:p w:rsidR="009D2B10" w:rsidRPr="002666F6" w:rsidRDefault="009D2B10" w:rsidP="00ED6B3C">
      <w:pPr>
        <w:pStyle w:val="aff4"/>
        <w:numPr>
          <w:ilvl w:val="2"/>
          <w:numId w:val="94"/>
        </w:numPr>
        <w:tabs>
          <w:tab w:val="left" w:pos="1134"/>
          <w:tab w:val="left" w:pos="1701"/>
        </w:tabs>
        <w:suppressAutoHyphens/>
        <w:spacing w:after="0"/>
        <w:ind w:left="0" w:firstLine="709"/>
        <w:jc w:val="both"/>
        <w:rPr>
          <w:bCs/>
          <w:iCs/>
        </w:rPr>
      </w:pPr>
      <w:r w:rsidRPr="00BD3F60">
        <w:t>установить на опоры ВЛ-10(6) кВ над приводами управления разъединителями информационные таблички с диспетчерскими наименованиями разъединителей и указанием положен</w:t>
      </w:r>
      <w:r>
        <w:t>ия рабочих и заземляющих ножей.</w:t>
      </w:r>
    </w:p>
    <w:p w:rsidR="009D2B10" w:rsidRPr="00F375F8" w:rsidRDefault="009D2B10" w:rsidP="009D2B10">
      <w:pPr>
        <w:pStyle w:val="aff4"/>
        <w:numPr>
          <w:ilvl w:val="2"/>
          <w:numId w:val="22"/>
        </w:numPr>
        <w:tabs>
          <w:tab w:val="left" w:pos="1560"/>
        </w:tabs>
        <w:suppressAutoHyphens/>
        <w:spacing w:before="240" w:after="0"/>
        <w:ind w:left="0" w:firstLine="709"/>
        <w:jc w:val="both"/>
      </w:pPr>
      <w:r w:rsidRPr="00F375F8">
        <w:t>Основные требования к реклоузеру 10 кВ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2268"/>
      </w:tblGrid>
      <w:tr w:rsidR="009D2B10" w:rsidRPr="00F375F8" w:rsidTr="00911148">
        <w:trPr>
          <w:cantSplit/>
          <w:trHeight w:val="20"/>
        </w:trPr>
        <w:tc>
          <w:tcPr>
            <w:tcW w:w="7763" w:type="dxa"/>
            <w:tcBorders>
              <w:bottom w:val="single" w:sz="4" w:space="0" w:color="auto"/>
            </w:tcBorders>
            <w:vAlign w:val="center"/>
          </w:tcPr>
          <w:p w:rsidR="009D2B10" w:rsidRPr="00F375F8" w:rsidRDefault="009D2B10" w:rsidP="00911148">
            <w:pPr>
              <w:jc w:val="center"/>
            </w:pPr>
            <w:r w:rsidRPr="00F375F8">
              <w:t>Наименование</w:t>
            </w:r>
          </w:p>
        </w:tc>
        <w:tc>
          <w:tcPr>
            <w:tcW w:w="2268" w:type="dxa"/>
            <w:vAlign w:val="center"/>
          </w:tcPr>
          <w:p w:rsidR="009D2B10" w:rsidRPr="00F375F8" w:rsidRDefault="009D2B10" w:rsidP="00911148">
            <w:pPr>
              <w:jc w:val="center"/>
            </w:pPr>
            <w:r w:rsidRPr="00F375F8">
              <w:t>Параметры</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Номинальное напряжение, кВ</w:t>
            </w:r>
          </w:p>
        </w:tc>
        <w:tc>
          <w:tcPr>
            <w:tcW w:w="2268" w:type="dxa"/>
            <w:vAlign w:val="center"/>
          </w:tcPr>
          <w:p w:rsidR="009D2B10" w:rsidRPr="00F375F8" w:rsidRDefault="009D2B10" w:rsidP="00911148">
            <w:pPr>
              <w:jc w:val="center"/>
            </w:pPr>
            <w:r w:rsidRPr="00F375F8">
              <w:rPr>
                <w:rFonts w:eastAsia="Calibri"/>
                <w:bCs/>
                <w:i/>
                <w:lang w:eastAsia="en-US"/>
              </w:rPr>
              <w:t>10</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Наибольшее рабочее напряжение, кВ, не менее</w:t>
            </w:r>
          </w:p>
        </w:tc>
        <w:tc>
          <w:tcPr>
            <w:tcW w:w="2268" w:type="dxa"/>
            <w:vAlign w:val="center"/>
          </w:tcPr>
          <w:p w:rsidR="009D2B10" w:rsidRPr="00F375F8" w:rsidRDefault="009D2B10" w:rsidP="00911148">
            <w:pPr>
              <w:jc w:val="center"/>
            </w:pPr>
            <w:r w:rsidRPr="00F375F8">
              <w:rPr>
                <w:rFonts w:eastAsia="Calibri"/>
                <w:bCs/>
                <w:i/>
                <w:lang w:eastAsia="en-US"/>
              </w:rPr>
              <w:t>12</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 xml:space="preserve">Номинальный ток, А, не менее </w:t>
            </w:r>
          </w:p>
        </w:tc>
        <w:tc>
          <w:tcPr>
            <w:tcW w:w="2268" w:type="dxa"/>
            <w:vAlign w:val="center"/>
          </w:tcPr>
          <w:p w:rsidR="009D2B10" w:rsidRPr="00F375F8" w:rsidRDefault="009D2B10" w:rsidP="00911148">
            <w:pPr>
              <w:jc w:val="center"/>
            </w:pPr>
            <w:r w:rsidRPr="00F375F8">
              <w:rPr>
                <w:rFonts w:eastAsia="Calibri"/>
                <w:bCs/>
                <w:i/>
                <w:lang w:eastAsia="en-US"/>
              </w:rPr>
              <w:t>630</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Номинальный ток отключения, кА, не менее</w:t>
            </w:r>
          </w:p>
        </w:tc>
        <w:tc>
          <w:tcPr>
            <w:tcW w:w="2268" w:type="dxa"/>
            <w:vAlign w:val="center"/>
          </w:tcPr>
          <w:p w:rsidR="009D2B10" w:rsidRPr="00F375F8" w:rsidRDefault="009D2B10" w:rsidP="00911148">
            <w:pPr>
              <w:jc w:val="center"/>
            </w:pPr>
            <w:r w:rsidRPr="00F375F8">
              <w:rPr>
                <w:rFonts w:eastAsia="Calibri"/>
                <w:bCs/>
                <w:i/>
                <w:lang w:eastAsia="en-US"/>
              </w:rPr>
              <w:t>12,5</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Ресурс по коммутационной стойкости</w:t>
            </w:r>
          </w:p>
          <w:p w:rsidR="009D2B10" w:rsidRPr="00F375F8" w:rsidRDefault="009D2B10" w:rsidP="00911148">
            <w:r w:rsidRPr="00F375F8">
              <w:t xml:space="preserve">- при номинальном токе, «ВО», не менее </w:t>
            </w:r>
          </w:p>
        </w:tc>
        <w:tc>
          <w:tcPr>
            <w:tcW w:w="2268" w:type="dxa"/>
            <w:vAlign w:val="center"/>
          </w:tcPr>
          <w:p w:rsidR="009D2B10" w:rsidRPr="00F375F8" w:rsidRDefault="009D2B10" w:rsidP="00911148">
            <w:pPr>
              <w:jc w:val="center"/>
            </w:pPr>
            <w:r w:rsidRPr="00F375F8">
              <w:rPr>
                <w:rFonts w:eastAsia="Calibri"/>
                <w:bCs/>
                <w:i/>
                <w:lang w:eastAsia="en-US"/>
              </w:rPr>
              <w:t>30 000</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 xml:space="preserve">Собственное время вкл., мс, не более </w:t>
            </w:r>
          </w:p>
        </w:tc>
        <w:tc>
          <w:tcPr>
            <w:tcW w:w="2268" w:type="dxa"/>
            <w:vAlign w:val="center"/>
          </w:tcPr>
          <w:p w:rsidR="009D2B10" w:rsidRPr="00F375F8" w:rsidRDefault="009D2B10" w:rsidP="00911148">
            <w:pPr>
              <w:jc w:val="center"/>
            </w:pPr>
            <w:r w:rsidRPr="00F375F8">
              <w:rPr>
                <w:rFonts w:eastAsia="Calibri"/>
                <w:bCs/>
                <w:i/>
                <w:lang w:eastAsia="en-US"/>
              </w:rPr>
              <w:t>50</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Собственное время откл., мс, не более</w:t>
            </w:r>
          </w:p>
        </w:tc>
        <w:tc>
          <w:tcPr>
            <w:tcW w:w="2268" w:type="dxa"/>
            <w:vAlign w:val="center"/>
          </w:tcPr>
          <w:p w:rsidR="009D2B10" w:rsidRPr="00F375F8" w:rsidRDefault="009D2B10" w:rsidP="00911148">
            <w:pPr>
              <w:jc w:val="center"/>
            </w:pPr>
            <w:r w:rsidRPr="00F375F8">
              <w:rPr>
                <w:rFonts w:eastAsia="Calibri"/>
                <w:bCs/>
                <w:i/>
                <w:lang w:eastAsia="en-US"/>
              </w:rPr>
              <w:t>15</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 xml:space="preserve">Степень защиты оболочки, не менее  </w:t>
            </w:r>
          </w:p>
        </w:tc>
        <w:tc>
          <w:tcPr>
            <w:tcW w:w="2268" w:type="dxa"/>
            <w:vAlign w:val="center"/>
          </w:tcPr>
          <w:p w:rsidR="009D2B10" w:rsidRPr="00F375F8" w:rsidRDefault="009D2B10" w:rsidP="00911148">
            <w:pPr>
              <w:jc w:val="center"/>
            </w:pPr>
            <w:r w:rsidRPr="00F375F8">
              <w:rPr>
                <w:rFonts w:eastAsia="Calibri"/>
                <w:bCs/>
                <w:i/>
                <w:lang w:eastAsia="en-US"/>
              </w:rPr>
              <w:t>IР 54</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Климатическое исполнение и категория размещения  по ГОСТ15150</w:t>
            </w:r>
          </w:p>
        </w:tc>
        <w:tc>
          <w:tcPr>
            <w:tcW w:w="2268" w:type="dxa"/>
            <w:vAlign w:val="center"/>
          </w:tcPr>
          <w:p w:rsidR="009D2B10" w:rsidRPr="00F375F8" w:rsidRDefault="009D2B10" w:rsidP="00911148">
            <w:pPr>
              <w:jc w:val="center"/>
            </w:pPr>
            <w:r w:rsidRPr="00F375F8">
              <w:rPr>
                <w:rFonts w:eastAsia="Calibri"/>
                <w:bCs/>
                <w:i/>
                <w:lang w:eastAsia="en-US"/>
              </w:rPr>
              <w:t>УХЛ1</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Срок службы, лет, не менее</w:t>
            </w:r>
          </w:p>
        </w:tc>
        <w:tc>
          <w:tcPr>
            <w:tcW w:w="2268" w:type="dxa"/>
            <w:vAlign w:val="center"/>
          </w:tcPr>
          <w:p w:rsidR="009D2B10" w:rsidRPr="00F375F8" w:rsidRDefault="009D2B10" w:rsidP="00911148">
            <w:pPr>
              <w:jc w:val="center"/>
            </w:pPr>
            <w:r w:rsidRPr="00F375F8">
              <w:rPr>
                <w:rFonts w:eastAsia="Calibri"/>
                <w:bCs/>
                <w:i/>
                <w:lang w:eastAsia="en-US"/>
              </w:rPr>
              <w:t>25</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rPr>
                <w:b/>
              </w:rPr>
              <w:t>Дополнительные условия/требования</w:t>
            </w:r>
          </w:p>
        </w:tc>
        <w:tc>
          <w:tcPr>
            <w:tcW w:w="2268" w:type="dxa"/>
            <w:vAlign w:val="center"/>
          </w:tcPr>
          <w:p w:rsidR="009D2B10" w:rsidRPr="00DC2BC3" w:rsidRDefault="009D2B10" w:rsidP="00911148">
            <w:pPr>
              <w:jc w:val="center"/>
              <w:rPr>
                <w:i/>
              </w:rPr>
            </w:pPr>
            <w:r w:rsidRPr="00DC2BC3">
              <w:rPr>
                <w:i/>
              </w:rPr>
              <w:t>о</w:t>
            </w:r>
            <w:r>
              <w:rPr>
                <w:i/>
              </w:rPr>
              <w:t>п</w:t>
            </w:r>
            <w:r w:rsidRPr="00DC2BC3">
              <w:rPr>
                <w:i/>
              </w:rPr>
              <w:t>ределить проектом</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ТСН 10/0,23 (0,4) кВ, кол-во, шт.</w:t>
            </w:r>
          </w:p>
        </w:tc>
        <w:tc>
          <w:tcPr>
            <w:tcW w:w="2268" w:type="dxa"/>
            <w:vAlign w:val="center"/>
          </w:tcPr>
          <w:p w:rsidR="009D2B10" w:rsidRPr="00F375F8" w:rsidRDefault="009D2B10" w:rsidP="00911148">
            <w:pPr>
              <w:jc w:val="center"/>
            </w:pPr>
            <w:r w:rsidRPr="00DC2BC3">
              <w:rPr>
                <w:i/>
              </w:rPr>
              <w:t>о</w:t>
            </w:r>
            <w:r>
              <w:rPr>
                <w:i/>
              </w:rPr>
              <w:t>п</w:t>
            </w:r>
            <w:r w:rsidRPr="00DC2BC3">
              <w:rPr>
                <w:i/>
              </w:rPr>
              <w:t>ределить проектом</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r w:rsidRPr="00F375F8">
              <w:t xml:space="preserve">Металлоконструкции для установки на ж/б опоре ВЛ 10 кВ </w:t>
            </w:r>
            <w:r w:rsidRPr="00F375F8">
              <w:rPr>
                <w:rFonts w:eastAsia="Calibri"/>
                <w:lang w:eastAsia="en-US"/>
              </w:rPr>
              <w:t xml:space="preserve">с изгибающим моментом от 3 тс*м </w:t>
            </w:r>
            <w:r w:rsidRPr="00F375F8">
              <w:t>коммутационного модуля, ТСН и шкафа управления</w:t>
            </w:r>
          </w:p>
        </w:tc>
        <w:tc>
          <w:tcPr>
            <w:tcW w:w="2268" w:type="dxa"/>
            <w:vAlign w:val="center"/>
          </w:tcPr>
          <w:p w:rsidR="009D2B10" w:rsidRPr="00F375F8" w:rsidRDefault="009D2B10" w:rsidP="00911148">
            <w:pPr>
              <w:jc w:val="center"/>
            </w:pPr>
            <w:r w:rsidRPr="00DC2BC3">
              <w:rPr>
                <w:i/>
              </w:rPr>
              <w:t>о</w:t>
            </w:r>
            <w:r>
              <w:rPr>
                <w:i/>
              </w:rPr>
              <w:t>п</w:t>
            </w:r>
            <w:r w:rsidRPr="00DC2BC3">
              <w:rPr>
                <w:i/>
              </w:rPr>
              <w:t>ределить проектом</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pPr>
              <w:rPr>
                <w:bCs/>
              </w:rPr>
            </w:pPr>
            <w:r w:rsidRPr="00F375F8">
              <w:rPr>
                <w:bCs/>
              </w:rPr>
              <w:t>ОПН в комплекте поставки (6 шт.)</w:t>
            </w:r>
          </w:p>
        </w:tc>
        <w:tc>
          <w:tcPr>
            <w:tcW w:w="2268" w:type="dxa"/>
            <w:vAlign w:val="center"/>
          </w:tcPr>
          <w:p w:rsidR="009D2B10" w:rsidRPr="00F375F8" w:rsidRDefault="009D2B10" w:rsidP="00911148">
            <w:pPr>
              <w:jc w:val="center"/>
            </w:pPr>
            <w:r>
              <w:rPr>
                <w:rFonts w:eastAsia="Calibri"/>
                <w:bCs/>
                <w:i/>
                <w:lang w:eastAsia="en-US"/>
              </w:rPr>
              <w:t>да</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pPr>
              <w:pStyle w:val="af2"/>
              <w:tabs>
                <w:tab w:val="left" w:pos="1134"/>
              </w:tabs>
              <w:ind w:left="0"/>
              <w:jc w:val="both"/>
              <w:rPr>
                <w:bCs/>
                <w:sz w:val="24"/>
                <w:szCs w:val="24"/>
              </w:rPr>
            </w:pPr>
            <w:r w:rsidRPr="00F375F8">
              <w:rPr>
                <w:b/>
                <w:bCs/>
                <w:sz w:val="24"/>
                <w:szCs w:val="24"/>
              </w:rPr>
              <w:lastRenderedPageBreak/>
              <w:t>Релейная защита и автоматика</w:t>
            </w:r>
            <w:r w:rsidRPr="00F375F8">
              <w:rPr>
                <w:bCs/>
                <w:sz w:val="24"/>
                <w:szCs w:val="24"/>
              </w:rPr>
              <w:t xml:space="preserve">. </w:t>
            </w:r>
          </w:p>
          <w:p w:rsidR="009D2B10" w:rsidRPr="00F375F8" w:rsidRDefault="009D2B10" w:rsidP="00911148">
            <w:pPr>
              <w:pStyle w:val="af2"/>
              <w:tabs>
                <w:tab w:val="left" w:pos="1134"/>
              </w:tabs>
              <w:ind w:left="709" w:hanging="709"/>
              <w:jc w:val="both"/>
              <w:rPr>
                <w:bCs/>
                <w:sz w:val="24"/>
                <w:szCs w:val="24"/>
              </w:rPr>
            </w:pPr>
            <w:r w:rsidRPr="00F375F8">
              <w:rPr>
                <w:bCs/>
                <w:sz w:val="24"/>
                <w:szCs w:val="24"/>
              </w:rPr>
              <w:t>Функции защиты, выполняемые устройством:</w:t>
            </w:r>
          </w:p>
          <w:p w:rsidR="009D2B10" w:rsidRPr="00F375F8" w:rsidRDefault="009D2B10" w:rsidP="00ED6B3C">
            <w:pPr>
              <w:pStyle w:val="af2"/>
              <w:numPr>
                <w:ilvl w:val="0"/>
                <w:numId w:val="96"/>
              </w:numPr>
              <w:tabs>
                <w:tab w:val="left" w:pos="993"/>
                <w:tab w:val="left" w:pos="1134"/>
              </w:tabs>
              <w:spacing w:after="0" w:line="240" w:lineRule="auto"/>
              <w:ind w:left="709" w:firstLine="0"/>
              <w:jc w:val="both"/>
              <w:rPr>
                <w:bCs/>
                <w:sz w:val="24"/>
                <w:szCs w:val="24"/>
              </w:rPr>
            </w:pPr>
            <w:r w:rsidRPr="00F375F8">
              <w:rPr>
                <w:bCs/>
                <w:sz w:val="24"/>
                <w:szCs w:val="24"/>
              </w:rPr>
              <w:t>токовая защита от междуфазных КЗ;</w:t>
            </w:r>
          </w:p>
          <w:p w:rsidR="009D2B10" w:rsidRPr="00F375F8" w:rsidRDefault="009D2B10" w:rsidP="00ED6B3C">
            <w:pPr>
              <w:pStyle w:val="af2"/>
              <w:numPr>
                <w:ilvl w:val="0"/>
                <w:numId w:val="96"/>
              </w:numPr>
              <w:tabs>
                <w:tab w:val="left" w:pos="993"/>
                <w:tab w:val="left" w:pos="1134"/>
              </w:tabs>
              <w:spacing w:after="0" w:line="240" w:lineRule="auto"/>
              <w:ind w:left="709" w:firstLine="0"/>
              <w:jc w:val="both"/>
              <w:rPr>
                <w:bCs/>
                <w:sz w:val="24"/>
                <w:szCs w:val="24"/>
              </w:rPr>
            </w:pPr>
            <w:r w:rsidRPr="00F375F8">
              <w:rPr>
                <w:bCs/>
                <w:sz w:val="24"/>
                <w:szCs w:val="24"/>
              </w:rPr>
              <w:t>защита от однофазных замыканий на землю;</w:t>
            </w:r>
          </w:p>
          <w:p w:rsidR="009D2B10" w:rsidRPr="00F375F8" w:rsidRDefault="009D2B10" w:rsidP="00ED6B3C">
            <w:pPr>
              <w:pStyle w:val="af2"/>
              <w:numPr>
                <w:ilvl w:val="0"/>
                <w:numId w:val="96"/>
              </w:numPr>
              <w:tabs>
                <w:tab w:val="left" w:pos="993"/>
                <w:tab w:val="left" w:pos="1134"/>
              </w:tabs>
              <w:spacing w:after="0" w:line="240" w:lineRule="auto"/>
              <w:ind w:left="0" w:firstLine="709"/>
              <w:jc w:val="both"/>
              <w:rPr>
                <w:bCs/>
                <w:sz w:val="24"/>
                <w:szCs w:val="24"/>
              </w:rPr>
            </w:pPr>
            <w:r w:rsidRPr="00F375F8">
              <w:rPr>
                <w:rFonts w:eastAsia="Calibri"/>
                <w:sz w:val="24"/>
                <w:szCs w:val="24"/>
                <w:lang w:eastAsia="en-US"/>
              </w:rPr>
              <w:t>направленные токовые защиты с различными значениями уставок в зависимости от направления мощности (для пунктов секционирования с двусторонним питанием);</w:t>
            </w:r>
          </w:p>
          <w:p w:rsidR="009D2B10" w:rsidRPr="00F375F8" w:rsidRDefault="009D2B10" w:rsidP="00ED6B3C">
            <w:pPr>
              <w:pStyle w:val="af2"/>
              <w:numPr>
                <w:ilvl w:val="0"/>
                <w:numId w:val="96"/>
              </w:numPr>
              <w:tabs>
                <w:tab w:val="left" w:pos="993"/>
                <w:tab w:val="left" w:pos="1134"/>
              </w:tabs>
              <w:spacing w:after="0" w:line="240" w:lineRule="auto"/>
              <w:ind w:left="709" w:firstLine="0"/>
              <w:jc w:val="both"/>
              <w:rPr>
                <w:bCs/>
                <w:sz w:val="24"/>
                <w:szCs w:val="24"/>
              </w:rPr>
            </w:pPr>
            <w:r w:rsidRPr="00F375F8">
              <w:rPr>
                <w:bCs/>
                <w:sz w:val="24"/>
                <w:szCs w:val="24"/>
              </w:rPr>
              <w:t>защита минимального напряжения;</w:t>
            </w:r>
          </w:p>
          <w:p w:rsidR="009D2B10" w:rsidRPr="00F375F8" w:rsidRDefault="009D2B10" w:rsidP="00ED6B3C">
            <w:pPr>
              <w:pStyle w:val="af2"/>
              <w:numPr>
                <w:ilvl w:val="0"/>
                <w:numId w:val="96"/>
              </w:numPr>
              <w:tabs>
                <w:tab w:val="left" w:pos="993"/>
                <w:tab w:val="left" w:pos="1134"/>
              </w:tabs>
              <w:spacing w:after="0" w:line="240" w:lineRule="auto"/>
              <w:ind w:left="709" w:firstLine="0"/>
              <w:jc w:val="both"/>
              <w:rPr>
                <w:bCs/>
                <w:sz w:val="24"/>
                <w:szCs w:val="24"/>
              </w:rPr>
            </w:pPr>
            <w:r w:rsidRPr="00F375F8">
              <w:rPr>
                <w:rFonts w:eastAsia="Calibri"/>
                <w:sz w:val="24"/>
                <w:szCs w:val="24"/>
                <w:lang w:eastAsia="en-US"/>
              </w:rPr>
              <w:t>защита от потери питания</w:t>
            </w:r>
          </w:p>
          <w:p w:rsidR="009D2B10" w:rsidRPr="00F375F8" w:rsidRDefault="009D2B10" w:rsidP="00ED6B3C">
            <w:pPr>
              <w:pStyle w:val="af2"/>
              <w:numPr>
                <w:ilvl w:val="0"/>
                <w:numId w:val="96"/>
              </w:numPr>
              <w:tabs>
                <w:tab w:val="left" w:pos="993"/>
                <w:tab w:val="left" w:pos="1134"/>
              </w:tabs>
              <w:spacing w:after="0" w:line="240" w:lineRule="auto"/>
              <w:ind w:left="709" w:firstLine="0"/>
              <w:jc w:val="both"/>
              <w:rPr>
                <w:bCs/>
                <w:sz w:val="24"/>
                <w:szCs w:val="24"/>
              </w:rPr>
            </w:pPr>
            <w:r w:rsidRPr="00F375F8">
              <w:rPr>
                <w:rFonts w:eastAsia="Calibri"/>
                <w:sz w:val="24"/>
                <w:szCs w:val="24"/>
                <w:lang w:eastAsia="en-US"/>
              </w:rPr>
              <w:t>защита от обрыва фазы по току обратной последовательности</w:t>
            </w:r>
            <w:r w:rsidRPr="00F375F8">
              <w:rPr>
                <w:bCs/>
                <w:sz w:val="24"/>
                <w:szCs w:val="24"/>
              </w:rPr>
              <w:t>.</w:t>
            </w:r>
          </w:p>
          <w:p w:rsidR="009D2B10" w:rsidRPr="00F375F8" w:rsidRDefault="009D2B10" w:rsidP="00911148">
            <w:pPr>
              <w:tabs>
                <w:tab w:val="left" w:pos="993"/>
                <w:tab w:val="left" w:pos="1134"/>
              </w:tabs>
              <w:ind w:left="709" w:hanging="709"/>
              <w:jc w:val="both"/>
              <w:rPr>
                <w:bCs/>
              </w:rPr>
            </w:pPr>
            <w:r w:rsidRPr="00F375F8">
              <w:rPr>
                <w:bCs/>
              </w:rPr>
              <w:t>Функции автоматики, выполняемые устройством:</w:t>
            </w:r>
          </w:p>
          <w:p w:rsidR="009D2B10" w:rsidRPr="00F375F8" w:rsidRDefault="009D2B10" w:rsidP="00ED6B3C">
            <w:pPr>
              <w:pStyle w:val="af2"/>
              <w:numPr>
                <w:ilvl w:val="0"/>
                <w:numId w:val="97"/>
              </w:numPr>
              <w:tabs>
                <w:tab w:val="left" w:pos="993"/>
                <w:tab w:val="left" w:pos="1134"/>
              </w:tabs>
              <w:spacing w:after="0" w:line="240" w:lineRule="auto"/>
              <w:ind w:hanging="79"/>
              <w:jc w:val="both"/>
              <w:rPr>
                <w:bCs/>
                <w:sz w:val="24"/>
                <w:szCs w:val="24"/>
              </w:rPr>
            </w:pPr>
            <w:r w:rsidRPr="00F375F8">
              <w:rPr>
                <w:bCs/>
                <w:sz w:val="24"/>
                <w:szCs w:val="24"/>
              </w:rPr>
              <w:t>автоматический ввод резервного питания с контролем по напряжению;</w:t>
            </w:r>
          </w:p>
          <w:p w:rsidR="009D2B10" w:rsidRPr="00F375F8" w:rsidRDefault="009D2B10" w:rsidP="00ED6B3C">
            <w:pPr>
              <w:pStyle w:val="af2"/>
              <w:numPr>
                <w:ilvl w:val="0"/>
                <w:numId w:val="97"/>
              </w:numPr>
              <w:tabs>
                <w:tab w:val="left" w:pos="993"/>
                <w:tab w:val="left" w:pos="1134"/>
              </w:tabs>
              <w:spacing w:after="0" w:line="240" w:lineRule="auto"/>
              <w:ind w:left="0" w:firstLine="709"/>
              <w:jc w:val="both"/>
              <w:rPr>
                <w:bCs/>
                <w:sz w:val="24"/>
                <w:szCs w:val="24"/>
              </w:rPr>
            </w:pPr>
            <w:r w:rsidRPr="00F375F8">
              <w:rPr>
                <w:bCs/>
                <w:sz w:val="24"/>
                <w:szCs w:val="24"/>
              </w:rPr>
              <w:t xml:space="preserve">автоматическое повторное включение - </w:t>
            </w:r>
            <w:r w:rsidRPr="00F375F8">
              <w:rPr>
                <w:rFonts w:eastAsia="Calibri"/>
                <w:sz w:val="24"/>
                <w:szCs w:val="24"/>
                <w:lang w:eastAsia="en-US"/>
              </w:rPr>
              <w:t>3 ступени, с контролем по напряжению, с возможностью запуска ускоренной ступени МТЗ в каждом цикле АПВ</w:t>
            </w:r>
            <w:r w:rsidRPr="00F375F8">
              <w:rPr>
                <w:bCs/>
                <w:sz w:val="24"/>
                <w:szCs w:val="24"/>
              </w:rPr>
              <w:t>;</w:t>
            </w:r>
          </w:p>
          <w:p w:rsidR="009D2B10" w:rsidRPr="00F375F8" w:rsidRDefault="009D2B10" w:rsidP="00ED6B3C">
            <w:pPr>
              <w:pStyle w:val="af2"/>
              <w:numPr>
                <w:ilvl w:val="0"/>
                <w:numId w:val="97"/>
              </w:numPr>
              <w:tabs>
                <w:tab w:val="left" w:pos="993"/>
                <w:tab w:val="left" w:pos="1134"/>
              </w:tabs>
              <w:spacing w:after="0" w:line="240" w:lineRule="auto"/>
              <w:ind w:hanging="79"/>
              <w:jc w:val="both"/>
              <w:rPr>
                <w:bCs/>
                <w:sz w:val="24"/>
                <w:szCs w:val="24"/>
              </w:rPr>
            </w:pPr>
            <w:r w:rsidRPr="00F375F8">
              <w:rPr>
                <w:bCs/>
                <w:sz w:val="24"/>
                <w:szCs w:val="24"/>
              </w:rPr>
              <w:t>автоматическая частотная разгрузка;</w:t>
            </w:r>
          </w:p>
          <w:p w:rsidR="009D2B10" w:rsidRPr="00F375F8" w:rsidRDefault="009D2B10" w:rsidP="00ED6B3C">
            <w:pPr>
              <w:pStyle w:val="af2"/>
              <w:numPr>
                <w:ilvl w:val="0"/>
                <w:numId w:val="97"/>
              </w:numPr>
              <w:tabs>
                <w:tab w:val="left" w:pos="993"/>
                <w:tab w:val="left" w:pos="1134"/>
              </w:tabs>
              <w:spacing w:after="0" w:line="240" w:lineRule="auto"/>
              <w:ind w:hanging="79"/>
              <w:jc w:val="both"/>
              <w:rPr>
                <w:bCs/>
                <w:sz w:val="24"/>
                <w:szCs w:val="24"/>
              </w:rPr>
            </w:pPr>
            <w:r w:rsidRPr="00F375F8">
              <w:rPr>
                <w:bCs/>
                <w:sz w:val="24"/>
                <w:szCs w:val="24"/>
              </w:rPr>
              <w:t>ведение журнала аварийных и оперативных событий;</w:t>
            </w:r>
          </w:p>
          <w:p w:rsidR="009D2B10" w:rsidRPr="00F375F8" w:rsidRDefault="009D2B10" w:rsidP="00ED6B3C">
            <w:pPr>
              <w:pStyle w:val="af2"/>
              <w:numPr>
                <w:ilvl w:val="0"/>
                <w:numId w:val="97"/>
              </w:numPr>
              <w:tabs>
                <w:tab w:val="left" w:pos="993"/>
                <w:tab w:val="left" w:pos="1134"/>
              </w:tabs>
              <w:spacing w:after="0" w:line="240" w:lineRule="auto"/>
              <w:ind w:left="0" w:firstLine="709"/>
              <w:jc w:val="both"/>
              <w:rPr>
                <w:bCs/>
                <w:sz w:val="24"/>
                <w:szCs w:val="24"/>
              </w:rPr>
            </w:pPr>
            <w:r w:rsidRPr="00F375F8">
              <w:rPr>
                <w:bCs/>
                <w:sz w:val="24"/>
                <w:szCs w:val="24"/>
              </w:rPr>
              <w:t xml:space="preserve">измерение электрических величин: фазные токи, фазные напряжения, линейные напряжения, напряжение прямой последовательности, ток прямой последовательности, ток нулевой последовательности, частота, одно и трехфазная полная, активная и реактивная мощность.  </w:t>
            </w:r>
          </w:p>
          <w:p w:rsidR="009D2B10" w:rsidRPr="00F375F8" w:rsidRDefault="009D2B10" w:rsidP="00ED6B3C">
            <w:pPr>
              <w:pStyle w:val="af2"/>
              <w:numPr>
                <w:ilvl w:val="0"/>
                <w:numId w:val="97"/>
              </w:numPr>
              <w:tabs>
                <w:tab w:val="left" w:pos="993"/>
                <w:tab w:val="left" w:pos="1134"/>
              </w:tabs>
              <w:spacing w:after="0" w:line="240" w:lineRule="auto"/>
              <w:ind w:left="0" w:firstLine="709"/>
              <w:jc w:val="both"/>
              <w:rPr>
                <w:bCs/>
                <w:sz w:val="24"/>
                <w:szCs w:val="24"/>
              </w:rPr>
            </w:pPr>
            <w:r w:rsidRPr="00F375F8">
              <w:rPr>
                <w:bCs/>
                <w:sz w:val="24"/>
                <w:szCs w:val="24"/>
              </w:rPr>
              <w:t xml:space="preserve">ток срабатывания защиты от ОЗЗ – от 1 А. </w:t>
            </w:r>
          </w:p>
        </w:tc>
        <w:tc>
          <w:tcPr>
            <w:tcW w:w="2268" w:type="dxa"/>
            <w:vAlign w:val="center"/>
          </w:tcPr>
          <w:p w:rsidR="009D2B10" w:rsidRPr="00F375F8" w:rsidRDefault="009D2B10" w:rsidP="00911148">
            <w:pPr>
              <w:jc w:val="center"/>
            </w:pPr>
            <w:r w:rsidRPr="00F375F8">
              <w:t>да</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pPr>
              <w:pStyle w:val="af2"/>
              <w:tabs>
                <w:tab w:val="left" w:pos="1134"/>
              </w:tabs>
              <w:ind w:left="0"/>
              <w:jc w:val="both"/>
              <w:rPr>
                <w:b/>
                <w:bCs/>
                <w:sz w:val="24"/>
                <w:szCs w:val="24"/>
              </w:rPr>
            </w:pPr>
            <w:r w:rsidRPr="00F375F8">
              <w:rPr>
                <w:b/>
                <w:bCs/>
                <w:sz w:val="24"/>
                <w:szCs w:val="24"/>
              </w:rPr>
              <w:t>Требования по телемеханике и связи.</w:t>
            </w:r>
          </w:p>
          <w:p w:rsidR="009D2B10" w:rsidRPr="00F375F8" w:rsidRDefault="009D2B10" w:rsidP="00911148">
            <w:pPr>
              <w:pStyle w:val="af2"/>
              <w:tabs>
                <w:tab w:val="left" w:pos="1134"/>
              </w:tabs>
              <w:ind w:left="0"/>
              <w:jc w:val="both"/>
              <w:rPr>
                <w:bCs/>
                <w:sz w:val="24"/>
                <w:szCs w:val="24"/>
              </w:rPr>
            </w:pPr>
            <w:r w:rsidRPr="00F375F8">
              <w:rPr>
                <w:bCs/>
                <w:sz w:val="24"/>
                <w:szCs w:val="24"/>
              </w:rPr>
              <w:t xml:space="preserve">Устройство должно обеспечивать интеграцию в систему диспетчерского управления посредством протокола: МЭК 60870-5-101/104-2004 и МЭК 61850. </w:t>
            </w:r>
          </w:p>
        </w:tc>
        <w:tc>
          <w:tcPr>
            <w:tcW w:w="2268" w:type="dxa"/>
            <w:vAlign w:val="center"/>
          </w:tcPr>
          <w:p w:rsidR="009D2B10" w:rsidRPr="00F375F8" w:rsidRDefault="009D2B10" w:rsidP="00911148">
            <w:pPr>
              <w:jc w:val="center"/>
            </w:pPr>
            <w:r w:rsidRPr="00F375F8">
              <w:t>да</w:t>
            </w:r>
          </w:p>
        </w:tc>
      </w:tr>
      <w:tr w:rsidR="009D2B10" w:rsidRPr="00F375F8" w:rsidTr="00911148">
        <w:trPr>
          <w:cantSplit/>
          <w:trHeight w:val="20"/>
        </w:trPr>
        <w:tc>
          <w:tcPr>
            <w:tcW w:w="7763" w:type="dxa"/>
            <w:tcBorders>
              <w:top w:val="single" w:sz="4" w:space="0" w:color="auto"/>
              <w:left w:val="single" w:sz="4" w:space="0" w:color="auto"/>
              <w:bottom w:val="single" w:sz="4" w:space="0" w:color="auto"/>
            </w:tcBorders>
            <w:vAlign w:val="center"/>
          </w:tcPr>
          <w:p w:rsidR="009D2B10" w:rsidRPr="00F375F8" w:rsidRDefault="009D2B10" w:rsidP="00911148">
            <w:pPr>
              <w:pStyle w:val="af2"/>
              <w:tabs>
                <w:tab w:val="left" w:pos="1134"/>
              </w:tabs>
              <w:ind w:left="0"/>
              <w:jc w:val="both"/>
              <w:rPr>
                <w:b/>
                <w:bCs/>
                <w:sz w:val="24"/>
                <w:szCs w:val="24"/>
              </w:rPr>
            </w:pPr>
            <w:r w:rsidRPr="00F375F8">
              <w:rPr>
                <w:b/>
                <w:bCs/>
                <w:sz w:val="24"/>
                <w:szCs w:val="24"/>
              </w:rPr>
              <w:t>Требования к шкафу управления</w:t>
            </w:r>
          </w:p>
          <w:p w:rsidR="009D2B10" w:rsidRPr="00F375F8" w:rsidRDefault="009D2B10" w:rsidP="00ED6B3C">
            <w:pPr>
              <w:pStyle w:val="af2"/>
              <w:numPr>
                <w:ilvl w:val="0"/>
                <w:numId w:val="98"/>
              </w:numPr>
              <w:tabs>
                <w:tab w:val="left" w:pos="1134"/>
              </w:tabs>
              <w:spacing w:after="0" w:line="240" w:lineRule="auto"/>
              <w:ind w:left="0" w:firstLine="709"/>
              <w:jc w:val="both"/>
              <w:rPr>
                <w:bCs/>
                <w:sz w:val="24"/>
                <w:szCs w:val="24"/>
              </w:rPr>
            </w:pPr>
            <w:r w:rsidRPr="00F375F8">
              <w:rPr>
                <w:bCs/>
                <w:sz w:val="24"/>
                <w:szCs w:val="24"/>
              </w:rPr>
              <w:t>наличие системы самодиагностики;</w:t>
            </w:r>
          </w:p>
          <w:p w:rsidR="009D2B10" w:rsidRPr="00F375F8" w:rsidRDefault="009D2B10" w:rsidP="00ED6B3C">
            <w:pPr>
              <w:pStyle w:val="af2"/>
              <w:numPr>
                <w:ilvl w:val="0"/>
                <w:numId w:val="98"/>
              </w:numPr>
              <w:tabs>
                <w:tab w:val="left" w:pos="1134"/>
              </w:tabs>
              <w:spacing w:after="0" w:line="240" w:lineRule="auto"/>
              <w:ind w:left="0" w:firstLine="709"/>
              <w:jc w:val="both"/>
              <w:rPr>
                <w:bCs/>
                <w:sz w:val="24"/>
                <w:szCs w:val="24"/>
              </w:rPr>
            </w:pPr>
            <w:r w:rsidRPr="00F375F8">
              <w:rPr>
                <w:bCs/>
                <w:sz w:val="24"/>
                <w:szCs w:val="24"/>
              </w:rPr>
              <w:t>индикация на панели управления;</w:t>
            </w:r>
          </w:p>
          <w:p w:rsidR="009D2B10" w:rsidRPr="00F375F8" w:rsidRDefault="009D2B10" w:rsidP="00ED6B3C">
            <w:pPr>
              <w:pStyle w:val="af2"/>
              <w:numPr>
                <w:ilvl w:val="0"/>
                <w:numId w:val="98"/>
              </w:numPr>
              <w:tabs>
                <w:tab w:val="left" w:pos="1134"/>
              </w:tabs>
              <w:spacing w:after="0" w:line="240" w:lineRule="auto"/>
              <w:ind w:left="0" w:firstLine="709"/>
              <w:jc w:val="both"/>
              <w:rPr>
                <w:bCs/>
                <w:sz w:val="24"/>
                <w:szCs w:val="24"/>
              </w:rPr>
            </w:pPr>
            <w:r w:rsidRPr="00F375F8">
              <w:rPr>
                <w:rFonts w:eastAsia="Calibri"/>
                <w:sz w:val="24"/>
                <w:szCs w:val="24"/>
                <w:lang w:eastAsia="en-US"/>
              </w:rPr>
              <w:t xml:space="preserve">температурный диапазон работы дисплея -40..+55 </w:t>
            </w:r>
            <w:r w:rsidRPr="00F375F8">
              <w:rPr>
                <w:rFonts w:eastAsia="Calibri"/>
                <w:sz w:val="24"/>
                <w:szCs w:val="24"/>
                <w:lang w:eastAsia="en-US"/>
              </w:rPr>
              <w:sym w:font="Symbol" w:char="F0B0"/>
            </w:r>
            <w:r w:rsidRPr="00F375F8">
              <w:rPr>
                <w:rFonts w:eastAsia="Calibri"/>
                <w:sz w:val="24"/>
                <w:szCs w:val="24"/>
                <w:lang w:eastAsia="en-US"/>
              </w:rPr>
              <w:t>С;</w:t>
            </w:r>
          </w:p>
          <w:p w:rsidR="009D2B10" w:rsidRPr="00F375F8" w:rsidRDefault="009D2B10" w:rsidP="00ED6B3C">
            <w:pPr>
              <w:pStyle w:val="af2"/>
              <w:numPr>
                <w:ilvl w:val="0"/>
                <w:numId w:val="98"/>
              </w:numPr>
              <w:tabs>
                <w:tab w:val="left" w:pos="1134"/>
              </w:tabs>
              <w:spacing w:after="0" w:line="240" w:lineRule="auto"/>
              <w:ind w:left="0" w:firstLine="709"/>
              <w:jc w:val="both"/>
              <w:rPr>
                <w:bCs/>
                <w:sz w:val="24"/>
                <w:szCs w:val="24"/>
              </w:rPr>
            </w:pPr>
            <w:r w:rsidRPr="00F375F8">
              <w:rPr>
                <w:bCs/>
                <w:sz w:val="24"/>
                <w:szCs w:val="24"/>
              </w:rPr>
              <w:t>наличие встроенного обогрева;</w:t>
            </w:r>
          </w:p>
          <w:p w:rsidR="009D2B10" w:rsidRPr="00F375F8" w:rsidRDefault="009D2B10" w:rsidP="00ED6B3C">
            <w:pPr>
              <w:pStyle w:val="af2"/>
              <w:numPr>
                <w:ilvl w:val="0"/>
                <w:numId w:val="98"/>
              </w:numPr>
              <w:tabs>
                <w:tab w:val="left" w:pos="1134"/>
              </w:tabs>
              <w:spacing w:after="0" w:line="240" w:lineRule="auto"/>
              <w:ind w:left="0" w:firstLine="709"/>
              <w:jc w:val="both"/>
              <w:rPr>
                <w:bCs/>
                <w:sz w:val="24"/>
                <w:szCs w:val="24"/>
              </w:rPr>
            </w:pPr>
            <w:r w:rsidRPr="00F375F8">
              <w:rPr>
                <w:bCs/>
                <w:sz w:val="24"/>
                <w:szCs w:val="24"/>
              </w:rPr>
              <w:t xml:space="preserve">настройка и управления с использованием сервисного ПО через: местное проводное соединение, местный беспроводной канал связи </w:t>
            </w:r>
            <w:r w:rsidRPr="00F375F8">
              <w:rPr>
                <w:sz w:val="24"/>
                <w:szCs w:val="24"/>
              </w:rPr>
              <w:t>Bluetooth</w:t>
            </w:r>
            <w:r w:rsidRPr="00F375F8">
              <w:rPr>
                <w:bCs/>
                <w:sz w:val="24"/>
                <w:szCs w:val="24"/>
              </w:rPr>
              <w:t xml:space="preserve">, удаленный беспроводной канал связи </w:t>
            </w:r>
            <w:r w:rsidRPr="00F375F8">
              <w:rPr>
                <w:sz w:val="24"/>
                <w:szCs w:val="24"/>
                <w:lang w:val="en-US"/>
              </w:rPr>
              <w:t>GPRS</w:t>
            </w:r>
          </w:p>
        </w:tc>
        <w:tc>
          <w:tcPr>
            <w:tcW w:w="2268" w:type="dxa"/>
            <w:vAlign w:val="center"/>
          </w:tcPr>
          <w:p w:rsidR="009D2B10" w:rsidRPr="00F375F8" w:rsidRDefault="009D2B10" w:rsidP="00911148">
            <w:pPr>
              <w:jc w:val="center"/>
            </w:pPr>
            <w:r w:rsidRPr="00F375F8">
              <w:t>да</w:t>
            </w:r>
          </w:p>
        </w:tc>
      </w:tr>
    </w:tbl>
    <w:p w:rsidR="009D2B10" w:rsidRPr="005803D7" w:rsidRDefault="009D2B10" w:rsidP="009D2B10">
      <w:pPr>
        <w:pStyle w:val="aff4"/>
        <w:numPr>
          <w:ilvl w:val="2"/>
          <w:numId w:val="22"/>
        </w:numPr>
        <w:suppressAutoHyphens/>
        <w:spacing w:before="240" w:after="0"/>
        <w:ind w:left="0" w:firstLine="709"/>
        <w:jc w:val="both"/>
      </w:pPr>
      <w:r w:rsidRPr="005803D7">
        <w:t>Требования к информационным и предупреждающим знакам:</w:t>
      </w:r>
    </w:p>
    <w:p w:rsidR="009D2B10" w:rsidRPr="005803D7" w:rsidRDefault="009D2B10" w:rsidP="008A426C">
      <w:pPr>
        <w:pStyle w:val="af2"/>
        <w:ind w:left="0" w:firstLine="709"/>
        <w:jc w:val="both"/>
        <w:rPr>
          <w:sz w:val="24"/>
          <w:szCs w:val="24"/>
        </w:rPr>
      </w:pPr>
      <w:r w:rsidRPr="005803D7">
        <w:rPr>
          <w:sz w:val="24"/>
          <w:szCs w:val="24"/>
        </w:rPr>
        <w:t>Предусмотреть выполнение мероприятий по наличию, правильности установки</w:t>
      </w:r>
      <w:r w:rsidRPr="005803D7">
        <w:rPr>
          <w:sz w:val="24"/>
          <w:szCs w:val="24"/>
        </w:rPr>
        <w:br/>
        <w:t>и использования на объектах филиала информационных и предупреждающих знаков, реализуемых в рамках Требований в соответствии с «Методическими указаниями</w:t>
      </w:r>
      <w:r w:rsidRPr="005803D7">
        <w:rPr>
          <w:sz w:val="24"/>
          <w:szCs w:val="24"/>
        </w:rPr>
        <w:br/>
        <w:t>по соблюдению фирменного стиля, обобщенным требованиям к стационарным знакам</w:t>
      </w:r>
      <w:r w:rsidRPr="005803D7">
        <w:rPr>
          <w:sz w:val="24"/>
          <w:szCs w:val="24"/>
        </w:rPr>
        <w:br/>
        <w:t>и плакатам», размещаемым на объектах электросетевого хозяйства ПАО «Россети Центр»</w:t>
      </w:r>
      <w:r w:rsidRPr="005803D7">
        <w:rPr>
          <w:sz w:val="24"/>
          <w:szCs w:val="24"/>
        </w:rPr>
        <w:br/>
        <w:t>и ПАО «Россети Центр и Приволжье» МИ БП 10.1/05-01/2020 (распоряжение ПАО «МРСК Центра» от 03.02.2020 № ЦА/14/14-р) и распоряжением ПАО «Россети» № 501р от 09.11.2018 «Об утверждении требований к информационным знакам».</w:t>
      </w:r>
    </w:p>
    <w:p w:rsidR="009D2B10" w:rsidRPr="00BD3F60" w:rsidRDefault="009D2B10" w:rsidP="009D2B10">
      <w:pPr>
        <w:pStyle w:val="af2"/>
        <w:numPr>
          <w:ilvl w:val="2"/>
          <w:numId w:val="22"/>
        </w:numPr>
        <w:spacing w:after="0" w:line="240" w:lineRule="auto"/>
        <w:ind w:left="0" w:firstLine="709"/>
        <w:jc w:val="both"/>
        <w:rPr>
          <w:sz w:val="24"/>
          <w:szCs w:val="24"/>
        </w:rPr>
      </w:pPr>
      <w:r w:rsidRPr="00BD3F60">
        <w:rPr>
          <w:sz w:val="24"/>
          <w:szCs w:val="24"/>
        </w:rPr>
        <w:lastRenderedPageBreak/>
        <w:t>Дополнительные требования при технологическом присоединении потребителей до 150 кВт</w:t>
      </w:r>
      <w:r>
        <w:rPr>
          <w:sz w:val="24"/>
          <w:szCs w:val="24"/>
        </w:rPr>
        <w:t>:</w:t>
      </w:r>
    </w:p>
    <w:p w:rsidR="009D2B10" w:rsidRPr="00BD3F60" w:rsidRDefault="009D2B10" w:rsidP="008A426C">
      <w:pPr>
        <w:pStyle w:val="af2"/>
        <w:ind w:left="0" w:firstLine="709"/>
        <w:jc w:val="both"/>
        <w:rPr>
          <w:sz w:val="24"/>
          <w:szCs w:val="24"/>
        </w:rPr>
      </w:pPr>
      <w:r w:rsidRPr="00BD3F60">
        <w:rPr>
          <w:sz w:val="24"/>
          <w:szCs w:val="24"/>
        </w:rPr>
        <w:t>При проектировании технологического присоединения потребителей до 150 кВт должны быть учтены следующие требования, в части оптимизации (исключени</w:t>
      </w:r>
      <w:r>
        <w:rPr>
          <w:sz w:val="24"/>
          <w:szCs w:val="24"/>
        </w:rPr>
        <w:t>я) следующих проектных решений:</w:t>
      </w:r>
    </w:p>
    <w:p w:rsidR="009D2B10" w:rsidRPr="00BD3F60" w:rsidRDefault="009D2B10" w:rsidP="00ED6B3C">
      <w:pPr>
        <w:numPr>
          <w:ilvl w:val="0"/>
          <w:numId w:val="88"/>
        </w:numPr>
        <w:ind w:left="0" w:firstLine="709"/>
        <w:jc w:val="both"/>
        <w:rPr>
          <w:color w:val="000000"/>
          <w:spacing w:val="-6"/>
        </w:rPr>
      </w:pPr>
      <w:r w:rsidRPr="00BD3F60">
        <w:rPr>
          <w:color w:val="000000"/>
          <w:spacing w:val="-6"/>
        </w:rPr>
        <w:t>установки телеметрии ТП и интеллектуальных счетчиков при реконструкции ТП с заменой силового трансформатора или организацией нового фидера;</w:t>
      </w:r>
    </w:p>
    <w:p w:rsidR="009D2B10" w:rsidRPr="00BD3F60" w:rsidRDefault="009D2B10" w:rsidP="00ED6B3C">
      <w:pPr>
        <w:numPr>
          <w:ilvl w:val="0"/>
          <w:numId w:val="88"/>
        </w:numPr>
        <w:ind w:left="0" w:firstLine="709"/>
        <w:jc w:val="both"/>
        <w:rPr>
          <w:color w:val="000000"/>
          <w:spacing w:val="-6"/>
        </w:rPr>
      </w:pPr>
      <w:r w:rsidRPr="00BD3F60">
        <w:rPr>
          <w:color w:val="000000"/>
          <w:spacing w:val="-6"/>
        </w:rPr>
        <w:t>установки шкафа ТМ в комплекте с УСПД или контроллером телеметрии при установке новых ТП (с реализацией передачи телеметрической информации со счетчика электрической энергии);</w:t>
      </w:r>
    </w:p>
    <w:p w:rsidR="009D2B10" w:rsidRPr="00BD3F60" w:rsidRDefault="009D2B10" w:rsidP="00ED6B3C">
      <w:pPr>
        <w:numPr>
          <w:ilvl w:val="0"/>
          <w:numId w:val="88"/>
        </w:numPr>
        <w:ind w:left="0" w:firstLine="709"/>
        <w:jc w:val="both"/>
        <w:rPr>
          <w:color w:val="000000"/>
          <w:spacing w:val="-6"/>
        </w:rPr>
      </w:pPr>
      <w:r w:rsidRPr="00BD3F60">
        <w:rPr>
          <w:color w:val="000000"/>
          <w:spacing w:val="-6"/>
        </w:rPr>
        <w:t>применения силовых трансформаторов СТП с уменьшенными потерями КЗ и ХХ;</w:t>
      </w:r>
    </w:p>
    <w:p w:rsidR="009D2B10" w:rsidRPr="00BD3F60" w:rsidRDefault="009D2B10" w:rsidP="00ED6B3C">
      <w:pPr>
        <w:numPr>
          <w:ilvl w:val="0"/>
          <w:numId w:val="88"/>
        </w:numPr>
        <w:ind w:left="0" w:firstLine="709"/>
        <w:jc w:val="both"/>
        <w:rPr>
          <w:color w:val="000000"/>
          <w:spacing w:val="-6"/>
        </w:rPr>
      </w:pPr>
      <w:r w:rsidRPr="00BD3F60">
        <w:rPr>
          <w:color w:val="000000"/>
          <w:spacing w:val="-6"/>
        </w:rPr>
        <w:t>применения дорогих материалов (оцинкованные траверсы и корпуса КТП, термостойкие трубы для прокладки КЛ с бумажно-масляной изоляцией или изоляцией, пропитанной нестекающим изоляционным составо</w:t>
      </w:r>
      <w:r>
        <w:rPr>
          <w:color w:val="000000"/>
          <w:spacing w:val="-6"/>
        </w:rPr>
        <w:t>м);</w:t>
      </w:r>
    </w:p>
    <w:p w:rsidR="009D2B10" w:rsidRPr="00BD3F60" w:rsidRDefault="009D2B10" w:rsidP="00ED6B3C">
      <w:pPr>
        <w:numPr>
          <w:ilvl w:val="0"/>
          <w:numId w:val="88"/>
        </w:numPr>
        <w:ind w:left="0" w:firstLine="709"/>
        <w:jc w:val="both"/>
        <w:rPr>
          <w:color w:val="000000"/>
          <w:spacing w:val="-6"/>
        </w:rPr>
      </w:pPr>
      <w:r w:rsidRPr="00BD3F60">
        <w:rPr>
          <w:color w:val="000000"/>
          <w:spacing w:val="-6"/>
        </w:rPr>
        <w:t>применения кабеля из сшитого полиэтилена при строительстве КЛ 6-10 кВ (с применением кабеля с бумажно-масляной изоляцией или изоляцией, пропитанной нестекающим изоляционным составом);</w:t>
      </w:r>
    </w:p>
    <w:p w:rsidR="009D2B10" w:rsidRPr="00BD3F60" w:rsidRDefault="009D2B10" w:rsidP="00ED6B3C">
      <w:pPr>
        <w:numPr>
          <w:ilvl w:val="0"/>
          <w:numId w:val="88"/>
        </w:numPr>
        <w:ind w:left="0" w:firstLine="709"/>
        <w:jc w:val="both"/>
        <w:rPr>
          <w:color w:val="000000"/>
          <w:spacing w:val="-6"/>
        </w:rPr>
      </w:pPr>
      <w:r w:rsidRPr="00BD3F60">
        <w:rPr>
          <w:color w:val="000000"/>
          <w:spacing w:val="-6"/>
        </w:rPr>
        <w:t xml:space="preserve">применения стальных многогранных опор (СМО) 0,4 кВ (с применением анкерных и угловых анкерных опор на стойках СВ-95, СВ-110); </w:t>
      </w:r>
    </w:p>
    <w:p w:rsidR="009D2B10" w:rsidRPr="00BD3F60" w:rsidRDefault="009D2B10" w:rsidP="00ED6B3C">
      <w:pPr>
        <w:numPr>
          <w:ilvl w:val="0"/>
          <w:numId w:val="88"/>
        </w:numPr>
        <w:ind w:left="0" w:firstLine="709"/>
        <w:jc w:val="both"/>
        <w:rPr>
          <w:color w:val="000000"/>
          <w:spacing w:val="-6"/>
        </w:rPr>
      </w:pPr>
      <w:r w:rsidRPr="00BD3F60">
        <w:rPr>
          <w:color w:val="000000"/>
          <w:spacing w:val="-6"/>
        </w:rPr>
        <w:t>применения двухстоечных опор А23 (проект 25.0017) при строительстве ВЛИ 0,4 кВ протяженностью до 42</w:t>
      </w:r>
      <w:r>
        <w:rPr>
          <w:color w:val="000000"/>
          <w:spacing w:val="-6"/>
        </w:rPr>
        <w:t> </w:t>
      </w:r>
      <w:r w:rsidRPr="00BD3F60">
        <w:rPr>
          <w:color w:val="000000"/>
          <w:spacing w:val="-6"/>
        </w:rPr>
        <w:t>м (с применением одностоечных опор типа К21 по проекту 21.0</w:t>
      </w:r>
      <w:r>
        <w:rPr>
          <w:color w:val="000000"/>
          <w:spacing w:val="-6"/>
        </w:rPr>
        <w:t>112 с заглублением на 3 метра).</w:t>
      </w:r>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Требования к проведению СМР и ПНР</w:t>
      </w:r>
    </w:p>
    <w:p w:rsidR="009D2B10" w:rsidRPr="00BD3F60" w:rsidRDefault="009D2B10" w:rsidP="009D2B10">
      <w:pPr>
        <w:pStyle w:val="aff4"/>
        <w:numPr>
          <w:ilvl w:val="1"/>
          <w:numId w:val="22"/>
        </w:numPr>
        <w:suppressAutoHyphens/>
        <w:spacing w:after="0"/>
        <w:jc w:val="both"/>
        <w:rPr>
          <w:bCs/>
          <w:iCs/>
        </w:rPr>
      </w:pPr>
      <w:r w:rsidRPr="00BD3F60">
        <w:rPr>
          <w:bCs/>
          <w:iCs/>
        </w:rPr>
        <w:t>Последовательность проведения работ:</w:t>
      </w:r>
    </w:p>
    <w:p w:rsidR="009D2B10" w:rsidRPr="00BD3F60" w:rsidRDefault="009D2B10" w:rsidP="009D2B10">
      <w:pPr>
        <w:pStyle w:val="af2"/>
        <w:numPr>
          <w:ilvl w:val="2"/>
          <w:numId w:val="22"/>
        </w:numPr>
        <w:tabs>
          <w:tab w:val="left" w:pos="993"/>
        </w:tabs>
        <w:suppressAutoHyphens/>
        <w:spacing w:after="0" w:line="240" w:lineRule="auto"/>
        <w:ind w:left="1850"/>
        <w:contextualSpacing w:val="0"/>
        <w:jc w:val="both"/>
        <w:rPr>
          <w:bCs/>
          <w:iCs/>
          <w:sz w:val="24"/>
          <w:szCs w:val="24"/>
        </w:rPr>
      </w:pPr>
      <w:r w:rsidRPr="00BD3F60">
        <w:rPr>
          <w:bCs/>
          <w:iCs/>
          <w:sz w:val="24"/>
          <w:szCs w:val="24"/>
        </w:rPr>
        <w:t>Подготовительные работы и поставка оборудования;</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Работы по выносу в натуру и геодезическая разбивка сооружений;</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Проведение СМР (при необходимости, в соответствии с проектом, на данном этапе произвести комплекс работ по восстановление прилегающей территории до первоначального состояния).</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Проведение ПНР, в том числе актуализация (при необходимости, в соответствии с проектом) однолинейных схем 6-10 кВ РЭС и прописывание элементов в АСТУ ОТУ (визуально и привязка ТС, ТИ и ТУ).</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Основные требования при производстве работ:</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Выполнение при необходимости (в соответствии с проектом) землеустроительных работ.</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Страхование рисков, в том числе причинения ущерба третьей стороне.</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Комплектация материалами, необходимыми для строительства, в строгом соответствии с технологической последовательностью СМР и в сроки, установленные календарным планом и графиком строительства, согласованным Заказчиком.</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Производство работ согласно утверждённой Заказчиком в производство работ РД, нормативных документов, регламентирующих производство общестроительных работ.</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Закупка и поставка оборудования и материалов, предусмотренных РД и согласованных Заказчиком, необходимых для производства СМР и ПНР (изменение номенклатуры поставляемых материалов должно быть согласовано с Заказчиком и проектной организацией без изменения сметной стоимости).</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Оформление при необходимости (при соответствующем обосновании) разрешений на производство земляных работ.</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Выполнение всех необходимых согласований, возникающих в процессе строительства.</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lastRenderedPageBreak/>
        <w:t>Выполнение всех Технических условий, выданных заинтересованными организациями.</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Оформление исполнительной документации в соответствии с НТД, передача ее Заказчику для утверждения в полном объеме по завершению этапов строительства или полного завершения строительства объекта.</w:t>
      </w:r>
    </w:p>
    <w:p w:rsidR="009D2B10" w:rsidRPr="00BD3F60" w:rsidRDefault="009D2B10" w:rsidP="009D2B10">
      <w:pPr>
        <w:pStyle w:val="af2"/>
        <w:numPr>
          <w:ilvl w:val="2"/>
          <w:numId w:val="22"/>
        </w:numPr>
        <w:tabs>
          <w:tab w:val="left" w:pos="993"/>
        </w:tabs>
        <w:suppressAutoHyphens/>
        <w:spacing w:after="0" w:line="240" w:lineRule="auto"/>
        <w:ind w:left="0" w:firstLine="709"/>
        <w:contextualSpacing w:val="0"/>
        <w:jc w:val="both"/>
        <w:rPr>
          <w:bCs/>
          <w:iCs/>
          <w:sz w:val="24"/>
          <w:szCs w:val="24"/>
        </w:rPr>
      </w:pPr>
      <w:r w:rsidRPr="00BD3F60">
        <w:rPr>
          <w:bCs/>
          <w:iCs/>
          <w:sz w:val="24"/>
          <w:szCs w:val="24"/>
        </w:rPr>
        <w:t>Представление необходимых документов для оформления ввода объекта в эксплуатацию Заказчиком по завершении работ.</w:t>
      </w:r>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Требования обеспечения безопасности значимых объектов критической информационной инфраструктуры Российской Федерации</w:t>
      </w:r>
    </w:p>
    <w:p w:rsidR="009D2B10" w:rsidRPr="00BD3F60" w:rsidRDefault="009D2B10" w:rsidP="009D2B10">
      <w:pPr>
        <w:pStyle w:val="af2"/>
        <w:numPr>
          <w:ilvl w:val="1"/>
          <w:numId w:val="22"/>
        </w:numPr>
        <w:tabs>
          <w:tab w:val="left" w:pos="426"/>
          <w:tab w:val="left" w:pos="993"/>
        </w:tabs>
        <w:spacing w:after="0" w:line="240" w:lineRule="auto"/>
        <w:contextualSpacing w:val="0"/>
        <w:jc w:val="both"/>
        <w:rPr>
          <w:sz w:val="24"/>
          <w:szCs w:val="24"/>
        </w:rPr>
      </w:pPr>
      <w:bookmarkStart w:id="7" w:name="_Ref480380245"/>
      <w:r w:rsidRPr="00BD3F60">
        <w:rPr>
          <w:sz w:val="24"/>
          <w:szCs w:val="24"/>
        </w:rPr>
        <w:t>Требования по обеспечению информационной безопасности</w:t>
      </w:r>
      <w:r>
        <w:rPr>
          <w:sz w:val="24"/>
          <w:szCs w:val="24"/>
        </w:rPr>
        <w:t>:</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t>Организационные и технические меры защиты информации, реализуемые в рамках подсистемы информационной безопасности, в зависимости от обрабатываемой информации и решаемых задач должны быть направлены на:</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исключение неправомерного доступа к обрабатываемой информации, уничтожения такой информации, ее модифицирования, блокирования, копирования, предоставления и распространения, а также иных неправомерных действий в отношении такой информации;</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исключение воздействия на технические средства обработки информации, в результате которого может быть нарушено и (или) прекращено функционирование системы и обеспечивающих (управляемых, контролируемых) им процессов;</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восстановление функционирования системы, в том числе за счет создания и хранения резервных копий необходимой для этого информации.</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t>Порядок создания подсистемы безопасности, этапность работ, а также разработка технической и рабочей документации должны соответствовать ГОСТ Р 51583-2014 «Защита информации. Порядок создания автоматизированных систем в защищенном исполнении. Общие положения», Положениями Федерального закона от 26.07.2017 №</w:t>
      </w:r>
      <w:r>
        <w:rPr>
          <w:sz w:val="24"/>
          <w:szCs w:val="24"/>
        </w:rPr>
        <w:t> </w:t>
      </w:r>
      <w:r w:rsidRPr="00BD3F60">
        <w:rPr>
          <w:sz w:val="24"/>
          <w:szCs w:val="24"/>
        </w:rPr>
        <w:t>187-ФЗ «О безопасности критической информационной инфраструктуры Российской Федерации» и соответствующими подзаконным нормативно-правовым актам.</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t>Для обеспечения защиты информации, содержащейся в Системе, должны быть проведены следующие мероприятия:</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категорирование информационной системы в соответствии с требованиями Федерального закона от 26.07.2017 №</w:t>
      </w:r>
      <w:r>
        <w:rPr>
          <w:sz w:val="24"/>
          <w:szCs w:val="24"/>
        </w:rPr>
        <w:t> </w:t>
      </w:r>
      <w:r w:rsidRPr="00BD3F60">
        <w:rPr>
          <w:sz w:val="24"/>
          <w:szCs w:val="24"/>
        </w:rPr>
        <w:t>187-ФЗ «О безопасности критической информационной инфраструктуры Российской Федерации» и Постановления Правительства РФ от 08.02.2018 №</w:t>
      </w:r>
      <w:r>
        <w:rPr>
          <w:sz w:val="24"/>
          <w:szCs w:val="24"/>
        </w:rPr>
        <w:t> </w:t>
      </w:r>
      <w:r w:rsidRPr="00BD3F60">
        <w:rPr>
          <w:sz w:val="24"/>
          <w:szCs w:val="24"/>
        </w:rPr>
        <w:t>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разработка модели угроз и нарушителей безопасности информации в соответствии с Методикой оценки угроз безопасности информации, утвержденной ФСТЭК России 05.02.2021 и БДУ ФСТЭК России;</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разработка частного технического задания на подсистему информационной безопасности с выставлением требований по реализации мер по обеспечению безопасности объекта КИИ в соответствии с Приказом ФСТЭК России от 25.12.2017 №</w:t>
      </w:r>
      <w:r>
        <w:rPr>
          <w:sz w:val="24"/>
          <w:szCs w:val="24"/>
        </w:rPr>
        <w:t> </w:t>
      </w:r>
      <w:r w:rsidRPr="00BD3F60">
        <w:rPr>
          <w:sz w:val="24"/>
          <w:szCs w:val="24"/>
        </w:rPr>
        <w:t>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9D2B10" w:rsidRPr="00BD3F60" w:rsidRDefault="009D2B10" w:rsidP="009D2B10">
      <w:pPr>
        <w:pStyle w:val="af2"/>
        <w:numPr>
          <w:ilvl w:val="1"/>
          <w:numId w:val="22"/>
        </w:numPr>
        <w:tabs>
          <w:tab w:val="left" w:pos="426"/>
          <w:tab w:val="left" w:pos="993"/>
        </w:tabs>
        <w:spacing w:after="0" w:line="240" w:lineRule="auto"/>
        <w:ind w:left="0" w:firstLine="710"/>
        <w:contextualSpacing w:val="0"/>
        <w:jc w:val="both"/>
        <w:rPr>
          <w:sz w:val="24"/>
          <w:szCs w:val="24"/>
        </w:rPr>
      </w:pPr>
      <w:r w:rsidRPr="00BD3F60">
        <w:rPr>
          <w:sz w:val="24"/>
          <w:szCs w:val="24"/>
        </w:rPr>
        <w:t>Требования к частному техническому заданию на подсистему информационной безопасности</w:t>
      </w:r>
      <w:r>
        <w:rPr>
          <w:sz w:val="24"/>
          <w:szCs w:val="24"/>
        </w:rPr>
        <w:t>:</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lastRenderedPageBreak/>
        <w:t>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t>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«Россети».</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t>В зависимости от категории обрабатываемой информации и актуальных угроз безопасности информации, масштаба потенциальных последствий нарушения или прегрешения функционирования Системы, а также разглашения обрабатываемой им информации в ЧТЗ должны быть реализованы следующие организационные и технические меры:</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идентификация и аутентификация (ИАФ);</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управление доступом (УПД);</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ограничение программной среды (ОПС);</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защита машинных носителей информации (ЗНИ);</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аудит безопасности (АУД);</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антивирусная защита (АВЗ);</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предотвращение вторжений (компьютерных атак) (СОВ);</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обеспечение целостности (ОЦЛ);</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обеспечение доступности (ОДТ);</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защита технических средств и систем (ЗТС);</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защита информационной (автоматизированной) системы и ее компонентов (ЗИС);</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планирование мероприятий по обеспечению безопасности (ПЛН);</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управление конфигурацией (УКФ);</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управление обновлениями программного обеспечения (ОПО);</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реагирование на инциденты информационной безопасности (ИНЦ);</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обеспечение действий в нештатных ситуациях (ДНС);</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информирование и обучение персонала (ИПО).</w:t>
      </w:r>
    </w:p>
    <w:p w:rsidR="009D2B10" w:rsidRPr="00BD3F60" w:rsidRDefault="009D2B10" w:rsidP="008A426C">
      <w:pPr>
        <w:pStyle w:val="af2"/>
        <w:tabs>
          <w:tab w:val="left" w:pos="426"/>
          <w:tab w:val="left" w:pos="993"/>
        </w:tabs>
        <w:ind w:left="0" w:firstLine="709"/>
        <w:jc w:val="both"/>
        <w:rPr>
          <w:sz w:val="24"/>
          <w:szCs w:val="24"/>
        </w:rPr>
      </w:pPr>
      <w:r w:rsidRPr="00BD3F60">
        <w:rPr>
          <w:sz w:val="24"/>
          <w:szCs w:val="24"/>
        </w:rPr>
        <w:t>В ЧТЗ на подсистему защиты информации должна быть отражена необходимость разработки пакета документов:</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Пояснительная записка на подсистему информационной безопасности;</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Спецификация технических решений подсистемы информационной безопасности;</w:t>
      </w:r>
    </w:p>
    <w:p w:rsidR="009D2B10" w:rsidRPr="00BD3F60" w:rsidRDefault="009D2B10" w:rsidP="009D2B10">
      <w:pPr>
        <w:pStyle w:val="310"/>
        <w:numPr>
          <w:ilvl w:val="0"/>
          <w:numId w:val="84"/>
        </w:numPr>
        <w:tabs>
          <w:tab w:val="left" w:pos="993"/>
        </w:tabs>
        <w:ind w:left="0" w:firstLine="993"/>
        <w:jc w:val="both"/>
        <w:rPr>
          <w:sz w:val="24"/>
          <w:szCs w:val="24"/>
        </w:rPr>
      </w:pPr>
      <w:r w:rsidRPr="00BD3F60">
        <w:rPr>
          <w:sz w:val="24"/>
          <w:szCs w:val="24"/>
        </w:rPr>
        <w:t>Техническое задание на реализацию подсистемы информационной безопасности.</w:t>
      </w:r>
      <w:bookmarkEnd w:id="7"/>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Требования к подрядной организации</w:t>
      </w:r>
    </w:p>
    <w:p w:rsidR="009D2B10" w:rsidRPr="00BD3F60" w:rsidRDefault="009D2B10" w:rsidP="008A426C">
      <w:pPr>
        <w:pStyle w:val="aff4"/>
        <w:tabs>
          <w:tab w:val="left" w:pos="993"/>
        </w:tabs>
        <w:ind w:left="709"/>
        <w:jc w:val="both"/>
      </w:pPr>
      <w:r w:rsidRPr="00BD3F60">
        <w:t>Подрядная организация:</w:t>
      </w:r>
    </w:p>
    <w:p w:rsidR="009D2B10" w:rsidRPr="00BD3F60" w:rsidRDefault="009D2B10" w:rsidP="009D2B10">
      <w:pPr>
        <w:pStyle w:val="aff4"/>
        <w:numPr>
          <w:ilvl w:val="0"/>
          <w:numId w:val="28"/>
        </w:numPr>
        <w:suppressAutoHyphens/>
        <w:spacing w:after="0"/>
        <w:ind w:left="0" w:firstLine="709"/>
        <w:jc w:val="both"/>
      </w:pPr>
      <w:r w:rsidRPr="00BD3F60">
        <w:t>должна обладать необходимыми профессиональными знаниями и опытом при выполнении аналогичных проектных и строительно-монтажных, пусконаладочных работ не менее 3 лет;</w:t>
      </w:r>
    </w:p>
    <w:p w:rsidR="009D2B10" w:rsidRPr="00BD3F60" w:rsidRDefault="009D2B10" w:rsidP="009D2B10">
      <w:pPr>
        <w:pStyle w:val="aff4"/>
        <w:numPr>
          <w:ilvl w:val="0"/>
          <w:numId w:val="28"/>
        </w:numPr>
        <w:suppressAutoHyphens/>
        <w:spacing w:after="0"/>
        <w:ind w:left="0" w:firstLine="709"/>
        <w:jc w:val="both"/>
      </w:pPr>
      <w:r w:rsidRPr="00BD3F60">
        <w:t>должна быть членом саморегулируемой организации в области проектирования и строительства, соответствующей виду выполняемых работ согласно ТЗ;</w:t>
      </w:r>
    </w:p>
    <w:p w:rsidR="009D2B10" w:rsidRPr="00AB2627" w:rsidRDefault="009D2B10" w:rsidP="009D2B10">
      <w:pPr>
        <w:pStyle w:val="aff4"/>
        <w:numPr>
          <w:ilvl w:val="0"/>
          <w:numId w:val="28"/>
        </w:numPr>
        <w:suppressAutoHyphens/>
        <w:spacing w:after="0"/>
        <w:ind w:left="0" w:firstLine="709"/>
        <w:jc w:val="both"/>
      </w:pPr>
      <w:r w:rsidRPr="005703C3">
        <w:t>имеет право привлекать специализированные Субподрядные организации, по согласованию с Заказчиком</w:t>
      </w:r>
      <w:r w:rsidRPr="00AB2627">
        <w:t>;</w:t>
      </w:r>
    </w:p>
    <w:p w:rsidR="009D2B10" w:rsidRPr="005803D7" w:rsidRDefault="009D2B10" w:rsidP="009D2B10">
      <w:pPr>
        <w:pStyle w:val="aff4"/>
        <w:numPr>
          <w:ilvl w:val="0"/>
          <w:numId w:val="24"/>
        </w:numPr>
        <w:suppressAutoHyphens/>
        <w:spacing w:after="0"/>
        <w:ind w:left="0" w:firstLine="709"/>
        <w:jc w:val="both"/>
      </w:pPr>
      <w:r w:rsidRPr="005803D7">
        <w:t>должна предоставить график завоза материалов и оборудования. В период производства работ допускаются изменения и дополнения к указанному графику, которые должны быть согласованы с Заказчиком;</w:t>
      </w:r>
    </w:p>
    <w:p w:rsidR="009D2B10" w:rsidRPr="005803D7" w:rsidRDefault="009D2B10" w:rsidP="009D2B10">
      <w:pPr>
        <w:pStyle w:val="aff4"/>
        <w:numPr>
          <w:ilvl w:val="0"/>
          <w:numId w:val="24"/>
        </w:numPr>
        <w:suppressAutoHyphens/>
        <w:spacing w:after="0"/>
        <w:ind w:left="0" w:firstLine="709"/>
        <w:jc w:val="both"/>
      </w:pPr>
      <w:r w:rsidRPr="005803D7">
        <w:t>выбор Субподрядчиков должен быть согласован с Заказчиком.</w:t>
      </w:r>
    </w:p>
    <w:p w:rsidR="009D2B10" w:rsidRPr="005803D7" w:rsidRDefault="009D2B10" w:rsidP="009D2B10">
      <w:pPr>
        <w:pStyle w:val="aff4"/>
        <w:numPr>
          <w:ilvl w:val="0"/>
          <w:numId w:val="24"/>
        </w:numPr>
        <w:suppressAutoHyphens/>
        <w:spacing w:after="0"/>
        <w:ind w:left="0" w:firstLine="709"/>
        <w:jc w:val="both"/>
      </w:pPr>
      <w:r w:rsidRPr="005803D7">
        <w:lastRenderedPageBreak/>
        <w:t>Подрядчик несет полную ответственность за работу Субподрядчика. Подрядчик обязан предоставить детальный перечень работ, выполняемых Субподрядчиком;</w:t>
      </w:r>
    </w:p>
    <w:p w:rsidR="009D2B10" w:rsidRPr="005803D7" w:rsidRDefault="009D2B10" w:rsidP="009D2B10">
      <w:pPr>
        <w:pStyle w:val="aff4"/>
        <w:numPr>
          <w:ilvl w:val="0"/>
          <w:numId w:val="24"/>
        </w:numPr>
        <w:suppressAutoHyphens/>
        <w:spacing w:after="0"/>
        <w:ind w:left="0" w:firstLine="709"/>
        <w:jc w:val="both"/>
      </w:pPr>
      <w:r w:rsidRPr="005803D7">
        <w:t>строительно-монтажные работы, производимые организацией, должны быть начаты в соответствии с графиком не позднее двух дней с момента подписания договора подряда. Подрядчик должен предоставить письменное подтверждение о готовности приступить к работам.</w:t>
      </w:r>
    </w:p>
    <w:p w:rsidR="009D2B10" w:rsidRPr="005803D7" w:rsidRDefault="009D2B10" w:rsidP="009D2B10">
      <w:pPr>
        <w:pStyle w:val="aff4"/>
        <w:numPr>
          <w:ilvl w:val="0"/>
          <w:numId w:val="22"/>
        </w:numPr>
        <w:tabs>
          <w:tab w:val="clear" w:pos="1730"/>
        </w:tabs>
        <w:suppressAutoHyphens/>
        <w:spacing w:before="240" w:after="0"/>
        <w:ind w:left="0" w:firstLine="709"/>
        <w:jc w:val="both"/>
        <w:rPr>
          <w:b/>
        </w:rPr>
      </w:pPr>
      <w:r w:rsidRPr="005803D7">
        <w:rPr>
          <w:b/>
        </w:rPr>
        <w:t>Правила контроля и приемки работ</w:t>
      </w:r>
    </w:p>
    <w:p w:rsidR="009D2B10" w:rsidRPr="005803D7" w:rsidRDefault="009D2B10" w:rsidP="008A426C">
      <w:pPr>
        <w:ind w:firstLine="709"/>
        <w:jc w:val="both"/>
      </w:pPr>
      <w:r w:rsidRPr="005803D7">
        <w:t>Контроль и приемка работ осуществляется в соответствии с условиями договора подряда (приложения к конкурсной документации) и действующим законодательством</w:t>
      </w:r>
      <w:r w:rsidRPr="005803D7">
        <w:br/>
        <w:t>и действующими регламентами.</w:t>
      </w:r>
    </w:p>
    <w:p w:rsidR="009D2B10" w:rsidRPr="005803D7" w:rsidRDefault="009D2B10" w:rsidP="008A426C">
      <w:pPr>
        <w:ind w:firstLine="709"/>
        <w:jc w:val="both"/>
      </w:pPr>
      <w:r w:rsidRPr="005803D7">
        <w:t>Подрядчик обязан предоставить Заказчику перечень материалов и оборудования для осуществления входного контроля до начала монтажных работ.</w:t>
      </w:r>
    </w:p>
    <w:p w:rsidR="009D2B10" w:rsidRPr="005803D7" w:rsidRDefault="009D2B10" w:rsidP="008A426C">
      <w:pPr>
        <w:ind w:firstLine="709"/>
        <w:jc w:val="both"/>
      </w:pPr>
      <w:r w:rsidRPr="005803D7">
        <w:t>Руководители работ, участвующие в строительстве, совместно с представителями филиала ПАО «Россети Центр» - «Белгородэнерго» осуществляют входной контроль качества применяемых изделий и материалов, проводят оперативный контроль качества выполняемых строительных работ, контролируют соответствие выполняемых работ требованиям НТД</w:t>
      </w:r>
      <w:r w:rsidRPr="005803D7">
        <w:br/>
        <w:t>и проектной документации, проверяют соблюдение технологической дисциплины в процессе строительства.</w:t>
      </w:r>
    </w:p>
    <w:p w:rsidR="009D2B10" w:rsidRPr="005803D7" w:rsidRDefault="009D2B10" w:rsidP="008A426C">
      <w:pPr>
        <w:ind w:firstLine="709"/>
        <w:jc w:val="both"/>
      </w:pPr>
      <w:r w:rsidRPr="005803D7">
        <w:t>Приемку строительно-монтажных работ осуществляет Заказчик в соответствии</w:t>
      </w:r>
      <w:r w:rsidRPr="005803D7">
        <w:br/>
        <w:t>с действующими СНиП, ПУЭ, ПСД. Подрядчик обязан гарантировать соответствие выполненной работы требованиям СНиП, ПУЭ, ПСД. Подрядчик обязан предоставить акты выполненных работ и исполнительную документацию. Составление акта на скрытые работы оформляется в процессе выполнения работ, объемы работ должны быть подтверждены представителем заказчика. Обнаруженные при приемке работ отступления и замечания Подрядчик устраняет за свой счет и в сроки, установленные приемочной комиссией.</w:t>
      </w:r>
    </w:p>
    <w:p w:rsidR="009D2B10" w:rsidRPr="005803D7" w:rsidRDefault="009D2B10" w:rsidP="008A426C">
      <w:pPr>
        <w:ind w:firstLine="709"/>
        <w:jc w:val="both"/>
      </w:pPr>
      <w:r w:rsidRPr="005803D7">
        <w:t>Контроль и ответственность за соблюдение ПТБ персоналом Подрядчика</w:t>
      </w:r>
      <w:r w:rsidRPr="005803D7">
        <w:br/>
        <w:t>и привлеченных им субподрядных организаций при проведении строительно-монтажных работ возлагается на подрядную организацию.</w:t>
      </w:r>
    </w:p>
    <w:p w:rsidR="009D2B10" w:rsidRPr="005803D7" w:rsidRDefault="009D2B10" w:rsidP="008A426C">
      <w:pPr>
        <w:ind w:firstLine="709"/>
        <w:jc w:val="both"/>
      </w:pPr>
      <w:r w:rsidRPr="005803D7">
        <w:t>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9D2B10" w:rsidRPr="005803D7" w:rsidRDefault="009D2B10" w:rsidP="008A426C">
      <w:pPr>
        <w:ind w:firstLine="709"/>
        <w:jc w:val="both"/>
      </w:pPr>
      <w:r w:rsidRPr="005803D7">
        <w:t>По окончании работ Подрядчик передает Заказчику дополнительно следующие материалы:</w:t>
      </w:r>
    </w:p>
    <w:p w:rsidR="009D2B10" w:rsidRPr="005803D7" w:rsidRDefault="009D2B10" w:rsidP="009D2B10">
      <w:pPr>
        <w:pStyle w:val="aff4"/>
        <w:numPr>
          <w:ilvl w:val="0"/>
          <w:numId w:val="33"/>
        </w:numPr>
        <w:spacing w:after="0"/>
        <w:ind w:left="0" w:firstLine="709"/>
        <w:jc w:val="both"/>
      </w:pPr>
      <w:r w:rsidRPr="005803D7">
        <w:t>карту (план) объекта землеустройства, подготовленную в соответствии</w:t>
      </w:r>
      <w:r w:rsidRPr="005803D7">
        <w:br/>
        <w:t>с требованиями Постановления Правительства РФ № 621 от 30 июля 2009 г. «Об утверждении формы карты (плана) объекта землеустройства и требований к ее составлению» на воздушную линию;</w:t>
      </w:r>
    </w:p>
    <w:p w:rsidR="009D2B10" w:rsidRPr="005803D7" w:rsidRDefault="009D2B10" w:rsidP="009D2B10">
      <w:pPr>
        <w:pStyle w:val="aff4"/>
        <w:numPr>
          <w:ilvl w:val="0"/>
          <w:numId w:val="33"/>
        </w:numPr>
        <w:spacing w:after="0"/>
        <w:ind w:left="0" w:firstLine="709"/>
        <w:jc w:val="both"/>
      </w:pPr>
      <w:r w:rsidRPr="005803D7">
        <w:t>межевой план на земельный участок, подготовленный в соответствии</w:t>
      </w:r>
      <w:r w:rsidRPr="005803D7">
        <w:br/>
        <w:t>с требованиями приказа Минэкономразвития РФ от 24.11.2008 №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с учетом рекомендаций, изложенных в письмах Минэкономразвития России от 16.01.2009</w:t>
      </w:r>
      <w:r w:rsidRPr="005803D7">
        <w:br/>
        <w:t>№ 266-ИМ/Д23 «О многоконтурных земельных участках» и от 22.12.2009 № 22409-ИМ/Д23 «Особенности подготовки документов, необходимых для осуществления государственного кадастрового учета многоконтурных земельных участков, осуществления такого учета</w:t>
      </w:r>
      <w:r w:rsidRPr="005803D7">
        <w:br/>
        <w:t>и предоставления сведений государственного кадастра недвижимости о многоконтурных земельных участках», на котором расположены опоры воздушной линии электропередач</w:t>
      </w:r>
      <w:r w:rsidRPr="005803D7">
        <w:br/>
        <w:t>с учетом требований Постановления Правительства РФ от 11.08.2003 г. № 486 «Об утверждении правил определения размеров земельных участков для размещения воздушных линий электропередач и опор линий связи, обслуживающих электрические сети»;</w:t>
      </w:r>
    </w:p>
    <w:p w:rsidR="009D2B10" w:rsidRPr="005803D7" w:rsidRDefault="009D2B10" w:rsidP="009D2B10">
      <w:pPr>
        <w:pStyle w:val="aff4"/>
        <w:numPr>
          <w:ilvl w:val="0"/>
          <w:numId w:val="33"/>
        </w:numPr>
        <w:spacing w:after="0"/>
        <w:ind w:left="0" w:firstLine="709"/>
        <w:jc w:val="both"/>
      </w:pPr>
      <w:r w:rsidRPr="005803D7">
        <w:t xml:space="preserve">план (чертеж, схему) границ земельного участка, на который должны быть нанесены в качестве топографической основы объекты местности, необходимые для определения местоположения границ земельного участка и красными сплошными линиями должны быть нанесены сами границы охранных зон, перечень объектов капитального строительства и линейных </w:t>
      </w:r>
      <w:r w:rsidRPr="005803D7">
        <w:lastRenderedPageBreak/>
        <w:t>сооружений, расположенных в охранной зоне и не относящихся</w:t>
      </w:r>
      <w:r w:rsidRPr="005803D7">
        <w:br/>
        <w:t>к объектам электросетевого хозяйства, с указанием их типа, габаритных размеров и места расположения с указанием их технических характеристик, назначения и места расположения (при наличии) (в случае отступления при строительстве (реконструкции) объекта электросетевого хозяйства от проектной документации без соответствующего согласования Заказчика). Представлять в электронной и бумажной форме текстового и графического материала описание местоположения границ охранной зоны, перечня координат характерных точек границ такой зоны, (если для эксплуатации данного объекта, в соответствии</w:t>
      </w:r>
      <w:r w:rsidRPr="005803D7">
        <w:br/>
        <w:t>с Федеральными законами требуется установление охранной зоны). Местоположение границ охранной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границ такой зоны, за исключением случаев, если указанные органы являются органами, выдающими разрешение на ввод объекта в эксплуатацию. Предоставление документов не требуется</w:t>
      </w:r>
      <w:r w:rsidRPr="005803D7">
        <w:br/>
        <w:t>в случае, если в результате указанной реконструкции местоположение границ ранее установленной охранной зоны не изменилось.</w:t>
      </w:r>
    </w:p>
    <w:p w:rsidR="009D2B10" w:rsidRPr="005803D7" w:rsidRDefault="009D2B10" w:rsidP="008A426C">
      <w:pPr>
        <w:ind w:firstLine="709"/>
        <w:jc w:val="both"/>
      </w:pPr>
      <w:r w:rsidRPr="005803D7">
        <w:t>Подрядчик ведет исполнительную документацию на протяжении всего периода производства СМР в соответствии СНиП и руководством РК БП 20/08-02/2016 «ПОРЯДОК ВЕДЕНИЯ ИСПОЛНИТЕЛЬНОЙ И ФОРМИРОВАНИЯ ПРИЕМО-СДАТОЧНОЙ ДОКУМЕНТАЦИИ НА ОБЪЕКТАХ ЭЛЕКТРОСЕТЕВОГО КОМПЛЕКСА ПАО «Россети Центр» (приложение к приказу ПАО «МРСК Центра» от 08.12.2016 № 410-ЦА) и передает ее Заказчику (один экземпляр передается в УКС, один в эксплуатирующую службу</w:t>
      </w:r>
      <w:r w:rsidRPr="005803D7">
        <w:br/>
        <w:t xml:space="preserve">по принадлежности объекта строительства/реконструкции) в двух экземплярах и в электронном виде в формате </w:t>
      </w:r>
      <w:r w:rsidRPr="005803D7">
        <w:rPr>
          <w:lang w:val="en-US"/>
        </w:rPr>
        <w:t>PDF</w:t>
      </w:r>
      <w:r w:rsidRPr="005803D7">
        <w:t>. По каждому отдельному виду работ предоставляется отдельный сканированный комплект исполнительной документации, сформированный в один электронный файл с приложением реестра передаваемой исполнительной документации в полном объеме</w:t>
      </w:r>
      <w:r w:rsidRPr="005803D7">
        <w:br/>
        <w:t>по завершении строительства/реконструкции объекта.</w:t>
      </w:r>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Гарантийные обязательства</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Гарантия на оборудование и материалы должна распространяться не менее чем на 60 месяцев, на СМР и ПНР – 36 месяцев. Время начала исчисления гарантийного срока – с момента ввода в эксплуатацию.</w:t>
      </w:r>
    </w:p>
    <w:p w:rsidR="009D2B10" w:rsidRPr="00BD3F60" w:rsidRDefault="009D2B10" w:rsidP="009D2B10">
      <w:pPr>
        <w:pStyle w:val="aff4"/>
        <w:numPr>
          <w:ilvl w:val="1"/>
          <w:numId w:val="22"/>
        </w:numPr>
        <w:suppressAutoHyphens/>
        <w:spacing w:after="0"/>
        <w:ind w:left="0" w:firstLine="709"/>
        <w:jc w:val="both"/>
        <w:rPr>
          <w:bCs/>
          <w:iCs/>
        </w:rPr>
      </w:pPr>
      <w:r w:rsidRPr="00BD3F60">
        <w:rPr>
          <w:bCs/>
          <w:iCs/>
        </w:rPr>
        <w:t>Подрядчик должен за свой счет и в сроки, согласованные с Заказчиком, устранять любые дефекты в оборудовании, материалах и выполняемых работах, выявленные в период гарантийного срока. В случае выхода из строя оборудования Подрядчик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 xml:space="preserve">Сроки выполнения работ </w:t>
      </w:r>
    </w:p>
    <w:p w:rsidR="009D2B10" w:rsidRPr="00BD3F60" w:rsidRDefault="009D2B10" w:rsidP="008A426C">
      <w:pPr>
        <w:pStyle w:val="aff4"/>
        <w:tabs>
          <w:tab w:val="left" w:pos="993"/>
          <w:tab w:val="left" w:pos="1134"/>
        </w:tabs>
        <w:ind w:left="0" w:firstLine="709"/>
        <w:jc w:val="both"/>
      </w:pPr>
      <w:r w:rsidRPr="00F375F8">
        <w:t>Сроки выполнения работ</w:t>
      </w:r>
      <w:r>
        <w:t xml:space="preserve"> 12</w:t>
      </w:r>
      <w:r w:rsidRPr="00952C47">
        <w:t>0 (сто</w:t>
      </w:r>
      <w:r>
        <w:t xml:space="preserve"> двадцать</w:t>
      </w:r>
      <w:r w:rsidRPr="00952C47">
        <w:t>)</w:t>
      </w:r>
      <w:r>
        <w:t xml:space="preserve"> календарных дней</w:t>
      </w:r>
      <w:r w:rsidRPr="00F375F8">
        <w:t xml:space="preserve"> с даты подписания договора</w:t>
      </w:r>
      <w:r>
        <w:t xml:space="preserve"> подряда</w:t>
      </w:r>
      <w:r w:rsidRPr="00F375F8">
        <w:t>.</w:t>
      </w:r>
    </w:p>
    <w:p w:rsidR="009D2B10" w:rsidRDefault="009D2B10" w:rsidP="00352BAB">
      <w:pPr>
        <w:pStyle w:val="aff4"/>
        <w:tabs>
          <w:tab w:val="left" w:pos="993"/>
          <w:tab w:val="left" w:pos="1134"/>
        </w:tabs>
        <w:spacing w:line="276" w:lineRule="auto"/>
        <w:ind w:left="0" w:firstLine="709"/>
        <w:jc w:val="both"/>
      </w:pPr>
      <w:r w:rsidRPr="00BD3F60">
        <w:t>Проектные и строительно-монтажные, пусконаладочные работы выполняются в соответствии с согласованным с Заказчиком графиком выполнения работ.</w:t>
      </w:r>
    </w:p>
    <w:p w:rsidR="009D2B10" w:rsidRPr="00434855" w:rsidRDefault="009D2B10" w:rsidP="005803D7">
      <w:pPr>
        <w:pStyle w:val="aff4"/>
        <w:tabs>
          <w:tab w:val="left" w:pos="993"/>
          <w:tab w:val="left" w:pos="1134"/>
        </w:tabs>
        <w:ind w:left="0" w:firstLine="709"/>
        <w:jc w:val="both"/>
      </w:pPr>
      <w:r w:rsidRPr="00434855">
        <w:t>Оплата производится в течение 7 (семи) рабочих дней с момента подписания актов выполненных работ.</w:t>
      </w:r>
    </w:p>
    <w:p w:rsidR="009D2B10" w:rsidRPr="00BD3F60" w:rsidRDefault="009D2B10" w:rsidP="009D2B10">
      <w:pPr>
        <w:pStyle w:val="aff4"/>
        <w:numPr>
          <w:ilvl w:val="0"/>
          <w:numId w:val="22"/>
        </w:numPr>
        <w:tabs>
          <w:tab w:val="clear" w:pos="1730"/>
        </w:tabs>
        <w:suppressAutoHyphens/>
        <w:spacing w:before="240" w:after="0"/>
        <w:ind w:left="0" w:firstLine="709"/>
        <w:jc w:val="both"/>
        <w:rPr>
          <w:b/>
        </w:rPr>
      </w:pPr>
      <w:r w:rsidRPr="00BD3F60">
        <w:rPr>
          <w:b/>
        </w:rPr>
        <w:t>Основные нормативно-технические документы, определяющие требования к проектированию и строительству</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Градостроительный кодекс РФ;</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Земельный кодекс РФ;</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 xml:space="preserve">Лесной кодекс РФ; </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lastRenderedPageBreak/>
        <w:t>ПУЭ (действующее издание);</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ПТЭ (действующее издание);</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Федеральный закон Российской Федерации от 12.07.2017 №</w:t>
      </w:r>
      <w:r>
        <w:rPr>
          <w:sz w:val="24"/>
          <w:szCs w:val="24"/>
        </w:rPr>
        <w:t> </w:t>
      </w:r>
      <w:r w:rsidRPr="00BD3F60">
        <w:rPr>
          <w:sz w:val="24"/>
          <w:szCs w:val="24"/>
        </w:rPr>
        <w:t>187-ФЗ «О безопасности критической информационной инфраструктуры Российской Федерации»;</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Приказ ФСТЭК России от 14.03.2014 №</w:t>
      </w:r>
      <w:r>
        <w:rPr>
          <w:sz w:val="24"/>
          <w:szCs w:val="24"/>
        </w:rPr>
        <w:t> </w:t>
      </w:r>
      <w:r w:rsidRPr="00BD3F60">
        <w:rPr>
          <w:sz w:val="24"/>
          <w:szCs w:val="24"/>
        </w:rPr>
        <w:t>31 «Об утверждении требований к обеспечению защиты информации в автоматизированных системах управления производственными и технологическими процессами на критически важных объектах, потенциально опасных объектах, а также объектах, представляющих повышенную опасность для жизни и здоровья людей и для окружающей природной среды»;</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Постановление правительства Российской федерации от 08.02.2018 №</w:t>
      </w:r>
      <w:r>
        <w:rPr>
          <w:sz w:val="24"/>
          <w:szCs w:val="24"/>
        </w:rPr>
        <w:t> </w:t>
      </w:r>
      <w:r w:rsidRPr="00BD3F60">
        <w:rPr>
          <w:sz w:val="24"/>
          <w:szCs w:val="24"/>
        </w:rPr>
        <w:t>127 «Об утверждении Правил категорирования объектов критической информационной инфраструктуры Российской Федерации, а также перечня показателей критериев значимости объектов критической информационной инфраструктуры Российской Федерации и их значений»;</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Приказ ФСТЭК России от 25.12.2017 №</w:t>
      </w:r>
      <w:r>
        <w:rPr>
          <w:sz w:val="24"/>
          <w:szCs w:val="24"/>
        </w:rPr>
        <w:t> </w:t>
      </w:r>
      <w:r w:rsidRPr="00BD3F60">
        <w:rPr>
          <w:sz w:val="24"/>
          <w:szCs w:val="24"/>
        </w:rPr>
        <w:t>239 «Об утверждении Требований по обеспечению безопасности значимых объектов критической информационной инфраструктуры Российской Федерации»;</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ГОСТ Р 51583-2014 «Защита информации. Порядок создания автоматизированных систем в защищенном исполнении. Общие положения»</w:t>
      </w:r>
      <w:r w:rsidRPr="00672F32">
        <w:rPr>
          <w:sz w:val="24"/>
          <w:szCs w:val="24"/>
        </w:rPr>
        <w:t>;</w:t>
      </w:r>
    </w:p>
    <w:p w:rsidR="009D2B10" w:rsidRPr="00672F32" w:rsidRDefault="009D2B10" w:rsidP="009D2B10">
      <w:pPr>
        <w:pStyle w:val="310"/>
        <w:numPr>
          <w:ilvl w:val="0"/>
          <w:numId w:val="23"/>
        </w:numPr>
        <w:tabs>
          <w:tab w:val="clear" w:pos="0"/>
        </w:tabs>
        <w:ind w:left="0" w:firstLine="709"/>
        <w:jc w:val="both"/>
        <w:rPr>
          <w:sz w:val="24"/>
          <w:szCs w:val="24"/>
        </w:rPr>
      </w:pPr>
      <w:r w:rsidRPr="00BD3F60">
        <w:rPr>
          <w:sz w:val="24"/>
          <w:szCs w:val="24"/>
        </w:rPr>
        <w:t>Постановление правительства Российской Федерации №</w:t>
      </w:r>
      <w:r>
        <w:rPr>
          <w:sz w:val="24"/>
          <w:szCs w:val="24"/>
        </w:rPr>
        <w:t> </w:t>
      </w:r>
      <w:r w:rsidRPr="00BD3F60">
        <w:rPr>
          <w:sz w:val="24"/>
          <w:szCs w:val="24"/>
        </w:rPr>
        <w:t>87 от 16 февраля 2008 г. «О составе разделов проектной документации и требованиях к их содержанию»;</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Постановление Правительства РФ от 11.08.2003 №</w:t>
      </w:r>
      <w:r>
        <w:rPr>
          <w:sz w:val="24"/>
          <w:szCs w:val="24"/>
        </w:rPr>
        <w:t> </w:t>
      </w:r>
      <w:r w:rsidRPr="00BD3F60">
        <w:rPr>
          <w:sz w:val="24"/>
          <w:szCs w:val="24"/>
        </w:rPr>
        <w:t>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D2B10" w:rsidRPr="00672F32" w:rsidRDefault="009D2B10" w:rsidP="009D2B10">
      <w:pPr>
        <w:pStyle w:val="310"/>
        <w:numPr>
          <w:ilvl w:val="0"/>
          <w:numId w:val="23"/>
        </w:numPr>
        <w:tabs>
          <w:tab w:val="clear" w:pos="0"/>
        </w:tabs>
        <w:ind w:left="0" w:firstLine="709"/>
        <w:jc w:val="both"/>
        <w:rPr>
          <w:sz w:val="24"/>
          <w:szCs w:val="24"/>
        </w:rPr>
      </w:pPr>
      <w:r w:rsidRPr="00BD3F60">
        <w:rPr>
          <w:sz w:val="24"/>
          <w:szCs w:val="24"/>
        </w:rPr>
        <w:t>Постановление Правительства РФ от 24.02.2009 №</w:t>
      </w:r>
      <w:r>
        <w:rPr>
          <w:sz w:val="24"/>
          <w:szCs w:val="24"/>
        </w:rPr>
        <w:t> </w:t>
      </w:r>
      <w:r w:rsidRPr="00BD3F60">
        <w:rPr>
          <w:sz w:val="24"/>
          <w:szCs w:val="24"/>
        </w:rPr>
        <w:t>160 «О порядке установления границ охранных зон объектов электросетевого хозяйства и особых условиях использования земельных участков, расположенных в границах таких зон», с последующими изменениями;</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 xml:space="preserve">Постановление Правительства РФ от 03.12.2014 </w:t>
      </w:r>
      <w:r>
        <w:rPr>
          <w:sz w:val="24"/>
          <w:szCs w:val="24"/>
        </w:rPr>
        <w:t>№ </w:t>
      </w:r>
      <w:r w:rsidRPr="00BD3F60">
        <w:rPr>
          <w:sz w:val="24"/>
          <w:szCs w:val="24"/>
        </w:rPr>
        <w:t>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9D2B10" w:rsidRPr="00672F32" w:rsidRDefault="009D2B10" w:rsidP="009D2B10">
      <w:pPr>
        <w:pStyle w:val="310"/>
        <w:numPr>
          <w:ilvl w:val="0"/>
          <w:numId w:val="23"/>
        </w:numPr>
        <w:tabs>
          <w:tab w:val="clear" w:pos="0"/>
        </w:tabs>
        <w:ind w:left="0" w:firstLine="709"/>
        <w:jc w:val="both"/>
        <w:rPr>
          <w:sz w:val="24"/>
          <w:szCs w:val="24"/>
        </w:rPr>
      </w:pPr>
      <w:r w:rsidRPr="00BD3F60">
        <w:rPr>
          <w:sz w:val="24"/>
          <w:szCs w:val="24"/>
        </w:rPr>
        <w:t>Положение ПАО «Россети» «О единой технической политике в электросетевом комплексе»;</w:t>
      </w:r>
    </w:p>
    <w:p w:rsidR="009D2B10" w:rsidRPr="00672F32" w:rsidRDefault="009D2B10" w:rsidP="009D2B10">
      <w:pPr>
        <w:pStyle w:val="310"/>
        <w:numPr>
          <w:ilvl w:val="0"/>
          <w:numId w:val="23"/>
        </w:numPr>
        <w:tabs>
          <w:tab w:val="clear" w:pos="0"/>
        </w:tabs>
        <w:ind w:left="0" w:firstLine="709"/>
        <w:jc w:val="both"/>
        <w:rPr>
          <w:sz w:val="24"/>
          <w:szCs w:val="24"/>
        </w:rPr>
      </w:pPr>
      <w:r w:rsidRPr="00BD3F60">
        <w:rPr>
          <w:sz w:val="24"/>
          <w:szCs w:val="24"/>
        </w:rPr>
        <w:t>Концепция цифровизации сетей на 2018-2030 гг. ПАО «Россети»;</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СТО 34.01-21.1-001-2017 «Распределительные электрические сети напряжением 0,4-110 кВ. Требования к технологическому проектированию»;</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СТО 34.01-6.1-001-2016. «Программно-технические комплексы подстанций</w:t>
      </w:r>
      <w:r>
        <w:rPr>
          <w:sz w:val="24"/>
          <w:szCs w:val="24"/>
        </w:rPr>
        <w:br/>
      </w:r>
      <w:r w:rsidRPr="00BD3F60">
        <w:rPr>
          <w:sz w:val="24"/>
          <w:szCs w:val="24"/>
        </w:rPr>
        <w:t>6-10 (20) кВ.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СТО 34.01-2.2-002-2015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СИП-1 и СИП-2.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СТО 34.01-2.2-003-2015» Арматура для воздушных линий электропередачи с самонесущими изолированными проводами напряжением до 1 кВ. Вспомогательная арматура.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 xml:space="preserve"> СТО 34.01-2.2-004-2015 «Арматура для воздушных линий электропередачи с самонесущими изолированными проводами напряжением до 1 кВ. Ответвительная арматура.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 xml:space="preserve"> СТО 34.01-2.2-005-2015 «Арматура для воздушных линий электропередачи с самонесущими изолированными проводами напряжением до 1 кВ. Правила приёмки и методы испытаний.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 xml:space="preserve"> СТО 34.01-2.2-006-2015 «Арматура для воздушных линий электропередачи с самонесущими изолированными проводами напряжением до 1 кВ. Соединительная арматура.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lastRenderedPageBreak/>
        <w:t xml:space="preserve"> СТО 34.01-2.2-007-2015 «Арматура для воздушных линий электропередачи с самонесущими изолированными проводами напряжением до 1 кВ. Анкерная и поддерживающая арматура для СИП-4.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Технические требования к компонентам цифровой сети (утверждены распоряжением ПАО «Россети» от 25.05.2020 №121 р);</w:t>
      </w:r>
    </w:p>
    <w:p w:rsidR="009D2B10" w:rsidRPr="00672F32" w:rsidRDefault="009D2B10" w:rsidP="009D2B10">
      <w:pPr>
        <w:pStyle w:val="310"/>
        <w:numPr>
          <w:ilvl w:val="0"/>
          <w:numId w:val="23"/>
        </w:numPr>
        <w:tabs>
          <w:tab w:val="clear" w:pos="0"/>
        </w:tabs>
        <w:ind w:left="0" w:firstLine="709"/>
        <w:jc w:val="both"/>
        <w:rPr>
          <w:sz w:val="24"/>
          <w:szCs w:val="24"/>
        </w:rPr>
      </w:pPr>
      <w:r w:rsidRPr="00672F32">
        <w:rPr>
          <w:sz w:val="24"/>
          <w:szCs w:val="24"/>
        </w:rPr>
        <w:t>СТО 34.01-21-005-2019 «Цифровая электрическая сеть. Требования к проектированию цифровых распределительных электрических сетей 0,4-220 кВ»;</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СТО 56947007-29.240.02.001-2008 «Методические указания по защите распределительных сетей напряжением 0,4-10 кВ от грозовых перенапряжений»;</w:t>
      </w:r>
    </w:p>
    <w:p w:rsidR="009D2B10" w:rsidRPr="00672F32" w:rsidRDefault="009D2B10" w:rsidP="009D2B10">
      <w:pPr>
        <w:pStyle w:val="310"/>
        <w:numPr>
          <w:ilvl w:val="0"/>
          <w:numId w:val="23"/>
        </w:numPr>
        <w:tabs>
          <w:tab w:val="clear" w:pos="0"/>
        </w:tabs>
        <w:ind w:left="0" w:firstLine="709"/>
        <w:jc w:val="both"/>
        <w:rPr>
          <w:sz w:val="24"/>
          <w:szCs w:val="24"/>
        </w:rPr>
      </w:pPr>
      <w:r w:rsidRPr="00BD3F60">
        <w:rPr>
          <w:sz w:val="24"/>
          <w:szCs w:val="24"/>
        </w:rPr>
        <w:t>СТО 34.01-2.2-033-2017 «Линейное коммутационное оборудование 6-35 кВ – секционирующие пункты (реклоузеры). Том 1.2. Секционирующие пункты (реклоузеры)»;</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СТО 34.01-6.1-001-2016. «Программно-технические комплексы подстанций</w:t>
      </w:r>
      <w:r>
        <w:rPr>
          <w:sz w:val="24"/>
          <w:szCs w:val="24"/>
        </w:rPr>
        <w:br/>
      </w:r>
      <w:r w:rsidRPr="00BD3F60">
        <w:rPr>
          <w:sz w:val="24"/>
          <w:szCs w:val="24"/>
        </w:rPr>
        <w:t>6-10</w:t>
      </w:r>
      <w:r>
        <w:rPr>
          <w:sz w:val="24"/>
          <w:szCs w:val="24"/>
        </w:rPr>
        <w:t> </w:t>
      </w:r>
      <w:r w:rsidRPr="00BD3F60">
        <w:rPr>
          <w:sz w:val="24"/>
          <w:szCs w:val="24"/>
        </w:rPr>
        <w:t>(20) кВ. Общие технические требования»;</w:t>
      </w:r>
    </w:p>
    <w:p w:rsidR="009D2B10" w:rsidRPr="00BD3F60" w:rsidRDefault="009D2B10" w:rsidP="009D2B10">
      <w:pPr>
        <w:pStyle w:val="310"/>
        <w:numPr>
          <w:ilvl w:val="0"/>
          <w:numId w:val="23"/>
        </w:numPr>
        <w:tabs>
          <w:tab w:val="clear" w:pos="0"/>
        </w:tabs>
        <w:ind w:left="0" w:firstLine="709"/>
        <w:jc w:val="both"/>
        <w:rPr>
          <w:sz w:val="24"/>
          <w:szCs w:val="24"/>
        </w:rPr>
      </w:pPr>
      <w:r w:rsidRPr="00672F32">
        <w:rPr>
          <w:sz w:val="24"/>
          <w:szCs w:val="24"/>
        </w:rPr>
        <w:t>СТО 34.01-3.2-011-2021. Трансформаторы силовые распределительные 6-10 кВ мощностью 63-2500 кВА. Требования к уровню потерь холостого хода и короткого замыкания;</w:t>
      </w:r>
    </w:p>
    <w:p w:rsidR="009D2B10" w:rsidRPr="00BD3F60" w:rsidRDefault="009D2B10" w:rsidP="009D2B10">
      <w:pPr>
        <w:pStyle w:val="310"/>
        <w:numPr>
          <w:ilvl w:val="0"/>
          <w:numId w:val="23"/>
        </w:numPr>
        <w:tabs>
          <w:tab w:val="clear" w:pos="0"/>
        </w:tabs>
        <w:ind w:left="0" w:firstLine="709"/>
        <w:jc w:val="both"/>
        <w:rPr>
          <w:sz w:val="24"/>
          <w:szCs w:val="24"/>
        </w:rPr>
      </w:pPr>
      <w:r w:rsidRPr="00672F32">
        <w:rPr>
          <w:sz w:val="24"/>
          <w:szCs w:val="24"/>
        </w:rPr>
        <w:t>СТО 56947007-29.240.02.001-2008 «Методические указания по защите распределительных сетей напряжением 0,4-10 кВ от грозовых перенапряжений»;</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 xml:space="preserve">СТО 34.01-2.3.3-037-2020 ПАО «Россети» Трубы для прокладки кабельных линий напряжением выше 1 кВ; </w:t>
      </w:r>
    </w:p>
    <w:p w:rsidR="009D2B10" w:rsidRPr="00BD3F60" w:rsidRDefault="009D2B10" w:rsidP="009D2B10">
      <w:pPr>
        <w:pStyle w:val="310"/>
        <w:numPr>
          <w:ilvl w:val="0"/>
          <w:numId w:val="23"/>
        </w:numPr>
        <w:tabs>
          <w:tab w:val="clear" w:pos="0"/>
        </w:tabs>
        <w:ind w:left="0" w:firstLine="709"/>
        <w:jc w:val="both"/>
        <w:rPr>
          <w:sz w:val="24"/>
          <w:szCs w:val="24"/>
        </w:rPr>
      </w:pPr>
      <w:r w:rsidRPr="00BD3F60">
        <w:rPr>
          <w:sz w:val="24"/>
          <w:szCs w:val="24"/>
        </w:rPr>
        <w:t>РД 153-34.0-20.527-98 «Руководящие указания по расчету токов короткого замыкания и выбору электрооборудования»;</w:t>
      </w:r>
    </w:p>
    <w:p w:rsidR="009D2B10" w:rsidRPr="00672F32" w:rsidRDefault="009D2B10" w:rsidP="009D2B10">
      <w:pPr>
        <w:pStyle w:val="310"/>
        <w:numPr>
          <w:ilvl w:val="0"/>
          <w:numId w:val="23"/>
        </w:numPr>
        <w:tabs>
          <w:tab w:val="clear" w:pos="0"/>
        </w:tabs>
        <w:ind w:left="0" w:firstLine="709"/>
        <w:jc w:val="both"/>
        <w:rPr>
          <w:sz w:val="24"/>
          <w:szCs w:val="24"/>
        </w:rPr>
      </w:pPr>
      <w:r w:rsidRPr="00BD3F60">
        <w:rPr>
          <w:sz w:val="24"/>
          <w:szCs w:val="24"/>
        </w:rPr>
        <w:t>Технические требования к компонентам цифровой сети ПАО «Россети»;</w:t>
      </w:r>
    </w:p>
    <w:p w:rsidR="009D2B10" w:rsidRPr="00672F32" w:rsidRDefault="009D2B10" w:rsidP="009D2B10">
      <w:pPr>
        <w:pStyle w:val="310"/>
        <w:numPr>
          <w:ilvl w:val="0"/>
          <w:numId w:val="23"/>
        </w:numPr>
        <w:tabs>
          <w:tab w:val="clear" w:pos="0"/>
        </w:tabs>
        <w:ind w:left="0" w:firstLine="709"/>
        <w:jc w:val="both"/>
        <w:rPr>
          <w:sz w:val="24"/>
          <w:szCs w:val="24"/>
        </w:rPr>
      </w:pPr>
      <w:r w:rsidRPr="00672F32">
        <w:rPr>
          <w:sz w:val="24"/>
          <w:szCs w:val="24"/>
        </w:rPr>
        <w:t>Нормы отвода земель для электрических сетей напряжением 0,38-750 кВ, №</w:t>
      </w:r>
      <w:r>
        <w:rPr>
          <w:sz w:val="24"/>
          <w:szCs w:val="24"/>
        </w:rPr>
        <w:t> </w:t>
      </w:r>
      <w:r w:rsidRPr="00672F32">
        <w:rPr>
          <w:sz w:val="24"/>
          <w:szCs w:val="24"/>
        </w:rPr>
        <w:t>14278. Утверждены Минтопэнерго 20.05.1994 г.;</w:t>
      </w:r>
    </w:p>
    <w:p w:rsidR="009D2B10" w:rsidRPr="00672F32" w:rsidRDefault="009D2B10" w:rsidP="009D2B10">
      <w:pPr>
        <w:pStyle w:val="310"/>
        <w:numPr>
          <w:ilvl w:val="0"/>
          <w:numId w:val="23"/>
        </w:numPr>
        <w:tabs>
          <w:tab w:val="clear" w:pos="0"/>
        </w:tabs>
        <w:ind w:left="0" w:firstLine="709"/>
        <w:jc w:val="both"/>
        <w:rPr>
          <w:sz w:val="24"/>
          <w:szCs w:val="24"/>
        </w:rPr>
      </w:pPr>
      <w:r w:rsidRPr="00672F32">
        <w:rPr>
          <w:sz w:val="24"/>
          <w:szCs w:val="24"/>
        </w:rPr>
        <w:t>Руководство по изысканиям трасс и площадок для электросетевых объектов напряжением 0,4-20 кВ;</w:t>
      </w:r>
    </w:p>
    <w:p w:rsidR="009D2B10" w:rsidRPr="005803D7" w:rsidRDefault="009D2B10" w:rsidP="009D2B10">
      <w:pPr>
        <w:pStyle w:val="310"/>
        <w:numPr>
          <w:ilvl w:val="0"/>
          <w:numId w:val="23"/>
        </w:numPr>
        <w:tabs>
          <w:tab w:val="clear" w:pos="0"/>
        </w:tabs>
        <w:ind w:left="0" w:firstLine="709"/>
        <w:jc w:val="both"/>
        <w:rPr>
          <w:sz w:val="24"/>
          <w:szCs w:val="24"/>
        </w:rPr>
      </w:pPr>
      <w:r w:rsidRPr="00BD3F60">
        <w:rPr>
          <w:sz w:val="24"/>
          <w:szCs w:val="24"/>
        </w:rPr>
        <w:t>ГОСТ Р 21.101</w:t>
      </w:r>
      <w:r w:rsidRPr="005803D7">
        <w:rPr>
          <w:sz w:val="24"/>
          <w:szCs w:val="24"/>
        </w:rPr>
        <w:t>-2020. Система проектной документации для строительства. Основные требования к проектной и рабочей документации;</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Методические указания ПАО «МРСК Центра» по установке индикаторов короткого замыкания на воздушных линиях электропередач в сетях 6-10 кВ,</w:t>
      </w:r>
      <w:r w:rsidRPr="005803D7">
        <w:rPr>
          <w:color w:val="000000"/>
          <w:sz w:val="24"/>
          <w:szCs w:val="24"/>
        </w:rPr>
        <w:br/>
      </w:r>
      <w:r w:rsidRPr="005803D7">
        <w:rPr>
          <w:sz w:val="24"/>
          <w:szCs w:val="24"/>
          <w:lang w:eastAsia="ru-RU"/>
        </w:rPr>
        <w:t>МИ БП 11/06-01/2020</w:t>
      </w:r>
      <w:r w:rsidRPr="005803D7">
        <w:rPr>
          <w:color w:val="000000"/>
          <w:sz w:val="24"/>
          <w:szCs w:val="24"/>
        </w:rPr>
        <w:t>;</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Положение об управлении фирменным стилем ПАО «Россети Центр» / ПАО «Россети Центр и Приволжье»;</w:t>
      </w:r>
    </w:p>
    <w:p w:rsidR="009D2B10" w:rsidRPr="005803D7" w:rsidRDefault="009D2B10" w:rsidP="009D2B10">
      <w:pPr>
        <w:pStyle w:val="310"/>
        <w:numPr>
          <w:ilvl w:val="0"/>
          <w:numId w:val="23"/>
        </w:numPr>
        <w:tabs>
          <w:tab w:val="clear" w:pos="0"/>
        </w:tabs>
        <w:ind w:left="0" w:firstLine="709"/>
        <w:jc w:val="both"/>
        <w:rPr>
          <w:sz w:val="24"/>
          <w:szCs w:val="24"/>
        </w:rPr>
      </w:pPr>
      <w:r w:rsidRPr="005803D7">
        <w:rPr>
          <w:sz w:val="24"/>
          <w:szCs w:val="24"/>
        </w:rPr>
        <w:t>РД 153-34.0-20.527-98 «Руководящие указания по расчету токов короткого замыкания и выбору электрооборудования»;</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Инструкция 1.13-07 «Инструкция по оформлению приемо-сдаточной документации по электромонтажным работам»;</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Руководство «Требования к зданиям и сооружениям объектов электрических сетей при выполнении работ по реконструкции и новому строительству ПАО «МРСК Центра» и ПАО «МРСК Центра и Приволжья»;</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 xml:space="preserve">Руководство «Порядок ведения исполнительной и формирования приемо-сдаточной документации на объектах электросетевого комплекса </w:t>
      </w:r>
      <w:r w:rsidRPr="005803D7">
        <w:rPr>
          <w:color w:val="000000"/>
          <w:sz w:val="24"/>
          <w:szCs w:val="24"/>
        </w:rPr>
        <w:br/>
        <w:t>ПАО «МРСК Центра» и ПАО «МРСК Центра и Приволжья» РК БП 20/08-02/2019;</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Руководство «Организация и осуществление входного контроля продукции для строительства и реконструкции объектов электросетевого комплекса ПАО «МРСК Центра» и ПАО «МРСК Центра и Приволжья» РК БП 20/08-02/2019;</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СП 48.13330.2019 «СНиП 12-01-2004 Организация строительства»;</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t>СНиП 12-03-2001 «Безопасность труда в строительстве», часть 1 «Общие требования»;</w:t>
      </w:r>
    </w:p>
    <w:p w:rsidR="009D2B10" w:rsidRPr="005803D7" w:rsidRDefault="009D2B10" w:rsidP="009D2B10">
      <w:pPr>
        <w:pStyle w:val="310"/>
        <w:numPr>
          <w:ilvl w:val="0"/>
          <w:numId w:val="23"/>
        </w:numPr>
        <w:tabs>
          <w:tab w:val="clear" w:pos="0"/>
        </w:tabs>
        <w:ind w:left="0" w:firstLine="709"/>
        <w:jc w:val="both"/>
        <w:rPr>
          <w:color w:val="000000"/>
          <w:sz w:val="24"/>
          <w:szCs w:val="24"/>
        </w:rPr>
      </w:pPr>
      <w:r w:rsidRPr="005803D7">
        <w:rPr>
          <w:color w:val="000000"/>
          <w:sz w:val="24"/>
          <w:szCs w:val="24"/>
        </w:rPr>
        <w:lastRenderedPageBreak/>
        <w:t>СНиП 12-04-2002 «Безопасность труда в строительстве», часть 2 «Строительное производство».</w:t>
      </w:r>
    </w:p>
    <w:p w:rsidR="009D2B10" w:rsidRPr="00BD3F60" w:rsidRDefault="009D2B10" w:rsidP="008A426C">
      <w:pPr>
        <w:pStyle w:val="Default"/>
        <w:ind w:firstLine="709"/>
        <w:jc w:val="both"/>
      </w:pPr>
      <w:r w:rsidRPr="005803D7">
        <w:t>Данный список НТД не является полным и окончательным. При проектировании и строительстве необходимо руководствоваться последними редакциями документов, действующих на момент разработки ПСД и выполнении СМР(ПНР), в т.ч. включенными в актуальный Перечень нормативной технической (технологической) документации, используемой в производственно-хозяйственной деятельности ПАО «Россети Центр» и ПАО «Россети Центр и Приволжье»</w:t>
      </w:r>
      <w:r w:rsidRPr="00BD3F60">
        <w:t xml:space="preserve"> </w:t>
      </w:r>
    </w:p>
    <w:p w:rsidR="009D2B10" w:rsidRDefault="009D2B10" w:rsidP="008A426C">
      <w:pPr>
        <w:tabs>
          <w:tab w:val="left" w:pos="993"/>
        </w:tabs>
        <w:ind w:left="709"/>
        <w:jc w:val="both"/>
      </w:pPr>
    </w:p>
    <w:tbl>
      <w:tblPr>
        <w:tblW w:w="5212" w:type="pct"/>
        <w:tblLayout w:type="fixed"/>
        <w:tblLook w:val="04A0" w:firstRow="1" w:lastRow="0" w:firstColumn="1" w:lastColumn="0" w:noHBand="0" w:noVBand="1"/>
      </w:tblPr>
      <w:tblGrid>
        <w:gridCol w:w="5454"/>
        <w:gridCol w:w="5035"/>
      </w:tblGrid>
      <w:tr w:rsidR="009D2B10" w:rsidTr="00B6241B">
        <w:tc>
          <w:tcPr>
            <w:tcW w:w="2600" w:type="pct"/>
            <w:shd w:val="clear" w:color="auto" w:fill="auto"/>
          </w:tcPr>
          <w:p w:rsidR="009D2B10" w:rsidRDefault="009D2B10" w:rsidP="00B6241B">
            <w:pPr>
              <w:tabs>
                <w:tab w:val="left" w:pos="3416"/>
              </w:tabs>
              <w:rPr>
                <w:b/>
              </w:rPr>
            </w:pPr>
            <w:r>
              <w:rPr>
                <w:b/>
              </w:rPr>
              <w:t>ЗАКАЗЧИК:</w:t>
            </w:r>
          </w:p>
          <w:p w:rsidR="009D2B10" w:rsidRDefault="009D2B10" w:rsidP="00B6241B">
            <w:pPr>
              <w:tabs>
                <w:tab w:val="left" w:pos="3416"/>
              </w:tabs>
              <w:rPr>
                <w:b/>
              </w:rPr>
            </w:pPr>
          </w:p>
        </w:tc>
        <w:tc>
          <w:tcPr>
            <w:tcW w:w="2400" w:type="pct"/>
            <w:shd w:val="clear" w:color="auto" w:fill="auto"/>
          </w:tcPr>
          <w:p w:rsidR="009D2B10" w:rsidRDefault="009D2B10" w:rsidP="00B6241B">
            <w:pPr>
              <w:ind w:right="-1"/>
              <w:rPr>
                <w:b/>
              </w:rPr>
            </w:pPr>
            <w:r>
              <w:rPr>
                <w:b/>
              </w:rPr>
              <w:t>ПОДРЯДЧИК:</w:t>
            </w:r>
          </w:p>
        </w:tc>
      </w:tr>
      <w:tr w:rsidR="009D2B10" w:rsidTr="00B6241B">
        <w:tc>
          <w:tcPr>
            <w:tcW w:w="2600" w:type="pct"/>
            <w:shd w:val="clear" w:color="auto" w:fill="auto"/>
          </w:tcPr>
          <w:p w:rsidR="009D2B10" w:rsidRDefault="009D2B10" w:rsidP="00B6241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9D2B10" w:rsidRPr="00EA34EB" w:rsidRDefault="009D2B10" w:rsidP="00B6241B">
            <w:pPr>
              <w:autoSpaceDE w:val="0"/>
              <w:autoSpaceDN w:val="0"/>
              <w:adjustRightInd w:val="0"/>
              <w:rPr>
                <w:b/>
              </w:rPr>
            </w:pPr>
            <w:r w:rsidRPr="00EA34EB">
              <w:rPr>
                <w:b/>
              </w:rPr>
              <w:t>«</w:t>
            </w:r>
            <w:r>
              <w:rPr>
                <w:b/>
              </w:rPr>
              <w:t>Россети Центр</w:t>
            </w:r>
            <w:r w:rsidRPr="00EA34EB">
              <w:rPr>
                <w:b/>
              </w:rPr>
              <w:t>» - «Белгородэнерго»)</w:t>
            </w:r>
          </w:p>
          <w:p w:rsidR="009D2B10" w:rsidRPr="008F1E8A" w:rsidRDefault="009D2B10" w:rsidP="00B6241B">
            <w:pPr>
              <w:tabs>
                <w:tab w:val="left" w:pos="3416"/>
              </w:tabs>
              <w:autoSpaceDE w:val="0"/>
              <w:autoSpaceDN w:val="0"/>
              <w:adjustRightInd w:val="0"/>
              <w:rPr>
                <w:b/>
              </w:rPr>
            </w:pPr>
          </w:p>
        </w:tc>
        <w:tc>
          <w:tcPr>
            <w:tcW w:w="2400" w:type="pct"/>
            <w:shd w:val="clear" w:color="auto" w:fill="auto"/>
          </w:tcPr>
          <w:p w:rsidR="009D2B10" w:rsidRPr="008F1E8A" w:rsidRDefault="009D2B10" w:rsidP="00B6241B">
            <w:pPr>
              <w:autoSpaceDE w:val="0"/>
              <w:autoSpaceDN w:val="0"/>
              <w:adjustRightInd w:val="0"/>
              <w:ind w:right="-1"/>
              <w:rPr>
                <w:b/>
              </w:rPr>
            </w:pPr>
            <w:r w:rsidRPr="008F1E8A">
              <w:rPr>
                <w:b/>
              </w:rPr>
              <w:t>_____________________________</w:t>
            </w:r>
          </w:p>
          <w:p w:rsidR="009D2B10" w:rsidRPr="008F1E8A" w:rsidRDefault="009D2B10" w:rsidP="00B6241B">
            <w:pPr>
              <w:autoSpaceDE w:val="0"/>
              <w:autoSpaceDN w:val="0"/>
              <w:adjustRightInd w:val="0"/>
              <w:ind w:right="-1"/>
              <w:rPr>
                <w:b/>
              </w:rPr>
            </w:pPr>
            <w:r w:rsidRPr="008F1E8A">
              <w:rPr>
                <w:b/>
              </w:rPr>
              <w:t>(наименование)</w:t>
            </w:r>
          </w:p>
        </w:tc>
      </w:tr>
      <w:tr w:rsidR="009D2B10" w:rsidTr="00B6241B">
        <w:tc>
          <w:tcPr>
            <w:tcW w:w="2600" w:type="pct"/>
            <w:shd w:val="clear" w:color="auto" w:fill="auto"/>
          </w:tcPr>
          <w:p w:rsidR="009D2B10" w:rsidRPr="008F1E8A" w:rsidRDefault="009D2B10" w:rsidP="00B6241B">
            <w:pPr>
              <w:tabs>
                <w:tab w:val="left" w:pos="3416"/>
              </w:tabs>
              <w:autoSpaceDE w:val="0"/>
              <w:autoSpaceDN w:val="0"/>
              <w:adjustRightInd w:val="0"/>
              <w:rPr>
                <w:b/>
              </w:rPr>
            </w:pPr>
            <w:r w:rsidRPr="008F1E8A">
              <w:rPr>
                <w:b/>
              </w:rPr>
              <w:t>___________________________</w:t>
            </w:r>
          </w:p>
          <w:p w:rsidR="009D2B10" w:rsidRDefault="009D2B10" w:rsidP="00B6241B">
            <w:pPr>
              <w:tabs>
                <w:tab w:val="left" w:pos="3416"/>
              </w:tabs>
              <w:autoSpaceDE w:val="0"/>
              <w:autoSpaceDN w:val="0"/>
              <w:adjustRightInd w:val="0"/>
              <w:rPr>
                <w:b/>
              </w:rPr>
            </w:pPr>
            <w:r w:rsidRPr="008F1E8A">
              <w:rPr>
                <w:b/>
              </w:rPr>
              <w:t>(должность)</w:t>
            </w:r>
          </w:p>
          <w:p w:rsidR="009D2B10" w:rsidRPr="008F1E8A" w:rsidRDefault="009D2B10" w:rsidP="00B6241B">
            <w:pPr>
              <w:tabs>
                <w:tab w:val="left" w:pos="3416"/>
              </w:tabs>
              <w:autoSpaceDE w:val="0"/>
              <w:autoSpaceDN w:val="0"/>
              <w:adjustRightInd w:val="0"/>
              <w:rPr>
                <w:b/>
              </w:rPr>
            </w:pPr>
          </w:p>
          <w:p w:rsidR="009D2B10" w:rsidRPr="008F1E8A" w:rsidRDefault="009D2B10" w:rsidP="00B6241B">
            <w:pPr>
              <w:tabs>
                <w:tab w:val="left" w:pos="3416"/>
              </w:tabs>
              <w:autoSpaceDE w:val="0"/>
              <w:autoSpaceDN w:val="0"/>
              <w:adjustRightInd w:val="0"/>
              <w:rPr>
                <w:b/>
              </w:rPr>
            </w:pPr>
            <w:r w:rsidRPr="008F1E8A">
              <w:rPr>
                <w:b/>
              </w:rPr>
              <w:t>___________________________________</w:t>
            </w:r>
          </w:p>
          <w:p w:rsidR="009D2B10" w:rsidRPr="008F1E8A" w:rsidRDefault="009D2B10" w:rsidP="00B6241B">
            <w:pPr>
              <w:tabs>
                <w:tab w:val="left" w:pos="3416"/>
              </w:tabs>
              <w:autoSpaceDE w:val="0"/>
              <w:autoSpaceDN w:val="0"/>
              <w:adjustRightInd w:val="0"/>
              <w:rPr>
                <w:b/>
              </w:rPr>
            </w:pPr>
            <w:r w:rsidRPr="008F1E8A">
              <w:rPr>
                <w:b/>
              </w:rPr>
              <w:t>(Ф.И.О.)</w:t>
            </w:r>
          </w:p>
          <w:p w:rsidR="009D2B10" w:rsidRPr="008F1E8A" w:rsidRDefault="009D2B10" w:rsidP="00B6241B">
            <w:pPr>
              <w:tabs>
                <w:tab w:val="left" w:pos="3416"/>
              </w:tabs>
              <w:autoSpaceDE w:val="0"/>
              <w:autoSpaceDN w:val="0"/>
              <w:adjustRightInd w:val="0"/>
              <w:rPr>
                <w:b/>
              </w:rPr>
            </w:pPr>
            <w:r w:rsidRPr="008F1E8A">
              <w:rPr>
                <w:b/>
              </w:rPr>
              <w:t xml:space="preserve">                            </w:t>
            </w:r>
          </w:p>
          <w:p w:rsidR="009D2B10" w:rsidRPr="008F1E8A" w:rsidRDefault="009D2B10" w:rsidP="00B6241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9D2B10" w:rsidRPr="008F1E8A" w:rsidRDefault="009D2B10" w:rsidP="00B6241B">
            <w:pPr>
              <w:autoSpaceDE w:val="0"/>
              <w:autoSpaceDN w:val="0"/>
              <w:adjustRightInd w:val="0"/>
              <w:ind w:right="-1"/>
              <w:rPr>
                <w:b/>
              </w:rPr>
            </w:pPr>
            <w:r w:rsidRPr="008F1E8A">
              <w:rPr>
                <w:b/>
              </w:rPr>
              <w:t>___________________________</w:t>
            </w:r>
          </w:p>
          <w:p w:rsidR="009D2B10" w:rsidRDefault="009D2B10" w:rsidP="00B6241B">
            <w:pPr>
              <w:autoSpaceDE w:val="0"/>
              <w:autoSpaceDN w:val="0"/>
              <w:adjustRightInd w:val="0"/>
              <w:ind w:right="-1"/>
              <w:rPr>
                <w:b/>
              </w:rPr>
            </w:pPr>
            <w:r w:rsidRPr="008F1E8A">
              <w:rPr>
                <w:b/>
              </w:rPr>
              <w:t>(должность)</w:t>
            </w:r>
          </w:p>
          <w:p w:rsidR="009D2B10" w:rsidRPr="008F1E8A" w:rsidRDefault="009D2B10" w:rsidP="00B6241B">
            <w:pPr>
              <w:autoSpaceDE w:val="0"/>
              <w:autoSpaceDN w:val="0"/>
              <w:adjustRightInd w:val="0"/>
              <w:ind w:right="-1"/>
              <w:rPr>
                <w:b/>
              </w:rPr>
            </w:pPr>
          </w:p>
          <w:p w:rsidR="009D2B10" w:rsidRPr="008F1E8A" w:rsidRDefault="009D2B10" w:rsidP="00B6241B">
            <w:pPr>
              <w:autoSpaceDE w:val="0"/>
              <w:autoSpaceDN w:val="0"/>
              <w:adjustRightInd w:val="0"/>
              <w:ind w:right="-1"/>
              <w:rPr>
                <w:b/>
              </w:rPr>
            </w:pPr>
            <w:r w:rsidRPr="008F1E8A">
              <w:rPr>
                <w:b/>
              </w:rPr>
              <w:t>___________________________________</w:t>
            </w:r>
          </w:p>
          <w:p w:rsidR="009D2B10" w:rsidRPr="008F1E8A" w:rsidRDefault="009D2B10" w:rsidP="00B6241B">
            <w:pPr>
              <w:autoSpaceDE w:val="0"/>
              <w:autoSpaceDN w:val="0"/>
              <w:adjustRightInd w:val="0"/>
              <w:ind w:right="-1"/>
              <w:rPr>
                <w:b/>
              </w:rPr>
            </w:pPr>
            <w:r w:rsidRPr="008F1E8A">
              <w:rPr>
                <w:b/>
              </w:rPr>
              <w:t>(Ф.И.О.)</w:t>
            </w:r>
          </w:p>
          <w:p w:rsidR="009D2B10" w:rsidRPr="008F1E8A" w:rsidRDefault="009D2B10" w:rsidP="00B6241B">
            <w:pPr>
              <w:autoSpaceDE w:val="0"/>
              <w:autoSpaceDN w:val="0"/>
              <w:adjustRightInd w:val="0"/>
              <w:ind w:right="-1"/>
              <w:rPr>
                <w:b/>
              </w:rPr>
            </w:pPr>
            <w:r w:rsidRPr="008F1E8A">
              <w:rPr>
                <w:b/>
              </w:rPr>
              <w:t xml:space="preserve">                            </w:t>
            </w:r>
          </w:p>
          <w:p w:rsidR="009D2B10" w:rsidRPr="008F1E8A" w:rsidRDefault="009D2B10" w:rsidP="00B6241B">
            <w:pPr>
              <w:autoSpaceDE w:val="0"/>
              <w:autoSpaceDN w:val="0"/>
              <w:adjustRightInd w:val="0"/>
              <w:ind w:right="-1"/>
              <w:rPr>
                <w:b/>
              </w:rPr>
            </w:pPr>
            <w:r w:rsidRPr="008F1E8A">
              <w:rPr>
                <w:b/>
              </w:rPr>
              <w:t xml:space="preserve">М.П.   «_____» _____________20___г.  </w:t>
            </w:r>
          </w:p>
        </w:tc>
      </w:tr>
    </w:tbl>
    <w:p w:rsidR="009D2B10" w:rsidRPr="00BD3F60" w:rsidRDefault="009D2B10" w:rsidP="008A426C">
      <w:pPr>
        <w:tabs>
          <w:tab w:val="left" w:pos="993"/>
        </w:tabs>
        <w:ind w:left="709"/>
        <w:jc w:val="both"/>
      </w:pPr>
    </w:p>
    <w:p w:rsidR="009D2B10" w:rsidRPr="00BD3F60" w:rsidRDefault="009D2B10" w:rsidP="008A426C">
      <w:pPr>
        <w:tabs>
          <w:tab w:val="left" w:pos="993"/>
        </w:tabs>
        <w:ind w:left="709"/>
        <w:jc w:val="both"/>
      </w:pPr>
    </w:p>
    <w:p w:rsidR="009D2B10" w:rsidRDefault="009D2B10" w:rsidP="008C62F7">
      <w:pPr>
        <w:spacing w:line="276" w:lineRule="auto"/>
        <w:sectPr w:rsidR="009D2B10" w:rsidSect="00C07A8F">
          <w:headerReference w:type="default" r:id="rId9"/>
          <w:pgSz w:w="11906" w:h="16838" w:code="9"/>
          <w:pgMar w:top="1134" w:right="851" w:bottom="1135" w:left="993" w:header="567" w:footer="709" w:gutter="0"/>
          <w:cols w:space="708"/>
          <w:titlePg/>
          <w:docGrid w:linePitch="360"/>
        </w:sectPr>
      </w:pPr>
    </w:p>
    <w:tbl>
      <w:tblPr>
        <w:tblW w:w="15188" w:type="dxa"/>
        <w:tblInd w:w="-881" w:type="dxa"/>
        <w:tblLayout w:type="fixed"/>
        <w:tblLook w:val="04A0" w:firstRow="1" w:lastRow="0" w:firstColumn="1" w:lastColumn="0" w:noHBand="0" w:noVBand="1"/>
      </w:tblPr>
      <w:tblGrid>
        <w:gridCol w:w="441"/>
        <w:gridCol w:w="848"/>
        <w:gridCol w:w="569"/>
        <w:gridCol w:w="84"/>
        <w:gridCol w:w="58"/>
        <w:gridCol w:w="960"/>
        <w:gridCol w:w="792"/>
        <w:gridCol w:w="803"/>
        <w:gridCol w:w="851"/>
        <w:gridCol w:w="705"/>
        <w:gridCol w:w="110"/>
        <w:gridCol w:w="646"/>
        <w:gridCol w:w="378"/>
        <w:gridCol w:w="208"/>
        <w:gridCol w:w="217"/>
        <w:gridCol w:w="517"/>
        <w:gridCol w:w="333"/>
        <w:gridCol w:w="284"/>
        <w:gridCol w:w="281"/>
        <w:gridCol w:w="60"/>
        <w:gridCol w:w="368"/>
        <w:gridCol w:w="470"/>
        <w:gridCol w:w="238"/>
        <w:gridCol w:w="567"/>
        <w:gridCol w:w="68"/>
        <w:gridCol w:w="216"/>
        <w:gridCol w:w="657"/>
        <w:gridCol w:w="52"/>
        <w:gridCol w:w="425"/>
        <w:gridCol w:w="237"/>
        <w:gridCol w:w="472"/>
        <w:gridCol w:w="264"/>
        <w:gridCol w:w="161"/>
        <w:gridCol w:w="293"/>
        <w:gridCol w:w="274"/>
        <w:gridCol w:w="355"/>
        <w:gridCol w:w="212"/>
        <w:gridCol w:w="478"/>
        <w:gridCol w:w="89"/>
        <w:gridCol w:w="147"/>
      </w:tblGrid>
      <w:tr w:rsidR="009D2B10" w:rsidRPr="002B7858" w:rsidTr="009D2B10">
        <w:trPr>
          <w:gridAfter w:val="1"/>
          <w:wAfter w:w="147" w:type="dxa"/>
          <w:cantSplit/>
          <w:trHeight w:val="250"/>
        </w:trPr>
        <w:tc>
          <w:tcPr>
            <w:tcW w:w="44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48"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65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1018"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92"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03"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5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15"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646"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58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34"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9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9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73"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7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14"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2598" w:type="dxa"/>
            <w:gridSpan w:val="9"/>
            <w:vMerge w:val="restart"/>
            <w:tcBorders>
              <w:top w:val="nil"/>
              <w:left w:val="nil"/>
              <w:right w:val="nil"/>
            </w:tcBorders>
            <w:shd w:val="clear" w:color="auto" w:fill="auto"/>
            <w:noWrap/>
            <w:vAlign w:val="bottom"/>
            <w:hideMark/>
          </w:tcPr>
          <w:p w:rsidR="009D2B10" w:rsidRPr="00460A90" w:rsidRDefault="009D2B10" w:rsidP="00426FD1">
            <w:pPr>
              <w:contextualSpacing/>
            </w:pPr>
            <w:r w:rsidRPr="00460A90">
              <w:t>Приложение                                                                                                                       к Распоряжению ПАО «МРСК Центра»</w:t>
            </w:r>
          </w:p>
          <w:p w:rsidR="009D2B10" w:rsidRPr="00460A90" w:rsidRDefault="009D2B10" w:rsidP="00426FD1">
            <w:pPr>
              <w:contextualSpacing/>
              <w:jc w:val="both"/>
            </w:pPr>
            <w:r w:rsidRPr="00460A90">
              <w:t>от 24.09.2013 №</w:t>
            </w:r>
            <w:r>
              <w:t> </w:t>
            </w:r>
            <w:r w:rsidRPr="00460A90">
              <w:t>ЦА-25/149-р</w:t>
            </w:r>
          </w:p>
        </w:tc>
      </w:tr>
      <w:tr w:rsidR="009D2B10" w:rsidRPr="002B7858" w:rsidTr="009D2B10">
        <w:trPr>
          <w:gridAfter w:val="1"/>
          <w:wAfter w:w="147" w:type="dxa"/>
          <w:cantSplit/>
          <w:trHeight w:val="222"/>
        </w:trPr>
        <w:tc>
          <w:tcPr>
            <w:tcW w:w="44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48"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65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1018"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92"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03"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5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15"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646"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58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34"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9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9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73"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7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14"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2598" w:type="dxa"/>
            <w:gridSpan w:val="9"/>
            <w:vMerge/>
            <w:tcBorders>
              <w:left w:val="nil"/>
              <w:right w:val="nil"/>
            </w:tcBorders>
            <w:shd w:val="clear" w:color="auto" w:fill="auto"/>
            <w:noWrap/>
            <w:vAlign w:val="bottom"/>
            <w:hideMark/>
          </w:tcPr>
          <w:p w:rsidR="009D2B10" w:rsidRPr="002B7858" w:rsidRDefault="009D2B10" w:rsidP="00426FD1">
            <w:pPr>
              <w:contextualSpacing/>
              <w:rPr>
                <w:sz w:val="14"/>
              </w:rPr>
            </w:pPr>
          </w:p>
        </w:tc>
      </w:tr>
      <w:tr w:rsidR="009D2B10" w:rsidRPr="002B7858" w:rsidTr="009D2B10">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48"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65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1018"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92"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03"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5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15"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646"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58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34"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9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9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73"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87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714"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 w:val="14"/>
                <w:szCs w:val="22"/>
              </w:rPr>
            </w:pPr>
          </w:p>
        </w:tc>
        <w:tc>
          <w:tcPr>
            <w:tcW w:w="2598" w:type="dxa"/>
            <w:gridSpan w:val="9"/>
            <w:vMerge/>
            <w:tcBorders>
              <w:left w:val="nil"/>
              <w:bottom w:val="nil"/>
              <w:right w:val="nil"/>
            </w:tcBorders>
            <w:shd w:val="clear" w:color="auto" w:fill="auto"/>
            <w:noWrap/>
            <w:vAlign w:val="bottom"/>
            <w:hideMark/>
          </w:tcPr>
          <w:p w:rsidR="009D2B10" w:rsidRPr="002B7858" w:rsidRDefault="009D2B10" w:rsidP="00426FD1">
            <w:pPr>
              <w:contextualSpacing/>
              <w:rPr>
                <w:sz w:val="14"/>
              </w:rPr>
            </w:pPr>
          </w:p>
        </w:tc>
      </w:tr>
      <w:tr w:rsidR="009D2B10" w:rsidRPr="002B7858" w:rsidTr="009D2B10">
        <w:trPr>
          <w:cantSplit/>
          <w:trHeight w:val="161"/>
        </w:trPr>
        <w:tc>
          <w:tcPr>
            <w:tcW w:w="44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9787" w:type="dxa"/>
            <w:gridSpan w:val="23"/>
            <w:vMerge w:val="restart"/>
            <w:tcBorders>
              <w:top w:val="nil"/>
              <w:left w:val="nil"/>
              <w:bottom w:val="nil"/>
              <w:right w:val="nil"/>
            </w:tcBorders>
            <w:shd w:val="clear" w:color="auto" w:fill="auto"/>
            <w:noWrap/>
            <w:vAlign w:val="bottom"/>
            <w:hideMark/>
          </w:tcPr>
          <w:p w:rsidR="009D2B10" w:rsidRPr="002B7858" w:rsidRDefault="009D2B10" w:rsidP="00426FD1">
            <w:pPr>
              <w:contextualSpacing/>
              <w:jc w:val="center"/>
            </w:pPr>
            <w:r w:rsidRPr="002B7858">
              <w:t>Форма ориентировочного расчета физических объемов работ по строительству и реконструкции электросетевых объектов</w:t>
            </w:r>
          </w:p>
        </w:tc>
        <w:tc>
          <w:tcPr>
            <w:tcW w:w="714"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r>
      <w:tr w:rsidR="009D2B10" w:rsidRPr="002B7858" w:rsidTr="009D2B10">
        <w:trPr>
          <w:cantSplit/>
          <w:trHeight w:val="351"/>
        </w:trPr>
        <w:tc>
          <w:tcPr>
            <w:tcW w:w="441"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848" w:type="dxa"/>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65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9787" w:type="dxa"/>
            <w:gridSpan w:val="23"/>
            <w:vMerge/>
            <w:tcBorders>
              <w:top w:val="nil"/>
              <w:left w:val="nil"/>
              <w:bottom w:val="nil"/>
              <w:right w:val="nil"/>
            </w:tcBorders>
            <w:vAlign w:val="center"/>
            <w:hideMark/>
          </w:tcPr>
          <w:p w:rsidR="009D2B10" w:rsidRPr="002B7858" w:rsidRDefault="009D2B10" w:rsidP="00426FD1">
            <w:pPr>
              <w:contextualSpacing/>
            </w:pPr>
          </w:p>
        </w:tc>
        <w:tc>
          <w:tcPr>
            <w:tcW w:w="714"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73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454"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629"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690"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c>
          <w:tcPr>
            <w:tcW w:w="236"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rFonts w:ascii="Calibri" w:hAnsi="Calibri"/>
                <w:szCs w:val="22"/>
              </w:rPr>
            </w:pPr>
          </w:p>
        </w:tc>
      </w:tr>
      <w:tr w:rsidR="009D2B10" w:rsidRPr="002B7858" w:rsidTr="009D2B10">
        <w:trPr>
          <w:gridAfter w:val="1"/>
          <w:wAfter w:w="147" w:type="dxa"/>
          <w:cantSplit/>
          <w:trHeight w:val="20"/>
        </w:trPr>
        <w:tc>
          <w:tcPr>
            <w:tcW w:w="15041" w:type="dxa"/>
            <w:gridSpan w:val="39"/>
            <w:tcBorders>
              <w:top w:val="nil"/>
              <w:left w:val="nil"/>
              <w:bottom w:val="nil"/>
              <w:right w:val="nil"/>
            </w:tcBorders>
            <w:shd w:val="clear" w:color="auto" w:fill="auto"/>
            <w:noWrap/>
            <w:vAlign w:val="bottom"/>
            <w:hideMark/>
          </w:tcPr>
          <w:p w:rsidR="009D2B10" w:rsidRPr="002B7858" w:rsidRDefault="009D2B10" w:rsidP="00426FD1">
            <w:pPr>
              <w:contextualSpacing/>
              <w:jc w:val="center"/>
            </w:pPr>
            <w:r w:rsidRPr="002B7858">
              <w:t>Ориентировочный расчет физического объема работ</w:t>
            </w:r>
          </w:p>
        </w:tc>
      </w:tr>
      <w:tr w:rsidR="009D2B10" w:rsidRPr="002B7858" w:rsidTr="009D2B10">
        <w:trPr>
          <w:gridAfter w:val="1"/>
          <w:wAfter w:w="147" w:type="dxa"/>
          <w:cantSplit/>
          <w:trHeight w:val="20"/>
        </w:trPr>
        <w:tc>
          <w:tcPr>
            <w:tcW w:w="441" w:type="dxa"/>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848" w:type="dxa"/>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569" w:type="dxa"/>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1102"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7896" w:type="dxa"/>
            <w:gridSpan w:val="19"/>
            <w:tcBorders>
              <w:top w:val="nil"/>
              <w:left w:val="nil"/>
              <w:bottom w:val="single" w:sz="4" w:space="0" w:color="auto"/>
              <w:right w:val="nil"/>
            </w:tcBorders>
            <w:shd w:val="clear" w:color="auto" w:fill="auto"/>
            <w:noWrap/>
            <w:hideMark/>
          </w:tcPr>
          <w:p w:rsidR="009D2B10" w:rsidRPr="002B7858" w:rsidRDefault="009D2B10" w:rsidP="00426FD1">
            <w:pPr>
              <w:contextualSpacing/>
            </w:pPr>
            <w:r w:rsidRPr="002B7858">
              <w:rPr>
                <w:szCs w:val="22"/>
              </w:rPr>
              <w:t>Ориентировочные характеристики объемов работ по ВЛ</w:t>
            </w:r>
          </w:p>
        </w:tc>
        <w:tc>
          <w:tcPr>
            <w:tcW w:w="873"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pPr>
          </w:p>
        </w:tc>
        <w:tc>
          <w:tcPr>
            <w:tcW w:w="714" w:type="dxa"/>
            <w:gridSpan w:val="3"/>
            <w:tcBorders>
              <w:top w:val="nil"/>
              <w:left w:val="nil"/>
              <w:bottom w:val="single" w:sz="4" w:space="0" w:color="auto"/>
              <w:right w:val="nil"/>
            </w:tcBorders>
            <w:shd w:val="clear" w:color="auto" w:fill="auto"/>
            <w:noWrap/>
            <w:vAlign w:val="bottom"/>
            <w:hideMark/>
          </w:tcPr>
          <w:p w:rsidR="009D2B10" w:rsidRPr="002B7858" w:rsidRDefault="009D2B10" w:rsidP="00426FD1">
            <w:pPr>
              <w:contextualSpacing/>
              <w:rPr>
                <w:sz w:val="14"/>
              </w:rPr>
            </w:pPr>
            <w:r w:rsidRPr="002B7858">
              <w:rPr>
                <w:sz w:val="14"/>
              </w:rPr>
              <w:t> </w:t>
            </w:r>
          </w:p>
        </w:tc>
        <w:tc>
          <w:tcPr>
            <w:tcW w:w="472" w:type="dxa"/>
            <w:tcBorders>
              <w:top w:val="nil"/>
              <w:left w:val="nil"/>
              <w:bottom w:val="single" w:sz="4" w:space="0" w:color="auto"/>
              <w:right w:val="nil"/>
            </w:tcBorders>
            <w:shd w:val="clear" w:color="auto" w:fill="auto"/>
            <w:noWrap/>
            <w:vAlign w:val="bottom"/>
            <w:hideMark/>
          </w:tcPr>
          <w:p w:rsidR="009D2B10" w:rsidRPr="002B7858" w:rsidRDefault="009D2B10" w:rsidP="00426FD1">
            <w:pPr>
              <w:contextualSpacing/>
              <w:rPr>
                <w:sz w:val="14"/>
              </w:rPr>
            </w:pPr>
            <w:r w:rsidRPr="002B7858">
              <w:rPr>
                <w:sz w:val="14"/>
              </w:rPr>
              <w:t> </w:t>
            </w:r>
          </w:p>
        </w:tc>
        <w:tc>
          <w:tcPr>
            <w:tcW w:w="718" w:type="dxa"/>
            <w:gridSpan w:val="3"/>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274" w:type="dxa"/>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r>
      <w:tr w:rsidR="009D2B10" w:rsidRPr="002B7858" w:rsidTr="009D2B10">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п/п</w:t>
            </w:r>
          </w:p>
        </w:tc>
        <w:tc>
          <w:tcPr>
            <w:tcW w:w="1417" w:type="dxa"/>
            <w:gridSpan w:val="2"/>
            <w:tcBorders>
              <w:top w:val="single" w:sz="4" w:space="0" w:color="auto"/>
              <w:left w:val="nil"/>
              <w:bottom w:val="nil"/>
              <w:right w:val="nil"/>
            </w:tcBorders>
            <w:shd w:val="clear" w:color="auto" w:fill="auto"/>
            <w:vAlign w:val="center"/>
            <w:hideMark/>
          </w:tcPr>
          <w:p w:rsidR="009D2B10" w:rsidRPr="002B7858" w:rsidRDefault="009D2B10" w:rsidP="00426FD1">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D2B10" w:rsidRPr="002B7858" w:rsidRDefault="009D2B10" w:rsidP="00426FD1">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Напряжение, кВ</w:t>
            </w:r>
          </w:p>
        </w:tc>
        <w:tc>
          <w:tcPr>
            <w:tcW w:w="2359" w:type="dxa"/>
            <w:gridSpan w:val="3"/>
            <w:tcBorders>
              <w:top w:val="single" w:sz="4" w:space="0" w:color="auto"/>
              <w:left w:val="nil"/>
              <w:bottom w:val="nil"/>
              <w:right w:val="single" w:sz="4" w:space="0" w:color="000000"/>
            </w:tcBorders>
            <w:shd w:val="clear" w:color="auto" w:fill="auto"/>
            <w:vAlign w:val="center"/>
            <w:hideMark/>
          </w:tcPr>
          <w:p w:rsidR="009D2B10" w:rsidRPr="002B7858" w:rsidRDefault="009D2B10" w:rsidP="00426FD1">
            <w:pPr>
              <w:contextualSpacing/>
              <w:jc w:val="center"/>
              <w:rPr>
                <w:sz w:val="14"/>
              </w:rPr>
            </w:pPr>
            <w:r w:rsidRPr="002B7858">
              <w:rPr>
                <w:sz w:val="14"/>
              </w:rPr>
              <w:t>Марка провода, кабеля</w:t>
            </w:r>
          </w:p>
        </w:tc>
        <w:tc>
          <w:tcPr>
            <w:tcW w:w="756" w:type="dxa"/>
            <w:gridSpan w:val="2"/>
            <w:vMerge w:val="restart"/>
            <w:tcBorders>
              <w:top w:val="single" w:sz="4" w:space="0" w:color="auto"/>
              <w:left w:val="nil"/>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xml:space="preserve">Сечение провода, мм </w:t>
            </w:r>
            <w:r w:rsidRPr="002B7858">
              <w:rPr>
                <w:sz w:val="14"/>
                <w:vertAlign w:val="superscript"/>
              </w:rPr>
              <w:t>2</w:t>
            </w:r>
            <w:r w:rsidRPr="002B7858">
              <w:rPr>
                <w:sz w:val="14"/>
              </w:rPr>
              <w:t xml:space="preserve"> </w:t>
            </w:r>
          </w:p>
        </w:tc>
        <w:tc>
          <w:tcPr>
            <w:tcW w:w="1937" w:type="dxa"/>
            <w:gridSpan w:val="6"/>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Количество цепей</w:t>
            </w:r>
          </w:p>
        </w:tc>
        <w:tc>
          <w:tcPr>
            <w:tcW w:w="1179" w:type="dxa"/>
            <w:gridSpan w:val="4"/>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Процент заменяемых опор (для реконструкции  с частичной заменой опор), %</w:t>
            </w:r>
          </w:p>
        </w:tc>
        <w:tc>
          <w:tcPr>
            <w:tcW w:w="2932" w:type="dxa"/>
            <w:gridSpan w:val="9"/>
            <w:tcBorders>
              <w:top w:val="single" w:sz="4" w:space="0" w:color="auto"/>
              <w:left w:val="nil"/>
              <w:bottom w:val="single" w:sz="4" w:space="0" w:color="auto"/>
              <w:right w:val="single" w:sz="4" w:space="0" w:color="000000"/>
            </w:tcBorders>
            <w:shd w:val="clear" w:color="auto" w:fill="auto"/>
            <w:vAlign w:val="center"/>
            <w:hideMark/>
          </w:tcPr>
          <w:p w:rsidR="009D2B10" w:rsidRPr="002B7858" w:rsidRDefault="009D2B10" w:rsidP="00426FD1">
            <w:pPr>
              <w:contextualSpacing/>
              <w:jc w:val="center"/>
              <w:rPr>
                <w:sz w:val="14"/>
              </w:rPr>
            </w:pPr>
            <w:r w:rsidRPr="002B7858">
              <w:rPr>
                <w:sz w:val="14"/>
              </w:rPr>
              <w:t>Вид опор, для ВЛ с разными типами опор указывается в каждой графе тип опор (анкерные или промежуточные)</w:t>
            </w:r>
          </w:p>
        </w:tc>
        <w:tc>
          <w:tcPr>
            <w:tcW w:w="992" w:type="dxa"/>
            <w:gridSpan w:val="4"/>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Секционирующий разъединитель,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Реклоузер, шт.</w:t>
            </w:r>
          </w:p>
        </w:tc>
        <w:tc>
          <w:tcPr>
            <w:tcW w:w="56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Ввод в здание, шт.</w:t>
            </w:r>
          </w:p>
        </w:tc>
      </w:tr>
      <w:tr w:rsidR="009D2B10" w:rsidRPr="002B7858" w:rsidTr="009D2B10">
        <w:trPr>
          <w:gridAfter w:val="1"/>
          <w:wAfter w:w="147" w:type="dxa"/>
          <w:cantSplit/>
          <w:trHeight w:val="111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48"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новое строительство</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неизолированный</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изолированный или защищенный</w:t>
            </w:r>
          </w:p>
        </w:tc>
        <w:tc>
          <w:tcPr>
            <w:tcW w:w="705"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самонесущий кабель</w:t>
            </w:r>
          </w:p>
        </w:tc>
        <w:tc>
          <w:tcPr>
            <w:tcW w:w="756" w:type="dxa"/>
            <w:gridSpan w:val="2"/>
            <w:vMerge/>
            <w:tcBorders>
              <w:top w:val="single" w:sz="4" w:space="0" w:color="auto"/>
              <w:left w:val="nil"/>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378"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1</w:t>
            </w:r>
          </w:p>
        </w:tc>
        <w:tc>
          <w:tcPr>
            <w:tcW w:w="42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2</w:t>
            </w:r>
          </w:p>
        </w:tc>
        <w:tc>
          <w:tcPr>
            <w:tcW w:w="1134"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подвес доп. проводов, в т.ч. ВОЛС</w:t>
            </w:r>
          </w:p>
        </w:tc>
        <w:tc>
          <w:tcPr>
            <w:tcW w:w="1179" w:type="dxa"/>
            <w:gridSpan w:val="4"/>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0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металлические решетчатые</w:t>
            </w:r>
          </w:p>
        </w:tc>
        <w:tc>
          <w:tcPr>
            <w:tcW w:w="993" w:type="dxa"/>
            <w:gridSpan w:val="4"/>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многогранные металлические</w:t>
            </w:r>
          </w:p>
        </w:tc>
        <w:tc>
          <w:tcPr>
            <w:tcW w:w="425"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ж/б</w:t>
            </w:r>
          </w:p>
        </w:tc>
        <w:tc>
          <w:tcPr>
            <w:tcW w:w="709"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деревянные</w:t>
            </w:r>
          </w:p>
        </w:tc>
        <w:tc>
          <w:tcPr>
            <w:tcW w:w="42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ind w:right="-108" w:hanging="108"/>
              <w:contextualSpacing/>
              <w:jc w:val="center"/>
              <w:rPr>
                <w:sz w:val="14"/>
              </w:rPr>
            </w:pPr>
            <w:r w:rsidRPr="002B7858">
              <w:rPr>
                <w:sz w:val="14"/>
              </w:rPr>
              <w:t>РЛК</w:t>
            </w:r>
          </w:p>
        </w:tc>
        <w:tc>
          <w:tcPr>
            <w:tcW w:w="567"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ind w:right="-108"/>
              <w:contextualSpacing/>
              <w:jc w:val="center"/>
              <w:rPr>
                <w:sz w:val="14"/>
              </w:rPr>
            </w:pPr>
            <w:r w:rsidRPr="002B7858">
              <w:rPr>
                <w:sz w:val="14"/>
              </w:rPr>
              <w:t>ПРВТ</w:t>
            </w: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567" w:type="dxa"/>
            <w:gridSpan w:val="2"/>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r>
      <w:tr w:rsidR="009D2B10" w:rsidRPr="002B7858" w:rsidTr="009D2B10">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9D2B10" w:rsidRPr="002B7858" w:rsidRDefault="009D2B10" w:rsidP="00BC2B7A">
            <w:pPr>
              <w:contextualSpacing/>
              <w:jc w:val="center"/>
            </w:pPr>
            <w:r w:rsidRPr="002B7858">
              <w:t>1</w:t>
            </w:r>
          </w:p>
        </w:tc>
        <w:tc>
          <w:tcPr>
            <w:tcW w:w="848"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0,02</w:t>
            </w:r>
          </w:p>
        </w:tc>
        <w:tc>
          <w:tcPr>
            <w:tcW w:w="792"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w:t>
            </w:r>
          </w:p>
        </w:tc>
        <w:tc>
          <w:tcPr>
            <w:tcW w:w="705"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756"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50</w:t>
            </w:r>
          </w:p>
        </w:tc>
        <w:tc>
          <w:tcPr>
            <w:tcW w:w="378"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w:t>
            </w:r>
          </w:p>
        </w:tc>
        <w:tc>
          <w:tcPr>
            <w:tcW w:w="425"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1134" w:type="dxa"/>
            <w:gridSpan w:val="3"/>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1179" w:type="dxa"/>
            <w:gridSpan w:val="4"/>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805"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993" w:type="dxa"/>
            <w:gridSpan w:val="4"/>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425"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w:t>
            </w:r>
          </w:p>
        </w:tc>
        <w:tc>
          <w:tcPr>
            <w:tcW w:w="709"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425"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567"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pPr>
          </w:p>
        </w:tc>
        <w:tc>
          <w:tcPr>
            <w:tcW w:w="567"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pPr>
          </w:p>
        </w:tc>
      </w:tr>
      <w:tr w:rsidR="009D2B10" w:rsidRPr="002B7858" w:rsidTr="009D2B10">
        <w:trPr>
          <w:gridAfter w:val="1"/>
          <w:wAfter w:w="147" w:type="dxa"/>
          <w:cantSplit/>
          <w:trHeight w:val="20"/>
        </w:trPr>
        <w:tc>
          <w:tcPr>
            <w:tcW w:w="441"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848"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569"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1102" w:type="dxa"/>
            <w:gridSpan w:val="3"/>
            <w:tcBorders>
              <w:top w:val="nil"/>
              <w:left w:val="nil"/>
              <w:bottom w:val="nil"/>
              <w:right w:val="nil"/>
            </w:tcBorders>
            <w:shd w:val="clear" w:color="auto" w:fill="auto"/>
            <w:vAlign w:val="bottom"/>
            <w:hideMark/>
          </w:tcPr>
          <w:p w:rsidR="009D2B10" w:rsidRPr="002B7858" w:rsidRDefault="009D2B10" w:rsidP="00426FD1">
            <w:pPr>
              <w:contextualSpacing/>
            </w:pPr>
          </w:p>
        </w:tc>
        <w:tc>
          <w:tcPr>
            <w:tcW w:w="7828" w:type="dxa"/>
            <w:gridSpan w:val="18"/>
            <w:tcBorders>
              <w:top w:val="nil"/>
              <w:left w:val="nil"/>
              <w:bottom w:val="single" w:sz="4" w:space="0" w:color="auto"/>
              <w:right w:val="nil"/>
            </w:tcBorders>
            <w:shd w:val="clear" w:color="auto" w:fill="auto"/>
            <w:hideMark/>
          </w:tcPr>
          <w:p w:rsidR="009D2B10" w:rsidRPr="002B7858" w:rsidRDefault="009D2B10" w:rsidP="00426FD1">
            <w:pPr>
              <w:contextualSpacing/>
            </w:pPr>
            <w:r w:rsidRPr="002B7858">
              <w:rPr>
                <w:szCs w:val="22"/>
              </w:rPr>
              <w:t>Ориентировочные характеристики объемов работ по КЛ</w:t>
            </w:r>
          </w:p>
        </w:tc>
        <w:tc>
          <w:tcPr>
            <w:tcW w:w="993" w:type="dxa"/>
            <w:gridSpan w:val="4"/>
            <w:tcBorders>
              <w:top w:val="nil"/>
              <w:left w:val="nil"/>
              <w:bottom w:val="nil"/>
              <w:right w:val="nil"/>
            </w:tcBorders>
            <w:shd w:val="clear" w:color="auto" w:fill="auto"/>
            <w:vAlign w:val="bottom"/>
          </w:tcPr>
          <w:p w:rsidR="009D2B10" w:rsidRPr="002B7858" w:rsidRDefault="009D2B10" w:rsidP="00426FD1">
            <w:pPr>
              <w:contextualSpacing/>
            </w:pPr>
          </w:p>
        </w:tc>
        <w:tc>
          <w:tcPr>
            <w:tcW w:w="425"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709"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425"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r>
      <w:tr w:rsidR="009D2B10" w:rsidRPr="002B7858" w:rsidTr="009D2B10">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п/п</w:t>
            </w:r>
          </w:p>
        </w:tc>
        <w:tc>
          <w:tcPr>
            <w:tcW w:w="1417" w:type="dxa"/>
            <w:gridSpan w:val="2"/>
            <w:tcBorders>
              <w:top w:val="single" w:sz="4" w:space="0" w:color="auto"/>
              <w:left w:val="nil"/>
              <w:bottom w:val="single" w:sz="4" w:space="0" w:color="auto"/>
              <w:right w:val="nil"/>
            </w:tcBorders>
            <w:shd w:val="clear" w:color="auto" w:fill="auto"/>
            <w:vAlign w:val="center"/>
            <w:hideMark/>
          </w:tcPr>
          <w:p w:rsidR="009D2B10" w:rsidRPr="002B7858" w:rsidRDefault="009D2B10" w:rsidP="00426FD1">
            <w:pPr>
              <w:contextualSpacing/>
              <w:jc w:val="center"/>
              <w:rPr>
                <w:sz w:val="14"/>
              </w:rPr>
            </w:pPr>
            <w:r w:rsidRPr="002B7858">
              <w:rPr>
                <w:sz w:val="14"/>
              </w:rPr>
              <w:t>Вид работ</w:t>
            </w:r>
          </w:p>
        </w:tc>
        <w:tc>
          <w:tcPr>
            <w:tcW w:w="110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Длина линии, км</w:t>
            </w:r>
          </w:p>
        </w:tc>
        <w:tc>
          <w:tcPr>
            <w:tcW w:w="792" w:type="dxa"/>
            <w:vMerge w:val="restart"/>
            <w:tcBorders>
              <w:top w:val="nil"/>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Напряжение, кВ</w:t>
            </w:r>
          </w:p>
        </w:tc>
        <w:tc>
          <w:tcPr>
            <w:tcW w:w="1654" w:type="dxa"/>
            <w:gridSpan w:val="2"/>
            <w:tcBorders>
              <w:top w:val="single" w:sz="4" w:space="0" w:color="auto"/>
              <w:left w:val="nil"/>
              <w:bottom w:val="nil"/>
              <w:right w:val="single" w:sz="4" w:space="0" w:color="000000"/>
            </w:tcBorders>
            <w:shd w:val="clear" w:color="auto" w:fill="auto"/>
            <w:vAlign w:val="center"/>
            <w:hideMark/>
          </w:tcPr>
          <w:p w:rsidR="009D2B10" w:rsidRPr="002B7858" w:rsidRDefault="009D2B10" w:rsidP="00426FD1">
            <w:pPr>
              <w:contextualSpacing/>
              <w:jc w:val="center"/>
              <w:rPr>
                <w:sz w:val="14"/>
              </w:rPr>
            </w:pPr>
            <w:r w:rsidRPr="002B7858">
              <w:rPr>
                <w:sz w:val="14"/>
              </w:rPr>
              <w:t>Материал токоведущей жилы</w:t>
            </w:r>
          </w:p>
        </w:tc>
        <w:tc>
          <w:tcPr>
            <w:tcW w:w="1461" w:type="dxa"/>
            <w:gridSpan w:val="3"/>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Изоляция кабеля</w:t>
            </w:r>
          </w:p>
        </w:tc>
        <w:tc>
          <w:tcPr>
            <w:tcW w:w="803"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Сечение кабеля, мм</w:t>
            </w:r>
            <w:r w:rsidRPr="002B7858">
              <w:rPr>
                <w:sz w:val="14"/>
                <w:vertAlign w:val="superscript"/>
              </w:rPr>
              <w:t>2</w:t>
            </w:r>
            <w:r w:rsidRPr="002B7858">
              <w:rPr>
                <w:sz w:val="14"/>
              </w:rPr>
              <w:t xml:space="preserve"> </w:t>
            </w:r>
          </w:p>
        </w:tc>
        <w:tc>
          <w:tcPr>
            <w:tcW w:w="85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Количество кабелей в траншее, шт</w:t>
            </w:r>
          </w:p>
        </w:tc>
        <w:tc>
          <w:tcPr>
            <w:tcW w:w="3261" w:type="dxa"/>
            <w:gridSpan w:val="11"/>
            <w:tcBorders>
              <w:top w:val="single" w:sz="4" w:space="0" w:color="auto"/>
              <w:left w:val="nil"/>
              <w:bottom w:val="single" w:sz="4" w:space="0" w:color="auto"/>
              <w:right w:val="single" w:sz="4" w:space="0" w:color="000000"/>
            </w:tcBorders>
            <w:shd w:val="clear" w:color="auto" w:fill="auto"/>
            <w:vAlign w:val="center"/>
            <w:hideMark/>
          </w:tcPr>
          <w:p w:rsidR="009D2B10" w:rsidRPr="002B7858" w:rsidRDefault="009D2B10" w:rsidP="00426FD1">
            <w:pPr>
              <w:contextualSpacing/>
              <w:jc w:val="center"/>
              <w:rPr>
                <w:sz w:val="14"/>
              </w:rPr>
            </w:pPr>
            <w:r w:rsidRPr="002B7858">
              <w:rPr>
                <w:sz w:val="14"/>
              </w:rPr>
              <w:t>Способ прокладки, длина, км</w:t>
            </w:r>
          </w:p>
        </w:tc>
        <w:tc>
          <w:tcPr>
            <w:tcW w:w="1134" w:type="dxa"/>
            <w:gridSpan w:val="3"/>
            <w:tcBorders>
              <w:top w:val="nil"/>
              <w:left w:val="nil"/>
              <w:bottom w:val="nil"/>
              <w:right w:val="nil"/>
            </w:tcBorders>
            <w:shd w:val="clear" w:color="auto" w:fill="auto"/>
            <w:vAlign w:val="center"/>
            <w:hideMark/>
          </w:tcPr>
          <w:p w:rsidR="009D2B10" w:rsidRPr="002B7858" w:rsidRDefault="009D2B10" w:rsidP="00426FD1">
            <w:pPr>
              <w:contextualSpacing/>
              <w:jc w:val="center"/>
              <w:rPr>
                <w:sz w:val="14"/>
              </w:rPr>
            </w:pPr>
            <w:r w:rsidRPr="002B7858">
              <w:rPr>
                <w:sz w:val="14"/>
              </w:rPr>
              <w:t> </w:t>
            </w:r>
          </w:p>
        </w:tc>
        <w:tc>
          <w:tcPr>
            <w:tcW w:w="425" w:type="dxa"/>
            <w:gridSpan w:val="2"/>
            <w:tcBorders>
              <w:top w:val="nil"/>
              <w:left w:val="nil"/>
              <w:bottom w:val="nil"/>
              <w:right w:val="nil"/>
            </w:tcBorders>
            <w:shd w:val="clear" w:color="auto" w:fill="auto"/>
            <w:vAlign w:val="center"/>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vAlign w:val="center"/>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vAlign w:val="center"/>
            <w:hideMark/>
          </w:tcPr>
          <w:p w:rsidR="009D2B10" w:rsidRPr="002B7858" w:rsidRDefault="009D2B10" w:rsidP="00426FD1">
            <w:pPr>
              <w:contextualSpacing/>
              <w:jc w:val="center"/>
              <w:rPr>
                <w:sz w:val="14"/>
              </w:rPr>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r>
      <w:tr w:rsidR="009D2B10" w:rsidRPr="002B7858" w:rsidTr="009D2B10">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новое строительство</w:t>
            </w:r>
          </w:p>
        </w:tc>
        <w:tc>
          <w:tcPr>
            <w:tcW w:w="569"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реконструкция</w:t>
            </w:r>
          </w:p>
        </w:tc>
        <w:tc>
          <w:tcPr>
            <w:tcW w:w="1102" w:type="dxa"/>
            <w:gridSpan w:val="3"/>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792" w:type="dxa"/>
            <w:vMerge/>
            <w:tcBorders>
              <w:top w:val="nil"/>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медь</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алюминий</w:t>
            </w:r>
          </w:p>
        </w:tc>
        <w:tc>
          <w:tcPr>
            <w:tcW w:w="81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xml:space="preserve">сшитый полиэтилен </w:t>
            </w:r>
          </w:p>
        </w:tc>
        <w:tc>
          <w:tcPr>
            <w:tcW w:w="646"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бумажно-масляная</w:t>
            </w:r>
          </w:p>
        </w:tc>
        <w:tc>
          <w:tcPr>
            <w:tcW w:w="803" w:type="dxa"/>
            <w:gridSpan w:val="3"/>
            <w:vMerge/>
            <w:tcBorders>
              <w:top w:val="single" w:sz="4" w:space="0" w:color="auto"/>
              <w:left w:val="nil"/>
              <w:bottom w:val="single" w:sz="4" w:space="0" w:color="auto"/>
              <w:right w:val="single" w:sz="4" w:space="0" w:color="auto"/>
            </w:tcBorders>
            <w:vAlign w:val="center"/>
            <w:hideMark/>
          </w:tcPr>
          <w:p w:rsidR="009D2B10" w:rsidRPr="002B7858" w:rsidRDefault="009D2B10" w:rsidP="00426FD1">
            <w:pPr>
              <w:contextualSpacing/>
              <w:rPr>
                <w:sz w:val="14"/>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hideMark/>
          </w:tcPr>
          <w:p w:rsidR="009D2B10" w:rsidRPr="002B7858" w:rsidRDefault="009D2B10" w:rsidP="00426FD1">
            <w:pPr>
              <w:contextualSpacing/>
              <w:rPr>
                <w:sz w:val="14"/>
              </w:rPr>
            </w:pPr>
          </w:p>
        </w:tc>
        <w:tc>
          <w:tcPr>
            <w:tcW w:w="993" w:type="dxa"/>
            <w:gridSpan w:val="4"/>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в траншее</w:t>
            </w:r>
          </w:p>
        </w:tc>
        <w:tc>
          <w:tcPr>
            <w:tcW w:w="708"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в трубе</w:t>
            </w:r>
          </w:p>
        </w:tc>
        <w:tc>
          <w:tcPr>
            <w:tcW w:w="851"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ГНБ</w:t>
            </w:r>
          </w:p>
        </w:tc>
        <w:tc>
          <w:tcPr>
            <w:tcW w:w="709"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прокол</w:t>
            </w:r>
          </w:p>
        </w:tc>
        <w:tc>
          <w:tcPr>
            <w:tcW w:w="2693" w:type="dxa"/>
            <w:gridSpan w:val="9"/>
            <w:tcBorders>
              <w:top w:val="nil"/>
              <w:left w:val="nil"/>
              <w:bottom w:val="nil"/>
              <w:right w:val="nil"/>
            </w:tcBorders>
            <w:shd w:val="clear" w:color="auto" w:fill="auto"/>
            <w:vAlign w:val="center"/>
            <w:hideMark/>
          </w:tcPr>
          <w:p w:rsidR="009D2B10" w:rsidRPr="002B7858" w:rsidRDefault="009D2B10" w:rsidP="00426FD1">
            <w:pPr>
              <w:contextualSpacing/>
              <w:rPr>
                <w:rFonts w:eastAsia="Calibri"/>
                <w:b/>
              </w:rPr>
            </w:pPr>
          </w:p>
        </w:tc>
        <w:tc>
          <w:tcPr>
            <w:tcW w:w="567" w:type="dxa"/>
            <w:gridSpan w:val="2"/>
            <w:tcBorders>
              <w:top w:val="nil"/>
              <w:left w:val="nil"/>
              <w:bottom w:val="nil"/>
              <w:right w:val="nil"/>
            </w:tcBorders>
            <w:shd w:val="clear" w:color="auto" w:fill="auto"/>
            <w:noWrap/>
            <w:vAlign w:val="bottom"/>
            <w:hideMark/>
          </w:tcPr>
          <w:p w:rsidR="009D2B10" w:rsidRPr="002B7858" w:rsidRDefault="009D2B10" w:rsidP="00426FD1">
            <w:pPr>
              <w:contextualSpacing/>
              <w:rPr>
                <w:sz w:val="14"/>
              </w:rPr>
            </w:pPr>
          </w:p>
        </w:tc>
      </w:tr>
      <w:tr w:rsidR="009D2B10" w:rsidRPr="002B7858" w:rsidTr="009D2B10">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9D2B10" w:rsidRPr="002B7858" w:rsidRDefault="009D2B10" w:rsidP="00BC2B7A">
            <w:pPr>
              <w:contextualSpacing/>
              <w:jc w:val="center"/>
              <w:rPr>
                <w:rFonts w:eastAsia="Calibri"/>
              </w:rPr>
            </w:pPr>
            <w:r>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sidRPr="00952C47">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1,5</w:t>
            </w:r>
          </w:p>
        </w:tc>
        <w:tc>
          <w:tcPr>
            <w:tcW w:w="792"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sidRPr="00952C47">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w:t>
            </w: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95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1</w:t>
            </w:r>
          </w:p>
        </w:tc>
        <w:tc>
          <w:tcPr>
            <w:tcW w:w="993" w:type="dxa"/>
            <w:gridSpan w:val="4"/>
            <w:tcBorders>
              <w:top w:val="nil"/>
              <w:left w:val="nil"/>
              <w:bottom w:val="single" w:sz="4" w:space="0" w:color="auto"/>
              <w:right w:val="single" w:sz="4" w:space="0" w:color="auto"/>
            </w:tcBorders>
            <w:shd w:val="clear" w:color="auto" w:fill="auto"/>
            <w:vAlign w:val="center"/>
          </w:tcPr>
          <w:p w:rsidR="009D2B10" w:rsidRPr="00952C47" w:rsidRDefault="009D2B10" w:rsidP="00331DD9">
            <w:pPr>
              <w:contextualSpacing/>
              <w:jc w:val="center"/>
              <w:rPr>
                <w:rFonts w:eastAsia="Calibri"/>
              </w:rPr>
            </w:pPr>
            <w:r>
              <w:rPr>
                <w:rFonts w:eastAsia="Calibri"/>
              </w:rPr>
              <w:t>1,475</w:t>
            </w:r>
          </w:p>
        </w:tc>
        <w:tc>
          <w:tcPr>
            <w:tcW w:w="708"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0,025</w:t>
            </w:r>
          </w:p>
        </w:tc>
        <w:tc>
          <w:tcPr>
            <w:tcW w:w="851" w:type="dxa"/>
            <w:gridSpan w:val="3"/>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0,025</w:t>
            </w:r>
          </w:p>
        </w:tc>
        <w:tc>
          <w:tcPr>
            <w:tcW w:w="709"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472" w:type="dxa"/>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425" w:type="dxa"/>
            <w:gridSpan w:val="2"/>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567" w:type="dxa"/>
            <w:gridSpan w:val="2"/>
            <w:tcBorders>
              <w:top w:val="nil"/>
              <w:left w:val="nil"/>
              <w:bottom w:val="nil"/>
              <w:right w:val="nil"/>
            </w:tcBorders>
            <w:shd w:val="clear" w:color="auto" w:fill="auto"/>
            <w:vAlign w:val="bottom"/>
          </w:tcPr>
          <w:p w:rsidR="009D2B10" w:rsidRPr="002B7858" w:rsidRDefault="009D2B10" w:rsidP="00BC2B7A">
            <w:pPr>
              <w:contextualSpacing/>
              <w:rPr>
                <w:sz w:val="22"/>
              </w:rPr>
            </w:pPr>
          </w:p>
        </w:tc>
        <w:tc>
          <w:tcPr>
            <w:tcW w:w="567" w:type="dxa"/>
            <w:gridSpan w:val="2"/>
            <w:tcBorders>
              <w:top w:val="nil"/>
              <w:left w:val="nil"/>
              <w:bottom w:val="nil"/>
              <w:right w:val="nil"/>
            </w:tcBorders>
            <w:shd w:val="clear" w:color="auto" w:fill="auto"/>
            <w:vAlign w:val="bottom"/>
          </w:tcPr>
          <w:p w:rsidR="009D2B10" w:rsidRPr="002B7858" w:rsidRDefault="009D2B10" w:rsidP="00BC2B7A">
            <w:pPr>
              <w:contextualSpacing/>
              <w:rPr>
                <w:sz w:val="22"/>
              </w:rPr>
            </w:pPr>
          </w:p>
        </w:tc>
        <w:tc>
          <w:tcPr>
            <w:tcW w:w="567" w:type="dxa"/>
            <w:gridSpan w:val="2"/>
            <w:tcBorders>
              <w:top w:val="nil"/>
              <w:left w:val="nil"/>
              <w:bottom w:val="nil"/>
              <w:right w:val="nil"/>
            </w:tcBorders>
            <w:shd w:val="clear" w:color="auto" w:fill="auto"/>
            <w:noWrap/>
            <w:vAlign w:val="bottom"/>
          </w:tcPr>
          <w:p w:rsidR="009D2B10" w:rsidRPr="002B7858" w:rsidRDefault="009D2B10" w:rsidP="00BC2B7A">
            <w:pPr>
              <w:contextualSpacing/>
              <w:rPr>
                <w:sz w:val="22"/>
              </w:rPr>
            </w:pPr>
          </w:p>
        </w:tc>
      </w:tr>
      <w:tr w:rsidR="009D2B10" w:rsidRPr="002B7858" w:rsidTr="009D2B10">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9D2B10" w:rsidRDefault="009D2B10" w:rsidP="00BC2B7A">
            <w:pPr>
              <w:contextualSpacing/>
              <w:jc w:val="center"/>
              <w:rPr>
                <w:rFonts w:eastAsia="Calibri"/>
              </w:rPr>
            </w:pPr>
            <w:r>
              <w:rPr>
                <w:rFonts w:eastAsia="Calibri"/>
              </w:rPr>
              <w:t>2</w:t>
            </w:r>
          </w:p>
        </w:tc>
        <w:tc>
          <w:tcPr>
            <w:tcW w:w="848"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sidRPr="00952C47">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sidRPr="00952C47">
              <w:rPr>
                <w:rFonts w:eastAsia="Calibri"/>
              </w:rPr>
              <w:t>0,</w:t>
            </w:r>
            <w:r>
              <w:rPr>
                <w:rFonts w:eastAsia="Calibri"/>
              </w:rPr>
              <w:t>3</w:t>
            </w:r>
          </w:p>
        </w:tc>
        <w:tc>
          <w:tcPr>
            <w:tcW w:w="792"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10</w:t>
            </w:r>
          </w:p>
        </w:tc>
        <w:tc>
          <w:tcPr>
            <w:tcW w:w="803"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sidRPr="00952C47">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w:t>
            </w: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9D2B10" w:rsidRPr="00952C47" w:rsidRDefault="009D2B10" w:rsidP="00331DD9">
            <w:pPr>
              <w:contextualSpacing/>
              <w:jc w:val="center"/>
              <w:rPr>
                <w:rFonts w:eastAsia="Calibri"/>
              </w:rPr>
            </w:pPr>
            <w:r>
              <w:rPr>
                <w:rFonts w:eastAsia="Calibri"/>
              </w:rPr>
              <w:t>12</w:t>
            </w:r>
            <w:r w:rsidRPr="00952C47">
              <w:rPr>
                <w:rFonts w:eastAsia="Calibri"/>
              </w:rPr>
              <w:t>0</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2</w:t>
            </w:r>
          </w:p>
        </w:tc>
        <w:tc>
          <w:tcPr>
            <w:tcW w:w="993" w:type="dxa"/>
            <w:gridSpan w:val="4"/>
            <w:tcBorders>
              <w:top w:val="nil"/>
              <w:left w:val="nil"/>
              <w:bottom w:val="single" w:sz="4" w:space="0" w:color="auto"/>
              <w:right w:val="single" w:sz="4" w:space="0" w:color="auto"/>
            </w:tcBorders>
            <w:shd w:val="clear" w:color="auto" w:fill="auto"/>
            <w:vAlign w:val="center"/>
          </w:tcPr>
          <w:p w:rsidR="009D2B10" w:rsidRPr="00952C47" w:rsidRDefault="009D2B10" w:rsidP="00331DD9">
            <w:pPr>
              <w:contextualSpacing/>
              <w:jc w:val="center"/>
              <w:rPr>
                <w:rFonts w:eastAsia="Calibri"/>
              </w:rPr>
            </w:pPr>
            <w:r>
              <w:rPr>
                <w:rFonts w:eastAsia="Calibri"/>
              </w:rPr>
              <w:t>0,3</w:t>
            </w:r>
          </w:p>
        </w:tc>
        <w:tc>
          <w:tcPr>
            <w:tcW w:w="708"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472" w:type="dxa"/>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425" w:type="dxa"/>
            <w:gridSpan w:val="2"/>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567" w:type="dxa"/>
            <w:gridSpan w:val="2"/>
            <w:tcBorders>
              <w:top w:val="nil"/>
              <w:left w:val="nil"/>
              <w:bottom w:val="nil"/>
              <w:right w:val="nil"/>
            </w:tcBorders>
            <w:shd w:val="clear" w:color="auto" w:fill="auto"/>
            <w:vAlign w:val="bottom"/>
          </w:tcPr>
          <w:p w:rsidR="009D2B10" w:rsidRPr="002B7858" w:rsidRDefault="009D2B10" w:rsidP="00BC2B7A">
            <w:pPr>
              <w:contextualSpacing/>
              <w:rPr>
                <w:sz w:val="22"/>
              </w:rPr>
            </w:pPr>
          </w:p>
        </w:tc>
        <w:tc>
          <w:tcPr>
            <w:tcW w:w="567" w:type="dxa"/>
            <w:gridSpan w:val="2"/>
            <w:tcBorders>
              <w:top w:val="nil"/>
              <w:left w:val="nil"/>
              <w:bottom w:val="nil"/>
              <w:right w:val="nil"/>
            </w:tcBorders>
            <w:shd w:val="clear" w:color="auto" w:fill="auto"/>
            <w:vAlign w:val="bottom"/>
          </w:tcPr>
          <w:p w:rsidR="009D2B10" w:rsidRPr="002B7858" w:rsidRDefault="009D2B10" w:rsidP="00BC2B7A">
            <w:pPr>
              <w:contextualSpacing/>
              <w:rPr>
                <w:sz w:val="22"/>
              </w:rPr>
            </w:pPr>
          </w:p>
        </w:tc>
        <w:tc>
          <w:tcPr>
            <w:tcW w:w="567" w:type="dxa"/>
            <w:gridSpan w:val="2"/>
            <w:tcBorders>
              <w:top w:val="nil"/>
              <w:left w:val="nil"/>
              <w:bottom w:val="nil"/>
              <w:right w:val="nil"/>
            </w:tcBorders>
            <w:shd w:val="clear" w:color="auto" w:fill="auto"/>
            <w:noWrap/>
            <w:vAlign w:val="bottom"/>
          </w:tcPr>
          <w:p w:rsidR="009D2B10" w:rsidRPr="002B7858" w:rsidRDefault="009D2B10" w:rsidP="00BC2B7A">
            <w:pPr>
              <w:contextualSpacing/>
              <w:rPr>
                <w:sz w:val="22"/>
              </w:rPr>
            </w:pPr>
          </w:p>
        </w:tc>
      </w:tr>
      <w:tr w:rsidR="009D2B10" w:rsidRPr="002B7858" w:rsidTr="009D2B10">
        <w:trPr>
          <w:gridAfter w:val="1"/>
          <w:wAfter w:w="147" w:type="dxa"/>
          <w:cantSplit/>
          <w:trHeight w:val="275"/>
        </w:trPr>
        <w:tc>
          <w:tcPr>
            <w:tcW w:w="441" w:type="dxa"/>
            <w:tcBorders>
              <w:top w:val="nil"/>
              <w:left w:val="single" w:sz="4" w:space="0" w:color="auto"/>
              <w:bottom w:val="single" w:sz="4" w:space="0" w:color="auto"/>
              <w:right w:val="single" w:sz="4" w:space="0" w:color="auto"/>
            </w:tcBorders>
            <w:shd w:val="clear" w:color="auto" w:fill="auto"/>
            <w:vAlign w:val="center"/>
          </w:tcPr>
          <w:p w:rsidR="009D2B10" w:rsidRDefault="009D2B10" w:rsidP="00BC2B7A">
            <w:pPr>
              <w:contextualSpacing/>
              <w:jc w:val="center"/>
              <w:rPr>
                <w:rFonts w:eastAsia="Calibri"/>
              </w:rPr>
            </w:pPr>
            <w:r>
              <w:rPr>
                <w:rFonts w:eastAsia="Calibri"/>
              </w:rPr>
              <w:t>3</w:t>
            </w:r>
          </w:p>
        </w:tc>
        <w:tc>
          <w:tcPr>
            <w:tcW w:w="848"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w:t>
            </w:r>
          </w:p>
        </w:tc>
        <w:tc>
          <w:tcPr>
            <w:tcW w:w="569" w:type="dxa"/>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1102" w:type="dxa"/>
            <w:gridSpan w:val="3"/>
            <w:tcBorders>
              <w:top w:val="nil"/>
              <w:left w:val="nil"/>
              <w:bottom w:val="single" w:sz="4" w:space="0" w:color="auto"/>
              <w:right w:val="single" w:sz="4" w:space="0" w:color="auto"/>
            </w:tcBorders>
            <w:shd w:val="clear" w:color="000000" w:fill="FFFFFF"/>
            <w:vAlign w:val="center"/>
          </w:tcPr>
          <w:p w:rsidR="009D2B10" w:rsidRPr="00952C47" w:rsidRDefault="009D2B10" w:rsidP="00331DD9">
            <w:pPr>
              <w:contextualSpacing/>
              <w:jc w:val="center"/>
              <w:rPr>
                <w:rFonts w:eastAsia="Calibri"/>
              </w:rPr>
            </w:pPr>
            <w:r>
              <w:rPr>
                <w:rFonts w:eastAsia="Calibri"/>
              </w:rPr>
              <w:t>0,1</w:t>
            </w:r>
          </w:p>
        </w:tc>
        <w:tc>
          <w:tcPr>
            <w:tcW w:w="792"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0,4</w:t>
            </w:r>
          </w:p>
        </w:tc>
        <w:tc>
          <w:tcPr>
            <w:tcW w:w="803"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851"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r>
              <w:rPr>
                <w:rFonts w:eastAsia="Calibri"/>
              </w:rPr>
              <w:t>*</w:t>
            </w:r>
          </w:p>
        </w:tc>
        <w:tc>
          <w:tcPr>
            <w:tcW w:w="815" w:type="dxa"/>
            <w:gridSpan w:val="2"/>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646" w:type="dxa"/>
            <w:tcBorders>
              <w:top w:val="nil"/>
              <w:left w:val="nil"/>
              <w:bottom w:val="single" w:sz="4" w:space="0" w:color="auto"/>
              <w:right w:val="single" w:sz="4" w:space="0" w:color="auto"/>
            </w:tcBorders>
            <w:shd w:val="clear" w:color="000000" w:fill="FFFFFF"/>
            <w:vAlign w:val="center"/>
          </w:tcPr>
          <w:p w:rsidR="009D2B10" w:rsidRPr="00952C47" w:rsidRDefault="009D2B10" w:rsidP="00BC2B7A">
            <w:pPr>
              <w:contextualSpacing/>
              <w:jc w:val="center"/>
              <w:rPr>
                <w:rFonts w:eastAsia="Calibri"/>
              </w:rPr>
            </w:pPr>
          </w:p>
        </w:tc>
        <w:tc>
          <w:tcPr>
            <w:tcW w:w="803" w:type="dxa"/>
            <w:gridSpan w:val="3"/>
            <w:tcBorders>
              <w:top w:val="single" w:sz="4" w:space="0" w:color="auto"/>
              <w:left w:val="nil"/>
              <w:bottom w:val="single" w:sz="4" w:space="0" w:color="auto"/>
              <w:right w:val="single" w:sz="4" w:space="0" w:color="auto"/>
            </w:tcBorders>
            <w:shd w:val="clear" w:color="000000" w:fill="FFFFFF"/>
            <w:vAlign w:val="center"/>
          </w:tcPr>
          <w:p w:rsidR="009D2B10" w:rsidRDefault="009D2B10" w:rsidP="00BC2B7A">
            <w:pPr>
              <w:contextualSpacing/>
              <w:jc w:val="center"/>
              <w:rPr>
                <w:rFonts w:eastAsia="Calibri"/>
              </w:rPr>
            </w:pPr>
            <w:r>
              <w:rPr>
                <w:rFonts w:eastAsia="Calibri"/>
              </w:rPr>
              <w:t>185</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r>
              <w:rPr>
                <w:rFonts w:eastAsia="Calibri"/>
              </w:rPr>
              <w:t>2</w:t>
            </w:r>
          </w:p>
        </w:tc>
        <w:tc>
          <w:tcPr>
            <w:tcW w:w="993" w:type="dxa"/>
            <w:gridSpan w:val="4"/>
            <w:tcBorders>
              <w:top w:val="nil"/>
              <w:left w:val="nil"/>
              <w:bottom w:val="single" w:sz="4" w:space="0" w:color="auto"/>
              <w:right w:val="single" w:sz="4" w:space="0" w:color="auto"/>
            </w:tcBorders>
            <w:shd w:val="clear" w:color="auto" w:fill="auto"/>
            <w:vAlign w:val="center"/>
          </w:tcPr>
          <w:p w:rsidR="009D2B10" w:rsidRPr="00952C47" w:rsidRDefault="009D2B10" w:rsidP="00331DD9">
            <w:pPr>
              <w:contextualSpacing/>
              <w:jc w:val="center"/>
              <w:rPr>
                <w:rFonts w:eastAsia="Calibri"/>
              </w:rPr>
            </w:pPr>
            <w:r>
              <w:rPr>
                <w:rFonts w:eastAsia="Calibri"/>
              </w:rPr>
              <w:t>0,1</w:t>
            </w:r>
          </w:p>
        </w:tc>
        <w:tc>
          <w:tcPr>
            <w:tcW w:w="708"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851" w:type="dxa"/>
            <w:gridSpan w:val="3"/>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709" w:type="dxa"/>
            <w:gridSpan w:val="2"/>
            <w:tcBorders>
              <w:top w:val="nil"/>
              <w:left w:val="nil"/>
              <w:bottom w:val="single" w:sz="4" w:space="0" w:color="auto"/>
              <w:right w:val="single" w:sz="4" w:space="0" w:color="auto"/>
            </w:tcBorders>
            <w:shd w:val="clear" w:color="auto" w:fill="auto"/>
            <w:vAlign w:val="center"/>
          </w:tcPr>
          <w:p w:rsidR="009D2B10" w:rsidRPr="00952C47" w:rsidRDefault="009D2B10" w:rsidP="00BC2B7A">
            <w:pPr>
              <w:contextualSpacing/>
              <w:jc w:val="center"/>
              <w:rPr>
                <w:rFonts w:eastAsia="Calibri"/>
              </w:rPr>
            </w:pPr>
          </w:p>
        </w:tc>
        <w:tc>
          <w:tcPr>
            <w:tcW w:w="662" w:type="dxa"/>
            <w:gridSpan w:val="2"/>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472" w:type="dxa"/>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425" w:type="dxa"/>
            <w:gridSpan w:val="2"/>
            <w:tcBorders>
              <w:top w:val="nil"/>
              <w:left w:val="nil"/>
              <w:bottom w:val="nil"/>
              <w:right w:val="nil"/>
            </w:tcBorders>
            <w:shd w:val="clear" w:color="auto" w:fill="auto"/>
            <w:vAlign w:val="center"/>
          </w:tcPr>
          <w:p w:rsidR="009D2B10" w:rsidRPr="002B7858" w:rsidRDefault="009D2B10" w:rsidP="00BC2B7A">
            <w:pPr>
              <w:contextualSpacing/>
              <w:jc w:val="center"/>
              <w:rPr>
                <w:sz w:val="22"/>
              </w:rPr>
            </w:pPr>
          </w:p>
        </w:tc>
        <w:tc>
          <w:tcPr>
            <w:tcW w:w="567" w:type="dxa"/>
            <w:gridSpan w:val="2"/>
            <w:tcBorders>
              <w:top w:val="nil"/>
              <w:left w:val="nil"/>
              <w:bottom w:val="nil"/>
              <w:right w:val="nil"/>
            </w:tcBorders>
            <w:shd w:val="clear" w:color="auto" w:fill="auto"/>
            <w:vAlign w:val="bottom"/>
          </w:tcPr>
          <w:p w:rsidR="009D2B10" w:rsidRPr="002B7858" w:rsidRDefault="009D2B10" w:rsidP="00BC2B7A">
            <w:pPr>
              <w:contextualSpacing/>
              <w:rPr>
                <w:sz w:val="22"/>
              </w:rPr>
            </w:pPr>
          </w:p>
        </w:tc>
        <w:tc>
          <w:tcPr>
            <w:tcW w:w="567" w:type="dxa"/>
            <w:gridSpan w:val="2"/>
            <w:tcBorders>
              <w:top w:val="nil"/>
              <w:left w:val="nil"/>
              <w:bottom w:val="nil"/>
              <w:right w:val="nil"/>
            </w:tcBorders>
            <w:shd w:val="clear" w:color="auto" w:fill="auto"/>
            <w:vAlign w:val="bottom"/>
          </w:tcPr>
          <w:p w:rsidR="009D2B10" w:rsidRPr="002B7858" w:rsidRDefault="009D2B10" w:rsidP="00BC2B7A">
            <w:pPr>
              <w:contextualSpacing/>
              <w:rPr>
                <w:sz w:val="22"/>
              </w:rPr>
            </w:pPr>
          </w:p>
        </w:tc>
        <w:tc>
          <w:tcPr>
            <w:tcW w:w="567" w:type="dxa"/>
            <w:gridSpan w:val="2"/>
            <w:tcBorders>
              <w:top w:val="nil"/>
              <w:left w:val="nil"/>
              <w:bottom w:val="nil"/>
              <w:right w:val="nil"/>
            </w:tcBorders>
            <w:shd w:val="clear" w:color="auto" w:fill="auto"/>
            <w:noWrap/>
            <w:vAlign w:val="bottom"/>
          </w:tcPr>
          <w:p w:rsidR="009D2B10" w:rsidRPr="002B7858" w:rsidRDefault="009D2B10" w:rsidP="00BC2B7A">
            <w:pPr>
              <w:contextualSpacing/>
              <w:rPr>
                <w:sz w:val="22"/>
              </w:rPr>
            </w:pPr>
          </w:p>
        </w:tc>
      </w:tr>
      <w:tr w:rsidR="009D2B10" w:rsidRPr="002B7858" w:rsidTr="009D2B10">
        <w:trPr>
          <w:gridAfter w:val="1"/>
          <w:wAfter w:w="147" w:type="dxa"/>
          <w:cantSplit/>
          <w:trHeight w:val="20"/>
        </w:trPr>
        <w:tc>
          <w:tcPr>
            <w:tcW w:w="441"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48"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569"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1102" w:type="dxa"/>
            <w:gridSpan w:val="3"/>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792"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03"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51"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15"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646"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03" w:type="dxa"/>
            <w:gridSpan w:val="3"/>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50"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993" w:type="dxa"/>
            <w:gridSpan w:val="4"/>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708"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851" w:type="dxa"/>
            <w:gridSpan w:val="3"/>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709"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662"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472" w:type="dxa"/>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425"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rPr>
                <w:sz w:val="14"/>
              </w:rPr>
            </w:pPr>
          </w:p>
        </w:tc>
      </w:tr>
      <w:tr w:rsidR="009D2B10" w:rsidRPr="002B7858" w:rsidTr="009D2B10">
        <w:trPr>
          <w:gridAfter w:val="1"/>
          <w:wAfter w:w="147" w:type="dxa"/>
          <w:cantSplit/>
          <w:trHeight w:val="20"/>
        </w:trPr>
        <w:tc>
          <w:tcPr>
            <w:tcW w:w="11781" w:type="dxa"/>
            <w:gridSpan w:val="28"/>
            <w:tcBorders>
              <w:top w:val="nil"/>
              <w:left w:val="nil"/>
              <w:bottom w:val="nil"/>
              <w:right w:val="nil"/>
            </w:tcBorders>
            <w:shd w:val="clear" w:color="auto" w:fill="auto"/>
            <w:vAlign w:val="bottom"/>
            <w:hideMark/>
          </w:tcPr>
          <w:p w:rsidR="009D2B10" w:rsidRPr="002B7858" w:rsidRDefault="009D2B10" w:rsidP="00426FD1">
            <w:pPr>
              <w:contextualSpacing/>
              <w:jc w:val="center"/>
            </w:pPr>
            <w:r w:rsidRPr="002B7858">
              <w:rPr>
                <w:szCs w:val="22"/>
              </w:rPr>
              <w:t>Ориентировочные характеристики объемов работ по РП, РТП, ТП 6-10/0,4 кВ</w:t>
            </w:r>
          </w:p>
        </w:tc>
        <w:tc>
          <w:tcPr>
            <w:tcW w:w="662"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472"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425"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567"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r>
      <w:tr w:rsidR="009D2B10" w:rsidRPr="002B7858" w:rsidTr="009D2B10">
        <w:trPr>
          <w:gridAfter w:val="1"/>
          <w:wAfter w:w="147" w:type="dxa"/>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Наименование объекта</w:t>
            </w:r>
          </w:p>
        </w:tc>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Кол-во и мощность трансформаторов,  кВА</w:t>
            </w:r>
          </w:p>
        </w:tc>
        <w:tc>
          <w:tcPr>
            <w:tcW w:w="3907" w:type="dxa"/>
            <w:gridSpan w:val="6"/>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Конструктивное исполнение</w:t>
            </w:r>
          </w:p>
        </w:tc>
        <w:tc>
          <w:tcPr>
            <w:tcW w:w="1320" w:type="dxa"/>
            <w:gridSpan w:val="4"/>
            <w:tcBorders>
              <w:top w:val="single" w:sz="4" w:space="0" w:color="auto"/>
              <w:left w:val="nil"/>
              <w:bottom w:val="single" w:sz="4" w:space="0" w:color="auto"/>
              <w:right w:val="nil"/>
            </w:tcBorders>
            <w:shd w:val="clear" w:color="auto" w:fill="auto"/>
            <w:vAlign w:val="center"/>
            <w:hideMark/>
          </w:tcPr>
          <w:p w:rsidR="009D2B10" w:rsidRPr="002B7858" w:rsidRDefault="009D2B10" w:rsidP="00426FD1">
            <w:pPr>
              <w:contextualSpacing/>
              <w:jc w:val="center"/>
              <w:rPr>
                <w:sz w:val="14"/>
              </w:rPr>
            </w:pPr>
            <w:r w:rsidRPr="002B7858">
              <w:rPr>
                <w:sz w:val="14"/>
              </w:rPr>
              <w:t>Выносной разъединитель</w:t>
            </w:r>
          </w:p>
        </w:tc>
        <w:tc>
          <w:tcPr>
            <w:tcW w:w="958"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Количество присоединений 6-10кВ, шт.</w:t>
            </w:r>
          </w:p>
        </w:tc>
        <w:tc>
          <w:tcPr>
            <w:tcW w:w="838"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Количество присоединений 0,4 кВ, шт.</w:t>
            </w:r>
          </w:p>
        </w:tc>
        <w:tc>
          <w:tcPr>
            <w:tcW w:w="2460" w:type="dxa"/>
            <w:gridSpan w:val="8"/>
            <w:tcBorders>
              <w:top w:val="single" w:sz="4" w:space="0" w:color="auto"/>
              <w:left w:val="nil"/>
              <w:bottom w:val="single" w:sz="4" w:space="0" w:color="auto"/>
              <w:right w:val="single" w:sz="4" w:space="0" w:color="000000"/>
            </w:tcBorders>
            <w:shd w:val="clear" w:color="000000" w:fill="FFFFFF"/>
            <w:vAlign w:val="center"/>
            <w:hideMark/>
          </w:tcPr>
          <w:p w:rsidR="009D2B10" w:rsidRPr="002B7858" w:rsidRDefault="009D2B10" w:rsidP="00426FD1">
            <w:pPr>
              <w:contextualSpacing/>
              <w:jc w:val="center"/>
              <w:rPr>
                <w:sz w:val="14"/>
              </w:rPr>
            </w:pPr>
            <w:r w:rsidRPr="002B7858">
              <w:rPr>
                <w:sz w:val="14"/>
              </w:rPr>
              <w:t>Тип выключателя 6-10кВ</w:t>
            </w:r>
          </w:p>
        </w:tc>
        <w:tc>
          <w:tcPr>
            <w:tcW w:w="2598" w:type="dxa"/>
            <w:gridSpan w:val="9"/>
            <w:vMerge w:val="restart"/>
            <w:tcBorders>
              <w:top w:val="nil"/>
              <w:left w:val="nil"/>
              <w:right w:val="nil"/>
            </w:tcBorders>
            <w:shd w:val="clear" w:color="auto" w:fill="auto"/>
            <w:vAlign w:val="center"/>
            <w:hideMark/>
          </w:tcPr>
          <w:p w:rsidR="009D2B10" w:rsidRPr="00FB1CFD" w:rsidRDefault="009D2B10" w:rsidP="00331DD9">
            <w:pPr>
              <w:contextualSpacing/>
              <w:jc w:val="center"/>
            </w:pPr>
            <w:r w:rsidRPr="00952C47">
              <w:rPr>
                <w:color w:val="000000"/>
              </w:rPr>
              <w:t xml:space="preserve">Монтаж </w:t>
            </w:r>
            <w:r>
              <w:rPr>
                <w:color w:val="000000"/>
              </w:rPr>
              <w:t>РЛК</w:t>
            </w:r>
            <w:r w:rsidRPr="00952C47">
              <w:rPr>
                <w:color w:val="000000"/>
              </w:rPr>
              <w:t xml:space="preserve"> </w:t>
            </w:r>
            <w:r>
              <w:rPr>
                <w:color w:val="000000"/>
              </w:rPr>
              <w:t>10</w:t>
            </w:r>
            <w:r w:rsidRPr="00952C47">
              <w:rPr>
                <w:color w:val="000000"/>
              </w:rPr>
              <w:t xml:space="preserve"> кВ – </w:t>
            </w:r>
            <w:r>
              <w:rPr>
                <w:color w:val="000000"/>
              </w:rPr>
              <w:t>4</w:t>
            </w:r>
            <w:r w:rsidRPr="00952C47">
              <w:rPr>
                <w:color w:val="000000"/>
              </w:rPr>
              <w:t xml:space="preserve"> </w:t>
            </w:r>
            <w:r>
              <w:rPr>
                <w:color w:val="000000"/>
              </w:rPr>
              <w:t>шт., монтаж реклоузера 10 кВ – 2 шт., монтаж УО 10 кВ – 1 шт., монтаж РП 0,4 кВ – 2 шт.</w:t>
            </w:r>
          </w:p>
        </w:tc>
      </w:tr>
      <w:tr w:rsidR="009D2B10" w:rsidRPr="002B7858" w:rsidTr="009D2B10">
        <w:trPr>
          <w:gridAfter w:val="1"/>
          <w:wAfter w:w="147" w:type="dxa"/>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реконструкция</w:t>
            </w:r>
          </w:p>
        </w:tc>
        <w:tc>
          <w:tcPr>
            <w:tcW w:w="960" w:type="dxa"/>
            <w:vMerge/>
            <w:tcBorders>
              <w:top w:val="nil"/>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792"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металл</w:t>
            </w:r>
          </w:p>
        </w:tc>
        <w:tc>
          <w:tcPr>
            <w:tcW w:w="803"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сэндвич панели</w:t>
            </w:r>
          </w:p>
        </w:tc>
        <w:tc>
          <w:tcPr>
            <w:tcW w:w="851"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кирпич</w:t>
            </w:r>
          </w:p>
        </w:tc>
        <w:tc>
          <w:tcPr>
            <w:tcW w:w="81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бетон</w:t>
            </w:r>
          </w:p>
        </w:tc>
        <w:tc>
          <w:tcPr>
            <w:tcW w:w="646"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СТП</w:t>
            </w:r>
          </w:p>
        </w:tc>
        <w:tc>
          <w:tcPr>
            <w:tcW w:w="586"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РЛК</w:t>
            </w:r>
          </w:p>
        </w:tc>
        <w:tc>
          <w:tcPr>
            <w:tcW w:w="734"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ПРВТ</w:t>
            </w:r>
          </w:p>
        </w:tc>
        <w:tc>
          <w:tcPr>
            <w:tcW w:w="958" w:type="dxa"/>
            <w:gridSpan w:val="4"/>
            <w:vMerge/>
            <w:tcBorders>
              <w:top w:val="nil"/>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38" w:type="dxa"/>
            <w:gridSpan w:val="2"/>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73" w:type="dxa"/>
            <w:gridSpan w:val="3"/>
            <w:tcBorders>
              <w:top w:val="nil"/>
              <w:left w:val="nil"/>
              <w:bottom w:val="single" w:sz="4" w:space="0" w:color="auto"/>
              <w:right w:val="single" w:sz="4" w:space="0" w:color="auto"/>
            </w:tcBorders>
            <w:shd w:val="clear" w:color="000000" w:fill="FFFFFF"/>
            <w:vAlign w:val="center"/>
            <w:hideMark/>
          </w:tcPr>
          <w:p w:rsidR="009D2B10" w:rsidRPr="002B7858" w:rsidRDefault="009D2B10" w:rsidP="00426FD1">
            <w:pPr>
              <w:contextualSpacing/>
              <w:jc w:val="center"/>
              <w:rPr>
                <w:sz w:val="14"/>
              </w:rPr>
            </w:pPr>
            <w:r w:rsidRPr="002B7858">
              <w:rPr>
                <w:sz w:val="14"/>
              </w:rPr>
              <w:t>ВН (выключатель нагрузки)</w:t>
            </w:r>
          </w:p>
        </w:tc>
        <w:tc>
          <w:tcPr>
            <w:tcW w:w="873"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ВВ (вакуумный выключатель)</w:t>
            </w:r>
          </w:p>
        </w:tc>
        <w:tc>
          <w:tcPr>
            <w:tcW w:w="714"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моноблок элегазовый</w:t>
            </w:r>
          </w:p>
        </w:tc>
        <w:tc>
          <w:tcPr>
            <w:tcW w:w="2598" w:type="dxa"/>
            <w:gridSpan w:val="9"/>
            <w:vMerge/>
            <w:tcBorders>
              <w:left w:val="nil"/>
              <w:right w:val="nil"/>
            </w:tcBorders>
            <w:shd w:val="clear" w:color="auto" w:fill="auto"/>
            <w:vAlign w:val="center"/>
            <w:hideMark/>
          </w:tcPr>
          <w:p w:rsidR="009D2B10" w:rsidRPr="002B7858" w:rsidRDefault="009D2B10" w:rsidP="00426FD1">
            <w:pPr>
              <w:contextualSpacing/>
              <w:rPr>
                <w:sz w:val="22"/>
                <w:szCs w:val="22"/>
              </w:rPr>
            </w:pPr>
          </w:p>
        </w:tc>
      </w:tr>
      <w:tr w:rsidR="009D2B10" w:rsidRPr="002B7858" w:rsidTr="009D2B10">
        <w:trPr>
          <w:gridAfter w:val="1"/>
          <w:wAfter w:w="147" w:type="dxa"/>
          <w:cantSplit/>
          <w:trHeight w:val="2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9D2B10" w:rsidRPr="002B7858" w:rsidRDefault="009D2B10" w:rsidP="005803D7">
            <w:pPr>
              <w:contextualSpacing/>
              <w:jc w:val="center"/>
              <w:rPr>
                <w:rFonts w:eastAsia="Calibri"/>
              </w:rPr>
            </w:pPr>
            <w:r w:rsidRPr="002B7858">
              <w:rPr>
                <w:rFonts w:eastAsia="Calibri"/>
              </w:rPr>
              <w:t>1</w:t>
            </w:r>
          </w:p>
        </w:tc>
        <w:tc>
          <w:tcPr>
            <w:tcW w:w="848" w:type="dxa"/>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r w:rsidRPr="002B7858">
              <w:rPr>
                <w:rFonts w:eastAsia="Calibri"/>
              </w:rPr>
              <w:t>*</w:t>
            </w:r>
          </w:p>
        </w:tc>
        <w:tc>
          <w:tcPr>
            <w:tcW w:w="711" w:type="dxa"/>
            <w:gridSpan w:val="3"/>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960" w:type="dxa"/>
            <w:tcBorders>
              <w:top w:val="nil"/>
              <w:left w:val="nil"/>
              <w:bottom w:val="single" w:sz="4" w:space="0" w:color="auto"/>
              <w:right w:val="single" w:sz="4" w:space="0" w:color="auto"/>
            </w:tcBorders>
            <w:shd w:val="clear" w:color="auto" w:fill="auto"/>
            <w:vAlign w:val="center"/>
          </w:tcPr>
          <w:p w:rsidR="009D2B10" w:rsidRPr="002B7858" w:rsidRDefault="009D2B10" w:rsidP="00331DD9">
            <w:pPr>
              <w:contextualSpacing/>
              <w:jc w:val="center"/>
              <w:rPr>
                <w:rFonts w:eastAsia="Calibri"/>
              </w:rPr>
            </w:pPr>
            <w:r>
              <w:rPr>
                <w:rFonts w:eastAsia="Calibri"/>
              </w:rPr>
              <w:t>2*630</w:t>
            </w:r>
          </w:p>
        </w:tc>
        <w:tc>
          <w:tcPr>
            <w:tcW w:w="792" w:type="dxa"/>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r>
              <w:rPr>
                <w:rFonts w:eastAsia="Calibri"/>
              </w:rPr>
              <w:t>*</w:t>
            </w:r>
          </w:p>
        </w:tc>
        <w:tc>
          <w:tcPr>
            <w:tcW w:w="803" w:type="dxa"/>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851" w:type="dxa"/>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815" w:type="dxa"/>
            <w:gridSpan w:val="2"/>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646" w:type="dxa"/>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586" w:type="dxa"/>
            <w:gridSpan w:val="2"/>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734" w:type="dxa"/>
            <w:gridSpan w:val="2"/>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958" w:type="dxa"/>
            <w:gridSpan w:val="4"/>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r>
              <w:rPr>
                <w:rFonts w:eastAsia="Calibri"/>
              </w:rPr>
              <w:t>2</w:t>
            </w:r>
          </w:p>
        </w:tc>
        <w:tc>
          <w:tcPr>
            <w:tcW w:w="838" w:type="dxa"/>
            <w:gridSpan w:val="2"/>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r>
              <w:rPr>
                <w:rFonts w:eastAsia="Calibri"/>
              </w:rPr>
              <w:t>2</w:t>
            </w:r>
          </w:p>
        </w:tc>
        <w:tc>
          <w:tcPr>
            <w:tcW w:w="873" w:type="dxa"/>
            <w:gridSpan w:val="3"/>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r>
              <w:rPr>
                <w:rFonts w:eastAsia="Calibri"/>
              </w:rPr>
              <w:t>*</w:t>
            </w:r>
          </w:p>
        </w:tc>
        <w:tc>
          <w:tcPr>
            <w:tcW w:w="873" w:type="dxa"/>
            <w:gridSpan w:val="2"/>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714" w:type="dxa"/>
            <w:gridSpan w:val="3"/>
            <w:tcBorders>
              <w:top w:val="nil"/>
              <w:left w:val="nil"/>
              <w:bottom w:val="single" w:sz="4" w:space="0" w:color="auto"/>
              <w:right w:val="single" w:sz="4" w:space="0" w:color="auto"/>
            </w:tcBorders>
            <w:shd w:val="clear" w:color="auto" w:fill="auto"/>
            <w:vAlign w:val="center"/>
          </w:tcPr>
          <w:p w:rsidR="009D2B10" w:rsidRPr="002B7858" w:rsidRDefault="009D2B10" w:rsidP="005803D7">
            <w:pPr>
              <w:contextualSpacing/>
              <w:jc w:val="center"/>
              <w:rPr>
                <w:rFonts w:eastAsia="Calibri"/>
              </w:rPr>
            </w:pPr>
          </w:p>
        </w:tc>
        <w:tc>
          <w:tcPr>
            <w:tcW w:w="2598" w:type="dxa"/>
            <w:gridSpan w:val="9"/>
            <w:vMerge/>
            <w:tcBorders>
              <w:left w:val="nil"/>
              <w:bottom w:val="nil"/>
              <w:right w:val="nil"/>
            </w:tcBorders>
            <w:shd w:val="clear" w:color="auto" w:fill="auto"/>
            <w:vAlign w:val="bottom"/>
            <w:hideMark/>
          </w:tcPr>
          <w:p w:rsidR="009D2B10" w:rsidRPr="002B7858" w:rsidRDefault="009D2B10" w:rsidP="005803D7">
            <w:pPr>
              <w:contextualSpacing/>
              <w:rPr>
                <w:sz w:val="22"/>
                <w:szCs w:val="22"/>
              </w:rPr>
            </w:pPr>
          </w:p>
        </w:tc>
      </w:tr>
      <w:tr w:rsidR="009D2B10" w:rsidRPr="002B7858" w:rsidTr="009D2B10">
        <w:trPr>
          <w:cantSplit/>
          <w:trHeight w:val="20"/>
        </w:trPr>
        <w:tc>
          <w:tcPr>
            <w:tcW w:w="441"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848" w:type="dxa"/>
            <w:tcBorders>
              <w:top w:val="nil"/>
              <w:left w:val="nil"/>
              <w:bottom w:val="nil"/>
              <w:right w:val="nil"/>
            </w:tcBorders>
            <w:shd w:val="clear" w:color="auto" w:fill="auto"/>
            <w:vAlign w:val="bottom"/>
            <w:hideMark/>
          </w:tcPr>
          <w:p w:rsidR="009D2B10" w:rsidRPr="002B7858" w:rsidRDefault="009D2B10" w:rsidP="00426FD1">
            <w:pPr>
              <w:contextualSpacing/>
            </w:pPr>
          </w:p>
        </w:tc>
        <w:tc>
          <w:tcPr>
            <w:tcW w:w="711" w:type="dxa"/>
            <w:gridSpan w:val="3"/>
            <w:tcBorders>
              <w:top w:val="nil"/>
              <w:left w:val="nil"/>
              <w:bottom w:val="nil"/>
              <w:right w:val="nil"/>
            </w:tcBorders>
            <w:shd w:val="clear" w:color="auto" w:fill="auto"/>
            <w:vAlign w:val="bottom"/>
            <w:hideMark/>
          </w:tcPr>
          <w:p w:rsidR="009D2B10" w:rsidRPr="002B7858" w:rsidRDefault="009D2B10" w:rsidP="00426FD1">
            <w:pPr>
              <w:contextualSpacing/>
            </w:pPr>
          </w:p>
        </w:tc>
        <w:tc>
          <w:tcPr>
            <w:tcW w:w="7145" w:type="dxa"/>
            <w:gridSpan w:val="15"/>
            <w:tcBorders>
              <w:top w:val="nil"/>
              <w:left w:val="nil"/>
              <w:bottom w:val="single" w:sz="4" w:space="0" w:color="auto"/>
              <w:right w:val="nil"/>
            </w:tcBorders>
            <w:shd w:val="clear" w:color="auto" w:fill="auto"/>
            <w:hideMark/>
          </w:tcPr>
          <w:p w:rsidR="009D2B10" w:rsidRPr="002B7858" w:rsidRDefault="009D2B10" w:rsidP="00426FD1">
            <w:pPr>
              <w:contextualSpacing/>
              <w:jc w:val="center"/>
              <w:rPr>
                <w:szCs w:val="22"/>
              </w:rPr>
            </w:pPr>
            <w:r w:rsidRPr="002B7858">
              <w:rPr>
                <w:szCs w:val="22"/>
              </w:rPr>
              <w:t>Ориентировочные характеристики объемов работ по ПС 35-110 кВ</w:t>
            </w:r>
          </w:p>
        </w:tc>
        <w:tc>
          <w:tcPr>
            <w:tcW w:w="838" w:type="dxa"/>
            <w:gridSpan w:val="2"/>
            <w:tcBorders>
              <w:top w:val="nil"/>
              <w:left w:val="nil"/>
              <w:bottom w:val="nil"/>
              <w:right w:val="nil"/>
            </w:tcBorders>
            <w:shd w:val="clear" w:color="auto" w:fill="auto"/>
            <w:vAlign w:val="bottom"/>
            <w:hideMark/>
          </w:tcPr>
          <w:p w:rsidR="009D2B10" w:rsidRPr="002B7858" w:rsidRDefault="009D2B10" w:rsidP="00426FD1">
            <w:pPr>
              <w:contextualSpacing/>
              <w:jc w:val="center"/>
            </w:pPr>
          </w:p>
        </w:tc>
        <w:tc>
          <w:tcPr>
            <w:tcW w:w="873" w:type="dxa"/>
            <w:gridSpan w:val="3"/>
            <w:tcBorders>
              <w:top w:val="nil"/>
              <w:left w:val="nil"/>
              <w:bottom w:val="nil"/>
              <w:right w:val="nil"/>
            </w:tcBorders>
            <w:shd w:val="clear" w:color="auto" w:fill="auto"/>
            <w:vAlign w:val="bottom"/>
            <w:hideMark/>
          </w:tcPr>
          <w:p w:rsidR="009D2B10" w:rsidRPr="002B7858" w:rsidRDefault="009D2B10" w:rsidP="00426FD1">
            <w:pPr>
              <w:contextualSpacing/>
            </w:pPr>
          </w:p>
        </w:tc>
        <w:tc>
          <w:tcPr>
            <w:tcW w:w="873"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714" w:type="dxa"/>
            <w:gridSpan w:val="3"/>
            <w:tcBorders>
              <w:top w:val="nil"/>
              <w:left w:val="nil"/>
              <w:bottom w:val="nil"/>
              <w:right w:val="nil"/>
            </w:tcBorders>
            <w:shd w:val="clear" w:color="auto" w:fill="auto"/>
            <w:vAlign w:val="bottom"/>
            <w:hideMark/>
          </w:tcPr>
          <w:p w:rsidR="009D2B10" w:rsidRPr="002B7858" w:rsidRDefault="009D2B10" w:rsidP="00426FD1">
            <w:pPr>
              <w:contextualSpacing/>
            </w:pPr>
          </w:p>
        </w:tc>
        <w:tc>
          <w:tcPr>
            <w:tcW w:w="736"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454"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629"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690"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c>
          <w:tcPr>
            <w:tcW w:w="236" w:type="dxa"/>
            <w:gridSpan w:val="2"/>
            <w:tcBorders>
              <w:top w:val="nil"/>
              <w:left w:val="nil"/>
              <w:bottom w:val="nil"/>
              <w:right w:val="nil"/>
            </w:tcBorders>
            <w:shd w:val="clear" w:color="auto" w:fill="auto"/>
            <w:vAlign w:val="bottom"/>
            <w:hideMark/>
          </w:tcPr>
          <w:p w:rsidR="009D2B10" w:rsidRPr="002B7858" w:rsidRDefault="009D2B10" w:rsidP="00426FD1">
            <w:pPr>
              <w:contextualSpacing/>
            </w:pPr>
          </w:p>
        </w:tc>
      </w:tr>
      <w:tr w:rsidR="009D2B10" w:rsidRPr="002B7858" w:rsidTr="009D2B10">
        <w:trPr>
          <w:cantSplit/>
          <w:trHeight w:val="20"/>
        </w:trPr>
        <w:tc>
          <w:tcPr>
            <w:tcW w:w="4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п/п</w:t>
            </w:r>
          </w:p>
        </w:tc>
        <w:tc>
          <w:tcPr>
            <w:tcW w:w="1559" w:type="dxa"/>
            <w:gridSpan w:val="4"/>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Вид работ</w:t>
            </w:r>
          </w:p>
        </w:tc>
        <w:tc>
          <w:tcPr>
            <w:tcW w:w="1752" w:type="dxa"/>
            <w:gridSpan w:val="2"/>
            <w:tcBorders>
              <w:top w:val="single" w:sz="4" w:space="0" w:color="auto"/>
              <w:left w:val="nil"/>
              <w:bottom w:val="nil"/>
              <w:right w:val="single" w:sz="4" w:space="0" w:color="000000"/>
            </w:tcBorders>
            <w:shd w:val="clear" w:color="auto" w:fill="auto"/>
            <w:vAlign w:val="center"/>
            <w:hideMark/>
          </w:tcPr>
          <w:p w:rsidR="009D2B10" w:rsidRPr="002B7858" w:rsidRDefault="009D2B10" w:rsidP="00426FD1">
            <w:pPr>
              <w:contextualSpacing/>
              <w:jc w:val="center"/>
              <w:rPr>
                <w:sz w:val="14"/>
              </w:rPr>
            </w:pPr>
            <w:r w:rsidRPr="002B7858">
              <w:rPr>
                <w:sz w:val="14"/>
              </w:rPr>
              <w:t>Вид ПС</w:t>
            </w:r>
          </w:p>
        </w:tc>
        <w:tc>
          <w:tcPr>
            <w:tcW w:w="803" w:type="dxa"/>
            <w:vMerge w:val="restart"/>
            <w:tcBorders>
              <w:top w:val="nil"/>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Напряжение, кВ</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Кол-во и мощность трансформаторов,  кВА</w:t>
            </w:r>
          </w:p>
        </w:tc>
        <w:tc>
          <w:tcPr>
            <w:tcW w:w="2047" w:type="dxa"/>
            <w:gridSpan w:val="5"/>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Схема РУ на стороне</w:t>
            </w:r>
          </w:p>
        </w:tc>
        <w:tc>
          <w:tcPr>
            <w:tcW w:w="2530" w:type="dxa"/>
            <w:gridSpan w:val="8"/>
            <w:tcBorders>
              <w:top w:val="single" w:sz="4" w:space="0" w:color="auto"/>
              <w:left w:val="nil"/>
              <w:bottom w:val="single" w:sz="4" w:space="0" w:color="auto"/>
              <w:right w:val="single" w:sz="4" w:space="0" w:color="000000"/>
            </w:tcBorders>
            <w:shd w:val="clear" w:color="auto" w:fill="auto"/>
            <w:vAlign w:val="center"/>
            <w:hideMark/>
          </w:tcPr>
          <w:p w:rsidR="009D2B10" w:rsidRPr="002B7858" w:rsidRDefault="009D2B10" w:rsidP="00426FD1">
            <w:pPr>
              <w:contextualSpacing/>
              <w:jc w:val="center"/>
              <w:rPr>
                <w:sz w:val="14"/>
              </w:rPr>
            </w:pPr>
            <w:r w:rsidRPr="002B7858">
              <w:rPr>
                <w:sz w:val="14"/>
              </w:rPr>
              <w:t>Количество присоединений/отходящих ВЛ</w:t>
            </w:r>
          </w:p>
        </w:tc>
        <w:tc>
          <w:tcPr>
            <w:tcW w:w="2460" w:type="dxa"/>
            <w:gridSpan w:val="8"/>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Перечень прочих работ при реконструкции</w:t>
            </w:r>
          </w:p>
        </w:tc>
        <w:tc>
          <w:tcPr>
            <w:tcW w:w="2745" w:type="dxa"/>
            <w:gridSpan w:val="10"/>
            <w:vMerge w:val="restart"/>
            <w:tcBorders>
              <w:top w:val="nil"/>
              <w:left w:val="nil"/>
              <w:right w:val="nil"/>
            </w:tcBorders>
            <w:shd w:val="clear" w:color="auto" w:fill="auto"/>
            <w:vAlign w:val="center"/>
            <w:hideMark/>
          </w:tcPr>
          <w:p w:rsidR="009D2B10" w:rsidRPr="002B7858" w:rsidRDefault="009D2B10" w:rsidP="00426FD1">
            <w:pPr>
              <w:contextualSpacing/>
              <w:jc w:val="center"/>
              <w:rPr>
                <w:rFonts w:ascii="Calibri" w:hAnsi="Calibri"/>
              </w:rPr>
            </w:pPr>
          </w:p>
        </w:tc>
      </w:tr>
      <w:tr w:rsidR="009D2B10" w:rsidRPr="002B7858" w:rsidTr="009D2B10">
        <w:trPr>
          <w:cantSplit/>
          <w:trHeight w:val="20"/>
        </w:trPr>
        <w:tc>
          <w:tcPr>
            <w:tcW w:w="441" w:type="dxa"/>
            <w:vMerge/>
            <w:tcBorders>
              <w:top w:val="single" w:sz="4" w:space="0" w:color="auto"/>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48"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новое строительство</w:t>
            </w:r>
          </w:p>
        </w:tc>
        <w:tc>
          <w:tcPr>
            <w:tcW w:w="711"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реконструкция</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 xml:space="preserve">закрытая </w:t>
            </w:r>
          </w:p>
        </w:tc>
        <w:tc>
          <w:tcPr>
            <w:tcW w:w="792" w:type="dxa"/>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открытая</w:t>
            </w:r>
          </w:p>
        </w:tc>
        <w:tc>
          <w:tcPr>
            <w:tcW w:w="803" w:type="dxa"/>
            <w:vMerge/>
            <w:tcBorders>
              <w:top w:val="nil"/>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51" w:type="dxa"/>
            <w:vMerge/>
            <w:tcBorders>
              <w:top w:val="nil"/>
              <w:left w:val="single" w:sz="4" w:space="0" w:color="auto"/>
              <w:bottom w:val="single" w:sz="4" w:space="0" w:color="000000"/>
              <w:right w:val="single" w:sz="4" w:space="0" w:color="auto"/>
            </w:tcBorders>
            <w:vAlign w:val="center"/>
            <w:hideMark/>
          </w:tcPr>
          <w:p w:rsidR="009D2B10" w:rsidRPr="002B7858" w:rsidRDefault="009D2B10" w:rsidP="00426FD1">
            <w:pPr>
              <w:contextualSpacing/>
              <w:rPr>
                <w:sz w:val="14"/>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110 кВ</w:t>
            </w:r>
          </w:p>
        </w:tc>
        <w:tc>
          <w:tcPr>
            <w:tcW w:w="646"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35 кВ</w:t>
            </w:r>
          </w:p>
        </w:tc>
        <w:tc>
          <w:tcPr>
            <w:tcW w:w="586"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6-10 кВ</w:t>
            </w:r>
          </w:p>
        </w:tc>
        <w:tc>
          <w:tcPr>
            <w:tcW w:w="734"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110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35 кВ</w:t>
            </w:r>
          </w:p>
        </w:tc>
        <w:tc>
          <w:tcPr>
            <w:tcW w:w="898"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4"/>
              </w:rPr>
            </w:pPr>
            <w:r w:rsidRPr="002B7858">
              <w:rPr>
                <w:sz w:val="14"/>
              </w:rPr>
              <w:t>6-10 кВ</w:t>
            </w:r>
          </w:p>
        </w:tc>
        <w:tc>
          <w:tcPr>
            <w:tcW w:w="2460" w:type="dxa"/>
            <w:gridSpan w:val="8"/>
            <w:vMerge/>
            <w:tcBorders>
              <w:top w:val="nil"/>
              <w:left w:val="nil"/>
              <w:bottom w:val="single" w:sz="4" w:space="0" w:color="auto"/>
              <w:right w:val="single" w:sz="4" w:space="0" w:color="auto"/>
            </w:tcBorders>
            <w:vAlign w:val="center"/>
            <w:hideMark/>
          </w:tcPr>
          <w:p w:rsidR="009D2B10" w:rsidRPr="002B7858" w:rsidRDefault="009D2B10" w:rsidP="00426FD1">
            <w:pPr>
              <w:contextualSpacing/>
              <w:rPr>
                <w:sz w:val="14"/>
              </w:rPr>
            </w:pPr>
          </w:p>
        </w:tc>
        <w:tc>
          <w:tcPr>
            <w:tcW w:w="2745" w:type="dxa"/>
            <w:gridSpan w:val="10"/>
            <w:vMerge/>
            <w:tcBorders>
              <w:left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r>
      <w:tr w:rsidR="009D2B10" w:rsidRPr="002B7858" w:rsidTr="009D2B10">
        <w:trPr>
          <w:cantSplit/>
          <w:trHeight w:val="289"/>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9D2B10" w:rsidRPr="002B7858" w:rsidRDefault="009D2B10" w:rsidP="00426FD1">
            <w:pPr>
              <w:contextualSpacing/>
              <w:rPr>
                <w:sz w:val="22"/>
              </w:rPr>
            </w:pPr>
            <w:r w:rsidRPr="002B7858">
              <w:rPr>
                <w:sz w:val="22"/>
              </w:rPr>
              <w:t>1</w:t>
            </w:r>
          </w:p>
        </w:tc>
        <w:tc>
          <w:tcPr>
            <w:tcW w:w="848"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711"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960"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792"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803"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851"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815"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8"/>
                <w:szCs w:val="18"/>
              </w:rPr>
            </w:pPr>
          </w:p>
        </w:tc>
        <w:tc>
          <w:tcPr>
            <w:tcW w:w="646" w:type="dxa"/>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8"/>
                <w:szCs w:val="18"/>
              </w:rPr>
            </w:pPr>
          </w:p>
        </w:tc>
        <w:tc>
          <w:tcPr>
            <w:tcW w:w="586"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18"/>
                <w:szCs w:val="18"/>
              </w:rPr>
            </w:pPr>
          </w:p>
        </w:tc>
        <w:tc>
          <w:tcPr>
            <w:tcW w:w="734" w:type="dxa"/>
            <w:gridSpan w:val="2"/>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898" w:type="dxa"/>
            <w:gridSpan w:val="3"/>
            <w:tcBorders>
              <w:top w:val="nil"/>
              <w:left w:val="nil"/>
              <w:bottom w:val="single" w:sz="4" w:space="0" w:color="auto"/>
              <w:right w:val="single" w:sz="4" w:space="0" w:color="auto"/>
            </w:tcBorders>
            <w:shd w:val="clear" w:color="auto" w:fill="auto"/>
            <w:vAlign w:val="center"/>
            <w:hideMark/>
          </w:tcPr>
          <w:p w:rsidR="009D2B10" w:rsidRPr="002B7858" w:rsidRDefault="009D2B10" w:rsidP="00426FD1">
            <w:pPr>
              <w:contextualSpacing/>
              <w:jc w:val="center"/>
              <w:rPr>
                <w:sz w:val="22"/>
              </w:rPr>
            </w:pPr>
          </w:p>
        </w:tc>
        <w:tc>
          <w:tcPr>
            <w:tcW w:w="2460" w:type="dxa"/>
            <w:gridSpan w:val="8"/>
            <w:tcBorders>
              <w:top w:val="single" w:sz="4" w:space="0" w:color="auto"/>
              <w:left w:val="nil"/>
              <w:bottom w:val="single" w:sz="4" w:space="0" w:color="auto"/>
              <w:right w:val="single" w:sz="4" w:space="0" w:color="auto"/>
            </w:tcBorders>
            <w:shd w:val="clear" w:color="auto" w:fill="auto"/>
            <w:vAlign w:val="center"/>
            <w:hideMark/>
          </w:tcPr>
          <w:p w:rsidR="009D2B10" w:rsidRPr="002B7858" w:rsidRDefault="009D2B10" w:rsidP="00426FD1">
            <w:pPr>
              <w:contextualSpacing/>
              <w:rPr>
                <w:sz w:val="22"/>
              </w:rPr>
            </w:pPr>
          </w:p>
        </w:tc>
        <w:tc>
          <w:tcPr>
            <w:tcW w:w="2745" w:type="dxa"/>
            <w:gridSpan w:val="10"/>
            <w:vMerge/>
            <w:tcBorders>
              <w:left w:val="nil"/>
              <w:bottom w:val="nil"/>
              <w:right w:val="nil"/>
            </w:tcBorders>
            <w:shd w:val="clear" w:color="auto" w:fill="auto"/>
            <w:vAlign w:val="center"/>
            <w:hideMark/>
          </w:tcPr>
          <w:p w:rsidR="009D2B10" w:rsidRPr="002B7858" w:rsidRDefault="009D2B10" w:rsidP="00426FD1">
            <w:pPr>
              <w:contextualSpacing/>
              <w:rPr>
                <w:rFonts w:ascii="Calibri" w:hAnsi="Calibri"/>
                <w:sz w:val="22"/>
                <w:szCs w:val="22"/>
              </w:rPr>
            </w:pPr>
          </w:p>
        </w:tc>
      </w:tr>
      <w:tr w:rsidR="009D2B10" w:rsidRPr="002B7858" w:rsidTr="009D2B10">
        <w:trPr>
          <w:cantSplit/>
          <w:trHeight w:val="20"/>
        </w:trPr>
        <w:tc>
          <w:tcPr>
            <w:tcW w:w="441" w:type="dxa"/>
            <w:tcBorders>
              <w:top w:val="nil"/>
              <w:left w:val="nil"/>
              <w:bottom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c>
          <w:tcPr>
            <w:tcW w:w="12002" w:type="dxa"/>
            <w:gridSpan w:val="29"/>
            <w:tcBorders>
              <w:top w:val="nil"/>
              <w:left w:val="nil"/>
              <w:bottom w:val="nil"/>
              <w:right w:val="nil"/>
            </w:tcBorders>
            <w:shd w:val="clear" w:color="auto" w:fill="auto"/>
            <w:hideMark/>
          </w:tcPr>
          <w:p w:rsidR="009D2B10" w:rsidRPr="002B7858" w:rsidRDefault="009D2B10" w:rsidP="00426FD1">
            <w:pPr>
              <w:contextualSpacing/>
              <w:rPr>
                <w:sz w:val="14"/>
              </w:rPr>
            </w:pPr>
            <w:r w:rsidRPr="002B7858">
              <w:rPr>
                <w:sz w:val="14"/>
              </w:rPr>
              <w:t>*В случае, если одно и то же мероприятие необходимо для реализации нескольких договоров ТП, то в расчете ориентировочных объемов второго и последующих по номеру договоров ТП данное мероприятие не указывается, но в Форме указывается ссылка с номером и датой ранее выданных ТУ</w:t>
            </w:r>
          </w:p>
        </w:tc>
        <w:tc>
          <w:tcPr>
            <w:tcW w:w="736" w:type="dxa"/>
            <w:gridSpan w:val="2"/>
            <w:tcBorders>
              <w:top w:val="nil"/>
              <w:left w:val="nil"/>
              <w:bottom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c>
          <w:tcPr>
            <w:tcW w:w="454" w:type="dxa"/>
            <w:gridSpan w:val="2"/>
            <w:tcBorders>
              <w:top w:val="nil"/>
              <w:left w:val="nil"/>
              <w:bottom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c>
          <w:tcPr>
            <w:tcW w:w="629" w:type="dxa"/>
            <w:gridSpan w:val="2"/>
            <w:tcBorders>
              <w:top w:val="nil"/>
              <w:left w:val="nil"/>
              <w:bottom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c>
          <w:tcPr>
            <w:tcW w:w="690" w:type="dxa"/>
            <w:gridSpan w:val="2"/>
            <w:tcBorders>
              <w:top w:val="nil"/>
              <w:left w:val="nil"/>
              <w:bottom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c>
          <w:tcPr>
            <w:tcW w:w="236" w:type="dxa"/>
            <w:gridSpan w:val="2"/>
            <w:tcBorders>
              <w:top w:val="nil"/>
              <w:left w:val="nil"/>
              <w:bottom w:val="nil"/>
              <w:right w:val="nil"/>
            </w:tcBorders>
            <w:shd w:val="clear" w:color="auto" w:fill="auto"/>
            <w:vAlign w:val="bottom"/>
            <w:hideMark/>
          </w:tcPr>
          <w:p w:rsidR="009D2B10" w:rsidRPr="002B7858" w:rsidRDefault="009D2B10" w:rsidP="00426FD1">
            <w:pPr>
              <w:contextualSpacing/>
              <w:rPr>
                <w:rFonts w:ascii="Calibri" w:hAnsi="Calibri"/>
                <w:sz w:val="14"/>
                <w:szCs w:val="22"/>
              </w:rPr>
            </w:pPr>
          </w:p>
        </w:tc>
      </w:tr>
    </w:tbl>
    <w:p w:rsidR="005A2131" w:rsidRPr="00D93EF2" w:rsidRDefault="005A2131" w:rsidP="00D93EF2">
      <w:pPr>
        <w:sectPr w:rsidR="005A2131" w:rsidRPr="00D93EF2" w:rsidSect="00D93EF2">
          <w:headerReference w:type="default" r:id="rId10"/>
          <w:pgSz w:w="15840" w:h="12240" w:orient="landscape"/>
          <w:pgMar w:top="709" w:right="1134" w:bottom="851" w:left="1134" w:header="720" w:footer="720" w:gutter="0"/>
          <w:cols w:space="720"/>
          <w:titlePg/>
          <w:docGrid w:linePitch="600" w:charSpace="40960"/>
        </w:sectPr>
      </w:pPr>
    </w:p>
    <w:p w:rsidR="001B1471" w:rsidRPr="00D93EF2" w:rsidRDefault="001B1471" w:rsidP="00E83A61">
      <w:pPr>
        <w:autoSpaceDE w:val="0"/>
        <w:autoSpaceDN w:val="0"/>
        <w:adjustRightInd w:val="0"/>
        <w:ind w:left="4963" w:firstLine="140"/>
        <w:jc w:val="both"/>
      </w:pPr>
      <w:r w:rsidRPr="00D93EF2">
        <w:lastRenderedPageBreak/>
        <w:t>Приложение №</w:t>
      </w:r>
      <w:r w:rsidR="00A5675C" w:rsidRPr="00D93EF2">
        <w:t xml:space="preserve"> 7</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bookmarkStart w:id="8" w:name="_GoBack"/>
      <w:bookmarkEnd w:id="8"/>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1B1471">
      <w:pPr>
        <w:ind w:left="4956" w:firstLine="6"/>
        <w:jc w:val="right"/>
        <w:rPr>
          <w:color w:val="000000"/>
          <w:sz w:val="28"/>
          <w:szCs w:val="28"/>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CB0670" w:rsidRPr="00D93EF2" w:rsidRDefault="00CB0670" w:rsidP="009C15EF">
      <w:pPr>
        <w:jc w:val="center"/>
        <w:rPr>
          <w:b/>
          <w:color w:val="000000"/>
        </w:rPr>
      </w:pPr>
    </w:p>
    <w:p w:rsidR="009C15EF" w:rsidRPr="00D93EF2" w:rsidRDefault="009C15EF" w:rsidP="009C15EF">
      <w:pPr>
        <w:jc w:val="center"/>
        <w:rPr>
          <w:b/>
          <w:color w:val="000000"/>
        </w:rPr>
      </w:pPr>
      <w:r w:rsidRPr="00D93EF2">
        <w:rPr>
          <w:b/>
          <w:color w:val="000000"/>
        </w:rPr>
        <w:t>Исходные данные на проектирование</w:t>
      </w:r>
    </w:p>
    <w:p w:rsidR="00A117CC" w:rsidRPr="00D93EF2" w:rsidRDefault="00A117CC" w:rsidP="00A117CC">
      <w:pPr>
        <w:rPr>
          <w:color w:val="000000"/>
        </w:rPr>
      </w:pPr>
    </w:p>
    <w:p w:rsidR="009C15EF" w:rsidRPr="00D93EF2" w:rsidRDefault="009C15EF" w:rsidP="00A117CC">
      <w:pPr>
        <w:rPr>
          <w:color w:val="000000"/>
        </w:rPr>
      </w:pPr>
      <w:r w:rsidRPr="00D93EF2">
        <w:rPr>
          <w:color w:val="000000"/>
        </w:rPr>
        <w:t>Все необходимые данные предоставлены в Техническом задании (условии).</w:t>
      </w:r>
    </w:p>
    <w:p w:rsidR="009C15EF" w:rsidRPr="00D93EF2" w:rsidRDefault="009C15EF" w:rsidP="00A117CC">
      <w:pPr>
        <w:rPr>
          <w:color w:val="000000"/>
        </w:rPr>
      </w:pPr>
    </w:p>
    <w:p w:rsidR="009C15EF" w:rsidRPr="00D93EF2" w:rsidRDefault="009C15EF" w:rsidP="00A117CC">
      <w:pPr>
        <w:rPr>
          <w:color w:val="000000"/>
        </w:rPr>
      </w:pPr>
      <w:r w:rsidRPr="00D93EF2">
        <w:rPr>
          <w:color w:val="000000"/>
        </w:rPr>
        <w:t xml:space="preserve">При необходимости дополнительные данные будет предоставлены по письменному запросу </w:t>
      </w:r>
      <w:r w:rsidR="00A117CC" w:rsidRPr="00D93EF2">
        <w:rPr>
          <w:color w:val="000000"/>
        </w:rPr>
        <w:t xml:space="preserve">  </w:t>
      </w:r>
      <w:r w:rsidRPr="00D93EF2">
        <w:rPr>
          <w:color w:val="000000"/>
        </w:rPr>
        <w:t>Подрядчика.</w:t>
      </w:r>
    </w:p>
    <w:p w:rsidR="00D578ED" w:rsidRPr="00D93EF2" w:rsidRDefault="00D578ED" w:rsidP="00A117CC">
      <w:pPr>
        <w:rPr>
          <w:color w:val="000000"/>
        </w:rPr>
      </w:pPr>
    </w:p>
    <w:p w:rsidR="000D4EAB" w:rsidRPr="00D93EF2" w:rsidRDefault="000D4EAB" w:rsidP="00A117CC">
      <w:pPr>
        <w:rPr>
          <w:color w:val="000000"/>
        </w:rPr>
      </w:pPr>
    </w:p>
    <w:p w:rsidR="000D4EAB" w:rsidRPr="00D93EF2" w:rsidRDefault="000D4EAB" w:rsidP="00A117CC">
      <w:pPr>
        <w:rPr>
          <w:color w:val="000000"/>
        </w:rPr>
      </w:pPr>
    </w:p>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A117CC">
      <w:pPr>
        <w:rPr>
          <w:color w:val="000000"/>
        </w:rPr>
      </w:pPr>
    </w:p>
    <w:p w:rsidR="009C15EF" w:rsidRPr="00D93EF2" w:rsidRDefault="009C15EF" w:rsidP="009C15EF"/>
    <w:p w:rsidR="009C15EF" w:rsidRPr="00D93EF2" w:rsidRDefault="009C15EF" w:rsidP="009C15EF"/>
    <w:p w:rsidR="001B1471" w:rsidRPr="00D93EF2" w:rsidRDefault="009C15EF" w:rsidP="004D2281">
      <w:pPr>
        <w:tabs>
          <w:tab w:val="left" w:pos="5103"/>
        </w:tabs>
        <w:ind w:firstLine="5103"/>
      </w:pPr>
      <w:r w:rsidRPr="00D93EF2">
        <w:br w:type="page"/>
      </w:r>
      <w:r w:rsidR="004D2281" w:rsidRPr="00D93EF2">
        <w:lastRenderedPageBreak/>
        <w:t>П</w:t>
      </w:r>
      <w:r w:rsidR="008349CE" w:rsidRPr="00D93EF2">
        <w:t xml:space="preserve">риложение № </w:t>
      </w:r>
      <w:r w:rsidR="00A5675C" w:rsidRPr="00D93EF2">
        <w:t>8</w:t>
      </w:r>
      <w:r w:rsidR="001B1471"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E606FD">
      <w:pPr>
        <w:ind w:left="4956" w:firstLine="708"/>
        <w:jc w:val="right"/>
      </w:pPr>
      <w:r w:rsidRPr="00D93EF2">
        <w:t xml:space="preserve"> </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7C78E1" w:rsidRPr="00D93EF2" w:rsidRDefault="007C78E1" w:rsidP="009C15EF">
      <w:pPr>
        <w:jc w:val="center"/>
        <w:rPr>
          <w:color w:val="000000"/>
          <w:sz w:val="28"/>
          <w:szCs w:val="28"/>
        </w:rPr>
      </w:pPr>
    </w:p>
    <w:p w:rsidR="007C78E1" w:rsidRPr="00D93EF2" w:rsidRDefault="007C78E1" w:rsidP="009C15EF">
      <w:pPr>
        <w:jc w:val="center"/>
        <w:rPr>
          <w:color w:val="000000"/>
          <w:sz w:val="28"/>
          <w:szCs w:val="28"/>
        </w:rPr>
      </w:pPr>
    </w:p>
    <w:p w:rsidR="009C15EF" w:rsidRPr="00D93EF2" w:rsidRDefault="009C15EF" w:rsidP="009C15EF">
      <w:pPr>
        <w:jc w:val="center"/>
        <w:rPr>
          <w:b/>
          <w:color w:val="000000"/>
        </w:rPr>
      </w:pPr>
      <w:r w:rsidRPr="00D93EF2">
        <w:rPr>
          <w:b/>
          <w:color w:val="000000"/>
        </w:rPr>
        <w:t>Техническая документация</w:t>
      </w:r>
    </w:p>
    <w:p w:rsidR="009C15EF" w:rsidRPr="00D93EF2" w:rsidRDefault="009C15EF" w:rsidP="009C15EF">
      <w:pPr>
        <w:jc w:val="center"/>
        <w:rPr>
          <w:color w:val="000000"/>
        </w:rPr>
      </w:pPr>
    </w:p>
    <w:p w:rsidR="009C15EF" w:rsidRPr="00D93EF2" w:rsidRDefault="009C15EF" w:rsidP="009C15EF">
      <w:pPr>
        <w:rPr>
          <w:color w:val="000000"/>
        </w:rPr>
      </w:pPr>
      <w:r w:rsidRPr="00D93EF2">
        <w:rPr>
          <w:color w:val="000000"/>
        </w:rPr>
        <w:t>Вся Техническая документация предоставляется Подрядчиком Заказчику, после разработки Проектно-сметной документации</w:t>
      </w:r>
    </w:p>
    <w:p w:rsidR="009C15EF" w:rsidRPr="00D93EF2" w:rsidRDefault="009C15EF" w:rsidP="009C15EF"/>
    <w:p w:rsidR="009C15EF" w:rsidRPr="00D93EF2" w:rsidRDefault="009C15EF" w:rsidP="009C15EF"/>
    <w:tbl>
      <w:tblPr>
        <w:tblW w:w="5212" w:type="pct"/>
        <w:tblLayout w:type="fixed"/>
        <w:tblLook w:val="04A0" w:firstRow="1" w:lastRow="0" w:firstColumn="1" w:lastColumn="0" w:noHBand="0" w:noVBand="1"/>
      </w:tblPr>
      <w:tblGrid>
        <w:gridCol w:w="5301"/>
        <w:gridCol w:w="4893"/>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sectPr w:rsidR="009C15EF" w:rsidRPr="00D93EF2" w:rsidSect="00BF5734">
          <w:headerReference w:type="default" r:id="rId11"/>
          <w:pgSz w:w="11906" w:h="16838" w:code="9"/>
          <w:pgMar w:top="1134" w:right="851" w:bottom="1276" w:left="1276" w:header="567" w:footer="709" w:gutter="0"/>
          <w:cols w:space="708"/>
          <w:titlePg/>
          <w:docGrid w:linePitch="360"/>
        </w:sectPr>
      </w:pPr>
    </w:p>
    <w:p w:rsidR="001B1471" w:rsidRPr="00D93EF2" w:rsidRDefault="001B1471" w:rsidP="001B1471">
      <w:pPr>
        <w:tabs>
          <w:tab w:val="left" w:pos="9639"/>
        </w:tabs>
        <w:ind w:firstLine="9639"/>
      </w:pPr>
      <w:r w:rsidRPr="00D93EF2">
        <w:lastRenderedPageBreak/>
        <w:t xml:space="preserve">Приложение № </w:t>
      </w:r>
      <w:r w:rsidR="00A5675C" w:rsidRPr="00D93EF2">
        <w:t>9</w:t>
      </w:r>
      <w:r w:rsidRPr="00D93EF2">
        <w:t xml:space="preserve">                                                                                  </w:t>
      </w:r>
      <w:r w:rsidRPr="00D93EF2">
        <w:tab/>
        <w:t xml:space="preserve">к договору на выполнение комплекса работ                                                                              </w:t>
      </w:r>
      <w:r w:rsidRPr="00D93EF2">
        <w:tab/>
        <w:t xml:space="preserve">по строительству энергетических объектов                                                                                 </w:t>
      </w:r>
      <w:r w:rsidRPr="00D93EF2">
        <w:tab/>
        <w:t xml:space="preserve">№ ___________________________________                                                                                 </w:t>
      </w:r>
      <w:r w:rsidRPr="00D93EF2">
        <w:tab/>
        <w:t>от «_____» ____________ 20__ г.</w:t>
      </w:r>
    </w:p>
    <w:p w:rsidR="009C15EF" w:rsidRPr="00D93EF2" w:rsidRDefault="009C15EF" w:rsidP="009C15EF">
      <w:pPr>
        <w:keepNext/>
        <w:tabs>
          <w:tab w:val="left" w:pos="708"/>
        </w:tabs>
        <w:outlineLvl w:val="0"/>
        <w:rPr>
          <w:b/>
          <w:bCs/>
          <w:sz w:val="26"/>
          <w:szCs w:val="26"/>
        </w:rPr>
      </w:pPr>
      <w:r w:rsidRPr="00D93EF2">
        <w:rPr>
          <w:b/>
          <w:bCs/>
          <w:sz w:val="26"/>
          <w:szCs w:val="26"/>
        </w:rPr>
        <w:t>Формат предоставления информации утверждаем:</w:t>
      </w:r>
    </w:p>
    <w:tbl>
      <w:tblPr>
        <w:tblW w:w="5212" w:type="pct"/>
        <w:tblLayout w:type="fixed"/>
        <w:tblLook w:val="04A0" w:firstRow="1" w:lastRow="0" w:firstColumn="1" w:lastColumn="0" w:noHBand="0" w:noVBand="1"/>
      </w:tblPr>
      <w:tblGrid>
        <w:gridCol w:w="7744"/>
        <w:gridCol w:w="7148"/>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rPr>
          <w:sz w:val="26"/>
          <w:szCs w:val="26"/>
          <w:lang w:val="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9C15EF" w:rsidRPr="00D93EF2" w:rsidTr="00E96C6B">
        <w:trPr>
          <w:trHeight w:val="300"/>
        </w:trPr>
        <w:tc>
          <w:tcPr>
            <w:tcW w:w="16160" w:type="dxa"/>
            <w:gridSpan w:val="15"/>
            <w:shd w:val="clear" w:color="auto" w:fill="auto"/>
            <w:noWrap/>
            <w:hideMark/>
          </w:tcPr>
          <w:p w:rsidR="009C15EF" w:rsidRPr="00D93EF2" w:rsidRDefault="009C15EF" w:rsidP="00B565EA">
            <w:pPr>
              <w:jc w:val="center"/>
              <w:rPr>
                <w:rFonts w:eastAsia="Calibri"/>
                <w:sz w:val="18"/>
                <w:szCs w:val="18"/>
                <w:lang w:eastAsia="en-US"/>
              </w:rPr>
            </w:pPr>
          </w:p>
          <w:p w:rsidR="009C15EF" w:rsidRPr="00D93EF2" w:rsidRDefault="009C15EF" w:rsidP="00B565EA">
            <w:pPr>
              <w:jc w:val="center"/>
              <w:rPr>
                <w:rFonts w:eastAsia="Calibri"/>
                <w:b/>
                <w:sz w:val="18"/>
                <w:szCs w:val="18"/>
                <w:lang w:eastAsia="en-US"/>
              </w:rPr>
            </w:pPr>
            <w:r w:rsidRPr="00D93EF2">
              <w:rPr>
                <w:rFonts w:eastAsia="Calibri"/>
                <w:b/>
                <w:sz w:val="18"/>
                <w:szCs w:val="18"/>
                <w:lang w:eastAsia="en-US"/>
              </w:rPr>
              <w:t>Структура собственников/бенефициаров _____________________ (указывается наименование контрагента)</w:t>
            </w:r>
          </w:p>
          <w:p w:rsidR="009C15EF" w:rsidRPr="00D93EF2" w:rsidRDefault="009C15EF" w:rsidP="00B565EA">
            <w:pPr>
              <w:jc w:val="center"/>
              <w:rPr>
                <w:rFonts w:eastAsia="Calibri"/>
                <w:sz w:val="18"/>
                <w:szCs w:val="18"/>
                <w:lang w:eastAsia="en-US"/>
              </w:rPr>
            </w:pPr>
          </w:p>
        </w:tc>
      </w:tr>
      <w:tr w:rsidR="009C15EF" w:rsidRPr="00D93EF2" w:rsidTr="00E96C6B">
        <w:trPr>
          <w:trHeight w:val="315"/>
        </w:trPr>
        <w:tc>
          <w:tcPr>
            <w:tcW w:w="5954" w:type="dxa"/>
            <w:gridSpan w:val="6"/>
            <w:shd w:val="clear" w:color="auto" w:fill="auto"/>
            <w:noWrap/>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Наименование  контрагента</w:t>
            </w:r>
          </w:p>
          <w:p w:rsidR="009C15EF" w:rsidRPr="00D93EF2" w:rsidRDefault="009C15EF" w:rsidP="00B565EA">
            <w:pPr>
              <w:jc w:val="center"/>
              <w:rPr>
                <w:rFonts w:eastAsia="Calibri"/>
                <w:b/>
                <w:bCs/>
                <w:sz w:val="18"/>
                <w:szCs w:val="18"/>
                <w:lang w:eastAsia="en-US"/>
              </w:rPr>
            </w:pPr>
          </w:p>
        </w:tc>
        <w:tc>
          <w:tcPr>
            <w:tcW w:w="10206" w:type="dxa"/>
            <w:gridSpan w:val="9"/>
            <w:shd w:val="clear" w:color="auto" w:fill="auto"/>
            <w:hideMark/>
          </w:tcPr>
          <w:p w:rsidR="009C15EF" w:rsidRPr="00D93EF2" w:rsidRDefault="009C15EF" w:rsidP="00B565EA">
            <w:pPr>
              <w:jc w:val="center"/>
              <w:rPr>
                <w:rFonts w:eastAsia="Calibri"/>
                <w:b/>
                <w:bCs/>
                <w:sz w:val="18"/>
                <w:szCs w:val="18"/>
                <w:lang w:eastAsia="en-US"/>
              </w:rPr>
            </w:pP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 xml:space="preserve">Информация о цепочке собственников контрагента, включая бенефициаров </w:t>
            </w:r>
          </w:p>
          <w:p w:rsidR="009C15EF" w:rsidRPr="00D93EF2" w:rsidRDefault="009C15EF" w:rsidP="00B565EA">
            <w:pPr>
              <w:jc w:val="center"/>
              <w:rPr>
                <w:rFonts w:eastAsia="Calibri"/>
                <w:b/>
                <w:bCs/>
                <w:sz w:val="18"/>
                <w:szCs w:val="18"/>
                <w:lang w:eastAsia="en-US"/>
              </w:rPr>
            </w:pPr>
            <w:r w:rsidRPr="00D93EF2">
              <w:rPr>
                <w:rFonts w:eastAsia="Calibri"/>
                <w:b/>
                <w:bCs/>
                <w:sz w:val="18"/>
                <w:szCs w:val="18"/>
                <w:lang w:eastAsia="en-US"/>
              </w:rPr>
              <w:t>(в том числе конечных)</w:t>
            </w:r>
          </w:p>
        </w:tc>
      </w:tr>
      <w:tr w:rsidR="009C15EF" w:rsidRPr="00D93EF2" w:rsidTr="00E96C6B">
        <w:trPr>
          <w:trHeight w:val="1290"/>
        </w:trPr>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 (краткое)</w:t>
            </w:r>
          </w:p>
        </w:tc>
        <w:tc>
          <w:tcPr>
            <w:tcW w:w="850"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Код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ОКВЭД</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ФИО руководи-теля (полностью)</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w:t>
            </w:r>
          </w:p>
        </w:tc>
        <w:tc>
          <w:tcPr>
            <w:tcW w:w="709"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ИНН</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ОГРН</w:t>
            </w:r>
          </w:p>
        </w:tc>
        <w:tc>
          <w:tcPr>
            <w:tcW w:w="1134"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Наименова-ние/ФИО (полностью)</w:t>
            </w:r>
          </w:p>
        </w:tc>
        <w:tc>
          <w:tcPr>
            <w:tcW w:w="992"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Адрес регистра-</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ции</w:t>
            </w:r>
          </w:p>
        </w:tc>
        <w:tc>
          <w:tcPr>
            <w:tcW w:w="1418"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Серия и номер документа, удостоверя-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 xml:space="preserve">ющего личность </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(для физических лиц)</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Категория:</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руководитель/</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участник/ акционер/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бенефициар/</w:t>
            </w: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конечный бенефициар</w:t>
            </w:r>
          </w:p>
        </w:tc>
        <w:tc>
          <w:tcPr>
            <w:tcW w:w="1560" w:type="dxa"/>
            <w:shd w:val="clear" w:color="auto" w:fill="auto"/>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Офшорная компания (да/нет)</w:t>
            </w:r>
          </w:p>
        </w:tc>
        <w:tc>
          <w:tcPr>
            <w:tcW w:w="1417" w:type="dxa"/>
            <w:shd w:val="clear" w:color="auto" w:fill="auto"/>
            <w:hideMark/>
          </w:tcPr>
          <w:p w:rsidR="009C15EF" w:rsidRPr="00D93EF2" w:rsidRDefault="009C15EF" w:rsidP="00B565EA">
            <w:pPr>
              <w:jc w:val="center"/>
              <w:rPr>
                <w:rFonts w:eastAsia="Calibri"/>
                <w:b/>
                <w:bCs/>
                <w:sz w:val="16"/>
                <w:szCs w:val="16"/>
                <w:lang w:eastAsia="en-US"/>
              </w:rPr>
            </w:pPr>
          </w:p>
          <w:p w:rsidR="009C15EF" w:rsidRPr="00D93EF2" w:rsidRDefault="009C15EF" w:rsidP="00B565EA">
            <w:pPr>
              <w:jc w:val="center"/>
              <w:rPr>
                <w:rFonts w:eastAsia="Calibri"/>
                <w:b/>
                <w:bCs/>
                <w:sz w:val="16"/>
                <w:szCs w:val="16"/>
                <w:lang w:eastAsia="en-US"/>
              </w:rPr>
            </w:pPr>
            <w:r w:rsidRPr="00D93EF2">
              <w:rPr>
                <w:rFonts w:eastAsia="Calibri"/>
                <w:b/>
                <w:bCs/>
                <w:sz w:val="16"/>
                <w:szCs w:val="16"/>
                <w:lang w:eastAsia="en-US"/>
              </w:rPr>
              <w:t>Информация о подтвержда-ющих документах (наименова-ние, реквизиты и другие)</w:t>
            </w:r>
          </w:p>
        </w:tc>
      </w:tr>
      <w:tr w:rsidR="009C15EF" w:rsidRPr="00D93EF2" w:rsidTr="00E96C6B">
        <w:trPr>
          <w:trHeight w:val="315"/>
        </w:trPr>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850"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56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709"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134"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992"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8"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560" w:type="dxa"/>
            <w:shd w:val="clear" w:color="auto" w:fill="auto"/>
          </w:tcPr>
          <w:p w:rsidR="009C15EF" w:rsidRPr="00D93EF2" w:rsidRDefault="009C15EF" w:rsidP="00B565EA">
            <w:pPr>
              <w:jc w:val="center"/>
              <w:rPr>
                <w:rFonts w:eastAsia="Calibri"/>
                <w:bCs/>
                <w:sz w:val="18"/>
                <w:szCs w:val="18"/>
                <w:lang w:eastAsia="en-US"/>
              </w:rPr>
            </w:pPr>
            <w:r w:rsidRPr="00D93EF2">
              <w:rPr>
                <w:rFonts w:eastAsia="Calibri"/>
                <w:bCs/>
                <w:sz w:val="18"/>
                <w:szCs w:val="18"/>
                <w:lang w:eastAsia="en-US"/>
              </w:rPr>
              <w:t>…</w:t>
            </w:r>
          </w:p>
        </w:tc>
        <w:tc>
          <w:tcPr>
            <w:tcW w:w="1417" w:type="dxa"/>
            <w:shd w:val="clear" w:color="auto" w:fill="auto"/>
            <w:hideMark/>
          </w:tcPr>
          <w:p w:rsidR="009C15EF" w:rsidRPr="00D93EF2" w:rsidRDefault="009C15EF" w:rsidP="00B565EA">
            <w:pPr>
              <w:jc w:val="center"/>
              <w:rPr>
                <w:rFonts w:eastAsia="Calibri"/>
                <w:sz w:val="18"/>
                <w:szCs w:val="18"/>
                <w:lang w:eastAsia="en-US"/>
              </w:rPr>
            </w:pPr>
            <w:r w:rsidRPr="00D93EF2">
              <w:rPr>
                <w:rFonts w:eastAsia="Calibri"/>
                <w:sz w:val="18"/>
                <w:szCs w:val="18"/>
                <w:lang w:eastAsia="en-US"/>
              </w:rPr>
              <w:t>…</w:t>
            </w:r>
          </w:p>
        </w:tc>
      </w:tr>
    </w:tbl>
    <w:p w:rsidR="009C15EF" w:rsidRPr="00D93EF2" w:rsidRDefault="009C15EF" w:rsidP="009C15EF">
      <w:pPr>
        <w:rPr>
          <w:rFonts w:eastAsia="Calibri"/>
          <w:lang w:eastAsia="en-US"/>
        </w:rPr>
      </w:pPr>
    </w:p>
    <w:p w:rsidR="009C15EF" w:rsidRPr="00D93EF2" w:rsidRDefault="009C15EF" w:rsidP="009C15EF">
      <w:pPr>
        <w:rPr>
          <w:rFonts w:eastAsia="Calibri"/>
          <w:b/>
          <w:lang w:eastAsia="en-US"/>
        </w:rPr>
      </w:pPr>
      <w:r w:rsidRPr="00D93EF2">
        <w:rPr>
          <w:rFonts w:eastAsia="Calibri"/>
          <w:b/>
          <w:lang w:eastAsia="en-US"/>
        </w:rPr>
        <w:t xml:space="preserve">Руководитель:  </w:t>
      </w:r>
    </w:p>
    <w:p w:rsidR="001B1471" w:rsidRPr="00D93EF2" w:rsidRDefault="009C15EF" w:rsidP="001B1471">
      <w:pPr>
        <w:spacing w:line="276" w:lineRule="auto"/>
        <w:rPr>
          <w:rFonts w:eastAsia="Calibri"/>
          <w:lang w:eastAsia="en-US"/>
        </w:rPr>
      </w:pPr>
      <w:r w:rsidRPr="00D93EF2">
        <w:rPr>
          <w:rFonts w:eastAsia="Calibri"/>
          <w:lang w:eastAsia="en-US"/>
        </w:rPr>
        <w:t xml:space="preserve">_______________  </w:t>
      </w:r>
      <w:r w:rsidRPr="00D93EF2">
        <w:rPr>
          <w:rFonts w:eastAsia="Calibri"/>
          <w:i/>
          <w:lang w:eastAsia="en-US"/>
        </w:rPr>
        <w:t>(указывается ФИО)</w:t>
      </w:r>
      <w:r w:rsidR="001B1471" w:rsidRPr="00D93EF2">
        <w:rPr>
          <w:rFonts w:eastAsia="Calibri"/>
          <w:i/>
          <w:lang w:eastAsia="en-US"/>
        </w:rPr>
        <w:tab/>
      </w:r>
      <w:r w:rsidR="001B1471" w:rsidRPr="00D93EF2">
        <w:rPr>
          <w:rFonts w:eastAsia="Calibri"/>
          <w:lang w:eastAsia="en-US"/>
        </w:rPr>
        <w:t xml:space="preserve">«____» __________ 20 __ г. </w:t>
      </w:r>
      <w:r w:rsidR="001B1471" w:rsidRPr="00D93EF2">
        <w:rPr>
          <w:rFonts w:eastAsia="Calibri"/>
          <w:i/>
          <w:lang w:eastAsia="en-US"/>
        </w:rPr>
        <w:t>(указывается дата подписания)</w:t>
      </w:r>
      <w:r w:rsidRPr="00D93EF2">
        <w:rPr>
          <w:rFonts w:eastAsia="Calibri"/>
          <w:lang w:eastAsia="en-US"/>
        </w:rPr>
        <w:t xml:space="preserve">      </w:t>
      </w:r>
    </w:p>
    <w:p w:rsidR="009C15EF" w:rsidRPr="00D93EF2" w:rsidRDefault="001B1471" w:rsidP="009C15EF">
      <w:pPr>
        <w:spacing w:after="200" w:line="276" w:lineRule="auto"/>
        <w:rPr>
          <w:rFonts w:eastAsia="Calibri"/>
          <w:i/>
          <w:sz w:val="20"/>
          <w:szCs w:val="20"/>
          <w:lang w:eastAsia="en-US"/>
        </w:rPr>
      </w:pPr>
      <w:r w:rsidRPr="00D93EF2">
        <w:rPr>
          <w:rFonts w:eastAsia="Calibri"/>
          <w:i/>
          <w:sz w:val="20"/>
          <w:szCs w:val="20"/>
          <w:lang w:eastAsia="en-US"/>
        </w:rPr>
        <w:t xml:space="preserve">         </w:t>
      </w:r>
      <w:r w:rsidR="009C15EF" w:rsidRPr="00D93EF2">
        <w:rPr>
          <w:rFonts w:eastAsia="Calibri"/>
          <w:i/>
          <w:sz w:val="20"/>
          <w:szCs w:val="20"/>
          <w:lang w:eastAsia="en-US"/>
        </w:rPr>
        <w:t>(подпись)</w:t>
      </w:r>
    </w:p>
    <w:p w:rsidR="009C15EF" w:rsidRPr="00D93EF2" w:rsidRDefault="009C15EF" w:rsidP="009C15EF">
      <w:pPr>
        <w:jc w:val="center"/>
        <w:rPr>
          <w:b/>
        </w:rPr>
        <w:sectPr w:rsidR="009C15EF" w:rsidRPr="00D93EF2" w:rsidSect="004D2281">
          <w:pgSz w:w="16838" w:h="11906" w:orient="landscape"/>
          <w:pgMar w:top="993" w:right="1418" w:bottom="709" w:left="1134" w:header="709" w:footer="709" w:gutter="0"/>
          <w:cols w:space="708"/>
          <w:docGrid w:linePitch="360"/>
        </w:sectPr>
      </w:pPr>
    </w:p>
    <w:p w:rsidR="009C15EF" w:rsidRPr="00D93EF2" w:rsidRDefault="009C15EF" w:rsidP="009C15EF">
      <w:pPr>
        <w:jc w:val="both"/>
      </w:pPr>
      <w:r w:rsidRPr="00D93EF2">
        <w:lastRenderedPageBreak/>
        <w:t xml:space="preserve">                                                              </w:t>
      </w:r>
    </w:p>
    <w:p w:rsidR="001B1471" w:rsidRPr="00D93EF2" w:rsidRDefault="001B1471" w:rsidP="001B1471">
      <w:pPr>
        <w:tabs>
          <w:tab w:val="left" w:pos="5103"/>
        </w:tabs>
        <w:ind w:firstLine="5103"/>
      </w:pPr>
      <w:r w:rsidRPr="00D93EF2">
        <w:t>Приложение № 1</w:t>
      </w:r>
      <w:r w:rsidR="00A5675C" w:rsidRPr="00D93EF2">
        <w:t>0</w:t>
      </w:r>
      <w:r w:rsidRPr="00D93EF2">
        <w:t xml:space="preserve"> </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widowControl w:val="0"/>
        <w:tabs>
          <w:tab w:val="left" w:pos="3416"/>
        </w:tabs>
        <w:autoSpaceDE w:val="0"/>
        <w:autoSpaceDN w:val="0"/>
        <w:adjustRightInd w:val="0"/>
        <w:jc w:val="both"/>
      </w:pPr>
    </w:p>
    <w:p w:rsidR="009C15EF" w:rsidRPr="00D93EF2" w:rsidRDefault="009C15EF" w:rsidP="00E96C6B">
      <w:pPr>
        <w:tabs>
          <w:tab w:val="left" w:pos="1134"/>
          <w:tab w:val="left" w:pos="3416"/>
        </w:tabs>
        <w:jc w:val="center"/>
        <w:rPr>
          <w:b/>
          <w:i/>
          <w:sz w:val="26"/>
          <w:szCs w:val="26"/>
        </w:rPr>
      </w:pPr>
      <w:r w:rsidRPr="00D93EF2">
        <w:rPr>
          <w:b/>
          <w:bCs/>
          <w:sz w:val="26"/>
          <w:szCs w:val="26"/>
        </w:rPr>
        <w:t xml:space="preserve">Форму </w:t>
      </w:r>
      <w:r w:rsidRPr="00D93EF2">
        <w:rPr>
          <w:b/>
          <w:sz w:val="26"/>
          <w:szCs w:val="26"/>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D93EF2">
        <w:rPr>
          <w:b/>
          <w:i/>
          <w:sz w:val="26"/>
          <w:szCs w:val="26"/>
        </w:rPr>
        <w:t xml:space="preserve"> </w:t>
      </w:r>
      <w:r w:rsidRPr="00D93EF2">
        <w:rPr>
          <w:b/>
          <w:bCs/>
          <w:sz w:val="26"/>
          <w:szCs w:val="26"/>
        </w:rPr>
        <w:t>утверждаем:</w:t>
      </w: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D578ED" w:rsidRPr="00D93EF2" w:rsidRDefault="00D578ED" w:rsidP="009C15EF">
      <w:pPr>
        <w:tabs>
          <w:tab w:val="left" w:pos="1134"/>
          <w:tab w:val="left" w:pos="3416"/>
        </w:tabs>
        <w:jc w:val="center"/>
        <w:rPr>
          <w:b/>
        </w:rPr>
      </w:pPr>
    </w:p>
    <w:p w:rsidR="009C15EF" w:rsidRPr="00D93EF2" w:rsidRDefault="009C15EF" w:rsidP="009C15EF">
      <w:pPr>
        <w:tabs>
          <w:tab w:val="left" w:pos="1134"/>
          <w:tab w:val="left" w:pos="3416"/>
        </w:tabs>
        <w:jc w:val="center"/>
        <w:rPr>
          <w:b/>
        </w:rPr>
      </w:pPr>
      <w:r w:rsidRPr="00D93EF2">
        <w:rPr>
          <w:b/>
        </w:rPr>
        <w:t>СОГЛАСИЕ</w:t>
      </w:r>
    </w:p>
    <w:p w:rsidR="009C15EF" w:rsidRPr="00D93EF2" w:rsidRDefault="009C15EF" w:rsidP="009C15EF">
      <w:pPr>
        <w:tabs>
          <w:tab w:val="left" w:pos="1134"/>
        </w:tabs>
        <w:jc w:val="both"/>
      </w:pPr>
      <w:r w:rsidRPr="00D93EF2">
        <w:t xml:space="preserve">     Я, ________________________________________________ </w:t>
      </w:r>
      <w:r w:rsidRPr="00D93EF2">
        <w:rPr>
          <w:i/>
        </w:rPr>
        <w:t>(указать полностью ФИО)</w:t>
      </w:r>
      <w:r w:rsidRPr="00D93EF2">
        <w:t xml:space="preserve">, зарегистрирован (а) по адресу: ______________________________________ </w:t>
      </w:r>
      <w:r w:rsidRPr="00D93EF2">
        <w:rPr>
          <w:i/>
        </w:rPr>
        <w:t>(указать полный адрес регистрации)</w:t>
      </w:r>
      <w:r w:rsidRPr="00D93EF2">
        <w:t xml:space="preserve">, основной документ, удостоверяющий личность _____________________________ </w:t>
      </w:r>
      <w:r w:rsidRPr="00D93EF2">
        <w:rPr>
          <w:i/>
        </w:rPr>
        <w:t>(указать вид документа, удостоверяющего личность и его полные реквизиты: серия, номер, кем выдан, дата выдачи и т.д.)</w:t>
      </w:r>
      <w:r w:rsidRPr="00D93EF2">
        <w:t xml:space="preserve">, дата, год и место рождения ____________________________ </w:t>
      </w:r>
      <w:r w:rsidRPr="00D93EF2">
        <w:rPr>
          <w:i/>
        </w:rPr>
        <w:t xml:space="preserve">(указать), </w:t>
      </w:r>
      <w:r w:rsidRPr="00D93EF2">
        <w:t xml:space="preserve">должность и место работы ___________________________ </w:t>
      </w:r>
      <w:r w:rsidRPr="00D93EF2">
        <w:rPr>
          <w:i/>
        </w:rPr>
        <w:t>(указать полностью без сокращений)</w:t>
      </w:r>
      <w:r w:rsidRPr="00D93EF2">
        <w:t xml:space="preserve">, </w:t>
      </w:r>
    </w:p>
    <w:p w:rsidR="009C15EF" w:rsidRPr="00D93EF2" w:rsidRDefault="009C15EF" w:rsidP="009C15EF">
      <w:pPr>
        <w:tabs>
          <w:tab w:val="left" w:pos="1134"/>
        </w:tabs>
        <w:jc w:val="both"/>
      </w:pPr>
      <w:r w:rsidRPr="00D93EF2">
        <w:t xml:space="preserve">     в соответствии с Федеральным законом от 27.07.2006 г. №152-ФЗ «О персональных данных» в своей воле и в своем интересе выражаю согласие __________________ </w:t>
      </w:r>
      <w:r w:rsidRPr="00D93EF2">
        <w:rPr>
          <w:i/>
        </w:rPr>
        <w:t>(указыв</w:t>
      </w:r>
      <w:r w:rsidR="00E01426" w:rsidRPr="00D93EF2">
        <w:rPr>
          <w:i/>
        </w:rPr>
        <w:t>ается наименование контрагента П</w:t>
      </w:r>
      <w:r w:rsidRPr="00D93EF2">
        <w:rPr>
          <w:i/>
        </w:rPr>
        <w:t>АО «</w:t>
      </w:r>
      <w:r w:rsidR="001F0ED3" w:rsidRPr="00D93EF2">
        <w:rPr>
          <w:i/>
        </w:rPr>
        <w:t>Россети Центр</w:t>
      </w:r>
      <w:r w:rsidRPr="00D93EF2">
        <w:rPr>
          <w:i/>
        </w:rPr>
        <w:t>»)</w:t>
      </w:r>
      <w:r w:rsidRPr="00D93EF2">
        <w:t xml:space="preserve"> (зарегистрировано по адресу: _____________________, ОГРН: ______________, ИНН: _________________, КПП: ________________) в лице _________________________ </w:t>
      </w:r>
      <w:r w:rsidRPr="00D93EF2">
        <w:rPr>
          <w:i/>
        </w:rPr>
        <w:t>(указать полностью должность и</w:t>
      </w:r>
      <w:r w:rsidR="00E01426" w:rsidRPr="00D93EF2">
        <w:rPr>
          <w:i/>
        </w:rPr>
        <w:t xml:space="preserve"> ФИО представителя контрагента П</w:t>
      </w:r>
      <w:r w:rsidRPr="00D93EF2">
        <w:rPr>
          <w:i/>
        </w:rPr>
        <w:t>АО «</w:t>
      </w:r>
      <w:r w:rsidR="001F0ED3" w:rsidRPr="00D93EF2">
        <w:rPr>
          <w:i/>
        </w:rPr>
        <w:t>Россети Центр</w:t>
      </w:r>
      <w:r w:rsidRPr="00D93EF2">
        <w:rPr>
          <w:i/>
        </w:rPr>
        <w:t>»)</w:t>
      </w:r>
      <w:r w:rsidRPr="00D93EF2">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w:t>
      </w:r>
      <w:r w:rsidR="00E01426" w:rsidRPr="00D93EF2">
        <w:t>акже передачу указанных данных П</w:t>
      </w:r>
      <w:r w:rsidRPr="00D93EF2">
        <w:t>АО «</w:t>
      </w:r>
      <w:r w:rsidR="001F0ED3" w:rsidRPr="00D93EF2">
        <w:t>Россети Центр</w:t>
      </w:r>
      <w:r w:rsidRPr="00D93EF2">
        <w:t>»</w:t>
      </w:r>
      <w:r w:rsidRPr="00D93EF2">
        <w:rPr>
          <w:i/>
        </w:rPr>
        <w:t xml:space="preserve">, </w:t>
      </w:r>
      <w:r w:rsidRPr="00D93EF2">
        <w:t xml:space="preserve">Минэнерго России, Росфинмониторинг, ФНС России, иным третьим лицам при необходимости. </w:t>
      </w:r>
    </w:p>
    <w:p w:rsidR="009C15EF" w:rsidRPr="00D93EF2" w:rsidRDefault="009C15EF" w:rsidP="009C15EF">
      <w:pPr>
        <w:tabs>
          <w:tab w:val="left" w:pos="1134"/>
        </w:tabs>
        <w:autoSpaceDN w:val="0"/>
        <w:jc w:val="both"/>
      </w:pPr>
      <w:r w:rsidRPr="00D93EF2">
        <w:t xml:space="preserve">     Настоящее согласие действует с момента его подписания до ________________</w:t>
      </w:r>
      <w:r w:rsidRPr="00D93EF2">
        <w:rPr>
          <w:vertAlign w:val="superscript"/>
        </w:rPr>
        <w:footnoteReference w:id="1"/>
      </w:r>
      <w:r w:rsidRPr="00D93EF2">
        <w:t>.</w:t>
      </w:r>
    </w:p>
    <w:p w:rsidR="009C15EF" w:rsidRPr="00D93EF2" w:rsidRDefault="009C15EF" w:rsidP="009C15EF">
      <w:pPr>
        <w:tabs>
          <w:tab w:val="left" w:pos="1134"/>
        </w:tabs>
        <w:autoSpaceDN w:val="0"/>
        <w:jc w:val="both"/>
      </w:pPr>
      <w:r w:rsidRPr="00D93EF2">
        <w:t xml:space="preserve">     Отзыв настоящего согласия осуществляется в письменной форме лицом, давшим его, путем направления соотве</w:t>
      </w:r>
      <w:r w:rsidR="00E01426" w:rsidRPr="00D93EF2">
        <w:t>тствующего уведомления в адрес П</w:t>
      </w:r>
      <w:r w:rsidRPr="00D93EF2">
        <w:t>АО «</w:t>
      </w:r>
      <w:r w:rsidR="001F0ED3" w:rsidRPr="00D93EF2">
        <w:t>Россети Центр</w:t>
      </w:r>
      <w:r w:rsidRPr="00D93EF2">
        <w:t xml:space="preserve">». </w:t>
      </w:r>
    </w:p>
    <w:p w:rsidR="009C15EF" w:rsidRPr="00D93EF2" w:rsidRDefault="009C15EF" w:rsidP="009C15EF">
      <w:pPr>
        <w:tabs>
          <w:tab w:val="left" w:pos="1134"/>
        </w:tabs>
        <w:jc w:val="both"/>
      </w:pPr>
    </w:p>
    <w:p w:rsidR="009C15EF" w:rsidRPr="00D93EF2" w:rsidRDefault="009C15EF" w:rsidP="009C15EF">
      <w:pPr>
        <w:tabs>
          <w:tab w:val="left" w:pos="1134"/>
        </w:tabs>
        <w:jc w:val="both"/>
        <w:rPr>
          <w:i/>
        </w:rPr>
      </w:pPr>
      <w:r w:rsidRPr="00D93EF2">
        <w:t xml:space="preserve">«___» ___________ 20 __ г.           ________________ </w:t>
      </w:r>
      <w:r w:rsidRPr="00D93EF2">
        <w:rPr>
          <w:i/>
        </w:rPr>
        <w:t>(подпись, расшифровка подписи).</w:t>
      </w:r>
    </w:p>
    <w:p w:rsidR="009C15EF" w:rsidRPr="00D93EF2" w:rsidRDefault="009C15EF" w:rsidP="009C15EF">
      <w:pPr>
        <w:tabs>
          <w:tab w:val="left" w:pos="3416"/>
        </w:tabs>
      </w:pPr>
    </w:p>
    <w:p w:rsidR="009C15EF" w:rsidRPr="00D93EF2" w:rsidRDefault="009C15EF" w:rsidP="009C15EF">
      <w:pPr>
        <w:tabs>
          <w:tab w:val="left" w:pos="3416"/>
        </w:tabs>
      </w:pPr>
    </w:p>
    <w:p w:rsidR="001B1471" w:rsidRPr="00D93EF2" w:rsidRDefault="001B1471" w:rsidP="001B1471">
      <w:pPr>
        <w:tabs>
          <w:tab w:val="left" w:pos="5103"/>
        </w:tabs>
        <w:ind w:firstLine="5103"/>
      </w:pPr>
      <w:r w:rsidRPr="00D93EF2">
        <w:t>Приложение № 1</w:t>
      </w:r>
      <w:r w:rsidR="00A5675C" w:rsidRPr="00D93EF2">
        <w:t>1</w:t>
      </w:r>
    </w:p>
    <w:p w:rsidR="001B1471" w:rsidRPr="00D93EF2" w:rsidRDefault="001B1471" w:rsidP="001B1471">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103"/>
        </w:tabs>
      </w:pPr>
      <w:r w:rsidRPr="00D93EF2">
        <w:t xml:space="preserve">                                                                                    </w:t>
      </w:r>
      <w:r w:rsidRPr="00D93EF2">
        <w:tab/>
        <w:t>по строительству энергетических объектов</w:t>
      </w:r>
    </w:p>
    <w:p w:rsidR="001B1471" w:rsidRPr="00D93EF2" w:rsidRDefault="001B1471" w:rsidP="001B1471">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9C15EF" w:rsidRPr="00D93EF2" w:rsidRDefault="009C15EF" w:rsidP="009C15EF">
      <w:pPr>
        <w:ind w:left="4956" w:firstLine="708"/>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widowControl w:val="0"/>
        <w:autoSpaceDE w:val="0"/>
        <w:autoSpaceDN w:val="0"/>
        <w:adjustRightInd w:val="0"/>
        <w:jc w:val="center"/>
        <w:rPr>
          <w:b/>
          <w:bCs/>
        </w:rPr>
      </w:pPr>
    </w:p>
    <w:p w:rsidR="009C15EF" w:rsidRPr="00D93EF2" w:rsidRDefault="009C15EF" w:rsidP="009C15EF">
      <w:pPr>
        <w:jc w:val="center"/>
        <w:rPr>
          <w:color w:val="000000"/>
          <w:sz w:val="28"/>
          <w:szCs w:val="28"/>
        </w:rPr>
      </w:pPr>
    </w:p>
    <w:p w:rsidR="009C15EF" w:rsidRPr="00D93EF2" w:rsidRDefault="009C15EF" w:rsidP="009C15EF">
      <w:pPr>
        <w:jc w:val="center"/>
        <w:rPr>
          <w:b/>
          <w:color w:val="000000"/>
        </w:rPr>
      </w:pPr>
      <w:r w:rsidRPr="00D93EF2">
        <w:rPr>
          <w:b/>
          <w:color w:val="000000"/>
        </w:rPr>
        <w:t>Проектно-сметная документация</w:t>
      </w:r>
    </w:p>
    <w:p w:rsidR="009C15EF" w:rsidRPr="00D93EF2" w:rsidRDefault="009C15EF" w:rsidP="009C15EF">
      <w:pPr>
        <w:jc w:val="center"/>
        <w:rPr>
          <w:color w:val="000000"/>
        </w:rPr>
      </w:pPr>
    </w:p>
    <w:p w:rsidR="009C15EF" w:rsidRPr="00D93EF2" w:rsidRDefault="009C15EF" w:rsidP="009C15EF">
      <w:pPr>
        <w:shd w:val="clear" w:color="auto" w:fill="FFFFFF"/>
        <w:spacing w:before="14" w:after="14"/>
        <w:ind w:firstLine="720"/>
        <w:jc w:val="both"/>
      </w:pPr>
      <w:r w:rsidRPr="00D93EF2">
        <w:t>Проектно-сметная документация, разработанная Подрядчиком и переданная Заказчику, становится неотъемлемой частью Договора</w:t>
      </w:r>
      <w:r w:rsidR="00F6794E" w:rsidRPr="00D93EF2">
        <w:t xml:space="preserve"> </w:t>
      </w:r>
      <w:r w:rsidRPr="00D93EF2">
        <w:t>с момента ее утверждения Заказчиком.</w:t>
      </w:r>
    </w:p>
    <w:p w:rsidR="009C15EF" w:rsidRPr="00D93EF2" w:rsidRDefault="009C15EF" w:rsidP="009C15EF">
      <w:pPr>
        <w:rPr>
          <w:color w:val="000000"/>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 w:rsidR="009C15EF" w:rsidRPr="00D93EF2" w:rsidRDefault="009C15EF" w:rsidP="009C15EF"/>
    <w:p w:rsidR="009C15EF" w:rsidRPr="00D93EF2" w:rsidRDefault="009C15EF" w:rsidP="009C15EF">
      <w:pPr>
        <w:jc w:val="both"/>
      </w:pPr>
      <w:r w:rsidRPr="00D93EF2">
        <w:br w:type="page"/>
      </w:r>
    </w:p>
    <w:p w:rsidR="001B1471" w:rsidRPr="00D93EF2" w:rsidRDefault="001B1471" w:rsidP="00A826CF">
      <w:pPr>
        <w:tabs>
          <w:tab w:val="left" w:pos="5103"/>
        </w:tabs>
        <w:ind w:firstLine="5103"/>
      </w:pPr>
      <w:r w:rsidRPr="00D93EF2">
        <w:lastRenderedPageBreak/>
        <w:t>Приложение № 1</w:t>
      </w:r>
      <w:r w:rsidR="00A5675C" w:rsidRPr="00D93EF2">
        <w:t>2</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9C15EF" w:rsidRPr="00D93EF2" w:rsidRDefault="009C15EF" w:rsidP="009C15EF">
      <w:pPr>
        <w:jc w:val="center"/>
        <w:rPr>
          <w:b/>
        </w:rPr>
      </w:pPr>
    </w:p>
    <w:p w:rsidR="00801496" w:rsidRPr="00D93EF2" w:rsidRDefault="00801496" w:rsidP="00801496">
      <w:pPr>
        <w:jc w:val="center"/>
        <w:rPr>
          <w:b/>
        </w:rPr>
      </w:pPr>
      <w:r w:rsidRPr="00D93EF2">
        <w:rPr>
          <w:b/>
        </w:rPr>
        <w:t>Форма Акта приемки законченного строительством объекта приемочной комиссией</w:t>
      </w:r>
    </w:p>
    <w:p w:rsidR="00801496" w:rsidRPr="00D93EF2" w:rsidRDefault="00801496" w:rsidP="00801496">
      <w:pPr>
        <w:tabs>
          <w:tab w:val="left" w:pos="1560"/>
        </w:tabs>
        <w:ind w:left="5812"/>
        <w:jc w:val="center"/>
        <w:rPr>
          <w:color w:val="000000"/>
        </w:rPr>
      </w:pPr>
      <w:r w:rsidRPr="00D93EF2">
        <w:rPr>
          <w:b/>
          <w:bCs/>
          <w:color w:val="000000"/>
        </w:rPr>
        <w:t>УТВЕРЖДАЮ</w:t>
      </w:r>
    </w:p>
    <w:p w:rsidR="00801496" w:rsidRPr="00D93EF2" w:rsidRDefault="00801496" w:rsidP="00801496">
      <w:pPr>
        <w:pBdr>
          <w:bottom w:val="single" w:sz="12" w:space="1" w:color="auto"/>
        </w:pBdr>
        <w:tabs>
          <w:tab w:val="left" w:pos="1560"/>
        </w:tabs>
        <w:ind w:left="5812"/>
        <w:jc w:val="center"/>
        <w:rPr>
          <w:color w:val="000000"/>
        </w:rPr>
      </w:pPr>
    </w:p>
    <w:p w:rsidR="00801496" w:rsidRPr="00D93EF2" w:rsidRDefault="00801496" w:rsidP="00801496">
      <w:pPr>
        <w:tabs>
          <w:tab w:val="left" w:pos="1560"/>
        </w:tabs>
        <w:ind w:left="5812"/>
        <w:jc w:val="center"/>
        <w:rPr>
          <w:color w:val="000000"/>
        </w:rPr>
      </w:pPr>
      <w:r w:rsidRPr="00D93EF2">
        <w:rPr>
          <w:color w:val="000000"/>
          <w:vertAlign w:val="superscript"/>
        </w:rPr>
        <w:t>должность лица, утвердившего документ</w:t>
      </w:r>
    </w:p>
    <w:p w:rsidR="00801496" w:rsidRPr="00D93EF2" w:rsidRDefault="00F6794E" w:rsidP="00801496">
      <w:pPr>
        <w:tabs>
          <w:tab w:val="left" w:pos="1560"/>
        </w:tabs>
        <w:ind w:left="5812"/>
        <w:jc w:val="center"/>
        <w:rPr>
          <w:color w:val="000000"/>
        </w:rPr>
      </w:pPr>
      <w:r w:rsidRPr="00D93EF2">
        <w:rPr>
          <w:color w:val="000000"/>
        </w:rPr>
        <w:t>_____________________________</w:t>
      </w:r>
    </w:p>
    <w:p w:rsidR="00801496" w:rsidRPr="00D93EF2" w:rsidRDefault="00801496" w:rsidP="00801496">
      <w:pPr>
        <w:tabs>
          <w:tab w:val="left" w:pos="1560"/>
        </w:tabs>
        <w:ind w:left="5812"/>
        <w:jc w:val="center"/>
        <w:rPr>
          <w:color w:val="000000"/>
          <w:vertAlign w:val="superscript"/>
        </w:rPr>
      </w:pPr>
      <w:r w:rsidRPr="00D93EF2">
        <w:rPr>
          <w:color w:val="000000"/>
          <w:vertAlign w:val="superscript"/>
        </w:rPr>
        <w:t>подпись, Ф.И.О.</w:t>
      </w:r>
    </w:p>
    <w:p w:rsidR="00801496" w:rsidRPr="00D93EF2" w:rsidRDefault="00801496" w:rsidP="00801496">
      <w:pPr>
        <w:tabs>
          <w:tab w:val="left" w:pos="1560"/>
        </w:tabs>
        <w:ind w:left="5812"/>
        <w:rPr>
          <w:color w:val="000000"/>
        </w:rPr>
      </w:pPr>
      <w:r w:rsidRPr="00D93EF2">
        <w:rPr>
          <w:color w:val="000000"/>
        </w:rPr>
        <w:t>"______" ______________  20___г.</w:t>
      </w:r>
    </w:p>
    <w:p w:rsidR="00801496" w:rsidRPr="00D93EF2" w:rsidRDefault="00801496" w:rsidP="00801496">
      <w:pPr>
        <w:tabs>
          <w:tab w:val="left" w:pos="1560"/>
        </w:tabs>
        <w:jc w:val="right"/>
        <w:rPr>
          <w:color w:val="000000"/>
          <w:sz w:val="20"/>
          <w:szCs w:val="20"/>
        </w:rPr>
      </w:pPr>
    </w:p>
    <w:p w:rsidR="00801496" w:rsidRPr="00D93EF2" w:rsidRDefault="00801496" w:rsidP="00801496">
      <w:pPr>
        <w:tabs>
          <w:tab w:val="left" w:pos="1560"/>
        </w:tabs>
        <w:jc w:val="center"/>
        <w:rPr>
          <w:color w:val="000000"/>
          <w:sz w:val="16"/>
          <w:szCs w:val="16"/>
        </w:rPr>
      </w:pPr>
    </w:p>
    <w:p w:rsidR="00801496" w:rsidRPr="00D93EF2" w:rsidRDefault="00801496" w:rsidP="00801496">
      <w:pPr>
        <w:tabs>
          <w:tab w:val="left" w:pos="1560"/>
        </w:tabs>
        <w:spacing w:after="120"/>
        <w:jc w:val="center"/>
        <w:rPr>
          <w:b/>
          <w:sz w:val="28"/>
          <w:szCs w:val="28"/>
        </w:rPr>
      </w:pPr>
      <w:r w:rsidRPr="00D93EF2">
        <w:rPr>
          <w:b/>
          <w:sz w:val="28"/>
          <w:szCs w:val="28"/>
        </w:rPr>
        <w:t>АКТ № _________</w:t>
      </w:r>
    </w:p>
    <w:p w:rsidR="00801496" w:rsidRPr="00D93EF2" w:rsidRDefault="00801496" w:rsidP="00801496">
      <w:pPr>
        <w:tabs>
          <w:tab w:val="left" w:pos="0"/>
        </w:tabs>
        <w:jc w:val="center"/>
        <w:rPr>
          <w:b/>
        </w:rPr>
      </w:pPr>
      <w:r w:rsidRPr="00D93EF2">
        <w:rPr>
          <w:b/>
        </w:rPr>
        <w:t>приемки законченного строительством объекта Приемочной комиссией</w:t>
      </w:r>
    </w:p>
    <w:p w:rsidR="00801496" w:rsidRPr="00D93EF2" w:rsidRDefault="00801496" w:rsidP="00801496">
      <w:pPr>
        <w:tabs>
          <w:tab w:val="left" w:pos="1560"/>
        </w:tabs>
        <w:jc w:val="center"/>
        <w:rPr>
          <w:sz w:val="20"/>
          <w:szCs w:val="20"/>
        </w:rPr>
      </w:pPr>
    </w:p>
    <w:p w:rsidR="00801496" w:rsidRPr="00D93EF2" w:rsidRDefault="00801496" w:rsidP="00801496">
      <w:pPr>
        <w:tabs>
          <w:tab w:val="left" w:pos="1560"/>
        </w:tabs>
        <w:spacing w:line="360" w:lineRule="auto"/>
        <w:jc w:val="right"/>
        <w:rPr>
          <w:sz w:val="20"/>
          <w:szCs w:val="20"/>
        </w:rPr>
      </w:pPr>
      <w:r w:rsidRPr="00D93EF2">
        <w:rPr>
          <w:sz w:val="20"/>
          <w:szCs w:val="20"/>
        </w:rPr>
        <w:t>"____" ____________________ __________ год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2"/>
        <w:gridCol w:w="660"/>
        <w:gridCol w:w="660"/>
        <w:gridCol w:w="659"/>
      </w:tblGrid>
      <w:tr w:rsidR="00801496" w:rsidRPr="00D93EF2" w:rsidTr="00694D82">
        <w:tc>
          <w:tcPr>
            <w:tcW w:w="8280" w:type="dxa"/>
            <w:tcBorders>
              <w:top w:val="nil"/>
              <w:left w:val="nil"/>
              <w:bottom w:val="nil"/>
            </w:tcBorders>
          </w:tcPr>
          <w:p w:rsidR="00801496" w:rsidRPr="00D93EF2" w:rsidRDefault="00801496" w:rsidP="00694D82">
            <w:pPr>
              <w:tabs>
                <w:tab w:val="left" w:pos="1560"/>
              </w:tabs>
              <w:jc w:val="center"/>
              <w:rPr>
                <w:sz w:val="20"/>
                <w:szCs w:val="20"/>
              </w:rPr>
            </w:pP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Форма по ОКУД</w:t>
            </w:r>
          </w:p>
        </w:tc>
        <w:tc>
          <w:tcPr>
            <w:tcW w:w="2033" w:type="dxa"/>
            <w:gridSpan w:val="3"/>
          </w:tcPr>
          <w:p w:rsidR="00801496" w:rsidRPr="00D93EF2" w:rsidRDefault="00801496" w:rsidP="00694D82">
            <w:pPr>
              <w:tabs>
                <w:tab w:val="left" w:pos="1560"/>
              </w:tabs>
              <w:jc w:val="center"/>
              <w:rPr>
                <w:sz w:val="20"/>
                <w:szCs w:val="20"/>
              </w:rPr>
            </w:pPr>
            <w:r w:rsidRPr="00D93EF2">
              <w:rPr>
                <w:sz w:val="20"/>
                <w:szCs w:val="20"/>
              </w:rPr>
              <w:t>0322003</w:t>
            </w: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right"/>
              <w:rPr>
                <w:sz w:val="20"/>
                <w:szCs w:val="20"/>
              </w:rPr>
            </w:pPr>
            <w:r w:rsidRPr="00D93EF2">
              <w:rPr>
                <w:sz w:val="20"/>
                <w:szCs w:val="20"/>
              </w:rPr>
              <w:t>Дата составления</w:t>
            </w:r>
          </w:p>
        </w:tc>
        <w:tc>
          <w:tcPr>
            <w:tcW w:w="677"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c>
          <w:tcPr>
            <w:tcW w:w="678" w:type="dxa"/>
          </w:tcPr>
          <w:p w:rsidR="00801496" w:rsidRPr="00D93EF2" w:rsidRDefault="00801496" w:rsidP="00694D82">
            <w:pPr>
              <w:tabs>
                <w:tab w:val="left" w:pos="1560"/>
              </w:tabs>
              <w:jc w:val="center"/>
              <w:rPr>
                <w:sz w:val="20"/>
                <w:szCs w:val="20"/>
              </w:rPr>
            </w:pPr>
          </w:p>
        </w:tc>
      </w:tr>
      <w:tr w:rsidR="00801496" w:rsidRPr="00D93EF2" w:rsidTr="00694D82">
        <w:tc>
          <w:tcPr>
            <w:tcW w:w="8280" w:type="dxa"/>
            <w:tcBorders>
              <w:top w:val="nil"/>
              <w:left w:val="nil"/>
              <w:bottom w:val="nil"/>
            </w:tcBorders>
          </w:tcPr>
          <w:p w:rsidR="00801496" w:rsidRPr="00D93EF2" w:rsidRDefault="00801496" w:rsidP="00694D82">
            <w:pPr>
              <w:tabs>
                <w:tab w:val="left" w:pos="1560"/>
              </w:tabs>
              <w:jc w:val="both"/>
              <w:rPr>
                <w:sz w:val="20"/>
                <w:szCs w:val="20"/>
              </w:rPr>
            </w:pPr>
            <w:r w:rsidRPr="00D93EF2">
              <w:rPr>
                <w:sz w:val="20"/>
                <w:szCs w:val="20"/>
              </w:rPr>
              <w:t>Организация ______________________________________________ по ОКПО</w:t>
            </w:r>
          </w:p>
        </w:tc>
        <w:tc>
          <w:tcPr>
            <w:tcW w:w="2033" w:type="dxa"/>
            <w:gridSpan w:val="3"/>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jc w:val="center"/>
        <w:rPr>
          <w:sz w:val="20"/>
          <w:szCs w:val="20"/>
        </w:rPr>
      </w:pPr>
    </w:p>
    <w:tbl>
      <w:tblPr>
        <w:tblW w:w="5129"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1260"/>
        <w:gridCol w:w="936"/>
        <w:gridCol w:w="1080"/>
        <w:gridCol w:w="593"/>
      </w:tblGrid>
      <w:tr w:rsidR="00801496" w:rsidRPr="00D93EF2" w:rsidTr="00694D82">
        <w:trPr>
          <w:cantSplit/>
        </w:trPr>
        <w:tc>
          <w:tcPr>
            <w:tcW w:w="1260" w:type="dxa"/>
            <w:vMerge w:val="restart"/>
          </w:tcPr>
          <w:p w:rsidR="00801496" w:rsidRPr="00D93EF2" w:rsidRDefault="00801496" w:rsidP="00694D82">
            <w:pPr>
              <w:tabs>
                <w:tab w:val="left" w:pos="1560"/>
              </w:tabs>
              <w:jc w:val="center"/>
              <w:rPr>
                <w:sz w:val="20"/>
                <w:szCs w:val="20"/>
              </w:rPr>
            </w:pPr>
            <w:r w:rsidRPr="00D93EF2">
              <w:rPr>
                <w:sz w:val="20"/>
                <w:szCs w:val="20"/>
              </w:rPr>
              <w:t>Код вида операции</w:t>
            </w:r>
          </w:p>
        </w:tc>
        <w:tc>
          <w:tcPr>
            <w:tcW w:w="3869" w:type="dxa"/>
            <w:gridSpan w:val="4"/>
          </w:tcPr>
          <w:p w:rsidR="00801496" w:rsidRPr="00D93EF2" w:rsidRDefault="00801496" w:rsidP="00694D82">
            <w:pPr>
              <w:tabs>
                <w:tab w:val="left" w:pos="1560"/>
              </w:tabs>
              <w:jc w:val="center"/>
              <w:rPr>
                <w:sz w:val="20"/>
                <w:szCs w:val="20"/>
              </w:rPr>
            </w:pPr>
            <w:r w:rsidRPr="00D93EF2">
              <w:rPr>
                <w:sz w:val="20"/>
                <w:szCs w:val="20"/>
              </w:rPr>
              <w:t>Код</w:t>
            </w:r>
          </w:p>
        </w:tc>
      </w:tr>
      <w:tr w:rsidR="00801496" w:rsidRPr="00D93EF2" w:rsidTr="00694D82">
        <w:trPr>
          <w:cantSplit/>
        </w:trPr>
        <w:tc>
          <w:tcPr>
            <w:tcW w:w="1260" w:type="dxa"/>
            <w:vMerge/>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r w:rsidRPr="00D93EF2">
              <w:rPr>
                <w:sz w:val="20"/>
                <w:szCs w:val="20"/>
              </w:rPr>
              <w:t>строитель-ной орга-низации</w:t>
            </w:r>
          </w:p>
        </w:tc>
        <w:tc>
          <w:tcPr>
            <w:tcW w:w="936" w:type="dxa"/>
          </w:tcPr>
          <w:p w:rsidR="00801496" w:rsidRPr="00D93EF2" w:rsidRDefault="00801496" w:rsidP="00694D82">
            <w:pPr>
              <w:tabs>
                <w:tab w:val="left" w:pos="1560"/>
              </w:tabs>
              <w:jc w:val="center"/>
              <w:rPr>
                <w:sz w:val="20"/>
                <w:szCs w:val="20"/>
              </w:rPr>
            </w:pPr>
            <w:r w:rsidRPr="00D93EF2">
              <w:rPr>
                <w:sz w:val="20"/>
                <w:szCs w:val="20"/>
              </w:rPr>
              <w:t>участка</w:t>
            </w:r>
          </w:p>
        </w:tc>
        <w:tc>
          <w:tcPr>
            <w:tcW w:w="1080" w:type="dxa"/>
          </w:tcPr>
          <w:p w:rsidR="00801496" w:rsidRPr="00D93EF2" w:rsidRDefault="00801496" w:rsidP="00694D82">
            <w:pPr>
              <w:tabs>
                <w:tab w:val="left" w:pos="1560"/>
              </w:tabs>
              <w:jc w:val="center"/>
              <w:rPr>
                <w:sz w:val="20"/>
                <w:szCs w:val="20"/>
              </w:rPr>
            </w:pPr>
            <w:r w:rsidRPr="00D93EF2">
              <w:rPr>
                <w:sz w:val="20"/>
                <w:szCs w:val="20"/>
              </w:rPr>
              <w:t>объекта</w:t>
            </w:r>
          </w:p>
        </w:tc>
        <w:tc>
          <w:tcPr>
            <w:tcW w:w="593" w:type="dxa"/>
          </w:tcPr>
          <w:p w:rsidR="00801496" w:rsidRPr="00D93EF2" w:rsidRDefault="00801496" w:rsidP="00694D82">
            <w:pPr>
              <w:tabs>
                <w:tab w:val="left" w:pos="1560"/>
              </w:tabs>
              <w:jc w:val="center"/>
              <w:rPr>
                <w:sz w:val="20"/>
                <w:szCs w:val="20"/>
              </w:rPr>
            </w:pPr>
          </w:p>
        </w:tc>
      </w:tr>
      <w:tr w:rsidR="00801496" w:rsidRPr="00D93EF2" w:rsidTr="00694D82">
        <w:tc>
          <w:tcPr>
            <w:tcW w:w="1260" w:type="dxa"/>
          </w:tcPr>
          <w:p w:rsidR="00801496" w:rsidRPr="00D93EF2" w:rsidRDefault="00801496" w:rsidP="00694D82">
            <w:pPr>
              <w:tabs>
                <w:tab w:val="left" w:pos="1560"/>
              </w:tabs>
              <w:jc w:val="center"/>
              <w:rPr>
                <w:sz w:val="20"/>
                <w:szCs w:val="20"/>
              </w:rPr>
            </w:pPr>
          </w:p>
        </w:tc>
        <w:tc>
          <w:tcPr>
            <w:tcW w:w="1260" w:type="dxa"/>
          </w:tcPr>
          <w:p w:rsidR="00801496" w:rsidRPr="00D93EF2" w:rsidRDefault="00801496" w:rsidP="00694D82">
            <w:pPr>
              <w:tabs>
                <w:tab w:val="left" w:pos="1560"/>
              </w:tabs>
              <w:jc w:val="center"/>
              <w:rPr>
                <w:sz w:val="20"/>
                <w:szCs w:val="20"/>
              </w:rPr>
            </w:pPr>
          </w:p>
        </w:tc>
        <w:tc>
          <w:tcPr>
            <w:tcW w:w="936" w:type="dxa"/>
          </w:tcPr>
          <w:p w:rsidR="00801496" w:rsidRPr="00D93EF2" w:rsidRDefault="00801496" w:rsidP="00694D82">
            <w:pPr>
              <w:tabs>
                <w:tab w:val="left" w:pos="1560"/>
              </w:tabs>
              <w:jc w:val="center"/>
              <w:rPr>
                <w:sz w:val="20"/>
                <w:szCs w:val="20"/>
              </w:rPr>
            </w:pPr>
          </w:p>
        </w:tc>
        <w:tc>
          <w:tcPr>
            <w:tcW w:w="1080" w:type="dxa"/>
          </w:tcPr>
          <w:p w:rsidR="00801496" w:rsidRPr="00D93EF2" w:rsidRDefault="00801496" w:rsidP="00694D82">
            <w:pPr>
              <w:tabs>
                <w:tab w:val="left" w:pos="1560"/>
              </w:tabs>
              <w:jc w:val="center"/>
              <w:rPr>
                <w:sz w:val="20"/>
                <w:szCs w:val="20"/>
              </w:rPr>
            </w:pPr>
          </w:p>
        </w:tc>
        <w:tc>
          <w:tcPr>
            <w:tcW w:w="593"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rPr>
          <w:sz w:val="20"/>
          <w:szCs w:val="20"/>
        </w:rPr>
      </w:pPr>
      <w:r w:rsidRPr="00D93EF2">
        <w:rPr>
          <w:sz w:val="20"/>
          <w:szCs w:val="20"/>
        </w:rPr>
        <w:t>Местонахождение объекта ___________________________________________________________________</w:t>
      </w:r>
    </w:p>
    <w:p w:rsidR="00801496" w:rsidRPr="00D93EF2" w:rsidRDefault="00801496" w:rsidP="00801496">
      <w:pPr>
        <w:tabs>
          <w:tab w:val="left" w:pos="1560"/>
        </w:tabs>
        <w:spacing w:line="360" w:lineRule="auto"/>
        <w:rPr>
          <w:sz w:val="20"/>
          <w:szCs w:val="20"/>
        </w:rPr>
      </w:pPr>
      <w:r w:rsidRPr="00D93EF2">
        <w:rPr>
          <w:sz w:val="20"/>
          <w:szCs w:val="20"/>
        </w:rPr>
        <w:t>ПРИЕМОЧНАЯ КОМИССИЯ, назначенная_______________________________________________________</w:t>
      </w:r>
      <w:r w:rsidR="00F6794E" w:rsidRPr="00D93EF2">
        <w:rPr>
          <w:sz w:val="20"/>
          <w:szCs w:val="20"/>
          <w:lang w:val="en-US"/>
        </w:rPr>
        <w:t>_________________________</w:t>
      </w:r>
      <w:r w:rsidRPr="00D93EF2">
        <w:rPr>
          <w:sz w:val="20"/>
          <w:szCs w:val="20"/>
        </w:rPr>
        <w:t>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00801496" w:rsidRPr="00D93EF2">
        <w:rPr>
          <w:sz w:val="16"/>
          <w:szCs w:val="16"/>
        </w:rPr>
        <w:t>(наименование органа, назначившего комиссию)</w:t>
      </w:r>
    </w:p>
    <w:p w:rsidR="00801496" w:rsidRPr="00D93EF2" w:rsidRDefault="00801496" w:rsidP="00801496">
      <w:pPr>
        <w:tabs>
          <w:tab w:val="left" w:pos="1560"/>
        </w:tabs>
        <w:spacing w:line="360" w:lineRule="auto"/>
        <w:jc w:val="both"/>
        <w:rPr>
          <w:sz w:val="20"/>
          <w:szCs w:val="20"/>
        </w:rPr>
      </w:pPr>
      <w:r w:rsidRPr="00D93EF2">
        <w:rPr>
          <w:sz w:val="20"/>
          <w:szCs w:val="20"/>
        </w:rPr>
        <w:t>решением (приказом, постановлением и др.) от “______”  ___________________      __________ год</w:t>
      </w:r>
    </w:p>
    <w:p w:rsidR="00801496" w:rsidRPr="00D93EF2" w:rsidRDefault="00801496" w:rsidP="00801496">
      <w:pPr>
        <w:tabs>
          <w:tab w:val="left" w:pos="1560"/>
        </w:tabs>
        <w:spacing w:line="360" w:lineRule="auto"/>
        <w:jc w:val="both"/>
        <w:rPr>
          <w:sz w:val="20"/>
          <w:szCs w:val="20"/>
        </w:rPr>
      </w:pPr>
      <w:r w:rsidRPr="00D93EF2">
        <w:rPr>
          <w:sz w:val="20"/>
          <w:szCs w:val="20"/>
        </w:rPr>
        <w:t>УСТАНОВИЛА:</w:t>
      </w:r>
    </w:p>
    <w:p w:rsidR="00801496" w:rsidRPr="00D93EF2" w:rsidRDefault="00801496" w:rsidP="00801496">
      <w:pPr>
        <w:tabs>
          <w:tab w:val="left" w:pos="1560"/>
        </w:tabs>
        <w:rPr>
          <w:sz w:val="20"/>
          <w:szCs w:val="20"/>
        </w:rPr>
      </w:pPr>
      <w:r w:rsidRPr="00D93EF2">
        <w:rPr>
          <w:sz w:val="20"/>
          <w:szCs w:val="20"/>
        </w:rPr>
        <w:t>1. Исполнителем работ предъявлены комиссии к приемке 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объекта и вид строительства)</w:t>
      </w:r>
    </w:p>
    <w:p w:rsidR="00801496" w:rsidRPr="00D93EF2" w:rsidRDefault="00801496" w:rsidP="00801496">
      <w:pPr>
        <w:tabs>
          <w:tab w:val="left" w:pos="1560"/>
        </w:tabs>
        <w:spacing w:line="360" w:lineRule="auto"/>
        <w:jc w:val="both"/>
        <w:rPr>
          <w:sz w:val="20"/>
          <w:szCs w:val="20"/>
        </w:rPr>
      </w:pPr>
      <w:r w:rsidRPr="00D93EF2">
        <w:rPr>
          <w:sz w:val="20"/>
          <w:szCs w:val="20"/>
        </w:rPr>
        <w:t>расположенный по адресу 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lastRenderedPageBreak/>
        <w:t>_____________________________________________________________________________________________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2. Строительство производилось в соответствии с разрешением на строительство, выданным _____________</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(наименование органа, выдавшего разрешение)</w:t>
      </w:r>
    </w:p>
    <w:p w:rsidR="00801496" w:rsidRPr="00D93EF2" w:rsidRDefault="00801496" w:rsidP="00801496">
      <w:pPr>
        <w:tabs>
          <w:tab w:val="left" w:pos="1560"/>
        </w:tabs>
        <w:rPr>
          <w:sz w:val="20"/>
          <w:szCs w:val="20"/>
        </w:rPr>
      </w:pPr>
      <w:r w:rsidRPr="00D93EF2">
        <w:rPr>
          <w:sz w:val="20"/>
          <w:szCs w:val="20"/>
        </w:rPr>
        <w:t>3. В строительстве принимали участие _________________________________________________________</w:t>
      </w:r>
      <w:r w:rsidR="00F6794E" w:rsidRPr="00D93EF2">
        <w:rPr>
          <w:sz w:val="20"/>
          <w:szCs w:val="20"/>
        </w:rPr>
        <w:t>_________________________________</w:t>
      </w:r>
      <w:r w:rsidRPr="00D93EF2">
        <w:rPr>
          <w:sz w:val="20"/>
          <w:szCs w:val="20"/>
        </w:rPr>
        <w:t>___</w:t>
      </w:r>
    </w:p>
    <w:p w:rsidR="00801496" w:rsidRPr="00D93EF2" w:rsidRDefault="00F6794E" w:rsidP="00801496">
      <w:pPr>
        <w:tabs>
          <w:tab w:val="left" w:pos="1560"/>
        </w:tabs>
        <w:spacing w:line="360" w:lineRule="auto"/>
        <w:jc w:val="both"/>
        <w:rPr>
          <w:sz w:val="16"/>
          <w:szCs w:val="16"/>
        </w:rPr>
      </w:pPr>
      <w:r w:rsidRPr="00D93EF2">
        <w:rPr>
          <w:sz w:val="16"/>
          <w:szCs w:val="16"/>
        </w:rPr>
        <w:tab/>
      </w:r>
      <w:r w:rsidRPr="00D93EF2">
        <w:rPr>
          <w:sz w:val="16"/>
          <w:szCs w:val="16"/>
        </w:rPr>
        <w:tab/>
      </w:r>
      <w:r w:rsidR="00801496" w:rsidRPr="00D93EF2">
        <w:rPr>
          <w:sz w:val="16"/>
          <w:szCs w:val="16"/>
        </w:rPr>
        <w:t>(наименование субподрядных организаций, их реквизиты, виды работ,</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выполнявшихся каждой из них, 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w:t>
      </w:r>
    </w:p>
    <w:p w:rsidR="00801496" w:rsidRPr="00D93EF2" w:rsidRDefault="00801496" w:rsidP="00801496">
      <w:pPr>
        <w:pBdr>
          <w:bottom w:val="single" w:sz="12" w:space="1" w:color="auto"/>
        </w:pBdr>
        <w:tabs>
          <w:tab w:val="left" w:pos="1560"/>
        </w:tabs>
        <w:spacing w:line="360" w:lineRule="auto"/>
        <w:jc w:val="both"/>
        <w:rPr>
          <w:sz w:val="20"/>
          <w:szCs w:val="20"/>
        </w:rPr>
      </w:pPr>
      <w:r w:rsidRPr="00D93EF2">
        <w:rPr>
          <w:sz w:val="20"/>
          <w:szCs w:val="20"/>
        </w:rPr>
        <w:t>4. Проектная документация на строительство разработана генеральным проектировщиком</w:t>
      </w:r>
    </w:p>
    <w:p w:rsidR="00801496" w:rsidRPr="00D93EF2" w:rsidRDefault="00801496" w:rsidP="00F6794E">
      <w:pPr>
        <w:tabs>
          <w:tab w:val="left" w:pos="1560"/>
        </w:tabs>
        <w:jc w:val="center"/>
        <w:rPr>
          <w:sz w:val="16"/>
          <w:szCs w:val="16"/>
        </w:rPr>
      </w:pPr>
      <w:r w:rsidRPr="00D93EF2">
        <w:rPr>
          <w:sz w:val="16"/>
          <w:szCs w:val="16"/>
        </w:rPr>
        <w:t>(наименование организации и ее реквизиты, номер свидетельства о допуске к определенному виду/видам работ, которые оказывают влияние на безопасность объектов капитального строительства)</w:t>
      </w:r>
    </w:p>
    <w:p w:rsidR="00801496" w:rsidRPr="00D93EF2" w:rsidRDefault="00801496" w:rsidP="00801496">
      <w:pPr>
        <w:tabs>
          <w:tab w:val="left" w:pos="1560"/>
        </w:tabs>
        <w:jc w:val="both"/>
        <w:rPr>
          <w:sz w:val="20"/>
          <w:szCs w:val="20"/>
        </w:rPr>
      </w:pPr>
      <w:r w:rsidRPr="00D93EF2">
        <w:rPr>
          <w:sz w:val="20"/>
          <w:szCs w:val="20"/>
        </w:rPr>
        <w:t>выполнившим _______________________________________________________________________________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частей или разделов документации)</w:t>
      </w:r>
    </w:p>
    <w:p w:rsidR="00801496" w:rsidRPr="00D93EF2" w:rsidRDefault="00801496" w:rsidP="00801496">
      <w:pPr>
        <w:tabs>
          <w:tab w:val="left" w:pos="1560"/>
        </w:tabs>
        <w:rPr>
          <w:sz w:val="20"/>
          <w:szCs w:val="20"/>
        </w:rPr>
      </w:pPr>
      <w:r w:rsidRPr="00D93EF2">
        <w:rPr>
          <w:sz w:val="20"/>
          <w:szCs w:val="20"/>
        </w:rPr>
        <w:t>и субподрядными организациями _______________________________________________________________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 xml:space="preserve">       (наименование организаций, их реквизиты </w:t>
      </w:r>
    </w:p>
    <w:p w:rsidR="00801496" w:rsidRPr="00D93EF2" w:rsidRDefault="00801496" w:rsidP="00801496">
      <w:pPr>
        <w:tabs>
          <w:tab w:val="left" w:pos="1560"/>
        </w:tabs>
        <w:spacing w:line="360" w:lineRule="auto"/>
        <w:jc w:val="both"/>
        <w:rPr>
          <w:sz w:val="16"/>
          <w:szCs w:val="16"/>
        </w:rPr>
      </w:pPr>
      <w:r w:rsidRPr="00D93EF2">
        <w:rPr>
          <w:sz w:val="16"/>
          <w:szCs w:val="16"/>
        </w:rPr>
        <w:t>номер свидетельства о допуске к определенному виду/видам работ, которые оказывают влияние на безопасность объектов капитального строительства, выполнявшихся каждой из них и выполненные части и разделы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____________________________________________________________________________________________</w:t>
      </w:r>
    </w:p>
    <w:p w:rsidR="00801496" w:rsidRPr="00D93EF2" w:rsidRDefault="00801496" w:rsidP="00F6794E">
      <w:pPr>
        <w:tabs>
          <w:tab w:val="left" w:pos="1560"/>
        </w:tabs>
        <w:rPr>
          <w:sz w:val="20"/>
          <w:szCs w:val="20"/>
        </w:rPr>
      </w:pPr>
      <w:r w:rsidRPr="00D93EF2">
        <w:rPr>
          <w:sz w:val="20"/>
          <w:szCs w:val="20"/>
        </w:rPr>
        <w:t xml:space="preserve">5. Исходные данные для проектирования выданы </w:t>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00F6794E" w:rsidRPr="00D93EF2">
        <w:rPr>
          <w:sz w:val="20"/>
          <w:szCs w:val="20"/>
          <w:u w:val="single"/>
        </w:rPr>
        <w:tab/>
      </w: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00F6794E" w:rsidRPr="00D93EF2">
        <w:rPr>
          <w:sz w:val="16"/>
          <w:szCs w:val="16"/>
        </w:rPr>
        <w:tab/>
      </w:r>
      <w:r w:rsidR="00F6794E" w:rsidRPr="00D93EF2">
        <w:rPr>
          <w:sz w:val="16"/>
          <w:szCs w:val="16"/>
        </w:rPr>
        <w:tab/>
      </w:r>
      <w:r w:rsidRPr="00D93EF2">
        <w:rPr>
          <w:sz w:val="16"/>
          <w:szCs w:val="16"/>
        </w:rPr>
        <w:t>(наименование научно-исследовательских,</w:t>
      </w:r>
    </w:p>
    <w:p w:rsidR="00801496" w:rsidRPr="00D93EF2" w:rsidRDefault="00801496" w:rsidP="00801496">
      <w:pPr>
        <w:tabs>
          <w:tab w:val="left" w:pos="1560"/>
        </w:tabs>
        <w:jc w:val="both"/>
        <w:rPr>
          <w:sz w:val="20"/>
          <w:szCs w:val="20"/>
        </w:rPr>
      </w:pPr>
      <w:r w:rsidRPr="00D93EF2">
        <w:rPr>
          <w:sz w:val="20"/>
          <w:szCs w:val="20"/>
        </w:rPr>
        <w:t>____________________________________________________________________________________________</w:t>
      </w:r>
    </w:p>
    <w:p w:rsidR="00801496" w:rsidRPr="00D93EF2" w:rsidRDefault="00801496" w:rsidP="00801496">
      <w:pPr>
        <w:tabs>
          <w:tab w:val="left" w:pos="1560"/>
        </w:tabs>
        <w:spacing w:line="360" w:lineRule="auto"/>
        <w:jc w:val="center"/>
        <w:rPr>
          <w:sz w:val="16"/>
          <w:szCs w:val="16"/>
        </w:rPr>
      </w:pPr>
      <w:r w:rsidRPr="00D93EF2">
        <w:rPr>
          <w:sz w:val="16"/>
          <w:szCs w:val="16"/>
        </w:rPr>
        <w:t>изыскательских и других организаций, их реквизиты (перечень организаций может указываться в приложении)</w:t>
      </w:r>
    </w:p>
    <w:p w:rsidR="00801496" w:rsidRPr="00D93EF2" w:rsidRDefault="00801496" w:rsidP="00801496">
      <w:pPr>
        <w:tabs>
          <w:tab w:val="left" w:pos="1560"/>
        </w:tabs>
        <w:jc w:val="both"/>
        <w:rPr>
          <w:sz w:val="20"/>
          <w:szCs w:val="20"/>
        </w:rPr>
      </w:pPr>
      <w:r w:rsidRPr="00D93EF2">
        <w:rPr>
          <w:sz w:val="20"/>
          <w:szCs w:val="20"/>
        </w:rPr>
        <w:t>6. Проектная документация утверждена _______________________________________________</w:t>
      </w:r>
      <w:r w:rsidR="00F6794E" w:rsidRPr="00D93EF2">
        <w:rPr>
          <w:sz w:val="20"/>
          <w:szCs w:val="20"/>
        </w:rPr>
        <w:t>______</w:t>
      </w:r>
      <w:r w:rsidRPr="00D93EF2">
        <w:rPr>
          <w:sz w:val="20"/>
          <w:szCs w:val="20"/>
        </w:rPr>
        <w:t>____</w:t>
      </w:r>
    </w:p>
    <w:p w:rsidR="00F6794E" w:rsidRPr="00D93EF2" w:rsidRDefault="00801496" w:rsidP="00F6794E">
      <w:pPr>
        <w:pBdr>
          <w:bottom w:val="single" w:sz="12" w:space="1" w:color="auto"/>
        </w:pBd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t xml:space="preserve">       </w:t>
      </w:r>
      <w:r w:rsidR="00F6794E" w:rsidRPr="00D93EF2">
        <w:rPr>
          <w:sz w:val="16"/>
          <w:szCs w:val="16"/>
        </w:rPr>
        <w:tab/>
      </w:r>
      <w:r w:rsidRPr="00D93EF2">
        <w:rPr>
          <w:sz w:val="16"/>
          <w:szCs w:val="16"/>
        </w:rPr>
        <w:t>(наименование органа, утвердившего (переутвердившего</w:t>
      </w:r>
    </w:p>
    <w:p w:rsidR="00801496" w:rsidRPr="00D93EF2" w:rsidRDefault="00801496" w:rsidP="00F6794E">
      <w:pPr>
        <w:tabs>
          <w:tab w:val="left" w:pos="1560"/>
        </w:tabs>
        <w:spacing w:line="360" w:lineRule="auto"/>
        <w:jc w:val="center"/>
        <w:rPr>
          <w:sz w:val="20"/>
          <w:szCs w:val="20"/>
        </w:rPr>
      </w:pPr>
      <w:r w:rsidRPr="00D93EF2">
        <w:rPr>
          <w:sz w:val="16"/>
          <w:szCs w:val="16"/>
        </w:rPr>
        <w:t>проектную документацию на объект (очередь, пусковой этап))</w:t>
      </w:r>
    </w:p>
    <w:p w:rsidR="00801496" w:rsidRPr="00D93EF2" w:rsidRDefault="00801496" w:rsidP="00801496">
      <w:pPr>
        <w:tabs>
          <w:tab w:val="left" w:pos="1560"/>
        </w:tabs>
        <w:spacing w:line="360" w:lineRule="auto"/>
        <w:jc w:val="both"/>
        <w:rPr>
          <w:sz w:val="20"/>
          <w:szCs w:val="20"/>
        </w:rPr>
      </w:pPr>
      <w:r w:rsidRPr="00D93EF2">
        <w:rPr>
          <w:sz w:val="20"/>
          <w:szCs w:val="20"/>
        </w:rPr>
        <w:t>"____" ___________________ __________ год</w:t>
      </w:r>
      <w:r w:rsidRPr="00D93EF2">
        <w:rPr>
          <w:sz w:val="20"/>
          <w:szCs w:val="20"/>
        </w:rPr>
        <w:tab/>
        <w:t>№ _________________</w:t>
      </w:r>
    </w:p>
    <w:p w:rsidR="00801496" w:rsidRPr="00D93EF2" w:rsidRDefault="00801496" w:rsidP="00801496">
      <w:pPr>
        <w:tabs>
          <w:tab w:val="left" w:pos="1560"/>
        </w:tabs>
        <w:spacing w:line="360" w:lineRule="auto"/>
        <w:jc w:val="both"/>
        <w:rPr>
          <w:sz w:val="20"/>
          <w:szCs w:val="20"/>
        </w:rPr>
      </w:pPr>
      <w:r w:rsidRPr="00D93EF2">
        <w:rPr>
          <w:sz w:val="20"/>
          <w:szCs w:val="20"/>
        </w:rPr>
        <w:t>Заключение ____________________________________________________________________________________</w:t>
      </w:r>
    </w:p>
    <w:p w:rsidR="00801496" w:rsidRPr="00D93EF2" w:rsidRDefault="00801496" w:rsidP="00801496">
      <w:pPr>
        <w:tabs>
          <w:tab w:val="left" w:pos="1560"/>
        </w:tabs>
        <w:spacing w:line="360" w:lineRule="auto"/>
        <w:jc w:val="both"/>
        <w:rPr>
          <w:sz w:val="20"/>
          <w:szCs w:val="20"/>
        </w:rPr>
      </w:pPr>
      <w:r w:rsidRPr="00D93EF2">
        <w:rPr>
          <w:sz w:val="20"/>
          <w:szCs w:val="20"/>
        </w:rPr>
        <w:tab/>
      </w:r>
      <w:r w:rsidRPr="00D93EF2">
        <w:rPr>
          <w:sz w:val="16"/>
          <w:szCs w:val="16"/>
        </w:rPr>
        <w:t>наименование органа экспертизы проектной документации, реквизиты положительного заключения экспертизы</w:t>
      </w:r>
    </w:p>
    <w:p w:rsidR="00801496" w:rsidRPr="00D93EF2" w:rsidRDefault="00801496" w:rsidP="00801496">
      <w:pPr>
        <w:tabs>
          <w:tab w:val="left" w:pos="1560"/>
        </w:tabs>
        <w:spacing w:line="360" w:lineRule="auto"/>
        <w:jc w:val="both"/>
        <w:rPr>
          <w:sz w:val="20"/>
          <w:szCs w:val="20"/>
        </w:rPr>
      </w:pPr>
      <w:r w:rsidRPr="00D93EF2">
        <w:rPr>
          <w:sz w:val="20"/>
          <w:szCs w:val="20"/>
        </w:rPr>
        <w:t>7. Строительно-монтажные работы осуществлены в сроки:</w:t>
      </w:r>
    </w:p>
    <w:p w:rsidR="00801496" w:rsidRPr="00D93EF2" w:rsidRDefault="00801496" w:rsidP="00801496">
      <w:pPr>
        <w:tabs>
          <w:tab w:val="left" w:pos="1560"/>
        </w:tabs>
        <w:jc w:val="both"/>
        <w:rPr>
          <w:sz w:val="20"/>
          <w:szCs w:val="20"/>
        </w:rPr>
      </w:pPr>
      <w:r w:rsidRPr="00D93EF2">
        <w:rPr>
          <w:sz w:val="20"/>
          <w:szCs w:val="20"/>
        </w:rPr>
        <w:t>Начало работ _________________________________________________________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Окончание работ ______________________________________________________</w:t>
      </w:r>
    </w:p>
    <w:p w:rsidR="00801496" w:rsidRPr="00D93EF2" w:rsidRDefault="00801496" w:rsidP="00801496">
      <w:pPr>
        <w:tabs>
          <w:tab w:val="left" w:pos="1560"/>
        </w:tabs>
        <w:spacing w:line="360" w:lineRule="auto"/>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(месяц, год)</w:t>
      </w:r>
    </w:p>
    <w:p w:rsidR="00801496" w:rsidRPr="00D93EF2" w:rsidRDefault="00801496" w:rsidP="00801496">
      <w:pPr>
        <w:tabs>
          <w:tab w:val="left" w:pos="1560"/>
        </w:tabs>
        <w:jc w:val="both"/>
        <w:rPr>
          <w:sz w:val="20"/>
          <w:szCs w:val="20"/>
        </w:rPr>
      </w:pPr>
      <w:r w:rsidRPr="00D93EF2">
        <w:rPr>
          <w:sz w:val="20"/>
          <w:szCs w:val="20"/>
        </w:rPr>
        <w:t>8. Предъявленный исполнителем работ к приемке ____________________________________</w:t>
      </w:r>
    </w:p>
    <w:p w:rsidR="00801496" w:rsidRPr="00D93EF2" w:rsidRDefault="00801496" w:rsidP="00801496">
      <w:pPr>
        <w:tabs>
          <w:tab w:val="left" w:pos="1560"/>
        </w:tabs>
        <w:jc w:val="both"/>
        <w:rPr>
          <w:sz w:val="16"/>
          <w:szCs w:val="16"/>
        </w:rPr>
      </w:pP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r>
      <w:r w:rsidRPr="00D93EF2">
        <w:rPr>
          <w:sz w:val="16"/>
          <w:szCs w:val="16"/>
        </w:rPr>
        <w:tab/>
        <w:t>(наименование объекта)</w:t>
      </w:r>
    </w:p>
    <w:p w:rsidR="00801496" w:rsidRPr="00D93EF2" w:rsidRDefault="00801496" w:rsidP="00801496">
      <w:pPr>
        <w:tabs>
          <w:tab w:val="left" w:pos="1560"/>
        </w:tabs>
        <w:spacing w:line="360" w:lineRule="auto"/>
        <w:jc w:val="both"/>
        <w:rPr>
          <w:sz w:val="20"/>
          <w:szCs w:val="20"/>
        </w:rPr>
      </w:pPr>
      <w:r w:rsidRPr="00D93EF2">
        <w:rPr>
          <w:sz w:val="20"/>
          <w:szCs w:val="20"/>
        </w:rPr>
        <w:t xml:space="preserve">имеет следующие показатели: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3"/>
        <w:gridCol w:w="2486"/>
        <w:gridCol w:w="2487"/>
      </w:tblGrid>
      <w:tr w:rsidR="00801496" w:rsidRPr="00D93EF2" w:rsidTr="00694D82">
        <w:trPr>
          <w:cantSplit/>
        </w:trPr>
        <w:tc>
          <w:tcPr>
            <w:tcW w:w="4513" w:type="dxa"/>
            <w:vMerge w:val="restart"/>
          </w:tcPr>
          <w:p w:rsidR="00801496" w:rsidRPr="00D93EF2" w:rsidRDefault="00801496" w:rsidP="00694D82">
            <w:pPr>
              <w:tabs>
                <w:tab w:val="left" w:pos="1560"/>
              </w:tabs>
              <w:jc w:val="center"/>
              <w:rPr>
                <w:sz w:val="20"/>
                <w:szCs w:val="20"/>
              </w:rPr>
            </w:pPr>
            <w:r w:rsidRPr="00D93EF2">
              <w:rPr>
                <w:sz w:val="20"/>
                <w:szCs w:val="20"/>
              </w:rPr>
              <w:t>Наименование показателя</w:t>
            </w:r>
          </w:p>
        </w:tc>
        <w:tc>
          <w:tcPr>
            <w:tcW w:w="4973" w:type="dxa"/>
            <w:gridSpan w:val="2"/>
          </w:tcPr>
          <w:p w:rsidR="00801496" w:rsidRPr="00D93EF2" w:rsidRDefault="00801496" w:rsidP="00694D82">
            <w:pPr>
              <w:tabs>
                <w:tab w:val="left" w:pos="1560"/>
              </w:tabs>
              <w:jc w:val="center"/>
              <w:rPr>
                <w:sz w:val="20"/>
                <w:szCs w:val="20"/>
              </w:rPr>
            </w:pPr>
            <w:r w:rsidRPr="00D93EF2">
              <w:rPr>
                <w:sz w:val="20"/>
                <w:szCs w:val="20"/>
              </w:rPr>
              <w:t>Фактически</w:t>
            </w:r>
          </w:p>
        </w:tc>
      </w:tr>
      <w:tr w:rsidR="00801496" w:rsidRPr="00D93EF2" w:rsidTr="00694D82">
        <w:trPr>
          <w:cantSplit/>
        </w:trPr>
        <w:tc>
          <w:tcPr>
            <w:tcW w:w="4513" w:type="dxa"/>
            <w:vMerge/>
          </w:tcPr>
          <w:p w:rsidR="00801496" w:rsidRPr="00D93EF2" w:rsidRDefault="00801496" w:rsidP="00694D82">
            <w:pPr>
              <w:tabs>
                <w:tab w:val="left" w:pos="1560"/>
              </w:tabs>
              <w:jc w:val="center"/>
              <w:rPr>
                <w:sz w:val="20"/>
                <w:szCs w:val="20"/>
              </w:rPr>
            </w:pPr>
          </w:p>
        </w:tc>
        <w:tc>
          <w:tcPr>
            <w:tcW w:w="2486" w:type="dxa"/>
          </w:tcPr>
          <w:p w:rsidR="00801496" w:rsidRPr="00D93EF2" w:rsidRDefault="00801496" w:rsidP="00694D82">
            <w:pPr>
              <w:tabs>
                <w:tab w:val="left" w:pos="1560"/>
              </w:tabs>
              <w:jc w:val="center"/>
              <w:rPr>
                <w:sz w:val="20"/>
                <w:szCs w:val="20"/>
              </w:rPr>
            </w:pPr>
            <w:r w:rsidRPr="00D93EF2">
              <w:rPr>
                <w:sz w:val="20"/>
                <w:szCs w:val="20"/>
              </w:rPr>
              <w:t>общая с учетом ранее принятых</w:t>
            </w:r>
          </w:p>
        </w:tc>
        <w:tc>
          <w:tcPr>
            <w:tcW w:w="2487" w:type="dxa"/>
          </w:tcPr>
          <w:p w:rsidR="00801496" w:rsidRPr="00D93EF2" w:rsidRDefault="00801496" w:rsidP="00694D82">
            <w:pPr>
              <w:tabs>
                <w:tab w:val="left" w:pos="1560"/>
              </w:tabs>
              <w:jc w:val="center"/>
              <w:rPr>
                <w:sz w:val="20"/>
                <w:szCs w:val="20"/>
              </w:rPr>
            </w:pPr>
            <w:r w:rsidRPr="00D93EF2">
              <w:rPr>
                <w:sz w:val="20"/>
                <w:szCs w:val="20"/>
              </w:rPr>
              <w:t>в том числе пускового этапа или очереди</w:t>
            </w:r>
          </w:p>
        </w:tc>
      </w:tr>
      <w:tr w:rsidR="00801496" w:rsidRPr="00D93EF2" w:rsidTr="00694D82">
        <w:tc>
          <w:tcPr>
            <w:tcW w:w="4513" w:type="dxa"/>
          </w:tcPr>
          <w:p w:rsidR="00801496" w:rsidRPr="00D93EF2" w:rsidRDefault="00801496" w:rsidP="00694D82">
            <w:pPr>
              <w:tabs>
                <w:tab w:val="left" w:pos="1560"/>
              </w:tabs>
              <w:jc w:val="center"/>
              <w:rPr>
                <w:sz w:val="20"/>
                <w:szCs w:val="20"/>
              </w:rPr>
            </w:pPr>
            <w:r w:rsidRPr="00D93EF2">
              <w:rPr>
                <w:sz w:val="20"/>
                <w:szCs w:val="20"/>
              </w:rPr>
              <w:t>1</w:t>
            </w:r>
          </w:p>
        </w:tc>
        <w:tc>
          <w:tcPr>
            <w:tcW w:w="2486" w:type="dxa"/>
          </w:tcPr>
          <w:p w:rsidR="00801496" w:rsidRPr="00D93EF2" w:rsidRDefault="00801496" w:rsidP="00694D82">
            <w:pPr>
              <w:tabs>
                <w:tab w:val="left" w:pos="1560"/>
              </w:tabs>
              <w:jc w:val="center"/>
              <w:rPr>
                <w:sz w:val="20"/>
                <w:szCs w:val="20"/>
              </w:rPr>
            </w:pPr>
            <w:r w:rsidRPr="00D93EF2">
              <w:rPr>
                <w:sz w:val="20"/>
                <w:szCs w:val="20"/>
              </w:rPr>
              <w:t>2</w:t>
            </w:r>
          </w:p>
        </w:tc>
        <w:tc>
          <w:tcPr>
            <w:tcW w:w="2487" w:type="dxa"/>
          </w:tcPr>
          <w:p w:rsidR="00801496" w:rsidRPr="00D93EF2" w:rsidRDefault="00801496" w:rsidP="00694D82">
            <w:pPr>
              <w:tabs>
                <w:tab w:val="left" w:pos="1560"/>
              </w:tabs>
              <w:jc w:val="center"/>
              <w:rPr>
                <w:sz w:val="20"/>
                <w:szCs w:val="20"/>
              </w:rPr>
            </w:pPr>
            <w:r w:rsidRPr="00D93EF2">
              <w:rPr>
                <w:sz w:val="20"/>
                <w:szCs w:val="20"/>
              </w:rPr>
              <w:t>3</w:t>
            </w: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Тип объекта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Мощность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Производительность</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Сети и системы инженерно-технического обеспечения</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Лифты,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Эскалаторы,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Инвалидные подъемники, шт.</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фундаментов</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стен</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перекрытий</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Материалы кровли</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r w:rsidR="00801496" w:rsidRPr="00D93EF2" w:rsidTr="00694D82">
        <w:tc>
          <w:tcPr>
            <w:tcW w:w="4513" w:type="dxa"/>
          </w:tcPr>
          <w:p w:rsidR="00801496" w:rsidRPr="00D93EF2" w:rsidRDefault="00801496" w:rsidP="00694D82">
            <w:pPr>
              <w:pStyle w:val="ConsPlusNormal"/>
              <w:ind w:firstLine="29"/>
              <w:rPr>
                <w:rFonts w:ascii="Times New Roman" w:hAnsi="Times New Roman" w:cs="Times New Roman"/>
              </w:rPr>
            </w:pPr>
            <w:r w:rsidRPr="00D93EF2">
              <w:rPr>
                <w:rFonts w:ascii="Times New Roman" w:hAnsi="Times New Roman" w:cs="Times New Roman"/>
              </w:rPr>
              <w:t>Дополнительные характеристики объекта капитального строительства</w:t>
            </w:r>
          </w:p>
        </w:tc>
        <w:tc>
          <w:tcPr>
            <w:tcW w:w="2486" w:type="dxa"/>
          </w:tcPr>
          <w:p w:rsidR="00801496" w:rsidRPr="00D93EF2" w:rsidRDefault="00801496" w:rsidP="00694D82">
            <w:pPr>
              <w:tabs>
                <w:tab w:val="left" w:pos="1560"/>
              </w:tabs>
              <w:jc w:val="center"/>
              <w:rPr>
                <w:sz w:val="20"/>
                <w:szCs w:val="20"/>
              </w:rPr>
            </w:pPr>
          </w:p>
        </w:tc>
        <w:tc>
          <w:tcPr>
            <w:tcW w:w="2487" w:type="dxa"/>
          </w:tcPr>
          <w:p w:rsidR="00801496" w:rsidRPr="00D93EF2" w:rsidRDefault="00801496" w:rsidP="00694D82">
            <w:pPr>
              <w:tabs>
                <w:tab w:val="left" w:pos="1560"/>
              </w:tabs>
              <w:jc w:val="center"/>
              <w:rPr>
                <w:sz w:val="20"/>
                <w:szCs w:val="20"/>
              </w:rPr>
            </w:pPr>
          </w:p>
        </w:tc>
      </w:tr>
    </w:tbl>
    <w:p w:rsidR="00801496" w:rsidRPr="00D93EF2" w:rsidRDefault="00801496" w:rsidP="00801496">
      <w:pPr>
        <w:tabs>
          <w:tab w:val="left" w:pos="1560"/>
        </w:tabs>
        <w:spacing w:line="360" w:lineRule="auto"/>
        <w:jc w:val="both"/>
        <w:rPr>
          <w:b/>
          <w:sz w:val="20"/>
          <w:szCs w:val="20"/>
        </w:rPr>
      </w:pPr>
    </w:p>
    <w:p w:rsidR="00801496" w:rsidRPr="00D93EF2" w:rsidRDefault="00801496" w:rsidP="00F6794E">
      <w:pPr>
        <w:tabs>
          <w:tab w:val="left" w:pos="1560"/>
        </w:tabs>
        <w:jc w:val="both"/>
        <w:rPr>
          <w:sz w:val="20"/>
          <w:szCs w:val="20"/>
        </w:rPr>
      </w:pPr>
      <w:r w:rsidRPr="00D93EF2" w:rsidDel="00E1512D">
        <w:rPr>
          <w:b/>
          <w:sz w:val="20"/>
          <w:szCs w:val="20"/>
        </w:rPr>
        <w:t xml:space="preserve"> </w:t>
      </w:r>
      <w:r w:rsidRPr="00D93EF2">
        <w:rPr>
          <w:sz w:val="20"/>
          <w:szCs w:val="20"/>
        </w:rPr>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w:t>
      </w:r>
    </w:p>
    <w:p w:rsidR="00801496" w:rsidRPr="00D93EF2" w:rsidRDefault="00801496" w:rsidP="00F6794E">
      <w:pPr>
        <w:tabs>
          <w:tab w:val="left" w:pos="1560"/>
        </w:tabs>
        <w:jc w:val="both"/>
        <w:rPr>
          <w:sz w:val="20"/>
          <w:szCs w:val="20"/>
        </w:rPr>
      </w:pPr>
      <w:r w:rsidRPr="00D93EF2">
        <w:rPr>
          <w:sz w:val="20"/>
          <w:szCs w:val="20"/>
        </w:rPr>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пользователями – городскими эксплуатационными организациями (перечень справок пользователей городских эксплуатационных организаций приведен в приложении ____________).</w:t>
      </w:r>
    </w:p>
    <w:p w:rsidR="00801496" w:rsidRPr="00D93EF2" w:rsidRDefault="00801496" w:rsidP="00F6794E">
      <w:pPr>
        <w:pStyle w:val="ConsPlusNonformat"/>
        <w:jc w:val="both"/>
        <w:rPr>
          <w:rFonts w:ascii="Times New Roman" w:hAnsi="Times New Roman" w:cs="Times New Roman"/>
        </w:rPr>
      </w:pPr>
      <w:r w:rsidRPr="00D93EF2">
        <w:rPr>
          <w:rFonts w:ascii="Times New Roman" w:hAnsi="Times New Roman" w:cs="Times New Roman"/>
        </w:rPr>
        <w:t>11. Неотъемлемые приложения к н</w:t>
      </w:r>
      <w:r w:rsidR="00F6794E" w:rsidRPr="00D93EF2">
        <w:rPr>
          <w:rFonts w:ascii="Times New Roman" w:hAnsi="Times New Roman" w:cs="Times New Roman"/>
        </w:rPr>
        <w:t>астоящему акту - исполнительная</w:t>
      </w:r>
      <w:r w:rsidRPr="00D93EF2">
        <w:rPr>
          <w:rFonts w:ascii="Times New Roman" w:hAnsi="Times New Roman" w:cs="Times New Roman"/>
        </w:rPr>
        <w:t xml:space="preserve"> документация и энергетический паспорт объекта.</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12. Работы, выполнение кото</w:t>
      </w:r>
      <w:r w:rsidR="00F6794E" w:rsidRPr="00D93EF2">
        <w:rPr>
          <w:rFonts w:ascii="Times New Roman" w:hAnsi="Times New Roman" w:cs="Times New Roman"/>
        </w:rPr>
        <w:t xml:space="preserve">рых в связи с приемкой объекта </w:t>
      </w:r>
      <w:r w:rsidRPr="00D93EF2">
        <w:rPr>
          <w:rFonts w:ascii="Times New Roman" w:hAnsi="Times New Roman" w:cs="Times New Roman"/>
        </w:rPr>
        <w:t>в неблагоприятный период времени переносится, должны быть выполнены:</w:t>
      </w:r>
    </w:p>
    <w:tbl>
      <w:tblPr>
        <w:tblW w:w="10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3"/>
        <w:gridCol w:w="1910"/>
        <w:gridCol w:w="2530"/>
        <w:gridCol w:w="2280"/>
      </w:tblGrid>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Работы</w:t>
            </w:r>
          </w:p>
        </w:tc>
        <w:tc>
          <w:tcPr>
            <w:tcW w:w="1910" w:type="dxa"/>
          </w:tcPr>
          <w:p w:rsidR="00801496" w:rsidRPr="00D93EF2" w:rsidRDefault="00801496" w:rsidP="00694D82">
            <w:pPr>
              <w:tabs>
                <w:tab w:val="left" w:pos="1560"/>
              </w:tabs>
              <w:jc w:val="center"/>
              <w:rPr>
                <w:sz w:val="20"/>
                <w:szCs w:val="20"/>
              </w:rPr>
            </w:pPr>
            <w:r w:rsidRPr="00D93EF2">
              <w:rPr>
                <w:sz w:val="20"/>
                <w:szCs w:val="20"/>
              </w:rPr>
              <w:t>Единица измерения</w:t>
            </w:r>
          </w:p>
        </w:tc>
        <w:tc>
          <w:tcPr>
            <w:tcW w:w="2530" w:type="dxa"/>
          </w:tcPr>
          <w:p w:rsidR="00801496" w:rsidRPr="00D93EF2" w:rsidRDefault="00801496" w:rsidP="00694D82">
            <w:pPr>
              <w:tabs>
                <w:tab w:val="left" w:pos="1560"/>
              </w:tabs>
              <w:jc w:val="center"/>
              <w:rPr>
                <w:sz w:val="20"/>
                <w:szCs w:val="20"/>
              </w:rPr>
            </w:pPr>
            <w:r w:rsidRPr="00D93EF2">
              <w:rPr>
                <w:sz w:val="20"/>
                <w:szCs w:val="20"/>
              </w:rPr>
              <w:t>Объем работ</w:t>
            </w:r>
          </w:p>
        </w:tc>
        <w:tc>
          <w:tcPr>
            <w:tcW w:w="2280" w:type="dxa"/>
          </w:tcPr>
          <w:p w:rsidR="00801496" w:rsidRPr="00D93EF2" w:rsidRDefault="00801496" w:rsidP="00694D82">
            <w:pPr>
              <w:tabs>
                <w:tab w:val="left" w:pos="1560"/>
              </w:tabs>
              <w:jc w:val="center"/>
              <w:rPr>
                <w:sz w:val="20"/>
                <w:szCs w:val="20"/>
              </w:rPr>
            </w:pPr>
            <w:r w:rsidRPr="00D93EF2">
              <w:rPr>
                <w:sz w:val="20"/>
                <w:szCs w:val="20"/>
              </w:rPr>
              <w:t>Срок выполнения</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r w:rsidRPr="00D93EF2">
              <w:rPr>
                <w:sz w:val="20"/>
                <w:szCs w:val="20"/>
              </w:rPr>
              <w:t>1</w:t>
            </w:r>
          </w:p>
        </w:tc>
        <w:tc>
          <w:tcPr>
            <w:tcW w:w="1910" w:type="dxa"/>
          </w:tcPr>
          <w:p w:rsidR="00801496" w:rsidRPr="00D93EF2" w:rsidRDefault="00801496" w:rsidP="00694D82">
            <w:pPr>
              <w:tabs>
                <w:tab w:val="left" w:pos="1560"/>
              </w:tabs>
              <w:jc w:val="center"/>
              <w:rPr>
                <w:sz w:val="20"/>
                <w:szCs w:val="20"/>
              </w:rPr>
            </w:pPr>
            <w:r w:rsidRPr="00D93EF2">
              <w:rPr>
                <w:sz w:val="20"/>
                <w:szCs w:val="20"/>
              </w:rPr>
              <w:t>2</w:t>
            </w:r>
          </w:p>
        </w:tc>
        <w:tc>
          <w:tcPr>
            <w:tcW w:w="2530" w:type="dxa"/>
          </w:tcPr>
          <w:p w:rsidR="00801496" w:rsidRPr="00D93EF2" w:rsidRDefault="00801496" w:rsidP="00694D82">
            <w:pPr>
              <w:tabs>
                <w:tab w:val="left" w:pos="1560"/>
              </w:tabs>
              <w:jc w:val="center"/>
              <w:rPr>
                <w:sz w:val="20"/>
                <w:szCs w:val="20"/>
              </w:rPr>
            </w:pPr>
            <w:r w:rsidRPr="00D93EF2">
              <w:rPr>
                <w:sz w:val="20"/>
                <w:szCs w:val="20"/>
              </w:rPr>
              <w:t>3</w:t>
            </w:r>
          </w:p>
        </w:tc>
        <w:tc>
          <w:tcPr>
            <w:tcW w:w="2280" w:type="dxa"/>
          </w:tcPr>
          <w:p w:rsidR="00801496" w:rsidRPr="00D93EF2" w:rsidRDefault="00801496" w:rsidP="00694D82">
            <w:pPr>
              <w:tabs>
                <w:tab w:val="left" w:pos="1560"/>
              </w:tabs>
              <w:jc w:val="center"/>
              <w:rPr>
                <w:sz w:val="20"/>
                <w:szCs w:val="20"/>
              </w:rPr>
            </w:pPr>
            <w:r w:rsidRPr="00D93EF2">
              <w:rPr>
                <w:sz w:val="20"/>
                <w:szCs w:val="20"/>
              </w:rPr>
              <w:t>4</w:t>
            </w: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r w:rsidR="00801496" w:rsidRPr="00D93EF2" w:rsidTr="00694D82">
        <w:trPr>
          <w:jc w:val="center"/>
        </w:trPr>
        <w:tc>
          <w:tcPr>
            <w:tcW w:w="3303" w:type="dxa"/>
          </w:tcPr>
          <w:p w:rsidR="00801496" w:rsidRPr="00D93EF2" w:rsidRDefault="00801496" w:rsidP="00694D82">
            <w:pPr>
              <w:tabs>
                <w:tab w:val="left" w:pos="1560"/>
              </w:tabs>
              <w:jc w:val="center"/>
              <w:rPr>
                <w:sz w:val="20"/>
                <w:szCs w:val="20"/>
              </w:rPr>
            </w:pPr>
          </w:p>
        </w:tc>
        <w:tc>
          <w:tcPr>
            <w:tcW w:w="1910" w:type="dxa"/>
          </w:tcPr>
          <w:p w:rsidR="00801496" w:rsidRPr="00D93EF2" w:rsidRDefault="00801496" w:rsidP="00694D82">
            <w:pPr>
              <w:tabs>
                <w:tab w:val="left" w:pos="1560"/>
              </w:tabs>
              <w:jc w:val="center"/>
              <w:rPr>
                <w:sz w:val="20"/>
                <w:szCs w:val="20"/>
              </w:rPr>
            </w:pPr>
          </w:p>
        </w:tc>
        <w:tc>
          <w:tcPr>
            <w:tcW w:w="2530" w:type="dxa"/>
          </w:tcPr>
          <w:p w:rsidR="00801496" w:rsidRPr="00D93EF2" w:rsidRDefault="00801496" w:rsidP="00694D82">
            <w:pPr>
              <w:tabs>
                <w:tab w:val="left" w:pos="1560"/>
              </w:tabs>
              <w:jc w:val="center"/>
              <w:rPr>
                <w:sz w:val="20"/>
                <w:szCs w:val="20"/>
              </w:rPr>
            </w:pPr>
          </w:p>
        </w:tc>
        <w:tc>
          <w:tcPr>
            <w:tcW w:w="2280" w:type="dxa"/>
          </w:tcPr>
          <w:p w:rsidR="00801496" w:rsidRPr="00D93EF2" w:rsidRDefault="00801496" w:rsidP="00694D82">
            <w:pPr>
              <w:tabs>
                <w:tab w:val="left" w:pos="1560"/>
              </w:tabs>
              <w:jc w:val="center"/>
              <w:rPr>
                <w:sz w:val="20"/>
                <w:szCs w:val="20"/>
              </w:rPr>
            </w:pPr>
          </w:p>
        </w:tc>
      </w:tr>
    </w:tbl>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13. Мероприятия по охран</w:t>
      </w:r>
      <w:r w:rsidR="00F6794E" w:rsidRPr="00D93EF2">
        <w:rPr>
          <w:rFonts w:ascii="Times New Roman" w:hAnsi="Times New Roman" w:cs="Times New Roman"/>
        </w:rPr>
        <w:t>е труда, обеспечению пожаро-  и</w:t>
      </w:r>
      <w:r w:rsidRPr="00D93EF2">
        <w:rPr>
          <w:rFonts w:ascii="Times New Roman" w:hAnsi="Times New Roman" w:cs="Times New Roman"/>
        </w:rPr>
        <w:t xml:space="preserve"> взрывобезопасности, охране окружающей среды, предусмотренные </w:t>
      </w:r>
      <w:r w:rsidR="00F6794E" w:rsidRPr="00D93EF2">
        <w:rPr>
          <w:rFonts w:ascii="Times New Roman" w:hAnsi="Times New Roman" w:cs="Times New Roman"/>
        </w:rPr>
        <w:t>пр</w:t>
      </w:r>
      <w:r w:rsidRPr="00D93EF2">
        <w:rPr>
          <w:rFonts w:ascii="Times New Roman" w:hAnsi="Times New Roman" w:cs="Times New Roman"/>
        </w:rPr>
        <w:t>оектом______________________________________________________________________</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                                                                            сведения о выполнении</w:t>
      </w:r>
    </w:p>
    <w:p w:rsidR="00801496" w:rsidRPr="00D93EF2" w:rsidRDefault="00801496" w:rsidP="00801496">
      <w:pPr>
        <w:tabs>
          <w:tab w:val="left" w:pos="1560"/>
        </w:tabs>
        <w:spacing w:before="120" w:line="360" w:lineRule="auto"/>
        <w:jc w:val="both"/>
        <w:rPr>
          <w:sz w:val="20"/>
          <w:szCs w:val="20"/>
        </w:rPr>
      </w:pPr>
      <w:r w:rsidRPr="00D93EF2">
        <w:rPr>
          <w:sz w:val="20"/>
          <w:szCs w:val="20"/>
        </w:rPr>
        <w:t>14. Стоимость объекта по утвержденной проектной документации</w:t>
      </w:r>
    </w:p>
    <w:p w:rsidR="00801496" w:rsidRPr="00D93EF2" w:rsidRDefault="00801496" w:rsidP="00801496">
      <w:pPr>
        <w:tabs>
          <w:tab w:val="left" w:pos="1560"/>
        </w:tabs>
        <w:spacing w:line="360" w:lineRule="auto"/>
        <w:jc w:val="both"/>
        <w:rPr>
          <w:sz w:val="20"/>
          <w:szCs w:val="20"/>
        </w:rPr>
      </w:pPr>
      <w:r w:rsidRPr="00D93EF2">
        <w:rPr>
          <w:sz w:val="20"/>
          <w:szCs w:val="20"/>
        </w:rPr>
        <w:t>Всего _______________________________________________________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15. Стоимость принимаемых основных фондов ____________________ руб. 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в том числе:</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строительно-монтажных работ ________________________ руб. _________________ коп.</w:t>
      </w:r>
    </w:p>
    <w:p w:rsidR="00801496" w:rsidRPr="00D93EF2" w:rsidRDefault="00801496" w:rsidP="00801496">
      <w:pPr>
        <w:tabs>
          <w:tab w:val="left" w:pos="1560"/>
        </w:tabs>
        <w:spacing w:line="360" w:lineRule="auto"/>
        <w:jc w:val="both"/>
        <w:rPr>
          <w:sz w:val="20"/>
          <w:szCs w:val="20"/>
        </w:rPr>
      </w:pPr>
      <w:r w:rsidRPr="00D93EF2">
        <w:rPr>
          <w:sz w:val="20"/>
          <w:szCs w:val="20"/>
        </w:rPr>
        <w:t>стоимость оборудования, инструмента и инвентаря ________________ руб. _________________ коп.</w:t>
      </w:r>
    </w:p>
    <w:p w:rsidR="00801496" w:rsidRPr="00D93EF2" w:rsidRDefault="00801496" w:rsidP="00801496">
      <w:pPr>
        <w:tabs>
          <w:tab w:val="left" w:pos="1560"/>
        </w:tabs>
        <w:spacing w:line="360" w:lineRule="auto"/>
        <w:jc w:val="both"/>
        <w:rPr>
          <w:b/>
          <w:sz w:val="20"/>
          <w:szCs w:val="20"/>
        </w:rPr>
      </w:pPr>
      <w:r w:rsidRPr="00D93EF2">
        <w:rPr>
          <w:b/>
          <w:sz w:val="20"/>
          <w:szCs w:val="20"/>
        </w:rPr>
        <w:t>РЕШЕНИЕ ЗАСТРОЙЩИКА (Технического заказчика:</w:t>
      </w:r>
    </w:p>
    <w:p w:rsidR="00801496" w:rsidRPr="00D93EF2" w:rsidRDefault="00801496" w:rsidP="00801496">
      <w:pPr>
        <w:pStyle w:val="ConsPlusNonformat"/>
        <w:pBdr>
          <w:bottom w:val="single" w:sz="12" w:space="10" w:color="auto"/>
        </w:pBdr>
        <w:jc w:val="both"/>
        <w:rPr>
          <w:rFonts w:ascii="Times New Roman" w:hAnsi="Times New Roman" w:cs="Times New Roman"/>
          <w:color w:val="FFFFFF"/>
        </w:rPr>
      </w:pPr>
      <w:r w:rsidRPr="00D93EF2">
        <w:rPr>
          <w:rFonts w:ascii="Times New Roman" w:hAnsi="Times New Roman" w:cs="Times New Roman"/>
        </w:rPr>
        <w:t>Предъявленный к приемке объект ____________________________________________</w:t>
      </w:r>
      <w:r w:rsidRPr="00D93EF2">
        <w:rPr>
          <w:rFonts w:ascii="Times New Roman" w:hAnsi="Times New Roman" w:cs="Times New Roman"/>
          <w:color w:val="FFFFFF"/>
        </w:rPr>
        <w:t xml:space="preserve">наименование  </w:t>
      </w:r>
    </w:p>
    <w:p w:rsidR="00801496" w:rsidRPr="00D93EF2" w:rsidRDefault="00801496" w:rsidP="00801496">
      <w:pPr>
        <w:pStyle w:val="ConsPlusNonformat"/>
        <w:pBdr>
          <w:bottom w:val="single" w:sz="12" w:space="10" w:color="auto"/>
        </w:pBdr>
        <w:ind w:firstLine="709"/>
        <w:jc w:val="both"/>
        <w:rPr>
          <w:rFonts w:ascii="Times New Roman" w:hAnsi="Times New Roman" w:cs="Times New Roman"/>
        </w:rPr>
      </w:pPr>
      <w:r w:rsidRPr="00D93EF2">
        <w:rPr>
          <w:rFonts w:ascii="Times New Roman" w:hAnsi="Times New Roman" w:cs="Times New Roman"/>
        </w:rPr>
        <w:t xml:space="preserve">   </w:t>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r>
      <w:r w:rsidRPr="00D93EF2">
        <w:rPr>
          <w:rFonts w:ascii="Times New Roman" w:hAnsi="Times New Roman" w:cs="Times New Roman"/>
        </w:rPr>
        <w:tab/>
        <w:t>наименование объекта, его местонахождение</w:t>
      </w:r>
    </w:p>
    <w:p w:rsidR="00801496" w:rsidRPr="00D93EF2" w:rsidRDefault="00801496" w:rsidP="00801496">
      <w:pPr>
        <w:pStyle w:val="ConsPlusNonformat"/>
        <w:pBdr>
          <w:bottom w:val="single" w:sz="12" w:space="10" w:color="auto"/>
        </w:pBdr>
        <w:jc w:val="both"/>
        <w:rPr>
          <w:rFonts w:ascii="Times New Roman" w:hAnsi="Times New Roman" w:cs="Times New Roman"/>
        </w:rPr>
      </w:pPr>
      <w:r w:rsidRPr="00D93EF2">
        <w:rPr>
          <w:rFonts w:ascii="Times New Roman" w:hAnsi="Times New Roman" w:cs="Times New Roman"/>
        </w:rPr>
        <w:t>выполнен в соответствии с градостроительным планом, утвержденной  проектной документацией  и  требованиями   нормативных   документов,   в   том  числе требованием энергетической эффективности, требованием  оснащенности объекта капитального  строительства  приборами  учета  используемых  энергетических ресурсов, подготовлен к вводу в эксплуатацию и принят.</w:t>
      </w:r>
    </w:p>
    <w:p w:rsidR="00801496" w:rsidRPr="00D93EF2" w:rsidRDefault="00801496" w:rsidP="00801496">
      <w:pPr>
        <w:tabs>
          <w:tab w:val="left" w:pos="1560"/>
        </w:tabs>
        <w:jc w:val="both"/>
        <w:rPr>
          <w:b/>
          <w:color w:val="000000"/>
          <w:sz w:val="18"/>
          <w:szCs w:val="18"/>
        </w:rPr>
      </w:pPr>
    </w:p>
    <w:p w:rsidR="00801496" w:rsidRPr="00D93EF2" w:rsidRDefault="00801496" w:rsidP="00801496">
      <w:pPr>
        <w:tabs>
          <w:tab w:val="left" w:pos="1560"/>
        </w:tabs>
        <w:jc w:val="both"/>
        <w:rPr>
          <w:color w:val="000000"/>
          <w:sz w:val="18"/>
          <w:szCs w:val="18"/>
        </w:rPr>
      </w:pPr>
      <w:r w:rsidRPr="00D93EF2">
        <w:rPr>
          <w:b/>
          <w:color w:val="000000"/>
          <w:sz w:val="18"/>
          <w:szCs w:val="18"/>
        </w:rPr>
        <w:t>Председатель комиссии _</w:t>
      </w:r>
      <w:r w:rsidRPr="00D93EF2">
        <w:rPr>
          <w:color w:val="000000"/>
          <w:sz w:val="18"/>
          <w:szCs w:val="18"/>
        </w:rPr>
        <w:t>_______________________ _________________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spacing w:line="360" w:lineRule="auto"/>
        <w:jc w:val="both"/>
        <w:rPr>
          <w:b/>
          <w:color w:val="000000"/>
          <w:sz w:val="18"/>
          <w:szCs w:val="18"/>
        </w:rPr>
      </w:pPr>
      <w:r w:rsidRPr="00D93EF2">
        <w:rPr>
          <w:b/>
          <w:color w:val="000000"/>
          <w:sz w:val="18"/>
          <w:szCs w:val="18"/>
        </w:rPr>
        <w:t>Члены комиссии:</w:t>
      </w:r>
    </w:p>
    <w:p w:rsidR="00801496" w:rsidRPr="00D93EF2" w:rsidRDefault="00801496" w:rsidP="00801496">
      <w:pPr>
        <w:tabs>
          <w:tab w:val="left" w:pos="1560"/>
        </w:tabs>
        <w:jc w:val="both"/>
        <w:rPr>
          <w:color w:val="000000"/>
          <w:sz w:val="18"/>
          <w:szCs w:val="18"/>
        </w:rPr>
      </w:pP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rPr>
          <w:color w:val="000000"/>
          <w:sz w:val="18"/>
          <w:szCs w:val="18"/>
        </w:rPr>
      </w:pP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r w:rsidRPr="00D93EF2">
        <w:rPr>
          <w:color w:val="000000"/>
          <w:sz w:val="18"/>
          <w:szCs w:val="18"/>
        </w:rPr>
        <w:tab/>
        <w:t xml:space="preserve">                 ________________________ ________________ ________________________________</w:t>
      </w:r>
    </w:p>
    <w:p w:rsidR="00801496" w:rsidRPr="00D93EF2" w:rsidRDefault="00801496" w:rsidP="00801496">
      <w:pPr>
        <w:tabs>
          <w:tab w:val="left" w:pos="1560"/>
        </w:tabs>
        <w:rPr>
          <w:color w:val="000000"/>
          <w:sz w:val="18"/>
          <w:szCs w:val="18"/>
        </w:rPr>
      </w:pPr>
      <w:r w:rsidRPr="00D93EF2">
        <w:rPr>
          <w:color w:val="000000"/>
          <w:sz w:val="18"/>
          <w:szCs w:val="18"/>
        </w:rPr>
        <w:t xml:space="preserve">                                                            (должность)                          (подпись)                       (расшифровка подписи)</w:t>
      </w:r>
    </w:p>
    <w:p w:rsidR="00801496" w:rsidRPr="00D93EF2" w:rsidRDefault="00801496" w:rsidP="00801496">
      <w:pPr>
        <w:tabs>
          <w:tab w:val="left" w:pos="1560"/>
        </w:tabs>
        <w:jc w:val="both"/>
        <w:rPr>
          <w:color w:val="000000"/>
          <w:sz w:val="18"/>
          <w:szCs w:val="18"/>
        </w:rPr>
      </w:pPr>
      <w:r w:rsidRPr="00D93EF2">
        <w:rPr>
          <w:color w:val="000000"/>
          <w:sz w:val="18"/>
          <w:szCs w:val="18"/>
        </w:rPr>
        <w:t xml:space="preserve">                                                      </w:t>
      </w:r>
    </w:p>
    <w:p w:rsidR="00801496" w:rsidRPr="00D93EF2" w:rsidRDefault="00801496" w:rsidP="00801496">
      <w:pPr>
        <w:tabs>
          <w:tab w:val="left" w:pos="1560"/>
        </w:tabs>
        <w:rPr>
          <w:sz w:val="20"/>
          <w:szCs w:val="20"/>
        </w:rPr>
      </w:pPr>
      <w:r w:rsidRPr="00D93EF2">
        <w:rPr>
          <w:sz w:val="20"/>
          <w:szCs w:val="20"/>
        </w:rPr>
        <w:t>СЧИТАТЬ ПРИНЯТЫМ  В ЭКСПЛУАТАЦИЮ</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 xml:space="preserve">Объект сдал                                                                        </w:t>
      </w:r>
      <w:r w:rsidR="00F6794E" w:rsidRPr="00D93EF2">
        <w:rPr>
          <w:rFonts w:ascii="Times New Roman" w:hAnsi="Times New Roman" w:cs="Times New Roman"/>
        </w:rPr>
        <w:t xml:space="preserve">                      </w:t>
      </w:r>
      <w:r w:rsidRPr="00D93EF2">
        <w:rPr>
          <w:rFonts w:ascii="Times New Roman" w:hAnsi="Times New Roman" w:cs="Times New Roman"/>
        </w:rPr>
        <w:t>Объект принял</w:t>
      </w:r>
    </w:p>
    <w:p w:rsidR="00801496" w:rsidRPr="00D93EF2" w:rsidRDefault="00801496" w:rsidP="00801496">
      <w:pPr>
        <w:pStyle w:val="ConsPlusNonformat"/>
        <w:jc w:val="both"/>
        <w:rPr>
          <w:rFonts w:ascii="Times New Roman" w:hAnsi="Times New Roman" w:cs="Times New Roman"/>
        </w:rPr>
      </w:pPr>
      <w:r w:rsidRPr="00D93EF2">
        <w:rPr>
          <w:rFonts w:ascii="Times New Roman" w:hAnsi="Times New Roman" w:cs="Times New Roman"/>
        </w:rPr>
        <w:t>__________________________________                                                          _________________________________</w:t>
      </w:r>
    </w:p>
    <w:p w:rsidR="00801496" w:rsidRPr="00D93EF2" w:rsidRDefault="00801496" w:rsidP="006C3B5F">
      <w:pPr>
        <w:pStyle w:val="ConsPlusNonformat"/>
        <w:tabs>
          <w:tab w:val="left" w:pos="6946"/>
        </w:tabs>
        <w:jc w:val="both"/>
        <w:rPr>
          <w:rFonts w:ascii="Times New Roman" w:hAnsi="Times New Roman" w:cs="Times New Roman"/>
        </w:rPr>
      </w:pPr>
      <w:r w:rsidRPr="00D93EF2">
        <w:rPr>
          <w:rFonts w:ascii="Times New Roman" w:hAnsi="Times New Roman" w:cs="Times New Roman"/>
        </w:rPr>
        <w:t>ли</w:t>
      </w:r>
      <w:r w:rsidR="00F6794E" w:rsidRPr="00D93EF2">
        <w:rPr>
          <w:rFonts w:ascii="Times New Roman" w:hAnsi="Times New Roman" w:cs="Times New Roman"/>
        </w:rPr>
        <w:t xml:space="preserve">цо, осуществляющее строительство                                                  </w:t>
      </w:r>
      <w:r w:rsidRPr="00D93EF2">
        <w:rPr>
          <w:rFonts w:ascii="Times New Roman" w:hAnsi="Times New Roman" w:cs="Times New Roman"/>
        </w:rPr>
        <w:t>застройщик (технический</w:t>
      </w:r>
      <w:r w:rsidR="00F6794E" w:rsidRPr="00D93EF2">
        <w:rPr>
          <w:rFonts w:ascii="Times New Roman" w:hAnsi="Times New Roman" w:cs="Times New Roman"/>
        </w:rPr>
        <w:t xml:space="preserve"> </w:t>
      </w:r>
      <w:r w:rsidRPr="00D93EF2">
        <w:rPr>
          <w:rFonts w:ascii="Times New Roman" w:hAnsi="Times New Roman" w:cs="Times New Roman"/>
        </w:rPr>
        <w:t>заказчик)</w:t>
      </w:r>
    </w:p>
    <w:p w:rsidR="00801496" w:rsidRPr="00D93EF2" w:rsidRDefault="00801496" w:rsidP="00801496">
      <w:pPr>
        <w:pStyle w:val="ConsPlusNonformat"/>
        <w:jc w:val="both"/>
        <w:rPr>
          <w:rFonts w:ascii="Times New Roman" w:hAnsi="Times New Roman" w:cs="Times New Roman"/>
        </w:rPr>
      </w:pPr>
    </w:p>
    <w:p w:rsidR="009C15EF" w:rsidRPr="00D93EF2" w:rsidRDefault="00801496" w:rsidP="006C3B5F">
      <w:pPr>
        <w:tabs>
          <w:tab w:val="left" w:pos="6946"/>
        </w:tabs>
        <w:rPr>
          <w:b/>
        </w:rPr>
      </w:pPr>
      <w:r w:rsidRPr="00D93EF2">
        <w:t>М.П.</w:t>
      </w:r>
      <w:r w:rsidR="006C3B5F" w:rsidRPr="00D93EF2">
        <w:tab/>
      </w:r>
      <w:r w:rsidRPr="00D93EF2">
        <w:t>М.П.</w:t>
      </w:r>
    </w:p>
    <w:p w:rsidR="001B1471" w:rsidRPr="00D93EF2" w:rsidRDefault="001B1471" w:rsidP="00A826CF">
      <w:pPr>
        <w:tabs>
          <w:tab w:val="left" w:pos="5103"/>
        </w:tabs>
        <w:ind w:firstLine="5103"/>
      </w:pPr>
      <w:r w:rsidRPr="00D93EF2">
        <w:lastRenderedPageBreak/>
        <w:t>Приложение № 1</w:t>
      </w:r>
      <w:r w:rsidR="00A5675C" w:rsidRPr="00D93EF2">
        <w:t>3</w:t>
      </w:r>
      <w:r w:rsidRPr="00D93EF2">
        <w:t xml:space="preserve"> </w:t>
      </w:r>
    </w:p>
    <w:p w:rsidR="001B1471" w:rsidRPr="00D93EF2" w:rsidRDefault="001B1471" w:rsidP="00A826CF">
      <w:pPr>
        <w:tabs>
          <w:tab w:val="left" w:pos="5103"/>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103"/>
        </w:tabs>
      </w:pPr>
      <w:r w:rsidRPr="00D93EF2">
        <w:t xml:space="preserve">                                                                                    </w:t>
      </w:r>
      <w:r w:rsidRPr="00D93EF2">
        <w:tab/>
        <w:t>по строительству энергетических объектов</w:t>
      </w:r>
    </w:p>
    <w:p w:rsidR="001B1471" w:rsidRPr="00D93EF2" w:rsidRDefault="001B1471" w:rsidP="00A826CF">
      <w:pPr>
        <w:tabs>
          <w:tab w:val="left" w:pos="5103"/>
        </w:tabs>
      </w:pPr>
      <w:r w:rsidRPr="00D93EF2">
        <w:t xml:space="preserve">                                                                                    </w:t>
      </w:r>
      <w:r w:rsidRPr="00D93EF2">
        <w:tab/>
        <w:t>№ ___________________________________</w:t>
      </w:r>
    </w:p>
    <w:p w:rsidR="001B1471" w:rsidRPr="00D93EF2" w:rsidRDefault="001B1471" w:rsidP="001B1471">
      <w:pPr>
        <w:tabs>
          <w:tab w:val="left" w:pos="5103"/>
        </w:tabs>
      </w:pPr>
      <w:r w:rsidRPr="00D93EF2">
        <w:t xml:space="preserve">                                                                                    </w:t>
      </w:r>
      <w:r w:rsidRPr="00D93EF2">
        <w:tab/>
        <w:t>от «_____» ____________ 20__ г.</w:t>
      </w:r>
    </w:p>
    <w:p w:rsidR="001B1471" w:rsidRPr="00D93EF2" w:rsidRDefault="001B1471" w:rsidP="001B1471">
      <w:pPr>
        <w:tabs>
          <w:tab w:val="left" w:pos="5103"/>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095383" w:rsidRPr="00D93EF2" w:rsidRDefault="00095383" w:rsidP="00095383">
      <w:pPr>
        <w:jc w:val="center"/>
        <w:rPr>
          <w:b/>
        </w:rPr>
      </w:pPr>
    </w:p>
    <w:p w:rsidR="00B334FD" w:rsidRPr="00D93EF2" w:rsidRDefault="00B334FD" w:rsidP="00B334FD">
      <w:pPr>
        <w:jc w:val="center"/>
        <w:rPr>
          <w:b/>
        </w:rPr>
      </w:pPr>
      <w:r w:rsidRPr="00D93EF2">
        <w:rPr>
          <w:b/>
        </w:rPr>
        <w:t>Форма Акта приемки законченного строительством объекта</w:t>
      </w:r>
    </w:p>
    <w:p w:rsidR="00B334FD" w:rsidRPr="00D93EF2" w:rsidRDefault="00B334FD" w:rsidP="00B334FD">
      <w:pPr>
        <w:spacing w:after="120"/>
        <w:jc w:val="center"/>
        <w:rPr>
          <w:b/>
          <w:bCs/>
        </w:rPr>
      </w:pPr>
      <w:r w:rsidRPr="00D93EF2">
        <w:rPr>
          <w:b/>
        </w:rPr>
        <w:t>АКТ №</w:t>
      </w:r>
    </w:p>
    <w:p w:rsidR="00B334FD" w:rsidRPr="00D93EF2" w:rsidRDefault="00B334FD" w:rsidP="00B334FD">
      <w:pPr>
        <w:spacing w:after="120"/>
        <w:jc w:val="center"/>
        <w:rPr>
          <w:b/>
          <w:bCs/>
        </w:rPr>
      </w:pPr>
      <w:r w:rsidRPr="00D93EF2">
        <w:rPr>
          <w:b/>
          <w:bCs/>
        </w:rPr>
        <w:t>законченного строительством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B334FD" w:rsidRPr="00D93EF2" w:rsidTr="007701B8">
        <w:trPr>
          <w:gridBefore w:val="3"/>
          <w:gridAfter w:val="4"/>
          <w:wBefore w:w="2495" w:type="dxa"/>
          <w:wAfter w:w="2411" w:type="dxa"/>
          <w:cantSplit/>
        </w:trPr>
        <w:tc>
          <w:tcPr>
            <w:tcW w:w="170" w:type="dxa"/>
            <w:tcBorders>
              <w:top w:val="nil"/>
              <w:left w:val="nil"/>
              <w:bottom w:val="nil"/>
              <w:right w:val="nil"/>
            </w:tcBorders>
            <w:vAlign w:val="bottom"/>
          </w:tcPr>
          <w:p w:rsidR="00B334FD" w:rsidRPr="00D93EF2" w:rsidRDefault="00B334FD" w:rsidP="007701B8">
            <w:pPr>
              <w:pStyle w:val="af7"/>
            </w:pPr>
            <w:r w:rsidRPr="00D93EF2">
              <w:t>“</w:t>
            </w:r>
          </w:p>
        </w:tc>
        <w:tc>
          <w:tcPr>
            <w:tcW w:w="708"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56" w:type="dxa"/>
            <w:tcBorders>
              <w:top w:val="nil"/>
              <w:left w:val="nil"/>
              <w:bottom w:val="nil"/>
              <w:right w:val="nil"/>
            </w:tcBorders>
            <w:vAlign w:val="bottom"/>
          </w:tcPr>
          <w:p w:rsidR="00B334FD" w:rsidRPr="00D93EF2" w:rsidRDefault="00B334FD" w:rsidP="007701B8">
            <w:pPr>
              <w:pStyle w:val="af7"/>
            </w:pPr>
            <w:r w:rsidRPr="00D93EF2">
              <w:t>”</w:t>
            </w:r>
          </w:p>
        </w:tc>
        <w:tc>
          <w:tcPr>
            <w:tcW w:w="1899" w:type="dxa"/>
            <w:tcBorders>
              <w:top w:val="nil"/>
              <w:left w:val="nil"/>
              <w:bottom w:val="single" w:sz="4" w:space="0" w:color="auto"/>
              <w:right w:val="nil"/>
            </w:tcBorders>
            <w:vAlign w:val="bottom"/>
          </w:tcPr>
          <w:p w:rsidR="00B334FD" w:rsidRPr="00D93EF2" w:rsidRDefault="00B334FD" w:rsidP="007701B8">
            <w:pPr>
              <w:pStyle w:val="af7"/>
              <w:jc w:val="center"/>
            </w:pPr>
          </w:p>
        </w:tc>
        <w:tc>
          <w:tcPr>
            <w:tcW w:w="227" w:type="dxa"/>
            <w:tcBorders>
              <w:top w:val="nil"/>
              <w:left w:val="nil"/>
              <w:bottom w:val="nil"/>
              <w:right w:val="nil"/>
            </w:tcBorders>
            <w:vAlign w:val="bottom"/>
          </w:tcPr>
          <w:p w:rsidR="00B334FD" w:rsidRPr="00D93EF2" w:rsidRDefault="00B334FD" w:rsidP="007701B8">
            <w:pPr>
              <w:pStyle w:val="af7"/>
              <w:jc w:val="center"/>
            </w:pPr>
          </w:p>
        </w:tc>
        <w:tc>
          <w:tcPr>
            <w:tcW w:w="1190" w:type="dxa"/>
            <w:gridSpan w:val="2"/>
            <w:tcBorders>
              <w:top w:val="nil"/>
              <w:left w:val="nil"/>
              <w:bottom w:val="single" w:sz="4" w:space="0" w:color="auto"/>
              <w:right w:val="nil"/>
            </w:tcBorders>
            <w:vAlign w:val="bottom"/>
          </w:tcPr>
          <w:p w:rsidR="00B334FD" w:rsidRPr="00D93EF2" w:rsidRDefault="00B334FD" w:rsidP="007701B8">
            <w:pPr>
              <w:pStyle w:val="af7"/>
              <w:jc w:val="center"/>
            </w:pPr>
          </w:p>
        </w:tc>
        <w:tc>
          <w:tcPr>
            <w:tcW w:w="567" w:type="dxa"/>
            <w:gridSpan w:val="2"/>
            <w:tcBorders>
              <w:top w:val="nil"/>
              <w:left w:val="nil"/>
              <w:bottom w:val="nil"/>
              <w:right w:val="nil"/>
            </w:tcBorders>
            <w:vAlign w:val="bottom"/>
          </w:tcPr>
          <w:p w:rsidR="00B334FD" w:rsidRPr="00D93EF2" w:rsidRDefault="00B334FD" w:rsidP="007701B8">
            <w:pPr>
              <w:pStyle w:val="af7"/>
              <w:jc w:val="center"/>
            </w:pPr>
            <w:r w:rsidRPr="00D93EF2">
              <w:t>год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6096" w:type="dxa"/>
            <w:gridSpan w:val="10"/>
            <w:tcBorders>
              <w:top w:val="nil"/>
              <w:left w:val="nil"/>
              <w:bottom w:val="nil"/>
              <w:right w:val="nil"/>
            </w:tcBorders>
          </w:tcPr>
          <w:p w:rsidR="00B334FD" w:rsidRPr="00D93EF2" w:rsidRDefault="00B334FD" w:rsidP="007701B8">
            <w:pPr>
              <w:pStyle w:val="af7"/>
              <w:rPr>
                <w:sz w:val="21"/>
                <w:szCs w:val="21"/>
              </w:rPr>
            </w:pPr>
          </w:p>
        </w:tc>
        <w:tc>
          <w:tcPr>
            <w:tcW w:w="992" w:type="dxa"/>
            <w:gridSpan w:val="2"/>
            <w:tcBorders>
              <w:top w:val="nil"/>
              <w:left w:val="nil"/>
              <w:bottom w:val="nil"/>
              <w:right w:val="nil"/>
            </w:tcBorders>
          </w:tcPr>
          <w:p w:rsidR="00B334FD" w:rsidRPr="00D93EF2" w:rsidRDefault="00B334FD" w:rsidP="007701B8">
            <w:pPr>
              <w:pStyle w:val="af7"/>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B334FD" w:rsidRPr="00D93EF2" w:rsidRDefault="00B334FD" w:rsidP="007701B8">
            <w:pPr>
              <w:pStyle w:val="af7"/>
              <w:jc w:val="center"/>
              <w:rPr>
                <w:sz w:val="21"/>
                <w:szCs w:val="21"/>
              </w:rPr>
            </w:pPr>
            <w:r w:rsidRPr="00D93EF2">
              <w:rPr>
                <w:sz w:val="21"/>
                <w:szCs w:val="21"/>
              </w:rPr>
              <w:t>0322003</w:t>
            </w:r>
          </w:p>
        </w:tc>
      </w:tr>
      <w:tr w:rsidR="00B334FD" w:rsidRPr="00D93EF2" w:rsidTr="007701B8">
        <w:tc>
          <w:tcPr>
            <w:tcW w:w="1134" w:type="dxa"/>
            <w:tcBorders>
              <w:top w:val="nil"/>
              <w:left w:val="nil"/>
              <w:bottom w:val="nil"/>
              <w:right w:val="nil"/>
            </w:tcBorders>
          </w:tcPr>
          <w:p w:rsidR="00B334FD" w:rsidRPr="00D93EF2" w:rsidRDefault="00B334FD" w:rsidP="007701B8">
            <w:pPr>
              <w:pStyle w:val="af7"/>
              <w:rPr>
                <w:sz w:val="21"/>
                <w:szCs w:val="21"/>
              </w:rPr>
            </w:pPr>
          </w:p>
        </w:tc>
        <w:tc>
          <w:tcPr>
            <w:tcW w:w="5387" w:type="dxa"/>
            <w:gridSpan w:val="8"/>
            <w:tcBorders>
              <w:top w:val="nil"/>
              <w:left w:val="nil"/>
              <w:bottom w:val="nil"/>
              <w:right w:val="nil"/>
            </w:tcBorders>
          </w:tcPr>
          <w:p w:rsidR="00B334FD" w:rsidRPr="00D93EF2" w:rsidRDefault="00B334FD" w:rsidP="007701B8">
            <w:pPr>
              <w:pStyle w:val="af7"/>
              <w:rPr>
                <w:sz w:val="21"/>
                <w:szCs w:val="21"/>
              </w:rPr>
            </w:pPr>
          </w:p>
        </w:tc>
        <w:tc>
          <w:tcPr>
            <w:tcW w:w="1701" w:type="dxa"/>
            <w:gridSpan w:val="4"/>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nil"/>
              <w:bottom w:val="single" w:sz="4" w:space="0" w:color="auto"/>
              <w:right w:val="nil"/>
            </w:tcBorders>
            <w:vAlign w:val="center"/>
          </w:tcPr>
          <w:p w:rsidR="00B334FD" w:rsidRPr="00D93EF2" w:rsidRDefault="00B334FD" w:rsidP="007701B8">
            <w:pPr>
              <w:pStyle w:val="af7"/>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rPr>
          <w:cantSplit/>
        </w:trPr>
        <w:tc>
          <w:tcPr>
            <w:tcW w:w="1418" w:type="dxa"/>
            <w:gridSpan w:val="2"/>
            <w:tcBorders>
              <w:top w:val="nil"/>
              <w:left w:val="nil"/>
              <w:bottom w:val="nil"/>
              <w:right w:val="nil"/>
            </w:tcBorders>
          </w:tcPr>
          <w:p w:rsidR="00B334FD" w:rsidRPr="00D93EF2" w:rsidRDefault="00B334FD" w:rsidP="007701B8">
            <w:pPr>
              <w:pStyle w:val="af7"/>
              <w:rPr>
                <w:sz w:val="21"/>
                <w:szCs w:val="21"/>
              </w:rPr>
            </w:pPr>
            <w:r w:rsidRPr="00D93EF2">
              <w:rPr>
                <w:sz w:val="21"/>
                <w:szCs w:val="21"/>
              </w:rPr>
              <w:t>Организация</w:t>
            </w:r>
          </w:p>
        </w:tc>
        <w:tc>
          <w:tcPr>
            <w:tcW w:w="5812" w:type="dxa"/>
            <w:gridSpan w:val="9"/>
            <w:tcBorders>
              <w:top w:val="nil"/>
              <w:left w:val="nil"/>
              <w:bottom w:val="single" w:sz="4" w:space="0" w:color="auto"/>
              <w:right w:val="nil"/>
            </w:tcBorders>
            <w:vAlign w:val="bottom"/>
          </w:tcPr>
          <w:p w:rsidR="00B334FD" w:rsidRPr="00D93EF2" w:rsidRDefault="00B334FD" w:rsidP="007701B8">
            <w:pPr>
              <w:pStyle w:val="af7"/>
              <w:rPr>
                <w:sz w:val="21"/>
                <w:szCs w:val="21"/>
              </w:rPr>
            </w:pPr>
          </w:p>
        </w:tc>
        <w:tc>
          <w:tcPr>
            <w:tcW w:w="992" w:type="dxa"/>
            <w:gridSpan w:val="2"/>
            <w:tcBorders>
              <w:top w:val="nil"/>
              <w:left w:val="nil"/>
              <w:bottom w:val="nil"/>
              <w:right w:val="single" w:sz="12" w:space="0" w:color="auto"/>
            </w:tcBorders>
          </w:tcPr>
          <w:p w:rsidR="00B334FD" w:rsidRPr="00D93EF2" w:rsidRDefault="00B334FD" w:rsidP="007701B8">
            <w:pPr>
              <w:pStyle w:val="af7"/>
              <w:rPr>
                <w:sz w:val="21"/>
                <w:szCs w:val="21"/>
              </w:rPr>
            </w:pPr>
            <w:r w:rsidRPr="00D93EF2">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B334FD" w:rsidRPr="00D93EF2" w:rsidTr="007701B8">
        <w:trPr>
          <w:cantSplit/>
        </w:trPr>
        <w:tc>
          <w:tcPr>
            <w:tcW w:w="1134" w:type="dxa"/>
            <w:vMerge w:val="restart"/>
            <w:vAlign w:val="center"/>
          </w:tcPr>
          <w:p w:rsidR="00B334FD" w:rsidRPr="00D93EF2" w:rsidRDefault="00B334FD" w:rsidP="007701B8">
            <w:pPr>
              <w:pStyle w:val="af7"/>
              <w:jc w:val="center"/>
              <w:rPr>
                <w:sz w:val="21"/>
                <w:szCs w:val="21"/>
              </w:rPr>
            </w:pPr>
            <w:r w:rsidRPr="00D93EF2">
              <w:rPr>
                <w:sz w:val="21"/>
                <w:szCs w:val="21"/>
              </w:rPr>
              <w:t>Код вида операции</w:t>
            </w:r>
          </w:p>
        </w:tc>
        <w:tc>
          <w:tcPr>
            <w:tcW w:w="3686" w:type="dxa"/>
            <w:gridSpan w:val="4"/>
            <w:vAlign w:val="bottom"/>
          </w:tcPr>
          <w:p w:rsidR="00B334FD" w:rsidRPr="00D93EF2" w:rsidRDefault="00B334FD" w:rsidP="007701B8">
            <w:pPr>
              <w:pStyle w:val="af7"/>
              <w:jc w:val="center"/>
              <w:rPr>
                <w:sz w:val="21"/>
                <w:szCs w:val="21"/>
              </w:rPr>
            </w:pPr>
            <w:r w:rsidRPr="00D93EF2">
              <w:rPr>
                <w:sz w:val="21"/>
                <w:szCs w:val="21"/>
              </w:rPr>
              <w:t>Код</w:t>
            </w:r>
          </w:p>
        </w:tc>
      </w:tr>
      <w:tr w:rsidR="00B334FD" w:rsidRPr="00D93EF2" w:rsidTr="007701B8">
        <w:trPr>
          <w:cantSplit/>
        </w:trPr>
        <w:tc>
          <w:tcPr>
            <w:tcW w:w="1134" w:type="dxa"/>
            <w:vMerge/>
            <w:tcBorders>
              <w:bottom w:val="single" w:sz="12" w:space="0" w:color="auto"/>
            </w:tcBorders>
          </w:tcPr>
          <w:p w:rsidR="00B334FD" w:rsidRPr="00D93EF2" w:rsidRDefault="00B334FD" w:rsidP="007701B8">
            <w:pPr>
              <w:pStyle w:val="af7"/>
              <w:rPr>
                <w:sz w:val="21"/>
                <w:szCs w:val="21"/>
              </w:rPr>
            </w:pPr>
          </w:p>
        </w:tc>
        <w:tc>
          <w:tcPr>
            <w:tcW w:w="1276" w:type="dxa"/>
            <w:tcBorders>
              <w:bottom w:val="single" w:sz="12" w:space="0" w:color="auto"/>
            </w:tcBorders>
            <w:vAlign w:val="bottom"/>
          </w:tcPr>
          <w:p w:rsidR="00B334FD" w:rsidRPr="00D93EF2" w:rsidRDefault="00B334FD" w:rsidP="007701B8">
            <w:pPr>
              <w:pStyle w:val="af7"/>
              <w:jc w:val="center"/>
              <w:rPr>
                <w:sz w:val="21"/>
                <w:szCs w:val="21"/>
              </w:rPr>
            </w:pPr>
            <w:r w:rsidRPr="00D93EF2">
              <w:rPr>
                <w:sz w:val="21"/>
                <w:szCs w:val="21"/>
              </w:rPr>
              <w:t>строитель</w:t>
            </w:r>
            <w:r w:rsidRPr="00D93EF2">
              <w:rPr>
                <w:sz w:val="21"/>
                <w:szCs w:val="21"/>
              </w:rPr>
              <w:softHyphen/>
              <w:t>ной органи</w:t>
            </w:r>
            <w:r w:rsidRPr="00D93EF2">
              <w:rPr>
                <w:sz w:val="21"/>
                <w:szCs w:val="21"/>
              </w:rPr>
              <w:softHyphen/>
              <w:t>зации</w:t>
            </w:r>
          </w:p>
        </w:tc>
        <w:tc>
          <w:tcPr>
            <w:tcW w:w="992"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участка</w:t>
            </w:r>
          </w:p>
        </w:tc>
        <w:tc>
          <w:tcPr>
            <w:tcW w:w="851" w:type="dxa"/>
            <w:tcBorders>
              <w:bottom w:val="single" w:sz="12" w:space="0" w:color="auto"/>
            </w:tcBorders>
            <w:vAlign w:val="center"/>
          </w:tcPr>
          <w:p w:rsidR="00B334FD" w:rsidRPr="00D93EF2" w:rsidRDefault="00B334FD" w:rsidP="007701B8">
            <w:pPr>
              <w:pStyle w:val="af7"/>
              <w:jc w:val="center"/>
              <w:rPr>
                <w:sz w:val="21"/>
                <w:szCs w:val="21"/>
              </w:rPr>
            </w:pPr>
            <w:r w:rsidRPr="00D93EF2">
              <w:rPr>
                <w:sz w:val="21"/>
                <w:szCs w:val="21"/>
              </w:rPr>
              <w:t>объекта</w:t>
            </w:r>
          </w:p>
        </w:tc>
        <w:tc>
          <w:tcPr>
            <w:tcW w:w="567" w:type="dxa"/>
            <w:tcBorders>
              <w:bottom w:val="single" w:sz="12" w:space="0" w:color="auto"/>
            </w:tcBorders>
            <w:vAlign w:val="center"/>
          </w:tcPr>
          <w:p w:rsidR="00B334FD" w:rsidRPr="00D93EF2" w:rsidRDefault="00B334FD" w:rsidP="007701B8">
            <w:pPr>
              <w:pStyle w:val="af7"/>
              <w:jc w:val="center"/>
              <w:rPr>
                <w:sz w:val="21"/>
                <w:szCs w:val="21"/>
              </w:rPr>
            </w:pPr>
          </w:p>
        </w:tc>
      </w:tr>
      <w:tr w:rsidR="00B334FD" w:rsidRPr="00D93EF2" w:rsidTr="007701B8">
        <w:tc>
          <w:tcPr>
            <w:tcW w:w="1134" w:type="dxa"/>
            <w:tcBorders>
              <w:top w:val="single" w:sz="12" w:space="0" w:color="auto"/>
              <w:left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1276"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992"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851" w:type="dxa"/>
            <w:tcBorders>
              <w:top w:val="single" w:sz="12" w:space="0" w:color="auto"/>
              <w:bottom w:val="single" w:sz="12" w:space="0" w:color="auto"/>
            </w:tcBorders>
            <w:vAlign w:val="center"/>
          </w:tcPr>
          <w:p w:rsidR="00B334FD" w:rsidRPr="00D93EF2" w:rsidRDefault="00B334FD" w:rsidP="007701B8">
            <w:pPr>
              <w:pStyle w:val="af7"/>
              <w:jc w:val="center"/>
              <w:rPr>
                <w:sz w:val="21"/>
                <w:szCs w:val="21"/>
              </w:rPr>
            </w:pPr>
          </w:p>
        </w:tc>
        <w:tc>
          <w:tcPr>
            <w:tcW w:w="567" w:type="dxa"/>
            <w:tcBorders>
              <w:top w:val="single" w:sz="12" w:space="0" w:color="auto"/>
              <w:bottom w:val="single" w:sz="12" w:space="0" w:color="auto"/>
              <w:right w:val="single" w:sz="12" w:space="0" w:color="auto"/>
            </w:tcBorders>
            <w:vAlign w:val="center"/>
          </w:tcPr>
          <w:p w:rsidR="00B334FD" w:rsidRPr="00D93EF2" w:rsidRDefault="00B334FD" w:rsidP="007701B8">
            <w:pPr>
              <w:pStyle w:val="af7"/>
              <w:jc w:val="center"/>
              <w:rPr>
                <w:sz w:val="21"/>
                <w:szCs w:val="21"/>
              </w:rPr>
            </w:pPr>
          </w:p>
        </w:tc>
      </w:tr>
    </w:tbl>
    <w:p w:rsidR="00B334FD" w:rsidRPr="00D93EF2" w:rsidRDefault="00B334FD" w:rsidP="00B334FD">
      <w:pPr>
        <w:pStyle w:val="af7"/>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B334FD" w:rsidRPr="00D93EF2" w:rsidTr="007701B8">
        <w:tc>
          <w:tcPr>
            <w:tcW w:w="1560" w:type="dxa"/>
            <w:tcBorders>
              <w:top w:val="nil"/>
              <w:left w:val="nil"/>
              <w:bottom w:val="nil"/>
              <w:right w:val="nil"/>
            </w:tcBorders>
            <w:vAlign w:val="bottom"/>
          </w:tcPr>
          <w:p w:rsidR="00B334FD" w:rsidRPr="00D93EF2" w:rsidRDefault="00B334FD" w:rsidP="007701B8">
            <w:pPr>
              <w:pStyle w:val="af7"/>
            </w:pPr>
            <w:r w:rsidRPr="00D93EF2">
              <w:t>Заказчик в лице</w:t>
            </w:r>
          </w:p>
        </w:tc>
        <w:tc>
          <w:tcPr>
            <w:tcW w:w="4536"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41" w:type="dxa"/>
            <w:tcBorders>
              <w:top w:val="nil"/>
              <w:left w:val="nil"/>
              <w:bottom w:val="nil"/>
              <w:right w:val="nil"/>
            </w:tcBorders>
            <w:vAlign w:val="bottom"/>
          </w:tcPr>
          <w:p w:rsidR="00B334FD" w:rsidRPr="00D93EF2" w:rsidRDefault="00B334FD" w:rsidP="007701B8">
            <w:pPr>
              <w:pStyle w:val="af7"/>
            </w:pPr>
            <w:r w:rsidRPr="00D93EF2">
              <w:t>,</w:t>
            </w:r>
          </w:p>
        </w:tc>
        <w:tc>
          <w:tcPr>
            <w:tcW w:w="3544" w:type="dxa"/>
            <w:tcBorders>
              <w:top w:val="nil"/>
              <w:left w:val="nil"/>
              <w:bottom w:val="nil"/>
              <w:right w:val="nil"/>
            </w:tcBorders>
            <w:vAlign w:val="bottom"/>
          </w:tcPr>
          <w:p w:rsidR="00B334FD" w:rsidRPr="00D93EF2" w:rsidRDefault="00B334FD" w:rsidP="007701B8">
            <w:pPr>
              <w:pStyle w:val="af7"/>
            </w:pPr>
            <w:r w:rsidRPr="00D93EF2">
              <w:t>с одной стороны и исполнитель работ</w:t>
            </w:r>
          </w:p>
        </w:tc>
      </w:tr>
      <w:tr w:rsidR="00B334FD" w:rsidRPr="00D93EF2" w:rsidTr="007701B8">
        <w:tc>
          <w:tcPr>
            <w:tcW w:w="1560" w:type="dxa"/>
            <w:tcBorders>
              <w:top w:val="nil"/>
              <w:left w:val="nil"/>
              <w:bottom w:val="nil"/>
              <w:right w:val="nil"/>
            </w:tcBorders>
          </w:tcPr>
          <w:p w:rsidR="00B334FD" w:rsidRPr="00D93EF2" w:rsidRDefault="00B334FD" w:rsidP="007701B8">
            <w:pPr>
              <w:pStyle w:val="af7"/>
              <w:rPr>
                <w:sz w:val="12"/>
                <w:szCs w:val="12"/>
              </w:rPr>
            </w:pPr>
          </w:p>
        </w:tc>
        <w:tc>
          <w:tcPr>
            <w:tcW w:w="4536"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41" w:type="dxa"/>
            <w:tcBorders>
              <w:top w:val="nil"/>
              <w:left w:val="nil"/>
              <w:bottom w:val="nil"/>
              <w:right w:val="nil"/>
            </w:tcBorders>
          </w:tcPr>
          <w:p w:rsidR="00B334FD" w:rsidRPr="00D93EF2" w:rsidRDefault="00B334FD" w:rsidP="007701B8">
            <w:pPr>
              <w:pStyle w:val="af7"/>
              <w:rPr>
                <w:sz w:val="12"/>
                <w:szCs w:val="12"/>
              </w:rPr>
            </w:pPr>
          </w:p>
        </w:tc>
        <w:tc>
          <w:tcPr>
            <w:tcW w:w="3544" w:type="dxa"/>
            <w:tcBorders>
              <w:top w:val="nil"/>
              <w:left w:val="nil"/>
              <w:bottom w:val="nil"/>
              <w:right w:val="nil"/>
            </w:tcBorders>
          </w:tcPr>
          <w:p w:rsidR="00B334FD" w:rsidRPr="00D93EF2" w:rsidRDefault="00B334FD" w:rsidP="007701B8">
            <w:pPr>
              <w:pStyle w:val="af7"/>
              <w:rPr>
                <w:sz w:val="12"/>
                <w:szCs w:val="12"/>
              </w:rPr>
            </w:pPr>
          </w:p>
        </w:tc>
      </w:tr>
    </w:tbl>
    <w:p w:rsidR="00B334FD" w:rsidRPr="00D93EF2" w:rsidRDefault="00B334FD" w:rsidP="00B334FD">
      <w:pPr>
        <w:pStyle w:val="af7"/>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3856"/>
        <w:gridCol w:w="4224"/>
        <w:gridCol w:w="1843"/>
      </w:tblGrid>
      <w:tr w:rsidR="00B334FD" w:rsidRPr="00D93EF2" w:rsidTr="007701B8">
        <w:tc>
          <w:tcPr>
            <w:tcW w:w="3856" w:type="dxa"/>
            <w:tcBorders>
              <w:top w:val="nil"/>
              <w:left w:val="nil"/>
              <w:bottom w:val="nil"/>
              <w:right w:val="nil"/>
            </w:tcBorders>
            <w:vAlign w:val="bottom"/>
          </w:tcPr>
          <w:p w:rsidR="00B334FD" w:rsidRPr="00D93EF2" w:rsidRDefault="00B334FD" w:rsidP="007701B8">
            <w:pPr>
              <w:pStyle w:val="af7"/>
            </w:pPr>
            <w:r w:rsidRPr="00D93EF2">
              <w:t>(генеральный подрядчик, подрядчик) в лице</w:t>
            </w:r>
          </w:p>
        </w:tc>
        <w:tc>
          <w:tcPr>
            <w:tcW w:w="4224" w:type="dxa"/>
            <w:tcBorders>
              <w:top w:val="nil"/>
              <w:left w:val="nil"/>
              <w:bottom w:val="single" w:sz="4" w:space="0" w:color="auto"/>
              <w:right w:val="nil"/>
            </w:tcBorders>
            <w:vAlign w:val="bottom"/>
          </w:tcPr>
          <w:p w:rsidR="00B334FD" w:rsidRPr="00D93EF2" w:rsidRDefault="00B334FD" w:rsidP="007701B8">
            <w:pPr>
              <w:pStyle w:val="af7"/>
              <w:jc w:val="center"/>
            </w:pPr>
          </w:p>
        </w:tc>
        <w:tc>
          <w:tcPr>
            <w:tcW w:w="1843" w:type="dxa"/>
            <w:tcBorders>
              <w:top w:val="nil"/>
              <w:left w:val="nil"/>
              <w:bottom w:val="nil"/>
              <w:right w:val="nil"/>
            </w:tcBorders>
            <w:vAlign w:val="bottom"/>
          </w:tcPr>
          <w:p w:rsidR="00B334FD" w:rsidRPr="00D93EF2" w:rsidRDefault="00B334FD" w:rsidP="007701B8">
            <w:pPr>
              <w:pStyle w:val="af7"/>
              <w:jc w:val="center"/>
            </w:pPr>
            <w:r w:rsidRPr="00D93EF2">
              <w:t>с другой стороны,</w:t>
            </w:r>
          </w:p>
        </w:tc>
      </w:tr>
      <w:tr w:rsidR="00B334FD" w:rsidRPr="00D93EF2" w:rsidTr="007701B8">
        <w:tc>
          <w:tcPr>
            <w:tcW w:w="3856" w:type="dxa"/>
            <w:tcBorders>
              <w:top w:val="nil"/>
              <w:left w:val="nil"/>
              <w:bottom w:val="nil"/>
              <w:right w:val="nil"/>
            </w:tcBorders>
          </w:tcPr>
          <w:p w:rsidR="00B334FD" w:rsidRPr="00D93EF2" w:rsidRDefault="00B334FD" w:rsidP="007701B8">
            <w:pPr>
              <w:pStyle w:val="af7"/>
              <w:jc w:val="center"/>
              <w:rPr>
                <w:sz w:val="12"/>
                <w:szCs w:val="12"/>
              </w:rPr>
            </w:pPr>
          </w:p>
        </w:tc>
        <w:tc>
          <w:tcPr>
            <w:tcW w:w="4224" w:type="dxa"/>
            <w:tcBorders>
              <w:top w:val="nil"/>
              <w:left w:val="nil"/>
              <w:bottom w:val="nil"/>
              <w:right w:val="nil"/>
            </w:tcBorders>
          </w:tcPr>
          <w:p w:rsidR="00B334FD" w:rsidRPr="00D93EF2" w:rsidRDefault="00B334FD" w:rsidP="007701B8">
            <w:pPr>
              <w:pStyle w:val="af7"/>
              <w:jc w:val="center"/>
              <w:rPr>
                <w:sz w:val="12"/>
                <w:szCs w:val="12"/>
              </w:rPr>
            </w:pPr>
            <w:r w:rsidRPr="00D93EF2">
              <w:rPr>
                <w:sz w:val="12"/>
                <w:szCs w:val="12"/>
              </w:rPr>
              <w:t>(должность, фамилия, имя, отчество)</w:t>
            </w:r>
          </w:p>
        </w:tc>
        <w:tc>
          <w:tcPr>
            <w:tcW w:w="1843" w:type="dxa"/>
            <w:tcBorders>
              <w:top w:val="nil"/>
              <w:left w:val="nil"/>
              <w:bottom w:val="nil"/>
              <w:right w:val="nil"/>
            </w:tcBorders>
          </w:tcPr>
          <w:p w:rsidR="00B334FD" w:rsidRPr="00D93EF2" w:rsidRDefault="00B334FD" w:rsidP="007701B8">
            <w:pPr>
              <w:pStyle w:val="af7"/>
              <w:jc w:val="center"/>
              <w:rPr>
                <w:sz w:val="12"/>
                <w:szCs w:val="12"/>
              </w:rPr>
            </w:pPr>
          </w:p>
        </w:tc>
      </w:tr>
    </w:tbl>
    <w:p w:rsidR="00B334FD" w:rsidRPr="00D93EF2" w:rsidRDefault="00B334FD" w:rsidP="00B334FD">
      <w:pPr>
        <w:pStyle w:val="af7"/>
        <w:spacing w:before="40" w:after="240"/>
      </w:pPr>
      <w:r w:rsidRPr="00D93EF2">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B334FD" w:rsidRPr="00D93EF2" w:rsidRDefault="00B334FD" w:rsidP="00B334FD">
      <w:pPr>
        <w:pStyle w:val="af7"/>
        <w:tabs>
          <w:tab w:val="left" w:pos="4962"/>
        </w:tabs>
      </w:pPr>
      <w:r w:rsidRPr="00D93EF2">
        <w:t>1. Исполнителем работ предъявлен заказчику к приемке</w:t>
      </w:r>
      <w:r w:rsidRPr="00D93EF2">
        <w:tab/>
      </w:r>
    </w:p>
    <w:p w:rsidR="00B334FD" w:rsidRPr="00D93EF2" w:rsidRDefault="00B334FD" w:rsidP="00B334FD">
      <w:pPr>
        <w:pStyle w:val="af7"/>
        <w:pBdr>
          <w:top w:val="single" w:sz="4" w:space="1" w:color="auto"/>
        </w:pBdr>
        <w:ind w:left="4962"/>
        <w:jc w:val="center"/>
        <w:rPr>
          <w:sz w:val="12"/>
          <w:szCs w:val="12"/>
        </w:rPr>
      </w:pPr>
      <w:r w:rsidRPr="00D93EF2">
        <w:rPr>
          <w:sz w:val="12"/>
          <w:szCs w:val="12"/>
        </w:rPr>
        <w:t>(наименование объекта и вид строительства)</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2410"/>
        </w:tabs>
      </w:pPr>
      <w:r w:rsidRPr="00D93EF2">
        <w:t>расположенные по адресу</w:t>
      </w:r>
      <w:r w:rsidRPr="00D93EF2">
        <w:tab/>
      </w:r>
    </w:p>
    <w:p w:rsidR="00B334FD" w:rsidRPr="00D93EF2" w:rsidRDefault="00B334FD" w:rsidP="00B334FD">
      <w:pPr>
        <w:pStyle w:val="af7"/>
        <w:pBdr>
          <w:top w:val="single" w:sz="4" w:space="1" w:color="auto"/>
        </w:pBdr>
        <w:ind w:left="2410"/>
        <w:rPr>
          <w:sz w:val="2"/>
          <w:szCs w:val="2"/>
        </w:rPr>
      </w:pPr>
    </w:p>
    <w:p w:rsidR="00B334FD" w:rsidRPr="00D93EF2" w:rsidRDefault="00B334FD" w:rsidP="00B334FD">
      <w:pPr>
        <w:pStyle w:val="af7"/>
        <w:spacing w:after="20"/>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8080"/>
        </w:tabs>
      </w:pPr>
      <w:r w:rsidRPr="00D93EF2">
        <w:t>2. Строительство производилось в соответствии с разрешением на строительство, выданным</w:t>
      </w:r>
      <w:r w:rsidRPr="00D93EF2">
        <w:tab/>
      </w:r>
    </w:p>
    <w:p w:rsidR="00B334FD" w:rsidRPr="00D93EF2" w:rsidRDefault="00B334FD" w:rsidP="00B334FD">
      <w:pPr>
        <w:pStyle w:val="af7"/>
        <w:pBdr>
          <w:top w:val="single" w:sz="4" w:space="1" w:color="auto"/>
        </w:pBdr>
        <w:ind w:left="8080"/>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B334FD" w:rsidP="00B334FD">
      <w:pPr>
        <w:pStyle w:val="af7"/>
        <w:pBdr>
          <w:top w:val="single" w:sz="4" w:space="1" w:color="auto"/>
        </w:pBdr>
        <w:tabs>
          <w:tab w:val="left" w:pos="1985"/>
        </w:tabs>
        <w:spacing w:after="80"/>
        <w:ind w:firstLine="1985"/>
        <w:rPr>
          <w:sz w:val="12"/>
          <w:szCs w:val="12"/>
        </w:rPr>
      </w:pPr>
      <w:r w:rsidRPr="00D93EF2">
        <w:rPr>
          <w:sz w:val="12"/>
          <w:szCs w:val="12"/>
        </w:rPr>
        <w:t>органа, выдавшего разрешение)</w:t>
      </w:r>
    </w:p>
    <w:p w:rsidR="00B334FD" w:rsidRPr="00D93EF2" w:rsidRDefault="00B334FD" w:rsidP="00B334FD">
      <w:pPr>
        <w:pStyle w:val="af7"/>
        <w:tabs>
          <w:tab w:val="left" w:pos="3544"/>
        </w:tabs>
      </w:pPr>
      <w:r w:rsidRPr="00D93EF2">
        <w:lastRenderedPageBreak/>
        <w:t>3. В строительстве принимали участие</w:t>
      </w:r>
      <w:r w:rsidRPr="00D93EF2">
        <w:tab/>
      </w:r>
    </w:p>
    <w:p w:rsidR="00B334FD" w:rsidRPr="00D93EF2" w:rsidRDefault="00B334FD" w:rsidP="00B334FD">
      <w:pPr>
        <w:pStyle w:val="af7"/>
        <w:pBdr>
          <w:top w:val="single" w:sz="4" w:space="1" w:color="auto"/>
        </w:pBdr>
        <w:ind w:left="3544"/>
        <w:jc w:val="center"/>
        <w:rPr>
          <w:sz w:val="12"/>
          <w:szCs w:val="12"/>
        </w:rPr>
      </w:pPr>
      <w:r w:rsidRPr="00D93EF2">
        <w:rPr>
          <w:sz w:val="12"/>
          <w:szCs w:val="12"/>
        </w:rPr>
        <w:t>(наименование субподрядных организаций, их реквизиты, виды</w:t>
      </w:r>
    </w:p>
    <w:p w:rsidR="00B334FD" w:rsidRPr="00D93EF2" w:rsidRDefault="00B334FD" w:rsidP="001B1471">
      <w:pPr>
        <w:pStyle w:val="af7"/>
        <w:tabs>
          <w:tab w:val="clear" w:pos="4677"/>
        </w:tabs>
      </w:pPr>
    </w:p>
    <w:p w:rsidR="00B334FD" w:rsidRPr="00D93EF2" w:rsidRDefault="00B334FD" w:rsidP="00B334FD">
      <w:pPr>
        <w:pStyle w:val="af7"/>
        <w:pBdr>
          <w:top w:val="single" w:sz="4" w:space="1" w:color="auto"/>
        </w:pBdr>
        <w:tabs>
          <w:tab w:val="left" w:pos="1843"/>
        </w:tabs>
        <w:spacing w:after="80"/>
        <w:ind w:firstLine="1985"/>
        <w:rPr>
          <w:sz w:val="12"/>
          <w:szCs w:val="12"/>
        </w:rPr>
      </w:pPr>
      <w:r w:rsidRPr="00D93EF2">
        <w:rPr>
          <w:sz w:val="12"/>
          <w:szCs w:val="12"/>
        </w:rPr>
        <w:t>работ, выполнявшихся каждой из них)</w:t>
      </w:r>
    </w:p>
    <w:p w:rsidR="00B334FD" w:rsidRPr="00D93EF2" w:rsidRDefault="00B334FD" w:rsidP="001B1471">
      <w:pPr>
        <w:pStyle w:val="af7"/>
        <w:tabs>
          <w:tab w:val="clear" w:pos="4677"/>
          <w:tab w:val="clear" w:pos="9355"/>
        </w:tabs>
      </w:pPr>
      <w:r w:rsidRPr="00D93EF2">
        <w:t>4. П</w:t>
      </w:r>
      <w:r w:rsidR="001B1471" w:rsidRPr="00D93EF2">
        <w:t>роектно-сметная документация на ст</w:t>
      </w:r>
      <w:r w:rsidRPr="00D93EF2">
        <w:t>роительство разработана генеральным</w:t>
      </w:r>
      <w:r w:rsidR="001B1471" w:rsidRPr="00D93EF2">
        <w:rPr>
          <w:lang w:val="ru-RU"/>
        </w:rPr>
        <w:t xml:space="preserve"> </w:t>
      </w:r>
      <w:r w:rsidRPr="00D93EF2">
        <w:t>проектировщиком</w:t>
      </w:r>
      <w:r w:rsidRPr="00D93EF2">
        <w:tab/>
      </w:r>
    </w:p>
    <w:p w:rsidR="00B334FD" w:rsidRPr="00D93EF2" w:rsidRDefault="00B334FD" w:rsidP="00B334FD">
      <w:pPr>
        <w:pStyle w:val="af7"/>
        <w:pBdr>
          <w:top w:val="single" w:sz="4" w:space="1" w:color="auto"/>
        </w:pBdr>
        <w:ind w:left="8505"/>
        <w:jc w:val="center"/>
        <w:rPr>
          <w:sz w:val="12"/>
          <w:szCs w:val="12"/>
        </w:rPr>
      </w:pPr>
      <w:r w:rsidRPr="00D93EF2">
        <w:rPr>
          <w:sz w:val="12"/>
          <w:szCs w:val="12"/>
        </w:rPr>
        <w:t>(наименование</w:t>
      </w:r>
    </w:p>
    <w:p w:rsidR="00B334FD" w:rsidRPr="00D93EF2" w:rsidRDefault="00B334FD" w:rsidP="00B334FD">
      <w:pPr>
        <w:pStyle w:val="af7"/>
      </w:pPr>
    </w:p>
    <w:p w:rsidR="00B334FD" w:rsidRPr="00D93EF2" w:rsidRDefault="001B1471" w:rsidP="00B334FD">
      <w:pPr>
        <w:pStyle w:val="af7"/>
        <w:pBdr>
          <w:top w:val="single" w:sz="4" w:space="1" w:color="auto"/>
        </w:pBdr>
        <w:spacing w:after="120"/>
        <w:rPr>
          <w:sz w:val="12"/>
          <w:szCs w:val="12"/>
        </w:rPr>
      </w:pPr>
      <w:r w:rsidRPr="00D93EF2">
        <w:rPr>
          <w:sz w:val="12"/>
          <w:szCs w:val="12"/>
        </w:rPr>
        <w:tab/>
      </w:r>
      <w:r w:rsidR="00B334FD" w:rsidRPr="00D93EF2">
        <w:rPr>
          <w:sz w:val="12"/>
          <w:szCs w:val="12"/>
        </w:rPr>
        <w:t>организации и ее реквизиты)</w:t>
      </w:r>
    </w:p>
    <w:p w:rsidR="00B334FD" w:rsidRPr="00D93EF2" w:rsidRDefault="00B334FD" w:rsidP="00B334FD">
      <w:pPr>
        <w:pStyle w:val="af7"/>
        <w:tabs>
          <w:tab w:val="left" w:pos="1418"/>
        </w:tabs>
      </w:pPr>
      <w:r w:rsidRPr="00D93EF2">
        <w:t>выполнившим</w:t>
      </w:r>
      <w:r w:rsidRPr="00D93EF2">
        <w:tab/>
      </w:r>
    </w:p>
    <w:p w:rsidR="00B334FD" w:rsidRPr="00D93EF2" w:rsidRDefault="00B334FD" w:rsidP="00B334FD">
      <w:pPr>
        <w:pStyle w:val="af7"/>
        <w:pBdr>
          <w:top w:val="single" w:sz="4" w:space="1" w:color="auto"/>
        </w:pBdr>
        <w:ind w:left="1418" w:firstLine="3544"/>
        <w:rPr>
          <w:sz w:val="12"/>
          <w:szCs w:val="12"/>
        </w:rPr>
      </w:pPr>
      <w:r w:rsidRPr="00D93EF2">
        <w:rPr>
          <w:sz w:val="12"/>
          <w:szCs w:val="12"/>
        </w:rPr>
        <w:t>(наименование частей или разделов документации)</w:t>
      </w:r>
    </w:p>
    <w:p w:rsidR="00B334FD" w:rsidRPr="00D93EF2" w:rsidRDefault="00B334FD" w:rsidP="00B334FD">
      <w:pPr>
        <w:pStyle w:val="af7"/>
        <w:tabs>
          <w:tab w:val="left" w:pos="2977"/>
        </w:tabs>
      </w:pPr>
      <w:r w:rsidRPr="00D93EF2">
        <w:t>и субподрядными организациями</w:t>
      </w:r>
      <w:r w:rsidRPr="00D93EF2">
        <w:tab/>
      </w:r>
    </w:p>
    <w:p w:rsidR="00B334FD" w:rsidRPr="00D93EF2" w:rsidRDefault="00B334FD" w:rsidP="00B334FD">
      <w:pPr>
        <w:pStyle w:val="af7"/>
        <w:pBdr>
          <w:top w:val="single" w:sz="4" w:space="1" w:color="auto"/>
        </w:pBdr>
        <w:ind w:left="2977" w:firstLine="1559"/>
        <w:rPr>
          <w:sz w:val="12"/>
          <w:szCs w:val="12"/>
        </w:rPr>
      </w:pPr>
      <w:r w:rsidRPr="00D93EF2">
        <w:rPr>
          <w:sz w:val="12"/>
          <w:szCs w:val="12"/>
        </w:rPr>
        <w:t>(наименование организаций, их реквизиты и выполненные части и</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разделы документации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tabs>
          <w:tab w:val="left" w:pos="4395"/>
        </w:tabs>
        <w:spacing w:before="120"/>
      </w:pPr>
      <w:r w:rsidRPr="00D93EF2">
        <w:t>5. Исходные данные для проектирования выданы</w:t>
      </w:r>
      <w:r w:rsidRPr="00D93EF2">
        <w:tab/>
      </w:r>
    </w:p>
    <w:p w:rsidR="00B334FD" w:rsidRPr="00D93EF2" w:rsidRDefault="00B334FD" w:rsidP="00B334FD">
      <w:pPr>
        <w:pStyle w:val="af7"/>
        <w:pBdr>
          <w:top w:val="single" w:sz="4" w:space="1" w:color="auto"/>
        </w:pBdr>
        <w:ind w:left="4395"/>
        <w:jc w:val="center"/>
        <w:rPr>
          <w:sz w:val="12"/>
          <w:szCs w:val="12"/>
        </w:rPr>
      </w:pPr>
      <w:r w:rsidRPr="00D93EF2">
        <w:rPr>
          <w:sz w:val="12"/>
          <w:szCs w:val="12"/>
        </w:rPr>
        <w:t>(наименование научно-исследовательских, изыскательских</w:t>
      </w:r>
    </w:p>
    <w:p w:rsidR="00B334FD" w:rsidRPr="00D93EF2" w:rsidRDefault="00B334FD" w:rsidP="00B334FD">
      <w:pPr>
        <w:pStyle w:val="af7"/>
      </w:pPr>
    </w:p>
    <w:p w:rsidR="00B334FD" w:rsidRPr="00D93EF2" w:rsidRDefault="00B334FD" w:rsidP="00B334FD">
      <w:pPr>
        <w:pStyle w:val="af7"/>
        <w:pBdr>
          <w:top w:val="single" w:sz="4" w:space="1" w:color="auto"/>
        </w:pBdr>
        <w:jc w:val="center"/>
        <w:rPr>
          <w:sz w:val="12"/>
          <w:szCs w:val="12"/>
        </w:rPr>
      </w:pPr>
      <w:r w:rsidRPr="00D93EF2">
        <w:rPr>
          <w:sz w:val="12"/>
          <w:szCs w:val="12"/>
        </w:rPr>
        <w:t>и других организаций, их реквизиты (перечень организаций может указываться в приложении))</w:t>
      </w:r>
    </w:p>
    <w:p w:rsidR="00B334FD" w:rsidRPr="00D93EF2" w:rsidRDefault="00B334FD" w:rsidP="00B334FD">
      <w:pPr>
        <w:pStyle w:val="af7"/>
      </w:pPr>
    </w:p>
    <w:p w:rsidR="00B334FD" w:rsidRPr="00D93EF2" w:rsidRDefault="00B334FD" w:rsidP="00B334FD">
      <w:pPr>
        <w:pStyle w:val="af7"/>
        <w:pBdr>
          <w:top w:val="single" w:sz="4" w:space="1" w:color="auto"/>
        </w:pBdr>
        <w:rPr>
          <w:sz w:val="2"/>
          <w:szCs w:val="2"/>
        </w:rPr>
      </w:pPr>
    </w:p>
    <w:p w:rsidR="00B334FD" w:rsidRPr="00D93EF2" w:rsidRDefault="00B334FD" w:rsidP="00B334FD">
      <w:pPr>
        <w:pStyle w:val="af7"/>
        <w:keepNext/>
        <w:widowControl w:val="0"/>
        <w:tabs>
          <w:tab w:val="left" w:pos="4253"/>
        </w:tabs>
        <w:spacing w:before="120"/>
      </w:pPr>
      <w:r w:rsidRPr="00D93EF2">
        <w:t>6. Проектно-сметная документация утверждена</w:t>
      </w:r>
      <w:r w:rsidRPr="00D93EF2">
        <w:tab/>
      </w:r>
    </w:p>
    <w:p w:rsidR="00B334FD" w:rsidRPr="00D93EF2" w:rsidRDefault="00B334FD" w:rsidP="00B334FD">
      <w:pPr>
        <w:pStyle w:val="af7"/>
        <w:keepNext/>
        <w:widowControl w:val="0"/>
        <w:pBdr>
          <w:top w:val="single" w:sz="4" w:space="1" w:color="auto"/>
        </w:pBdr>
        <w:ind w:left="4253"/>
        <w:jc w:val="center"/>
        <w:rPr>
          <w:sz w:val="12"/>
          <w:szCs w:val="12"/>
        </w:rPr>
      </w:pPr>
      <w:r w:rsidRPr="00D93EF2">
        <w:rPr>
          <w:sz w:val="12"/>
          <w:szCs w:val="12"/>
        </w:rPr>
        <w:t>(наименование органа, утвердившего (переутвердившего)</w:t>
      </w:r>
    </w:p>
    <w:p w:rsidR="00B334FD" w:rsidRPr="00D93EF2" w:rsidRDefault="00B334FD" w:rsidP="00B334FD">
      <w:pPr>
        <w:pStyle w:val="af7"/>
        <w:keepNext/>
        <w:widowControl w:val="0"/>
      </w:pPr>
    </w:p>
    <w:p w:rsidR="00B334FD" w:rsidRPr="00D93EF2" w:rsidRDefault="00B334FD" w:rsidP="00B334FD">
      <w:pPr>
        <w:pStyle w:val="af7"/>
        <w:keepNext/>
        <w:widowControl w:val="0"/>
        <w:pBdr>
          <w:top w:val="single" w:sz="4" w:space="1" w:color="auto"/>
        </w:pBdr>
        <w:spacing w:after="200"/>
        <w:jc w:val="center"/>
        <w:rPr>
          <w:sz w:val="12"/>
          <w:szCs w:val="12"/>
        </w:rPr>
      </w:pPr>
      <w:r w:rsidRPr="00D93EF2">
        <w:rPr>
          <w:sz w:val="12"/>
          <w:szCs w:val="12"/>
        </w:rPr>
        <w:t>проектно-сметную документацию на объект (очередь, пусковой комплекс))</w:t>
      </w:r>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B334FD" w:rsidRPr="00D93EF2" w:rsidTr="007701B8">
        <w:trPr>
          <w:cantSplit/>
        </w:trPr>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256"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70"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67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142" w:type="dxa"/>
            <w:tcBorders>
              <w:top w:val="nil"/>
              <w:left w:val="nil"/>
              <w:bottom w:val="nil"/>
              <w:right w:val="nil"/>
            </w:tcBorders>
            <w:vAlign w:val="bottom"/>
          </w:tcPr>
          <w:p w:rsidR="00B334FD" w:rsidRPr="00D93EF2" w:rsidRDefault="00B334FD" w:rsidP="007701B8">
            <w:pPr>
              <w:pStyle w:val="af7"/>
              <w:keepNext/>
              <w:widowControl w:val="0"/>
              <w:jc w:val="center"/>
            </w:pPr>
          </w:p>
        </w:tc>
        <w:tc>
          <w:tcPr>
            <w:tcW w:w="992"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c>
          <w:tcPr>
            <w:tcW w:w="426" w:type="dxa"/>
            <w:tcBorders>
              <w:top w:val="nil"/>
              <w:left w:val="nil"/>
              <w:bottom w:val="nil"/>
              <w:right w:val="nil"/>
            </w:tcBorders>
            <w:vAlign w:val="bottom"/>
          </w:tcPr>
          <w:p w:rsidR="00B334FD" w:rsidRPr="00D93EF2" w:rsidRDefault="00B334FD" w:rsidP="007701B8">
            <w:pPr>
              <w:pStyle w:val="af7"/>
              <w:keepNext/>
              <w:widowControl w:val="0"/>
              <w:jc w:val="center"/>
            </w:pPr>
            <w:r w:rsidRPr="00D93EF2">
              <w:t>год</w:t>
            </w:r>
          </w:p>
        </w:tc>
        <w:tc>
          <w:tcPr>
            <w:tcW w:w="283" w:type="dxa"/>
            <w:tcBorders>
              <w:top w:val="nil"/>
              <w:left w:val="nil"/>
              <w:bottom w:val="nil"/>
              <w:right w:val="nil"/>
            </w:tcBorders>
            <w:vAlign w:val="bottom"/>
          </w:tcPr>
          <w:p w:rsidR="00B334FD" w:rsidRPr="00D93EF2" w:rsidRDefault="00B334FD" w:rsidP="007701B8">
            <w:pPr>
              <w:pStyle w:val="af7"/>
              <w:keepNext/>
              <w:widowControl w:val="0"/>
            </w:pPr>
          </w:p>
        </w:tc>
        <w:tc>
          <w:tcPr>
            <w:tcW w:w="284" w:type="dxa"/>
            <w:tcBorders>
              <w:top w:val="nil"/>
              <w:left w:val="nil"/>
              <w:bottom w:val="nil"/>
              <w:right w:val="nil"/>
            </w:tcBorders>
            <w:vAlign w:val="bottom"/>
          </w:tcPr>
          <w:p w:rsidR="00B334FD" w:rsidRPr="00D93EF2" w:rsidRDefault="00B334FD" w:rsidP="007701B8">
            <w:pPr>
              <w:pStyle w:val="af7"/>
              <w:keepNext/>
              <w:widowControl w:val="0"/>
            </w:pPr>
            <w:r w:rsidRPr="00D93EF2">
              <w:t>№</w:t>
            </w:r>
          </w:p>
        </w:tc>
        <w:tc>
          <w:tcPr>
            <w:tcW w:w="1701" w:type="dxa"/>
            <w:tcBorders>
              <w:top w:val="nil"/>
              <w:left w:val="nil"/>
              <w:bottom w:val="single" w:sz="4" w:space="0" w:color="auto"/>
              <w:right w:val="nil"/>
            </w:tcBorders>
            <w:vAlign w:val="bottom"/>
          </w:tcPr>
          <w:p w:rsidR="00B334FD" w:rsidRPr="00D93EF2" w:rsidRDefault="00B334FD" w:rsidP="007701B8">
            <w:pPr>
              <w:pStyle w:val="af7"/>
              <w:keepNext/>
              <w:widowControl w:val="0"/>
              <w:jc w:val="center"/>
            </w:pPr>
          </w:p>
        </w:tc>
      </w:tr>
    </w:tbl>
    <w:p w:rsidR="00B334FD" w:rsidRPr="00D93EF2" w:rsidRDefault="00B334FD" w:rsidP="00B334FD">
      <w:pPr>
        <w:pStyle w:val="af7"/>
        <w:keepNext/>
        <w:widowControl w:val="0"/>
        <w:spacing w:before="120" w:after="120"/>
      </w:pPr>
      <w:r w:rsidRPr="00D93EF2">
        <w:t>7. Строительно-монтажные работы осуществлены в сроки:</w:t>
      </w:r>
    </w:p>
    <w:p w:rsidR="00B334FD" w:rsidRPr="00D93EF2" w:rsidRDefault="00B334FD" w:rsidP="00B334FD">
      <w:pPr>
        <w:pStyle w:val="af7"/>
        <w:keepNext/>
        <w:widowControl w:val="0"/>
        <w:tabs>
          <w:tab w:val="left" w:pos="1560"/>
        </w:tabs>
        <w:ind w:left="284"/>
      </w:pPr>
      <w:r w:rsidRPr="00D93EF2">
        <w:t>Начало работ</w:t>
      </w:r>
      <w:r w:rsidRPr="00D93EF2">
        <w:tab/>
      </w:r>
    </w:p>
    <w:p w:rsidR="00B334FD" w:rsidRPr="00D93EF2" w:rsidRDefault="00B334FD" w:rsidP="00B334FD">
      <w:pPr>
        <w:pStyle w:val="af7"/>
        <w:keepNext/>
        <w:widowControl w:val="0"/>
        <w:pBdr>
          <w:top w:val="single" w:sz="4" w:space="1" w:color="auto"/>
        </w:pBdr>
        <w:ind w:left="1560" w:right="4109"/>
        <w:jc w:val="center"/>
        <w:rPr>
          <w:sz w:val="12"/>
          <w:szCs w:val="12"/>
        </w:rPr>
      </w:pPr>
      <w:r w:rsidRPr="00D93EF2">
        <w:rPr>
          <w:sz w:val="12"/>
          <w:szCs w:val="12"/>
        </w:rPr>
        <w:t>(месяц, год)</w:t>
      </w:r>
    </w:p>
    <w:p w:rsidR="00B334FD" w:rsidRPr="00D93EF2" w:rsidRDefault="00B334FD" w:rsidP="00B334FD">
      <w:pPr>
        <w:pStyle w:val="af7"/>
        <w:keepNext/>
        <w:widowControl w:val="0"/>
        <w:tabs>
          <w:tab w:val="left" w:pos="1985"/>
        </w:tabs>
        <w:ind w:left="284"/>
      </w:pPr>
      <w:r w:rsidRPr="00D93EF2">
        <w:t>Окончание работ</w:t>
      </w:r>
      <w:r w:rsidRPr="00D93EF2">
        <w:tab/>
      </w:r>
    </w:p>
    <w:p w:rsidR="00B334FD" w:rsidRPr="00D93EF2" w:rsidRDefault="00B334FD" w:rsidP="00B334FD">
      <w:pPr>
        <w:pStyle w:val="af7"/>
        <w:keepNext/>
        <w:widowControl w:val="0"/>
        <w:pBdr>
          <w:top w:val="single" w:sz="4" w:space="1" w:color="auto"/>
        </w:pBdr>
        <w:ind w:left="1985" w:right="4109"/>
        <w:jc w:val="center"/>
        <w:rPr>
          <w:sz w:val="12"/>
          <w:szCs w:val="12"/>
        </w:rPr>
      </w:pPr>
      <w:r w:rsidRPr="00D93EF2">
        <w:rPr>
          <w:sz w:val="12"/>
          <w:szCs w:val="12"/>
        </w:rPr>
        <w:t>(месяц, год)</w:t>
      </w:r>
    </w:p>
    <w:p w:rsidR="00B334FD" w:rsidRPr="00D93EF2" w:rsidRDefault="00B334FD" w:rsidP="00B334FD">
      <w:pPr>
        <w:pStyle w:val="af7"/>
        <w:keepNext/>
        <w:widowControl w:val="0"/>
        <w:spacing w:before="120" w:after="120"/>
        <w:rPr>
          <w:sz w:val="18"/>
          <w:szCs w:val="18"/>
        </w:rPr>
      </w:pPr>
    </w:p>
    <w:p w:rsidR="00B334FD" w:rsidRPr="00D93EF2" w:rsidRDefault="00B334FD" w:rsidP="00B334FD">
      <w:pPr>
        <w:pStyle w:val="af7"/>
        <w:keepNext/>
        <w:widowControl w:val="0"/>
        <w:spacing w:after="160"/>
      </w:pPr>
      <w:r w:rsidRPr="00D93EF2">
        <w:t>8.</w:t>
      </w:r>
      <w:r w:rsidRPr="00D93EF2">
        <w:rPr>
          <w:b/>
          <w:bCs/>
        </w:rPr>
        <w:t xml:space="preserve"> Вариант А</w:t>
      </w:r>
      <w:r w:rsidRPr="00D93EF2">
        <w:t xml:space="preserve"> (для всех объектов, кроме жилых домов)</w:t>
      </w:r>
    </w:p>
    <w:p w:rsidR="00B334FD" w:rsidRPr="00D93EF2" w:rsidRDefault="00B334FD" w:rsidP="00B334FD">
      <w:pPr>
        <w:pStyle w:val="af7"/>
        <w:keepNext/>
        <w:widowControl w:val="0"/>
        <w:tabs>
          <w:tab w:val="left" w:pos="4395"/>
        </w:tabs>
      </w:pPr>
      <w:r w:rsidRPr="00D93EF2">
        <w:t>Предъявленный исполнителем работ к приемке</w:t>
      </w:r>
      <w:r w:rsidRPr="00D93EF2">
        <w:tab/>
      </w:r>
    </w:p>
    <w:p w:rsidR="00B334FD" w:rsidRPr="00D93EF2" w:rsidRDefault="00B334FD" w:rsidP="00B334FD">
      <w:pPr>
        <w:pStyle w:val="af7"/>
        <w:keepNext/>
        <w:widowControl w:val="0"/>
        <w:pBdr>
          <w:top w:val="single" w:sz="4" w:space="1" w:color="auto"/>
        </w:pBdr>
        <w:spacing w:after="120"/>
        <w:ind w:left="4395"/>
        <w:jc w:val="center"/>
        <w:rPr>
          <w:sz w:val="12"/>
          <w:szCs w:val="12"/>
        </w:rPr>
      </w:pPr>
      <w:r w:rsidRPr="00D93EF2">
        <w:rPr>
          <w:sz w:val="12"/>
          <w:szCs w:val="12"/>
        </w:rPr>
        <w:t>(наименование объекта)</w:t>
      </w:r>
    </w:p>
    <w:p w:rsidR="00B334FD" w:rsidRPr="00D93EF2" w:rsidRDefault="00B334FD" w:rsidP="00B334FD">
      <w:pPr>
        <w:pStyle w:val="af7"/>
        <w:keepNext/>
        <w:widowControl w:val="0"/>
        <w:spacing w:after="120"/>
        <w:jc w:val="both"/>
      </w:pPr>
      <w:r w:rsidRPr="00D93EF2">
        <w:t>имеет следующие основные показатели мощности, производительности., производственной площади, протя</w:t>
      </w:r>
      <w:r w:rsidRPr="00D93EF2">
        <w:softHyphen/>
        <w:t>женности, вместимости, объему, пропускной способности, провозной способности, число рабочих мест и т.п.</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701"/>
      </w:tblGrid>
      <w:tr w:rsidR="00B334FD" w:rsidRPr="00D93EF2" w:rsidTr="007701B8">
        <w:trPr>
          <w:cantSplit/>
        </w:trPr>
        <w:tc>
          <w:tcPr>
            <w:tcW w:w="2410" w:type="dxa"/>
            <w:vMerge w:val="restart"/>
            <w:vAlign w:val="center"/>
          </w:tcPr>
          <w:p w:rsidR="00B334FD" w:rsidRPr="00D93EF2" w:rsidRDefault="00B334FD" w:rsidP="007701B8">
            <w:pPr>
              <w:pStyle w:val="af7"/>
              <w:keepNext/>
              <w:widowControl w:val="0"/>
              <w:jc w:val="center"/>
            </w:pPr>
            <w:r w:rsidRPr="00D93EF2">
              <w:t>Пока</w:t>
            </w:r>
            <w:r w:rsidRPr="00D93EF2">
              <w:softHyphen/>
              <w:t>за</w:t>
            </w:r>
            <w:r w:rsidRPr="00D93EF2">
              <w:softHyphen/>
              <w:t xml:space="preserve">тель </w:t>
            </w:r>
          </w:p>
          <w:p w:rsidR="00B334FD" w:rsidRPr="00D93EF2" w:rsidRDefault="00B334FD" w:rsidP="007701B8">
            <w:pPr>
              <w:pStyle w:val="af7"/>
              <w:keepNext/>
              <w:widowControl w:val="0"/>
              <w:jc w:val="center"/>
            </w:pPr>
            <w:r w:rsidRPr="00D93EF2">
              <w:t>(мощ</w:t>
            </w:r>
            <w:r w:rsidRPr="00D93EF2">
              <w:softHyphen/>
              <w:t>ность, про</w:t>
            </w:r>
            <w:r w:rsidRPr="00D93EF2">
              <w:softHyphen/>
              <w:t>из</w:t>
            </w:r>
            <w:r w:rsidRPr="00D93EF2">
              <w:softHyphen/>
              <w:t>во</w:t>
            </w:r>
            <w:r w:rsidRPr="00D93EF2">
              <w:softHyphen/>
              <w:t>ди</w:t>
            </w:r>
            <w:r w:rsidRPr="00D93EF2">
              <w:softHyphen/>
              <w:t>тель</w:t>
            </w:r>
            <w:r w:rsidRPr="00D93EF2">
              <w:softHyphen/>
              <w:t>ность и т.п.)</w:t>
            </w:r>
          </w:p>
        </w:tc>
        <w:tc>
          <w:tcPr>
            <w:tcW w:w="1559" w:type="dxa"/>
            <w:vMerge w:val="restart"/>
            <w:vAlign w:val="center"/>
          </w:tcPr>
          <w:p w:rsidR="00B334FD" w:rsidRPr="00D93EF2" w:rsidRDefault="00B334FD" w:rsidP="007701B8">
            <w:pPr>
              <w:pStyle w:val="af7"/>
              <w:keepNext/>
              <w:widowControl w:val="0"/>
              <w:jc w:val="center"/>
            </w:pPr>
            <w:r w:rsidRPr="00D93EF2">
              <w:t>Еди</w:t>
            </w:r>
            <w:r w:rsidRPr="00D93EF2">
              <w:rPr>
                <w:lang w:val="en-US"/>
              </w:rPr>
              <w:softHyphen/>
            </w:r>
            <w:r w:rsidRPr="00D93EF2">
              <w:t>ни</w:t>
            </w:r>
            <w:r w:rsidRPr="00D93EF2">
              <w:rPr>
                <w:lang w:val="en-US"/>
              </w:rPr>
              <w:softHyphen/>
            </w:r>
            <w:r w:rsidRPr="00D93EF2">
              <w:t>ца из</w:t>
            </w:r>
            <w:r w:rsidRPr="00D93EF2">
              <w:rPr>
                <w:lang w:val="en-US"/>
              </w:rPr>
              <w:softHyphen/>
            </w:r>
            <w:r w:rsidRPr="00D93EF2">
              <w:t>ме</w:t>
            </w:r>
            <w:r w:rsidRPr="00D93EF2">
              <w:softHyphen/>
              <w:t>ре</w:t>
            </w:r>
            <w:r w:rsidRPr="00D93EF2">
              <w:rPr>
                <w:lang w:val="en-US"/>
              </w:rPr>
              <w:softHyphen/>
            </w:r>
            <w:r w:rsidRPr="00D93EF2">
              <w:t>ния</w:t>
            </w:r>
          </w:p>
        </w:tc>
        <w:tc>
          <w:tcPr>
            <w:tcW w:w="2977" w:type="dxa"/>
            <w:gridSpan w:val="2"/>
            <w:vAlign w:val="bottom"/>
          </w:tcPr>
          <w:p w:rsidR="00B334FD" w:rsidRPr="00D93EF2" w:rsidRDefault="00B334FD" w:rsidP="007701B8">
            <w:pPr>
              <w:pStyle w:val="af7"/>
              <w:keepNext/>
              <w:widowControl w:val="0"/>
              <w:jc w:val="center"/>
            </w:pPr>
            <w:r w:rsidRPr="00D93EF2">
              <w:t>По проекту</w:t>
            </w:r>
          </w:p>
        </w:tc>
        <w:tc>
          <w:tcPr>
            <w:tcW w:w="2977" w:type="dxa"/>
            <w:gridSpan w:val="2"/>
            <w:vAlign w:val="bottom"/>
          </w:tcPr>
          <w:p w:rsidR="00B334FD" w:rsidRPr="00D93EF2" w:rsidRDefault="00B334FD" w:rsidP="007701B8">
            <w:pPr>
              <w:pStyle w:val="af7"/>
              <w:keepNext/>
              <w:widowControl w:val="0"/>
              <w:jc w:val="center"/>
            </w:pPr>
            <w:r w:rsidRPr="00D93EF2">
              <w:t>Фактически</w:t>
            </w:r>
          </w:p>
        </w:tc>
      </w:tr>
      <w:tr w:rsidR="00B334FD" w:rsidRPr="00D93EF2" w:rsidTr="007701B8">
        <w:trPr>
          <w:cantSplit/>
        </w:trPr>
        <w:tc>
          <w:tcPr>
            <w:tcW w:w="2410" w:type="dxa"/>
            <w:vMerge/>
          </w:tcPr>
          <w:p w:rsidR="00B334FD" w:rsidRPr="00D93EF2" w:rsidRDefault="00B334FD" w:rsidP="007701B8">
            <w:pPr>
              <w:pStyle w:val="af7"/>
              <w:keepNext/>
              <w:widowControl w:val="0"/>
              <w:jc w:val="both"/>
            </w:pPr>
          </w:p>
        </w:tc>
        <w:tc>
          <w:tcPr>
            <w:tcW w:w="1559" w:type="dxa"/>
            <w:vMerge/>
          </w:tcPr>
          <w:p w:rsidR="00B334FD" w:rsidRPr="00D93EF2" w:rsidRDefault="00B334FD" w:rsidP="007701B8">
            <w:pPr>
              <w:pStyle w:val="af7"/>
              <w:keepNext/>
              <w:widowControl w:val="0"/>
              <w:jc w:val="both"/>
            </w:pPr>
          </w:p>
        </w:tc>
        <w:tc>
          <w:tcPr>
            <w:tcW w:w="1418"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559" w:type="dxa"/>
            <w:vAlign w:val="bottom"/>
          </w:tcPr>
          <w:p w:rsidR="00B334FD" w:rsidRPr="00D93EF2" w:rsidRDefault="00B334FD" w:rsidP="007701B8">
            <w:pPr>
              <w:pStyle w:val="af7"/>
              <w:keepNext/>
              <w:widowControl w:val="0"/>
              <w:jc w:val="center"/>
            </w:pPr>
            <w:r w:rsidRPr="00D93EF2">
              <w:t xml:space="preserve">в том числе </w:t>
            </w:r>
            <w:r w:rsidRPr="00D93EF2">
              <w:br/>
              <w:t>пус</w:t>
            </w:r>
            <w:r w:rsidRPr="00D93EF2">
              <w:softHyphen/>
              <w:t>ко</w:t>
            </w:r>
            <w:r w:rsidRPr="00D93EF2">
              <w:softHyphen/>
              <w:t>во</w:t>
            </w:r>
            <w:r w:rsidRPr="00D93EF2">
              <w:softHyphen/>
              <w:t xml:space="preserve">го </w:t>
            </w:r>
            <w:r w:rsidRPr="00D93EF2">
              <w:br/>
              <w:t>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c>
          <w:tcPr>
            <w:tcW w:w="1276" w:type="dxa"/>
            <w:vAlign w:val="center"/>
          </w:tcPr>
          <w:p w:rsidR="00B334FD" w:rsidRPr="00D93EF2" w:rsidRDefault="00B334FD" w:rsidP="007701B8">
            <w:pPr>
              <w:pStyle w:val="af7"/>
              <w:keepNext/>
              <w:widowControl w:val="0"/>
              <w:jc w:val="center"/>
            </w:pPr>
            <w:r w:rsidRPr="00D93EF2">
              <w:t>об</w:t>
            </w:r>
            <w:r w:rsidRPr="00D93EF2">
              <w:softHyphen/>
              <w:t>щая с уче</w:t>
            </w:r>
            <w:r w:rsidRPr="00D93EF2">
              <w:softHyphen/>
              <w:t>том ра</w:t>
            </w:r>
            <w:r w:rsidRPr="00D93EF2">
              <w:softHyphen/>
              <w:t>нее при</w:t>
            </w:r>
            <w:r w:rsidRPr="00D93EF2">
              <w:softHyphen/>
              <w:t>ня</w:t>
            </w:r>
            <w:r w:rsidRPr="00D93EF2">
              <w:softHyphen/>
              <w:t>тых</w:t>
            </w:r>
          </w:p>
        </w:tc>
        <w:tc>
          <w:tcPr>
            <w:tcW w:w="1701" w:type="dxa"/>
            <w:vAlign w:val="bottom"/>
          </w:tcPr>
          <w:p w:rsidR="00B334FD" w:rsidRPr="00D93EF2" w:rsidRDefault="00B334FD" w:rsidP="007701B8">
            <w:pPr>
              <w:pStyle w:val="af7"/>
              <w:keepNext/>
              <w:widowControl w:val="0"/>
              <w:jc w:val="center"/>
            </w:pPr>
            <w:r w:rsidRPr="00D93EF2">
              <w:t>в том чис</w:t>
            </w:r>
            <w:r w:rsidRPr="00D93EF2">
              <w:softHyphen/>
              <w:t>ле</w:t>
            </w:r>
            <w:r w:rsidRPr="00D93EF2">
              <w:br/>
              <w:t xml:space="preserve"> пус</w:t>
            </w:r>
            <w:r w:rsidRPr="00D93EF2">
              <w:softHyphen/>
              <w:t>ко</w:t>
            </w:r>
            <w:r w:rsidRPr="00D93EF2">
              <w:softHyphen/>
              <w:t>во</w:t>
            </w:r>
            <w:r w:rsidRPr="00D93EF2">
              <w:softHyphen/>
              <w:t>го</w:t>
            </w:r>
            <w:r w:rsidRPr="00D93EF2">
              <w:br/>
              <w:t xml:space="preserve"> ком</w:t>
            </w:r>
            <w:r w:rsidRPr="00D93EF2">
              <w:softHyphen/>
              <w:t>плек</w:t>
            </w:r>
            <w:r w:rsidRPr="00D93EF2">
              <w:softHyphen/>
              <w:t>са</w:t>
            </w:r>
          </w:p>
          <w:p w:rsidR="00B334FD" w:rsidRPr="00D93EF2" w:rsidRDefault="00B334FD" w:rsidP="007701B8">
            <w:pPr>
              <w:pStyle w:val="af7"/>
              <w:keepNext/>
              <w:widowControl w:val="0"/>
              <w:jc w:val="center"/>
            </w:pPr>
            <w:r w:rsidRPr="00D93EF2">
              <w:t>или оче</w:t>
            </w:r>
            <w:r w:rsidRPr="00D93EF2">
              <w:softHyphen/>
              <w:t>ре</w:t>
            </w:r>
            <w:r w:rsidRPr="00D93EF2">
              <w:softHyphen/>
              <w:t>ди</w:t>
            </w:r>
          </w:p>
        </w:tc>
      </w:tr>
      <w:tr w:rsidR="00B334FD" w:rsidRPr="00D93EF2" w:rsidTr="007701B8">
        <w:tc>
          <w:tcPr>
            <w:tcW w:w="2410" w:type="dxa"/>
            <w:vAlign w:val="center"/>
          </w:tcPr>
          <w:p w:rsidR="00B334FD" w:rsidRPr="00D93EF2" w:rsidRDefault="00B334FD" w:rsidP="007701B8">
            <w:pPr>
              <w:pStyle w:val="af7"/>
              <w:keepNext/>
              <w:widowControl w:val="0"/>
              <w:jc w:val="center"/>
            </w:pPr>
            <w:r w:rsidRPr="00D93EF2">
              <w:t>1</w:t>
            </w:r>
          </w:p>
        </w:tc>
        <w:tc>
          <w:tcPr>
            <w:tcW w:w="1559" w:type="dxa"/>
            <w:vAlign w:val="center"/>
          </w:tcPr>
          <w:p w:rsidR="00B334FD" w:rsidRPr="00D93EF2" w:rsidRDefault="00B334FD" w:rsidP="007701B8">
            <w:pPr>
              <w:pStyle w:val="af7"/>
              <w:keepNext/>
              <w:widowControl w:val="0"/>
              <w:jc w:val="center"/>
            </w:pPr>
            <w:r w:rsidRPr="00D93EF2">
              <w:t>2</w:t>
            </w:r>
          </w:p>
        </w:tc>
        <w:tc>
          <w:tcPr>
            <w:tcW w:w="1418" w:type="dxa"/>
            <w:vAlign w:val="center"/>
          </w:tcPr>
          <w:p w:rsidR="00B334FD" w:rsidRPr="00D93EF2" w:rsidRDefault="00B334FD" w:rsidP="007701B8">
            <w:pPr>
              <w:pStyle w:val="af7"/>
              <w:keepNext/>
              <w:widowControl w:val="0"/>
              <w:jc w:val="center"/>
            </w:pPr>
            <w:r w:rsidRPr="00D93EF2">
              <w:t>3</w:t>
            </w:r>
          </w:p>
        </w:tc>
        <w:tc>
          <w:tcPr>
            <w:tcW w:w="1559" w:type="dxa"/>
            <w:vAlign w:val="center"/>
          </w:tcPr>
          <w:p w:rsidR="00B334FD" w:rsidRPr="00D93EF2" w:rsidRDefault="00B334FD" w:rsidP="007701B8">
            <w:pPr>
              <w:pStyle w:val="af7"/>
              <w:keepNext/>
              <w:widowControl w:val="0"/>
              <w:jc w:val="center"/>
            </w:pPr>
            <w:r w:rsidRPr="00D93EF2">
              <w:t>4</w:t>
            </w:r>
          </w:p>
        </w:tc>
        <w:tc>
          <w:tcPr>
            <w:tcW w:w="1276" w:type="dxa"/>
            <w:vAlign w:val="center"/>
          </w:tcPr>
          <w:p w:rsidR="00B334FD" w:rsidRPr="00D93EF2" w:rsidRDefault="00B334FD" w:rsidP="007701B8">
            <w:pPr>
              <w:pStyle w:val="af7"/>
              <w:keepNext/>
              <w:widowControl w:val="0"/>
              <w:jc w:val="center"/>
            </w:pPr>
            <w:r w:rsidRPr="00D93EF2">
              <w:t>5</w:t>
            </w:r>
          </w:p>
        </w:tc>
        <w:tc>
          <w:tcPr>
            <w:tcW w:w="1701" w:type="dxa"/>
            <w:vAlign w:val="center"/>
          </w:tcPr>
          <w:p w:rsidR="00B334FD" w:rsidRPr="00D93EF2" w:rsidRDefault="00B334FD" w:rsidP="007701B8">
            <w:pPr>
              <w:pStyle w:val="af7"/>
              <w:keepNext/>
              <w:widowControl w:val="0"/>
              <w:jc w:val="center"/>
            </w:pPr>
            <w:r w:rsidRPr="00D93EF2">
              <w:t>6</w:t>
            </w: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keepNext/>
              <w:widowControl w:val="0"/>
            </w:pPr>
          </w:p>
        </w:tc>
        <w:tc>
          <w:tcPr>
            <w:tcW w:w="1559" w:type="dxa"/>
            <w:vAlign w:val="bottom"/>
          </w:tcPr>
          <w:p w:rsidR="00B334FD" w:rsidRPr="00D93EF2" w:rsidRDefault="00B334FD" w:rsidP="007701B8">
            <w:pPr>
              <w:pStyle w:val="af7"/>
              <w:keepNext/>
              <w:widowControl w:val="0"/>
              <w:jc w:val="center"/>
            </w:pPr>
          </w:p>
        </w:tc>
        <w:tc>
          <w:tcPr>
            <w:tcW w:w="1418" w:type="dxa"/>
            <w:vAlign w:val="bottom"/>
          </w:tcPr>
          <w:p w:rsidR="00B334FD" w:rsidRPr="00D93EF2" w:rsidRDefault="00B334FD" w:rsidP="007701B8">
            <w:pPr>
              <w:pStyle w:val="af7"/>
              <w:keepNext/>
              <w:widowControl w:val="0"/>
              <w:jc w:val="center"/>
            </w:pPr>
          </w:p>
        </w:tc>
        <w:tc>
          <w:tcPr>
            <w:tcW w:w="1559" w:type="dxa"/>
            <w:vAlign w:val="bottom"/>
          </w:tcPr>
          <w:p w:rsidR="00B334FD" w:rsidRPr="00D93EF2" w:rsidRDefault="00B334FD" w:rsidP="007701B8">
            <w:pPr>
              <w:pStyle w:val="af7"/>
              <w:keepNext/>
              <w:widowControl w:val="0"/>
              <w:jc w:val="center"/>
            </w:pPr>
          </w:p>
        </w:tc>
        <w:tc>
          <w:tcPr>
            <w:tcW w:w="1276" w:type="dxa"/>
            <w:vAlign w:val="bottom"/>
          </w:tcPr>
          <w:p w:rsidR="00B334FD" w:rsidRPr="00D93EF2" w:rsidRDefault="00B334FD" w:rsidP="007701B8">
            <w:pPr>
              <w:pStyle w:val="af7"/>
              <w:keepNext/>
              <w:widowControl w:val="0"/>
              <w:jc w:val="center"/>
            </w:pPr>
          </w:p>
        </w:tc>
        <w:tc>
          <w:tcPr>
            <w:tcW w:w="1701" w:type="dxa"/>
            <w:vAlign w:val="bottom"/>
          </w:tcPr>
          <w:p w:rsidR="00B334FD" w:rsidRPr="00D93EF2" w:rsidRDefault="00B334FD" w:rsidP="007701B8">
            <w:pPr>
              <w:pStyle w:val="af7"/>
              <w:keepNext/>
              <w:widowControl w:val="0"/>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r w:rsidR="00B334FD" w:rsidRPr="00D93EF2" w:rsidTr="007701B8">
        <w:trPr>
          <w:trHeight w:val="280"/>
        </w:trPr>
        <w:tc>
          <w:tcPr>
            <w:tcW w:w="2410" w:type="dxa"/>
            <w:vAlign w:val="bottom"/>
          </w:tcPr>
          <w:p w:rsidR="00B334FD" w:rsidRPr="00D93EF2" w:rsidRDefault="00B334FD" w:rsidP="007701B8">
            <w:pPr>
              <w:pStyle w:val="af7"/>
            </w:pPr>
          </w:p>
        </w:tc>
        <w:tc>
          <w:tcPr>
            <w:tcW w:w="1559" w:type="dxa"/>
            <w:vAlign w:val="bottom"/>
          </w:tcPr>
          <w:p w:rsidR="00B334FD" w:rsidRPr="00D93EF2" w:rsidRDefault="00B334FD" w:rsidP="007701B8">
            <w:pPr>
              <w:pStyle w:val="af7"/>
              <w:jc w:val="center"/>
            </w:pPr>
          </w:p>
        </w:tc>
        <w:tc>
          <w:tcPr>
            <w:tcW w:w="1418" w:type="dxa"/>
            <w:vAlign w:val="bottom"/>
          </w:tcPr>
          <w:p w:rsidR="00B334FD" w:rsidRPr="00D93EF2" w:rsidRDefault="00B334FD" w:rsidP="007701B8">
            <w:pPr>
              <w:pStyle w:val="af7"/>
              <w:jc w:val="center"/>
            </w:pPr>
          </w:p>
        </w:tc>
        <w:tc>
          <w:tcPr>
            <w:tcW w:w="1559" w:type="dxa"/>
            <w:vAlign w:val="bottom"/>
          </w:tcPr>
          <w:p w:rsidR="00B334FD" w:rsidRPr="00D93EF2" w:rsidRDefault="00B334FD" w:rsidP="007701B8">
            <w:pPr>
              <w:pStyle w:val="af7"/>
              <w:jc w:val="center"/>
            </w:pPr>
          </w:p>
        </w:tc>
        <w:tc>
          <w:tcPr>
            <w:tcW w:w="1276" w:type="dxa"/>
            <w:vAlign w:val="bottom"/>
          </w:tcPr>
          <w:p w:rsidR="00B334FD" w:rsidRPr="00D93EF2" w:rsidRDefault="00B334FD" w:rsidP="007701B8">
            <w:pPr>
              <w:pStyle w:val="af7"/>
              <w:jc w:val="center"/>
            </w:pPr>
          </w:p>
        </w:tc>
        <w:tc>
          <w:tcPr>
            <w:tcW w:w="1701" w:type="dxa"/>
            <w:vAlign w:val="bottom"/>
          </w:tcPr>
          <w:p w:rsidR="00B334FD" w:rsidRPr="00D93EF2" w:rsidRDefault="00B334FD" w:rsidP="007701B8">
            <w:pPr>
              <w:pStyle w:val="af7"/>
              <w:jc w:val="center"/>
            </w:pPr>
          </w:p>
        </w:tc>
      </w:tr>
    </w:tbl>
    <w:p w:rsidR="00B334FD" w:rsidRPr="00D93EF2" w:rsidRDefault="00B334FD" w:rsidP="00B334FD">
      <w:pPr>
        <w:pStyle w:val="af7"/>
        <w:spacing w:before="240"/>
        <w:ind w:left="284"/>
        <w:jc w:val="both"/>
      </w:pPr>
      <w:r w:rsidRPr="00D93EF2">
        <w:rPr>
          <w:b/>
          <w:bCs/>
        </w:rPr>
        <w:t>Вариант Б.</w:t>
      </w:r>
      <w:r w:rsidRPr="00D93EF2">
        <w:t xml:space="preserve"> (для жилых домов)</w:t>
      </w:r>
    </w:p>
    <w:p w:rsidR="00B334FD" w:rsidRPr="00D93EF2" w:rsidRDefault="00B334FD" w:rsidP="00B334FD">
      <w:pPr>
        <w:pStyle w:val="af7"/>
        <w:spacing w:after="120"/>
        <w:jc w:val="both"/>
      </w:pPr>
      <w:r w:rsidRPr="00D93EF2">
        <w:t>Предъявленный к приемке жилой дом имеет следующие показатели:</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126"/>
        <w:gridCol w:w="2126"/>
        <w:gridCol w:w="2552"/>
      </w:tblGrid>
      <w:tr w:rsidR="00B334FD" w:rsidRPr="00D93EF2" w:rsidTr="007701B8">
        <w:trPr>
          <w:trHeight w:val="404"/>
        </w:trPr>
        <w:tc>
          <w:tcPr>
            <w:tcW w:w="3119" w:type="dxa"/>
            <w:vAlign w:val="center"/>
          </w:tcPr>
          <w:p w:rsidR="00B334FD" w:rsidRPr="00D93EF2" w:rsidRDefault="00B334FD" w:rsidP="007701B8">
            <w:pPr>
              <w:pStyle w:val="af7"/>
              <w:jc w:val="center"/>
            </w:pPr>
            <w:r w:rsidRPr="00D93EF2">
              <w:t>Показатель</w:t>
            </w:r>
          </w:p>
        </w:tc>
        <w:tc>
          <w:tcPr>
            <w:tcW w:w="2126" w:type="dxa"/>
            <w:vAlign w:val="center"/>
          </w:tcPr>
          <w:p w:rsidR="00B334FD" w:rsidRPr="00D93EF2" w:rsidRDefault="00B334FD" w:rsidP="007701B8">
            <w:pPr>
              <w:pStyle w:val="af7"/>
              <w:jc w:val="center"/>
            </w:pPr>
            <w:r w:rsidRPr="00D93EF2">
              <w:t>Единица измерения</w:t>
            </w:r>
          </w:p>
        </w:tc>
        <w:tc>
          <w:tcPr>
            <w:tcW w:w="2126" w:type="dxa"/>
            <w:vAlign w:val="center"/>
          </w:tcPr>
          <w:p w:rsidR="00B334FD" w:rsidRPr="00D93EF2" w:rsidRDefault="00B334FD" w:rsidP="007701B8">
            <w:pPr>
              <w:pStyle w:val="af7"/>
              <w:jc w:val="center"/>
            </w:pPr>
            <w:r w:rsidRPr="00D93EF2">
              <w:t>По проекту</w:t>
            </w:r>
          </w:p>
        </w:tc>
        <w:tc>
          <w:tcPr>
            <w:tcW w:w="2552" w:type="dxa"/>
            <w:vAlign w:val="center"/>
          </w:tcPr>
          <w:p w:rsidR="00B334FD" w:rsidRPr="00D93EF2" w:rsidRDefault="00B334FD" w:rsidP="007701B8">
            <w:pPr>
              <w:pStyle w:val="af7"/>
              <w:jc w:val="center"/>
            </w:pPr>
            <w:r w:rsidRPr="00D93EF2">
              <w:t>Фактически</w:t>
            </w:r>
          </w:p>
        </w:tc>
      </w:tr>
      <w:tr w:rsidR="00B334FD" w:rsidRPr="00D93EF2" w:rsidTr="007701B8">
        <w:tc>
          <w:tcPr>
            <w:tcW w:w="3119" w:type="dxa"/>
            <w:tcBorders>
              <w:bottom w:val="nil"/>
            </w:tcBorders>
            <w:vAlign w:val="center"/>
          </w:tcPr>
          <w:p w:rsidR="00B334FD" w:rsidRPr="00D93EF2" w:rsidRDefault="00B334FD" w:rsidP="007701B8">
            <w:pPr>
              <w:pStyle w:val="af7"/>
              <w:jc w:val="center"/>
            </w:pPr>
            <w:r w:rsidRPr="00D93EF2">
              <w:t>1</w:t>
            </w:r>
          </w:p>
        </w:tc>
        <w:tc>
          <w:tcPr>
            <w:tcW w:w="2126" w:type="dxa"/>
            <w:tcBorders>
              <w:bottom w:val="nil"/>
            </w:tcBorders>
            <w:vAlign w:val="center"/>
          </w:tcPr>
          <w:p w:rsidR="00B334FD" w:rsidRPr="00D93EF2" w:rsidRDefault="00B334FD" w:rsidP="007701B8">
            <w:pPr>
              <w:pStyle w:val="af7"/>
              <w:jc w:val="center"/>
            </w:pPr>
            <w:r w:rsidRPr="00D93EF2">
              <w:t>2</w:t>
            </w:r>
          </w:p>
        </w:tc>
        <w:tc>
          <w:tcPr>
            <w:tcW w:w="2126" w:type="dxa"/>
            <w:tcBorders>
              <w:bottom w:val="nil"/>
            </w:tcBorders>
            <w:vAlign w:val="center"/>
          </w:tcPr>
          <w:p w:rsidR="00B334FD" w:rsidRPr="00D93EF2" w:rsidRDefault="00B334FD" w:rsidP="007701B8">
            <w:pPr>
              <w:pStyle w:val="af7"/>
              <w:jc w:val="center"/>
            </w:pPr>
            <w:r w:rsidRPr="00D93EF2">
              <w:t>3</w:t>
            </w:r>
          </w:p>
        </w:tc>
        <w:tc>
          <w:tcPr>
            <w:tcW w:w="2552" w:type="dxa"/>
            <w:tcBorders>
              <w:bottom w:val="nil"/>
            </w:tcBorders>
            <w:vAlign w:val="center"/>
          </w:tcPr>
          <w:p w:rsidR="00B334FD" w:rsidRPr="00D93EF2" w:rsidRDefault="00B334FD" w:rsidP="007701B8">
            <w:pPr>
              <w:pStyle w:val="af7"/>
              <w:jc w:val="center"/>
            </w:pPr>
            <w:r w:rsidRPr="00D93EF2">
              <w:t>4</w:t>
            </w:r>
          </w:p>
        </w:tc>
      </w:tr>
      <w:tr w:rsidR="00B334FD" w:rsidRPr="00D93EF2" w:rsidTr="007701B8">
        <w:trPr>
          <w:trHeight w:val="280"/>
        </w:trPr>
        <w:tc>
          <w:tcPr>
            <w:tcW w:w="3119" w:type="dxa"/>
            <w:tcBorders>
              <w:bottom w:val="nil"/>
            </w:tcBorders>
            <w:vAlign w:val="bottom"/>
          </w:tcPr>
          <w:p w:rsidR="00B334FD" w:rsidRPr="00D93EF2" w:rsidRDefault="00B334FD" w:rsidP="007701B8">
            <w:pPr>
              <w:pStyle w:val="af7"/>
              <w:ind w:left="57"/>
            </w:pPr>
            <w:r w:rsidRPr="00D93EF2">
              <w:t>Общая (площадь здания)</w:t>
            </w:r>
          </w:p>
        </w:tc>
        <w:tc>
          <w:tcPr>
            <w:tcW w:w="2126" w:type="dxa"/>
            <w:tcBorders>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bottom w:val="nil"/>
            </w:tcBorders>
            <w:vAlign w:val="bottom"/>
          </w:tcPr>
          <w:p w:rsidR="00B334FD" w:rsidRPr="00D93EF2" w:rsidRDefault="00B334FD" w:rsidP="007701B8">
            <w:pPr>
              <w:pStyle w:val="af7"/>
              <w:jc w:val="center"/>
            </w:pPr>
          </w:p>
        </w:tc>
        <w:tc>
          <w:tcPr>
            <w:tcW w:w="2552" w:type="dxa"/>
            <w:tcBorders>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Количество этажей</w:t>
            </w:r>
          </w:p>
        </w:tc>
        <w:tc>
          <w:tcPr>
            <w:tcW w:w="2126" w:type="dxa"/>
            <w:tcBorders>
              <w:top w:val="nil"/>
              <w:bottom w:val="nil"/>
            </w:tcBorders>
            <w:vAlign w:val="bottom"/>
          </w:tcPr>
          <w:p w:rsidR="00B334FD" w:rsidRPr="00D93EF2" w:rsidRDefault="00B334FD" w:rsidP="007701B8">
            <w:pPr>
              <w:pStyle w:val="af7"/>
              <w:jc w:val="center"/>
            </w:pPr>
            <w:r w:rsidRPr="00D93EF2">
              <w:t>этаж</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Общий строительный объем</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454"/>
            </w:pPr>
            <w:r w:rsidRPr="00D93EF2">
              <w:t>в том числе подземной части</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3</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863"/>
        </w:trPr>
        <w:tc>
          <w:tcPr>
            <w:tcW w:w="3119" w:type="dxa"/>
            <w:tcBorders>
              <w:top w:val="nil"/>
              <w:bottom w:val="nil"/>
            </w:tcBorders>
            <w:vAlign w:val="bottom"/>
          </w:tcPr>
          <w:p w:rsidR="00B334FD" w:rsidRPr="00D93EF2" w:rsidRDefault="00B334FD" w:rsidP="007701B8">
            <w:pPr>
              <w:pStyle w:val="af7"/>
              <w:ind w:left="57"/>
            </w:pPr>
            <w:r w:rsidRPr="00D93EF2">
              <w:t>Площадь встроенных, встроенно</w:t>
            </w:r>
            <w:r w:rsidRPr="00D93EF2">
              <w:softHyphen/>
              <w:t>пристроенных и пристроенных помещений</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Всего квартир</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в том числе:</w:t>
            </w:r>
          </w:p>
        </w:tc>
        <w:tc>
          <w:tcPr>
            <w:tcW w:w="2126" w:type="dxa"/>
            <w:tcBorders>
              <w:top w:val="nil"/>
              <w:bottom w:val="nil"/>
            </w:tcBorders>
            <w:vAlign w:val="bottom"/>
          </w:tcPr>
          <w:p w:rsidR="00B334FD" w:rsidRPr="00D93EF2" w:rsidRDefault="00B334FD" w:rsidP="007701B8">
            <w:pPr>
              <w:pStyle w:val="af7"/>
              <w:jc w:val="center"/>
            </w:pP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однокомнатных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двухкомнатных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трехкомнатных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жилая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57"/>
            </w:pPr>
            <w:r w:rsidRPr="00D93EF2">
              <w:t>четырех- и более комнатных</w:t>
            </w:r>
          </w:p>
        </w:tc>
        <w:tc>
          <w:tcPr>
            <w:tcW w:w="2126" w:type="dxa"/>
            <w:tcBorders>
              <w:top w:val="nil"/>
              <w:bottom w:val="nil"/>
            </w:tcBorders>
            <w:vAlign w:val="bottom"/>
          </w:tcPr>
          <w:p w:rsidR="00B334FD" w:rsidRPr="00D93EF2" w:rsidRDefault="00B334FD" w:rsidP="007701B8">
            <w:pPr>
              <w:pStyle w:val="af7"/>
              <w:jc w:val="center"/>
            </w:pPr>
            <w:r w:rsidRPr="00D93EF2">
              <w:t>шт.</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bottom w:val="nil"/>
            </w:tcBorders>
            <w:vAlign w:val="bottom"/>
          </w:tcPr>
          <w:p w:rsidR="00B334FD" w:rsidRPr="00D93EF2" w:rsidRDefault="00B334FD" w:rsidP="007701B8">
            <w:pPr>
              <w:pStyle w:val="af7"/>
              <w:ind w:left="851"/>
            </w:pPr>
            <w:r w:rsidRPr="00D93EF2">
              <w:t>общая площадь</w:t>
            </w:r>
          </w:p>
        </w:tc>
        <w:tc>
          <w:tcPr>
            <w:tcW w:w="2126" w:type="dxa"/>
            <w:tcBorders>
              <w:top w:val="nil"/>
              <w:bottom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bottom w:val="nil"/>
            </w:tcBorders>
            <w:vAlign w:val="bottom"/>
          </w:tcPr>
          <w:p w:rsidR="00B334FD" w:rsidRPr="00D93EF2" w:rsidRDefault="00B334FD" w:rsidP="007701B8">
            <w:pPr>
              <w:pStyle w:val="af7"/>
              <w:jc w:val="center"/>
            </w:pPr>
          </w:p>
        </w:tc>
        <w:tc>
          <w:tcPr>
            <w:tcW w:w="2552" w:type="dxa"/>
            <w:tcBorders>
              <w:top w:val="nil"/>
              <w:bottom w:val="nil"/>
            </w:tcBorders>
            <w:vAlign w:val="bottom"/>
          </w:tcPr>
          <w:p w:rsidR="00B334FD" w:rsidRPr="00D93EF2" w:rsidRDefault="00B334FD" w:rsidP="007701B8">
            <w:pPr>
              <w:pStyle w:val="af7"/>
              <w:jc w:val="center"/>
            </w:pPr>
          </w:p>
        </w:tc>
      </w:tr>
      <w:tr w:rsidR="00B334FD" w:rsidRPr="00D93EF2" w:rsidTr="007701B8">
        <w:trPr>
          <w:trHeight w:val="280"/>
        </w:trPr>
        <w:tc>
          <w:tcPr>
            <w:tcW w:w="3119" w:type="dxa"/>
            <w:tcBorders>
              <w:top w:val="nil"/>
            </w:tcBorders>
            <w:vAlign w:val="bottom"/>
          </w:tcPr>
          <w:p w:rsidR="00B334FD" w:rsidRPr="00D93EF2" w:rsidRDefault="00B334FD" w:rsidP="007701B8">
            <w:pPr>
              <w:pStyle w:val="af7"/>
              <w:ind w:left="851"/>
            </w:pPr>
            <w:r w:rsidRPr="00D93EF2">
              <w:t>жилая площадь</w:t>
            </w:r>
          </w:p>
        </w:tc>
        <w:tc>
          <w:tcPr>
            <w:tcW w:w="2126" w:type="dxa"/>
            <w:tcBorders>
              <w:top w:val="nil"/>
            </w:tcBorders>
            <w:vAlign w:val="bottom"/>
          </w:tcPr>
          <w:p w:rsidR="00B334FD" w:rsidRPr="00D93EF2" w:rsidRDefault="00B334FD" w:rsidP="007701B8">
            <w:pPr>
              <w:pStyle w:val="af7"/>
              <w:jc w:val="center"/>
            </w:pPr>
            <w:r w:rsidRPr="00D93EF2">
              <w:t xml:space="preserve">м </w:t>
            </w:r>
            <w:r w:rsidRPr="00D93EF2">
              <w:rPr>
                <w:vertAlign w:val="superscript"/>
              </w:rPr>
              <w:t>2</w:t>
            </w:r>
          </w:p>
        </w:tc>
        <w:tc>
          <w:tcPr>
            <w:tcW w:w="2126" w:type="dxa"/>
            <w:tcBorders>
              <w:top w:val="nil"/>
            </w:tcBorders>
            <w:vAlign w:val="bottom"/>
          </w:tcPr>
          <w:p w:rsidR="00B334FD" w:rsidRPr="00D93EF2" w:rsidRDefault="00B334FD" w:rsidP="007701B8">
            <w:pPr>
              <w:pStyle w:val="af7"/>
              <w:jc w:val="center"/>
            </w:pPr>
          </w:p>
        </w:tc>
        <w:tc>
          <w:tcPr>
            <w:tcW w:w="2552" w:type="dxa"/>
            <w:tcBorders>
              <w:top w:val="nil"/>
            </w:tcBorders>
            <w:vAlign w:val="bottom"/>
          </w:tcPr>
          <w:p w:rsidR="00B334FD" w:rsidRPr="00D93EF2" w:rsidRDefault="00B334FD" w:rsidP="007701B8">
            <w:pPr>
              <w:pStyle w:val="af7"/>
              <w:jc w:val="center"/>
            </w:pPr>
          </w:p>
        </w:tc>
      </w:tr>
    </w:tbl>
    <w:p w:rsidR="00B334FD" w:rsidRPr="00D93EF2" w:rsidRDefault="00B334FD" w:rsidP="00B334FD">
      <w:pPr>
        <w:pStyle w:val="af7"/>
      </w:pPr>
    </w:p>
    <w:p w:rsidR="00B334FD" w:rsidRPr="00D93EF2" w:rsidRDefault="000F3C21" w:rsidP="00B334FD">
      <w:pPr>
        <w:pStyle w:val="af7"/>
        <w:tabs>
          <w:tab w:val="left" w:pos="2977"/>
        </w:tabs>
        <w:jc w:val="both"/>
      </w:pPr>
      <w:r w:rsidRPr="00D93EF2">
        <w:rPr>
          <w:noProof/>
          <w:lang w:val="ru-RU" w:eastAsia="ru-RU"/>
        </w:rPr>
        <mc:AlternateContent>
          <mc:Choice Requires="wpg">
            <w:drawing>
              <wp:anchor distT="0" distB="0" distL="114300" distR="114300" simplePos="0" relativeHeight="251656704" behindDoc="0" locked="0" layoutInCell="0" allowOverlap="1">
                <wp:simplePos x="0" y="0"/>
                <wp:positionH relativeFrom="column">
                  <wp:posOffset>695960</wp:posOffset>
                </wp:positionH>
                <wp:positionV relativeFrom="paragraph">
                  <wp:posOffset>300990</wp:posOffset>
                </wp:positionV>
                <wp:extent cx="1232535" cy="175260"/>
                <wp:effectExtent l="10160" t="0" r="0" b="0"/>
                <wp:wrapNone/>
                <wp:docPr id="12"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32535" cy="175260"/>
                          <a:chOff x="1947" y="1308"/>
                          <a:chExt cx="1941" cy="276"/>
                        </a:xfrm>
                      </wpg:grpSpPr>
                      <wps:wsp>
                        <wps:cNvPr id="13" name="Text Box 28"/>
                        <wps:cNvSpPr txBox="1">
                          <a:spLocks noChangeArrowheads="1"/>
                        </wps:cNvSpPr>
                        <wps:spPr bwMode="auto">
                          <a:xfrm>
                            <a:off x="1947" y="1308"/>
                            <a:ext cx="1941" cy="2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pStyle w:val="af7"/>
                                <w:jc w:val="center"/>
                              </w:pPr>
                            </w:p>
                          </w:txbxContent>
                        </wps:txbx>
                        <wps:bodyPr rot="0" vert="horz" wrap="square" lIns="0" tIns="0" rIns="0" bIns="0" anchor="t" anchorCtr="0" upright="1">
                          <a:noAutofit/>
                        </wps:bodyPr>
                      </wps:wsp>
                      <wps:wsp>
                        <wps:cNvPr id="14" name="Line 29"/>
                        <wps:cNvCnPr>
                          <a:cxnSpLocks noChangeShapeType="1"/>
                        </wps:cNvCnPr>
                        <wps:spPr bwMode="auto">
                          <a:xfrm>
                            <a:off x="1947" y="1524"/>
                            <a:ext cx="184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7" o:spid="_x0000_s1026" style="position:absolute;left:0;text-align:left;margin-left:54.8pt;margin-top:23.7pt;width:97.05pt;height:13.8pt;z-index:251656704" coordorigin="1947,1308" coordsize="1941,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" o:allowincell="f">
                <v:shapetype id="_x0000_t202" coordsize="21600,21600" o:spt="202" path="m,l,21600r21600,l21600,xe">
                  <v:stroke joinstyle="miter"/>
                  <v:path gradientshapeok="t" o:connecttype="rect"/>
                </v:shapetype>
                <v:shape id="Text Box 28" o:spid="_x0000_s1027" type="#_x0000_t202" style="position:absolute;left:1947;top:1308;width:1941;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rsidR="00D93EF2" w:rsidRDefault="00D93EF2" w:rsidP="00B334FD">
                        <w:pPr>
                          <w:pStyle w:val="af7"/>
                          <w:jc w:val="center"/>
                        </w:pPr>
                      </w:p>
                    </w:txbxContent>
                  </v:textbox>
                </v:shape>
                <v:line id="Line 29" o:spid="_x0000_s1028" style="position:absolute;visibility:visible;mso-wrap-style:square" from="1947,1524" to="3795,1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B334FD" w:rsidRPr="00D93EF2">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w:t>
      </w:r>
      <w:r w:rsidR="00B334FD" w:rsidRPr="00D93EF2">
        <w:tab/>
        <w:t>).</w:t>
      </w:r>
    </w:p>
    <w:p w:rsidR="00B334FD" w:rsidRPr="00D93EF2" w:rsidRDefault="000F3C21" w:rsidP="00B334FD">
      <w:pPr>
        <w:pStyle w:val="af7"/>
        <w:tabs>
          <w:tab w:val="left" w:pos="2977"/>
          <w:tab w:val="left" w:pos="6379"/>
        </w:tabs>
        <w:jc w:val="both"/>
      </w:pPr>
      <w:r w:rsidRPr="00D93EF2">
        <w:rPr>
          <w:noProof/>
          <w:lang w:val="ru-RU" w:eastAsia="ru-RU"/>
        </w:rPr>
        <mc:AlternateContent>
          <mc:Choice Requires="wpg">
            <w:drawing>
              <wp:anchor distT="0" distB="0" distL="114300" distR="114300" simplePos="0" relativeHeight="251657728" behindDoc="0" locked="0" layoutInCell="0" allowOverlap="1">
                <wp:simplePos x="0" y="0"/>
                <wp:positionH relativeFrom="column">
                  <wp:posOffset>2934335</wp:posOffset>
                </wp:positionH>
                <wp:positionV relativeFrom="paragraph">
                  <wp:posOffset>440055</wp:posOffset>
                </wp:positionV>
                <wp:extent cx="1097280" cy="238125"/>
                <wp:effectExtent l="10160" t="1905" r="6985" b="0"/>
                <wp:wrapNone/>
                <wp:docPr id="9"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7280" cy="238125"/>
                          <a:chOff x="5472" y="2217"/>
                          <a:chExt cx="1728" cy="375"/>
                        </a:xfrm>
                      </wpg:grpSpPr>
                      <wps:wsp>
                        <wps:cNvPr id="10" name="Text Box 31"/>
                        <wps:cNvSpPr txBox="1">
                          <a:spLocks noChangeArrowheads="1"/>
                        </wps:cNvSpPr>
                        <wps:spPr bwMode="auto">
                          <a:xfrm>
                            <a:off x="5487" y="2217"/>
                            <a:ext cx="1713" cy="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11" name="Line 32"/>
                        <wps:cNvCnPr>
                          <a:cxnSpLocks noChangeShapeType="1"/>
                        </wps:cNvCnPr>
                        <wps:spPr bwMode="auto">
                          <a:xfrm>
                            <a:off x="5472" y="2448"/>
                            <a:ext cx="172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0" o:spid="_x0000_s1029" style="position:absolute;left:0;text-align:left;margin-left:231.05pt;margin-top:34.65pt;width:86.4pt;height:18.75pt;z-index:251657728" coordorigin="5472,2217" coordsize="1728,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" o:allowincell="f">
                <v:shape id="Text Box 31" o:spid="_x0000_s1030" type="#_x0000_t202" style="position:absolute;left:5487;top:2217;width:1713;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rsidR="00D93EF2" w:rsidRDefault="00D93EF2" w:rsidP="00B334FD">
                        <w:pPr>
                          <w:jc w:val="center"/>
                        </w:pPr>
                      </w:p>
                    </w:txbxContent>
                  </v:textbox>
                </v:shape>
                <v:line id="Line 32" o:spid="_x0000_s1031" style="position:absolute;visibility:visible;mso-wrap-style:square" from="5472,2448" to="7200,24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" strokeweight=".5pt"/>
              </v:group>
            </w:pict>
          </mc:Fallback>
        </mc:AlternateContent>
      </w:r>
      <w:r w:rsidR="00B334FD" w:rsidRPr="00D93EF2">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00B334FD" w:rsidRPr="00D93EF2">
        <w:softHyphen/>
        <w:t>вателями – городскими эксплуатационными организациями (перечень справок пользователей городских экс</w:t>
      </w:r>
      <w:r w:rsidR="00B334FD" w:rsidRPr="00D93EF2">
        <w:softHyphen/>
        <w:t>плуатационных организаций приведен в приложении</w:t>
      </w:r>
      <w:r w:rsidR="00B334FD" w:rsidRPr="00D93EF2">
        <w:tab/>
        <w:t>).</w:t>
      </w:r>
    </w:p>
    <w:p w:rsidR="00B334FD" w:rsidRPr="00D93EF2" w:rsidRDefault="00B334FD" w:rsidP="00B334FD">
      <w:pPr>
        <w:pStyle w:val="af7"/>
        <w:tabs>
          <w:tab w:val="left" w:pos="2977"/>
          <w:tab w:val="left" w:pos="6379"/>
        </w:tabs>
        <w:spacing w:after="240"/>
        <w:jc w:val="both"/>
      </w:pPr>
      <w:r w:rsidRPr="00D93EF2">
        <w:t>11. Работы по озеленению, устройству верхнего покрытия подъездных дорог к зданию, тротуаров, хозяйствен-</w:t>
      </w:r>
      <w:r w:rsidRPr="00D93EF2">
        <w:br/>
        <w:t xml:space="preserve">ных, игровых и спортивных площадок, а также отделке элементов фасадов зданий должны быть выполнены </w:t>
      </w:r>
      <w:r w:rsidRPr="00D93EF2">
        <w:br/>
        <w:t>(при переносе сроков выполнения работ):</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410"/>
      </w:tblGrid>
      <w:tr w:rsidR="00B334FD" w:rsidRPr="00D93EF2" w:rsidTr="007701B8">
        <w:trPr>
          <w:trHeight w:val="380"/>
        </w:trPr>
        <w:tc>
          <w:tcPr>
            <w:tcW w:w="2977" w:type="dxa"/>
            <w:vAlign w:val="center"/>
          </w:tcPr>
          <w:p w:rsidR="00B334FD" w:rsidRPr="00D93EF2" w:rsidRDefault="00B334FD" w:rsidP="007701B8">
            <w:pPr>
              <w:pStyle w:val="af7"/>
              <w:tabs>
                <w:tab w:val="left" w:pos="2977"/>
                <w:tab w:val="left" w:pos="6379"/>
              </w:tabs>
              <w:jc w:val="center"/>
            </w:pPr>
            <w:r w:rsidRPr="00D93EF2">
              <w:t>Работы</w:t>
            </w:r>
          </w:p>
        </w:tc>
        <w:tc>
          <w:tcPr>
            <w:tcW w:w="1985" w:type="dxa"/>
            <w:vAlign w:val="center"/>
          </w:tcPr>
          <w:p w:rsidR="00B334FD" w:rsidRPr="00D93EF2" w:rsidRDefault="00B334FD" w:rsidP="007701B8">
            <w:pPr>
              <w:pStyle w:val="af7"/>
              <w:tabs>
                <w:tab w:val="left" w:pos="2977"/>
                <w:tab w:val="left" w:pos="6379"/>
              </w:tabs>
              <w:jc w:val="center"/>
            </w:pPr>
            <w:r w:rsidRPr="00D93EF2">
              <w:t>Единица измерения</w:t>
            </w:r>
          </w:p>
        </w:tc>
        <w:tc>
          <w:tcPr>
            <w:tcW w:w="2551" w:type="dxa"/>
            <w:vAlign w:val="center"/>
          </w:tcPr>
          <w:p w:rsidR="00B334FD" w:rsidRPr="00D93EF2" w:rsidRDefault="00B334FD" w:rsidP="007701B8">
            <w:pPr>
              <w:pStyle w:val="af7"/>
              <w:tabs>
                <w:tab w:val="left" w:pos="2977"/>
                <w:tab w:val="left" w:pos="6379"/>
              </w:tabs>
              <w:jc w:val="center"/>
            </w:pPr>
            <w:r w:rsidRPr="00D93EF2">
              <w:t>Объем работ</w:t>
            </w:r>
          </w:p>
        </w:tc>
        <w:tc>
          <w:tcPr>
            <w:tcW w:w="2410" w:type="dxa"/>
            <w:vAlign w:val="center"/>
          </w:tcPr>
          <w:p w:rsidR="00B334FD" w:rsidRPr="00D93EF2" w:rsidRDefault="00B334FD" w:rsidP="007701B8">
            <w:pPr>
              <w:pStyle w:val="af7"/>
              <w:tabs>
                <w:tab w:val="left" w:pos="2977"/>
                <w:tab w:val="left" w:pos="6379"/>
              </w:tabs>
              <w:jc w:val="center"/>
            </w:pPr>
            <w:r w:rsidRPr="00D93EF2">
              <w:t>Срок выполнения</w:t>
            </w:r>
          </w:p>
        </w:tc>
      </w:tr>
      <w:tr w:rsidR="00B334FD" w:rsidRPr="00D93EF2" w:rsidTr="007701B8">
        <w:tc>
          <w:tcPr>
            <w:tcW w:w="2977" w:type="dxa"/>
            <w:vAlign w:val="center"/>
          </w:tcPr>
          <w:p w:rsidR="00B334FD" w:rsidRPr="00D93EF2" w:rsidRDefault="00B334FD" w:rsidP="007701B8">
            <w:pPr>
              <w:pStyle w:val="af7"/>
              <w:tabs>
                <w:tab w:val="left" w:pos="2977"/>
                <w:tab w:val="left" w:pos="6379"/>
              </w:tabs>
              <w:jc w:val="center"/>
            </w:pPr>
            <w:r w:rsidRPr="00D93EF2">
              <w:t>1</w:t>
            </w:r>
          </w:p>
        </w:tc>
        <w:tc>
          <w:tcPr>
            <w:tcW w:w="1985" w:type="dxa"/>
            <w:vAlign w:val="center"/>
          </w:tcPr>
          <w:p w:rsidR="00B334FD" w:rsidRPr="00D93EF2" w:rsidRDefault="00B334FD" w:rsidP="007701B8">
            <w:pPr>
              <w:pStyle w:val="af7"/>
              <w:tabs>
                <w:tab w:val="left" w:pos="2977"/>
                <w:tab w:val="left" w:pos="6379"/>
              </w:tabs>
              <w:jc w:val="center"/>
            </w:pPr>
            <w:r w:rsidRPr="00D93EF2">
              <w:t>2</w:t>
            </w:r>
          </w:p>
        </w:tc>
        <w:tc>
          <w:tcPr>
            <w:tcW w:w="2551" w:type="dxa"/>
            <w:vAlign w:val="center"/>
          </w:tcPr>
          <w:p w:rsidR="00B334FD" w:rsidRPr="00D93EF2" w:rsidRDefault="00B334FD" w:rsidP="007701B8">
            <w:pPr>
              <w:pStyle w:val="af7"/>
              <w:tabs>
                <w:tab w:val="left" w:pos="2977"/>
                <w:tab w:val="left" w:pos="6379"/>
              </w:tabs>
              <w:jc w:val="center"/>
            </w:pPr>
            <w:r w:rsidRPr="00D93EF2">
              <w:t>3</w:t>
            </w:r>
          </w:p>
        </w:tc>
        <w:tc>
          <w:tcPr>
            <w:tcW w:w="2410" w:type="dxa"/>
            <w:vAlign w:val="center"/>
          </w:tcPr>
          <w:p w:rsidR="00B334FD" w:rsidRPr="00D93EF2" w:rsidRDefault="00B334FD" w:rsidP="007701B8">
            <w:pPr>
              <w:pStyle w:val="af7"/>
              <w:tabs>
                <w:tab w:val="left" w:pos="2977"/>
                <w:tab w:val="left" w:pos="6379"/>
              </w:tabs>
              <w:jc w:val="center"/>
            </w:pPr>
            <w:r w:rsidRPr="00D93EF2">
              <w:t>4</w:t>
            </w: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r w:rsidR="00B334FD" w:rsidRPr="00D93EF2" w:rsidTr="007701B8">
        <w:trPr>
          <w:trHeight w:val="280"/>
        </w:trPr>
        <w:tc>
          <w:tcPr>
            <w:tcW w:w="2977" w:type="dxa"/>
            <w:vAlign w:val="bottom"/>
          </w:tcPr>
          <w:p w:rsidR="00B334FD" w:rsidRPr="00D93EF2" w:rsidRDefault="00B334FD" w:rsidP="007701B8">
            <w:pPr>
              <w:pStyle w:val="af7"/>
              <w:tabs>
                <w:tab w:val="left" w:pos="2977"/>
                <w:tab w:val="left" w:pos="6379"/>
              </w:tabs>
            </w:pPr>
          </w:p>
        </w:tc>
        <w:tc>
          <w:tcPr>
            <w:tcW w:w="1985" w:type="dxa"/>
            <w:vAlign w:val="bottom"/>
          </w:tcPr>
          <w:p w:rsidR="00B334FD" w:rsidRPr="00D93EF2" w:rsidRDefault="00B334FD" w:rsidP="007701B8">
            <w:pPr>
              <w:pStyle w:val="af7"/>
              <w:tabs>
                <w:tab w:val="left" w:pos="2977"/>
                <w:tab w:val="left" w:pos="6379"/>
              </w:tabs>
              <w:jc w:val="center"/>
            </w:pPr>
          </w:p>
        </w:tc>
        <w:tc>
          <w:tcPr>
            <w:tcW w:w="2551" w:type="dxa"/>
            <w:vAlign w:val="bottom"/>
          </w:tcPr>
          <w:p w:rsidR="00B334FD" w:rsidRPr="00D93EF2" w:rsidRDefault="00B334FD" w:rsidP="007701B8">
            <w:pPr>
              <w:pStyle w:val="af7"/>
              <w:tabs>
                <w:tab w:val="left" w:pos="2977"/>
                <w:tab w:val="left" w:pos="6379"/>
              </w:tabs>
              <w:jc w:val="center"/>
            </w:pPr>
          </w:p>
        </w:tc>
        <w:tc>
          <w:tcPr>
            <w:tcW w:w="2410" w:type="dxa"/>
            <w:vAlign w:val="bottom"/>
          </w:tcPr>
          <w:p w:rsidR="00B334FD" w:rsidRPr="00D93EF2" w:rsidRDefault="00B334FD" w:rsidP="007701B8">
            <w:pPr>
              <w:pStyle w:val="af7"/>
              <w:tabs>
                <w:tab w:val="left" w:pos="2977"/>
                <w:tab w:val="left" w:pos="6379"/>
              </w:tabs>
              <w:jc w:val="center"/>
            </w:pPr>
          </w:p>
        </w:tc>
      </w:tr>
    </w:tbl>
    <w:p w:rsidR="00B334FD" w:rsidRPr="00D93EF2" w:rsidRDefault="00B334FD" w:rsidP="00B334FD">
      <w:pPr>
        <w:pStyle w:val="af7"/>
        <w:tabs>
          <w:tab w:val="left" w:pos="2977"/>
          <w:tab w:val="left" w:pos="6379"/>
        </w:tabs>
        <w:spacing w:before="120" w:after="120"/>
        <w:jc w:val="both"/>
      </w:pPr>
      <w:r w:rsidRPr="00D93EF2">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B334FD" w:rsidRPr="00D93EF2" w:rsidTr="007701B8">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Всего</w:t>
            </w:r>
          </w:p>
        </w:tc>
        <w:tc>
          <w:tcPr>
            <w:tcW w:w="7088"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both"/>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13. Стоимость принимаемых основных фондов</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r w:rsidR="00B334FD" w:rsidRPr="00D93EF2" w:rsidTr="007701B8">
        <w:trPr>
          <w:cantSplit/>
        </w:trPr>
        <w:tc>
          <w:tcPr>
            <w:tcW w:w="7797" w:type="dxa"/>
            <w:gridSpan w:val="2"/>
            <w:tcBorders>
              <w:top w:val="nil"/>
              <w:left w:val="nil"/>
              <w:bottom w:val="nil"/>
              <w:right w:val="nil"/>
            </w:tcBorders>
          </w:tcPr>
          <w:p w:rsidR="00B334FD" w:rsidRPr="00D93EF2" w:rsidRDefault="00B334FD" w:rsidP="007701B8">
            <w:pPr>
              <w:pStyle w:val="af7"/>
              <w:tabs>
                <w:tab w:val="left" w:pos="2977"/>
                <w:tab w:val="left" w:pos="6379"/>
              </w:tabs>
              <w:jc w:val="both"/>
            </w:pPr>
            <w:r w:rsidRPr="00D93EF2">
              <w:t>в том числе:</w:t>
            </w:r>
          </w:p>
        </w:tc>
        <w:tc>
          <w:tcPr>
            <w:tcW w:w="708"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c>
          <w:tcPr>
            <w:tcW w:w="709" w:type="dxa"/>
            <w:tcBorders>
              <w:top w:val="nil"/>
              <w:left w:val="nil"/>
              <w:bottom w:val="nil"/>
              <w:right w:val="nil"/>
            </w:tcBorders>
          </w:tcPr>
          <w:p w:rsidR="00B334FD" w:rsidRPr="00D93EF2" w:rsidRDefault="00B334FD" w:rsidP="007701B8">
            <w:pPr>
              <w:pStyle w:val="af7"/>
              <w:tabs>
                <w:tab w:val="left" w:pos="2977"/>
                <w:tab w:val="left" w:pos="6379"/>
              </w:tabs>
              <w:jc w:val="both"/>
            </w:pP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строительно-монтажных работ</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B334FD" w:rsidRPr="00D93EF2" w:rsidTr="007701B8">
        <w:trPr>
          <w:trHeight w:val="80"/>
        </w:trPr>
        <w:tc>
          <w:tcPr>
            <w:tcW w:w="4536"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pPr>
            <w:r w:rsidRPr="00D93EF2">
              <w:t>стоимость оборудования, инструмента и инвентаря</w:t>
            </w:r>
          </w:p>
        </w:tc>
        <w:tc>
          <w:tcPr>
            <w:tcW w:w="3261"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8"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руб.</w:t>
            </w:r>
          </w:p>
        </w:tc>
        <w:tc>
          <w:tcPr>
            <w:tcW w:w="709"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pPr>
          </w:p>
        </w:tc>
        <w:tc>
          <w:tcPr>
            <w:tcW w:w="709" w:type="dxa"/>
            <w:tcBorders>
              <w:top w:val="nil"/>
              <w:left w:val="nil"/>
              <w:bottom w:val="nil"/>
              <w:right w:val="nil"/>
            </w:tcBorders>
            <w:vAlign w:val="bottom"/>
          </w:tcPr>
          <w:p w:rsidR="00B334FD" w:rsidRPr="00D93EF2" w:rsidRDefault="00B334FD" w:rsidP="007701B8">
            <w:pPr>
              <w:pStyle w:val="af7"/>
              <w:tabs>
                <w:tab w:val="left" w:pos="2977"/>
                <w:tab w:val="left" w:pos="6379"/>
              </w:tabs>
              <w:ind w:left="57"/>
              <w:jc w:val="both"/>
            </w:pPr>
            <w:r w:rsidRPr="00D93EF2">
              <w:t>коп.</w:t>
            </w:r>
          </w:p>
        </w:tc>
      </w:tr>
    </w:tbl>
    <w:p w:rsidR="00B334FD" w:rsidRPr="00D93EF2" w:rsidRDefault="00B334FD" w:rsidP="00B334FD">
      <w:pPr>
        <w:pStyle w:val="af7"/>
        <w:tabs>
          <w:tab w:val="left" w:pos="2977"/>
          <w:tab w:val="left" w:pos="6379"/>
        </w:tabs>
        <w:spacing w:before="120"/>
        <w:jc w:val="both"/>
      </w:pPr>
      <w:r w:rsidRPr="00D93EF2">
        <w:t>14. Неотъемлемой составной частью настоящего акта является документация, перечень которой приведен</w:t>
      </w:r>
    </w:p>
    <w:p w:rsidR="00B334FD" w:rsidRPr="00D93EF2" w:rsidRDefault="000F3C21" w:rsidP="00B334FD">
      <w:pPr>
        <w:pStyle w:val="af7"/>
        <w:tabs>
          <w:tab w:val="left" w:pos="3119"/>
          <w:tab w:val="left" w:pos="6379"/>
        </w:tabs>
        <w:ind w:left="284"/>
        <w:jc w:val="both"/>
      </w:pPr>
      <w:r w:rsidRPr="00D93EF2">
        <w:rPr>
          <w:noProof/>
          <w:lang w:val="ru-RU" w:eastAsia="ru-RU"/>
        </w:rPr>
        <mc:AlternateContent>
          <mc:Choice Requires="wpg">
            <w:drawing>
              <wp:anchor distT="0" distB="0" distL="114300" distR="114300" simplePos="0" relativeHeight="251658752" behindDoc="0" locked="0" layoutInCell="0" allowOverlap="1">
                <wp:simplePos x="0" y="0"/>
                <wp:positionH relativeFrom="column">
                  <wp:posOffset>985520</wp:posOffset>
                </wp:positionH>
                <wp:positionV relativeFrom="paragraph">
                  <wp:posOffset>8255</wp:posOffset>
                </wp:positionV>
                <wp:extent cx="1034415" cy="179070"/>
                <wp:effectExtent l="13970" t="0" r="0" b="3175"/>
                <wp:wrapNone/>
                <wp:docPr id="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4415" cy="179070"/>
                          <a:chOff x="2403" y="9366"/>
                          <a:chExt cx="1629" cy="282"/>
                        </a:xfrm>
                      </wpg:grpSpPr>
                      <wps:wsp>
                        <wps:cNvPr id="7" name="Text Box 34"/>
                        <wps:cNvSpPr txBox="1">
                          <a:spLocks noChangeArrowheads="1"/>
                        </wps:cNvSpPr>
                        <wps:spPr bwMode="auto">
                          <a:xfrm>
                            <a:off x="2448" y="9366"/>
                            <a:ext cx="1584" cy="2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3EF2" w:rsidRDefault="00D93EF2" w:rsidP="00B334FD">
                              <w:pPr>
                                <w:jc w:val="center"/>
                              </w:pPr>
                            </w:p>
                          </w:txbxContent>
                        </wps:txbx>
                        <wps:bodyPr rot="0" vert="horz" wrap="square" lIns="0" tIns="0" rIns="0" bIns="0" anchor="t" anchorCtr="0" upright="1">
                          <a:noAutofit/>
                        </wps:bodyPr>
                      </wps:wsp>
                      <wps:wsp>
                        <wps:cNvPr id="8" name="Line 35"/>
                        <wps:cNvCnPr>
                          <a:cxnSpLocks noChangeShapeType="1"/>
                        </wps:cNvCnPr>
                        <wps:spPr bwMode="auto">
                          <a:xfrm>
                            <a:off x="2403" y="9579"/>
                            <a:ext cx="15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3" o:spid="_x0000_s1032" style="position:absolute;left:0;text-align:left;margin-left:77.6pt;margin-top:.65pt;width:81.45pt;height:14.1pt;z-index:251658752" coordorigin="2403,9366" coordsize="1629,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" o:allowincell="f">
                <v:shape id="Text Box 34" o:spid="_x0000_s1033" type="#_x0000_t202" style="position:absolute;left:2448;top:9366;width:1584;height: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rsidR="00D93EF2" w:rsidRDefault="00D93EF2" w:rsidP="00B334FD">
                        <w:pPr>
                          <w:jc w:val="center"/>
                        </w:pPr>
                      </w:p>
                    </w:txbxContent>
                  </v:textbox>
                </v:shape>
                <v:line id="Line 35" o:spid="_x0000_s1034" style="position:absolute;visibility:visible;mso-wrap-style:square" from="2403,9579" to="3928,95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group>
            </w:pict>
          </mc:Fallback>
        </mc:AlternateContent>
      </w:r>
      <w:r w:rsidR="00B334FD" w:rsidRPr="00D93EF2">
        <w:t>в приложении</w:t>
      </w:r>
      <w:r w:rsidR="00B334FD" w:rsidRPr="00D93EF2">
        <w:tab/>
        <w:t>(в соответствии с приложением 2 Временного положения).</w:t>
      </w:r>
    </w:p>
    <w:p w:rsidR="00B334FD" w:rsidRPr="00D93EF2" w:rsidRDefault="00B334FD" w:rsidP="00B334FD">
      <w:pPr>
        <w:pStyle w:val="af7"/>
        <w:tabs>
          <w:tab w:val="left" w:pos="2694"/>
          <w:tab w:val="left" w:pos="6379"/>
        </w:tabs>
        <w:spacing w:before="120" w:after="20"/>
        <w:jc w:val="both"/>
      </w:pPr>
      <w:r w:rsidRPr="00D93EF2">
        <w:t>15. Дополнительные условия</w:t>
      </w:r>
      <w:r w:rsidRPr="00D93EF2">
        <w:tab/>
      </w:r>
    </w:p>
    <w:p w:rsidR="00B334FD" w:rsidRPr="00D93EF2" w:rsidRDefault="00B334FD" w:rsidP="00B334FD">
      <w:pPr>
        <w:pStyle w:val="af7"/>
        <w:pBdr>
          <w:top w:val="single" w:sz="4" w:space="1" w:color="auto"/>
        </w:pBdr>
        <w:tabs>
          <w:tab w:val="left" w:pos="2977"/>
          <w:tab w:val="left" w:pos="6379"/>
        </w:tabs>
        <w:ind w:left="2694"/>
        <w:jc w:val="both"/>
        <w:rPr>
          <w:sz w:val="2"/>
          <w:szCs w:val="2"/>
        </w:rPr>
      </w:pPr>
    </w:p>
    <w:p w:rsidR="00B334FD" w:rsidRPr="00D93EF2" w:rsidRDefault="00B334FD" w:rsidP="00B334FD">
      <w:pPr>
        <w:pStyle w:val="af7"/>
        <w:tabs>
          <w:tab w:val="left" w:pos="2977"/>
          <w:tab w:val="left" w:pos="6379"/>
        </w:tabs>
        <w:spacing w:after="480"/>
        <w:jc w:val="both"/>
      </w:pPr>
      <w:r w:rsidRPr="00D93EF2">
        <w:t>пункт заполняется при совмещении приемки с вводом объекта в действие, приемке “под ключ”, при частичном вводе в действие или приемке, в случае совмещения функций заказчика и исполнителя работ</w:t>
      </w: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сдал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2977"/>
          <w:tab w:val="left" w:pos="6379"/>
        </w:tabs>
        <w:jc w:val="both"/>
      </w:pPr>
    </w:p>
    <w:tbl>
      <w:tblPr>
        <w:tblW w:w="0" w:type="auto"/>
        <w:tblInd w:w="28"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B334FD" w:rsidRPr="00D93EF2" w:rsidTr="007701B8">
        <w:tc>
          <w:tcPr>
            <w:tcW w:w="1843" w:type="dxa"/>
            <w:tcBorders>
              <w:top w:val="nil"/>
              <w:left w:val="nil"/>
              <w:bottom w:val="nil"/>
              <w:right w:val="nil"/>
            </w:tcBorders>
            <w:vAlign w:val="bottom"/>
          </w:tcPr>
          <w:p w:rsidR="00B334FD" w:rsidRPr="00D93EF2" w:rsidRDefault="00B334FD" w:rsidP="007701B8">
            <w:pPr>
              <w:pStyle w:val="af7"/>
              <w:tabs>
                <w:tab w:val="left" w:pos="2977"/>
                <w:tab w:val="left" w:pos="6379"/>
              </w:tabs>
              <w:jc w:val="both"/>
              <w:rPr>
                <w:b/>
                <w:bCs/>
                <w:sz w:val="23"/>
                <w:szCs w:val="23"/>
              </w:rPr>
            </w:pPr>
            <w:r w:rsidRPr="00D93EF2">
              <w:rPr>
                <w:b/>
                <w:bCs/>
                <w:sz w:val="23"/>
                <w:szCs w:val="23"/>
              </w:rPr>
              <w:t>Объект принял</w:t>
            </w:r>
          </w:p>
        </w:tc>
        <w:tc>
          <w:tcPr>
            <w:tcW w:w="1985"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1766"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76" w:type="dxa"/>
            <w:tcBorders>
              <w:top w:val="nil"/>
              <w:left w:val="nil"/>
              <w:bottom w:val="nil"/>
              <w:right w:val="nil"/>
            </w:tcBorders>
            <w:vAlign w:val="bottom"/>
          </w:tcPr>
          <w:p w:rsidR="00B334FD" w:rsidRPr="00D93EF2" w:rsidRDefault="00B334FD" w:rsidP="007701B8">
            <w:pPr>
              <w:pStyle w:val="af7"/>
              <w:tabs>
                <w:tab w:val="left" w:pos="2977"/>
                <w:tab w:val="left" w:pos="6379"/>
              </w:tabs>
              <w:jc w:val="center"/>
              <w:rPr>
                <w:sz w:val="23"/>
                <w:szCs w:val="23"/>
              </w:rPr>
            </w:pPr>
          </w:p>
        </w:tc>
        <w:tc>
          <w:tcPr>
            <w:tcW w:w="4177" w:type="dxa"/>
            <w:tcBorders>
              <w:top w:val="nil"/>
              <w:left w:val="nil"/>
              <w:bottom w:val="single" w:sz="4" w:space="0" w:color="auto"/>
              <w:right w:val="nil"/>
            </w:tcBorders>
            <w:vAlign w:val="bottom"/>
          </w:tcPr>
          <w:p w:rsidR="00B334FD" w:rsidRPr="00D93EF2" w:rsidRDefault="00B334FD" w:rsidP="007701B8">
            <w:pPr>
              <w:pStyle w:val="af7"/>
              <w:tabs>
                <w:tab w:val="left" w:pos="2977"/>
                <w:tab w:val="left" w:pos="6379"/>
              </w:tabs>
              <w:jc w:val="center"/>
              <w:rPr>
                <w:sz w:val="23"/>
                <w:szCs w:val="23"/>
              </w:rPr>
            </w:pPr>
          </w:p>
        </w:tc>
      </w:tr>
      <w:tr w:rsidR="00B334FD" w:rsidRPr="00D93EF2" w:rsidTr="007701B8">
        <w:tc>
          <w:tcPr>
            <w:tcW w:w="1843" w:type="dxa"/>
            <w:tcBorders>
              <w:top w:val="nil"/>
              <w:left w:val="nil"/>
              <w:bottom w:val="nil"/>
              <w:right w:val="nil"/>
            </w:tcBorders>
          </w:tcPr>
          <w:p w:rsidR="00B334FD" w:rsidRPr="00D93EF2" w:rsidRDefault="00B334FD" w:rsidP="007701B8">
            <w:pPr>
              <w:pStyle w:val="af7"/>
              <w:tabs>
                <w:tab w:val="left" w:pos="2977"/>
                <w:tab w:val="left" w:pos="6379"/>
              </w:tabs>
              <w:jc w:val="both"/>
              <w:rPr>
                <w:sz w:val="12"/>
                <w:szCs w:val="12"/>
              </w:rPr>
            </w:pPr>
          </w:p>
        </w:tc>
        <w:tc>
          <w:tcPr>
            <w:tcW w:w="1985"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(должность)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176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(подпись)</w:t>
            </w:r>
          </w:p>
        </w:tc>
        <w:tc>
          <w:tcPr>
            <w:tcW w:w="76"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p>
        </w:tc>
        <w:tc>
          <w:tcPr>
            <w:tcW w:w="4177" w:type="dxa"/>
            <w:tcBorders>
              <w:top w:val="nil"/>
              <w:left w:val="nil"/>
              <w:bottom w:val="nil"/>
              <w:right w:val="nil"/>
            </w:tcBorders>
          </w:tcPr>
          <w:p w:rsidR="00B334FD" w:rsidRPr="00D93EF2" w:rsidRDefault="00B334FD" w:rsidP="007701B8">
            <w:pPr>
              <w:pStyle w:val="af7"/>
              <w:tabs>
                <w:tab w:val="left" w:pos="2977"/>
                <w:tab w:val="left" w:pos="6379"/>
              </w:tabs>
              <w:jc w:val="center"/>
              <w:rPr>
                <w:sz w:val="14"/>
                <w:szCs w:val="14"/>
              </w:rPr>
            </w:pPr>
            <w:r w:rsidRPr="00D93EF2">
              <w:rPr>
                <w:sz w:val="14"/>
                <w:szCs w:val="14"/>
              </w:rPr>
              <w:t>(расшифровка подписи)</w:t>
            </w:r>
          </w:p>
        </w:tc>
      </w:tr>
    </w:tbl>
    <w:p w:rsidR="00B334FD" w:rsidRPr="00D93EF2" w:rsidRDefault="00B334FD" w:rsidP="00B334FD">
      <w:pPr>
        <w:pStyle w:val="af7"/>
        <w:tabs>
          <w:tab w:val="left" w:pos="5670"/>
        </w:tabs>
        <w:spacing w:before="600"/>
        <w:jc w:val="both"/>
        <w:rPr>
          <w:b/>
          <w:bCs/>
        </w:rPr>
      </w:pPr>
      <w:r w:rsidRPr="00D93EF2">
        <w:rPr>
          <w:b/>
          <w:bCs/>
        </w:rPr>
        <w:t>Исполнитель работ</w:t>
      </w:r>
      <w:r w:rsidRPr="00D93EF2">
        <w:rPr>
          <w:b/>
          <w:bCs/>
          <w:lang w:val="en-US"/>
        </w:rPr>
        <w:t xml:space="preserve"> </w:t>
      </w:r>
      <w:r w:rsidRPr="00D93EF2">
        <w:rPr>
          <w:b/>
          <w:bCs/>
        </w:rPr>
        <w:tab/>
        <w:t xml:space="preserve">Заказчик </w:t>
      </w:r>
    </w:p>
    <w:p w:rsidR="00B334FD" w:rsidRPr="00D93EF2" w:rsidRDefault="00B334FD" w:rsidP="00B334FD">
      <w:pPr>
        <w:pStyle w:val="af7"/>
        <w:tabs>
          <w:tab w:val="left" w:pos="5670"/>
        </w:tabs>
        <w:jc w:val="both"/>
      </w:pPr>
      <w:r w:rsidRPr="00D93EF2">
        <w:t>(генеральный подрядчик,</w:t>
      </w:r>
      <w:r w:rsidRPr="00D93EF2">
        <w:tab/>
      </w:r>
    </w:p>
    <w:p w:rsidR="00B334FD" w:rsidRPr="00D93EF2" w:rsidRDefault="00B334FD" w:rsidP="00B334FD">
      <w:pPr>
        <w:pStyle w:val="af7"/>
        <w:tabs>
          <w:tab w:val="left" w:pos="5670"/>
          <w:tab w:val="left" w:pos="7230"/>
        </w:tabs>
        <w:jc w:val="both"/>
      </w:pPr>
      <w:r w:rsidRPr="00D93EF2">
        <w:t>подрядчик)</w:t>
      </w:r>
      <w:r w:rsidRPr="00D93EF2">
        <w:tab/>
      </w:r>
    </w:p>
    <w:p w:rsidR="00095383" w:rsidRPr="00D93EF2" w:rsidRDefault="00095383" w:rsidP="00095383">
      <w:pPr>
        <w:jc w:val="center"/>
        <w:rPr>
          <w:b/>
        </w:rPr>
      </w:pPr>
    </w:p>
    <w:p w:rsidR="00FE0EF6" w:rsidRPr="00D93EF2" w:rsidRDefault="00FE0EF6" w:rsidP="00095383">
      <w:pPr>
        <w:rPr>
          <w:b/>
        </w:rPr>
      </w:pPr>
    </w:p>
    <w:p w:rsidR="00095383" w:rsidRPr="00D93EF2" w:rsidRDefault="00095383" w:rsidP="00095383">
      <w:pPr>
        <w:rPr>
          <w:b/>
        </w:rPr>
      </w:pPr>
    </w:p>
    <w:p w:rsidR="00095383" w:rsidRPr="00D93EF2" w:rsidRDefault="00095383" w:rsidP="009C15EF">
      <w:pPr>
        <w:jc w:val="right"/>
      </w:pPr>
    </w:p>
    <w:p w:rsidR="006A26CD" w:rsidRPr="00D93EF2" w:rsidRDefault="006A26CD" w:rsidP="009C15EF">
      <w:pPr>
        <w:jc w:val="right"/>
      </w:pPr>
    </w:p>
    <w:p w:rsidR="00CF38ED" w:rsidRPr="00D93EF2" w:rsidRDefault="00CF38ED" w:rsidP="009C15EF">
      <w:pPr>
        <w:jc w:val="right"/>
      </w:pPr>
      <w:r w:rsidRPr="00D93EF2">
        <w:br w:type="page"/>
      </w:r>
    </w:p>
    <w:p w:rsidR="001B1471" w:rsidRPr="00D93EF2" w:rsidRDefault="001B1471" w:rsidP="001B1471">
      <w:pPr>
        <w:tabs>
          <w:tab w:val="left" w:pos="5670"/>
        </w:tabs>
        <w:ind w:firstLine="5670"/>
      </w:pPr>
      <w:r w:rsidRPr="00D93EF2">
        <w:lastRenderedPageBreak/>
        <w:t>Приложение № 1</w:t>
      </w:r>
      <w:r w:rsidR="00A5675C" w:rsidRPr="00D93EF2">
        <w:t>4</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ind w:firstLine="5670"/>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p w:rsidR="00C12115" w:rsidRDefault="00C12115" w:rsidP="003C5A7B">
            <w:pPr>
              <w:tabs>
                <w:tab w:val="left" w:pos="3416"/>
              </w:tabs>
              <w:rPr>
                <w:b/>
              </w:rPr>
            </w:pP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snapToGrid w:val="0"/>
          <w:color w:val="000000"/>
        </w:rPr>
      </w:pPr>
    </w:p>
    <w:p w:rsidR="009C15EF" w:rsidRPr="00D93EF2" w:rsidRDefault="009C15EF" w:rsidP="009C15EF">
      <w:pPr>
        <w:jc w:val="center"/>
        <w:rPr>
          <w:b/>
        </w:rPr>
      </w:pPr>
      <w:r w:rsidRPr="00D93EF2">
        <w:rPr>
          <w:b/>
          <w:snapToGrid w:val="0"/>
          <w:color w:val="000000"/>
        </w:rPr>
        <w:t xml:space="preserve">Форма Акта </w:t>
      </w:r>
      <w:r w:rsidR="002F280F" w:rsidRPr="00D93EF2">
        <w:rPr>
          <w:b/>
          <w:snapToGrid w:val="0"/>
          <w:color w:val="000000"/>
        </w:rPr>
        <w:t>приема-передачи</w:t>
      </w:r>
      <w:r w:rsidR="00FB6689" w:rsidRPr="00D93EF2">
        <w:rPr>
          <w:b/>
          <w:snapToGrid w:val="0"/>
          <w:color w:val="000000"/>
        </w:rPr>
        <w:t xml:space="preserve"> </w:t>
      </w:r>
      <w:r w:rsidRPr="00D93EF2">
        <w:rPr>
          <w:b/>
          <w:snapToGrid w:val="0"/>
          <w:color w:val="000000"/>
        </w:rPr>
        <w:t>выполненных работ</w:t>
      </w:r>
    </w:p>
    <w:p w:rsidR="009C15EF" w:rsidRPr="00D93EF2" w:rsidRDefault="009C15EF" w:rsidP="009C15EF">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B57063" w:rsidRPr="00D93EF2" w:rsidRDefault="00B57063" w:rsidP="00A57D65">
      <w:pPr>
        <w:jc w:val="right"/>
      </w:pPr>
    </w:p>
    <w:p w:rsidR="006C6150" w:rsidRPr="00D93EF2" w:rsidRDefault="00CF38ED" w:rsidP="00A57D65">
      <w:pPr>
        <w:jc w:val="right"/>
      </w:pPr>
      <w:r w:rsidRPr="00D93EF2">
        <w:br w:type="page"/>
      </w:r>
    </w:p>
    <w:p w:rsidR="001B1471" w:rsidRPr="00D93EF2" w:rsidRDefault="00A57D65" w:rsidP="001B1471">
      <w:pPr>
        <w:tabs>
          <w:tab w:val="left" w:pos="5670"/>
        </w:tabs>
        <w:ind w:left="5664"/>
      </w:pPr>
      <w:r w:rsidRPr="00D93EF2">
        <w:lastRenderedPageBreak/>
        <w:t xml:space="preserve">Приложение № 1 </w:t>
      </w:r>
      <w:r w:rsidR="001B1471" w:rsidRPr="00D93EF2">
        <w:t>к Приложению № 1</w:t>
      </w:r>
      <w:r w:rsidR="00A5675C" w:rsidRPr="00D93EF2">
        <w:t>4</w:t>
      </w:r>
    </w:p>
    <w:p w:rsidR="001B1471" w:rsidRPr="00D93EF2" w:rsidRDefault="001B1471" w:rsidP="001B1471">
      <w:pPr>
        <w:tabs>
          <w:tab w:val="left" w:pos="5670"/>
        </w:tabs>
        <w:ind w:left="5664"/>
      </w:pPr>
      <w:r w:rsidRPr="00D93EF2">
        <w:t>к договору на выполнение комплекса работ</w:t>
      </w:r>
    </w:p>
    <w:p w:rsidR="001B1471" w:rsidRPr="00D93EF2" w:rsidRDefault="001B1471" w:rsidP="001B1471">
      <w:pPr>
        <w:tabs>
          <w:tab w:val="left" w:pos="5670"/>
        </w:tabs>
        <w:ind w:left="5664"/>
      </w:pPr>
      <w:r w:rsidRPr="00D93EF2">
        <w:t>по строительству энергетических объектов</w:t>
      </w:r>
    </w:p>
    <w:p w:rsidR="001B1471" w:rsidRPr="00D93EF2" w:rsidRDefault="001B1471" w:rsidP="001B1471">
      <w:pPr>
        <w:tabs>
          <w:tab w:val="left" w:pos="5670"/>
        </w:tabs>
        <w:ind w:left="5664"/>
      </w:pPr>
      <w:r w:rsidRPr="00D93EF2">
        <w:t>№ ___________________________________</w:t>
      </w:r>
    </w:p>
    <w:p w:rsidR="000B7B6E" w:rsidRPr="00D93EF2" w:rsidRDefault="001B1471" w:rsidP="001B1471">
      <w:pPr>
        <w:tabs>
          <w:tab w:val="left" w:pos="5670"/>
        </w:tabs>
        <w:ind w:left="5664"/>
        <w:rPr>
          <w:b/>
          <w:snapToGrid w:val="0"/>
          <w:color w:val="000000"/>
        </w:rPr>
      </w:pPr>
      <w:r w:rsidRPr="00D93EF2">
        <w:t>от «_____» ____________ 20__ г.</w:t>
      </w:r>
    </w:p>
    <w:p w:rsidR="00A57D65" w:rsidRPr="00D93EF2" w:rsidRDefault="00A57D65" w:rsidP="009C15EF">
      <w:pPr>
        <w:jc w:val="center"/>
        <w:rPr>
          <w:b/>
          <w:snapToGrid w:val="0"/>
          <w:color w:val="000000"/>
        </w:rPr>
      </w:pPr>
    </w:p>
    <w:p w:rsidR="00195B5C" w:rsidRPr="00D93EF2" w:rsidRDefault="00195B5C" w:rsidP="00195B5C">
      <w:pPr>
        <w:jc w:val="center"/>
        <w:rPr>
          <w:sz w:val="16"/>
          <w:szCs w:val="16"/>
        </w:rPr>
      </w:pPr>
    </w:p>
    <w:p w:rsidR="00CF38ED" w:rsidRPr="00D93EF2" w:rsidRDefault="00CF38ED" w:rsidP="00562B8D">
      <w:pPr>
        <w:jc w:val="center"/>
        <w:rPr>
          <w:b/>
        </w:rPr>
      </w:pPr>
      <w:r w:rsidRPr="00D93EF2">
        <w:rPr>
          <w:b/>
        </w:rPr>
        <w:t xml:space="preserve">Форма Акта сдачи-приемки выполненной работы по проектированию </w:t>
      </w:r>
    </w:p>
    <w:p w:rsidR="00883586" w:rsidRPr="00D93EF2" w:rsidRDefault="00883586" w:rsidP="00562B8D">
      <w:pPr>
        <w:jc w:val="center"/>
        <w:rPr>
          <w:b/>
        </w:rPr>
      </w:pPr>
    </w:p>
    <w:p w:rsidR="00883586" w:rsidRPr="00D93EF2" w:rsidRDefault="00883586" w:rsidP="00562B8D">
      <w:pPr>
        <w:jc w:val="center"/>
        <w:rPr>
          <w:b/>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Pr="008D0F8E" w:rsidRDefault="00C12115" w:rsidP="00C12115">
      <w:pPr>
        <w:ind w:left="708" w:right="990"/>
      </w:pPr>
    </w:p>
    <w:p w:rsidR="00E96C6B" w:rsidRPr="00D93EF2" w:rsidRDefault="00E96C6B" w:rsidP="00562B8D"/>
    <w:p w:rsidR="004C18C2" w:rsidRPr="00D93EF2" w:rsidRDefault="00CF38ED" w:rsidP="00E96C6B">
      <w:pPr>
        <w:jc w:val="both"/>
      </w:pPr>
      <w:r w:rsidRPr="00D93EF2">
        <w:br w:type="page"/>
      </w:r>
      <w:r w:rsidRPr="00D93EF2">
        <w:lastRenderedPageBreak/>
        <w:t xml:space="preserve">  </w:t>
      </w:r>
      <w:r w:rsidRPr="00D93EF2">
        <w:tab/>
      </w:r>
      <w:r w:rsidRPr="00D93EF2">
        <w:tab/>
      </w:r>
      <w:r w:rsidRPr="00D93EF2">
        <w:tab/>
      </w:r>
      <w:r w:rsidRPr="00D93EF2">
        <w:tab/>
        <w:t xml:space="preserve">   </w:t>
      </w:r>
    </w:p>
    <w:p w:rsidR="001B1471" w:rsidRPr="00D93EF2" w:rsidRDefault="001B1471" w:rsidP="001B1471">
      <w:pPr>
        <w:tabs>
          <w:tab w:val="left" w:pos="5670"/>
        </w:tabs>
        <w:ind w:firstLine="5670"/>
      </w:pPr>
      <w:r w:rsidRPr="00D93EF2">
        <w:t>Приложение № 1</w:t>
      </w:r>
      <w:r w:rsidR="00A5675C" w:rsidRPr="00D93EF2">
        <w:t>5</w:t>
      </w:r>
      <w:r w:rsidRPr="00D93EF2">
        <w:t xml:space="preserve"> </w:t>
      </w:r>
    </w:p>
    <w:p w:rsidR="001B1471" w:rsidRPr="00D93EF2" w:rsidRDefault="001B1471" w:rsidP="001B1471">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1B1471">
      <w:pPr>
        <w:tabs>
          <w:tab w:val="left" w:pos="5670"/>
        </w:tabs>
      </w:pPr>
      <w:r w:rsidRPr="00D93EF2">
        <w:t xml:space="preserve">                                                                                    </w:t>
      </w:r>
      <w:r w:rsidRPr="00D93EF2">
        <w:tab/>
        <w:t>по строительству энергетических объектов</w:t>
      </w:r>
    </w:p>
    <w:p w:rsidR="001B1471" w:rsidRPr="00D93EF2" w:rsidRDefault="001B1471" w:rsidP="001B1471">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E96C6B">
      <w:pPr>
        <w:jc w:val="both"/>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9C15EF" w:rsidRPr="00D93EF2" w:rsidRDefault="009C15EF" w:rsidP="009C15EF">
      <w:pPr>
        <w:jc w:val="center"/>
        <w:rPr>
          <w:b/>
        </w:rPr>
      </w:pPr>
      <w:r w:rsidRPr="00D93EF2">
        <w:rPr>
          <w:b/>
        </w:rPr>
        <w:t xml:space="preserve">Форма Акта приемки оборудования </w:t>
      </w:r>
    </w:p>
    <w:p w:rsidR="00CB0670" w:rsidRPr="00D93EF2" w:rsidRDefault="00CB0670" w:rsidP="009C15EF">
      <w:pPr>
        <w:jc w:val="center"/>
        <w:rPr>
          <w:b/>
        </w:rPr>
      </w:pPr>
    </w:p>
    <w:p w:rsidR="009C15EF" w:rsidRPr="00D93EF2" w:rsidRDefault="000F3C21" w:rsidP="00B34EEF">
      <w:pPr>
        <w:jc w:val="center"/>
        <w:rPr>
          <w:b/>
        </w:rPr>
      </w:pPr>
      <w:r w:rsidRPr="00D93EF2">
        <w:rPr>
          <w:b/>
          <w:noProof/>
        </w:rPr>
        <w:drawing>
          <wp:inline distT="0" distB="0" distL="0" distR="0">
            <wp:extent cx="4216400" cy="572325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6400" cy="5723255"/>
                    </a:xfrm>
                    <a:prstGeom prst="rect">
                      <a:avLst/>
                    </a:prstGeom>
                    <a:noFill/>
                    <a:ln>
                      <a:noFill/>
                    </a:ln>
                  </pic:spPr>
                </pic:pic>
              </a:graphicData>
            </a:graphic>
          </wp:inline>
        </w:drawing>
      </w:r>
    </w:p>
    <w:p w:rsidR="001B1471" w:rsidRPr="00D93EF2" w:rsidRDefault="001B1471" w:rsidP="00A826CF">
      <w:pPr>
        <w:tabs>
          <w:tab w:val="left" w:pos="5670"/>
        </w:tabs>
        <w:ind w:firstLine="5670"/>
      </w:pPr>
      <w:r w:rsidRPr="00D93EF2">
        <w:lastRenderedPageBreak/>
        <w:t>Приложение № 1</w:t>
      </w:r>
      <w:r w:rsidR="00A5675C" w:rsidRPr="00D93EF2">
        <w:t>6</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73408F" w:rsidRPr="00D93EF2" w:rsidRDefault="0073408F" w:rsidP="009C15EF">
      <w:pPr>
        <w:jc w:val="center"/>
        <w:rPr>
          <w:b/>
        </w:rPr>
      </w:pPr>
    </w:p>
    <w:p w:rsidR="00C6325D" w:rsidRPr="00D93EF2" w:rsidRDefault="00C6325D" w:rsidP="00C6325D">
      <w:pPr>
        <w:jc w:val="center"/>
        <w:rPr>
          <w:b/>
        </w:rPr>
      </w:pPr>
      <w:r w:rsidRPr="00D93EF2">
        <w:rPr>
          <w:b/>
        </w:rPr>
        <w:t>Форма Акта о приемке-передаче оборудования в монтаж</w:t>
      </w:r>
    </w:p>
    <w:p w:rsidR="00C6325D" w:rsidRPr="00D93EF2" w:rsidRDefault="00C6325D" w:rsidP="00C6325D">
      <w:pPr>
        <w:jc w:val="center"/>
        <w:rPr>
          <w:b/>
        </w:rPr>
      </w:pPr>
    </w:p>
    <w:p w:rsidR="00C6325D" w:rsidRPr="00D93EF2" w:rsidRDefault="000F3C21" w:rsidP="00C6325D">
      <w:pPr>
        <w:jc w:val="center"/>
        <w:rPr>
          <w:b/>
          <w:noProof/>
        </w:rPr>
      </w:pPr>
      <w:r w:rsidRPr="00D93EF2">
        <w:rPr>
          <w:b/>
          <w:noProof/>
        </w:rPr>
        <w:drawing>
          <wp:inline distT="0" distB="0" distL="0" distR="0">
            <wp:extent cx="6400800" cy="4589145"/>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4589145"/>
                    </a:xfrm>
                    <a:prstGeom prst="rect">
                      <a:avLst/>
                    </a:prstGeom>
                    <a:noFill/>
                    <a:ln>
                      <a:noFill/>
                    </a:ln>
                  </pic:spPr>
                </pic:pic>
              </a:graphicData>
            </a:graphic>
          </wp:inline>
        </w:drawing>
      </w: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C6325D" w:rsidRPr="00D93EF2" w:rsidRDefault="00C6325D" w:rsidP="00C6325D">
      <w:pPr>
        <w:jc w:val="center"/>
        <w:rPr>
          <w:b/>
          <w:noProof/>
        </w:rPr>
      </w:pPr>
    </w:p>
    <w:p w:rsidR="009C15EF" w:rsidRPr="00D93EF2" w:rsidRDefault="000F3C21" w:rsidP="001B1471">
      <w:pPr>
        <w:jc w:val="center"/>
      </w:pPr>
      <w:r w:rsidRPr="00D93EF2">
        <w:rPr>
          <w:noProof/>
        </w:rPr>
        <w:lastRenderedPageBreak/>
        <w:drawing>
          <wp:inline distT="0" distB="0" distL="0" distR="0">
            <wp:extent cx="5672455" cy="6891655"/>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72455" cy="6891655"/>
                    </a:xfrm>
                    <a:prstGeom prst="rect">
                      <a:avLst/>
                    </a:prstGeom>
                    <a:noFill/>
                    <a:ln>
                      <a:noFill/>
                    </a:ln>
                  </pic:spPr>
                </pic:pic>
              </a:graphicData>
            </a:graphic>
          </wp:inline>
        </w:drawing>
      </w:r>
      <w:r w:rsidR="00C6325D" w:rsidRPr="00D93EF2">
        <w:rPr>
          <w:b/>
        </w:rPr>
        <w:br w:type="page"/>
      </w:r>
    </w:p>
    <w:p w:rsidR="001B1471" w:rsidRPr="00D93EF2" w:rsidRDefault="001B1471" w:rsidP="001B1471">
      <w:pPr>
        <w:tabs>
          <w:tab w:val="left" w:pos="5670"/>
        </w:tabs>
        <w:ind w:left="5664" w:firstLine="6"/>
      </w:pPr>
      <w:r w:rsidRPr="00D93EF2">
        <w:lastRenderedPageBreak/>
        <w:t>Приложение № 1</w:t>
      </w:r>
      <w:r w:rsidR="00A5675C" w:rsidRPr="00D93EF2">
        <w:t>7</w:t>
      </w:r>
      <w:r w:rsidRPr="00D93EF2">
        <w:t xml:space="preserve"> </w:t>
      </w:r>
    </w:p>
    <w:p w:rsidR="001B1471" w:rsidRPr="00D93EF2" w:rsidRDefault="001B1471" w:rsidP="00A826CF">
      <w:pPr>
        <w:tabs>
          <w:tab w:val="left" w:pos="5670"/>
        </w:tabs>
      </w:pPr>
      <w:r w:rsidRPr="00D93EF2">
        <w:t xml:space="preserve">                                                                                    </w:t>
      </w:r>
      <w:r w:rsidRPr="00D93EF2">
        <w:tab/>
        <w:t xml:space="preserve">к договору на выполнение комплекса работ </w:t>
      </w:r>
    </w:p>
    <w:p w:rsidR="001B1471" w:rsidRPr="00D93EF2" w:rsidRDefault="001B1471" w:rsidP="00A826CF">
      <w:pPr>
        <w:tabs>
          <w:tab w:val="left" w:pos="5670"/>
        </w:tabs>
      </w:pPr>
      <w:r w:rsidRPr="00D93EF2">
        <w:t xml:space="preserve">                                                                                    </w:t>
      </w:r>
      <w:r w:rsidRPr="00D93EF2">
        <w:tab/>
        <w:t>по строительству энергетических объектов</w:t>
      </w:r>
    </w:p>
    <w:p w:rsidR="001B1471" w:rsidRPr="00D93EF2" w:rsidRDefault="001B1471" w:rsidP="00A826CF">
      <w:pPr>
        <w:tabs>
          <w:tab w:val="left" w:pos="5670"/>
        </w:tabs>
      </w:pPr>
      <w:r w:rsidRPr="00D93EF2">
        <w:t xml:space="preserve">                                                                                  </w:t>
      </w:r>
      <w:r w:rsidRPr="00D93EF2">
        <w:tab/>
        <w:t>№ ___________________________________</w:t>
      </w:r>
    </w:p>
    <w:p w:rsidR="001B1471" w:rsidRPr="00D93EF2" w:rsidRDefault="001B1471" w:rsidP="001B1471">
      <w:pPr>
        <w:tabs>
          <w:tab w:val="left" w:pos="5670"/>
        </w:tabs>
      </w:pPr>
      <w:r w:rsidRPr="00D93EF2">
        <w:t xml:space="preserve">                                                                                    </w:t>
      </w:r>
      <w:r w:rsidRPr="00D93EF2">
        <w:tab/>
        <w:t>от «_____» ____________ 20__ г.</w:t>
      </w:r>
    </w:p>
    <w:p w:rsidR="001B1471" w:rsidRPr="00D93EF2" w:rsidRDefault="001B1471" w:rsidP="001B1471">
      <w:pPr>
        <w:tabs>
          <w:tab w:val="left" w:pos="5670"/>
        </w:tabs>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184E80" w:rsidRPr="00D93EF2" w:rsidRDefault="00184E80" w:rsidP="009C15EF">
      <w:pPr>
        <w:jc w:val="center"/>
        <w:rPr>
          <w:b/>
          <w:snapToGrid w:val="0"/>
          <w:color w:val="000000"/>
        </w:rPr>
      </w:pPr>
    </w:p>
    <w:p w:rsidR="009C15EF" w:rsidRDefault="009C15EF" w:rsidP="009C15EF">
      <w:pPr>
        <w:jc w:val="center"/>
        <w:rPr>
          <w:b/>
          <w:snapToGrid w:val="0"/>
          <w:color w:val="000000"/>
        </w:rPr>
      </w:pPr>
      <w:r w:rsidRPr="00D93EF2">
        <w:rPr>
          <w:b/>
          <w:snapToGrid w:val="0"/>
          <w:color w:val="000000"/>
        </w:rPr>
        <w:t>Форма справки о стоимости выполненных работ и затрат</w:t>
      </w:r>
    </w:p>
    <w:p w:rsidR="00C12115" w:rsidRDefault="00C12115" w:rsidP="009C15EF">
      <w:pPr>
        <w:jc w:val="center"/>
        <w:rPr>
          <w:b/>
          <w:snapToGrid w:val="0"/>
          <w:color w:val="000000"/>
        </w:rPr>
      </w:pPr>
    </w:p>
    <w:p w:rsidR="00C12115" w:rsidRPr="00D93EF2" w:rsidRDefault="00C12115" w:rsidP="009C15EF">
      <w:pPr>
        <w:jc w:val="center"/>
        <w:rPr>
          <w:b/>
          <w:snapToGrid w:val="0"/>
          <w:color w:val="000000"/>
        </w:rPr>
      </w:pPr>
    </w:p>
    <w:p w:rsidR="00C12115" w:rsidRDefault="00C12115" w:rsidP="00C12115">
      <w:pPr>
        <w:jc w:val="center"/>
      </w:pPr>
      <w:r>
        <w:t>Излагается форма документа об исполнении обязательств контрагентом ПАО «</w:t>
      </w:r>
      <w:r w:rsidRPr="00B446F9">
        <w:t>Россети Центр</w:t>
      </w:r>
      <w:r>
        <w:t>», утвержденная им в качестве формы первичного учетного документа</w:t>
      </w:r>
    </w:p>
    <w:p w:rsidR="00C12115" w:rsidRDefault="00C12115">
      <w:pPr>
        <w:rPr>
          <w:b/>
        </w:rPr>
      </w:pPr>
      <w:r>
        <w:rPr>
          <w:b/>
        </w:rPr>
        <w:br w:type="page"/>
      </w:r>
    </w:p>
    <w:p w:rsidR="00D33C72" w:rsidRPr="00D93EF2" w:rsidRDefault="00D33C72" w:rsidP="009C15EF">
      <w:pPr>
        <w:jc w:val="center"/>
        <w:rPr>
          <w:b/>
        </w:rPr>
      </w:pPr>
    </w:p>
    <w:p w:rsidR="00CB0670" w:rsidRPr="00D93EF2" w:rsidRDefault="00CB0670" w:rsidP="0035245C">
      <w:pPr>
        <w:tabs>
          <w:tab w:val="left" w:pos="5670"/>
        </w:tabs>
        <w:ind w:firstLine="5670"/>
      </w:pPr>
      <w:r w:rsidRPr="00D93EF2">
        <w:t>Приложение № 1</w:t>
      </w:r>
      <w:r w:rsidR="00A5675C" w:rsidRPr="00D93EF2">
        <w:t>8</w:t>
      </w:r>
      <w:r w:rsidRPr="00D93EF2">
        <w:t xml:space="preserve"> </w:t>
      </w:r>
    </w:p>
    <w:p w:rsidR="00CB0670" w:rsidRPr="00D93EF2" w:rsidRDefault="00CB0670" w:rsidP="00CB0670">
      <w:pPr>
        <w:tabs>
          <w:tab w:val="left" w:pos="5670"/>
        </w:tabs>
      </w:pPr>
      <w:r w:rsidRPr="00D93EF2">
        <w:t xml:space="preserve">                                                                                    </w:t>
      </w:r>
      <w:r w:rsidRPr="00D93EF2">
        <w:tab/>
        <w:t xml:space="preserve">к договору на выполнение комплекса работ </w:t>
      </w:r>
    </w:p>
    <w:p w:rsidR="00CB0670" w:rsidRPr="00D93EF2" w:rsidRDefault="00CB0670" w:rsidP="00CB0670">
      <w:pPr>
        <w:tabs>
          <w:tab w:val="left" w:pos="5670"/>
        </w:tabs>
      </w:pPr>
      <w:r w:rsidRPr="00D93EF2">
        <w:t xml:space="preserve">                                                                                    </w:t>
      </w:r>
      <w:r w:rsidRPr="00D93EF2">
        <w:tab/>
        <w:t>по строительству энергетических объектов</w:t>
      </w:r>
    </w:p>
    <w:p w:rsidR="00CB0670" w:rsidRPr="00D93EF2" w:rsidRDefault="00CB0670" w:rsidP="00CB0670">
      <w:pPr>
        <w:tabs>
          <w:tab w:val="left" w:pos="5670"/>
        </w:tabs>
      </w:pPr>
      <w:r w:rsidRPr="00D93EF2">
        <w:t xml:space="preserve">                                                                                  </w:t>
      </w:r>
      <w:r w:rsidRPr="00D93EF2">
        <w:tab/>
        <w:t>№ ___________________________________</w:t>
      </w:r>
    </w:p>
    <w:p w:rsidR="00CB0670" w:rsidRPr="00D93EF2" w:rsidRDefault="00CB0670" w:rsidP="00CB0670">
      <w:pPr>
        <w:tabs>
          <w:tab w:val="left" w:pos="5670"/>
        </w:tabs>
      </w:pPr>
      <w:r w:rsidRPr="00D93EF2">
        <w:t xml:space="preserve">                                                                                    </w:t>
      </w:r>
      <w:r w:rsidRPr="00D93EF2">
        <w:tab/>
        <w:t>от «_____» ____________ 20__ г.</w:t>
      </w:r>
    </w:p>
    <w:p w:rsidR="00A117CC" w:rsidRPr="00D93EF2" w:rsidRDefault="00A117CC" w:rsidP="00A117CC">
      <w:pPr>
        <w:tabs>
          <w:tab w:val="left" w:pos="1134"/>
        </w:tabs>
        <w:jc w:val="both"/>
      </w:pPr>
    </w:p>
    <w:p w:rsidR="00397021" w:rsidRPr="00D93EF2" w:rsidRDefault="00397021" w:rsidP="00397021">
      <w:pPr>
        <w:tabs>
          <w:tab w:val="left" w:pos="1134"/>
        </w:tabs>
        <w:suppressAutoHyphens/>
        <w:ind w:right="55"/>
        <w:jc w:val="center"/>
        <w:outlineLvl w:val="3"/>
        <w:rPr>
          <w:b/>
          <w:bCs/>
          <w:iCs/>
        </w:rPr>
      </w:pPr>
      <w:r w:rsidRPr="00D93EF2">
        <w:rPr>
          <w:b/>
          <w:bCs/>
          <w:iCs/>
        </w:rPr>
        <w:t xml:space="preserve">ДОГОВОР </w:t>
      </w:r>
    </w:p>
    <w:p w:rsidR="00397021" w:rsidRPr="00D93EF2" w:rsidRDefault="00397021" w:rsidP="00397021">
      <w:pPr>
        <w:tabs>
          <w:tab w:val="left" w:pos="1134"/>
        </w:tabs>
        <w:suppressAutoHyphens/>
        <w:jc w:val="center"/>
        <w:outlineLvl w:val="3"/>
        <w:rPr>
          <w:b/>
          <w:bCs/>
          <w:iCs/>
        </w:rPr>
      </w:pPr>
      <w:r w:rsidRPr="00D93EF2">
        <w:rPr>
          <w:b/>
          <w:bCs/>
          <w:iCs/>
        </w:rPr>
        <w:t xml:space="preserve">КОМБИНИРОВАННОГО СТРАХОВАНИЯ СТРОИТЕЛЬНО-МОНТАЖНЫХ РИСКОВ </w:t>
      </w:r>
    </w:p>
    <w:p w:rsidR="00397021" w:rsidRPr="00D93EF2" w:rsidRDefault="00397021" w:rsidP="00397021">
      <w:pPr>
        <w:tabs>
          <w:tab w:val="left" w:pos="6663"/>
        </w:tabs>
        <w:jc w:val="center"/>
        <w:rPr>
          <w:b/>
          <w:bCs/>
        </w:rPr>
      </w:pPr>
    </w:p>
    <w:p w:rsidR="00397021" w:rsidRPr="00D93EF2" w:rsidRDefault="00397021" w:rsidP="00397021">
      <w:r w:rsidRPr="00D93EF2">
        <w:t>г. ______                                                                                                                          «__» _____ 20__ г.</w:t>
      </w:r>
    </w:p>
    <w:p w:rsidR="00397021" w:rsidRPr="00D93EF2" w:rsidRDefault="00397021" w:rsidP="00397021">
      <w:pPr>
        <w:jc w:val="both"/>
      </w:pPr>
    </w:p>
    <w:p w:rsidR="00397021" w:rsidRPr="00D93EF2" w:rsidRDefault="00397021" w:rsidP="00397021">
      <w:pPr>
        <w:ind w:firstLine="709"/>
        <w:jc w:val="both"/>
        <w:outlineLvl w:val="0"/>
        <w:rPr>
          <w:kern w:val="32"/>
        </w:rPr>
      </w:pPr>
      <w:r w:rsidRPr="00D93EF2">
        <w:rPr>
          <w:kern w:val="32"/>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397021" w:rsidRPr="00D93EF2" w:rsidRDefault="00397021" w:rsidP="00397021">
      <w:pPr>
        <w:ind w:firstLine="709"/>
        <w:jc w:val="both"/>
        <w:outlineLvl w:val="1"/>
        <w:rPr>
          <w:b/>
          <w:i/>
          <w:iCs/>
        </w:rPr>
      </w:pPr>
      <w:r w:rsidRPr="00D93EF2">
        <w:rPr>
          <w:b/>
          <w:iCs/>
        </w:rPr>
        <w:t>1. ПРЕДМЕТ ДОГОВОРА</w:t>
      </w:r>
      <w:r w:rsidRPr="00D93EF2">
        <w:rPr>
          <w:b/>
          <w:i/>
          <w:iCs/>
        </w:rPr>
        <w:t>.</w:t>
      </w:r>
    </w:p>
    <w:p w:rsidR="00397021" w:rsidRPr="00D93EF2" w:rsidRDefault="00397021" w:rsidP="00397021">
      <w:pPr>
        <w:tabs>
          <w:tab w:val="left" w:pos="360"/>
        </w:tabs>
        <w:ind w:firstLine="709"/>
        <w:jc w:val="both"/>
      </w:pPr>
      <w:r w:rsidRPr="00D93EF2">
        <w:t>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от ___________________ (далее - Заявление, Приложение № 2 к настоящему Договору).</w:t>
      </w:r>
    </w:p>
    <w:p w:rsidR="00397021" w:rsidRPr="00D93EF2" w:rsidRDefault="00397021" w:rsidP="00397021">
      <w:pPr>
        <w:ind w:firstLine="709"/>
        <w:jc w:val="both"/>
      </w:pPr>
      <w:r w:rsidRPr="00D93EF2">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397021" w:rsidRPr="00D93EF2" w:rsidRDefault="00397021" w:rsidP="00397021">
      <w:pPr>
        <w:tabs>
          <w:tab w:val="left" w:pos="709"/>
        </w:tabs>
        <w:ind w:firstLine="709"/>
        <w:jc w:val="both"/>
      </w:pPr>
      <w:r w:rsidRPr="00D93EF2">
        <w:t>1.3. Объект строительства/монтажа: «____________________________» в соответствии с договором подряда (контрактом) № ______________________ (далее - Проект).</w:t>
      </w:r>
    </w:p>
    <w:p w:rsidR="00397021" w:rsidRPr="00D93EF2" w:rsidRDefault="00397021" w:rsidP="00397021">
      <w:pPr>
        <w:widowControl w:val="0"/>
        <w:ind w:firstLine="709"/>
        <w:jc w:val="both"/>
        <w:rPr>
          <w:bCs/>
        </w:rPr>
      </w:pPr>
      <w:r w:rsidRPr="00D93EF2">
        <w:rPr>
          <w:bCs/>
        </w:rPr>
        <w:t xml:space="preserve">1.4. Территория страхования: </w:t>
      </w:r>
    </w:p>
    <w:p w:rsidR="00397021" w:rsidRPr="00D93EF2" w:rsidRDefault="00397021" w:rsidP="00397021">
      <w:pPr>
        <w:widowControl w:val="0"/>
        <w:ind w:firstLine="709"/>
        <w:jc w:val="both"/>
      </w:pPr>
      <w:r w:rsidRPr="00D93EF2">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397021" w:rsidRPr="00D93EF2" w:rsidRDefault="00397021" w:rsidP="00397021">
      <w:pPr>
        <w:widowControl w:val="0"/>
        <w:ind w:firstLine="709"/>
        <w:jc w:val="both"/>
      </w:pPr>
      <w:r w:rsidRPr="00D93EF2">
        <w:t xml:space="preserve">1.4.2. Территория 2 (по страхованию ответственности перед третьими лицами) - весь мир за исключением США, Канады, Австралии. </w:t>
      </w:r>
    </w:p>
    <w:p w:rsidR="00397021" w:rsidRPr="00D93EF2" w:rsidRDefault="00397021" w:rsidP="00397021">
      <w:pPr>
        <w:widowControl w:val="0"/>
        <w:ind w:firstLine="709"/>
        <w:jc w:val="both"/>
        <w:rPr>
          <w:bCs/>
        </w:rPr>
      </w:pPr>
      <w:r w:rsidRPr="00D93EF2">
        <w:rPr>
          <w:bCs/>
        </w:rPr>
        <w:t xml:space="preserve">1.5. Выгодоприобретатель(и): </w:t>
      </w:r>
    </w:p>
    <w:p w:rsidR="00397021" w:rsidRPr="00D93EF2" w:rsidRDefault="00397021" w:rsidP="00397021">
      <w:pPr>
        <w:widowControl w:val="0"/>
        <w:ind w:firstLine="709"/>
        <w:jc w:val="both"/>
      </w:pPr>
      <w:r w:rsidRPr="00D93EF2">
        <w:rPr>
          <w:bCs/>
        </w:rPr>
        <w:t>1.5.1. Д</w:t>
      </w:r>
      <w:r w:rsidRPr="00D93EF2">
        <w:t>оговор страхования считается заключенным в пользу:</w:t>
      </w:r>
    </w:p>
    <w:p w:rsidR="00397021" w:rsidRPr="00D93EF2" w:rsidRDefault="00397021" w:rsidP="009D16CD">
      <w:pPr>
        <w:widowControl w:val="0"/>
        <w:numPr>
          <w:ilvl w:val="0"/>
          <w:numId w:val="74"/>
        </w:numPr>
        <w:tabs>
          <w:tab w:val="num" w:pos="1080"/>
        </w:tabs>
        <w:ind w:left="0" w:firstLine="709"/>
        <w:jc w:val="both"/>
      </w:pPr>
      <w:r w:rsidRPr="00D93EF2">
        <w:t>АО (ПАО) ______ (далее - Заказчик),</w:t>
      </w:r>
    </w:p>
    <w:p w:rsidR="00397021" w:rsidRPr="00D93EF2" w:rsidRDefault="00397021" w:rsidP="009D16CD">
      <w:pPr>
        <w:widowControl w:val="0"/>
        <w:numPr>
          <w:ilvl w:val="0"/>
          <w:numId w:val="74"/>
        </w:numPr>
        <w:tabs>
          <w:tab w:val="num" w:pos="1080"/>
        </w:tabs>
        <w:ind w:left="0" w:firstLine="709"/>
        <w:jc w:val="both"/>
      </w:pPr>
      <w:r w:rsidRPr="00D93EF2">
        <w:t>Страхователя,</w:t>
      </w:r>
    </w:p>
    <w:p w:rsidR="00397021" w:rsidRPr="00D93EF2" w:rsidRDefault="00397021" w:rsidP="009D16CD">
      <w:pPr>
        <w:widowControl w:val="0"/>
        <w:numPr>
          <w:ilvl w:val="0"/>
          <w:numId w:val="74"/>
        </w:numPr>
        <w:tabs>
          <w:tab w:val="num" w:pos="1080"/>
        </w:tabs>
        <w:ind w:left="0" w:firstLine="709"/>
        <w:jc w:val="both"/>
      </w:pPr>
      <w:r w:rsidRPr="00D93EF2">
        <w:t>субподрядчиков любого уровня, поставщиков и/или субпоставщиков любого уровня и/или торговых организаций и/или организаций, оказывающих услуги архитекторов и/или консультантов/субконсультантов и/или инженеров и/или проектировщиков и/или поставщиков/субпоставщиков, в рамках реализации Проекта на строительной площадке.</w:t>
      </w:r>
    </w:p>
    <w:p w:rsidR="00397021" w:rsidRPr="00D93EF2" w:rsidRDefault="00397021" w:rsidP="00397021">
      <w:pPr>
        <w:widowControl w:val="0"/>
        <w:ind w:firstLine="709"/>
        <w:jc w:val="both"/>
      </w:pPr>
      <w:r w:rsidRPr="00D93EF2">
        <w:t xml:space="preserve">в отношении той части застрахованного имущества, по которой он(-и) несет(-ут) риск гибели, утраты или повреждения (Секция 1). </w:t>
      </w:r>
    </w:p>
    <w:p w:rsidR="00397021" w:rsidRPr="00D93EF2" w:rsidRDefault="00397021" w:rsidP="00397021">
      <w:pPr>
        <w:widowControl w:val="0"/>
        <w:ind w:firstLine="709"/>
        <w:jc w:val="both"/>
        <w:rPr>
          <w:bCs/>
        </w:rPr>
      </w:pPr>
      <w:r w:rsidRPr="00D93EF2">
        <w:rPr>
          <w:bCs/>
        </w:rPr>
        <w:t>1.5.2. Договор страхования считается заключенным в пользу лиц, которым может быть причинен вред (выгодоприобретателей)</w:t>
      </w:r>
      <w:r w:rsidRPr="00D93EF2">
        <w:t xml:space="preserve"> (Секция 2).</w:t>
      </w:r>
    </w:p>
    <w:p w:rsidR="00397021" w:rsidRPr="00D93EF2" w:rsidRDefault="00397021" w:rsidP="00397021">
      <w:pPr>
        <w:ind w:firstLine="709"/>
        <w:jc w:val="both"/>
        <w:outlineLvl w:val="1"/>
        <w:rPr>
          <w:b/>
          <w:iCs/>
        </w:rPr>
      </w:pPr>
      <w:r w:rsidRPr="00D93EF2">
        <w:rPr>
          <w:b/>
          <w:iCs/>
        </w:rPr>
        <w:t>2. ОБЪЕКТ СТРАХОВАНИЯ.</w:t>
      </w:r>
    </w:p>
    <w:p w:rsidR="00397021" w:rsidRPr="00D93EF2" w:rsidRDefault="00397021" w:rsidP="00397021">
      <w:pPr>
        <w:widowControl w:val="0"/>
        <w:ind w:firstLine="709"/>
        <w:jc w:val="both"/>
        <w:rPr>
          <w:bCs/>
          <w:iCs/>
        </w:rPr>
      </w:pPr>
      <w:r w:rsidRPr="00D93EF2">
        <w:rPr>
          <w:bCs/>
        </w:rPr>
        <w:t>2.1. По настоящему договору застрахованы</w:t>
      </w:r>
      <w:r w:rsidRPr="00D93EF2">
        <w:rPr>
          <w:bCs/>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widowControl w:val="0"/>
        <w:ind w:firstLine="709"/>
        <w:jc w:val="both"/>
        <w:rPr>
          <w:bCs/>
        </w:rPr>
      </w:pPr>
      <w:r w:rsidRPr="00D93EF2">
        <w:rPr>
          <w:bCs/>
        </w:rPr>
        <w:t>2.1.1. Предмет и средства проведения строительно-монтажных работ - на период проведения строительно-монтажных работ по Контракту:</w:t>
      </w:r>
    </w:p>
    <w:p w:rsidR="00397021" w:rsidRPr="00D93EF2" w:rsidRDefault="00397021" w:rsidP="00397021">
      <w:pPr>
        <w:ind w:firstLine="709"/>
        <w:jc w:val="both"/>
      </w:pPr>
      <w:r w:rsidRPr="00D93EF2">
        <w:lastRenderedPageBreak/>
        <w:t xml:space="preserve">2.1.1.1. Объект строительства/монтажа, указанный в п. 1.3 настоящего Договора, включая, но не ограничиваясь: </w:t>
      </w:r>
    </w:p>
    <w:p w:rsidR="00397021" w:rsidRPr="00D93EF2" w:rsidRDefault="00397021" w:rsidP="00397021">
      <w:pPr>
        <w:ind w:firstLine="709"/>
        <w:jc w:val="both"/>
      </w:pPr>
      <w:r w:rsidRPr="00D93EF2">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 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 месте в пределах территории страхования, а также все ассоциированные и вспомогательные работы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397021" w:rsidRPr="00D93EF2" w:rsidRDefault="00397021" w:rsidP="00397021">
      <w:pPr>
        <w:ind w:firstLine="709"/>
        <w:jc w:val="both"/>
      </w:pPr>
      <w:r w:rsidRPr="00D93EF2">
        <w:t>2.1.1.2. Существующее имущество Заказчика</w:t>
      </w:r>
      <w:r w:rsidRPr="00D93EF2">
        <w:rPr>
          <w:snapToGrid w:val="0"/>
          <w:color w:val="000000"/>
        </w:rPr>
        <w:t xml:space="preserve"> расположенное на строительной площадке или на территории, прилегающей к строительной площадке</w:t>
      </w:r>
      <w:r w:rsidRPr="00D93EF2">
        <w:t>;</w:t>
      </w:r>
    </w:p>
    <w:p w:rsidR="00397021" w:rsidRPr="00D93EF2" w:rsidRDefault="00397021" w:rsidP="00397021">
      <w:pPr>
        <w:widowControl w:val="0"/>
        <w:ind w:firstLine="709"/>
        <w:jc w:val="both"/>
        <w:rPr>
          <w:bCs/>
        </w:rPr>
      </w:pPr>
      <w:r w:rsidRPr="00D93EF2">
        <w:rPr>
          <w:bCs/>
        </w:rPr>
        <w:t>2.1.2. Сданный в эксплуатацию объект, указанный в п. 1.3 настоящего Договора - на период его гарантийного обслуживания.</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ind w:right="-8" w:firstLine="709"/>
        <w:jc w:val="both"/>
        <w:rPr>
          <w:snapToGrid w:val="0"/>
        </w:rPr>
      </w:pPr>
      <w:r w:rsidRPr="00D93EF2">
        <w:rPr>
          <w:snapToGrid w:val="0"/>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при производстве строительно-монтажных работ по Проекту;</w:t>
      </w:r>
    </w:p>
    <w:p w:rsidR="00397021" w:rsidRPr="00D93EF2" w:rsidRDefault="00397021" w:rsidP="009D16CD">
      <w:pPr>
        <w:widowControl w:val="0"/>
        <w:numPr>
          <w:ilvl w:val="0"/>
          <w:numId w:val="75"/>
        </w:numPr>
        <w:tabs>
          <w:tab w:val="num" w:pos="1134"/>
        </w:tabs>
        <w:ind w:left="0" w:right="-8" w:firstLine="709"/>
        <w:jc w:val="both"/>
        <w:rPr>
          <w:snapToGrid w:val="0"/>
        </w:rPr>
      </w:pPr>
      <w:r w:rsidRPr="00D93EF2">
        <w:rPr>
          <w:snapToGrid w:val="0"/>
        </w:rPr>
        <w:t>в период гарантийного обслуживания сданного в эксплуатацию объекта по Проекту.</w:t>
      </w:r>
    </w:p>
    <w:p w:rsidR="00397021" w:rsidRPr="00D93EF2" w:rsidRDefault="00397021" w:rsidP="00397021">
      <w:pPr>
        <w:ind w:firstLine="709"/>
        <w:jc w:val="both"/>
        <w:outlineLvl w:val="1"/>
        <w:rPr>
          <w:b/>
          <w:iCs/>
        </w:rPr>
      </w:pPr>
      <w:bookmarkStart w:id="9" w:name="OLE_LINK6"/>
      <w:r w:rsidRPr="00D93EF2">
        <w:rPr>
          <w:b/>
          <w:iCs/>
        </w:rPr>
        <w:t>3. СТРАХОВЫЕ СЛУЧАИ.</w:t>
      </w:r>
    </w:p>
    <w:p w:rsidR="00397021" w:rsidRPr="00D93EF2" w:rsidRDefault="00397021" w:rsidP="00397021">
      <w:pPr>
        <w:widowControl w:val="0"/>
        <w:ind w:firstLine="709"/>
        <w:jc w:val="both"/>
        <w:rPr>
          <w:bCs/>
        </w:rPr>
      </w:pPr>
      <w:r w:rsidRPr="00D93EF2">
        <w:rPr>
          <w:bCs/>
          <w:u w:val="single"/>
        </w:rPr>
        <w:t>Секция 1 «Страхование строительно-монтажных рисков»</w:t>
      </w:r>
      <w:r w:rsidRPr="00D93EF2">
        <w:rPr>
          <w:bCs/>
        </w:rPr>
        <w:t>.</w:t>
      </w:r>
    </w:p>
    <w:p w:rsidR="00397021" w:rsidRPr="00D93EF2" w:rsidRDefault="00397021" w:rsidP="00397021">
      <w:pPr>
        <w:tabs>
          <w:tab w:val="left" w:pos="709"/>
        </w:tabs>
        <w:ind w:firstLine="709"/>
        <w:jc w:val="both"/>
      </w:pPr>
      <w:r w:rsidRPr="00D93EF2">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397021" w:rsidRPr="00D93EF2" w:rsidRDefault="00397021" w:rsidP="00397021">
      <w:pPr>
        <w:ind w:firstLine="709"/>
        <w:jc w:val="both"/>
      </w:pPr>
      <w:r w:rsidRPr="00D93EF2">
        <w:t>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вследствие:</w:t>
      </w:r>
    </w:p>
    <w:p w:rsidR="00397021" w:rsidRPr="00D93EF2" w:rsidRDefault="00397021" w:rsidP="00397021">
      <w:pPr>
        <w:widowControl w:val="0"/>
        <w:tabs>
          <w:tab w:val="left" w:pos="1428"/>
        </w:tabs>
        <w:ind w:firstLine="709"/>
        <w:jc w:val="both"/>
        <w:rPr>
          <w:snapToGrid w:val="0"/>
        </w:rPr>
      </w:pPr>
      <w:r w:rsidRPr="00D93EF2">
        <w:rPr>
          <w:snapToGrid w:val="0"/>
        </w:rPr>
        <w:t>3.2.1. Ошибок или упущений, допущенных при проведении работ по гарантийному обслуживанию объекта.</w:t>
      </w:r>
    </w:p>
    <w:p w:rsidR="00397021" w:rsidRPr="00D93EF2" w:rsidRDefault="00397021" w:rsidP="00397021">
      <w:pPr>
        <w:widowControl w:val="0"/>
        <w:tabs>
          <w:tab w:val="left" w:pos="1428"/>
        </w:tabs>
        <w:ind w:firstLine="709"/>
        <w:jc w:val="both"/>
        <w:rPr>
          <w:snapToGrid w:val="0"/>
        </w:rPr>
      </w:pPr>
      <w:r w:rsidRPr="00D93EF2">
        <w:rPr>
          <w:snapToGrid w:val="0"/>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397021" w:rsidRPr="00D93EF2" w:rsidRDefault="00397021" w:rsidP="00397021">
      <w:pPr>
        <w:ind w:firstLine="708"/>
        <w:jc w:val="both"/>
      </w:pPr>
      <w:r w:rsidRPr="00D93EF2">
        <w:t xml:space="preserve"> 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_________________ (в соответствии с условиями договора подряда/ контракта) месяц включительно.</w:t>
      </w:r>
    </w:p>
    <w:p w:rsidR="00397021" w:rsidRPr="00D93EF2" w:rsidRDefault="00397021" w:rsidP="00397021">
      <w:pPr>
        <w:ind w:firstLine="709"/>
        <w:jc w:val="both"/>
      </w:pP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widowControl w:val="0"/>
        <w:tabs>
          <w:tab w:val="left" w:pos="709"/>
        </w:tabs>
        <w:ind w:firstLine="709"/>
        <w:jc w:val="both"/>
        <w:rPr>
          <w:snapToGrid w:val="0"/>
        </w:rPr>
      </w:pPr>
      <w:r w:rsidRPr="00D93EF2">
        <w:rPr>
          <w:snapToGrid w:val="0"/>
        </w:rPr>
        <w:t xml:space="preserve">3.3. По страхованию гражданской ответственности перед третьими лицами страховым </w:t>
      </w:r>
      <w:r w:rsidRPr="00D93EF2">
        <w:rPr>
          <w:snapToGrid w:val="0"/>
        </w:rPr>
        <w:lastRenderedPageBreak/>
        <w:t>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397021" w:rsidRPr="00D93EF2" w:rsidRDefault="00397021" w:rsidP="00397021">
      <w:pPr>
        <w:ind w:firstLine="709"/>
        <w:jc w:val="both"/>
      </w:pPr>
      <w:r w:rsidRPr="00D93EF2">
        <w:t>3.3.1. Страхователь и/или иные лица, указанные в п. 1.5.1. настоящего Договора (далее – лицо, чья ответственность застрахована) обязаны возместить этот вред в соответствии с действующим законодательством места причинения вреда.</w:t>
      </w:r>
    </w:p>
    <w:p w:rsidR="00397021" w:rsidRPr="00D93EF2" w:rsidRDefault="00397021" w:rsidP="00397021">
      <w:pPr>
        <w:ind w:firstLine="709"/>
        <w:jc w:val="both"/>
      </w:pPr>
      <w:r w:rsidRPr="00D93EF2">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397021" w:rsidRPr="00D93EF2" w:rsidRDefault="00397021" w:rsidP="00397021">
      <w:pPr>
        <w:widowControl w:val="0"/>
        <w:ind w:firstLine="709"/>
        <w:jc w:val="both"/>
        <w:rPr>
          <w:snapToGrid w:val="0"/>
        </w:rPr>
      </w:pPr>
      <w:r w:rsidRPr="00D93EF2">
        <w:rPr>
          <w:snapToGrid w:val="0"/>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397021" w:rsidRPr="00D93EF2" w:rsidRDefault="00397021" w:rsidP="00397021">
      <w:pPr>
        <w:ind w:firstLine="720"/>
        <w:jc w:val="both"/>
      </w:pPr>
      <w:r w:rsidRPr="00D93EF2">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397021" w:rsidRPr="00D93EF2" w:rsidRDefault="00397021" w:rsidP="00397021">
      <w:pPr>
        <w:widowControl w:val="0"/>
        <w:ind w:firstLine="709"/>
        <w:jc w:val="both"/>
      </w:pPr>
      <w:r w:rsidRPr="00D93EF2">
        <w:rPr>
          <w:bCs/>
        </w:rPr>
        <w:t xml:space="preserve">Под вредом жизни и здоровью третьих лиц по </w:t>
      </w:r>
      <w:r w:rsidRPr="00D93EF2">
        <w:t>настоящему Договору понимаются телесные повреждения, утрата трудоспособности или смерть потерпевшего.</w:t>
      </w:r>
    </w:p>
    <w:p w:rsidR="00397021" w:rsidRPr="00D93EF2" w:rsidRDefault="00397021" w:rsidP="00397021">
      <w:pPr>
        <w:ind w:firstLine="709"/>
        <w:jc w:val="both"/>
      </w:pPr>
      <w:r w:rsidRPr="00D93EF2">
        <w:t xml:space="preserve">Под вредом имуществу </w:t>
      </w:r>
      <w:r w:rsidRPr="00D93EF2">
        <w:rPr>
          <w:bCs/>
        </w:rPr>
        <w:t xml:space="preserve">третьих лиц </w:t>
      </w:r>
      <w:r w:rsidRPr="00D93EF2">
        <w:t>по настоящему Договору понимается гибель, утрата, повреждение имущества потерпевшего.</w:t>
      </w:r>
      <w:r w:rsidRPr="00D93EF2" w:rsidDel="000A471C">
        <w:t xml:space="preserve"> </w:t>
      </w:r>
    </w:p>
    <w:p w:rsidR="00397021" w:rsidRPr="00D93EF2" w:rsidRDefault="00397021" w:rsidP="00397021">
      <w:pPr>
        <w:ind w:firstLine="720"/>
        <w:jc w:val="both"/>
      </w:pPr>
      <w:r w:rsidRPr="00D93EF2">
        <w:t>3.4. При наступлении любого из страховых случаев возмещению подлежат также расходы, понесенные Страхователем (Выгодоприобретателем, лицом, чья ответственность застрахована)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9"/>
    </w:p>
    <w:p w:rsidR="00397021" w:rsidRPr="00D93EF2" w:rsidRDefault="00397021" w:rsidP="00397021">
      <w:pPr>
        <w:ind w:firstLine="720"/>
        <w:jc w:val="both"/>
      </w:pPr>
      <w:r w:rsidRPr="00D93EF2">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397021" w:rsidRPr="00D93EF2" w:rsidRDefault="00397021" w:rsidP="00397021">
      <w:pPr>
        <w:ind w:firstLine="709"/>
        <w:jc w:val="both"/>
        <w:outlineLvl w:val="0"/>
      </w:pPr>
      <w:r w:rsidRPr="00D93EF2">
        <w:t>3.6. Общие исключения.</w:t>
      </w:r>
    </w:p>
    <w:p w:rsidR="00397021" w:rsidRPr="00D93EF2" w:rsidRDefault="00397021" w:rsidP="00397021">
      <w:pPr>
        <w:ind w:firstLine="709"/>
        <w:jc w:val="both"/>
        <w:outlineLvl w:val="0"/>
      </w:pPr>
      <w:r w:rsidRPr="00D93EF2">
        <w:t>По настоящему Договору не покрывается следующее:</w:t>
      </w:r>
    </w:p>
    <w:p w:rsidR="00397021" w:rsidRPr="00D93EF2" w:rsidRDefault="00397021" w:rsidP="00397021">
      <w:pPr>
        <w:ind w:firstLine="709"/>
        <w:jc w:val="both"/>
        <w:outlineLvl w:val="0"/>
      </w:pPr>
      <w:r w:rsidRPr="00D93EF2">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397021" w:rsidRPr="00D93EF2" w:rsidRDefault="00397021" w:rsidP="00397021">
      <w:pPr>
        <w:ind w:firstLine="709"/>
        <w:jc w:val="both"/>
        <w:outlineLvl w:val="0"/>
      </w:pPr>
      <w:r w:rsidRPr="00D93EF2">
        <w:t>(а)</w:t>
      </w:r>
      <w:r w:rsidRPr="00D93EF2">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397021" w:rsidRPr="00D93EF2" w:rsidRDefault="00397021" w:rsidP="00397021">
      <w:pPr>
        <w:ind w:firstLine="709"/>
        <w:jc w:val="both"/>
        <w:outlineLvl w:val="0"/>
      </w:pPr>
      <w:r w:rsidRPr="00D93EF2">
        <w:t>(б)</w:t>
      </w:r>
      <w:r w:rsidRPr="00D93EF2">
        <w:tab/>
        <w:t>Материалы ядерного оружия.</w:t>
      </w:r>
    </w:p>
    <w:p w:rsidR="00397021" w:rsidRPr="00D93EF2" w:rsidRDefault="00397021" w:rsidP="00397021">
      <w:pPr>
        <w:ind w:firstLine="709"/>
        <w:jc w:val="both"/>
        <w:outlineLvl w:val="0"/>
      </w:pPr>
      <w:r w:rsidRPr="00D93EF2">
        <w:t xml:space="preserve">3.6.2. Несмотря на возможность наличия в настоящем Договоре или в любом дополнении к нему любых противоречащих положений к нижеуказанному,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
    <w:p w:rsidR="00397021" w:rsidRPr="00D93EF2" w:rsidRDefault="00397021" w:rsidP="00397021">
      <w:pPr>
        <w:ind w:firstLine="709"/>
        <w:jc w:val="both"/>
        <w:outlineLvl w:val="0"/>
      </w:pPr>
      <w:r w:rsidRPr="00D93EF2">
        <w:t>(а)</w:t>
      </w:r>
      <w:r w:rsidRPr="00D93EF2">
        <w:tab/>
        <w:t>война, вторжение, действие иностранного врага, враждебные или военные действия (вне зависимости от того, была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397021" w:rsidRPr="00D93EF2" w:rsidRDefault="00397021" w:rsidP="00397021">
      <w:pPr>
        <w:ind w:firstLine="709"/>
        <w:jc w:val="both"/>
        <w:outlineLvl w:val="0"/>
      </w:pPr>
      <w:r w:rsidRPr="00D93EF2">
        <w:t>Настоящий пункт также исключает ущерб, повреждение, возмещение стоимости или расходов, прямо или косвенно проистекающих из,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397021" w:rsidRPr="00D93EF2" w:rsidRDefault="00397021" w:rsidP="00397021">
      <w:pPr>
        <w:ind w:firstLine="709"/>
        <w:jc w:val="both"/>
        <w:outlineLvl w:val="0"/>
      </w:pPr>
      <w:r w:rsidRPr="00D93EF2">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D93EF2" w:rsidDel="000A471C">
        <w:t xml:space="preserve"> </w:t>
      </w:r>
    </w:p>
    <w:p w:rsidR="00397021" w:rsidRPr="00D93EF2" w:rsidRDefault="00397021" w:rsidP="00397021">
      <w:pPr>
        <w:ind w:firstLine="709"/>
        <w:jc w:val="both"/>
        <w:outlineLvl w:val="0"/>
      </w:pPr>
      <w:r w:rsidRPr="00D93EF2">
        <w:t>3.6.3. (а) Штрафы и пени (включая заранее определенные суммы возмещения убытков) за неготовность или за задержку сдачи или за несоответствие условиям Договора подряда;</w:t>
      </w:r>
    </w:p>
    <w:p w:rsidR="00397021" w:rsidRPr="00D93EF2" w:rsidRDefault="00397021" w:rsidP="00397021">
      <w:pPr>
        <w:ind w:firstLine="709"/>
        <w:jc w:val="both"/>
        <w:outlineLvl w:val="0"/>
      </w:pPr>
      <w:r w:rsidRPr="00D93EF2">
        <w:t>(б) Гарантии достижения основных показателей.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3.6.4. (а) Настоящий Договор, вне зависимости от причины, включая, но не ограничиваясь КОМПЬЮТЕРНЫМИ ВИРУСАМИ, не страхует от гибели, убытка, уничтожения, разрушения, искажения, стирания, порчи или изменения ЭЛЕКТРОННЫХ ДАННЫХ, или от потери возможности использовать, снижения функциональности, затрат, расходов любого характера, вытекающих из этого, независимо от любой другой причины или случая, попутно или в другой последовательности влияющего на этот убыток.</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ЭЛЕКТРОННЫЕ ДАННЫЕ означают факты, концепции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включает в себя программы, программное обеспечение и другие кодированные инструкции для обработки и манипуляции данными или управления и манипулирования таким оборудованием.</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себя (но не ограничивается) «Троянские кони», «черви» и «временные или логические бомбы».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(б) Однако, если событие, указанное ниже,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перечисленными событиями застрахованному настоящим Договором имуществу в период действия настоящего Договора.</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События:</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Пожар, Взрыв, Повреждение водой.</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 xml:space="preserve">Невзирая на какие-либо положения об обратном, содержащиеся в настоящем Договоре или в любом дополнении к нему, настоящим понимается и согласовывается следующее: </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Если застрахованному настоящим договором средству электронной обработки данных причинен физический ущерб или повреждение, то за базу оценки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с находившихся на нем, при условии, что такой носитель починен, заменен или восстановлен.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отремонтирован, то основой возмещения должна быть стоимость пустого носителя. Однако этот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397021" w:rsidRPr="00D93EF2" w:rsidRDefault="00397021" w:rsidP="00397021">
      <w:pPr>
        <w:widowControl w:val="0"/>
        <w:ind w:firstLine="709"/>
        <w:jc w:val="both"/>
        <w:outlineLvl w:val="0"/>
        <w:rPr>
          <w:rFonts w:eastAsia="Calibri"/>
          <w:kern w:val="32"/>
          <w:lang w:eastAsia="en-US"/>
        </w:rPr>
      </w:pPr>
      <w:r w:rsidRPr="00D93EF2">
        <w:rPr>
          <w:rFonts w:eastAsia="Calibri"/>
          <w:kern w:val="32"/>
          <w:lang w:eastAsia="en-US"/>
        </w:rPr>
        <w:t>3.6.5. Причинение вреда жизни, здоровью или финансового ущерба включая, но не ограничиваясь, убытки, расходы или затраты, связанные с (в том числе возникающие из-за или зависящие от) отчисткой, восстановлением, локализацией, удалением или уменьшением, вызванным прямо или косвенно, полностью или частично:</w:t>
      </w:r>
    </w:p>
    <w:p w:rsidR="00397021" w:rsidRPr="00D93EF2" w:rsidRDefault="00397021" w:rsidP="00397021">
      <w:pPr>
        <w:ind w:firstLine="709"/>
        <w:jc w:val="both"/>
        <w:outlineLvl w:val="0"/>
      </w:pPr>
      <w:r w:rsidRPr="00D93EF2" w:rsidDel="00C22788">
        <w:t xml:space="preserve"> </w:t>
      </w:r>
      <w:r w:rsidRPr="00D93EF2">
        <w:t>(а) любыми грибками, плесенью, милдью или брожением;</w:t>
      </w:r>
    </w:p>
    <w:p w:rsidR="00397021" w:rsidRPr="00D93EF2" w:rsidRDefault="00397021" w:rsidP="00397021">
      <w:pPr>
        <w:ind w:firstLine="709"/>
        <w:jc w:val="both"/>
        <w:outlineLvl w:val="0"/>
      </w:pPr>
      <w:r w:rsidRPr="00D93EF2">
        <w:t>(б) любыми спорами или токсинами, вырабатываемыми или испускаемыми такими грибками, плесенью, милдью или брожением;</w:t>
      </w:r>
    </w:p>
    <w:p w:rsidR="00397021" w:rsidRPr="00D93EF2" w:rsidRDefault="00397021" w:rsidP="00397021">
      <w:pPr>
        <w:ind w:firstLine="709"/>
        <w:jc w:val="both"/>
        <w:outlineLvl w:val="0"/>
      </w:pPr>
      <w:r w:rsidRPr="00D93EF2">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397021" w:rsidRPr="00D93EF2" w:rsidRDefault="00397021" w:rsidP="00397021">
      <w:pPr>
        <w:ind w:firstLine="709"/>
        <w:jc w:val="both"/>
        <w:outlineLvl w:val="0"/>
      </w:pPr>
      <w:r w:rsidRPr="00D93EF2">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
    <w:p w:rsidR="00397021" w:rsidRPr="00D93EF2" w:rsidRDefault="00397021" w:rsidP="00397021">
      <w:pPr>
        <w:ind w:firstLine="709"/>
        <w:jc w:val="both"/>
        <w:outlineLvl w:val="0"/>
      </w:pPr>
      <w:r w:rsidRPr="00D93EF2">
        <w:t>Независимо от любой иной причины, события, материала, продукта и/или строительного компонента, которые поспособствовали одновременно или в любой последовательности ущербу жизни и здоровью, физическому или финансовому ущербу.</w:t>
      </w:r>
    </w:p>
    <w:p w:rsidR="00397021" w:rsidRPr="00D93EF2" w:rsidRDefault="00397021" w:rsidP="00397021">
      <w:pPr>
        <w:ind w:firstLine="709"/>
        <w:jc w:val="both"/>
        <w:outlineLvl w:val="0"/>
      </w:pPr>
      <w:r w:rsidRPr="00D93EF2">
        <w:t>В целях данного Исключения, следующие определения были добавлены в Договор:</w:t>
      </w:r>
    </w:p>
    <w:p w:rsidR="00397021" w:rsidRPr="00D93EF2" w:rsidRDefault="00397021" w:rsidP="00397021">
      <w:pPr>
        <w:ind w:firstLine="709"/>
        <w:jc w:val="both"/>
        <w:outlineLvl w:val="0"/>
      </w:pPr>
      <w:r w:rsidRPr="00D93EF2">
        <w:t>«Грибок», включая, но не ограничиваясь всеми растениями и живыми организмами, принадлежащим к основной группе «Грибков» с недостатком хлорофилла, и включая плесневые, ржавчинные, головневые, шляпочные грибы и милдь.</w:t>
      </w:r>
    </w:p>
    <w:p w:rsidR="00397021" w:rsidRPr="00D93EF2" w:rsidRDefault="00397021" w:rsidP="00397021">
      <w:pPr>
        <w:ind w:firstLine="709"/>
        <w:jc w:val="both"/>
        <w:outlineLvl w:val="0"/>
      </w:pPr>
      <w:r w:rsidRPr="00D93EF2">
        <w:t>«Плесневые грибы» включая, но не ограничиваясь их поверхностным ростом во влажной или разлагающейся органической материи или на живых организмах, а также грибок, провоцирующий распространение плесневых грибов.</w:t>
      </w:r>
    </w:p>
    <w:p w:rsidR="00397021" w:rsidRPr="00D93EF2" w:rsidRDefault="00397021" w:rsidP="00397021">
      <w:pPr>
        <w:ind w:firstLine="709"/>
        <w:jc w:val="both"/>
        <w:outlineLvl w:val="0"/>
      </w:pPr>
      <w:r w:rsidRPr="00D93EF2">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милди, растений, организмов и микроорганизмов.</w:t>
      </w:r>
    </w:p>
    <w:p w:rsidR="00397021" w:rsidRPr="00D93EF2" w:rsidRDefault="00397021" w:rsidP="00397021">
      <w:pPr>
        <w:ind w:firstLine="709"/>
        <w:jc w:val="both"/>
        <w:outlineLvl w:val="0"/>
      </w:pPr>
      <w:r w:rsidRPr="00D93EF2">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397021" w:rsidRPr="00D93EF2" w:rsidRDefault="00397021" w:rsidP="00397021">
      <w:pPr>
        <w:ind w:firstLine="709"/>
        <w:jc w:val="both"/>
        <w:outlineLvl w:val="0"/>
        <w:rPr>
          <w:bCs/>
        </w:rPr>
      </w:pPr>
      <w:r w:rsidRPr="00D93EF2">
        <w:rPr>
          <w:bCs/>
        </w:rPr>
        <w:t>Также согласовано, что настоящим Договором не покрывается:</w:t>
      </w:r>
    </w:p>
    <w:p w:rsidR="00397021" w:rsidRPr="00D93EF2" w:rsidRDefault="00397021" w:rsidP="00397021">
      <w:pPr>
        <w:ind w:firstLine="709"/>
        <w:jc w:val="both"/>
        <w:outlineLvl w:val="0"/>
      </w:pPr>
      <w:r w:rsidRPr="00D93EF2">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397021" w:rsidRPr="00D93EF2" w:rsidRDefault="00397021" w:rsidP="00397021">
      <w:pPr>
        <w:ind w:firstLine="709"/>
        <w:jc w:val="both"/>
        <w:outlineLvl w:val="0"/>
      </w:pPr>
      <w:r w:rsidRPr="00D93EF2">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397021" w:rsidRPr="00D93EF2" w:rsidRDefault="00397021" w:rsidP="00397021">
      <w:pPr>
        <w:ind w:firstLine="709"/>
        <w:jc w:val="both"/>
        <w:outlineLvl w:val="0"/>
      </w:pPr>
      <w:r w:rsidRPr="00D93EF2">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397021" w:rsidRPr="00D93EF2" w:rsidRDefault="00397021" w:rsidP="00397021">
      <w:pPr>
        <w:ind w:firstLine="720"/>
        <w:jc w:val="both"/>
      </w:pPr>
      <w:r w:rsidRPr="00D93EF2">
        <w:t>3.7. По настоящему Договору применяются следующие особые условия («оговорки»), изложенные в Приложении № 4 к настоящему Договору:</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9D16CD">
      <w:pPr>
        <w:widowControl w:val="0"/>
        <w:numPr>
          <w:ilvl w:val="0"/>
          <w:numId w:val="77"/>
        </w:numPr>
        <w:ind w:left="0" w:firstLine="709"/>
        <w:jc w:val="both"/>
      </w:pPr>
      <w:r w:rsidRPr="00D93EF2">
        <w:t>База для расчета страхового возмещения;</w:t>
      </w:r>
    </w:p>
    <w:p w:rsidR="00397021" w:rsidRPr="00D93EF2" w:rsidRDefault="00397021" w:rsidP="009D16CD">
      <w:pPr>
        <w:widowControl w:val="0"/>
        <w:numPr>
          <w:ilvl w:val="0"/>
          <w:numId w:val="77"/>
        </w:numPr>
        <w:ind w:left="0" w:firstLine="709"/>
        <w:jc w:val="both"/>
        <w:rPr>
          <w:bCs/>
        </w:rPr>
      </w:pPr>
      <w:r w:rsidRPr="00D93EF2">
        <w:rPr>
          <w:bCs/>
        </w:rPr>
        <w:t>Возмещение расходов по сверхурочным и ночным работам, экспресс-доставке;</w:t>
      </w:r>
    </w:p>
    <w:p w:rsidR="00397021" w:rsidRPr="00D93EF2" w:rsidRDefault="00397021" w:rsidP="009D16CD">
      <w:pPr>
        <w:widowControl w:val="0"/>
        <w:numPr>
          <w:ilvl w:val="0"/>
          <w:numId w:val="77"/>
        </w:numPr>
        <w:ind w:left="0" w:firstLine="709"/>
        <w:jc w:val="both"/>
      </w:pPr>
      <w:r w:rsidRPr="00D93EF2">
        <w:rPr>
          <w:bCs/>
        </w:rPr>
        <w:t xml:space="preserve">Возмещение расходов по воздушным перевозкам;   </w:t>
      </w:r>
    </w:p>
    <w:p w:rsidR="00397021" w:rsidRPr="00D93EF2" w:rsidRDefault="00397021" w:rsidP="009D16CD">
      <w:pPr>
        <w:widowControl w:val="0"/>
        <w:numPr>
          <w:ilvl w:val="0"/>
          <w:numId w:val="77"/>
        </w:numPr>
        <w:ind w:left="0" w:firstLine="709"/>
        <w:jc w:val="both"/>
        <w:rPr>
          <w:bCs/>
        </w:rPr>
      </w:pPr>
      <w:r w:rsidRPr="00D93EF2">
        <w:rPr>
          <w:bCs/>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9D16CD">
      <w:pPr>
        <w:widowControl w:val="0"/>
        <w:numPr>
          <w:ilvl w:val="0"/>
          <w:numId w:val="77"/>
        </w:numPr>
        <w:ind w:left="0" w:firstLine="709"/>
        <w:jc w:val="both"/>
        <w:rPr>
          <w:bCs/>
        </w:rPr>
      </w:pPr>
      <w:r w:rsidRPr="00D93EF2">
        <w:rPr>
          <w:bCs/>
        </w:rPr>
        <w:t>Особые условия в отношении противопожарных средств;</w:t>
      </w:r>
    </w:p>
    <w:p w:rsidR="00397021" w:rsidRPr="00D93EF2" w:rsidRDefault="00397021" w:rsidP="009D16CD">
      <w:pPr>
        <w:widowControl w:val="0"/>
        <w:numPr>
          <w:ilvl w:val="0"/>
          <w:numId w:val="77"/>
        </w:numPr>
        <w:ind w:left="0" w:firstLine="709"/>
        <w:jc w:val="both"/>
        <w:rPr>
          <w:bCs/>
        </w:rPr>
      </w:pPr>
      <w:r w:rsidRPr="00D93EF2">
        <w:rPr>
          <w:bCs/>
        </w:rPr>
        <w:t>Оговорка о 72 часах;</w:t>
      </w:r>
    </w:p>
    <w:p w:rsidR="00397021" w:rsidRPr="00D93EF2" w:rsidRDefault="00397021" w:rsidP="009D16CD">
      <w:pPr>
        <w:widowControl w:val="0"/>
        <w:numPr>
          <w:ilvl w:val="0"/>
          <w:numId w:val="77"/>
        </w:numPr>
        <w:ind w:left="0" w:firstLine="709"/>
        <w:jc w:val="both"/>
      </w:pPr>
      <w:r w:rsidRPr="00D93EF2">
        <w:t xml:space="preserve">Оговорка об изменении страховой суммы в пределах 15%; </w:t>
      </w:r>
    </w:p>
    <w:p w:rsidR="00397021" w:rsidRPr="00D93EF2" w:rsidRDefault="00397021" w:rsidP="009D16CD">
      <w:pPr>
        <w:widowControl w:val="0"/>
        <w:numPr>
          <w:ilvl w:val="0"/>
          <w:numId w:val="77"/>
        </w:numPr>
        <w:ind w:left="0" w:firstLine="709"/>
        <w:jc w:val="both"/>
        <w:rPr>
          <w:bCs/>
        </w:rPr>
      </w:pPr>
      <w:r w:rsidRPr="00D93EF2">
        <w:rPr>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9D16CD">
      <w:pPr>
        <w:widowControl w:val="0"/>
        <w:numPr>
          <w:ilvl w:val="0"/>
          <w:numId w:val="77"/>
        </w:numPr>
        <w:ind w:left="0" w:firstLine="709"/>
        <w:jc w:val="both"/>
        <w:rPr>
          <w:bCs/>
        </w:rPr>
      </w:pPr>
      <w:r w:rsidRPr="00D93EF2">
        <w:rPr>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9D16CD">
      <w:pPr>
        <w:widowControl w:val="0"/>
        <w:numPr>
          <w:ilvl w:val="0"/>
          <w:numId w:val="77"/>
        </w:numPr>
        <w:tabs>
          <w:tab w:val="left" w:pos="284"/>
        </w:tabs>
        <w:ind w:left="0" w:firstLine="709"/>
        <w:jc w:val="both"/>
      </w:pPr>
      <w:r w:rsidRPr="00D93EF2">
        <w:t>Временное восстановление;</w:t>
      </w:r>
    </w:p>
    <w:p w:rsidR="00397021" w:rsidRPr="00D93EF2" w:rsidRDefault="00397021" w:rsidP="009D16CD">
      <w:pPr>
        <w:widowControl w:val="0"/>
        <w:numPr>
          <w:ilvl w:val="0"/>
          <w:numId w:val="77"/>
        </w:numPr>
        <w:tabs>
          <w:tab w:val="left" w:pos="284"/>
        </w:tabs>
        <w:ind w:left="0" w:firstLine="709"/>
        <w:jc w:val="both"/>
      </w:pPr>
      <w:r w:rsidRPr="00D93EF2">
        <w:t>Изготовление за пределами строительной площадки;</w:t>
      </w:r>
    </w:p>
    <w:p w:rsidR="00397021" w:rsidRPr="00D93EF2" w:rsidRDefault="00397021" w:rsidP="009D16CD">
      <w:pPr>
        <w:widowControl w:val="0"/>
        <w:numPr>
          <w:ilvl w:val="0"/>
          <w:numId w:val="77"/>
        </w:numPr>
        <w:ind w:left="0" w:firstLine="709"/>
        <w:jc w:val="both"/>
      </w:pPr>
      <w:r w:rsidRPr="00D93EF2">
        <w:t>Расходы на повторные испытания;</w:t>
      </w:r>
    </w:p>
    <w:p w:rsidR="00397021" w:rsidRPr="00D93EF2" w:rsidRDefault="00397021" w:rsidP="009D16CD">
      <w:pPr>
        <w:widowControl w:val="0"/>
        <w:numPr>
          <w:ilvl w:val="0"/>
          <w:numId w:val="77"/>
        </w:numPr>
        <w:ind w:left="0" w:firstLine="709"/>
        <w:jc w:val="both"/>
      </w:pPr>
      <w:r w:rsidRPr="00D93EF2">
        <w:t>Скрытый военный риск;</w:t>
      </w:r>
    </w:p>
    <w:p w:rsidR="00397021" w:rsidRPr="00D93EF2" w:rsidRDefault="00397021" w:rsidP="009D16CD">
      <w:pPr>
        <w:widowControl w:val="0"/>
        <w:numPr>
          <w:ilvl w:val="0"/>
          <w:numId w:val="77"/>
        </w:numPr>
        <w:ind w:left="0" w:firstLine="709"/>
        <w:jc w:val="both"/>
      </w:pPr>
      <w:r w:rsidRPr="00D93EF2">
        <w:t>Разбор завалов;</w:t>
      </w:r>
    </w:p>
    <w:p w:rsidR="00397021" w:rsidRPr="00D93EF2" w:rsidRDefault="00397021" w:rsidP="009D16CD">
      <w:pPr>
        <w:widowControl w:val="0"/>
        <w:numPr>
          <w:ilvl w:val="0"/>
          <w:numId w:val="77"/>
        </w:numPr>
        <w:tabs>
          <w:tab w:val="left" w:pos="284"/>
        </w:tabs>
        <w:ind w:left="0" w:firstLine="709"/>
        <w:jc w:val="both"/>
      </w:pPr>
      <w:r w:rsidRPr="00D93EF2">
        <w:t>Дополнительные расходы на импортные и таможенные пошлины;</w:t>
      </w:r>
    </w:p>
    <w:p w:rsidR="00397021" w:rsidRPr="00D93EF2" w:rsidRDefault="00397021" w:rsidP="009D16CD">
      <w:pPr>
        <w:widowControl w:val="0"/>
        <w:numPr>
          <w:ilvl w:val="0"/>
          <w:numId w:val="77"/>
        </w:numPr>
        <w:tabs>
          <w:tab w:val="left" w:pos="284"/>
        </w:tabs>
        <w:ind w:left="0" w:firstLine="709"/>
        <w:jc w:val="both"/>
      </w:pPr>
      <w:r w:rsidRPr="00D93EF2">
        <w:t>Применение законов и постановлений органов государственной власти;</w:t>
      </w:r>
    </w:p>
    <w:p w:rsidR="00397021" w:rsidRPr="00D93EF2" w:rsidRDefault="00397021" w:rsidP="009D16CD">
      <w:pPr>
        <w:widowControl w:val="0"/>
        <w:numPr>
          <w:ilvl w:val="0"/>
          <w:numId w:val="77"/>
        </w:numPr>
        <w:tabs>
          <w:tab w:val="left" w:pos="284"/>
        </w:tabs>
        <w:ind w:left="0" w:firstLine="709"/>
        <w:jc w:val="both"/>
      </w:pPr>
      <w:r w:rsidRPr="00D93EF2">
        <w:t>Автоматическое восстановление страховой суммы;</w:t>
      </w:r>
    </w:p>
    <w:p w:rsidR="00397021" w:rsidRPr="00D93EF2" w:rsidRDefault="00397021" w:rsidP="009D16CD">
      <w:pPr>
        <w:widowControl w:val="0"/>
        <w:numPr>
          <w:ilvl w:val="0"/>
          <w:numId w:val="77"/>
        </w:numPr>
        <w:ind w:left="0" w:firstLine="709"/>
        <w:jc w:val="both"/>
      </w:pPr>
      <w:r w:rsidRPr="00D93EF2">
        <w:t>Оговорка о собственных материалах;</w:t>
      </w:r>
    </w:p>
    <w:p w:rsidR="00397021" w:rsidRPr="00D93EF2" w:rsidRDefault="00397021" w:rsidP="009D16CD">
      <w:pPr>
        <w:widowControl w:val="0"/>
        <w:numPr>
          <w:ilvl w:val="0"/>
          <w:numId w:val="77"/>
        </w:numPr>
        <w:ind w:left="0" w:firstLine="709"/>
        <w:jc w:val="both"/>
      </w:pPr>
      <w:r w:rsidRPr="00D93EF2">
        <w:t>Перевозки внутри страны;</w:t>
      </w:r>
    </w:p>
    <w:p w:rsidR="00397021" w:rsidRPr="00D93EF2" w:rsidRDefault="00397021" w:rsidP="009D16CD">
      <w:pPr>
        <w:widowControl w:val="0"/>
        <w:numPr>
          <w:ilvl w:val="0"/>
          <w:numId w:val="77"/>
        </w:numPr>
        <w:tabs>
          <w:tab w:val="left" w:pos="284"/>
        </w:tabs>
        <w:ind w:left="0" w:firstLine="709"/>
        <w:jc w:val="both"/>
      </w:pPr>
      <w:r w:rsidRPr="00D93EF2">
        <w:t>Хранение вне строительной площадки;</w:t>
      </w:r>
    </w:p>
    <w:p w:rsidR="00397021" w:rsidRPr="00D93EF2" w:rsidRDefault="00397021" w:rsidP="009D16CD">
      <w:pPr>
        <w:widowControl w:val="0"/>
        <w:numPr>
          <w:ilvl w:val="0"/>
          <w:numId w:val="77"/>
        </w:numPr>
        <w:tabs>
          <w:tab w:val="left" w:pos="284"/>
        </w:tabs>
        <w:ind w:left="0" w:firstLine="709"/>
        <w:jc w:val="both"/>
      </w:pPr>
      <w:r w:rsidRPr="00D93EF2">
        <w:t>Страхование гибели или повреждения в результате забастовки, бунта и гражданских волнений (Оговорка 001);</w:t>
      </w:r>
    </w:p>
    <w:p w:rsidR="00397021" w:rsidRPr="00D93EF2" w:rsidRDefault="00397021" w:rsidP="009D16CD">
      <w:pPr>
        <w:widowControl w:val="0"/>
        <w:numPr>
          <w:ilvl w:val="0"/>
          <w:numId w:val="77"/>
        </w:numPr>
        <w:tabs>
          <w:tab w:val="left" w:pos="284"/>
        </w:tabs>
        <w:ind w:left="0" w:firstLine="709"/>
        <w:jc w:val="both"/>
      </w:pPr>
      <w:r w:rsidRPr="00D93EF2">
        <w:t>Оговорка о покрытии ущерба в результате террористических актов и диверсий;</w:t>
      </w:r>
    </w:p>
    <w:p w:rsidR="00397021" w:rsidRPr="00D93EF2" w:rsidRDefault="00397021" w:rsidP="009D16CD">
      <w:pPr>
        <w:widowControl w:val="0"/>
        <w:numPr>
          <w:ilvl w:val="0"/>
          <w:numId w:val="77"/>
        </w:numPr>
        <w:ind w:left="0" w:firstLine="709"/>
        <w:jc w:val="both"/>
        <w:outlineLvl w:val="0"/>
        <w:rPr>
          <w:kern w:val="32"/>
        </w:rPr>
      </w:pPr>
      <w:r w:rsidRPr="00D93EF2">
        <w:rPr>
          <w:kern w:val="32"/>
        </w:rPr>
        <w:t>Оговорка LEG 3/96 об устранении последствий дефекта;</w:t>
      </w:r>
    </w:p>
    <w:p w:rsidR="00397021" w:rsidRPr="00D93EF2" w:rsidRDefault="00397021" w:rsidP="009D16CD">
      <w:pPr>
        <w:widowControl w:val="0"/>
        <w:numPr>
          <w:ilvl w:val="0"/>
          <w:numId w:val="77"/>
        </w:numPr>
        <w:ind w:left="1134" w:hanging="425"/>
        <w:contextualSpacing/>
        <w:jc w:val="both"/>
      </w:pPr>
      <w:r w:rsidRPr="00D93EF2">
        <w:t>Оговорка 003 Страхование гарантийного обслуживания</w:t>
      </w:r>
    </w:p>
    <w:p w:rsidR="00397021" w:rsidRPr="00D93EF2" w:rsidRDefault="00397021" w:rsidP="009D16CD">
      <w:pPr>
        <w:widowControl w:val="0"/>
        <w:numPr>
          <w:ilvl w:val="0"/>
          <w:numId w:val="77"/>
        </w:numPr>
        <w:ind w:left="1134" w:hanging="425"/>
        <w:contextualSpacing/>
        <w:jc w:val="both"/>
      </w:pPr>
      <w:r w:rsidRPr="00D93EF2">
        <w:t>Оговорка 004 Расширенное страхование гарантийного обслуживания</w:t>
      </w:r>
    </w:p>
    <w:p w:rsidR="00397021" w:rsidRPr="00D93EF2" w:rsidRDefault="00397021" w:rsidP="00397021"/>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9D16CD">
      <w:pPr>
        <w:widowControl w:val="0"/>
        <w:numPr>
          <w:ilvl w:val="0"/>
          <w:numId w:val="78"/>
        </w:numPr>
        <w:ind w:left="0" w:firstLine="709"/>
        <w:jc w:val="both"/>
        <w:rPr>
          <w:bCs/>
        </w:rPr>
      </w:pPr>
      <w:r w:rsidRPr="00D93EF2">
        <w:rPr>
          <w:bCs/>
        </w:rPr>
        <w:t>Оговорка о возмещении;</w:t>
      </w:r>
    </w:p>
    <w:p w:rsidR="00397021" w:rsidRPr="00D93EF2" w:rsidRDefault="00397021" w:rsidP="009D16CD">
      <w:pPr>
        <w:widowControl w:val="0"/>
        <w:numPr>
          <w:ilvl w:val="0"/>
          <w:numId w:val="78"/>
        </w:numPr>
        <w:ind w:left="0" w:firstLine="709"/>
        <w:jc w:val="both"/>
        <w:rPr>
          <w:bCs/>
        </w:rPr>
      </w:pPr>
      <w:r w:rsidRPr="00D93EF2">
        <w:rPr>
          <w:bCs/>
        </w:rPr>
        <w:t>Страхование взаимной ответственности;</w:t>
      </w:r>
    </w:p>
    <w:p w:rsidR="00397021" w:rsidRPr="00D93EF2" w:rsidRDefault="00397021" w:rsidP="009D16CD">
      <w:pPr>
        <w:widowControl w:val="0"/>
        <w:numPr>
          <w:ilvl w:val="0"/>
          <w:numId w:val="78"/>
        </w:numPr>
        <w:tabs>
          <w:tab w:val="left" w:pos="284"/>
        </w:tabs>
        <w:ind w:left="0" w:firstLine="709"/>
        <w:jc w:val="both"/>
      </w:pPr>
      <w:r w:rsidRPr="00D93EF2">
        <w:t>Дополнительно застрахованные;</w:t>
      </w:r>
    </w:p>
    <w:p w:rsidR="00397021" w:rsidRPr="00D93EF2" w:rsidRDefault="00397021" w:rsidP="009D16CD">
      <w:pPr>
        <w:widowControl w:val="0"/>
        <w:numPr>
          <w:ilvl w:val="0"/>
          <w:numId w:val="78"/>
        </w:numPr>
        <w:tabs>
          <w:tab w:val="left" w:pos="284"/>
        </w:tabs>
        <w:ind w:left="0" w:firstLine="709"/>
        <w:jc w:val="both"/>
      </w:pPr>
      <w:r w:rsidRPr="00D93EF2">
        <w:t>Посетители площадки;</w:t>
      </w:r>
    </w:p>
    <w:p w:rsidR="00397021" w:rsidRPr="00D93EF2" w:rsidRDefault="00397021" w:rsidP="009D16CD">
      <w:pPr>
        <w:widowControl w:val="0"/>
        <w:numPr>
          <w:ilvl w:val="0"/>
          <w:numId w:val="78"/>
        </w:numPr>
        <w:tabs>
          <w:tab w:val="left" w:pos="284"/>
        </w:tabs>
        <w:ind w:left="0" w:firstLine="709"/>
        <w:jc w:val="both"/>
      </w:pPr>
      <w:r w:rsidRPr="00D93EF2">
        <w:t>Уменьшение убытка;</w:t>
      </w:r>
    </w:p>
    <w:p w:rsidR="00397021" w:rsidRPr="00D93EF2" w:rsidRDefault="00397021" w:rsidP="009D16CD">
      <w:pPr>
        <w:widowControl w:val="0"/>
        <w:numPr>
          <w:ilvl w:val="0"/>
          <w:numId w:val="78"/>
        </w:numPr>
        <w:tabs>
          <w:tab w:val="left" w:pos="284"/>
        </w:tabs>
        <w:ind w:left="0" w:firstLine="709"/>
        <w:jc w:val="both"/>
      </w:pPr>
      <w:r w:rsidRPr="00D93EF2">
        <w:t>Оговорка о юрисдикции.</w:t>
      </w:r>
    </w:p>
    <w:p w:rsidR="00397021" w:rsidRPr="00D93EF2" w:rsidRDefault="00397021" w:rsidP="00397021">
      <w:pPr>
        <w:widowControl w:val="0"/>
        <w:ind w:firstLine="709"/>
        <w:jc w:val="both"/>
        <w:rPr>
          <w:bCs/>
          <w:u w:val="single"/>
        </w:rPr>
      </w:pPr>
      <w:r w:rsidRPr="00D93EF2">
        <w:rPr>
          <w:bCs/>
          <w:u w:val="single"/>
        </w:rPr>
        <w:t>Особые условия («оговорки») применяемы к Секциям 1, 2:</w:t>
      </w:r>
    </w:p>
    <w:p w:rsidR="00397021" w:rsidRPr="00D93EF2" w:rsidRDefault="00397021" w:rsidP="009D16CD">
      <w:pPr>
        <w:widowControl w:val="0"/>
        <w:numPr>
          <w:ilvl w:val="0"/>
          <w:numId w:val="78"/>
        </w:numPr>
        <w:ind w:left="0" w:firstLine="709"/>
        <w:jc w:val="both"/>
      </w:pPr>
      <w:r w:rsidRPr="00D93EF2">
        <w:t>Особые условия в отношении перехода прав требования суброгации;</w:t>
      </w:r>
    </w:p>
    <w:p w:rsidR="00397021" w:rsidRPr="00D93EF2" w:rsidRDefault="00397021" w:rsidP="009D16CD">
      <w:pPr>
        <w:widowControl w:val="0"/>
        <w:numPr>
          <w:ilvl w:val="0"/>
          <w:numId w:val="79"/>
        </w:numPr>
        <w:tabs>
          <w:tab w:val="left" w:pos="284"/>
        </w:tabs>
        <w:ind w:left="0" w:firstLine="709"/>
        <w:jc w:val="both"/>
      </w:pPr>
      <w:r w:rsidRPr="00D93EF2">
        <w:t>Превентивные мероприятия;</w:t>
      </w:r>
    </w:p>
    <w:p w:rsidR="00397021" w:rsidRPr="00D93EF2" w:rsidRDefault="00397021" w:rsidP="009D16CD">
      <w:pPr>
        <w:widowControl w:val="0"/>
        <w:numPr>
          <w:ilvl w:val="0"/>
          <w:numId w:val="79"/>
        </w:numPr>
        <w:tabs>
          <w:tab w:val="left" w:pos="284"/>
        </w:tabs>
        <w:ind w:left="0" w:firstLine="709"/>
        <w:jc w:val="both"/>
      </w:pPr>
      <w:r w:rsidRPr="00D93EF2">
        <w:t>Расходы на тушение пожара;</w:t>
      </w:r>
    </w:p>
    <w:p w:rsidR="00397021" w:rsidRPr="00D93EF2" w:rsidRDefault="00397021" w:rsidP="009D16CD">
      <w:pPr>
        <w:widowControl w:val="0"/>
        <w:numPr>
          <w:ilvl w:val="0"/>
          <w:numId w:val="79"/>
        </w:numPr>
        <w:ind w:left="0" w:firstLine="709"/>
        <w:jc w:val="both"/>
      </w:pPr>
      <w:r w:rsidRPr="00D93EF2">
        <w:t>Расходы на оплату услуг специалистов;</w:t>
      </w:r>
    </w:p>
    <w:p w:rsidR="00397021" w:rsidRPr="00D93EF2" w:rsidRDefault="00397021" w:rsidP="009D16CD">
      <w:pPr>
        <w:widowControl w:val="0"/>
        <w:numPr>
          <w:ilvl w:val="0"/>
          <w:numId w:val="79"/>
        </w:numPr>
        <w:tabs>
          <w:tab w:val="left" w:pos="600"/>
          <w:tab w:val="left" w:pos="3600"/>
          <w:tab w:val="left" w:pos="4200"/>
        </w:tabs>
        <w:ind w:left="0" w:firstLine="709"/>
        <w:jc w:val="both"/>
        <w:rPr>
          <w:color w:val="000000"/>
        </w:rPr>
      </w:pPr>
      <w:r w:rsidRPr="00D93EF2">
        <w:t>Интересы других сторон;</w:t>
      </w:r>
    </w:p>
    <w:p w:rsidR="00397021" w:rsidRPr="00D93EF2" w:rsidRDefault="00397021" w:rsidP="009D16CD">
      <w:pPr>
        <w:widowControl w:val="0"/>
        <w:numPr>
          <w:ilvl w:val="0"/>
          <w:numId w:val="79"/>
        </w:numPr>
        <w:ind w:left="0" w:firstLine="709"/>
        <w:jc w:val="both"/>
      </w:pPr>
      <w:r w:rsidRPr="00D93EF2">
        <w:t>Согласованные сюрвейеры;</w:t>
      </w:r>
    </w:p>
    <w:p w:rsidR="00397021" w:rsidRPr="00D93EF2" w:rsidRDefault="00397021" w:rsidP="009D16CD">
      <w:pPr>
        <w:widowControl w:val="0"/>
        <w:numPr>
          <w:ilvl w:val="0"/>
          <w:numId w:val="79"/>
        </w:numPr>
        <w:ind w:left="0" w:firstLine="709"/>
        <w:jc w:val="both"/>
      </w:pPr>
      <w:r w:rsidRPr="00D93EF2">
        <w:t>Страховое покрытие взаимных претензий.</w:t>
      </w:r>
    </w:p>
    <w:p w:rsidR="00397021" w:rsidRPr="00D93EF2" w:rsidRDefault="00397021" w:rsidP="00397021">
      <w:pPr>
        <w:ind w:firstLine="709"/>
        <w:jc w:val="both"/>
        <w:outlineLvl w:val="1"/>
        <w:rPr>
          <w:iCs/>
        </w:rPr>
      </w:pPr>
      <w:r w:rsidRPr="00D93EF2">
        <w:rPr>
          <w:iCs/>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397021" w:rsidRPr="00D93EF2" w:rsidRDefault="00397021" w:rsidP="00397021">
      <w:pPr>
        <w:ind w:firstLine="709"/>
        <w:jc w:val="both"/>
        <w:outlineLvl w:val="1"/>
        <w:rPr>
          <w:iCs/>
        </w:rPr>
      </w:pPr>
      <w:r w:rsidRPr="00D93EF2">
        <w:rPr>
          <w:b/>
          <w:iCs/>
        </w:rPr>
        <w:t>4. СТРАХОВАЯ СУММА, ЛИМИТЫ ОТВЕТСТВЕННОСТИ, ФРАНШИЗА.</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 xml:space="preserve">4.1. Страховая сумма на период проведения строительно-монтажных работ установлена исходя из стоимости объекта строительства/монтажа, в том числе строительно-монтажные работы, материалы и элементы, используемые для производства работ, включая НДС, и составляет _____________ (________________________________________) рублей. </w:t>
      </w:r>
    </w:p>
    <w:p w:rsidR="00397021" w:rsidRPr="00D93EF2" w:rsidRDefault="00397021" w:rsidP="00397021">
      <w:pPr>
        <w:tabs>
          <w:tab w:val="left" w:pos="709"/>
          <w:tab w:val="left" w:pos="9639"/>
        </w:tabs>
        <w:ind w:firstLine="709"/>
        <w:jc w:val="both"/>
        <w:rPr>
          <w:bCs/>
          <w:color w:val="000000"/>
        </w:rPr>
      </w:pPr>
      <w:r w:rsidRPr="00D93EF2">
        <w:t>4.2. Страховая сумма на период гарантийного обслуживания сданного в эксплуатацию объекта составляет</w:t>
      </w:r>
      <w:r w:rsidRPr="00D93EF2">
        <w:rPr>
          <w:bCs/>
        </w:rPr>
        <w:t>__________ (______) рублей</w:t>
      </w:r>
      <w:r w:rsidRPr="00D93EF2">
        <w:rPr>
          <w:vertAlign w:val="superscript"/>
        </w:rPr>
        <w:footnoteReference w:id="2"/>
      </w:r>
      <w:r w:rsidRPr="00D93EF2">
        <w:rPr>
          <w:color w:val="000000"/>
        </w:rPr>
        <w:t>.</w:t>
      </w:r>
    </w:p>
    <w:p w:rsidR="00397021" w:rsidRPr="00D93EF2" w:rsidRDefault="00397021" w:rsidP="00397021">
      <w:pPr>
        <w:ind w:firstLine="709"/>
        <w:jc w:val="both"/>
      </w:pPr>
      <w:r w:rsidRPr="00D93EF2">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397021" w:rsidRPr="00D93EF2" w:rsidRDefault="00397021" w:rsidP="00397021">
      <w:pPr>
        <w:ind w:firstLine="709"/>
        <w:jc w:val="both"/>
      </w:pPr>
      <w:r w:rsidRPr="00D93EF2">
        <w:t xml:space="preserve">4.4. Лимиты ответственности Страховщика по Секции 1: </w:t>
      </w:r>
    </w:p>
    <w:p w:rsidR="00397021" w:rsidRPr="00D93EF2" w:rsidRDefault="00397021" w:rsidP="00397021">
      <w:pPr>
        <w:ind w:firstLine="709"/>
        <w:jc w:val="both"/>
        <w:rPr>
          <w:bCs/>
        </w:rPr>
      </w:pPr>
      <w:r w:rsidRPr="00D93EF2">
        <w:rPr>
          <w:bCs/>
        </w:rPr>
        <w:t>4.4.1. На расходы по расчистке территории - 10% от страховой суммы по каждому страховому случаю.</w:t>
      </w:r>
    </w:p>
    <w:p w:rsidR="00397021" w:rsidRPr="00D93EF2" w:rsidRDefault="00397021" w:rsidP="00397021">
      <w:pPr>
        <w:ind w:firstLine="709"/>
        <w:jc w:val="both"/>
        <w:rPr>
          <w:bCs/>
        </w:rPr>
      </w:pPr>
      <w:r w:rsidRPr="00D93EF2">
        <w:rPr>
          <w:bCs/>
        </w:rPr>
        <w:t>4.4.2. На возмещение расходов по сверхурочным и ночным работам, экспресс-доставке - 5% от страховой суммы, указанной в п.4.1. по каждому страховому случаю;</w:t>
      </w:r>
    </w:p>
    <w:p w:rsidR="00397021" w:rsidRPr="00D93EF2" w:rsidRDefault="00397021" w:rsidP="00397021">
      <w:pPr>
        <w:ind w:firstLine="709"/>
        <w:jc w:val="both"/>
      </w:pPr>
      <w:r w:rsidRPr="00D93EF2">
        <w:t xml:space="preserve">4.4.3. </w:t>
      </w:r>
      <w:r w:rsidRPr="00D93EF2">
        <w:rPr>
          <w:bCs/>
        </w:rPr>
        <w:t>На</w:t>
      </w:r>
      <w:r w:rsidRPr="00D93EF2">
        <w:t xml:space="preserve"> расходы в связи с повреждением/утратой с</w:t>
      </w:r>
      <w:r w:rsidRPr="00D93EF2">
        <w:rPr>
          <w:bCs/>
        </w:rPr>
        <w:t>уществующего имущества, принадлежащего Заказчику или находящемуся у него на попечении, хранении или под его контролем</w:t>
      </w:r>
      <w:r w:rsidRPr="00D93EF2">
        <w:t xml:space="preserve"> - </w:t>
      </w:r>
      <w:r w:rsidRPr="00D93EF2">
        <w:rPr>
          <w:bCs/>
        </w:rPr>
        <w:t>10%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4.4.4. На расходы по воздушным перевозкам </w:t>
      </w:r>
      <w:r w:rsidRPr="00D93EF2">
        <w:t>-</w:t>
      </w:r>
      <w:r w:rsidRPr="00D93EF2">
        <w:rPr>
          <w:bCs/>
        </w:rPr>
        <w:t xml:space="preserve"> 2,5% от страховой суммы, указанной в п. 4.1. по каждому страховому случаю;</w:t>
      </w:r>
    </w:p>
    <w:p w:rsidR="00397021" w:rsidRPr="00D93EF2" w:rsidRDefault="00397021" w:rsidP="00397021">
      <w:pPr>
        <w:ind w:firstLine="709"/>
        <w:jc w:val="both"/>
      </w:pPr>
      <w:r w:rsidRPr="00D93EF2">
        <w:rPr>
          <w:bCs/>
        </w:rPr>
        <w:t>4.4.5. На дополнительные расходы, связанные с восстановлением проектно-сметной, технической и исполнительной документации - 1% от страховой суммы, указанной в п.4.1. по каждому страховому случаю;</w:t>
      </w:r>
    </w:p>
    <w:p w:rsidR="00397021" w:rsidRPr="00D93EF2" w:rsidRDefault="00397021" w:rsidP="00397021">
      <w:pPr>
        <w:ind w:firstLine="709"/>
        <w:jc w:val="both"/>
      </w:pPr>
      <w:r w:rsidRPr="00D93EF2">
        <w:rPr>
          <w:bCs/>
        </w:rPr>
        <w:t>4.4.6. На в</w:t>
      </w:r>
      <w:r w:rsidRPr="00D93EF2">
        <w:t xml:space="preserve">ременное восстановление - </w:t>
      </w:r>
      <w:r w:rsidRPr="00D93EF2">
        <w:rPr>
          <w:bCs/>
        </w:rPr>
        <w:t>1% от страховой суммы, указанной в п.4.1. по каждому страховому случаю;</w:t>
      </w:r>
    </w:p>
    <w:p w:rsidR="00397021" w:rsidRPr="00D93EF2" w:rsidRDefault="00397021" w:rsidP="00397021">
      <w:pPr>
        <w:ind w:firstLine="709"/>
        <w:jc w:val="both"/>
      </w:pPr>
      <w:r w:rsidRPr="00D93EF2">
        <w:rPr>
          <w:bCs/>
        </w:rPr>
        <w:t>4.4.7. На и</w:t>
      </w:r>
      <w:r w:rsidRPr="00D93EF2">
        <w:t>зготовление за пределами строительной площадки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4.4.8. Н</w:t>
      </w:r>
      <w:r w:rsidRPr="00D93EF2">
        <w:t>а повторные испытания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4.4.9. Д</w:t>
      </w:r>
      <w:r w:rsidRPr="00D93EF2">
        <w:t>ополнительные расходы на импортные и таможенные пошлины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 xml:space="preserve">4.4.10. В связи с </w:t>
      </w:r>
      <w:r w:rsidRPr="00D93EF2">
        <w:t>применением законов и постановлений органов государственной власти – 2,5</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4.4.11. Н</w:t>
      </w:r>
      <w:r w:rsidRPr="00D93EF2">
        <w:t>а перевозки внутри страны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4.4.12. Н</w:t>
      </w:r>
      <w:r w:rsidRPr="00D93EF2">
        <w:t>а хранение вне строительной площадки – 5</w:t>
      </w:r>
      <w:r w:rsidRPr="00D93EF2">
        <w:rPr>
          <w:bCs/>
        </w:rPr>
        <w:t>% от страховой суммы, указанной в п.4.1. по каждому страховому случаю;</w:t>
      </w:r>
    </w:p>
    <w:p w:rsidR="00397021" w:rsidRPr="00D93EF2" w:rsidRDefault="00397021" w:rsidP="00397021">
      <w:pPr>
        <w:ind w:firstLine="709"/>
        <w:jc w:val="both"/>
        <w:rPr>
          <w:bCs/>
        </w:rPr>
      </w:pPr>
      <w:r w:rsidRPr="00D93EF2">
        <w:rPr>
          <w:bCs/>
        </w:rPr>
        <w:t>4.4.13. По страхованию гибели или повреждения в результате забастовки, бунта и гражданских волнений (Оговорка 001) - 5% от страховой суммы, указанной в п.4.1. по каждому страховому случаю</w:t>
      </w:r>
    </w:p>
    <w:p w:rsidR="00397021" w:rsidRPr="00D93EF2" w:rsidRDefault="00397021" w:rsidP="00397021">
      <w:pPr>
        <w:ind w:firstLine="709"/>
        <w:jc w:val="both"/>
      </w:pPr>
      <w:r w:rsidRPr="00D93EF2">
        <w:rPr>
          <w:bCs/>
        </w:rPr>
        <w:t>4.4.14. По риску «Терроризм и диверсия»: ______</w:t>
      </w:r>
      <w:r w:rsidRPr="00D93EF2">
        <w:t xml:space="preserve"> (______) рублей</w:t>
      </w:r>
      <w:r w:rsidRPr="00D93EF2">
        <w:rPr>
          <w:vertAlign w:val="superscript"/>
        </w:rPr>
        <w:footnoteReference w:id="3"/>
      </w:r>
      <w:r w:rsidRPr="00D93EF2">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397021" w:rsidRPr="00D93EF2" w:rsidRDefault="00397021" w:rsidP="00397021">
      <w:pPr>
        <w:ind w:firstLine="709"/>
        <w:jc w:val="both"/>
      </w:pPr>
      <w:r w:rsidRPr="00D93EF2">
        <w:t>4.5. Франшиза (безусловная) по каждому страховому случаю:</w:t>
      </w:r>
    </w:p>
    <w:p w:rsidR="00397021" w:rsidRPr="00D93EF2" w:rsidRDefault="00397021" w:rsidP="00397021">
      <w:pPr>
        <w:widowControl w:val="0"/>
        <w:jc w:val="both"/>
        <w:rPr>
          <w:bCs/>
          <w:u w:val="single"/>
        </w:rPr>
      </w:pPr>
      <w:r w:rsidRPr="00D93EF2">
        <w:t>до 0,3% от страховой суммы, указанной в п. 4.1. но не менее 3 000 рублей.</w:t>
      </w:r>
    </w:p>
    <w:p w:rsidR="00397021" w:rsidRPr="00D93EF2" w:rsidRDefault="00397021" w:rsidP="00397021">
      <w:pPr>
        <w:widowControl w:val="0"/>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rPr>
          <w:bCs/>
        </w:rPr>
      </w:pPr>
      <w:r w:rsidRPr="00D93EF2">
        <w:t xml:space="preserve">4.6. Страховая сумма по страхованию гражданской ответственности составляет: </w:t>
      </w:r>
      <w:r w:rsidRPr="00D93EF2">
        <w:rPr>
          <w:bCs/>
        </w:rPr>
        <w:t>_______</w:t>
      </w:r>
      <w:r w:rsidRPr="00D93EF2">
        <w:t xml:space="preserve"> (_____________________________________) рублей.</w:t>
      </w:r>
    </w:p>
    <w:p w:rsidR="00397021" w:rsidRPr="00D93EF2" w:rsidRDefault="00397021" w:rsidP="00397021">
      <w:pPr>
        <w:ind w:firstLine="709"/>
        <w:jc w:val="both"/>
      </w:pPr>
      <w:r w:rsidRPr="00D93EF2">
        <w:t xml:space="preserve">4.6.1. Страховая сумма по п. 4.6 настоящего Договора установлена на каждый страховой случай. </w:t>
      </w:r>
    </w:p>
    <w:p w:rsidR="00397021" w:rsidRPr="00D93EF2" w:rsidRDefault="00397021" w:rsidP="00397021">
      <w:pPr>
        <w:ind w:firstLine="709"/>
        <w:jc w:val="both"/>
      </w:pPr>
      <w:r w:rsidRPr="00D93EF2">
        <w:t xml:space="preserve">4.7. Франшиза (безусловная) по страхованию гражданской ответственности </w:t>
      </w:r>
    </w:p>
    <w:p w:rsidR="00397021" w:rsidRPr="00D93EF2" w:rsidRDefault="00397021" w:rsidP="00397021">
      <w:pPr>
        <w:ind w:firstLine="709"/>
        <w:jc w:val="both"/>
      </w:pPr>
      <w:r w:rsidRPr="00D93EF2">
        <w:t xml:space="preserve">4.7.1. по случаям причинения вреда имуществу третьих лиц - 50 000,00 (Пятьдесят тысяч) рублей. </w:t>
      </w:r>
    </w:p>
    <w:p w:rsidR="00397021" w:rsidRPr="00D93EF2" w:rsidRDefault="00397021" w:rsidP="00397021">
      <w:pPr>
        <w:ind w:firstLine="709"/>
        <w:jc w:val="both"/>
      </w:pPr>
      <w:r w:rsidRPr="00D93EF2">
        <w:t>4.7.2. по случаям причинения вреда жизни и/или здоровью третьих лиц - не применяется.</w:t>
      </w:r>
    </w:p>
    <w:p w:rsidR="00397021" w:rsidRPr="00D93EF2" w:rsidRDefault="00397021" w:rsidP="00397021">
      <w:pPr>
        <w:ind w:firstLine="709"/>
        <w:jc w:val="both"/>
      </w:pPr>
      <w:r w:rsidRPr="00D93EF2">
        <w:t xml:space="preserve">4.8. Лимиты ответственности Страховщика, применяемые к Секциям 1 и 2: </w:t>
      </w:r>
    </w:p>
    <w:p w:rsidR="00397021" w:rsidRPr="00D93EF2" w:rsidRDefault="00397021" w:rsidP="00397021">
      <w:pPr>
        <w:ind w:firstLine="709"/>
        <w:jc w:val="both"/>
      </w:pPr>
      <w:r w:rsidRPr="00D93EF2">
        <w:rPr>
          <w:bCs/>
        </w:rPr>
        <w:t>4.8.1. Н</w:t>
      </w:r>
      <w:r w:rsidRPr="00D93EF2">
        <w:t>а превентивные мероприятия – 3</w:t>
      </w:r>
      <w:r w:rsidRPr="00D93EF2">
        <w:rPr>
          <w:bCs/>
        </w:rPr>
        <w:t>% от страховой суммы, указанной в п.4.1. по каждому страховому случаю;</w:t>
      </w:r>
    </w:p>
    <w:p w:rsidR="00397021" w:rsidRPr="00D93EF2" w:rsidRDefault="00397021" w:rsidP="00397021">
      <w:pPr>
        <w:ind w:firstLine="709"/>
        <w:jc w:val="both"/>
      </w:pPr>
      <w:r w:rsidRPr="00D93EF2">
        <w:rPr>
          <w:bCs/>
        </w:rPr>
        <w:t>4.8.2. Н</w:t>
      </w:r>
      <w:r w:rsidRPr="00D93EF2">
        <w:t>а тушение пожара – 1</w:t>
      </w:r>
      <w:r w:rsidRPr="00D93EF2">
        <w:rPr>
          <w:bCs/>
        </w:rPr>
        <w:t>% от страховой суммы, указанной в п. 4.1. по каждому страховому случаю;</w:t>
      </w:r>
    </w:p>
    <w:p w:rsidR="00397021" w:rsidRPr="00D93EF2" w:rsidRDefault="00397021" w:rsidP="00397021">
      <w:pPr>
        <w:ind w:firstLine="709"/>
        <w:jc w:val="both"/>
        <w:rPr>
          <w:bCs/>
        </w:rPr>
      </w:pPr>
      <w:r w:rsidRPr="00D93EF2">
        <w:rPr>
          <w:bCs/>
        </w:rPr>
        <w:t>4.8.3. На</w:t>
      </w:r>
      <w:r w:rsidRPr="00D93EF2">
        <w:t xml:space="preserve"> оплату услуг специалистов – 1</w:t>
      </w:r>
      <w:r w:rsidRPr="00D93EF2">
        <w:rPr>
          <w:bCs/>
        </w:rPr>
        <w:t>% от страховой суммы, указанной в п.4.1. по каждому страховому случаю.</w:t>
      </w:r>
    </w:p>
    <w:p w:rsidR="00397021" w:rsidRPr="00D93EF2" w:rsidRDefault="00397021" w:rsidP="00397021">
      <w:pPr>
        <w:ind w:firstLine="709"/>
        <w:jc w:val="both"/>
        <w:outlineLvl w:val="1"/>
        <w:rPr>
          <w:b/>
          <w:iCs/>
        </w:rPr>
      </w:pPr>
      <w:r w:rsidRPr="00D93EF2">
        <w:rPr>
          <w:b/>
          <w:iCs/>
        </w:rPr>
        <w:t>5. СТРАХОВАЯ ПРЕМИЯ.</w:t>
      </w:r>
    </w:p>
    <w:p w:rsidR="00397021" w:rsidRPr="00D93EF2" w:rsidRDefault="00397021" w:rsidP="00397021">
      <w:pPr>
        <w:ind w:firstLine="709"/>
        <w:jc w:val="both"/>
      </w:pPr>
      <w:r w:rsidRPr="00D93EF2">
        <w:t xml:space="preserve">5.1. Общий размер страховой премии по настоящему Договору составляет: </w:t>
      </w:r>
    </w:p>
    <w:p w:rsidR="00397021" w:rsidRPr="00D93EF2" w:rsidRDefault="00397021" w:rsidP="00397021">
      <w:pPr>
        <w:ind w:firstLine="709"/>
        <w:jc w:val="both"/>
        <w:rPr>
          <w:iCs/>
        </w:rPr>
      </w:pPr>
      <w:r w:rsidRPr="00D93EF2">
        <w:t>_______ (_________) рублей,</w:t>
      </w:r>
      <w:r w:rsidRPr="00D93EF2" w:rsidDel="00DB211B">
        <w:t xml:space="preserve"> </w:t>
      </w:r>
      <w:r w:rsidRPr="00D93EF2">
        <w:t>в том числе</w:t>
      </w:r>
      <w:r w:rsidRPr="00D93EF2">
        <w:rPr>
          <w:iCs/>
        </w:rPr>
        <w:t>:</w:t>
      </w:r>
    </w:p>
    <w:p w:rsidR="00397021" w:rsidRPr="00D93EF2" w:rsidRDefault="00397021" w:rsidP="00397021">
      <w:pPr>
        <w:widowControl w:val="0"/>
        <w:ind w:firstLine="709"/>
        <w:jc w:val="both"/>
        <w:rPr>
          <w:bCs/>
          <w:u w:val="single"/>
        </w:rPr>
      </w:pPr>
      <w:r w:rsidRPr="00D93EF2">
        <w:rPr>
          <w:bCs/>
          <w:u w:val="single"/>
        </w:rPr>
        <w:t>Секция 1 «Страхование строительно-монтажных рисков».</w:t>
      </w:r>
    </w:p>
    <w:p w:rsidR="00397021" w:rsidRPr="00D93EF2" w:rsidRDefault="00397021" w:rsidP="00397021">
      <w:pPr>
        <w:ind w:firstLine="709"/>
        <w:jc w:val="both"/>
      </w:pPr>
      <w:r w:rsidRPr="00D93EF2">
        <w:t>5.2. Общий размер страховой премии по Секции 1 составляет:</w:t>
      </w:r>
      <w:r w:rsidRPr="00D93EF2" w:rsidDel="00DB211B">
        <w:t xml:space="preserve"> </w:t>
      </w:r>
      <w:r w:rsidRPr="00D93EF2">
        <w:t xml:space="preserve">_____ (_____) рублей, в том числе: </w:t>
      </w:r>
    </w:p>
    <w:p w:rsidR="00397021" w:rsidRPr="00D93EF2" w:rsidRDefault="00397021" w:rsidP="00397021">
      <w:pPr>
        <w:ind w:firstLine="709"/>
        <w:jc w:val="both"/>
      </w:pPr>
      <w:r w:rsidRPr="00D93EF2">
        <w:t>5.3. За страхование на период проведения строительно-монтажных работ: ________ (_______) рублей.</w:t>
      </w:r>
    </w:p>
    <w:p w:rsidR="00397021" w:rsidRPr="00D93EF2" w:rsidRDefault="00397021" w:rsidP="00397021">
      <w:pPr>
        <w:ind w:firstLine="709"/>
        <w:jc w:val="both"/>
      </w:pPr>
      <w:r w:rsidRPr="00D93EF2">
        <w:t>5.4. За страхование на период гарантийного обслуживания: _____ (_____) рублей.</w:t>
      </w:r>
    </w:p>
    <w:p w:rsidR="00397021" w:rsidRPr="00D93EF2" w:rsidRDefault="00397021" w:rsidP="00397021">
      <w:pPr>
        <w:widowControl w:val="0"/>
        <w:ind w:firstLine="709"/>
        <w:jc w:val="both"/>
        <w:rPr>
          <w:bCs/>
          <w:u w:val="single"/>
        </w:rPr>
      </w:pPr>
      <w:r w:rsidRPr="00D93EF2">
        <w:rPr>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t>5.5. По страхованию гражданской ответственности: ______ (_____) рублей.</w:t>
      </w:r>
    </w:p>
    <w:p w:rsidR="00397021" w:rsidRPr="00D93EF2" w:rsidRDefault="00397021" w:rsidP="00397021">
      <w:pPr>
        <w:ind w:firstLine="709"/>
        <w:jc w:val="both"/>
      </w:pPr>
      <w:r w:rsidRPr="00D93EF2">
        <w:t>5.6. Страховая премия уплачивается Страховщику безналичным перечислением на расчетный счет единовременно в течение 20 дней с момента подписания Договора.</w:t>
      </w:r>
    </w:p>
    <w:p w:rsidR="00397021" w:rsidRPr="00D93EF2" w:rsidRDefault="00397021" w:rsidP="00397021">
      <w:pPr>
        <w:ind w:firstLine="709"/>
        <w:jc w:val="both"/>
      </w:pPr>
      <w:r w:rsidRPr="00D93EF2">
        <w:t>5.7. Датой оплаты страховой премии считается дата поступления денежных средств на расчетный счет Страховщика.</w:t>
      </w:r>
    </w:p>
    <w:p w:rsidR="00397021" w:rsidRPr="00D93EF2" w:rsidRDefault="00397021" w:rsidP="00397021">
      <w:pPr>
        <w:ind w:firstLine="709"/>
        <w:jc w:val="both"/>
        <w:outlineLvl w:val="1"/>
        <w:rPr>
          <w:b/>
          <w:iCs/>
        </w:rPr>
      </w:pPr>
      <w:r w:rsidRPr="00D93EF2">
        <w:rPr>
          <w:b/>
          <w:iCs/>
        </w:rPr>
        <w:t>6. ПРАВА И ОБЯЗАННОСТИ СТОРОН.</w:t>
      </w:r>
    </w:p>
    <w:p w:rsidR="00397021" w:rsidRPr="00D93EF2" w:rsidRDefault="00397021" w:rsidP="00397021">
      <w:pPr>
        <w:ind w:firstLine="709"/>
        <w:jc w:val="both"/>
      </w:pPr>
      <w:r w:rsidRPr="00D93EF2">
        <w:t>6.1. Страхователь имеет право:</w:t>
      </w:r>
    </w:p>
    <w:p w:rsidR="00397021" w:rsidRPr="00D93EF2" w:rsidRDefault="00397021" w:rsidP="00397021">
      <w:pPr>
        <w:widowControl w:val="0"/>
        <w:autoSpaceDN w:val="0"/>
        <w:adjustRightInd w:val="0"/>
        <w:ind w:left="709"/>
        <w:jc w:val="both"/>
      </w:pPr>
      <w:r w:rsidRPr="00D93EF2">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397021" w:rsidRPr="00D93EF2" w:rsidRDefault="00397021" w:rsidP="00397021">
      <w:pPr>
        <w:widowControl w:val="0"/>
        <w:autoSpaceDN w:val="0"/>
        <w:adjustRightInd w:val="0"/>
        <w:ind w:left="709"/>
        <w:jc w:val="both"/>
      </w:pPr>
      <w:r w:rsidRPr="00D93EF2">
        <w:t>6.1.2. получить дубликат Договора страхования в случае его утраты, обратившись с письменным заявлением к Страховщику;</w:t>
      </w:r>
    </w:p>
    <w:p w:rsidR="00397021" w:rsidRPr="00D93EF2" w:rsidRDefault="00397021" w:rsidP="00397021">
      <w:pPr>
        <w:ind w:firstLine="709"/>
        <w:jc w:val="both"/>
      </w:pPr>
      <w:r w:rsidRPr="00D93EF2">
        <w:t>6.2. Страхователь обязан:</w:t>
      </w:r>
    </w:p>
    <w:p w:rsidR="00397021" w:rsidRPr="00D93EF2" w:rsidRDefault="00397021" w:rsidP="00397021">
      <w:pPr>
        <w:ind w:firstLine="709"/>
        <w:jc w:val="both"/>
      </w:pPr>
      <w:r w:rsidRPr="00D93EF2">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397021" w:rsidRPr="00D93EF2" w:rsidRDefault="00397021" w:rsidP="00397021">
      <w:pPr>
        <w:ind w:firstLine="709"/>
        <w:jc w:val="both"/>
      </w:pPr>
      <w:r w:rsidRPr="00D93EF2">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397021" w:rsidRPr="00D93EF2" w:rsidRDefault="00397021" w:rsidP="00397021">
      <w:pPr>
        <w:ind w:firstLine="709"/>
        <w:jc w:val="both"/>
      </w:pPr>
      <w:r w:rsidRPr="00D93EF2">
        <w:t>6.2.3. Своевременно уплатить страховую премию в размере и порядке, определенном настоящим Договором.</w:t>
      </w:r>
    </w:p>
    <w:p w:rsidR="00397021" w:rsidRPr="00D93EF2" w:rsidRDefault="00397021" w:rsidP="00397021">
      <w:pPr>
        <w:ind w:firstLine="709"/>
        <w:jc w:val="both"/>
      </w:pPr>
      <w:r w:rsidRPr="00D93EF2">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397021" w:rsidRPr="00D93EF2" w:rsidRDefault="00397021" w:rsidP="00397021">
      <w:pPr>
        <w:ind w:firstLine="709"/>
        <w:jc w:val="both"/>
      </w:pPr>
      <w:r w:rsidRPr="00D93EF2">
        <w:t>6.3. Страховщик имеет право:</w:t>
      </w:r>
    </w:p>
    <w:p w:rsidR="00397021" w:rsidRPr="00D93EF2" w:rsidRDefault="00397021" w:rsidP="00397021">
      <w:pPr>
        <w:widowControl w:val="0"/>
        <w:autoSpaceDN w:val="0"/>
        <w:adjustRightInd w:val="0"/>
        <w:ind w:firstLine="709"/>
        <w:jc w:val="both"/>
      </w:pPr>
      <w:r w:rsidRPr="00D93EF2">
        <w:t xml:space="preserve">6.3.1. провести осмотр и затребовать необходимую информацию перед заключением настоящего Договора; </w:t>
      </w:r>
    </w:p>
    <w:p w:rsidR="00397021" w:rsidRPr="00D93EF2" w:rsidRDefault="00397021" w:rsidP="00397021">
      <w:pPr>
        <w:widowControl w:val="0"/>
        <w:autoSpaceDN w:val="0"/>
        <w:adjustRightInd w:val="0"/>
        <w:ind w:firstLine="709"/>
        <w:jc w:val="both"/>
      </w:pPr>
      <w:r w:rsidRPr="00D93EF2">
        <w:t>6.3.2. 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
    <w:p w:rsidR="00397021" w:rsidRPr="00D93EF2" w:rsidRDefault="00397021" w:rsidP="00397021">
      <w:pPr>
        <w:widowControl w:val="0"/>
        <w:autoSpaceDN w:val="0"/>
        <w:adjustRightInd w:val="0"/>
        <w:ind w:firstLine="709"/>
        <w:jc w:val="both"/>
      </w:pPr>
      <w:r w:rsidRPr="00D93EF2">
        <w:t>6.3.3. 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
    <w:p w:rsidR="00397021" w:rsidRPr="00D93EF2" w:rsidRDefault="00397021" w:rsidP="00397021">
      <w:pPr>
        <w:ind w:firstLine="709"/>
        <w:jc w:val="both"/>
      </w:pPr>
      <w:r w:rsidRPr="00D93EF2">
        <w:t>6.4. Страховщик обязан:</w:t>
      </w:r>
    </w:p>
    <w:p w:rsidR="00397021" w:rsidRPr="00D93EF2" w:rsidRDefault="00397021" w:rsidP="00397021">
      <w:pPr>
        <w:widowControl w:val="0"/>
        <w:autoSpaceDN w:val="0"/>
        <w:adjustRightInd w:val="0"/>
        <w:ind w:firstLine="709"/>
        <w:jc w:val="both"/>
      </w:pPr>
      <w:r w:rsidRPr="00D93EF2">
        <w:t>6.4.1.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397021" w:rsidRPr="00D93EF2" w:rsidRDefault="00397021" w:rsidP="00397021">
      <w:pPr>
        <w:widowControl w:val="0"/>
        <w:autoSpaceDN w:val="0"/>
        <w:adjustRightInd w:val="0"/>
        <w:ind w:firstLine="709"/>
        <w:jc w:val="both"/>
      </w:pPr>
      <w:r w:rsidRPr="00D93EF2">
        <w:t xml:space="preserve">6.4.2. Выдать Страхователю дубликат настоящего Договора в случае его утраты. </w:t>
      </w:r>
    </w:p>
    <w:p w:rsidR="00397021" w:rsidRPr="00D93EF2" w:rsidRDefault="00397021" w:rsidP="00397021">
      <w:pPr>
        <w:widowControl w:val="0"/>
        <w:autoSpaceDN w:val="0"/>
        <w:adjustRightInd w:val="0"/>
        <w:ind w:firstLine="709"/>
        <w:jc w:val="both"/>
      </w:pPr>
      <w:r w:rsidRPr="00D93EF2">
        <w:t>6.4.3. В течение 3 (Трех) рабочих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397021" w:rsidRPr="00D93EF2" w:rsidRDefault="00397021" w:rsidP="00397021">
      <w:pPr>
        <w:widowControl w:val="0"/>
        <w:autoSpaceDN w:val="0"/>
        <w:adjustRightInd w:val="0"/>
        <w:ind w:firstLine="709"/>
        <w:jc w:val="both"/>
      </w:pPr>
      <w:r w:rsidRPr="00D93EF2">
        <w:t xml:space="preserve">6.4.4. Письменно уведомлять Заказчика (АО (ПАО) «__________», почтовый адрес______________________, </w:t>
      </w:r>
      <w:r w:rsidRPr="00D93EF2">
        <w:rPr>
          <w:lang w:val="en-US"/>
        </w:rPr>
        <w:t>e</w:t>
      </w:r>
      <w:r w:rsidRPr="00D93EF2">
        <w:t>-</w:t>
      </w:r>
      <w:r w:rsidRPr="00D93EF2">
        <w:rPr>
          <w:lang w:val="en-US"/>
        </w:rPr>
        <w:t>mail</w:t>
      </w:r>
      <w:r w:rsidRPr="00D93EF2">
        <w:t>: _________________):</w:t>
      </w:r>
    </w:p>
    <w:p w:rsidR="00397021" w:rsidRPr="00D93EF2" w:rsidRDefault="00397021" w:rsidP="00397021">
      <w:pPr>
        <w:widowControl w:val="0"/>
        <w:autoSpaceDN w:val="0"/>
        <w:adjustRightInd w:val="0"/>
        <w:ind w:firstLine="709"/>
        <w:jc w:val="both"/>
      </w:pPr>
      <w:r w:rsidRPr="00D93EF2">
        <w:t>- о намерении Страхователя заменить Выгодоприобретателя по настоящему Договору не позднее 5 (Пяти) рабочих дней с момента получения Страховщиком такого распоряжения от Страхователя;</w:t>
      </w:r>
    </w:p>
    <w:p w:rsidR="00397021" w:rsidRPr="00D93EF2" w:rsidRDefault="00397021" w:rsidP="00397021">
      <w:pPr>
        <w:widowControl w:val="0"/>
        <w:autoSpaceDN w:val="0"/>
        <w:adjustRightInd w:val="0"/>
        <w:ind w:firstLine="709"/>
        <w:jc w:val="both"/>
      </w:pPr>
      <w:r w:rsidRPr="00D93EF2">
        <w:t>- обо всех нарушениях Страхователем обязанностей, вытекающих из настоящего Договора, которые могут или могли служить основанием для полного или частичного отказа Страховщиком в выплате страхового возмещения при наступлении страхового случая не позднее 5 (Пяти) рабочих дней с момента обнаружения указанных нарушений;</w:t>
      </w:r>
    </w:p>
    <w:p w:rsidR="00397021" w:rsidRPr="00D93EF2" w:rsidRDefault="00397021" w:rsidP="00397021">
      <w:pPr>
        <w:widowControl w:val="0"/>
        <w:autoSpaceDN w:val="0"/>
        <w:adjustRightInd w:val="0"/>
        <w:ind w:firstLine="709"/>
        <w:jc w:val="both"/>
      </w:pPr>
      <w:r w:rsidRPr="00D93EF2">
        <w:t>- о намерении Страхователя досрочно расторгнуть настоящий Договор не позднее 5 (Пяти) рабочих дней с даты получения от Страхователя уведомления о расторжении настоящего Договора, но до фактического расторжения настоящего Договора;</w:t>
      </w:r>
    </w:p>
    <w:p w:rsidR="00397021" w:rsidRPr="00D93EF2" w:rsidRDefault="00397021" w:rsidP="00397021">
      <w:pPr>
        <w:widowControl w:val="0"/>
        <w:autoSpaceDN w:val="0"/>
        <w:adjustRightInd w:val="0"/>
        <w:ind w:firstLine="709"/>
        <w:jc w:val="both"/>
      </w:pPr>
      <w:r w:rsidRPr="00D93EF2">
        <w:t>- о любом не упомянутом выше изменении, которое планируется внести в настоящий Договор.</w:t>
      </w:r>
    </w:p>
    <w:p w:rsidR="00397021" w:rsidRPr="00D93EF2" w:rsidRDefault="00397021" w:rsidP="00397021">
      <w:pPr>
        <w:ind w:firstLine="709"/>
        <w:jc w:val="both"/>
      </w:pPr>
      <w:r w:rsidRPr="00D93EF2">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397021" w:rsidRPr="00D93EF2" w:rsidRDefault="00397021" w:rsidP="00397021">
      <w:pPr>
        <w:ind w:firstLine="709"/>
        <w:jc w:val="both"/>
      </w:pPr>
      <w:r w:rsidRPr="00D93EF2">
        <w:t>Данный пункт применяется с учетом оговорки «об изменении страховой суммы в пределах 15 (Пятнадцати) %».</w:t>
      </w:r>
    </w:p>
    <w:p w:rsidR="00397021" w:rsidRPr="00D93EF2" w:rsidRDefault="00397021" w:rsidP="00397021">
      <w:pPr>
        <w:widowControl w:val="0"/>
        <w:ind w:firstLine="709"/>
        <w:jc w:val="both"/>
        <w:rPr>
          <w:lang w:eastAsia="en-US"/>
        </w:rPr>
      </w:pPr>
      <w:r w:rsidRPr="00D93EF2">
        <w:rPr>
          <w:lang w:eastAsia="en-US"/>
        </w:rPr>
        <w:t>6.6. 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
    <w:p w:rsidR="00397021" w:rsidRPr="00D93EF2" w:rsidRDefault="00397021" w:rsidP="00397021">
      <w:pPr>
        <w:widowControl w:val="0"/>
        <w:ind w:firstLine="709"/>
        <w:jc w:val="both"/>
        <w:rPr>
          <w:lang w:eastAsia="en-US"/>
        </w:rPr>
      </w:pPr>
      <w:r w:rsidRPr="00D93EF2">
        <w:rPr>
          <w:lang w:eastAsia="en-US"/>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397021" w:rsidRPr="00D93EF2" w:rsidRDefault="00397021" w:rsidP="00397021">
      <w:pPr>
        <w:ind w:firstLine="709"/>
        <w:jc w:val="both"/>
        <w:outlineLvl w:val="1"/>
        <w:rPr>
          <w:b/>
          <w:iCs/>
        </w:rPr>
      </w:pPr>
      <w:r w:rsidRPr="00D93EF2">
        <w:rPr>
          <w:b/>
          <w:iCs/>
        </w:rPr>
        <w:t>7. ДЕЙСТВИЯ СТОРОН ПРИ НАСТУПЛЕНИИ СОБЫТИЯ, ИМЕЮЩЕГО ПРИЗНАКИ СТРАХОВОГО СЛУЧАЯ.</w:t>
      </w:r>
    </w:p>
    <w:p w:rsidR="00397021" w:rsidRPr="00D93EF2" w:rsidRDefault="00397021" w:rsidP="00397021">
      <w:pPr>
        <w:ind w:firstLine="709"/>
        <w:jc w:val="both"/>
        <w:rPr>
          <w:bCs/>
        </w:rPr>
      </w:pPr>
      <w:r w:rsidRPr="00D93EF2">
        <w:t>7.1. Страхователь (Выгодоприобретатель) обязан при наступлении события, имеющего признаки страхового случая:</w:t>
      </w:r>
    </w:p>
    <w:p w:rsidR="00397021" w:rsidRPr="00D93EF2" w:rsidRDefault="00397021" w:rsidP="00397021">
      <w:pPr>
        <w:ind w:firstLine="709"/>
        <w:jc w:val="both"/>
        <w:rPr>
          <w:bCs/>
        </w:rPr>
      </w:pPr>
      <w:r w:rsidRPr="00D93EF2">
        <w:rPr>
          <w:bCs/>
        </w:rPr>
        <w:t>7.1.1. П</w:t>
      </w:r>
      <w:r w:rsidRPr="00D93EF2">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397021" w:rsidRPr="00D93EF2" w:rsidRDefault="00397021" w:rsidP="00397021">
      <w:pPr>
        <w:widowControl w:val="0"/>
        <w:ind w:firstLine="709"/>
        <w:jc w:val="both"/>
      </w:pPr>
      <w:r w:rsidRPr="00D93EF2">
        <w:t>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гидрометеослужбу, подразделение МЧС и т.д.).</w:t>
      </w:r>
    </w:p>
    <w:p w:rsidR="00397021" w:rsidRPr="00D93EF2" w:rsidRDefault="00397021" w:rsidP="00397021">
      <w:pPr>
        <w:tabs>
          <w:tab w:val="left" w:pos="1065"/>
        </w:tabs>
        <w:ind w:firstLine="709"/>
        <w:jc w:val="both"/>
      </w:pPr>
      <w:r w:rsidRPr="00D93EF2">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 (________) 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397021" w:rsidRPr="00D93EF2" w:rsidRDefault="00397021" w:rsidP="00397021">
      <w:pPr>
        <w:ind w:firstLine="709"/>
        <w:jc w:val="both"/>
      </w:pPr>
      <w:r w:rsidRPr="00D93EF2">
        <w:t>Уведомление должно содержать следующие сведения:</w:t>
      </w:r>
    </w:p>
    <w:p w:rsidR="00397021" w:rsidRPr="00D93EF2" w:rsidRDefault="00397021" w:rsidP="009D16CD">
      <w:pPr>
        <w:widowControl w:val="0"/>
        <w:numPr>
          <w:ilvl w:val="0"/>
          <w:numId w:val="76"/>
        </w:numPr>
        <w:tabs>
          <w:tab w:val="left" w:pos="1080"/>
        </w:tabs>
        <w:ind w:left="0" w:firstLine="709"/>
        <w:jc w:val="both"/>
      </w:pPr>
      <w:r w:rsidRPr="00D93EF2">
        <w:t>номер и дату договора страхования;</w:t>
      </w:r>
    </w:p>
    <w:p w:rsidR="00397021" w:rsidRPr="00D93EF2" w:rsidRDefault="00397021" w:rsidP="009D16CD">
      <w:pPr>
        <w:widowControl w:val="0"/>
        <w:numPr>
          <w:ilvl w:val="0"/>
          <w:numId w:val="76"/>
        </w:numPr>
        <w:tabs>
          <w:tab w:val="left" w:pos="1080"/>
        </w:tabs>
        <w:ind w:left="0" w:firstLine="709"/>
        <w:jc w:val="both"/>
      </w:pPr>
      <w:r w:rsidRPr="00D93EF2">
        <w:t>полное наименование объекта, на котором возник ущерб;</w:t>
      </w:r>
    </w:p>
    <w:p w:rsidR="00397021" w:rsidRPr="00D93EF2" w:rsidRDefault="00397021" w:rsidP="009D16CD">
      <w:pPr>
        <w:widowControl w:val="0"/>
        <w:numPr>
          <w:ilvl w:val="0"/>
          <w:numId w:val="76"/>
        </w:numPr>
        <w:tabs>
          <w:tab w:val="left" w:pos="1080"/>
        </w:tabs>
        <w:ind w:left="0" w:firstLine="709"/>
        <w:jc w:val="both"/>
      </w:pPr>
      <w:r w:rsidRPr="00D93EF2">
        <w:t>адрес места расположения строительной площадки (участков), на которой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дату и время возникновения ущерба (если известно);</w:t>
      </w:r>
    </w:p>
    <w:p w:rsidR="00397021" w:rsidRPr="00D93EF2" w:rsidRDefault="00397021" w:rsidP="009D16CD">
      <w:pPr>
        <w:widowControl w:val="0"/>
        <w:numPr>
          <w:ilvl w:val="0"/>
          <w:numId w:val="76"/>
        </w:numPr>
        <w:tabs>
          <w:tab w:val="left" w:pos="1080"/>
        </w:tabs>
        <w:ind w:left="0" w:firstLine="709"/>
        <w:jc w:val="both"/>
      </w:pPr>
      <w:r w:rsidRPr="00D93EF2">
        <w:t>сведения об обстоятельствах, при которых возник ущерб;</w:t>
      </w:r>
    </w:p>
    <w:p w:rsidR="00397021" w:rsidRPr="00D93EF2" w:rsidRDefault="00397021" w:rsidP="009D16CD">
      <w:pPr>
        <w:widowControl w:val="0"/>
        <w:numPr>
          <w:ilvl w:val="0"/>
          <w:numId w:val="76"/>
        </w:numPr>
        <w:tabs>
          <w:tab w:val="left" w:pos="1080"/>
        </w:tabs>
        <w:ind w:left="0" w:firstLine="709"/>
        <w:jc w:val="both"/>
      </w:pPr>
      <w:r w:rsidRPr="00D93EF2">
        <w:t>краткое описание события;</w:t>
      </w:r>
    </w:p>
    <w:p w:rsidR="00397021" w:rsidRPr="00D93EF2" w:rsidRDefault="00397021" w:rsidP="009D16CD">
      <w:pPr>
        <w:widowControl w:val="0"/>
        <w:numPr>
          <w:ilvl w:val="0"/>
          <w:numId w:val="76"/>
        </w:numPr>
        <w:tabs>
          <w:tab w:val="left" w:pos="1080"/>
        </w:tabs>
        <w:ind w:left="0" w:firstLine="709"/>
        <w:jc w:val="both"/>
      </w:pPr>
      <w:r w:rsidRPr="00D93EF2">
        <w:t>иные сведения по усмотрению Страхователя (Выгодоприобретателя);</w:t>
      </w:r>
    </w:p>
    <w:p w:rsidR="00397021" w:rsidRPr="00D93EF2" w:rsidRDefault="00397021" w:rsidP="009D16CD">
      <w:pPr>
        <w:widowControl w:val="0"/>
        <w:numPr>
          <w:ilvl w:val="0"/>
          <w:numId w:val="76"/>
        </w:numPr>
        <w:tabs>
          <w:tab w:val="left" w:pos="1080"/>
        </w:tabs>
        <w:ind w:left="0" w:firstLine="709"/>
        <w:jc w:val="both"/>
      </w:pPr>
      <w:r w:rsidRPr="00D93EF2">
        <w:t>должность, фамилию, имя, отчество лица, отправившего уведомление, а также дату отправки уведомления.</w:t>
      </w:r>
    </w:p>
    <w:p w:rsidR="00397021" w:rsidRPr="00D93EF2" w:rsidRDefault="00397021" w:rsidP="00397021">
      <w:pPr>
        <w:ind w:firstLine="709"/>
        <w:jc w:val="both"/>
      </w:pPr>
      <w:r w:rsidRPr="00D93EF2">
        <w:t>7.1.4. Следовать указаниям Страховщика по уменьшению убытков, покрываемых страхованием, если таковые будут сообщены.</w:t>
      </w:r>
    </w:p>
    <w:p w:rsidR="00397021" w:rsidRPr="00D93EF2" w:rsidRDefault="00397021" w:rsidP="00397021">
      <w:pPr>
        <w:ind w:firstLine="709"/>
        <w:jc w:val="both"/>
        <w:rPr>
          <w:bCs/>
        </w:rPr>
      </w:pPr>
      <w:r w:rsidRPr="00D93EF2">
        <w:rPr>
          <w:bCs/>
        </w:rPr>
        <w:t>7.1.5. У</w:t>
      </w:r>
      <w:r w:rsidRPr="00D93EF2">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397021" w:rsidRPr="00D93EF2" w:rsidRDefault="00397021" w:rsidP="00397021">
      <w:pPr>
        <w:widowControl w:val="0"/>
        <w:autoSpaceDN w:val="0"/>
        <w:adjustRightInd w:val="0"/>
        <w:ind w:firstLine="709"/>
        <w:jc w:val="both"/>
      </w:pPr>
      <w:r w:rsidRPr="00D93EF2">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397021" w:rsidRPr="00D93EF2" w:rsidRDefault="00397021" w:rsidP="00397021">
      <w:pPr>
        <w:ind w:firstLine="709"/>
        <w:jc w:val="both"/>
        <w:rPr>
          <w:bCs/>
        </w:rPr>
      </w:pPr>
      <w:r w:rsidRPr="00D93EF2">
        <w:rPr>
          <w:bCs/>
        </w:rPr>
        <w:t>7.1.7. П</w:t>
      </w:r>
      <w:r w:rsidRPr="00D93EF2">
        <w:t>редставить Страховщику письменное заявление и документы, необходимые для определения причин произошедшего события и размера убытка (пп. 8.1-8.2 настоящего Договора)</w:t>
      </w:r>
      <w:r w:rsidRPr="00D93EF2">
        <w:rPr>
          <w:bCs/>
        </w:rPr>
        <w:t>;</w:t>
      </w:r>
    </w:p>
    <w:p w:rsidR="00397021" w:rsidRPr="00D93EF2" w:rsidRDefault="00397021" w:rsidP="00397021">
      <w:pPr>
        <w:ind w:firstLine="709"/>
        <w:jc w:val="both"/>
        <w:rPr>
          <w:bCs/>
        </w:rPr>
      </w:pPr>
      <w:r w:rsidRPr="00D93EF2">
        <w:rPr>
          <w:bCs/>
        </w:rPr>
        <w:t>7.1.8. О</w:t>
      </w:r>
      <w:r w:rsidRPr="00D93EF2">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397021" w:rsidRPr="00D93EF2" w:rsidRDefault="00397021" w:rsidP="00397021">
      <w:pPr>
        <w:ind w:firstLine="709"/>
        <w:jc w:val="both"/>
        <w:rPr>
          <w:bCs/>
        </w:rPr>
      </w:pPr>
      <w:r w:rsidRPr="00D93EF2">
        <w:rPr>
          <w:bCs/>
        </w:rPr>
        <w:t>7.1.9. П</w:t>
      </w:r>
      <w:r w:rsidRPr="00D93EF2">
        <w:t>редставить Страховщику возможность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397021" w:rsidRPr="00D93EF2" w:rsidRDefault="00397021" w:rsidP="00397021">
      <w:pPr>
        <w:ind w:firstLine="709"/>
        <w:jc w:val="both"/>
        <w:rPr>
          <w:bCs/>
        </w:rPr>
      </w:pPr>
      <w:r w:rsidRPr="00D93EF2">
        <w:rPr>
          <w:bCs/>
        </w:rPr>
        <w:t>7.1.10. С</w:t>
      </w:r>
      <w:r w:rsidRPr="00D93EF2">
        <w:t>огласовывать со Страховщиком назначение экспертов, адвокатов и других подобных лиц при определении размера убытков.</w:t>
      </w:r>
    </w:p>
    <w:p w:rsidR="00397021" w:rsidRPr="00D93EF2" w:rsidRDefault="00397021" w:rsidP="00397021">
      <w:pPr>
        <w:ind w:firstLine="709"/>
        <w:jc w:val="both"/>
        <w:rPr>
          <w:bCs/>
        </w:rPr>
      </w:pPr>
      <w:r w:rsidRPr="00D93EF2">
        <w:rPr>
          <w:bCs/>
        </w:rPr>
        <w:t>7.1.11. П</w:t>
      </w:r>
      <w:r w:rsidRPr="00D93EF2">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397021" w:rsidRPr="00D93EF2" w:rsidRDefault="00397021" w:rsidP="00397021">
      <w:pPr>
        <w:widowControl w:val="0"/>
        <w:ind w:firstLine="709"/>
        <w:jc w:val="both"/>
      </w:pPr>
      <w:r w:rsidRPr="00D93EF2">
        <w:t>7.2.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обязан совершить действия, аналогичные указанным в п. 7.1 настоящего Договора, а также:</w:t>
      </w:r>
    </w:p>
    <w:p w:rsidR="00397021" w:rsidRPr="00D93EF2" w:rsidRDefault="00397021" w:rsidP="00397021">
      <w:pPr>
        <w:ind w:firstLine="720"/>
        <w:jc w:val="both"/>
      </w:pPr>
      <w:r w:rsidRPr="00D93EF2">
        <w:t>7.2.1. 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397021" w:rsidRPr="00D93EF2" w:rsidRDefault="00397021" w:rsidP="00397021">
      <w:pPr>
        <w:ind w:firstLine="720"/>
        <w:jc w:val="both"/>
      </w:pPr>
      <w:r w:rsidRPr="00D93EF2">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397021" w:rsidRPr="00D93EF2" w:rsidRDefault="00397021" w:rsidP="00397021">
      <w:pPr>
        <w:ind w:firstLine="720"/>
        <w:jc w:val="both"/>
      </w:pPr>
      <w:r w:rsidRPr="00D93EF2">
        <w:t>7.3. При наступлении события, в результате которого причинен вред жизни, здоровью или имуществу третьих лиц, Страхователь (лицо, чья ответственность застрахована), имеет право:</w:t>
      </w:r>
    </w:p>
    <w:p w:rsidR="00397021" w:rsidRPr="00D93EF2" w:rsidRDefault="00397021" w:rsidP="00397021">
      <w:pPr>
        <w:ind w:firstLine="720"/>
        <w:jc w:val="both"/>
      </w:pPr>
      <w:r w:rsidRPr="00D93EF2">
        <w:t>7.3.1. Выдать Страховщику по его запросу доверенность на ведение дел от имени Страхователя по урегулированию требований третьих лиц.</w:t>
      </w:r>
    </w:p>
    <w:p w:rsidR="00397021" w:rsidRPr="00D93EF2" w:rsidRDefault="00397021" w:rsidP="00397021">
      <w:pPr>
        <w:ind w:firstLine="720"/>
        <w:jc w:val="both"/>
      </w:pPr>
      <w:r w:rsidRPr="00D93EF2">
        <w:t>7.3.2. Ходатайствовать перед судом о привлечении Страховщика в качестве третьего лица к участию в деле.</w:t>
      </w:r>
    </w:p>
    <w:p w:rsidR="00397021" w:rsidRPr="00D93EF2" w:rsidRDefault="00397021" w:rsidP="00397021">
      <w:pPr>
        <w:ind w:firstLine="720"/>
        <w:jc w:val="both"/>
      </w:pPr>
      <w:r w:rsidRPr="00D93EF2">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397021" w:rsidRPr="00D93EF2" w:rsidRDefault="00397021" w:rsidP="00397021">
      <w:pPr>
        <w:ind w:firstLine="720"/>
        <w:jc w:val="both"/>
      </w:pPr>
      <w:r w:rsidRPr="00D93EF2">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чья ответственность застрахована)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чья ответственность застрахована).</w:t>
      </w:r>
    </w:p>
    <w:p w:rsidR="00397021" w:rsidRPr="00D93EF2" w:rsidRDefault="00397021" w:rsidP="00397021">
      <w:pPr>
        <w:widowControl w:val="0"/>
        <w:ind w:firstLine="720"/>
        <w:jc w:val="both"/>
      </w:pPr>
      <w:r w:rsidRPr="00D93EF2">
        <w:t xml:space="preserve">7.4. Страховщик при получении уведомления о событии, имеющем признаки страхового случая, обязан: </w:t>
      </w:r>
    </w:p>
    <w:p w:rsidR="00397021" w:rsidRPr="00D93EF2" w:rsidRDefault="00397021" w:rsidP="00397021">
      <w:pPr>
        <w:widowControl w:val="0"/>
        <w:ind w:firstLine="720"/>
        <w:jc w:val="both"/>
      </w:pPr>
      <w:r w:rsidRPr="00D93EF2">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397021" w:rsidRPr="00D93EF2" w:rsidRDefault="00397021" w:rsidP="00397021">
      <w:pPr>
        <w:widowControl w:val="0"/>
        <w:ind w:firstLine="720"/>
        <w:jc w:val="both"/>
      </w:pPr>
      <w:r w:rsidRPr="00D93EF2">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397021" w:rsidRPr="00D93EF2" w:rsidRDefault="00397021" w:rsidP="00397021">
      <w:pPr>
        <w:widowControl w:val="0"/>
        <w:autoSpaceDN w:val="0"/>
        <w:adjustRightInd w:val="0"/>
        <w:ind w:firstLine="720"/>
        <w:jc w:val="both"/>
      </w:pPr>
      <w:r w:rsidRPr="00D93EF2">
        <w:t>7.4.3. по случаю, признанному страховым, произвести страховую выплату в течение срока, указанного в настоящем Договоре.</w:t>
      </w:r>
    </w:p>
    <w:p w:rsidR="00397021" w:rsidRPr="00D93EF2" w:rsidRDefault="00397021" w:rsidP="00397021">
      <w:pPr>
        <w:ind w:firstLine="720"/>
        <w:jc w:val="both"/>
        <w:rPr>
          <w:bCs/>
        </w:rPr>
      </w:pPr>
      <w:r w:rsidRPr="00D93EF2">
        <w:rPr>
          <w:bCs/>
        </w:rPr>
        <w:t>7.5. Страховщик при наступлении события, имеющего признаки страхового случая, имеет право:</w:t>
      </w:r>
    </w:p>
    <w:p w:rsidR="00397021" w:rsidRPr="00D93EF2" w:rsidRDefault="00397021" w:rsidP="00397021">
      <w:pPr>
        <w:ind w:firstLine="720"/>
        <w:jc w:val="both"/>
        <w:rPr>
          <w:bCs/>
        </w:rPr>
      </w:pPr>
      <w:r w:rsidRPr="00D93EF2">
        <w:rPr>
          <w:bCs/>
        </w:rPr>
        <w:t>7.5.1. С</w:t>
      </w:r>
      <w:r w:rsidRPr="00D93EF2">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397021" w:rsidRPr="00D93EF2" w:rsidRDefault="00397021" w:rsidP="00397021">
      <w:pPr>
        <w:ind w:firstLine="720"/>
        <w:jc w:val="both"/>
        <w:rPr>
          <w:bCs/>
        </w:rPr>
      </w:pPr>
      <w:r w:rsidRPr="00D93EF2">
        <w:rPr>
          <w:bCs/>
        </w:rPr>
        <w:t>7.5.2. Д</w:t>
      </w:r>
      <w:r w:rsidRPr="00D93EF2">
        <w:t>авать Страхователю рекомендации по уменьшению убытков, покрываемых страхованием.</w:t>
      </w:r>
    </w:p>
    <w:p w:rsidR="00397021" w:rsidRPr="00D93EF2" w:rsidRDefault="00397021" w:rsidP="00397021">
      <w:pPr>
        <w:ind w:firstLine="709"/>
        <w:jc w:val="both"/>
      </w:pPr>
      <w:r w:rsidRPr="00D93EF2">
        <w:t>7.5.3. Участвовать в спасании и сохранении застрахованного имущества, давать Страхователю (Выгодоприобретателю; лицу, чья ответственность застрахована) рекомендации по уменьшению убытков, покрываемых страхованием.</w:t>
      </w:r>
    </w:p>
    <w:p w:rsidR="00397021" w:rsidRPr="00D93EF2" w:rsidRDefault="00397021" w:rsidP="00397021">
      <w:pPr>
        <w:ind w:firstLine="709"/>
        <w:jc w:val="both"/>
      </w:pPr>
      <w:r w:rsidRPr="00D93EF2">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397021" w:rsidRPr="00D93EF2" w:rsidRDefault="00397021" w:rsidP="00397021">
      <w:pPr>
        <w:ind w:firstLine="709"/>
        <w:jc w:val="both"/>
      </w:pPr>
      <w:r w:rsidRPr="00D93EF2">
        <w:t>7.5.5. Требовать от Страхователя (Выгодоприобретателя, лица, чья ответственность застрахована) информацию, необходимую для принятия решения о признании или непризнании случая страховым и определения размера ущерба, включая сведения, составляющие коммерческую тайну.</w:t>
      </w:r>
    </w:p>
    <w:p w:rsidR="00397021" w:rsidRPr="00D93EF2" w:rsidRDefault="00397021" w:rsidP="00397021">
      <w:pPr>
        <w:ind w:firstLine="709"/>
        <w:jc w:val="both"/>
      </w:pPr>
      <w:r w:rsidRPr="00D93EF2">
        <w:t>7.5.6. Самостоятельно выяснять причины и обстоятельства наступления страхового случая.</w:t>
      </w:r>
    </w:p>
    <w:p w:rsidR="00397021" w:rsidRPr="00D93EF2" w:rsidRDefault="00397021" w:rsidP="00397021">
      <w:pPr>
        <w:ind w:firstLine="709"/>
        <w:jc w:val="both"/>
      </w:pPr>
      <w:r w:rsidRPr="00D93EF2">
        <w:t>7.5.7. 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чья ответственность застрахована)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 а также оспорить размер требований третьих лиц по факту причиненного вреда в установленном законодательством порядке.</w:t>
      </w:r>
    </w:p>
    <w:p w:rsidR="00397021" w:rsidRPr="00D93EF2" w:rsidRDefault="00397021" w:rsidP="00397021">
      <w:pPr>
        <w:widowControl w:val="0"/>
        <w:autoSpaceDN w:val="0"/>
        <w:adjustRightInd w:val="0"/>
        <w:ind w:firstLine="709"/>
        <w:jc w:val="both"/>
      </w:pPr>
      <w:r w:rsidRPr="00D93EF2">
        <w:t>7.5.8. Н</w:t>
      </w:r>
      <w:r w:rsidRPr="00D93EF2">
        <w:rPr>
          <w:iCs/>
        </w:rPr>
        <w:t>е производить страховую выплату в случаях, предусмотренных настоящим Договором</w:t>
      </w:r>
      <w:r w:rsidRPr="00D93EF2">
        <w:t>.</w:t>
      </w:r>
    </w:p>
    <w:p w:rsidR="00397021" w:rsidRPr="00D93EF2" w:rsidRDefault="00397021" w:rsidP="00397021">
      <w:pPr>
        <w:ind w:firstLine="709"/>
        <w:jc w:val="both"/>
        <w:outlineLvl w:val="1"/>
        <w:rPr>
          <w:b/>
          <w:iCs/>
        </w:rPr>
      </w:pPr>
      <w:r w:rsidRPr="00D93EF2">
        <w:rPr>
          <w:b/>
          <w:iCs/>
        </w:rPr>
        <w:t>8. СТРАХОВЫЕ ВЫПЛАТЫ.</w:t>
      </w:r>
    </w:p>
    <w:p w:rsidR="00397021" w:rsidRPr="00D93EF2" w:rsidRDefault="00397021" w:rsidP="00397021">
      <w:pPr>
        <w:ind w:firstLine="709"/>
        <w:jc w:val="both"/>
      </w:pPr>
      <w:r w:rsidRPr="00D93EF2">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397021" w:rsidRPr="00D93EF2" w:rsidRDefault="00397021" w:rsidP="00397021">
      <w:pPr>
        <w:ind w:firstLine="709"/>
        <w:jc w:val="both"/>
      </w:pPr>
      <w:r w:rsidRPr="00D93EF2">
        <w:t>При обращении за выплатой страхового возмещения Страхователь предоставляет Страховщику следующие документы:</w:t>
      </w:r>
    </w:p>
    <w:p w:rsidR="00397021" w:rsidRPr="00D93EF2" w:rsidRDefault="00397021" w:rsidP="00397021">
      <w:pPr>
        <w:ind w:firstLine="709"/>
        <w:jc w:val="both"/>
      </w:pPr>
      <w:r w:rsidRPr="00D93EF2">
        <w:t>8.1.1. Письменное заявление.</w:t>
      </w:r>
    </w:p>
    <w:p w:rsidR="00397021" w:rsidRPr="00D93EF2" w:rsidRDefault="00397021" w:rsidP="00397021">
      <w:pPr>
        <w:overflowPunct w:val="0"/>
        <w:ind w:firstLine="709"/>
        <w:jc w:val="both"/>
        <w:textAlignment w:val="baseline"/>
      </w:pPr>
      <w:r w:rsidRPr="00D93EF2">
        <w:t>8.1.2. Документы, составленные Страхователем (Выгодоприобретателем; лицом, чья ответственность застрахована) по факту произошедшего события.</w:t>
      </w:r>
    </w:p>
    <w:p w:rsidR="00397021" w:rsidRPr="00D93EF2" w:rsidRDefault="00397021" w:rsidP="00397021">
      <w:pPr>
        <w:overflowPunct w:val="0"/>
        <w:ind w:firstLine="709"/>
        <w:jc w:val="both"/>
        <w:textAlignment w:val="baseline"/>
      </w:pPr>
      <w:r w:rsidRPr="00D93EF2">
        <w:t>8.1.3. По страхованию имущества в период проведения строительно-монтажных работ, гарантийного обслуживания:</w:t>
      </w:r>
    </w:p>
    <w:p w:rsidR="00397021" w:rsidRPr="00D93EF2" w:rsidRDefault="00397021" w:rsidP="00397021">
      <w:pPr>
        <w:overflowPunct w:val="0"/>
        <w:ind w:firstLine="709"/>
        <w:jc w:val="both"/>
        <w:textAlignment w:val="baseline"/>
      </w:pPr>
      <w:r w:rsidRPr="00D93EF2">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
    <w:p w:rsidR="00397021" w:rsidRPr="00D93EF2" w:rsidRDefault="00397021" w:rsidP="00397021">
      <w:pPr>
        <w:overflowPunct w:val="0"/>
        <w:ind w:firstLine="709"/>
        <w:jc w:val="both"/>
        <w:textAlignment w:val="baseline"/>
      </w:pPr>
      <w:r w:rsidRPr="00D93EF2">
        <w:t>б) документы, подтверждающие произведенные расходы.</w:t>
      </w:r>
    </w:p>
    <w:p w:rsidR="00397021" w:rsidRPr="00D93EF2" w:rsidRDefault="00397021" w:rsidP="00397021">
      <w:pPr>
        <w:overflowPunct w:val="0"/>
        <w:ind w:firstLine="709"/>
        <w:jc w:val="both"/>
        <w:textAlignment w:val="baseline"/>
      </w:pPr>
      <w:r w:rsidRPr="00D93EF2">
        <w:t>8.1.4. По страхованию гражданской ответственности перед третьими лицами:</w:t>
      </w:r>
    </w:p>
    <w:p w:rsidR="00397021" w:rsidRPr="00D93EF2" w:rsidRDefault="00397021" w:rsidP="00397021">
      <w:pPr>
        <w:overflowPunct w:val="0"/>
        <w:ind w:firstLine="709"/>
        <w:jc w:val="both"/>
        <w:textAlignment w:val="baseline"/>
      </w:pPr>
      <w:r w:rsidRPr="00D93EF2">
        <w:t>а) копию предъявленного Страхователю (лицу, чья ответственность застрахована) требования о возмещении вреда, соответствующего решения суда, если спор рассматривался в судебном порядке;</w:t>
      </w:r>
    </w:p>
    <w:p w:rsidR="00397021" w:rsidRPr="00D93EF2" w:rsidRDefault="00397021" w:rsidP="00397021">
      <w:pPr>
        <w:overflowPunct w:val="0"/>
        <w:ind w:firstLine="709"/>
        <w:jc w:val="both"/>
        <w:textAlignment w:val="baseline"/>
      </w:pPr>
      <w:r w:rsidRPr="00D93EF2">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397021" w:rsidRPr="00D93EF2" w:rsidRDefault="00397021" w:rsidP="00397021">
      <w:pPr>
        <w:widowControl w:val="0"/>
        <w:overflowPunct w:val="0"/>
        <w:autoSpaceDE w:val="0"/>
        <w:autoSpaceDN w:val="0"/>
        <w:adjustRightInd w:val="0"/>
        <w:ind w:firstLine="709"/>
        <w:jc w:val="both"/>
        <w:textAlignment w:val="baseline"/>
      </w:pPr>
      <w:r w:rsidRPr="00D93EF2">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
    <w:p w:rsidR="00397021" w:rsidRPr="00D93EF2" w:rsidRDefault="00397021" w:rsidP="00397021">
      <w:pPr>
        <w:widowControl w:val="0"/>
        <w:overflowPunct w:val="0"/>
        <w:autoSpaceDE w:val="0"/>
        <w:autoSpaceDN w:val="0"/>
        <w:adjustRightInd w:val="0"/>
        <w:ind w:firstLine="709"/>
        <w:jc w:val="both"/>
        <w:textAlignment w:val="baseline"/>
      </w:pPr>
      <w:r w:rsidRPr="00D93EF2">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397021" w:rsidRPr="00D93EF2" w:rsidRDefault="00397021" w:rsidP="00397021">
      <w:pPr>
        <w:overflowPunct w:val="0"/>
        <w:ind w:firstLine="709"/>
        <w:jc w:val="both"/>
        <w:textAlignment w:val="baseline"/>
      </w:pPr>
      <w:r w:rsidRPr="00D93EF2">
        <w:t xml:space="preserve">в) документы, подтверждающие произведенные расходы. </w:t>
      </w:r>
    </w:p>
    <w:p w:rsidR="00397021" w:rsidRPr="00D93EF2" w:rsidRDefault="00397021" w:rsidP="00397021">
      <w:pPr>
        <w:widowControl w:val="0"/>
        <w:autoSpaceDN w:val="0"/>
        <w:adjustRightInd w:val="0"/>
        <w:ind w:firstLine="709"/>
        <w:jc w:val="both"/>
      </w:pPr>
      <w:r w:rsidRPr="00D93EF2">
        <w:t>8.1.5.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397021" w:rsidRPr="00D93EF2" w:rsidRDefault="00397021" w:rsidP="00397021">
      <w:pPr>
        <w:widowControl w:val="0"/>
        <w:autoSpaceDN w:val="0"/>
        <w:adjustRightInd w:val="0"/>
        <w:ind w:firstLine="709"/>
        <w:jc w:val="both"/>
      </w:pPr>
      <w:r w:rsidRPr="00D93EF2">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397021" w:rsidRPr="00D93EF2" w:rsidRDefault="00397021" w:rsidP="00397021">
      <w:pPr>
        <w:ind w:firstLine="709"/>
        <w:jc w:val="both"/>
      </w:pPr>
      <w:r w:rsidRPr="00D93EF2">
        <w:t>Страховщик при необходимости в письменной форме с обоснованием причин запрашивает у Страхователя (Выгодоприобретателя, лица, чья ответственность застрахована)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397021" w:rsidRPr="00D93EF2" w:rsidRDefault="00397021" w:rsidP="00397021">
      <w:pPr>
        <w:ind w:firstLine="709"/>
        <w:jc w:val="both"/>
      </w:pPr>
      <w:r w:rsidRPr="00D93EF2">
        <w:t>8.3. После получения всех необходимых документов и сведений (пп. 8.1-8.2 настоящего Договора) Страховщик в течение 15 календарных дней принимает решение о признании или непризнании случая страховым либо об отказе в выплате:</w:t>
      </w:r>
    </w:p>
    <w:p w:rsidR="00397021" w:rsidRPr="00D93EF2" w:rsidRDefault="00397021" w:rsidP="00397021">
      <w:pPr>
        <w:ind w:firstLine="709"/>
        <w:jc w:val="both"/>
      </w:pPr>
      <w:r w:rsidRPr="00D93EF2">
        <w:t>8.3.1. Если произошедшее событие признано страховым случаем, Страховщик составляет страховой акт и производит страховую выплату в течение 15 рабочих дней с даты утверждения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397021" w:rsidRPr="00D93EF2" w:rsidRDefault="00397021" w:rsidP="00397021">
      <w:pPr>
        <w:tabs>
          <w:tab w:val="left" w:pos="709"/>
        </w:tabs>
        <w:ind w:firstLine="709"/>
        <w:jc w:val="both"/>
      </w:pPr>
      <w:r w:rsidRPr="00D93EF2">
        <w:t>8.3.2.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 в срок, указанный в пункте 8.3. настоящего Договора.</w:t>
      </w:r>
    </w:p>
    <w:p w:rsidR="00397021" w:rsidRPr="00D93EF2" w:rsidRDefault="00397021" w:rsidP="00397021">
      <w:pPr>
        <w:widowControl w:val="0"/>
        <w:ind w:firstLine="709"/>
        <w:jc w:val="both"/>
      </w:pPr>
      <w:r w:rsidRPr="00D93EF2">
        <w:t xml:space="preserve">8.4.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397021" w:rsidRPr="00D93EF2" w:rsidRDefault="00397021" w:rsidP="00397021">
      <w:pPr>
        <w:ind w:firstLine="709"/>
        <w:jc w:val="both"/>
      </w:pPr>
      <w:r w:rsidRPr="00D93EF2">
        <w:t>8.5.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397021" w:rsidRPr="00D93EF2" w:rsidRDefault="00397021" w:rsidP="00397021">
      <w:pPr>
        <w:ind w:firstLine="709"/>
        <w:jc w:val="both"/>
      </w:pPr>
      <w:r w:rsidRPr="00D93EF2">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397021" w:rsidRPr="00D93EF2" w:rsidRDefault="00397021" w:rsidP="00397021">
      <w:pPr>
        <w:ind w:firstLine="709"/>
        <w:jc w:val="both"/>
      </w:pPr>
      <w:r w:rsidRPr="00D93EF2">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397021" w:rsidRPr="00D93EF2" w:rsidRDefault="00397021" w:rsidP="00397021">
      <w:pPr>
        <w:ind w:firstLine="720"/>
        <w:jc w:val="both"/>
      </w:pPr>
      <w:r w:rsidRPr="00D93EF2">
        <w:t>8.6. Страховая выплата обязательно включает НДС в том случае, когда расходы оплачиваются Страхователем с учетом НДС.</w:t>
      </w:r>
    </w:p>
    <w:p w:rsidR="00397021" w:rsidRPr="00D93EF2" w:rsidRDefault="00397021" w:rsidP="00397021">
      <w:pPr>
        <w:ind w:firstLine="720"/>
        <w:jc w:val="both"/>
      </w:pPr>
      <w:r w:rsidRPr="00D93EF2">
        <w:t>8.7. Размер и порядок страховой выплаты определяется в соответствии с настоящим Договором.</w:t>
      </w:r>
    </w:p>
    <w:p w:rsidR="00397021" w:rsidRPr="00D93EF2" w:rsidRDefault="00397021" w:rsidP="00397021">
      <w:pPr>
        <w:ind w:firstLine="709"/>
        <w:jc w:val="both"/>
        <w:outlineLvl w:val="1"/>
        <w:rPr>
          <w:iCs/>
        </w:rPr>
      </w:pPr>
      <w:r w:rsidRPr="00D93EF2">
        <w:rPr>
          <w:b/>
          <w:iCs/>
        </w:rPr>
        <w:t>9. СРОК ДЕЙСТВИЯ ДОГОВОРА СТРАХОВАНИЯ</w:t>
      </w:r>
      <w:r w:rsidRPr="00D93EF2">
        <w:rPr>
          <w:iCs/>
        </w:rPr>
        <w:t>.</w:t>
      </w:r>
    </w:p>
    <w:p w:rsidR="00397021" w:rsidRPr="00D93EF2" w:rsidRDefault="00397021" w:rsidP="00397021">
      <w:pPr>
        <w:ind w:firstLine="709"/>
        <w:jc w:val="both"/>
      </w:pPr>
      <w:r w:rsidRPr="00D93EF2">
        <w:t>9.1. Договор страхования вступает в силу с «__» ______ 20__ года и действует до «__» ______ 20__ года</w:t>
      </w:r>
      <w:r w:rsidRPr="00D93EF2">
        <w:rPr>
          <w:color w:val="1F497D"/>
        </w:rPr>
        <w:t xml:space="preserve">, </w:t>
      </w:r>
      <w:r w:rsidRPr="00D93EF2">
        <w:t>включая __ (_____) месяцев гарантийного обслуживания сданного в эксплуатацию объекта (период страхования), при этом:</w:t>
      </w:r>
    </w:p>
    <w:p w:rsidR="00397021" w:rsidRPr="00D93EF2" w:rsidRDefault="00397021" w:rsidP="00397021">
      <w:pPr>
        <w:ind w:firstLine="709"/>
        <w:jc w:val="both"/>
      </w:pPr>
      <w:r w:rsidRPr="00D93EF2">
        <w:t>- период проведения строительно-монтажных работ с «___» ______20__ года до «__» ______ 20__ года.</w:t>
      </w:r>
    </w:p>
    <w:p w:rsidR="00397021" w:rsidRPr="00D93EF2" w:rsidRDefault="00397021" w:rsidP="00397021">
      <w:pPr>
        <w:ind w:firstLine="709"/>
        <w:jc w:val="both"/>
      </w:pPr>
      <w:r w:rsidRPr="00D93EF2">
        <w:t>- период гарантийных обязательств: с «___» ______20__ года до «__» ______ 20__ года.</w:t>
      </w:r>
    </w:p>
    <w:p w:rsidR="00397021" w:rsidRPr="00D93EF2" w:rsidRDefault="00397021" w:rsidP="00397021">
      <w:pPr>
        <w:tabs>
          <w:tab w:val="left" w:pos="709"/>
        </w:tabs>
        <w:ind w:right="1" w:firstLine="709"/>
        <w:jc w:val="both"/>
      </w:pPr>
      <w:r w:rsidRPr="00D93EF2">
        <w:t>9.2.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397021" w:rsidRPr="00D93EF2" w:rsidRDefault="00397021" w:rsidP="00397021">
      <w:pPr>
        <w:ind w:firstLine="709"/>
        <w:jc w:val="both"/>
      </w:pPr>
      <w:r w:rsidRPr="00D93EF2">
        <w:t xml:space="preserve">9.3. </w:t>
      </w:r>
      <w:bookmarkStart w:id="10" w:name="OLE_LINK3"/>
      <w:r w:rsidRPr="00D93EF2">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может быть продлен без уплаты дополнительной премии, о чем стороны заключают соответствующее дополнительное соглашение.</w:t>
      </w:r>
    </w:p>
    <w:p w:rsidR="00397021" w:rsidRPr="00D93EF2" w:rsidRDefault="00397021" w:rsidP="00397021">
      <w:pPr>
        <w:ind w:firstLine="709"/>
        <w:jc w:val="both"/>
      </w:pPr>
      <w:r w:rsidRPr="00D93EF2">
        <w:t>9.4.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 путем заключения дополнительного соглашения.</w:t>
      </w:r>
      <w:bookmarkEnd w:id="10"/>
    </w:p>
    <w:p w:rsidR="00397021" w:rsidRPr="00D93EF2" w:rsidRDefault="00397021" w:rsidP="00397021">
      <w:pPr>
        <w:ind w:firstLine="709"/>
        <w:jc w:val="both"/>
      </w:pPr>
      <w:r w:rsidRPr="00D93EF2">
        <w:t>9.5.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D93EF2" w:rsidDel="000A471C">
        <w:t xml:space="preserve"> </w:t>
      </w:r>
    </w:p>
    <w:p w:rsidR="00397021" w:rsidRPr="00D93EF2" w:rsidRDefault="00397021" w:rsidP="00397021">
      <w:pPr>
        <w:ind w:firstLine="709"/>
        <w:jc w:val="both"/>
      </w:pPr>
      <w:r w:rsidRPr="00D93EF2">
        <w:t>9.6. Если работы или их часть будут приостановлены на период не более 6 (Шести)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принятия разумных мер по предотвращению убытка.</w:t>
      </w:r>
    </w:p>
    <w:p w:rsidR="00397021" w:rsidRPr="00D93EF2" w:rsidRDefault="00397021" w:rsidP="00397021">
      <w:pPr>
        <w:ind w:firstLine="709"/>
        <w:jc w:val="both"/>
      </w:pPr>
      <w:r w:rsidRPr="00D93EF2">
        <w:t>По истечении такого срока Страховщик имеет право изменять страховую премию и условия  настоящего Договора.</w:t>
      </w:r>
    </w:p>
    <w:p w:rsidR="00397021" w:rsidRPr="00D93EF2" w:rsidRDefault="00397021" w:rsidP="00397021">
      <w:pPr>
        <w:ind w:firstLine="720"/>
        <w:jc w:val="both"/>
      </w:pPr>
      <w:r w:rsidRPr="00D93EF2">
        <w:t>9.7. В случае неоплаты Страхователем страховой премии в полном объеме и в сроки в соответствии с п. 5.6, Договор страхования в силу не вступает.</w:t>
      </w:r>
    </w:p>
    <w:p w:rsidR="00397021" w:rsidRPr="00D93EF2" w:rsidRDefault="00397021" w:rsidP="00397021">
      <w:pPr>
        <w:ind w:firstLine="720"/>
        <w:jc w:val="both"/>
        <w:rPr>
          <w:b/>
        </w:rPr>
      </w:pPr>
      <w:r w:rsidRPr="00D93EF2">
        <w:rPr>
          <w:b/>
        </w:rPr>
        <w:t>10. ПОРЯДОК ПРЕКРАЩЕНИЯ ДОГОВОРА СТРАХОВАНИЯ.</w:t>
      </w:r>
    </w:p>
    <w:p w:rsidR="00397021" w:rsidRPr="00D93EF2" w:rsidRDefault="00397021" w:rsidP="00397021">
      <w:pPr>
        <w:widowControl w:val="0"/>
        <w:autoSpaceDN w:val="0"/>
        <w:adjustRightInd w:val="0"/>
        <w:ind w:firstLine="709"/>
        <w:jc w:val="both"/>
      </w:pPr>
      <w:r w:rsidRPr="00D93EF2">
        <w:t xml:space="preserve">10.1. Договор страхования прекращается: </w:t>
      </w:r>
    </w:p>
    <w:p w:rsidR="00397021" w:rsidRPr="00D93EF2" w:rsidRDefault="00397021" w:rsidP="00397021">
      <w:pPr>
        <w:widowControl w:val="0"/>
        <w:autoSpaceDN w:val="0"/>
        <w:adjustRightInd w:val="0"/>
        <w:ind w:firstLine="709"/>
        <w:jc w:val="both"/>
      </w:pPr>
      <w:r w:rsidRPr="00D93EF2">
        <w:t xml:space="preserve">10.1.1. По истечении его срока действия. </w:t>
      </w:r>
    </w:p>
    <w:p w:rsidR="00397021" w:rsidRPr="00D93EF2" w:rsidRDefault="00397021" w:rsidP="00397021">
      <w:pPr>
        <w:widowControl w:val="0"/>
        <w:autoSpaceDN w:val="0"/>
        <w:adjustRightInd w:val="0"/>
        <w:ind w:firstLine="709"/>
        <w:jc w:val="both"/>
      </w:pPr>
      <w:r w:rsidRPr="00D93EF2">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397021" w:rsidRPr="00D93EF2" w:rsidRDefault="00397021" w:rsidP="00397021">
      <w:pPr>
        <w:widowControl w:val="0"/>
        <w:ind w:firstLine="709"/>
        <w:jc w:val="both"/>
      </w:pPr>
      <w:r w:rsidRPr="00D93EF2">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397021" w:rsidRPr="00D93EF2" w:rsidRDefault="00397021" w:rsidP="00397021">
      <w:pPr>
        <w:widowControl w:val="0"/>
        <w:ind w:firstLine="709"/>
        <w:jc w:val="both"/>
      </w:pPr>
      <w:r w:rsidRPr="00D93EF2">
        <w:t>10.1.4. По соглашению сторон.</w:t>
      </w:r>
    </w:p>
    <w:p w:rsidR="00397021" w:rsidRPr="00D93EF2" w:rsidRDefault="00397021" w:rsidP="00397021">
      <w:pPr>
        <w:widowControl w:val="0"/>
        <w:autoSpaceDN w:val="0"/>
        <w:adjustRightInd w:val="0"/>
        <w:ind w:firstLine="709"/>
        <w:jc w:val="both"/>
      </w:pPr>
      <w:r w:rsidRPr="00D93EF2">
        <w:t>10.1.5. В других случаях, предусмотренных законодательными актами Российской Федерации.</w:t>
      </w:r>
    </w:p>
    <w:p w:rsidR="00397021" w:rsidRPr="00D93EF2" w:rsidRDefault="00397021" w:rsidP="00397021">
      <w:pPr>
        <w:ind w:firstLine="709"/>
        <w:jc w:val="both"/>
        <w:outlineLvl w:val="1"/>
        <w:rPr>
          <w:b/>
          <w:iCs/>
        </w:rPr>
      </w:pPr>
      <w:r w:rsidRPr="00D93EF2">
        <w:rPr>
          <w:b/>
          <w:iCs/>
        </w:rPr>
        <w:t>11. КОНФИДЕНЦИАЛЬНОСТЬ.</w:t>
      </w:r>
    </w:p>
    <w:p w:rsidR="00397021" w:rsidRPr="00D93EF2" w:rsidRDefault="00397021" w:rsidP="00397021">
      <w:pPr>
        <w:ind w:firstLine="709"/>
        <w:jc w:val="both"/>
      </w:pPr>
      <w:r w:rsidRPr="00D93EF2">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397021" w:rsidRPr="00D93EF2" w:rsidRDefault="00397021" w:rsidP="00397021">
      <w:pPr>
        <w:ind w:firstLine="709"/>
        <w:jc w:val="both"/>
        <w:rPr>
          <w:b/>
        </w:rPr>
      </w:pPr>
      <w:r w:rsidRPr="00D93EF2">
        <w:rPr>
          <w:b/>
        </w:rPr>
        <w:t>12. ПОРЯДОК РАЗРЕШЕНИЯ СПОРОВ.</w:t>
      </w:r>
    </w:p>
    <w:p w:rsidR="00397021" w:rsidRPr="00D93EF2" w:rsidRDefault="00397021" w:rsidP="00397021">
      <w:pPr>
        <w:ind w:firstLine="709"/>
        <w:jc w:val="both"/>
      </w:pPr>
      <w:r w:rsidRPr="00D93EF2">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397021" w:rsidRPr="00D93EF2" w:rsidRDefault="00397021" w:rsidP="00397021">
      <w:pPr>
        <w:ind w:firstLine="709"/>
        <w:jc w:val="both"/>
      </w:pPr>
      <w:r w:rsidRPr="00D93EF2">
        <w:t xml:space="preserve">При решении спорных вопросов положения настоящего Договора имеют преимущественную силу по отношению к положениям Правил. </w:t>
      </w:r>
    </w:p>
    <w:p w:rsidR="00397021" w:rsidRPr="00D93EF2" w:rsidRDefault="00397021" w:rsidP="00397021">
      <w:pPr>
        <w:ind w:firstLine="709"/>
        <w:jc w:val="both"/>
      </w:pPr>
      <w:r w:rsidRPr="00D93EF2">
        <w:t>12.2. Споры, возникающие по настоящему Договору, разрешаются путём переговоров.</w:t>
      </w:r>
    </w:p>
    <w:p w:rsidR="00397021" w:rsidRPr="00D93EF2" w:rsidRDefault="00397021" w:rsidP="00397021">
      <w:pPr>
        <w:ind w:firstLine="709"/>
        <w:jc w:val="both"/>
      </w:pPr>
      <w:r w:rsidRPr="00D93EF2">
        <w:t>12.3. Для рассмотрения спорных вопросов и их документального оформления каждая из сторон назначает своего представителя.</w:t>
      </w:r>
    </w:p>
    <w:p w:rsidR="00397021" w:rsidRPr="00D93EF2" w:rsidRDefault="00397021" w:rsidP="00397021">
      <w:pPr>
        <w:ind w:firstLine="709"/>
        <w:jc w:val="both"/>
      </w:pPr>
      <w:r w:rsidRPr="00D93EF2">
        <w:t>12.4. При недостижении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397021" w:rsidRPr="00D93EF2" w:rsidRDefault="00397021" w:rsidP="00397021">
      <w:pPr>
        <w:ind w:firstLine="709"/>
        <w:jc w:val="both"/>
      </w:pPr>
      <w:r w:rsidRPr="00D93EF2">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397021" w:rsidRPr="00D93EF2" w:rsidRDefault="00397021" w:rsidP="00397021">
      <w:pPr>
        <w:ind w:firstLine="709"/>
        <w:jc w:val="both"/>
        <w:outlineLvl w:val="1"/>
        <w:rPr>
          <w:b/>
          <w:iCs/>
        </w:rPr>
      </w:pPr>
      <w:r w:rsidRPr="00D93EF2">
        <w:rPr>
          <w:b/>
          <w:iCs/>
        </w:rPr>
        <w:t>13. ПРОЧИЕ УСЛОВИЯ.</w:t>
      </w:r>
    </w:p>
    <w:p w:rsidR="00397021" w:rsidRPr="00D93EF2" w:rsidRDefault="00397021" w:rsidP="00397021">
      <w:pPr>
        <w:ind w:firstLine="709"/>
        <w:jc w:val="both"/>
      </w:pPr>
      <w:r w:rsidRPr="00D93EF2">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397021" w:rsidRPr="00D93EF2" w:rsidRDefault="00397021" w:rsidP="00397021">
      <w:pPr>
        <w:ind w:firstLine="709"/>
        <w:jc w:val="both"/>
        <w:rPr>
          <w:color w:val="000000"/>
        </w:rPr>
      </w:pPr>
      <w:r w:rsidRPr="00D93EF2">
        <w:t>13.2. 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 Договору, независимо от того, когда такие меры и действия требуются или необходимы - до или после выплаты Страховщиком возмещения Страхователю.</w:t>
      </w:r>
      <w:r w:rsidRPr="00D93EF2">
        <w:rPr>
          <w:color w:val="000000"/>
        </w:rPr>
        <w:t xml:space="preserve"> </w:t>
      </w:r>
    </w:p>
    <w:p w:rsidR="00397021" w:rsidRPr="00D93EF2" w:rsidRDefault="00397021" w:rsidP="00397021">
      <w:pPr>
        <w:ind w:firstLine="709"/>
        <w:jc w:val="both"/>
      </w:pPr>
      <w:r w:rsidRPr="00D93EF2">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397021" w:rsidRPr="00D93EF2" w:rsidRDefault="00397021" w:rsidP="00397021">
      <w:pPr>
        <w:ind w:firstLine="709"/>
        <w:jc w:val="both"/>
      </w:pPr>
      <w:r w:rsidRPr="00D93EF2">
        <w:t>13.4. 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397021" w:rsidRPr="00D93EF2" w:rsidRDefault="00397021" w:rsidP="00397021">
      <w:pPr>
        <w:ind w:firstLine="709"/>
        <w:jc w:val="both"/>
      </w:pPr>
      <w:r w:rsidRPr="00D93EF2">
        <w:t>13.5. 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 незамедлительно сообщат об этом Страховщику.</w:t>
      </w:r>
    </w:p>
    <w:p w:rsidR="00397021" w:rsidRPr="00D93EF2" w:rsidRDefault="00397021" w:rsidP="00397021">
      <w:pPr>
        <w:ind w:firstLine="709"/>
        <w:jc w:val="both"/>
      </w:pPr>
      <w:r w:rsidRPr="00D93EF2">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397021" w:rsidRPr="00D93EF2" w:rsidRDefault="00397021" w:rsidP="00397021">
      <w:pPr>
        <w:ind w:firstLine="709"/>
        <w:jc w:val="both"/>
      </w:pPr>
      <w:r w:rsidRPr="00D93EF2">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397021" w:rsidRPr="00D93EF2" w:rsidRDefault="00397021" w:rsidP="00397021">
      <w:pPr>
        <w:ind w:firstLine="709"/>
        <w:jc w:val="both"/>
      </w:pPr>
      <w:r w:rsidRPr="00D93EF2">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397021" w:rsidRPr="00D93EF2" w:rsidRDefault="00397021" w:rsidP="00397021">
      <w:pPr>
        <w:widowControl w:val="0"/>
        <w:ind w:firstLine="709"/>
        <w:jc w:val="both"/>
      </w:pPr>
      <w:r w:rsidRPr="00D93EF2">
        <w:t>13.8. Все заявления и извещения, предусмотренные Правилами и настоящим Договором должны осуществляться сторонами в письменной форме.</w:t>
      </w:r>
    </w:p>
    <w:p w:rsidR="00397021" w:rsidRPr="00D93EF2" w:rsidRDefault="00397021" w:rsidP="00397021">
      <w:pPr>
        <w:ind w:firstLine="709"/>
        <w:jc w:val="both"/>
      </w:pPr>
      <w:r w:rsidRPr="00D93EF2">
        <w:t xml:space="preserve">13.9. Настоящий Договор составлен в трех экземплярах, имеющих равную юридическую силу, по одному для каждой из сторон. </w:t>
      </w:r>
    </w:p>
    <w:p w:rsidR="00397021" w:rsidRPr="00D93EF2" w:rsidRDefault="00397021" w:rsidP="00397021">
      <w:pPr>
        <w:ind w:firstLine="709"/>
        <w:jc w:val="both"/>
      </w:pPr>
      <w:r w:rsidRPr="00D93EF2">
        <w:t xml:space="preserve">13.10. </w:t>
      </w:r>
      <w:r w:rsidRPr="00D93EF2">
        <w:rPr>
          <w:bCs/>
        </w:rPr>
        <w:t>Все даты указаны по местному времени по адресу Заказчика.</w:t>
      </w:r>
    </w:p>
    <w:p w:rsidR="00397021" w:rsidRPr="00D93EF2" w:rsidRDefault="00397021" w:rsidP="00397021">
      <w:pPr>
        <w:ind w:firstLine="709"/>
        <w:jc w:val="both"/>
      </w:pPr>
      <w:r w:rsidRPr="00D93EF2">
        <w:t>13.11. К настоящему Договору прилагаются и являются его неотъемлемой частью:</w:t>
      </w:r>
    </w:p>
    <w:p w:rsidR="00397021" w:rsidRPr="00D93EF2" w:rsidRDefault="00397021" w:rsidP="00397021">
      <w:pPr>
        <w:ind w:firstLine="709"/>
        <w:jc w:val="both"/>
      </w:pPr>
      <w:r w:rsidRPr="00D93EF2">
        <w:t>Приложение 1. Правила страхования___. Экземпляр Правил вручен Страхователю.</w:t>
      </w:r>
    </w:p>
    <w:p w:rsidR="00397021" w:rsidRPr="00D93EF2" w:rsidRDefault="00397021" w:rsidP="00397021">
      <w:pPr>
        <w:ind w:firstLine="709"/>
        <w:jc w:val="both"/>
      </w:pPr>
      <w:r w:rsidRPr="00D93EF2">
        <w:t xml:space="preserve">Приложение 2. Заявление на страхование от ___________ </w:t>
      </w:r>
    </w:p>
    <w:p w:rsidR="00397021" w:rsidRPr="00D93EF2" w:rsidRDefault="00397021" w:rsidP="00397021">
      <w:pPr>
        <w:ind w:firstLine="709"/>
        <w:jc w:val="both"/>
      </w:pPr>
      <w:r w:rsidRPr="00D93EF2">
        <w:t>Приложение 3. Копия договора подряда №___от___</w:t>
      </w:r>
    </w:p>
    <w:p w:rsidR="00397021" w:rsidRPr="00D93EF2" w:rsidRDefault="00397021" w:rsidP="00397021">
      <w:pPr>
        <w:ind w:firstLine="709"/>
        <w:jc w:val="both"/>
      </w:pPr>
      <w:r w:rsidRPr="00D93EF2">
        <w:t>Приложение 4. Особые условия («оговорки»).</w:t>
      </w:r>
    </w:p>
    <w:p w:rsidR="00397021" w:rsidRPr="00D93EF2" w:rsidRDefault="00397021" w:rsidP="00397021">
      <w:pPr>
        <w:ind w:right="-81"/>
        <w:jc w:val="both"/>
      </w:pPr>
    </w:p>
    <w:p w:rsidR="00397021" w:rsidRPr="00D93EF2" w:rsidRDefault="00397021" w:rsidP="00397021">
      <w:pPr>
        <w:ind w:right="-81"/>
        <w:jc w:val="both"/>
        <w:outlineLvl w:val="1"/>
        <w:rPr>
          <w:b/>
          <w:iCs/>
        </w:rPr>
      </w:pPr>
      <w:r w:rsidRPr="00D93EF2">
        <w:rPr>
          <w:b/>
          <w:iCs/>
        </w:rPr>
        <w:t xml:space="preserve">14. АДРЕСА И РЕКВИЗИТЫ СТОРОН </w:t>
      </w:r>
    </w:p>
    <w:p w:rsidR="00397021" w:rsidRPr="00D93EF2" w:rsidRDefault="00397021" w:rsidP="00397021">
      <w:pPr>
        <w:ind w:right="-81"/>
        <w:jc w:val="both"/>
      </w:pPr>
    </w:p>
    <w:tbl>
      <w:tblPr>
        <w:tblW w:w="0" w:type="auto"/>
        <w:tblInd w:w="468" w:type="dxa"/>
        <w:tblLook w:val="01E0" w:firstRow="1" w:lastRow="1" w:firstColumn="1" w:lastColumn="1" w:noHBand="0" w:noVBand="0"/>
      </w:tblPr>
      <w:tblGrid>
        <w:gridCol w:w="4529"/>
        <w:gridCol w:w="4358"/>
      </w:tblGrid>
      <w:tr w:rsidR="00397021" w:rsidRPr="00D93EF2" w:rsidTr="009066A6">
        <w:tc>
          <w:tcPr>
            <w:tcW w:w="4529" w:type="dxa"/>
          </w:tcPr>
          <w:p w:rsidR="00397021" w:rsidRPr="00D93EF2" w:rsidRDefault="00397021" w:rsidP="00397021">
            <w:pPr>
              <w:ind w:right="-81"/>
              <w:jc w:val="center"/>
            </w:pPr>
            <w:r w:rsidRPr="00D93EF2">
              <w:t>Страхователь</w:t>
            </w:r>
          </w:p>
          <w:p w:rsidR="00397021" w:rsidRPr="00D93EF2" w:rsidRDefault="00397021" w:rsidP="00397021">
            <w:pPr>
              <w:widowControl w:val="0"/>
              <w:ind w:right="-81"/>
              <w:jc w:val="center"/>
            </w:pPr>
          </w:p>
          <w:p w:rsidR="00397021" w:rsidRPr="00D93EF2" w:rsidRDefault="00397021" w:rsidP="00397021">
            <w:pPr>
              <w:widowControl w:val="0"/>
              <w:ind w:right="-81"/>
              <w:jc w:val="center"/>
            </w:pPr>
            <w:r w:rsidRPr="00D93EF2">
              <w:t>_________________/____________/</w:t>
            </w:r>
          </w:p>
          <w:p w:rsidR="00397021" w:rsidRPr="00D93EF2" w:rsidRDefault="00397021" w:rsidP="00397021">
            <w:pPr>
              <w:widowControl w:val="0"/>
              <w:ind w:right="-81"/>
              <w:jc w:val="center"/>
            </w:pPr>
            <w:r w:rsidRPr="00D93EF2">
              <w:t>М.П.   (подпись)</w:t>
            </w:r>
          </w:p>
          <w:p w:rsidR="00397021" w:rsidRPr="00D93EF2" w:rsidRDefault="00397021" w:rsidP="00397021">
            <w:pPr>
              <w:widowControl w:val="0"/>
              <w:ind w:right="-81"/>
              <w:jc w:val="center"/>
            </w:pPr>
          </w:p>
          <w:p w:rsidR="00397021" w:rsidRPr="00D93EF2" w:rsidRDefault="00397021" w:rsidP="00397021">
            <w:pPr>
              <w:widowControl w:val="0"/>
              <w:ind w:right="-81"/>
              <w:jc w:val="center"/>
            </w:pPr>
          </w:p>
        </w:tc>
        <w:tc>
          <w:tcPr>
            <w:tcW w:w="4358" w:type="dxa"/>
          </w:tcPr>
          <w:p w:rsidR="00397021" w:rsidRPr="00D93EF2" w:rsidRDefault="00397021" w:rsidP="00397021">
            <w:pPr>
              <w:widowControl w:val="0"/>
              <w:ind w:right="-81"/>
              <w:jc w:val="center"/>
            </w:pPr>
            <w:r w:rsidRPr="00D93EF2">
              <w:t>Страховщик</w:t>
            </w:r>
          </w:p>
          <w:p w:rsidR="00397021" w:rsidRPr="00D93EF2" w:rsidRDefault="00397021" w:rsidP="00397021">
            <w:pPr>
              <w:widowControl w:val="0"/>
              <w:ind w:right="-81"/>
              <w:jc w:val="center"/>
            </w:pPr>
          </w:p>
          <w:p w:rsidR="00397021" w:rsidRPr="00D93EF2" w:rsidRDefault="00397021" w:rsidP="00397021">
            <w:pPr>
              <w:widowControl w:val="0"/>
              <w:tabs>
                <w:tab w:val="left" w:pos="0"/>
              </w:tabs>
              <w:ind w:right="-81"/>
              <w:jc w:val="center"/>
            </w:pPr>
            <w:r w:rsidRPr="00D93EF2">
              <w:t>_________________ /____________/</w:t>
            </w:r>
          </w:p>
          <w:p w:rsidR="00397021" w:rsidRPr="00D93EF2" w:rsidRDefault="00397021" w:rsidP="00397021">
            <w:pPr>
              <w:ind w:right="-81"/>
              <w:jc w:val="center"/>
            </w:pPr>
            <w:r w:rsidRPr="00D93EF2">
              <w:t>М.П.     (подпись)</w:t>
            </w:r>
          </w:p>
          <w:p w:rsidR="00397021" w:rsidRPr="00D93EF2" w:rsidRDefault="00397021" w:rsidP="00397021">
            <w:pPr>
              <w:ind w:right="-81"/>
              <w:jc w:val="center"/>
            </w:pPr>
          </w:p>
        </w:tc>
      </w:tr>
    </w:tbl>
    <w:p w:rsidR="00397021" w:rsidRPr="00D93EF2" w:rsidRDefault="00397021" w:rsidP="00397021">
      <w:pPr>
        <w:ind w:left="4820" w:right="-5"/>
        <w:jc w:val="both"/>
        <w:rPr>
          <w:bCs/>
        </w:rPr>
      </w:pPr>
    </w:p>
    <w:p w:rsidR="00397021" w:rsidRPr="00D93EF2" w:rsidRDefault="00397021" w:rsidP="00397021">
      <w:pPr>
        <w:ind w:left="4820" w:right="-5"/>
        <w:jc w:val="both"/>
        <w:rPr>
          <w:bCs/>
        </w:rPr>
      </w:pPr>
      <w:r w:rsidRPr="00D93EF2">
        <w:rPr>
          <w:bCs/>
        </w:rPr>
        <w:br w:type="page"/>
      </w:r>
    </w:p>
    <w:p w:rsidR="00397021" w:rsidRPr="00D93EF2" w:rsidRDefault="00397021" w:rsidP="00397021">
      <w:pPr>
        <w:ind w:left="4820" w:right="-5"/>
        <w:jc w:val="both"/>
        <w:rPr>
          <w:bCs/>
        </w:rPr>
      </w:pPr>
      <w:r w:rsidRPr="00D93EF2">
        <w:rPr>
          <w:bCs/>
        </w:rPr>
        <w:t xml:space="preserve">Приложение № 4 </w:t>
      </w:r>
    </w:p>
    <w:p w:rsidR="00397021" w:rsidRPr="00D93EF2" w:rsidRDefault="00397021" w:rsidP="00397021">
      <w:pPr>
        <w:ind w:left="4820"/>
        <w:jc w:val="both"/>
        <w:rPr>
          <w:bCs/>
        </w:rPr>
      </w:pPr>
      <w:r w:rsidRPr="00D93EF2">
        <w:rPr>
          <w:bCs/>
        </w:rPr>
        <w:t xml:space="preserve">к Договору комбинированного страхования строительно-монтажных рисков </w:t>
      </w:r>
    </w:p>
    <w:p w:rsidR="00397021" w:rsidRPr="00D93EF2" w:rsidRDefault="00397021" w:rsidP="00397021">
      <w:pPr>
        <w:ind w:left="4820"/>
        <w:jc w:val="both"/>
        <w:rPr>
          <w:b/>
          <w:bCs/>
        </w:rPr>
      </w:pPr>
      <w:r w:rsidRPr="00D93EF2">
        <w:t>№</w:t>
      </w:r>
      <w:r w:rsidRPr="00D93EF2">
        <w:rPr>
          <w:bCs/>
        </w:rPr>
        <w:t>________</w:t>
      </w:r>
      <w:r w:rsidRPr="00D93EF2">
        <w:t xml:space="preserve"> от ________</w:t>
      </w:r>
    </w:p>
    <w:p w:rsidR="00397021" w:rsidRPr="00D93EF2" w:rsidRDefault="00397021" w:rsidP="00397021">
      <w:pPr>
        <w:jc w:val="both"/>
        <w:rPr>
          <w:b/>
          <w:bCs/>
        </w:rPr>
      </w:pPr>
    </w:p>
    <w:p w:rsidR="00397021" w:rsidRPr="00D93EF2" w:rsidRDefault="00397021" w:rsidP="00397021">
      <w:pPr>
        <w:jc w:val="both"/>
        <w:rPr>
          <w:b/>
        </w:rPr>
      </w:pPr>
    </w:p>
    <w:p w:rsidR="00397021" w:rsidRPr="00D93EF2" w:rsidRDefault="00397021" w:rsidP="00397021">
      <w:pPr>
        <w:jc w:val="center"/>
        <w:rPr>
          <w:b/>
        </w:rPr>
      </w:pPr>
      <w:r w:rsidRPr="00D93EF2">
        <w:rPr>
          <w:b/>
        </w:rPr>
        <w:t>Особые условия («оговорки»)</w:t>
      </w:r>
    </w:p>
    <w:p w:rsidR="00397021" w:rsidRPr="00D93EF2" w:rsidRDefault="00397021" w:rsidP="00397021">
      <w:pPr>
        <w:jc w:val="both"/>
        <w:rPr>
          <w:b/>
        </w:rPr>
      </w:pPr>
    </w:p>
    <w:p w:rsidR="00397021" w:rsidRPr="00D93EF2" w:rsidRDefault="00397021" w:rsidP="00397021">
      <w:pPr>
        <w:widowControl w:val="0"/>
        <w:ind w:firstLine="709"/>
        <w:jc w:val="both"/>
        <w:rPr>
          <w:b/>
          <w:bCs/>
          <w:u w:val="single"/>
        </w:rPr>
      </w:pPr>
      <w:r w:rsidRPr="00D93EF2">
        <w:rPr>
          <w:b/>
          <w:bCs/>
          <w:u w:val="single"/>
        </w:rPr>
        <w:t>Секция 1 «Страхование строительно-монтажных рисков».</w:t>
      </w:r>
    </w:p>
    <w:p w:rsidR="00397021" w:rsidRPr="00D93EF2" w:rsidRDefault="00397021" w:rsidP="00397021">
      <w:pPr>
        <w:ind w:firstLine="709"/>
        <w:jc w:val="both"/>
        <w:rPr>
          <w:bCs/>
        </w:rPr>
      </w:pPr>
      <w:r w:rsidRPr="00D93EF2">
        <w:rPr>
          <w:bCs/>
        </w:rPr>
        <w:t>Базой для расчета любого страхового возмещения должно быть:</w:t>
      </w:r>
    </w:p>
    <w:p w:rsidR="00397021" w:rsidRPr="00D93EF2" w:rsidRDefault="00397021" w:rsidP="00397021">
      <w:pPr>
        <w:ind w:firstLine="709"/>
        <w:jc w:val="both"/>
        <w:rPr>
          <w:bCs/>
        </w:rPr>
      </w:pPr>
      <w:r w:rsidRPr="00D93EF2">
        <w:rPr>
          <w:bCs/>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397021" w:rsidRPr="00D93EF2" w:rsidRDefault="00397021" w:rsidP="00397021">
      <w:pPr>
        <w:ind w:firstLine="709"/>
        <w:jc w:val="both"/>
        <w:rPr>
          <w:bCs/>
        </w:rPr>
      </w:pPr>
      <w:r w:rsidRPr="00D93EF2">
        <w:rPr>
          <w:bCs/>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397021" w:rsidRPr="00D93EF2" w:rsidRDefault="00397021" w:rsidP="00397021">
      <w:pPr>
        <w:ind w:firstLine="709"/>
        <w:jc w:val="both"/>
        <w:rPr>
          <w:bCs/>
        </w:rPr>
      </w:pPr>
      <w:r w:rsidRPr="00D93EF2">
        <w:rPr>
          <w:bCs/>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397021" w:rsidRPr="00D93EF2" w:rsidRDefault="00397021" w:rsidP="00397021">
      <w:pPr>
        <w:ind w:firstLine="709"/>
        <w:jc w:val="both"/>
        <w:rPr>
          <w:bCs/>
        </w:rPr>
      </w:pPr>
      <w:r w:rsidRPr="00D93EF2">
        <w:rPr>
          <w:bCs/>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D93EF2">
        <w:t xml:space="preserve"> </w:t>
      </w:r>
      <w:r w:rsidRPr="00D93EF2">
        <w:rPr>
          <w:bCs/>
        </w:rPr>
        <w:t>и понесены в связи с гибелью или повреждением. Стоимость любых годных остатков вычитается из размера возмещения.</w:t>
      </w:r>
    </w:p>
    <w:p w:rsidR="00397021" w:rsidRPr="00D93EF2" w:rsidRDefault="00397021" w:rsidP="00397021">
      <w:pPr>
        <w:ind w:firstLine="709"/>
        <w:jc w:val="both"/>
        <w:rPr>
          <w:bCs/>
        </w:rPr>
      </w:pPr>
      <w:r w:rsidRPr="00D93EF2">
        <w:rPr>
          <w:bCs/>
        </w:rPr>
        <w:t>В случае убытка, покрываемого по настоящему Договору, Страховщик в дополнение к пункту 3.1. Договора страхования покрывает следующее:</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Возмещение расходов по сверхурочным и ночным работам, экспресс-доставке.</w:t>
      </w:r>
    </w:p>
    <w:p w:rsidR="00397021" w:rsidRPr="00D93EF2" w:rsidRDefault="00397021" w:rsidP="00397021">
      <w:pPr>
        <w:ind w:firstLine="709"/>
        <w:jc w:val="both"/>
        <w:rPr>
          <w:bCs/>
        </w:rPr>
      </w:pPr>
      <w:r w:rsidRPr="00D93EF2">
        <w:rPr>
          <w:bCs/>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4.4.2 Договора страхования</w:t>
      </w:r>
    </w:p>
    <w:p w:rsidR="00397021" w:rsidRPr="00D93EF2" w:rsidRDefault="00397021" w:rsidP="00397021">
      <w:pPr>
        <w:ind w:firstLine="709"/>
        <w:jc w:val="both"/>
        <w:rPr>
          <w:b/>
          <w:bCs/>
        </w:rPr>
      </w:pPr>
    </w:p>
    <w:p w:rsidR="00397021" w:rsidRPr="00D93EF2" w:rsidRDefault="00397021" w:rsidP="00397021">
      <w:pPr>
        <w:ind w:firstLine="709"/>
        <w:jc w:val="both"/>
        <w:rPr>
          <w:b/>
          <w:bCs/>
        </w:rPr>
      </w:pPr>
      <w:r w:rsidRPr="00D93EF2">
        <w:rPr>
          <w:b/>
          <w:bCs/>
        </w:rPr>
        <w:t>Возмещение расходов по воздушным перевозкам.</w:t>
      </w:r>
    </w:p>
    <w:p w:rsidR="00397021" w:rsidRPr="00D93EF2" w:rsidRDefault="00397021" w:rsidP="00397021">
      <w:pPr>
        <w:ind w:firstLine="709"/>
        <w:jc w:val="both"/>
      </w:pPr>
      <w:r w:rsidRPr="00D93EF2">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4.4.4 Договора страхования.</w:t>
      </w:r>
    </w:p>
    <w:p w:rsidR="00397021" w:rsidRPr="00D93EF2" w:rsidRDefault="00397021" w:rsidP="00397021">
      <w:pPr>
        <w:tabs>
          <w:tab w:val="left" w:pos="5220"/>
        </w:tabs>
        <w:ind w:firstLine="709"/>
        <w:jc w:val="both"/>
      </w:pPr>
    </w:p>
    <w:p w:rsidR="00397021" w:rsidRPr="00D93EF2" w:rsidRDefault="00397021" w:rsidP="00397021">
      <w:pPr>
        <w:ind w:firstLine="709"/>
        <w:jc w:val="both"/>
      </w:pPr>
      <w:r w:rsidRPr="00D93EF2">
        <w:rPr>
          <w:b/>
        </w:rPr>
        <w:t>Существующее имущество или собственность, принадлежащая Заказчику или находящаяся у него на попечении, хранении или под его контролем.</w:t>
      </w:r>
    </w:p>
    <w:p w:rsidR="00397021" w:rsidRPr="00D93EF2" w:rsidRDefault="00397021" w:rsidP="00397021">
      <w:pPr>
        <w:ind w:firstLine="709"/>
        <w:jc w:val="both"/>
        <w:rPr>
          <w:bCs/>
        </w:rPr>
      </w:pPr>
      <w:r w:rsidRPr="00D93EF2">
        <w:rPr>
          <w:bCs/>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397021" w:rsidRPr="00D93EF2" w:rsidRDefault="00397021" w:rsidP="00397021">
      <w:pPr>
        <w:ind w:firstLine="709"/>
        <w:jc w:val="both"/>
        <w:rPr>
          <w:bCs/>
        </w:rPr>
      </w:pPr>
      <w:r w:rsidRPr="00D93EF2">
        <w:rPr>
          <w:bCs/>
        </w:rPr>
        <w:t>В рамках настоящей Оговорки Страховщик не производит страховую выплату в связи с:</w:t>
      </w:r>
    </w:p>
    <w:p w:rsidR="00397021" w:rsidRPr="00D93EF2" w:rsidRDefault="00397021" w:rsidP="00397021">
      <w:pPr>
        <w:ind w:firstLine="709"/>
        <w:jc w:val="both"/>
        <w:rPr>
          <w:bCs/>
        </w:rPr>
      </w:pPr>
      <w:r w:rsidRPr="00D93EF2">
        <w:rPr>
          <w:bCs/>
        </w:rPr>
        <w:t xml:space="preserve">- ущербом или гибелью строительных машин и механизмов и/или строительного оборудования, </w:t>
      </w:r>
    </w:p>
    <w:p w:rsidR="00397021" w:rsidRPr="00D93EF2" w:rsidRDefault="00397021" w:rsidP="00397021">
      <w:pPr>
        <w:ind w:firstLine="709"/>
        <w:jc w:val="both"/>
        <w:rPr>
          <w:bCs/>
        </w:rPr>
      </w:pPr>
      <w:r w:rsidRPr="00D93EF2">
        <w:rPr>
          <w:bCs/>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Особые условия в отношении противопожарных средств.</w:t>
      </w:r>
    </w:p>
    <w:p w:rsidR="00397021" w:rsidRPr="00D93EF2" w:rsidRDefault="00397021" w:rsidP="00397021">
      <w:pPr>
        <w:ind w:firstLine="709"/>
        <w:jc w:val="both"/>
        <w:rPr>
          <w:bCs/>
        </w:rPr>
      </w:pPr>
      <w:r w:rsidRPr="00D93EF2">
        <w:rPr>
          <w:bCs/>
        </w:rPr>
        <w:t>В соответствии с настоящей Оговоркой обязательным является выполнение Страхователем следующего:</w:t>
      </w:r>
    </w:p>
    <w:p w:rsidR="00397021" w:rsidRPr="00D93EF2" w:rsidRDefault="00397021" w:rsidP="009D16CD">
      <w:pPr>
        <w:widowControl w:val="0"/>
        <w:numPr>
          <w:ilvl w:val="0"/>
          <w:numId w:val="82"/>
        </w:numPr>
        <w:tabs>
          <w:tab w:val="num" w:pos="360"/>
        </w:tabs>
        <w:ind w:left="0" w:firstLine="709"/>
        <w:jc w:val="both"/>
      </w:pPr>
      <w:r w:rsidRPr="00D93EF2">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D93EF2">
        <w:rPr>
          <w:b/>
        </w:rPr>
        <w:t xml:space="preserve"> </w:t>
      </w:r>
      <w:r w:rsidRPr="00D93EF2">
        <w:t>в соответствии с российскими действующими нормами, требованиями и правилами.</w:t>
      </w:r>
    </w:p>
    <w:p w:rsidR="00397021" w:rsidRPr="00D93EF2" w:rsidRDefault="00397021" w:rsidP="009D16CD">
      <w:pPr>
        <w:widowControl w:val="0"/>
        <w:numPr>
          <w:ilvl w:val="0"/>
          <w:numId w:val="82"/>
        </w:numPr>
        <w:tabs>
          <w:tab w:val="num" w:pos="360"/>
        </w:tabs>
        <w:ind w:left="0" w:firstLine="709"/>
        <w:jc w:val="both"/>
      </w:pPr>
      <w:r w:rsidRPr="00D93EF2">
        <w:t>Назначить координатора по вопросам безопасности на строительной площадке.</w:t>
      </w:r>
    </w:p>
    <w:p w:rsidR="00397021" w:rsidRPr="00D93EF2" w:rsidRDefault="00397021" w:rsidP="009D16CD">
      <w:pPr>
        <w:widowControl w:val="0"/>
        <w:numPr>
          <w:ilvl w:val="0"/>
          <w:numId w:val="82"/>
        </w:numPr>
        <w:tabs>
          <w:tab w:val="num" w:pos="360"/>
        </w:tabs>
        <w:ind w:left="0" w:firstLine="709"/>
        <w:jc w:val="both"/>
      </w:pPr>
      <w:r w:rsidRPr="00D93EF2">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397021" w:rsidRPr="00D93EF2" w:rsidRDefault="00397021" w:rsidP="009D16CD">
      <w:pPr>
        <w:widowControl w:val="0"/>
        <w:numPr>
          <w:ilvl w:val="0"/>
          <w:numId w:val="82"/>
        </w:numPr>
        <w:tabs>
          <w:tab w:val="num" w:pos="360"/>
        </w:tabs>
        <w:ind w:left="0" w:firstLine="709"/>
        <w:jc w:val="both"/>
      </w:pPr>
      <w:r w:rsidRPr="00D93EF2">
        <w:t>Организовать систему нарядов-допуска для подрядчиков, выполняющих огневые работы.</w:t>
      </w:r>
    </w:p>
    <w:p w:rsidR="00397021" w:rsidRPr="00D93EF2" w:rsidRDefault="00397021" w:rsidP="00397021">
      <w:pPr>
        <w:ind w:firstLine="709"/>
        <w:jc w:val="both"/>
      </w:pPr>
      <w:r w:rsidRPr="00D93EF2">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Оговорка о 72 часах.</w:t>
      </w:r>
    </w:p>
    <w:p w:rsidR="00397021" w:rsidRPr="00D93EF2" w:rsidRDefault="00397021" w:rsidP="00397021">
      <w:pPr>
        <w:ind w:firstLine="709"/>
        <w:jc w:val="both"/>
        <w:rPr>
          <w:bCs/>
        </w:rPr>
      </w:pPr>
      <w:r w:rsidRPr="00D93EF2">
        <w:rPr>
          <w:bCs/>
        </w:rPr>
        <w:t>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72 последовательных часов.</w:t>
      </w:r>
    </w:p>
    <w:p w:rsidR="00397021" w:rsidRPr="00D93EF2" w:rsidRDefault="00397021" w:rsidP="00397021">
      <w:pPr>
        <w:ind w:firstLine="709"/>
        <w:jc w:val="both"/>
      </w:pPr>
      <w:r w:rsidRPr="00D93EF2">
        <w:rPr>
          <w:bCs/>
        </w:rPr>
        <w:t>Страхователь должен выбрать время начала отсчета такого периода, но два таких выбранных периода не должны пересекаться по времени. Какой бы период 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D93EF2">
        <w:t xml:space="preserve">. </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 xml:space="preserve">Оговорка об изменении страховой суммы в пределах 15 (Пятнадцати)%. </w:t>
      </w:r>
    </w:p>
    <w:p w:rsidR="00397021" w:rsidRPr="00D93EF2" w:rsidRDefault="00397021" w:rsidP="00397021">
      <w:pPr>
        <w:ind w:firstLine="709"/>
        <w:jc w:val="both"/>
      </w:pPr>
      <w:r w:rsidRPr="00D93EF2">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Оговорка о равном разделении убытка между договором страхования строительно-монтажных рисков и договором страхования грузов.</w:t>
      </w:r>
    </w:p>
    <w:p w:rsidR="00397021" w:rsidRPr="00D93EF2" w:rsidRDefault="00397021" w:rsidP="00397021">
      <w:pPr>
        <w:ind w:firstLine="709"/>
        <w:jc w:val="both"/>
      </w:pPr>
      <w:r w:rsidRPr="00D93EF2">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397021" w:rsidRPr="00D93EF2" w:rsidRDefault="00397021" w:rsidP="00397021">
      <w:pPr>
        <w:ind w:firstLine="709"/>
        <w:jc w:val="both"/>
      </w:pPr>
      <w:r w:rsidRPr="00D93EF2">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397021" w:rsidRPr="00D93EF2" w:rsidRDefault="00397021" w:rsidP="00397021">
      <w:pPr>
        <w:ind w:firstLine="709"/>
        <w:jc w:val="both"/>
      </w:pPr>
    </w:p>
    <w:p w:rsidR="00397021" w:rsidRPr="00D93EF2" w:rsidRDefault="00397021" w:rsidP="00397021">
      <w:pPr>
        <w:ind w:firstLine="709"/>
        <w:jc w:val="both"/>
        <w:rPr>
          <w:b/>
          <w:bCs/>
        </w:rPr>
      </w:pPr>
      <w:r w:rsidRPr="00D93EF2">
        <w:rPr>
          <w:b/>
          <w:bCs/>
        </w:rPr>
        <w:t>Страхование дополнительных расходов, связанных с восстановлением проектно-сметной, технической и исполнительной документации.</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4.4.5.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Временное восстановление.</w:t>
      </w:r>
    </w:p>
    <w:p w:rsidR="00397021" w:rsidRPr="00D93EF2" w:rsidRDefault="00397021" w:rsidP="00397021">
      <w:pPr>
        <w:ind w:firstLine="709"/>
        <w:jc w:val="both"/>
      </w:pPr>
      <w:r w:rsidRPr="00D93EF2">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4.4.6 Договора страхования.</w:t>
      </w:r>
    </w:p>
    <w:p w:rsidR="00397021" w:rsidRPr="00D93EF2" w:rsidRDefault="00397021" w:rsidP="00397021">
      <w:pPr>
        <w:ind w:firstLine="709"/>
        <w:jc w:val="both"/>
      </w:pPr>
    </w:p>
    <w:p w:rsidR="00397021" w:rsidRPr="00D93EF2" w:rsidRDefault="00397021" w:rsidP="00397021">
      <w:pPr>
        <w:ind w:firstLine="709"/>
        <w:jc w:val="both"/>
      </w:pPr>
      <w:r w:rsidRPr="00D93EF2">
        <w:rPr>
          <w:b/>
        </w:rPr>
        <w:t>Изготовление за пределами строительной площадки.</w:t>
      </w:r>
    </w:p>
    <w:p w:rsidR="00397021" w:rsidRPr="00D93EF2" w:rsidRDefault="00397021" w:rsidP="00397021">
      <w:pPr>
        <w:ind w:firstLine="709"/>
        <w:jc w:val="both"/>
        <w:rPr>
          <w:bCs/>
        </w:rPr>
      </w:pPr>
      <w:r w:rsidRPr="00D93EF2">
        <w:rPr>
          <w:bCs/>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4.4.7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Расходы на повторные испытания.</w:t>
      </w:r>
    </w:p>
    <w:p w:rsidR="00397021" w:rsidRPr="00D93EF2" w:rsidRDefault="00397021" w:rsidP="00397021">
      <w:pPr>
        <w:ind w:firstLine="709"/>
        <w:jc w:val="both"/>
        <w:rPr>
          <w:b/>
        </w:rPr>
      </w:pPr>
      <w:r w:rsidRPr="00D93EF2">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4.4.8 Договора страхования.</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Скрытый военный риск.</w:t>
      </w:r>
    </w:p>
    <w:p w:rsidR="00397021" w:rsidRPr="00D93EF2" w:rsidRDefault="00397021" w:rsidP="00397021">
      <w:pPr>
        <w:ind w:firstLine="709"/>
        <w:jc w:val="both"/>
      </w:pPr>
      <w:r w:rsidRPr="00D93EF2">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D93EF2">
        <w:rPr>
          <w:noProof/>
        </w:rPr>
        <w:t>мин, торпед, бомб и иных орудий войны</w:t>
      </w:r>
      <w:r w:rsidRPr="00D93EF2">
        <w:t xml:space="preserve">, которые остались после проведения специальных мероприятий по обезвреживанию неразорвавшихся снарядов, </w:t>
      </w:r>
      <w:r w:rsidRPr="00D93EF2">
        <w:rPr>
          <w:noProof/>
        </w:rPr>
        <w:t>мин, торпед, бомб и иных орудий войны</w:t>
      </w:r>
      <w:r w:rsidRPr="00D93EF2">
        <w:t xml:space="preserve"> уполномоченными государственными органами, и уполномоченным органом был выдан официальный документ о безопасности местности.</w:t>
      </w:r>
    </w:p>
    <w:p w:rsidR="00397021" w:rsidRPr="00D93EF2" w:rsidRDefault="00397021" w:rsidP="00397021">
      <w:pPr>
        <w:ind w:firstLine="709"/>
        <w:jc w:val="both"/>
        <w:rPr>
          <w:strike/>
        </w:rPr>
      </w:pPr>
      <w:r w:rsidRPr="00D93EF2">
        <w:t xml:space="preserve">При обращении за страховой выплатой в соответствии с настоящей Оговоркой Страхователь (Выгодоприобретатель) обязан предоставить официальный документ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397021" w:rsidRPr="00D93EF2" w:rsidRDefault="00397021" w:rsidP="00397021">
      <w:pPr>
        <w:ind w:firstLine="709"/>
        <w:jc w:val="both"/>
      </w:pPr>
      <w:r w:rsidRPr="00D93EF2">
        <w:t xml:space="preserve">В соответствии с настоящей Оговоркой страховое покрытие распространяется на период проведения строительно-монтажных работ. </w:t>
      </w:r>
    </w:p>
    <w:p w:rsidR="00397021" w:rsidRPr="00D93EF2" w:rsidRDefault="00397021" w:rsidP="00397021">
      <w:pPr>
        <w:ind w:firstLine="709"/>
        <w:jc w:val="both"/>
      </w:pPr>
    </w:p>
    <w:p w:rsidR="00397021" w:rsidRPr="00D93EF2" w:rsidRDefault="00397021" w:rsidP="00397021">
      <w:pPr>
        <w:ind w:firstLine="709"/>
        <w:jc w:val="both"/>
        <w:rPr>
          <w:bCs/>
        </w:rPr>
      </w:pPr>
      <w:r w:rsidRPr="00D93EF2">
        <w:rPr>
          <w:b/>
        </w:rPr>
        <w:t>Разбор завалов.</w:t>
      </w:r>
    </w:p>
    <w:p w:rsidR="00397021" w:rsidRPr="00D93EF2" w:rsidRDefault="00397021" w:rsidP="00397021">
      <w:pPr>
        <w:tabs>
          <w:tab w:val="left" w:pos="284"/>
          <w:tab w:val="left" w:pos="540"/>
          <w:tab w:val="left" w:pos="720"/>
        </w:tabs>
        <w:ind w:firstLine="709"/>
        <w:jc w:val="both"/>
      </w:pPr>
      <w:r w:rsidRPr="00D93EF2">
        <w:t>По настоящему Договору возмещаются расходы и затраты, понесенные Страхователем и связанные с:</w:t>
      </w:r>
    </w:p>
    <w:p w:rsidR="00397021" w:rsidRPr="00D93EF2" w:rsidRDefault="00397021" w:rsidP="009D16CD">
      <w:pPr>
        <w:widowControl w:val="0"/>
        <w:numPr>
          <w:ilvl w:val="0"/>
          <w:numId w:val="80"/>
        </w:numPr>
        <w:tabs>
          <w:tab w:val="left" w:pos="284"/>
          <w:tab w:val="num" w:pos="1080"/>
        </w:tabs>
        <w:ind w:left="0" w:firstLine="709"/>
        <w:jc w:val="both"/>
      </w:pPr>
      <w:r w:rsidRPr="00D93EF2">
        <w:t>разбором и удалением завалов, обломков и материалов, мешающих выполнению застрахованной деятельности;</w:t>
      </w:r>
    </w:p>
    <w:p w:rsidR="00397021" w:rsidRPr="00D93EF2" w:rsidRDefault="00397021" w:rsidP="009D16CD">
      <w:pPr>
        <w:widowControl w:val="0"/>
        <w:numPr>
          <w:ilvl w:val="0"/>
          <w:numId w:val="80"/>
        </w:numPr>
        <w:tabs>
          <w:tab w:val="left" w:pos="284"/>
          <w:tab w:val="num" w:pos="1080"/>
        </w:tabs>
        <w:ind w:left="0" w:firstLine="709"/>
        <w:jc w:val="both"/>
      </w:pPr>
      <w:r w:rsidRPr="00D93EF2">
        <w:t>демонтажом и/или сносом любой части застрахованного имущества, включая временное хранение демонтированного или снесенного имущества;</w:t>
      </w:r>
    </w:p>
    <w:p w:rsidR="00397021" w:rsidRPr="00D93EF2" w:rsidRDefault="00397021" w:rsidP="009D16CD">
      <w:pPr>
        <w:widowControl w:val="0"/>
        <w:numPr>
          <w:ilvl w:val="0"/>
          <w:numId w:val="80"/>
        </w:numPr>
        <w:tabs>
          <w:tab w:val="left" w:pos="284"/>
          <w:tab w:val="num" w:pos="1080"/>
        </w:tabs>
        <w:ind w:left="0" w:firstLine="709"/>
        <w:jc w:val="both"/>
      </w:pPr>
      <w:r w:rsidRPr="00D93EF2">
        <w:t>укреплением, поддержкой и/или обеспечением сохранности застрахованного имущества, независимо от того, повреждено это имущество или нет;</w:t>
      </w:r>
    </w:p>
    <w:p w:rsidR="00397021" w:rsidRPr="00D93EF2" w:rsidRDefault="00397021" w:rsidP="009D16CD">
      <w:pPr>
        <w:widowControl w:val="0"/>
        <w:numPr>
          <w:ilvl w:val="0"/>
          <w:numId w:val="80"/>
        </w:numPr>
        <w:tabs>
          <w:tab w:val="left" w:pos="284"/>
          <w:tab w:val="num" w:pos="1080"/>
        </w:tabs>
        <w:ind w:left="0" w:firstLine="709"/>
        <w:jc w:val="both"/>
      </w:pPr>
      <w:r w:rsidRPr="00D93EF2">
        <w:t>стоимостью ремонта или расчистки водостоков, канализаций и подобных объектов и или обезвоживание;</w:t>
      </w:r>
    </w:p>
    <w:p w:rsidR="00397021" w:rsidRPr="00D93EF2" w:rsidRDefault="00397021" w:rsidP="009D16CD">
      <w:pPr>
        <w:widowControl w:val="0"/>
        <w:numPr>
          <w:ilvl w:val="0"/>
          <w:numId w:val="80"/>
        </w:numPr>
        <w:tabs>
          <w:tab w:val="left" w:pos="284"/>
          <w:tab w:val="num" w:pos="1080"/>
        </w:tabs>
        <w:ind w:left="0" w:firstLine="709"/>
        <w:jc w:val="both"/>
      </w:pPr>
      <w:r w:rsidRPr="00D93EF2">
        <w:t>ремонтом и обеспечением временного освещения, звуковой сигнализации, барьеров, ограждений и подобных объектов;</w:t>
      </w:r>
    </w:p>
    <w:p w:rsidR="00397021" w:rsidRPr="00D93EF2" w:rsidRDefault="00397021" w:rsidP="009D16CD">
      <w:pPr>
        <w:widowControl w:val="0"/>
        <w:numPr>
          <w:ilvl w:val="0"/>
          <w:numId w:val="80"/>
        </w:numPr>
        <w:tabs>
          <w:tab w:val="left" w:pos="284"/>
          <w:tab w:val="num" w:pos="1080"/>
        </w:tabs>
        <w:ind w:left="0" w:firstLine="709"/>
        <w:jc w:val="both"/>
      </w:pPr>
      <w:r w:rsidRPr="00D93EF2">
        <w:t>восстановлением условий работы до состояния, в котором они находились перед наступлением страхового случая.</w:t>
      </w:r>
    </w:p>
    <w:p w:rsidR="00397021" w:rsidRPr="00D93EF2" w:rsidRDefault="00397021" w:rsidP="00397021">
      <w:pPr>
        <w:ind w:firstLine="709"/>
        <w:jc w:val="both"/>
      </w:pPr>
      <w:r w:rsidRPr="00D93EF2">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397021" w:rsidRPr="00D93EF2" w:rsidRDefault="00397021" w:rsidP="00397021">
      <w:pPr>
        <w:ind w:firstLine="709"/>
        <w:jc w:val="both"/>
      </w:pPr>
    </w:p>
    <w:p w:rsidR="00397021" w:rsidRPr="00D93EF2" w:rsidRDefault="00397021" w:rsidP="00397021">
      <w:pPr>
        <w:ind w:firstLine="709"/>
        <w:jc w:val="both"/>
        <w:rPr>
          <w:b/>
        </w:rPr>
      </w:pPr>
      <w:r w:rsidRPr="00D93EF2">
        <w:rPr>
          <w:b/>
        </w:rPr>
        <w:t>Дополнительные расходы на импортные и таможенные пошлины.</w:t>
      </w:r>
    </w:p>
    <w:p w:rsidR="00397021" w:rsidRPr="00D93EF2" w:rsidRDefault="00397021" w:rsidP="00397021">
      <w:pPr>
        <w:tabs>
          <w:tab w:val="left" w:pos="540"/>
          <w:tab w:val="left" w:pos="720"/>
        </w:tabs>
        <w:ind w:firstLine="709"/>
        <w:jc w:val="both"/>
      </w:pPr>
      <w:r w:rsidRPr="00D93EF2">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4.4.9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Применение законов и постановлений органов государственной власти.</w:t>
      </w:r>
    </w:p>
    <w:p w:rsidR="00397021" w:rsidRPr="00D93EF2" w:rsidRDefault="00397021" w:rsidP="00397021">
      <w:pPr>
        <w:tabs>
          <w:tab w:val="left" w:pos="284"/>
          <w:tab w:val="left" w:pos="540"/>
        </w:tabs>
        <w:ind w:firstLine="709"/>
        <w:jc w:val="both"/>
      </w:pPr>
      <w:r w:rsidRPr="00D93EF2">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397021" w:rsidRPr="00D93EF2" w:rsidRDefault="00397021" w:rsidP="009D16CD">
      <w:pPr>
        <w:widowControl w:val="0"/>
        <w:numPr>
          <w:ilvl w:val="0"/>
          <w:numId w:val="81"/>
        </w:numPr>
        <w:tabs>
          <w:tab w:val="left" w:pos="1080"/>
        </w:tabs>
        <w:ind w:left="0" w:firstLine="709"/>
        <w:jc w:val="both"/>
      </w:pPr>
      <w:r w:rsidRPr="00D93EF2">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397021" w:rsidRPr="00D93EF2" w:rsidRDefault="00397021" w:rsidP="009D16CD">
      <w:pPr>
        <w:widowControl w:val="0"/>
        <w:numPr>
          <w:ilvl w:val="0"/>
          <w:numId w:val="81"/>
        </w:numPr>
        <w:tabs>
          <w:tab w:val="left" w:pos="1080"/>
        </w:tabs>
        <w:ind w:left="0" w:firstLine="709"/>
        <w:jc w:val="both"/>
      </w:pPr>
      <w:r w:rsidRPr="00D93EF2">
        <w:t>неповрежденное имущество, кроме фундаментов и оснований поврежденных объектов.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4.4.10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Автоматическое восстановление страховой суммы.</w:t>
      </w:r>
    </w:p>
    <w:p w:rsidR="00397021" w:rsidRPr="00D93EF2" w:rsidRDefault="00397021" w:rsidP="00397021">
      <w:pPr>
        <w:ind w:firstLine="709"/>
        <w:jc w:val="both"/>
      </w:pPr>
      <w:r w:rsidRPr="00D93EF2">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397021" w:rsidRPr="00D93EF2" w:rsidRDefault="00397021" w:rsidP="00397021">
      <w:pPr>
        <w:ind w:firstLine="709"/>
        <w:jc w:val="both"/>
        <w:rPr>
          <w:b/>
        </w:rPr>
      </w:pPr>
    </w:p>
    <w:p w:rsidR="00397021" w:rsidRPr="00D93EF2" w:rsidRDefault="00397021" w:rsidP="00397021">
      <w:pPr>
        <w:ind w:firstLine="709"/>
        <w:jc w:val="both"/>
      </w:pPr>
      <w:r w:rsidRPr="00D93EF2">
        <w:rPr>
          <w:b/>
        </w:rPr>
        <w:t>Оговорка о собственных материалах.</w:t>
      </w:r>
    </w:p>
    <w:p w:rsidR="00397021" w:rsidRPr="00D93EF2" w:rsidRDefault="00397021" w:rsidP="00397021">
      <w:pPr>
        <w:tabs>
          <w:tab w:val="left" w:pos="720"/>
        </w:tabs>
        <w:ind w:firstLine="709"/>
        <w:jc w:val="both"/>
      </w:pPr>
      <w:r w:rsidRPr="00D93EF2">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Перевозки внутри страны.</w:t>
      </w:r>
    </w:p>
    <w:p w:rsidR="00397021" w:rsidRPr="00D93EF2" w:rsidRDefault="00397021" w:rsidP="00397021">
      <w:pPr>
        <w:tabs>
          <w:tab w:val="left" w:pos="284"/>
        </w:tabs>
        <w:ind w:firstLine="709"/>
        <w:jc w:val="both"/>
      </w:pPr>
      <w:r w:rsidRPr="00D93EF2">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4.4.11 Договора страхования.</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pPr>
      <w:r w:rsidRPr="00D93EF2">
        <w:rPr>
          <w:b/>
        </w:rPr>
        <w:t>Хранение вне строительной площадки.</w:t>
      </w:r>
    </w:p>
    <w:p w:rsidR="00397021" w:rsidRPr="00D93EF2" w:rsidRDefault="00397021" w:rsidP="00397021">
      <w:pPr>
        <w:tabs>
          <w:tab w:val="left" w:pos="284"/>
        </w:tabs>
        <w:ind w:firstLine="709"/>
        <w:jc w:val="both"/>
      </w:pPr>
      <w:r w:rsidRPr="00D93EF2">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4.4.12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jc w:val="both"/>
        <w:rPr>
          <w:b/>
          <w:bCs/>
        </w:rPr>
      </w:pPr>
      <w:r w:rsidRPr="00D93EF2">
        <w:rPr>
          <w:b/>
          <w:bCs/>
        </w:rPr>
        <w:t>Страхование гибели или повреждения в результате забастовки, бунта и гражданских волнений (Оговорка 001)</w:t>
      </w:r>
    </w:p>
    <w:p w:rsidR="00397021" w:rsidRPr="00D93EF2" w:rsidRDefault="00397021" w:rsidP="00397021">
      <w:pPr>
        <w:ind w:firstLine="709"/>
        <w:jc w:val="both"/>
        <w:rPr>
          <w:bCs/>
        </w:rPr>
      </w:pPr>
      <w:r w:rsidRPr="00D93EF2">
        <w:rPr>
          <w:bCs/>
        </w:rPr>
        <w:t>C учетом всех положений, определений и исключений, предусмотренных Договором и Правилами, по Договору подлежат возмещению гибель или повреждения, произошедшие вследствие забастовки, бунта и гражданских волнений, которые для целей настоящего Дополнительного условия означают (с учетом нижеприведенных Специальных условий) гибель или повреждение застрахованного имущества прямо вызванные:</w:t>
      </w:r>
    </w:p>
    <w:p w:rsidR="00397021" w:rsidRPr="00D93EF2" w:rsidRDefault="00397021" w:rsidP="00397021">
      <w:pPr>
        <w:ind w:firstLine="709"/>
        <w:jc w:val="both"/>
        <w:rPr>
          <w:bCs/>
        </w:rPr>
      </w:pPr>
      <w:r w:rsidRPr="00D93EF2">
        <w:rPr>
          <w:bCs/>
        </w:rPr>
        <w:t>1. Действиями любого лица, принимающего участие вместе с другими лицами в любых нарушениях общественного порядка (в том числе связанных с забастовкой, локаутом), не указанными в п.2 нижеприведенных Специальных условий.</w:t>
      </w:r>
    </w:p>
    <w:p w:rsidR="00397021" w:rsidRPr="00D93EF2" w:rsidRDefault="00397021" w:rsidP="00397021">
      <w:pPr>
        <w:ind w:firstLine="709"/>
        <w:jc w:val="both"/>
        <w:rPr>
          <w:bCs/>
        </w:rPr>
      </w:pPr>
      <w:r w:rsidRPr="00D93EF2">
        <w:rPr>
          <w:bCs/>
        </w:rPr>
        <w:t>2. Действиями полномочных законных властей по подавлению или попытке подавления нарушений, указанных в п.1. настоящего Дополнительного условия, или сведению к минимуму последствий подобных нарушений.</w:t>
      </w:r>
    </w:p>
    <w:p w:rsidR="00397021" w:rsidRPr="00D93EF2" w:rsidRDefault="00397021" w:rsidP="00397021">
      <w:pPr>
        <w:ind w:firstLine="709"/>
        <w:jc w:val="both"/>
        <w:rPr>
          <w:bCs/>
        </w:rPr>
      </w:pPr>
      <w:r w:rsidRPr="00D93EF2">
        <w:rPr>
          <w:bCs/>
        </w:rPr>
        <w:t>3. Преднамеренными действиями любого забастовщика или рабочего, принимающего участие в локауте, предпринятые в ходе забастовки или при сопротивлении локауту.</w:t>
      </w:r>
    </w:p>
    <w:p w:rsidR="00397021" w:rsidRPr="00D93EF2" w:rsidRDefault="00397021" w:rsidP="00397021">
      <w:pPr>
        <w:ind w:firstLine="709"/>
        <w:jc w:val="both"/>
        <w:rPr>
          <w:bCs/>
        </w:rPr>
      </w:pPr>
      <w:r w:rsidRPr="00D93EF2">
        <w:rPr>
          <w:bCs/>
        </w:rPr>
        <w:t>4. Действиями любых полномочных законных властей по предотвращению любых действий, указанных в п.3. настоящего Дополнительного условия, или сведению к минимуму последствий подобных действий.</w:t>
      </w:r>
    </w:p>
    <w:p w:rsidR="00397021" w:rsidRPr="00D93EF2" w:rsidRDefault="00397021" w:rsidP="00397021">
      <w:pPr>
        <w:ind w:firstLine="709"/>
        <w:jc w:val="both"/>
        <w:rPr>
          <w:bCs/>
        </w:rPr>
      </w:pPr>
      <w:r w:rsidRPr="00D93EF2">
        <w:rPr>
          <w:bCs/>
        </w:rPr>
        <w:t>При этом предусматривается, что:</w:t>
      </w:r>
    </w:p>
    <w:p w:rsidR="00397021" w:rsidRPr="00D93EF2" w:rsidRDefault="00397021" w:rsidP="00397021">
      <w:pPr>
        <w:ind w:firstLine="709"/>
        <w:jc w:val="both"/>
        <w:rPr>
          <w:bCs/>
        </w:rPr>
      </w:pPr>
      <w:r w:rsidRPr="00D93EF2">
        <w:rPr>
          <w:bCs/>
        </w:rPr>
        <w:t>1. Все условия, исключения и требования Договора должны применяться в полном объеме к страхованию, предоставляемому настоящим Дополнительным условием, за исключением случаев изменения таких условий, исключений и требований в прямой форме нижеприведенными Специальными условиями; любая ссылка на гибель или повреждение в тексте Договора учитывает риски, застрахованные по настоящему Дополнительному условию.</w:t>
      </w:r>
    </w:p>
    <w:p w:rsidR="00397021" w:rsidRPr="00D93EF2" w:rsidRDefault="00397021" w:rsidP="00397021">
      <w:pPr>
        <w:ind w:firstLine="709"/>
        <w:jc w:val="both"/>
        <w:rPr>
          <w:bCs/>
        </w:rPr>
      </w:pPr>
      <w:r w:rsidRPr="00D93EF2">
        <w:rPr>
          <w:bCs/>
        </w:rPr>
        <w:t>2. Нижеприведенные Специальные условия должны применяться только к страхованию, предоставляемому настоящим Дополнительным условием.</w:t>
      </w:r>
    </w:p>
    <w:p w:rsidR="00397021" w:rsidRPr="00D93EF2" w:rsidRDefault="00397021" w:rsidP="00397021">
      <w:pPr>
        <w:ind w:firstLine="709"/>
        <w:jc w:val="both"/>
        <w:rPr>
          <w:bCs/>
        </w:rPr>
      </w:pPr>
      <w:r w:rsidRPr="00D93EF2">
        <w:rPr>
          <w:bCs/>
        </w:rPr>
        <w:t>Во всем остальном, не урегулированном настоящим Дополнительным условием, действуют положения Договора.</w:t>
      </w:r>
    </w:p>
    <w:p w:rsidR="00397021" w:rsidRPr="00D93EF2" w:rsidRDefault="00397021" w:rsidP="00397021">
      <w:pPr>
        <w:ind w:firstLine="709"/>
        <w:jc w:val="both"/>
        <w:rPr>
          <w:bCs/>
        </w:rPr>
      </w:pPr>
      <w:r w:rsidRPr="00D93EF2">
        <w:rPr>
          <w:bCs/>
        </w:rPr>
        <w:t> Специальные условия</w:t>
      </w:r>
    </w:p>
    <w:p w:rsidR="00397021" w:rsidRPr="00D93EF2" w:rsidRDefault="00397021" w:rsidP="00397021">
      <w:pPr>
        <w:ind w:firstLine="709"/>
        <w:jc w:val="both"/>
        <w:rPr>
          <w:bCs/>
        </w:rPr>
      </w:pPr>
      <w:r w:rsidRPr="00D93EF2">
        <w:rPr>
          <w:bCs/>
        </w:rPr>
        <w:t>1. По настоящему Дополнительному условию не подлежат возмещению:</w:t>
      </w:r>
    </w:p>
    <w:p w:rsidR="00397021" w:rsidRPr="00D93EF2" w:rsidRDefault="00397021" w:rsidP="00397021">
      <w:pPr>
        <w:ind w:firstLine="709"/>
        <w:jc w:val="both"/>
        <w:rPr>
          <w:bCs/>
        </w:rPr>
      </w:pPr>
      <w:r w:rsidRPr="00D93EF2">
        <w:rPr>
          <w:bCs/>
        </w:rPr>
        <w:t>а) гибель или повреждение, которые явились результатом полного или частичного прекращения работ, замедления, перерыва или прекращения любых процессов или операций;</w:t>
      </w:r>
    </w:p>
    <w:p w:rsidR="00397021" w:rsidRPr="00D93EF2" w:rsidRDefault="00397021" w:rsidP="00397021">
      <w:pPr>
        <w:ind w:firstLine="709"/>
        <w:jc w:val="both"/>
        <w:rPr>
          <w:bCs/>
        </w:rPr>
      </w:pPr>
      <w:r w:rsidRPr="00D93EF2">
        <w:rPr>
          <w:bCs/>
        </w:rPr>
        <w:t>б) гибель или повреждение, причиненные постоянным или временным лишением права собственности, являющегося результатом конфискации, реквизиции любыми полномочными законными властями;</w:t>
      </w:r>
    </w:p>
    <w:p w:rsidR="00397021" w:rsidRPr="00D93EF2" w:rsidRDefault="00397021" w:rsidP="00397021">
      <w:pPr>
        <w:ind w:firstLine="709"/>
        <w:jc w:val="both"/>
        <w:rPr>
          <w:bCs/>
        </w:rPr>
      </w:pPr>
      <w:r w:rsidRPr="00D93EF2">
        <w:rPr>
          <w:bCs/>
        </w:rPr>
        <w:t>в) гибель или повреждение, причиненные постоянным или временным лишением права собственности на любое здание, являющегося результатом незаконного захвата любым лицом такого здания,</w:t>
      </w:r>
    </w:p>
    <w:p w:rsidR="00397021" w:rsidRPr="00D93EF2" w:rsidRDefault="00397021" w:rsidP="00397021">
      <w:pPr>
        <w:ind w:firstLine="709"/>
        <w:jc w:val="both"/>
        <w:rPr>
          <w:bCs/>
        </w:rPr>
      </w:pPr>
      <w:r w:rsidRPr="00D93EF2">
        <w:rPr>
          <w:bCs/>
        </w:rPr>
        <w:t>г) косвенные убытки либо ответственность любого рода, а также любые платежи, превышающие сумму страхового возмещения за ущерб имуществу по настоящему Дополнительному условию.</w:t>
      </w:r>
    </w:p>
    <w:p w:rsidR="00397021" w:rsidRPr="00D93EF2" w:rsidRDefault="00397021" w:rsidP="00397021">
      <w:pPr>
        <w:ind w:firstLine="709"/>
        <w:jc w:val="both"/>
        <w:rPr>
          <w:bCs/>
        </w:rPr>
      </w:pPr>
      <w:r w:rsidRPr="00D93EF2">
        <w:rPr>
          <w:bCs/>
        </w:rPr>
        <w:t>Тем не менее, предусматривается, что Страховщик не освобождается по вышеуказанным пунктам б) и в) от любой ответственности перед Страхователем в отношении убытков в результате физического повреждения застрахованного имущества, произошедшего до лишения права собственности или во время временного лишения права собственности.</w:t>
      </w:r>
    </w:p>
    <w:p w:rsidR="00397021" w:rsidRPr="00D93EF2" w:rsidRDefault="00397021" w:rsidP="00397021">
      <w:pPr>
        <w:ind w:firstLine="709"/>
        <w:jc w:val="both"/>
        <w:rPr>
          <w:bCs/>
        </w:rPr>
      </w:pPr>
      <w:r w:rsidRPr="00D93EF2">
        <w:rPr>
          <w:bCs/>
        </w:rPr>
        <w:t>2. По настоящему Дополнительному условию не подлежат возмещению гибель или повреждение, произошедшие в результате или являющиеся следствием, прямо или косвенно, следующих событий:</w:t>
      </w:r>
    </w:p>
    <w:p w:rsidR="00397021" w:rsidRPr="00D93EF2" w:rsidRDefault="00397021" w:rsidP="00397021">
      <w:pPr>
        <w:ind w:firstLine="709"/>
        <w:jc w:val="both"/>
        <w:rPr>
          <w:bCs/>
        </w:rPr>
      </w:pPr>
      <w:r w:rsidRPr="00D93EF2">
        <w:rPr>
          <w:bCs/>
        </w:rPr>
        <w:t>а) война, вторжение, действия иностранных захватчиков, боевые или им подобные действия (независимо от того, объявлена война или нет), гражданская война;</w:t>
      </w:r>
    </w:p>
    <w:p w:rsidR="00397021" w:rsidRPr="00D93EF2" w:rsidRDefault="00397021" w:rsidP="00397021">
      <w:pPr>
        <w:ind w:firstLine="709"/>
        <w:jc w:val="both"/>
        <w:rPr>
          <w:bCs/>
        </w:rPr>
      </w:pPr>
      <w:r w:rsidRPr="00D93EF2">
        <w:rPr>
          <w:bCs/>
        </w:rPr>
        <w:t>б) бунт, гражданские волнения, принимающие масштаб народного волнения, восстание, мятеж, революция, военный переворот или узурпация власти;</w:t>
      </w:r>
    </w:p>
    <w:p w:rsidR="00397021" w:rsidRPr="00D93EF2" w:rsidRDefault="00397021" w:rsidP="00397021">
      <w:pPr>
        <w:ind w:firstLine="709"/>
        <w:jc w:val="both"/>
        <w:rPr>
          <w:bCs/>
        </w:rPr>
      </w:pPr>
      <w:r w:rsidRPr="00D93EF2">
        <w:rPr>
          <w:bCs/>
        </w:rPr>
        <w:t>в) любые действия любого лица, действующего от имени или в связи с какой-либо организацией, деятельность которой направлена на насильственное свержение правительства де-юре и де-факто, или на оказание давления на правительство путем террористических или иных насильственных мер.</w:t>
      </w:r>
    </w:p>
    <w:p w:rsidR="00397021" w:rsidRPr="00D93EF2" w:rsidRDefault="00397021" w:rsidP="00397021">
      <w:pPr>
        <w:ind w:firstLine="709"/>
        <w:jc w:val="both"/>
        <w:rPr>
          <w:bCs/>
        </w:rPr>
      </w:pPr>
      <w:r w:rsidRPr="00D93EF2">
        <w:rPr>
          <w:bCs/>
        </w:rPr>
        <w:t>Во всех исках, процессах или других делах, в рамках которых Страховщик заявляет о том, что убыток, повреждение, гибель или ответственность не покрываются в соответствии с п. 2 Специальных условий настоящего Дополнительного условия, необходимость доказательства обратного возложена на Страхователя.</w:t>
      </w:r>
    </w:p>
    <w:p w:rsidR="00397021" w:rsidRPr="00D93EF2" w:rsidRDefault="00397021" w:rsidP="00397021">
      <w:pPr>
        <w:ind w:firstLine="709"/>
        <w:jc w:val="both"/>
        <w:rPr>
          <w:bCs/>
        </w:rPr>
      </w:pPr>
      <w:r w:rsidRPr="00D93EF2">
        <w:rPr>
          <w:bCs/>
        </w:rPr>
        <w:t>3. Страхование, предоставляемое в соответствие с настоящим Дополнительным условием, может быть прекращено Страховщиком в любой момент времени. О досрочном прекращении действия настоящего Дополнительного условия Страховщик в письменном виде уведомляет Страхователя (уведомление направляется по почте на последний, известный Страховщику, адрес Страхователя). При досрочном прекращении действия настоящего Дополнительного условия Страховщик обязуется возвратить Страхователю часть премии пропорционально неистекшему периоду страхования (считая с даты прекращения настоящего Дополнительного условия).</w:t>
      </w:r>
    </w:p>
    <w:p w:rsidR="00397021" w:rsidRPr="00D93EF2" w:rsidRDefault="00397021" w:rsidP="00397021">
      <w:pPr>
        <w:ind w:firstLine="709"/>
        <w:jc w:val="both"/>
        <w:rPr>
          <w:bCs/>
        </w:rPr>
      </w:pPr>
      <w:r w:rsidRPr="00D93EF2">
        <w:rPr>
          <w:bCs/>
        </w:rPr>
        <w:t>4. Под указанным ниже лимитом ответственности по одному страховому случаю понимается максимальный размер возмещения за все случаи гибели или повреждения, возмещаемые в рамках настоящего Дополнительным условием, произошедшие в течение непрерывного периода длительностью 168 часов.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4.4.13. Договора страхования.</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pPr>
      <w:r w:rsidRPr="00D93EF2">
        <w:rPr>
          <w:b/>
        </w:rPr>
        <w:t>Оговорка о покрытии ущерба в результате террористических актов и диверсий.</w:t>
      </w:r>
    </w:p>
    <w:p w:rsidR="00397021" w:rsidRPr="00D93EF2" w:rsidRDefault="00397021" w:rsidP="00397021">
      <w:pPr>
        <w:tabs>
          <w:tab w:val="left" w:pos="284"/>
        </w:tabs>
        <w:ind w:firstLine="709"/>
        <w:jc w:val="both"/>
      </w:pPr>
      <w:r w:rsidRPr="00D93EF2">
        <w:t>В пределах установленного в настоящем Договоре подлимита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397021" w:rsidRPr="00D93EF2" w:rsidRDefault="00397021" w:rsidP="00397021">
      <w:pPr>
        <w:tabs>
          <w:tab w:val="left" w:pos="284"/>
        </w:tabs>
        <w:ind w:firstLine="709"/>
        <w:jc w:val="both"/>
      </w:pPr>
      <w:r w:rsidRPr="00D93EF2">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397021" w:rsidRPr="00D93EF2" w:rsidRDefault="00397021" w:rsidP="00397021">
      <w:pPr>
        <w:tabs>
          <w:tab w:val="left" w:pos="284"/>
        </w:tabs>
        <w:ind w:firstLine="709"/>
        <w:jc w:val="both"/>
      </w:pPr>
      <w:r w:rsidRPr="00D93EF2">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397021" w:rsidRPr="00D93EF2" w:rsidRDefault="00397021" w:rsidP="00397021">
      <w:pPr>
        <w:tabs>
          <w:tab w:val="left" w:pos="284"/>
        </w:tabs>
        <w:jc w:val="both"/>
      </w:pPr>
      <w:r w:rsidRPr="00D93EF2">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4.4.14. Договора страхования.</w:t>
      </w:r>
    </w:p>
    <w:p w:rsidR="00397021" w:rsidRPr="00D93EF2" w:rsidRDefault="00397021" w:rsidP="00397021">
      <w:pPr>
        <w:tabs>
          <w:tab w:val="left" w:pos="284"/>
        </w:tabs>
        <w:ind w:firstLine="709"/>
        <w:jc w:val="both"/>
      </w:pPr>
    </w:p>
    <w:p w:rsidR="00397021" w:rsidRPr="00D93EF2" w:rsidRDefault="00397021" w:rsidP="00397021">
      <w:pPr>
        <w:ind w:firstLine="709"/>
        <w:rPr>
          <w:b/>
        </w:rPr>
      </w:pPr>
      <w:r w:rsidRPr="00D93EF2">
        <w:rPr>
          <w:b/>
        </w:rPr>
        <w:tab/>
        <w:t>LEG 3/96 об устранении последствий дефекта.</w:t>
      </w:r>
    </w:p>
    <w:p w:rsidR="00397021" w:rsidRPr="00D93EF2" w:rsidRDefault="00397021" w:rsidP="00397021">
      <w:pPr>
        <w:ind w:firstLine="709"/>
        <w:jc w:val="both"/>
      </w:pPr>
      <w:r w:rsidRPr="00D93EF2">
        <w:t>Действие настоящей оговорки превалирует над любыми условиями и положениями применимых Правил страхования.</w:t>
      </w:r>
    </w:p>
    <w:p w:rsidR="00397021" w:rsidRPr="00D93EF2" w:rsidRDefault="00397021" w:rsidP="00397021">
      <w:pPr>
        <w:ind w:firstLine="709"/>
        <w:jc w:val="both"/>
      </w:pPr>
      <w:r w:rsidRPr="00D93EF2">
        <w:t>В соответствии с настоящей Оговоркой Страховщик не несет ответственности за:</w:t>
      </w:r>
    </w:p>
    <w:p w:rsidR="00397021" w:rsidRPr="00D93EF2" w:rsidRDefault="00397021" w:rsidP="00397021">
      <w:pPr>
        <w:ind w:firstLine="709"/>
        <w:jc w:val="both"/>
      </w:pPr>
      <w:r w:rsidRPr="00D93EF2">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имуществу (или любой его части),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397021" w:rsidRPr="00D93EF2" w:rsidRDefault="00397021" w:rsidP="00397021">
      <w:pPr>
        <w:ind w:firstLine="709"/>
        <w:jc w:val="both"/>
      </w:pPr>
      <w:r w:rsidRPr="00D93EF2">
        <w:t>В целях настоящего Договора, а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качества работ, проектирования, планов или спецификаций.</w:t>
      </w:r>
    </w:p>
    <w:p w:rsidR="00397021" w:rsidRPr="00D93EF2" w:rsidRDefault="00397021" w:rsidP="00397021">
      <w:pPr>
        <w:ind w:firstLine="709"/>
        <w:jc w:val="both"/>
      </w:pPr>
    </w:p>
    <w:p w:rsidR="00397021" w:rsidRPr="00D93EF2" w:rsidRDefault="00397021" w:rsidP="00397021">
      <w:pPr>
        <w:ind w:firstLine="709"/>
        <w:jc w:val="both"/>
      </w:pPr>
      <w:r w:rsidRPr="00D93EF2">
        <w:t>Исключения по Секции 1 «Страхования строительно-монтажных рисков».</w:t>
      </w:r>
    </w:p>
    <w:p w:rsidR="00397021" w:rsidRPr="00D93EF2" w:rsidRDefault="00397021" w:rsidP="00397021">
      <w:pPr>
        <w:ind w:firstLine="709"/>
        <w:jc w:val="both"/>
      </w:pPr>
      <w:r w:rsidRPr="00D93EF2">
        <w:t>По настоящему Договору не покрывается следующее:</w:t>
      </w:r>
    </w:p>
    <w:p w:rsidR="00397021" w:rsidRPr="00D93EF2" w:rsidRDefault="00397021" w:rsidP="00397021">
      <w:pPr>
        <w:ind w:firstLine="709"/>
        <w:jc w:val="both"/>
      </w:pPr>
      <w:r w:rsidRPr="00D93EF2">
        <w:t>1. Утрата или повреждение наличных денег, банковских счетов, казначейских билетов, квитанций, чеков, денежных переводов или штампов.</w:t>
      </w:r>
    </w:p>
    <w:p w:rsidR="00397021" w:rsidRPr="00D93EF2" w:rsidRDefault="00397021" w:rsidP="00397021">
      <w:pPr>
        <w:ind w:firstLine="709"/>
        <w:jc w:val="both"/>
      </w:pPr>
      <w:r w:rsidRPr="00D93EF2">
        <w:t>2. Гибель или повреждение:</w:t>
      </w:r>
    </w:p>
    <w:p w:rsidR="00397021" w:rsidRPr="00D93EF2" w:rsidRDefault="00397021" w:rsidP="00397021">
      <w:pPr>
        <w:ind w:firstLine="709"/>
        <w:jc w:val="both"/>
      </w:pPr>
      <w:r w:rsidRPr="00D93EF2">
        <w:t>•</w:t>
      </w:r>
      <w:r w:rsidRPr="00D93EF2">
        <w:tab/>
        <w:t>воздушных судов и судов на воздушной подушке;</w:t>
      </w:r>
    </w:p>
    <w:p w:rsidR="00397021" w:rsidRPr="00D93EF2" w:rsidRDefault="00397021" w:rsidP="00397021">
      <w:pPr>
        <w:ind w:firstLine="709"/>
        <w:jc w:val="both"/>
      </w:pPr>
      <w:r w:rsidRPr="00D93EF2">
        <w:t>•</w:t>
      </w:r>
      <w:r w:rsidRPr="00D93EF2">
        <w:tab/>
        <w:t>водных судов или аппаратов;</w:t>
      </w:r>
    </w:p>
    <w:p w:rsidR="00397021" w:rsidRPr="00D93EF2" w:rsidRDefault="00397021" w:rsidP="00397021">
      <w:pPr>
        <w:ind w:firstLine="709"/>
        <w:jc w:val="both"/>
      </w:pPr>
      <w:r w:rsidRPr="00D93EF2">
        <w:t>•</w:t>
      </w:r>
      <w:r w:rsidRPr="00D93EF2">
        <w:tab/>
        <w:t>строительных механизмов, оборудования, инструментов или машин, принадлежащих или взятых напрокат или в лизинг (кроме механизмов, оборудования, инструментов или машин, принадлежащих или взятых напрокат или в лизинг Заказчиком, при условии, что их стоимость была включена в страховую сумму);</w:t>
      </w:r>
    </w:p>
    <w:p w:rsidR="00397021" w:rsidRPr="00D93EF2" w:rsidRDefault="00397021" w:rsidP="00397021">
      <w:pPr>
        <w:ind w:firstLine="709"/>
        <w:jc w:val="both"/>
      </w:pPr>
      <w:r w:rsidRPr="00D93EF2">
        <w:t>•</w:t>
      </w:r>
      <w:r w:rsidRPr="00D93EF2">
        <w:tab/>
        <w:t>временных сооружений и/или их содержимого, принадлежащего или взятого напрокат или в лизинг (кроме временных сооружений и/или их содержимого, принадлежащих или взятых напрокат или в лизинг Страхователем/Выгодоприобретателем, при условии, что их стоимость была включена в страховую сумму).</w:t>
      </w:r>
    </w:p>
    <w:p w:rsidR="00397021" w:rsidRPr="00D93EF2" w:rsidRDefault="00397021" w:rsidP="00397021">
      <w:pPr>
        <w:ind w:firstLine="709"/>
        <w:jc w:val="both"/>
      </w:pPr>
      <w:r w:rsidRPr="00D93EF2">
        <w:t>3. Любая невозможность использования или любой другой косвенный убыток, кроме случаев, отдельно указанных в настоящем Договоре.</w:t>
      </w:r>
    </w:p>
    <w:p w:rsidR="00397021" w:rsidRPr="00D93EF2" w:rsidRDefault="00397021" w:rsidP="00397021">
      <w:pPr>
        <w:ind w:firstLine="709"/>
        <w:jc w:val="both"/>
      </w:pPr>
      <w:r w:rsidRPr="00D93EF2">
        <w:t>4.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397021" w:rsidRPr="00D93EF2" w:rsidRDefault="00397021" w:rsidP="00397021">
      <w:pPr>
        <w:ind w:firstLine="709"/>
        <w:jc w:val="both"/>
      </w:pPr>
      <w:r w:rsidRPr="00D93EF2">
        <w:t>5. 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 повреждения.</w:t>
      </w:r>
    </w:p>
    <w:p w:rsidR="00397021" w:rsidRPr="00D93EF2" w:rsidRDefault="00397021" w:rsidP="00397021">
      <w:pPr>
        <w:ind w:firstLine="709"/>
        <w:jc w:val="both"/>
      </w:pPr>
      <w:r w:rsidRPr="00D93EF2">
        <w:t xml:space="preserve">6. Необъяснимое исчезновение или недостачу, обнаруженные во время проведения периодической инвентаризации. </w:t>
      </w:r>
    </w:p>
    <w:p w:rsidR="00397021" w:rsidRPr="00D93EF2" w:rsidRDefault="00397021" w:rsidP="00397021">
      <w:pPr>
        <w:ind w:firstLine="709"/>
        <w:jc w:val="both"/>
      </w:pPr>
      <w:r w:rsidRPr="00D93EF2">
        <w:t>7. Франшизы, указанные в настоящем Договоре.</w:t>
      </w:r>
    </w:p>
    <w:p w:rsidR="00397021" w:rsidRPr="00D93EF2" w:rsidRDefault="00397021" w:rsidP="00397021">
      <w:pPr>
        <w:ind w:firstLine="709"/>
        <w:jc w:val="both"/>
      </w:pPr>
      <w:r w:rsidRPr="00D93EF2">
        <w:t>8. Расходы на:</w:t>
      </w:r>
    </w:p>
    <w:p w:rsidR="00397021" w:rsidRPr="00D93EF2" w:rsidRDefault="00397021" w:rsidP="00397021">
      <w:pPr>
        <w:ind w:firstLine="709"/>
        <w:jc w:val="both"/>
      </w:pPr>
      <w:r w:rsidRPr="00D93EF2">
        <w:t xml:space="preserve">а) </w:t>
      </w:r>
      <w:r w:rsidRPr="00D93EF2">
        <w:tab/>
        <w:t>ремонт, замену свай или укрепление элементов стен</w:t>
      </w:r>
    </w:p>
    <w:p w:rsidR="00397021" w:rsidRPr="00D93EF2" w:rsidRDefault="00397021" w:rsidP="00397021">
      <w:pPr>
        <w:ind w:firstLine="709"/>
        <w:jc w:val="both"/>
      </w:pPr>
      <w:r w:rsidRPr="00D93EF2">
        <w:t>•</w:t>
      </w:r>
      <w:r w:rsidRPr="00D93EF2">
        <w:tab/>
        <w:t>которые были неправильно установлены, смещены или заблокированы в результате строительных работ;</w:t>
      </w:r>
    </w:p>
    <w:p w:rsidR="00397021" w:rsidRPr="00D93EF2" w:rsidRDefault="00397021" w:rsidP="00397021">
      <w:pPr>
        <w:ind w:firstLine="709"/>
        <w:jc w:val="both"/>
      </w:pPr>
      <w:r w:rsidRPr="00D93EF2">
        <w:t>•</w:t>
      </w:r>
      <w:r w:rsidRPr="00D93EF2">
        <w:tab/>
        <w:t>которые были утеряны или повреждены, или остались бесхозными во время забивки или извлечения;</w:t>
      </w:r>
    </w:p>
    <w:p w:rsidR="00397021" w:rsidRPr="00D93EF2" w:rsidRDefault="00397021" w:rsidP="00397021">
      <w:pPr>
        <w:ind w:firstLine="709"/>
        <w:jc w:val="both"/>
      </w:pPr>
      <w:r w:rsidRPr="00D93EF2">
        <w:t>•</w:t>
      </w:r>
      <w:r w:rsidRPr="00D93EF2">
        <w:tab/>
        <w:t>которые были повреждены заклинившим или поврежденным оборудованием для свайных работ или опалубкой;</w:t>
      </w:r>
    </w:p>
    <w:p w:rsidR="00397021" w:rsidRPr="00D93EF2" w:rsidRDefault="00397021" w:rsidP="00397021">
      <w:pPr>
        <w:ind w:firstLine="709"/>
        <w:jc w:val="both"/>
      </w:pPr>
      <w:r w:rsidRPr="00D93EF2">
        <w:t xml:space="preserve">б) </w:t>
      </w:r>
      <w:r w:rsidRPr="00D93EF2">
        <w:tab/>
        <w:t>исправление раскрепленных или разъединенных шпунтовых свай;</w:t>
      </w:r>
    </w:p>
    <w:p w:rsidR="00397021" w:rsidRPr="00D93EF2" w:rsidRDefault="00397021" w:rsidP="00397021">
      <w:pPr>
        <w:ind w:firstLine="709"/>
        <w:jc w:val="both"/>
      </w:pPr>
      <w:r w:rsidRPr="00D93EF2">
        <w:t xml:space="preserve">в) </w:t>
      </w:r>
      <w:r w:rsidRPr="00D93EF2">
        <w:tab/>
        <w:t>устранение любых протечек или проникновение любых субстанций;</w:t>
      </w:r>
    </w:p>
    <w:p w:rsidR="00397021" w:rsidRPr="00D93EF2" w:rsidRDefault="00397021" w:rsidP="00397021">
      <w:pPr>
        <w:ind w:firstLine="709"/>
        <w:jc w:val="both"/>
      </w:pPr>
      <w:r w:rsidRPr="00D93EF2">
        <w:t xml:space="preserve">г) </w:t>
      </w:r>
      <w:r w:rsidRPr="00D93EF2">
        <w:tab/>
        <w:t>заполнение пустот или утраченного бентонита;</w:t>
      </w:r>
    </w:p>
    <w:p w:rsidR="00397021" w:rsidRPr="00D93EF2" w:rsidRDefault="00397021" w:rsidP="00397021">
      <w:pPr>
        <w:ind w:firstLine="709"/>
        <w:jc w:val="both"/>
      </w:pPr>
      <w:r w:rsidRPr="00D93EF2">
        <w:t xml:space="preserve">д) </w:t>
      </w:r>
      <w:r w:rsidRPr="00D93EF2">
        <w:tab/>
        <w:t>непрохождение какой-либо частью или составляющей свайного основания или фундамента испытания на нагрузку или неспособность выйти на проектную нагрузку;</w:t>
      </w:r>
    </w:p>
    <w:p w:rsidR="00397021" w:rsidRPr="00D93EF2" w:rsidRDefault="00397021" w:rsidP="00397021">
      <w:pPr>
        <w:ind w:firstLine="709"/>
        <w:jc w:val="both"/>
      </w:pPr>
      <w:r w:rsidRPr="00D93EF2">
        <w:t xml:space="preserve">е) </w:t>
      </w:r>
      <w:r w:rsidRPr="00D93EF2">
        <w:tab/>
        <w:t>восстановление размеров и профилей.</w:t>
      </w:r>
    </w:p>
    <w:p w:rsidR="00397021" w:rsidRPr="00D93EF2" w:rsidRDefault="00397021" w:rsidP="00397021">
      <w:pPr>
        <w:ind w:firstLine="709"/>
        <w:jc w:val="both"/>
      </w:pPr>
      <w:r w:rsidRPr="00D93EF2">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397021" w:rsidRPr="00D93EF2" w:rsidRDefault="00397021" w:rsidP="009D16CD">
      <w:pPr>
        <w:widowControl w:val="0"/>
        <w:numPr>
          <w:ilvl w:val="0"/>
          <w:numId w:val="86"/>
        </w:numPr>
        <w:autoSpaceDE w:val="0"/>
        <w:autoSpaceDN w:val="0"/>
        <w:adjustRightInd w:val="0"/>
        <w:ind w:left="0" w:firstLine="709"/>
        <w:contextualSpacing/>
        <w:jc w:val="both"/>
      </w:pPr>
      <w:r w:rsidRPr="00D93EF2">
        <w:t>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событием,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w:t>
      </w:r>
    </w:p>
    <w:p w:rsidR="00397021" w:rsidRPr="00D93EF2" w:rsidRDefault="00397021" w:rsidP="00397021">
      <w:pPr>
        <w:widowControl w:val="0"/>
        <w:autoSpaceDE w:val="0"/>
        <w:autoSpaceDN w:val="0"/>
        <w:adjustRightInd w:val="0"/>
        <w:ind w:firstLine="709"/>
        <w:contextualSpacing/>
        <w:jc w:val="both"/>
      </w:pPr>
    </w:p>
    <w:p w:rsidR="00397021" w:rsidRPr="00D93EF2" w:rsidRDefault="00397021" w:rsidP="00397021">
      <w:pPr>
        <w:ind w:firstLine="709"/>
        <w:jc w:val="both"/>
        <w:rPr>
          <w:b/>
          <w:bCs/>
        </w:rPr>
      </w:pPr>
      <w:r w:rsidRPr="00D93EF2">
        <w:rPr>
          <w:b/>
          <w:bCs/>
        </w:rPr>
        <w:t>Расширенное страхование послепускового гарантийного обслуживания (Оговорка 004)</w:t>
      </w:r>
    </w:p>
    <w:p w:rsidR="00397021" w:rsidRPr="00D93EF2" w:rsidRDefault="00397021" w:rsidP="00397021">
      <w:pPr>
        <w:ind w:firstLine="709"/>
        <w:jc w:val="both"/>
        <w:rPr>
          <w:bCs/>
        </w:rPr>
      </w:pPr>
      <w:r w:rsidRPr="00D93EF2">
        <w:rPr>
          <w:bCs/>
        </w:rPr>
        <w:t>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24 (Двадцать четыре) месяца 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w:t>
      </w:r>
    </w:p>
    <w:p w:rsidR="00397021" w:rsidRPr="00D93EF2" w:rsidRDefault="00397021" w:rsidP="00397021">
      <w:pPr>
        <w:ind w:firstLine="709"/>
        <w:jc w:val="both"/>
        <w:rPr>
          <w:bCs/>
        </w:rPr>
      </w:pPr>
      <w:r w:rsidRPr="00D93EF2">
        <w:rPr>
          <w:bCs/>
        </w:rPr>
        <w:t xml:space="preserve">а) ошибок или упущений, допущенных Страхователем или уполномоченными им лицами при производстве строительно-монтажных и пусконаладочных работ, но выявленных в период гарантийной эксплуатации; либо </w:t>
      </w:r>
    </w:p>
    <w:p w:rsidR="00397021" w:rsidRPr="00D93EF2" w:rsidRDefault="00397021" w:rsidP="00397021">
      <w:pPr>
        <w:ind w:firstLine="709"/>
        <w:jc w:val="both"/>
        <w:rPr>
          <w:bCs/>
        </w:rPr>
      </w:pPr>
      <w:r w:rsidRPr="00D93EF2">
        <w:rPr>
          <w:bCs/>
        </w:rPr>
        <w:t>б) ошибок или упущений,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ind w:firstLine="709"/>
        <w:jc w:val="both"/>
        <w:rPr>
          <w:b/>
          <w:bCs/>
        </w:rPr>
      </w:pPr>
      <w:r w:rsidRPr="00D93EF2">
        <w:rPr>
          <w:b/>
          <w:bCs/>
        </w:rPr>
        <w:t>Страхование работ, выполняемых при послепусковом гарантийном обслуживании (Оговорка 003)</w:t>
      </w:r>
    </w:p>
    <w:p w:rsidR="00397021" w:rsidRPr="00D93EF2" w:rsidRDefault="00397021" w:rsidP="00397021">
      <w:pPr>
        <w:ind w:firstLine="709"/>
        <w:jc w:val="both"/>
        <w:rPr>
          <w:bCs/>
        </w:rPr>
      </w:pPr>
      <w:r w:rsidRPr="00D93EF2">
        <w:rPr>
          <w:bCs/>
        </w:rPr>
        <w:t xml:space="preserve">Сторонами, с учетом других положений Договора страхования и положений применённых в Договоре страхования Оговорок, дополнительно согласовано страхование по Секции 1 Договора на срок гарантийного обслуживания продолжительностью (в соответствии с условиями договора подряда) </w:t>
      </w:r>
      <w:r w:rsidRPr="00D93EF2">
        <w:rPr>
          <w:b/>
          <w:bCs/>
        </w:rPr>
        <w:t xml:space="preserve">месяцев </w:t>
      </w:r>
      <w:r w:rsidRPr="00D93EF2">
        <w:rPr>
          <w:bCs/>
        </w:rPr>
        <w:t>имущественных интересов Страхователя, связанных с гибелью или повреждением введённого в эксплуатацию застрахованного объекта строительства вследствие дефектов, допущенных Страхователем или уполномоченными им лицами при выполнении ремонтных работ по гарантийным обязательствам.</w:t>
      </w:r>
    </w:p>
    <w:p w:rsidR="00397021" w:rsidRPr="00D93EF2" w:rsidRDefault="00397021" w:rsidP="00397021">
      <w:pPr>
        <w:ind w:firstLine="709"/>
        <w:jc w:val="both"/>
        <w:rPr>
          <w:bCs/>
        </w:rPr>
      </w:pPr>
    </w:p>
    <w:p w:rsidR="00397021" w:rsidRPr="00D93EF2" w:rsidRDefault="00397021" w:rsidP="00397021">
      <w:pPr>
        <w:tabs>
          <w:tab w:val="left" w:pos="720"/>
        </w:tabs>
        <w:ind w:firstLine="709"/>
        <w:jc w:val="both"/>
      </w:pPr>
    </w:p>
    <w:p w:rsidR="00397021" w:rsidRPr="00D93EF2" w:rsidRDefault="00397021" w:rsidP="00397021">
      <w:pPr>
        <w:widowControl w:val="0"/>
        <w:ind w:firstLine="709"/>
        <w:jc w:val="both"/>
        <w:rPr>
          <w:b/>
          <w:bCs/>
          <w:u w:val="single"/>
        </w:rPr>
      </w:pPr>
      <w:r w:rsidRPr="00D93EF2">
        <w:rPr>
          <w:b/>
          <w:bCs/>
          <w:u w:val="single"/>
        </w:rPr>
        <w:t>Секция 2 «Страхование гражданской ответственности за причинение вреда имуществу и/или жизни и здоровью третьих лиц».</w:t>
      </w:r>
    </w:p>
    <w:p w:rsidR="00397021" w:rsidRPr="00D93EF2" w:rsidRDefault="00397021" w:rsidP="00397021">
      <w:pPr>
        <w:ind w:firstLine="709"/>
        <w:jc w:val="both"/>
      </w:pPr>
      <w:r w:rsidRPr="00D93EF2">
        <w:rPr>
          <w:b/>
          <w:bCs/>
        </w:rPr>
        <w:t>Оговорка о</w:t>
      </w:r>
      <w:r w:rsidRPr="00D93EF2">
        <w:rPr>
          <w:b/>
        </w:rPr>
        <w:t xml:space="preserve"> возмещении.</w:t>
      </w:r>
    </w:p>
    <w:p w:rsidR="00397021" w:rsidRPr="00D93EF2" w:rsidRDefault="00397021" w:rsidP="00397021">
      <w:pPr>
        <w:tabs>
          <w:tab w:val="left" w:pos="284"/>
        </w:tabs>
        <w:ind w:firstLine="709"/>
        <w:jc w:val="both"/>
      </w:pPr>
      <w:r w:rsidRPr="00D93EF2">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 исключенной настоящим Договором.</w:t>
      </w:r>
    </w:p>
    <w:p w:rsidR="00397021" w:rsidRPr="00D93EF2" w:rsidRDefault="00397021" w:rsidP="00397021">
      <w:pPr>
        <w:tabs>
          <w:tab w:val="left" w:pos="720"/>
        </w:tabs>
        <w:ind w:firstLine="709"/>
        <w:jc w:val="both"/>
      </w:pPr>
      <w:r w:rsidRPr="00D93EF2">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397021" w:rsidRPr="00D93EF2" w:rsidRDefault="00397021" w:rsidP="00397021">
      <w:pPr>
        <w:tabs>
          <w:tab w:val="left" w:pos="720"/>
        </w:tabs>
        <w:ind w:firstLine="709"/>
        <w:jc w:val="both"/>
      </w:pPr>
      <w:r w:rsidRPr="00D93EF2">
        <w:t>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 их должностным положением в том объеме, как если бы они были застрахованы.</w:t>
      </w:r>
    </w:p>
    <w:p w:rsidR="00397021" w:rsidRPr="00D93EF2" w:rsidRDefault="00397021" w:rsidP="00397021">
      <w:pPr>
        <w:tabs>
          <w:tab w:val="left" w:pos="720"/>
        </w:tabs>
        <w:ind w:firstLine="709"/>
        <w:jc w:val="both"/>
      </w:pPr>
      <w:r w:rsidRPr="00D93EF2">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397021" w:rsidRPr="00D93EF2" w:rsidRDefault="00397021" w:rsidP="00397021">
      <w:pPr>
        <w:tabs>
          <w:tab w:val="left" w:pos="720"/>
        </w:tabs>
        <w:ind w:firstLine="709"/>
        <w:jc w:val="both"/>
        <w:rPr>
          <w:bCs/>
        </w:rPr>
      </w:pPr>
      <w:r w:rsidRPr="00D93EF2">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397021" w:rsidRPr="00D93EF2" w:rsidRDefault="00397021" w:rsidP="00397021">
      <w:pPr>
        <w:tabs>
          <w:tab w:val="left" w:pos="720"/>
        </w:tabs>
        <w:ind w:firstLine="709"/>
        <w:jc w:val="both"/>
      </w:pPr>
      <w:r w:rsidRPr="00D93EF2">
        <w:t>В отношении претензии, возмещаемой по настоящему Договору, Страховщик будет в дополнение к Лимиту Ответственности (п. 4.6) возмещать ущерб Страхователя в отношении:</w:t>
      </w:r>
    </w:p>
    <w:p w:rsidR="00397021" w:rsidRPr="00D93EF2" w:rsidRDefault="00397021" w:rsidP="009D16CD">
      <w:pPr>
        <w:widowControl w:val="0"/>
        <w:numPr>
          <w:ilvl w:val="0"/>
          <w:numId w:val="83"/>
        </w:numPr>
        <w:tabs>
          <w:tab w:val="left" w:pos="1080"/>
        </w:tabs>
        <w:ind w:firstLine="709"/>
        <w:jc w:val="both"/>
      </w:pPr>
      <w:r w:rsidRPr="00D93EF2">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397021" w:rsidRPr="00D93EF2" w:rsidRDefault="00397021" w:rsidP="009D16CD">
      <w:pPr>
        <w:widowControl w:val="0"/>
        <w:numPr>
          <w:ilvl w:val="0"/>
          <w:numId w:val="83"/>
        </w:numPr>
        <w:tabs>
          <w:tab w:val="left" w:pos="360"/>
          <w:tab w:val="left" w:pos="1080"/>
        </w:tabs>
        <w:ind w:firstLine="709"/>
        <w:jc w:val="both"/>
      </w:pPr>
      <w:r w:rsidRPr="00D93EF2">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397021" w:rsidRPr="00D93EF2" w:rsidRDefault="00397021" w:rsidP="00397021">
      <w:pPr>
        <w:tabs>
          <w:tab w:val="left" w:pos="720"/>
        </w:tabs>
        <w:ind w:firstLine="709"/>
        <w:jc w:val="both"/>
      </w:pPr>
      <w:r w:rsidRPr="00D93EF2">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397021" w:rsidRPr="00D93EF2" w:rsidRDefault="00397021" w:rsidP="00397021">
      <w:pPr>
        <w:tabs>
          <w:tab w:val="left" w:pos="720"/>
        </w:tabs>
        <w:ind w:firstLine="709"/>
        <w:jc w:val="both"/>
      </w:pPr>
    </w:p>
    <w:p w:rsidR="00397021" w:rsidRPr="00D93EF2" w:rsidRDefault="00397021" w:rsidP="00397021">
      <w:pPr>
        <w:ind w:firstLine="709"/>
        <w:jc w:val="both"/>
      </w:pPr>
      <w:r w:rsidRPr="00D93EF2">
        <w:rPr>
          <w:b/>
        </w:rPr>
        <w:t>Страхование взаимной ответственности.</w:t>
      </w:r>
    </w:p>
    <w:p w:rsidR="00397021" w:rsidRPr="00D93EF2" w:rsidRDefault="00397021" w:rsidP="00397021">
      <w:pPr>
        <w:ind w:firstLine="709"/>
        <w:jc w:val="both"/>
      </w:pPr>
      <w:r w:rsidRPr="00D93EF2">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 должен превышать общий Лимит ответственности, указанный в п. 4.6</w:t>
      </w:r>
      <w:r w:rsidRPr="00D93EF2">
        <w:rPr>
          <w:color w:val="000000"/>
        </w:rPr>
        <w:t xml:space="preserve"> настоящего Договора.</w:t>
      </w:r>
    </w:p>
    <w:p w:rsidR="00397021" w:rsidRPr="00D93EF2" w:rsidRDefault="00397021" w:rsidP="00397021">
      <w:pPr>
        <w:ind w:firstLine="709"/>
        <w:jc w:val="both"/>
        <w:rPr>
          <w:b/>
        </w:rPr>
      </w:pPr>
    </w:p>
    <w:p w:rsidR="00397021" w:rsidRPr="00D93EF2" w:rsidRDefault="00397021" w:rsidP="00397021">
      <w:pPr>
        <w:ind w:firstLine="709"/>
        <w:jc w:val="both"/>
        <w:rPr>
          <w:b/>
        </w:rPr>
      </w:pPr>
      <w:r w:rsidRPr="00D93EF2">
        <w:rPr>
          <w:b/>
        </w:rPr>
        <w:t>Дополнительно застрахованные.</w:t>
      </w:r>
    </w:p>
    <w:p w:rsidR="00397021" w:rsidRPr="00D93EF2" w:rsidRDefault="00397021" w:rsidP="00397021">
      <w:pPr>
        <w:tabs>
          <w:tab w:val="left" w:pos="284"/>
        </w:tabs>
        <w:ind w:firstLine="709"/>
        <w:jc w:val="both"/>
      </w:pPr>
      <w:r w:rsidRPr="00D93EF2">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b/>
        </w:rPr>
      </w:pPr>
      <w:r w:rsidRPr="00D93EF2">
        <w:rPr>
          <w:b/>
        </w:rPr>
        <w:t>Посетители площадки</w:t>
      </w:r>
    </w:p>
    <w:p w:rsidR="00397021" w:rsidRPr="00D93EF2" w:rsidRDefault="00397021" w:rsidP="00397021">
      <w:pPr>
        <w:tabs>
          <w:tab w:val="left" w:pos="284"/>
        </w:tabs>
        <w:ind w:firstLine="709"/>
        <w:jc w:val="both"/>
      </w:pPr>
      <w:r w:rsidRPr="00D93EF2">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397021" w:rsidRPr="00D93EF2" w:rsidRDefault="00397021" w:rsidP="00397021">
      <w:pPr>
        <w:tabs>
          <w:tab w:val="left" w:pos="284"/>
        </w:tabs>
        <w:ind w:firstLine="709"/>
        <w:jc w:val="both"/>
      </w:pPr>
    </w:p>
    <w:p w:rsidR="00397021" w:rsidRPr="00D93EF2" w:rsidRDefault="00397021" w:rsidP="00397021">
      <w:pPr>
        <w:tabs>
          <w:tab w:val="left" w:pos="284"/>
        </w:tabs>
        <w:ind w:firstLine="709"/>
        <w:jc w:val="both"/>
        <w:rPr>
          <w:color w:val="000000"/>
        </w:rPr>
      </w:pPr>
      <w:r w:rsidRPr="00D93EF2">
        <w:rPr>
          <w:b/>
        </w:rPr>
        <w:t>Уменьшение убытка.</w:t>
      </w:r>
    </w:p>
    <w:p w:rsidR="00397021" w:rsidRPr="00D93EF2" w:rsidRDefault="00397021" w:rsidP="00397021">
      <w:pPr>
        <w:tabs>
          <w:tab w:val="left" w:pos="284"/>
        </w:tabs>
        <w:ind w:firstLine="709"/>
        <w:jc w:val="both"/>
        <w:rPr>
          <w:color w:val="000000"/>
        </w:rPr>
      </w:pPr>
      <w:r w:rsidRPr="00D93EF2">
        <w:rPr>
          <w:color w:val="000000"/>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 соответствии с настоящим пунктом лежит на Страхователе.</w:t>
      </w:r>
    </w:p>
    <w:p w:rsidR="00397021" w:rsidRPr="00D93EF2" w:rsidRDefault="00397021" w:rsidP="00397021">
      <w:pPr>
        <w:tabs>
          <w:tab w:val="left" w:pos="284"/>
        </w:tabs>
        <w:ind w:firstLine="709"/>
        <w:jc w:val="both"/>
        <w:rPr>
          <w:color w:val="000000"/>
        </w:rPr>
      </w:pPr>
    </w:p>
    <w:p w:rsidR="00397021" w:rsidRPr="00D93EF2" w:rsidRDefault="00397021" w:rsidP="00397021">
      <w:pPr>
        <w:tabs>
          <w:tab w:val="left" w:pos="284"/>
        </w:tabs>
        <w:ind w:firstLine="709"/>
        <w:jc w:val="both"/>
        <w:rPr>
          <w:b/>
        </w:rPr>
      </w:pPr>
      <w:r w:rsidRPr="00D93EF2">
        <w:rPr>
          <w:b/>
        </w:rPr>
        <w:t>Оговорка о юрисдикции.</w:t>
      </w:r>
    </w:p>
    <w:p w:rsidR="00397021" w:rsidRPr="00D93EF2" w:rsidRDefault="00397021" w:rsidP="00397021">
      <w:pPr>
        <w:ind w:firstLine="709"/>
        <w:jc w:val="both"/>
      </w:pPr>
      <w:r w:rsidRPr="00D93EF2">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397021" w:rsidRPr="00D93EF2" w:rsidRDefault="00397021" w:rsidP="00397021">
      <w:pPr>
        <w:ind w:firstLine="709"/>
        <w:jc w:val="both"/>
        <w:rPr>
          <w:b/>
        </w:rPr>
      </w:pP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Исключения по Секции 2 «Страхование гражданской ответственности за причинение вреда жизни, здоровью, имуществу третьих лиц».</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Секцией 2 не покрывается: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1. Ответственность в отношении: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возмещения вреда Страхователем в соответствии с законодательством в отношении производственных травм или болезней работников.</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2.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3.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4.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средств с постоянной установкой, которые не застрахованы по любому другому договору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5.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6. Ответственность за:</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Штрафы, пени, штрафные санкции, связанные с событиями, описанными выше в пунктах (а) и (б).</w:t>
      </w:r>
    </w:p>
    <w:p w:rsidR="00397021" w:rsidRPr="00D93EF2" w:rsidRDefault="00397021" w:rsidP="00397021">
      <w:pPr>
        <w:ind w:firstLine="709"/>
        <w:jc w:val="both"/>
        <w:rPr>
          <w:rFonts w:eastAsia="Calibri"/>
          <w:kern w:val="32"/>
          <w:lang w:val="x-none" w:eastAsia="en-US"/>
        </w:rPr>
      </w:pPr>
      <w:r w:rsidRPr="00D93EF2">
        <w:rPr>
          <w:rFonts w:eastAsia="Calibri"/>
          <w:kern w:val="32"/>
          <w:lang w:val="x-none" w:eastAsia="en-US"/>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397021" w:rsidRPr="00D93EF2" w:rsidRDefault="00397021" w:rsidP="00397021">
      <w:pPr>
        <w:ind w:firstLine="709"/>
        <w:jc w:val="both"/>
        <w:rPr>
          <w:rFonts w:eastAsia="Calibri"/>
          <w:kern w:val="32"/>
          <w:lang w:eastAsia="en-US"/>
        </w:rPr>
      </w:pPr>
      <w:r w:rsidRPr="00D93EF2">
        <w:rPr>
          <w:rFonts w:eastAsia="Calibri"/>
          <w:kern w:val="32"/>
          <w:lang w:val="x-none" w:eastAsia="en-US"/>
        </w:rPr>
        <w:t>7. Возмещение сумм, указанных в качестве франшиз в настоящем Договоре.</w:t>
      </w:r>
    </w:p>
    <w:p w:rsidR="00397021" w:rsidRPr="00D93EF2" w:rsidRDefault="00397021" w:rsidP="00397021">
      <w:pPr>
        <w:ind w:firstLine="709"/>
        <w:jc w:val="both"/>
        <w:rPr>
          <w:b/>
        </w:rPr>
      </w:pPr>
    </w:p>
    <w:p w:rsidR="00397021" w:rsidRPr="00D93EF2" w:rsidRDefault="00397021" w:rsidP="00397021">
      <w:pPr>
        <w:widowControl w:val="0"/>
        <w:ind w:firstLine="709"/>
        <w:jc w:val="both"/>
        <w:rPr>
          <w:b/>
          <w:bCs/>
          <w:u w:val="single"/>
        </w:rPr>
      </w:pPr>
      <w:r w:rsidRPr="00D93EF2">
        <w:rPr>
          <w:b/>
          <w:bCs/>
          <w:u w:val="single"/>
        </w:rPr>
        <w:t>Особые условия («оговорки») применяемые к Секциям 1, 2.</w:t>
      </w:r>
    </w:p>
    <w:p w:rsidR="00397021" w:rsidRPr="00D93EF2" w:rsidRDefault="00397021" w:rsidP="00397021">
      <w:pPr>
        <w:tabs>
          <w:tab w:val="left" w:pos="284"/>
        </w:tabs>
        <w:ind w:firstLine="709"/>
        <w:jc w:val="both"/>
        <w:rPr>
          <w:b/>
        </w:rPr>
      </w:pPr>
    </w:p>
    <w:p w:rsidR="00397021" w:rsidRPr="00D93EF2" w:rsidRDefault="00397021" w:rsidP="00397021">
      <w:pPr>
        <w:tabs>
          <w:tab w:val="left" w:pos="284"/>
        </w:tabs>
        <w:ind w:firstLine="709"/>
        <w:jc w:val="both"/>
        <w:rPr>
          <w:b/>
        </w:rPr>
      </w:pPr>
      <w:r w:rsidRPr="00D93EF2">
        <w:rPr>
          <w:b/>
        </w:rPr>
        <w:t>Особые условия в отношении перехода прав требования (суброгации).</w:t>
      </w:r>
    </w:p>
    <w:p w:rsidR="00397021" w:rsidRPr="00D93EF2" w:rsidRDefault="00397021" w:rsidP="00397021">
      <w:pPr>
        <w:ind w:firstLine="709"/>
        <w:jc w:val="both"/>
        <w:rPr>
          <w:color w:val="000000"/>
        </w:rPr>
      </w:pPr>
      <w:r w:rsidRPr="00D93EF2">
        <w:rPr>
          <w:color w:val="000000"/>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
    <w:p w:rsidR="00397021" w:rsidRPr="00D93EF2" w:rsidRDefault="00397021" w:rsidP="00397021">
      <w:pPr>
        <w:ind w:firstLine="709"/>
        <w:jc w:val="both"/>
        <w:rPr>
          <w:color w:val="000000"/>
        </w:rPr>
      </w:pPr>
      <w:r w:rsidRPr="00D93EF2">
        <w:rPr>
          <w:color w:val="000000"/>
        </w:rPr>
        <w:t>Однако Страховщик не отказывается от права суброгации в отношении поставщиков / производителей оборудования в части их ответственности по гарантийным обязательствам в период, покрываемый по п.3.2.2.</w:t>
      </w:r>
    </w:p>
    <w:p w:rsidR="00397021" w:rsidRPr="00D93EF2" w:rsidRDefault="00397021" w:rsidP="00397021">
      <w:pPr>
        <w:widowControl w:val="0"/>
        <w:ind w:firstLine="709"/>
        <w:jc w:val="both"/>
        <w:rPr>
          <w:b/>
          <w:bCs/>
          <w:u w:val="single"/>
        </w:rPr>
      </w:pPr>
    </w:p>
    <w:p w:rsidR="00397021" w:rsidRPr="00D93EF2" w:rsidRDefault="00397021" w:rsidP="00397021">
      <w:pPr>
        <w:tabs>
          <w:tab w:val="left" w:pos="284"/>
        </w:tabs>
        <w:ind w:firstLine="709"/>
        <w:jc w:val="both"/>
        <w:rPr>
          <w:b/>
        </w:rPr>
      </w:pPr>
      <w:r w:rsidRPr="00D93EF2">
        <w:rPr>
          <w:b/>
        </w:rPr>
        <w:t>Превентивные мероприятия.</w:t>
      </w:r>
    </w:p>
    <w:p w:rsidR="00397021" w:rsidRPr="00D93EF2" w:rsidRDefault="00397021" w:rsidP="00397021">
      <w:pPr>
        <w:tabs>
          <w:tab w:val="left" w:pos="0"/>
          <w:tab w:val="left" w:pos="540"/>
        </w:tabs>
        <w:ind w:firstLine="709"/>
        <w:jc w:val="both"/>
      </w:pPr>
      <w:r w:rsidRPr="00D93EF2">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 дальнейшего или потенциального ущерба или гибели.</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4.8.1. Договора страхования.</w:t>
      </w:r>
    </w:p>
    <w:p w:rsidR="00397021" w:rsidRPr="00D93EF2" w:rsidRDefault="00397021" w:rsidP="00397021">
      <w:pPr>
        <w:tabs>
          <w:tab w:val="left" w:pos="0"/>
          <w:tab w:val="left" w:pos="284"/>
        </w:tabs>
        <w:ind w:firstLine="709"/>
        <w:jc w:val="both"/>
      </w:pPr>
    </w:p>
    <w:p w:rsidR="00397021" w:rsidRPr="00D93EF2" w:rsidRDefault="00397021" w:rsidP="00397021">
      <w:pPr>
        <w:tabs>
          <w:tab w:val="left" w:pos="284"/>
        </w:tabs>
        <w:ind w:firstLine="709"/>
        <w:jc w:val="both"/>
        <w:rPr>
          <w:b/>
        </w:rPr>
      </w:pPr>
      <w:r w:rsidRPr="00D93EF2">
        <w:rPr>
          <w:b/>
        </w:rPr>
        <w:t>Расходы на тушение пожара.</w:t>
      </w:r>
    </w:p>
    <w:p w:rsidR="00397021" w:rsidRPr="00D93EF2" w:rsidRDefault="00397021" w:rsidP="00397021">
      <w:pPr>
        <w:tabs>
          <w:tab w:val="left" w:pos="284"/>
          <w:tab w:val="left" w:pos="720"/>
        </w:tabs>
        <w:ind w:firstLine="709"/>
        <w:jc w:val="both"/>
      </w:pPr>
      <w:r w:rsidRPr="00D93EF2">
        <w:t>Возмещение, предоставляемое настоящей Секцией, включает, разумно понесенные расходы Страхователя (Выгодопориобретателя)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
    <w:p w:rsidR="00397021" w:rsidRPr="00D93EF2" w:rsidRDefault="00397021" w:rsidP="00397021">
      <w:pPr>
        <w:tabs>
          <w:tab w:val="left" w:pos="284"/>
        </w:tabs>
        <w:ind w:firstLine="709"/>
        <w:jc w:val="both"/>
      </w:pPr>
      <w:r w:rsidRPr="00D93EF2">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 собственников, сотрудников или добровольцев).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4.8.2. Договора страхования.</w:t>
      </w:r>
    </w:p>
    <w:p w:rsidR="00397021" w:rsidRPr="00D93EF2" w:rsidRDefault="00397021" w:rsidP="00397021">
      <w:pPr>
        <w:widowControl w:val="0"/>
        <w:ind w:firstLine="709"/>
        <w:jc w:val="both"/>
        <w:rPr>
          <w:b/>
          <w:bCs/>
        </w:rPr>
      </w:pPr>
    </w:p>
    <w:p w:rsidR="00397021" w:rsidRPr="00D93EF2" w:rsidRDefault="00397021" w:rsidP="00397021">
      <w:pPr>
        <w:ind w:firstLine="709"/>
        <w:jc w:val="both"/>
        <w:rPr>
          <w:b/>
        </w:rPr>
      </w:pPr>
      <w:r w:rsidRPr="00D93EF2">
        <w:rPr>
          <w:b/>
        </w:rPr>
        <w:t>Расходы на оплату услуг специалистов.</w:t>
      </w:r>
    </w:p>
    <w:p w:rsidR="00397021" w:rsidRPr="00D93EF2" w:rsidRDefault="00397021" w:rsidP="00397021">
      <w:pPr>
        <w:ind w:firstLine="709"/>
        <w:jc w:val="both"/>
      </w:pPr>
      <w:r w:rsidRPr="00D93EF2">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397021" w:rsidRPr="00D93EF2" w:rsidRDefault="00397021" w:rsidP="00397021">
      <w:pPr>
        <w:ind w:firstLine="709"/>
        <w:jc w:val="both"/>
        <w:rPr>
          <w:bCs/>
        </w:rPr>
      </w:pPr>
      <w:r w:rsidRPr="00D93EF2">
        <w:rPr>
          <w:bCs/>
        </w:rPr>
        <w:t>По страховым случаям, подпадающим под действие настоящей Оговорки, установлен лимит ответственности на каждый страховой случай в размере, указанном в    п. 4.8.3 Договора страхования.</w:t>
      </w:r>
    </w:p>
    <w:p w:rsidR="00397021" w:rsidRPr="00D93EF2" w:rsidRDefault="00397021" w:rsidP="00397021">
      <w:pPr>
        <w:tabs>
          <w:tab w:val="left" w:pos="284"/>
        </w:tabs>
        <w:ind w:firstLine="709"/>
        <w:jc w:val="both"/>
        <w:rPr>
          <w:strike/>
        </w:rPr>
      </w:pPr>
    </w:p>
    <w:p w:rsidR="00397021" w:rsidRPr="00D93EF2" w:rsidRDefault="00397021" w:rsidP="00397021">
      <w:pPr>
        <w:tabs>
          <w:tab w:val="num" w:pos="0"/>
          <w:tab w:val="left" w:pos="600"/>
          <w:tab w:val="left" w:pos="3600"/>
          <w:tab w:val="left" w:pos="4200"/>
        </w:tabs>
        <w:ind w:firstLine="709"/>
        <w:jc w:val="both"/>
        <w:rPr>
          <w:color w:val="000000"/>
        </w:rPr>
      </w:pPr>
      <w:r w:rsidRPr="00D93EF2">
        <w:rPr>
          <w:b/>
        </w:rPr>
        <w:t>Интересы других сторон.</w:t>
      </w:r>
    </w:p>
    <w:p w:rsidR="00397021" w:rsidRPr="00D93EF2" w:rsidRDefault="00397021" w:rsidP="00397021">
      <w:pPr>
        <w:tabs>
          <w:tab w:val="left" w:pos="284"/>
          <w:tab w:val="left" w:pos="720"/>
        </w:tabs>
        <w:ind w:firstLine="709"/>
        <w:jc w:val="both"/>
      </w:pPr>
      <w:r w:rsidRPr="00D93EF2">
        <w:rPr>
          <w:bCs/>
        </w:rPr>
        <w:t>Когда любой из Страхователя/Выгодоприбретателей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Согласованные сюрвейеры.</w:t>
      </w:r>
    </w:p>
    <w:p w:rsidR="00397021" w:rsidRPr="00D93EF2" w:rsidRDefault="00397021" w:rsidP="00397021">
      <w:pPr>
        <w:tabs>
          <w:tab w:val="left" w:pos="284"/>
        </w:tabs>
        <w:ind w:firstLine="709"/>
        <w:jc w:val="both"/>
      </w:pPr>
      <w:r w:rsidRPr="00D93EF2">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397021" w:rsidRPr="00D93EF2" w:rsidRDefault="00397021" w:rsidP="00397021">
      <w:pPr>
        <w:ind w:firstLine="709"/>
        <w:jc w:val="both"/>
        <w:rPr>
          <w:lang w:val="en-US"/>
        </w:rPr>
      </w:pPr>
      <w:r w:rsidRPr="00D93EF2">
        <w:t>ООО</w:t>
      </w:r>
      <w:r w:rsidRPr="00D93EF2">
        <w:rPr>
          <w:lang w:val="en-US"/>
        </w:rPr>
        <w:t xml:space="preserve"> «</w:t>
      </w:r>
      <w:r w:rsidRPr="00D93EF2">
        <w:t>РусСюрвей</w:t>
      </w:r>
      <w:r w:rsidRPr="00D93EF2">
        <w:rPr>
          <w:lang w:val="en-US"/>
        </w:rPr>
        <w:t xml:space="preserve">» (Crawford), </w:t>
      </w:r>
    </w:p>
    <w:p w:rsidR="00397021" w:rsidRPr="00D93EF2" w:rsidRDefault="00397021" w:rsidP="00397021">
      <w:pPr>
        <w:ind w:firstLine="709"/>
        <w:jc w:val="both"/>
        <w:rPr>
          <w:lang w:val="en-US"/>
        </w:rPr>
      </w:pPr>
      <w:r w:rsidRPr="00D93EF2">
        <w:rPr>
          <w:lang w:val="en-US"/>
        </w:rPr>
        <w:t xml:space="preserve">MIT Advanta, </w:t>
      </w:r>
    </w:p>
    <w:p w:rsidR="00397021" w:rsidRPr="00D93EF2" w:rsidRDefault="00397021" w:rsidP="00397021">
      <w:pPr>
        <w:widowControl w:val="0"/>
        <w:ind w:firstLine="709"/>
        <w:jc w:val="both"/>
      </w:pPr>
      <w:r w:rsidRPr="00D93EF2">
        <w:rPr>
          <w:lang w:val="en-US"/>
        </w:rPr>
        <w:t>Matthew</w:t>
      </w:r>
      <w:r w:rsidRPr="00D93EF2">
        <w:rPr>
          <w:lang w:val="en-GB"/>
        </w:rPr>
        <w:t>s</w:t>
      </w:r>
      <w:r w:rsidRPr="00D93EF2">
        <w:t xml:space="preserve"> </w:t>
      </w:r>
      <w:r w:rsidRPr="00D93EF2">
        <w:rPr>
          <w:lang w:val="en-US"/>
        </w:rPr>
        <w:t>Daniel</w:t>
      </w:r>
      <w:r w:rsidRPr="00D93EF2">
        <w:t>.</w:t>
      </w:r>
    </w:p>
    <w:p w:rsidR="00397021" w:rsidRPr="00D93EF2" w:rsidRDefault="00397021" w:rsidP="00397021">
      <w:pPr>
        <w:widowControl w:val="0"/>
        <w:ind w:firstLine="709"/>
        <w:jc w:val="both"/>
        <w:rPr>
          <w:b/>
          <w:bCs/>
        </w:rPr>
      </w:pPr>
    </w:p>
    <w:p w:rsidR="00397021" w:rsidRPr="00D93EF2" w:rsidRDefault="00397021" w:rsidP="00397021">
      <w:pPr>
        <w:ind w:firstLine="709"/>
        <w:jc w:val="both"/>
      </w:pPr>
      <w:r w:rsidRPr="00D93EF2">
        <w:rPr>
          <w:b/>
        </w:rPr>
        <w:t>Страховое покрытие взаимных претензий.</w:t>
      </w:r>
    </w:p>
    <w:p w:rsidR="00397021" w:rsidRPr="00D93EF2" w:rsidRDefault="00397021" w:rsidP="00397021">
      <w:pPr>
        <w:tabs>
          <w:tab w:val="left" w:pos="284"/>
        </w:tabs>
        <w:ind w:firstLine="709"/>
        <w:jc w:val="both"/>
      </w:pPr>
      <w:r w:rsidRPr="00D93EF2">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397021" w:rsidRPr="00D93EF2" w:rsidRDefault="00397021" w:rsidP="00397021">
      <w:pPr>
        <w:tabs>
          <w:tab w:val="num" w:pos="540"/>
        </w:tabs>
        <w:ind w:firstLine="709"/>
        <w:jc w:val="both"/>
      </w:pPr>
      <w:r w:rsidRPr="00D93EF2">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397021" w:rsidRPr="00D93EF2" w:rsidRDefault="00397021" w:rsidP="00397021">
      <w:pPr>
        <w:tabs>
          <w:tab w:val="num" w:pos="540"/>
        </w:tabs>
        <w:ind w:firstLine="709"/>
        <w:jc w:val="both"/>
      </w:pPr>
      <w:r w:rsidRPr="00D93EF2">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397021" w:rsidRPr="00D93EF2" w:rsidRDefault="00397021" w:rsidP="00397021">
      <w:pPr>
        <w:tabs>
          <w:tab w:val="num" w:pos="540"/>
        </w:tabs>
        <w:ind w:firstLine="709"/>
        <w:jc w:val="both"/>
      </w:pPr>
      <w:r w:rsidRPr="00D93EF2">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397021" w:rsidRPr="00D93EF2" w:rsidRDefault="00397021" w:rsidP="00397021">
      <w:pPr>
        <w:ind w:firstLine="709"/>
        <w:jc w:val="both"/>
      </w:pPr>
      <w:r w:rsidRPr="00D93EF2">
        <w:t>г) Однако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397021" w:rsidRPr="00D93EF2" w:rsidRDefault="00397021" w:rsidP="00397021">
      <w:pPr>
        <w:ind w:firstLine="709"/>
        <w:jc w:val="both"/>
      </w:pPr>
      <w:r w:rsidRPr="00D93EF2">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397021" w:rsidRPr="00D93EF2" w:rsidRDefault="00397021" w:rsidP="00397021">
      <w:pPr>
        <w:ind w:firstLine="709"/>
        <w:jc w:val="both"/>
      </w:pPr>
      <w:r w:rsidRPr="00D93EF2">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397021" w:rsidRPr="00D93EF2" w:rsidRDefault="00397021" w:rsidP="00397021">
      <w:pPr>
        <w:ind w:firstLine="709"/>
        <w:jc w:val="both"/>
      </w:pPr>
      <w:r w:rsidRPr="00D93EF2">
        <w:t>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ведома или указания, если он знал о возможности наступления нежелательных последствий, желал их наступления или относился к ним безразлично.</w:t>
      </w:r>
    </w:p>
    <w:p w:rsidR="00397021" w:rsidRPr="00D93EF2" w:rsidRDefault="00397021" w:rsidP="00397021">
      <w:pPr>
        <w:jc w:val="both"/>
        <w:rPr>
          <w:bCs/>
        </w:rPr>
      </w:pPr>
    </w:p>
    <w:p w:rsidR="00397021" w:rsidRPr="00D93EF2" w:rsidRDefault="00397021" w:rsidP="00397021">
      <w:pPr>
        <w:jc w:val="both"/>
        <w:rPr>
          <w:bCs/>
        </w:rPr>
      </w:pPr>
    </w:p>
    <w:tbl>
      <w:tblPr>
        <w:tblW w:w="0" w:type="auto"/>
        <w:tblInd w:w="108" w:type="dxa"/>
        <w:tblLook w:val="01E0" w:firstRow="1" w:lastRow="1" w:firstColumn="1" w:lastColumn="1" w:noHBand="0" w:noVBand="0"/>
      </w:tblPr>
      <w:tblGrid>
        <w:gridCol w:w="5040"/>
        <w:gridCol w:w="4500"/>
      </w:tblGrid>
      <w:tr w:rsidR="00397021" w:rsidRPr="00D93EF2" w:rsidTr="009066A6">
        <w:tc>
          <w:tcPr>
            <w:tcW w:w="5040" w:type="dxa"/>
          </w:tcPr>
          <w:p w:rsidR="00397021" w:rsidRPr="00D93EF2" w:rsidRDefault="00397021" w:rsidP="00397021">
            <w:pPr>
              <w:jc w:val="both"/>
              <w:rPr>
                <w:b/>
              </w:rPr>
            </w:pPr>
            <w:r w:rsidRPr="00D93EF2">
              <w:rPr>
                <w:b/>
              </w:rPr>
              <w:t>Страхователь</w:t>
            </w:r>
          </w:p>
          <w:p w:rsidR="00397021" w:rsidRPr="00D93EF2" w:rsidRDefault="00397021" w:rsidP="00397021">
            <w:pPr>
              <w:jc w:val="both"/>
              <w:rPr>
                <w:b/>
              </w:rPr>
            </w:pPr>
          </w:p>
          <w:p w:rsidR="00397021" w:rsidRPr="00D93EF2" w:rsidRDefault="00397021" w:rsidP="00397021">
            <w:pPr>
              <w:jc w:val="both"/>
            </w:pPr>
          </w:p>
          <w:p w:rsidR="00397021" w:rsidRPr="00D93EF2" w:rsidRDefault="00397021" w:rsidP="00397021">
            <w:pPr>
              <w:jc w:val="both"/>
            </w:pPr>
          </w:p>
          <w:p w:rsidR="00397021" w:rsidRPr="00D93EF2" w:rsidRDefault="00397021" w:rsidP="00397021">
            <w:pPr>
              <w:widowControl w:val="0"/>
              <w:jc w:val="both"/>
              <w:rPr>
                <w:b/>
              </w:rPr>
            </w:pPr>
            <w:r w:rsidRPr="00D93EF2">
              <w:rPr>
                <w:b/>
              </w:rPr>
              <w:t>___________________/</w:t>
            </w:r>
            <w:r w:rsidRPr="00D93EF2">
              <w:t xml:space="preserve"> </w:t>
            </w:r>
            <w:r w:rsidRPr="00D93EF2">
              <w:rPr>
                <w:b/>
              </w:rPr>
              <w:t>_____________</w:t>
            </w:r>
            <w:r w:rsidRPr="00D93EF2">
              <w:t xml:space="preserve"> </w:t>
            </w:r>
            <w:r w:rsidRPr="00D93EF2">
              <w:rPr>
                <w:b/>
              </w:rPr>
              <w:t>/</w:t>
            </w:r>
          </w:p>
          <w:p w:rsidR="00397021" w:rsidRPr="00D93EF2" w:rsidRDefault="00397021" w:rsidP="00397021">
            <w:pPr>
              <w:jc w:val="both"/>
            </w:pPr>
            <w:r w:rsidRPr="00D93EF2">
              <w:t>М.П.                (подпись)</w:t>
            </w:r>
          </w:p>
          <w:p w:rsidR="00397021" w:rsidRPr="00D93EF2" w:rsidRDefault="00397021" w:rsidP="00397021">
            <w:pPr>
              <w:jc w:val="both"/>
            </w:pPr>
          </w:p>
        </w:tc>
        <w:tc>
          <w:tcPr>
            <w:tcW w:w="4500" w:type="dxa"/>
          </w:tcPr>
          <w:p w:rsidR="00397021" w:rsidRPr="00D93EF2" w:rsidRDefault="00397021" w:rsidP="00397021">
            <w:pPr>
              <w:widowControl w:val="0"/>
              <w:jc w:val="both"/>
              <w:rPr>
                <w:b/>
              </w:rPr>
            </w:pPr>
            <w:r w:rsidRPr="00D93EF2">
              <w:rPr>
                <w:b/>
              </w:rPr>
              <w:t>Страховщик</w:t>
            </w:r>
          </w:p>
          <w:p w:rsidR="00397021" w:rsidRPr="00D93EF2" w:rsidRDefault="00397021" w:rsidP="00397021">
            <w:pPr>
              <w:widowControl w:val="0"/>
              <w:jc w:val="both"/>
              <w:rPr>
                <w:b/>
              </w:rPr>
            </w:pPr>
          </w:p>
          <w:p w:rsidR="00397021" w:rsidRPr="00D93EF2" w:rsidRDefault="00397021" w:rsidP="00397021">
            <w:pPr>
              <w:widowControl w:val="0"/>
              <w:jc w:val="both"/>
              <w:rPr>
                <w:b/>
              </w:rPr>
            </w:pPr>
          </w:p>
          <w:p w:rsidR="00397021" w:rsidRPr="00D93EF2" w:rsidRDefault="00397021" w:rsidP="00397021">
            <w:pPr>
              <w:widowControl w:val="0"/>
              <w:jc w:val="both"/>
            </w:pPr>
          </w:p>
          <w:p w:rsidR="00397021" w:rsidRPr="00D93EF2" w:rsidRDefault="00397021" w:rsidP="00397021">
            <w:pPr>
              <w:widowControl w:val="0"/>
              <w:jc w:val="both"/>
              <w:rPr>
                <w:b/>
              </w:rPr>
            </w:pPr>
            <w:r w:rsidRPr="00D93EF2">
              <w:rPr>
                <w:b/>
              </w:rPr>
              <w:t>_______________</w:t>
            </w:r>
            <w:r w:rsidRPr="00D93EF2">
              <w:t xml:space="preserve">/ </w:t>
            </w:r>
            <w:r w:rsidRPr="00D93EF2">
              <w:rPr>
                <w:b/>
              </w:rPr>
              <w:t>_____________ /</w:t>
            </w:r>
          </w:p>
          <w:p w:rsidR="00397021" w:rsidRPr="00D93EF2" w:rsidRDefault="00397021" w:rsidP="00397021">
            <w:pPr>
              <w:jc w:val="both"/>
            </w:pPr>
            <w:r w:rsidRPr="00D93EF2">
              <w:t>М.П.                (подпись)</w:t>
            </w:r>
          </w:p>
        </w:tc>
      </w:tr>
    </w:tbl>
    <w:p w:rsidR="00397021" w:rsidRPr="00D93EF2" w:rsidRDefault="00397021" w:rsidP="00397021">
      <w:pPr>
        <w:spacing w:line="276" w:lineRule="auto"/>
        <w:rPr>
          <w:sz w:val="28"/>
          <w:szCs w:val="28"/>
        </w:rPr>
      </w:pPr>
    </w:p>
    <w:p w:rsidR="004F48AC" w:rsidRPr="00D93EF2" w:rsidRDefault="004F48AC" w:rsidP="004F48AC">
      <w:pPr>
        <w:tabs>
          <w:tab w:val="left" w:pos="5670"/>
        </w:tabs>
        <w:ind w:firstLine="5670"/>
      </w:pPr>
      <w:r w:rsidRPr="00D93EF2">
        <w:rPr>
          <w:b/>
        </w:rPr>
        <w:br w:type="page"/>
      </w:r>
      <w:r w:rsidRPr="00D93EF2">
        <w:t xml:space="preserve">Приложение № </w:t>
      </w:r>
      <w:r w:rsidR="00A5675C" w:rsidRPr="00D93EF2">
        <w:t>19</w:t>
      </w:r>
      <w:r w:rsidRPr="00D93EF2">
        <w:t xml:space="preserve"> </w:t>
      </w:r>
    </w:p>
    <w:p w:rsidR="004F48AC" w:rsidRPr="00D93EF2" w:rsidRDefault="004F48AC" w:rsidP="004F48AC">
      <w:pPr>
        <w:tabs>
          <w:tab w:val="left" w:pos="5670"/>
        </w:tabs>
      </w:pPr>
      <w:r w:rsidRPr="00D93EF2">
        <w:t xml:space="preserve">                                                                                    </w:t>
      </w:r>
      <w:r w:rsidRPr="00D93EF2">
        <w:tab/>
        <w:t xml:space="preserve">к договору на выполнение комплекса работ </w:t>
      </w:r>
    </w:p>
    <w:p w:rsidR="004F48AC" w:rsidRPr="00D93EF2" w:rsidRDefault="004F48AC" w:rsidP="004F48AC">
      <w:pPr>
        <w:tabs>
          <w:tab w:val="left" w:pos="5670"/>
        </w:tabs>
      </w:pPr>
      <w:r w:rsidRPr="00D93EF2">
        <w:t xml:space="preserve">                                                                                    </w:t>
      </w:r>
      <w:r w:rsidRPr="00D93EF2">
        <w:tab/>
        <w:t>по строительству энергетических объектов</w:t>
      </w:r>
    </w:p>
    <w:p w:rsidR="004F48AC" w:rsidRPr="00D93EF2" w:rsidRDefault="004F48AC" w:rsidP="004F48AC">
      <w:pPr>
        <w:tabs>
          <w:tab w:val="left" w:pos="5670"/>
        </w:tabs>
      </w:pPr>
      <w:r w:rsidRPr="00D93EF2">
        <w:t xml:space="preserve">                                                                                  </w:t>
      </w:r>
      <w:r w:rsidRPr="00D93EF2">
        <w:tab/>
        <w:t>№ ___________________________________</w:t>
      </w:r>
    </w:p>
    <w:p w:rsidR="004F48AC" w:rsidRPr="00D93EF2" w:rsidRDefault="004F48AC" w:rsidP="004F48AC">
      <w:pPr>
        <w:tabs>
          <w:tab w:val="left" w:pos="5670"/>
        </w:tabs>
      </w:pPr>
      <w:r w:rsidRPr="00D93EF2">
        <w:t xml:space="preserve">                                                                                    </w:t>
      </w:r>
      <w:r w:rsidRPr="00D93EF2">
        <w:tab/>
        <w:t>от «_____» ____________ 20__ г.</w:t>
      </w:r>
    </w:p>
    <w:p w:rsidR="004F48AC" w:rsidRPr="00D93EF2" w:rsidRDefault="004F48AC" w:rsidP="004F48AC">
      <w:pPr>
        <w:tabs>
          <w:tab w:val="left" w:pos="1134"/>
        </w:tabs>
        <w:jc w:val="both"/>
      </w:pPr>
    </w:p>
    <w:p w:rsidR="004F48AC" w:rsidRPr="00D93EF2" w:rsidRDefault="004F48AC" w:rsidP="004F48AC">
      <w:pPr>
        <w:jc w:val="center"/>
        <w:rPr>
          <w:rFonts w:eastAsia="Calibri"/>
          <w:b/>
          <w:bCs/>
          <w:sz w:val="26"/>
          <w:szCs w:val="26"/>
          <w:lang w:eastAsia="en-US"/>
        </w:rPr>
      </w:pPr>
      <w:r w:rsidRPr="00D93EF2">
        <w:rPr>
          <w:rFonts w:eastAsia="Calibri"/>
          <w:b/>
          <w:bCs/>
          <w:sz w:val="26"/>
          <w:szCs w:val="26"/>
          <w:lang w:eastAsia="en-US"/>
        </w:rPr>
        <w:t>АНТИКОРРУПЦИОННАЯ ОГОВОРКА</w:t>
      </w:r>
    </w:p>
    <w:p w:rsidR="004F48AC" w:rsidRPr="00D93EF2" w:rsidRDefault="004F48AC" w:rsidP="004F48AC">
      <w:pPr>
        <w:jc w:val="center"/>
        <w:rPr>
          <w:rFonts w:eastAsia="Calibri"/>
          <w:b/>
          <w:bCs/>
          <w:sz w:val="26"/>
          <w:szCs w:val="26"/>
          <w:lang w:eastAsia="en-US"/>
        </w:rPr>
      </w:pP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4F48AC" w:rsidRPr="00D93EF2" w:rsidRDefault="004F48AC" w:rsidP="004F48AC">
      <w:pPr>
        <w:snapToGrid w:val="0"/>
        <w:ind w:firstLine="709"/>
        <w:jc w:val="both"/>
        <w:rPr>
          <w:rFonts w:eastAsia="Calibri"/>
          <w:sz w:val="26"/>
          <w:szCs w:val="26"/>
          <w:lang w:eastAsia="en-US"/>
        </w:rPr>
      </w:pPr>
      <w:r w:rsidRPr="00D93EF2">
        <w:rPr>
          <w:rFonts w:eastAsia="Calibri"/>
          <w:sz w:val="26"/>
          <w:szCs w:val="26"/>
          <w:lang w:eastAsia="en-US"/>
        </w:rPr>
        <w:t xml:space="preserve">2. Подрядчик настоящим подтверждает, что он ознакомился </w:t>
      </w:r>
      <w:r w:rsidRPr="00D93EF2">
        <w:rPr>
          <w:rFonts w:eastAsia="Calibri"/>
          <w:sz w:val="26"/>
          <w:szCs w:val="26"/>
          <w:lang w:eastAsia="en-US"/>
        </w:rPr>
        <w:br/>
        <w:t xml:space="preserve">с Антикоррупционной хартией российского бизнеса и Антикоррупционной политикой ПАО «Россети» (представлены в разделе «Антикоррупционная политика» на официальном сайте ПАО «Россети» по адресу - </w:t>
      </w:r>
      <w:hyperlink r:id="rId15" w:history="1">
        <w:r w:rsidRPr="00D93EF2">
          <w:rPr>
            <w:rFonts w:eastAsia="Calibri"/>
            <w:sz w:val="26"/>
            <w:szCs w:val="26"/>
            <w:u w:val="single"/>
            <w:lang w:eastAsia="en-US"/>
          </w:rPr>
          <w:t>http://www.rosseti.ru/about/anticorruptionpolicy/policy/index.php</w:t>
        </w:r>
      </w:hyperlink>
      <w:r w:rsidRPr="00D93EF2">
        <w:rPr>
          <w:rFonts w:eastAsia="Calibri"/>
          <w:sz w:val="26"/>
          <w:szCs w:val="26"/>
          <w:lang w:eastAsia="en-US"/>
        </w:rPr>
        <w:t>), - полностью принимает положения Антикоррупционной политики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иных неправомерных целей</w:t>
      </w:r>
      <w:r w:rsidRPr="00D93EF2">
        <w:rPr>
          <w:rFonts w:eastAsia="Calibri"/>
          <w:i/>
          <w:sz w:val="26"/>
          <w:szCs w:val="26"/>
          <w:lang w:eastAsia="en-US"/>
        </w:rPr>
        <w:t>.</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93EF2">
        <w:rPr>
          <w:rFonts w:eastAsia="Calibri"/>
          <w:sz w:val="26"/>
          <w:szCs w:val="26"/>
          <w:lang w:eastAsia="en-US"/>
        </w:rPr>
        <w:br/>
        <w:t>не поименованными здесь способами, ставящими работника в определенную зависимость и</w:t>
      </w:r>
      <w:r w:rsidRPr="00D93EF2">
        <w:rPr>
          <w:rFonts w:eastAsia="Calibri"/>
          <w:sz w:val="26"/>
          <w:szCs w:val="26"/>
          <w:lang w:val="en-US" w:eastAsia="en-US"/>
        </w:rPr>
        <w:t> </w:t>
      </w:r>
      <w:r w:rsidRPr="00D93EF2">
        <w:rPr>
          <w:rFonts w:eastAsia="Calibri"/>
          <w:sz w:val="26"/>
          <w:szCs w:val="26"/>
          <w:lang w:eastAsia="en-US"/>
        </w:rPr>
        <w:t>направленными на обеспечение выполнения этим работником каких-либо действий в пользу стимулирующей его стороны (Подрядчика и Заказчика).</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4. В случае возникновения у одной из Сторон подозрений, </w:t>
      </w:r>
      <w:r w:rsidRPr="00D93EF2">
        <w:rPr>
          <w:rFonts w:eastAsia="Calibri"/>
          <w:sz w:val="26"/>
          <w:szCs w:val="26"/>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93EF2">
        <w:rPr>
          <w:rFonts w:eastAsia="Calibri"/>
          <w:b/>
          <w:bCs/>
          <w:sz w:val="26"/>
          <w:szCs w:val="26"/>
          <w:lang w:eastAsia="en-US"/>
        </w:rPr>
        <w:t xml:space="preserve"> </w:t>
      </w:r>
      <w:r w:rsidRPr="00D93EF2">
        <w:rPr>
          <w:rFonts w:eastAsia="Calibri"/>
          <w:bCs/>
          <w:sz w:val="26"/>
          <w:szCs w:val="26"/>
          <w:lang w:eastAsia="en-US"/>
        </w:rPr>
        <w:t>Это подтверждение должно быть направлено в течение десяти рабочих дней с даты направления письменного уведомления.</w:t>
      </w:r>
    </w:p>
    <w:p w:rsidR="004F48AC" w:rsidRPr="00D93EF2" w:rsidRDefault="004F48AC" w:rsidP="004F48AC">
      <w:pPr>
        <w:autoSpaceDE w:val="0"/>
        <w:autoSpaceDN w:val="0"/>
        <w:adjustRightInd w:val="0"/>
        <w:ind w:firstLine="709"/>
        <w:jc w:val="both"/>
        <w:rPr>
          <w:rFonts w:eastAsia="Calibri"/>
          <w:sz w:val="26"/>
          <w:szCs w:val="26"/>
          <w:lang w:eastAsia="en-US"/>
        </w:rPr>
      </w:pPr>
      <w:r w:rsidRPr="00D93EF2">
        <w:rPr>
          <w:rFonts w:eastAsia="Calibri"/>
          <w:sz w:val="26"/>
          <w:szCs w:val="26"/>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4F48AC" w:rsidRPr="00D93EF2" w:rsidRDefault="004F48AC" w:rsidP="004F48AC">
      <w:pPr>
        <w:ind w:firstLine="709"/>
        <w:jc w:val="both"/>
        <w:rPr>
          <w:rFonts w:eastAsia="Calibri"/>
          <w:sz w:val="26"/>
          <w:szCs w:val="26"/>
          <w:lang w:eastAsia="en-US"/>
        </w:rPr>
      </w:pPr>
      <w:r w:rsidRPr="00D93EF2">
        <w:rPr>
          <w:rFonts w:eastAsia="Calibri"/>
          <w:sz w:val="26"/>
          <w:szCs w:val="26"/>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93EF2">
        <w:rPr>
          <w:rFonts w:eastAsia="Calibri"/>
          <w:spacing w:val="-2"/>
          <w:sz w:val="26"/>
          <w:szCs w:val="26"/>
          <w:lang w:eastAsia="en-US"/>
        </w:rPr>
        <w:t>Антикоррупционной оговорки, и обязательств воздерживаться от запрещенных</w:t>
      </w:r>
      <w:r w:rsidRPr="00D93EF2">
        <w:rPr>
          <w:rFonts w:eastAsia="Calibri"/>
          <w:sz w:val="26"/>
          <w:szCs w:val="26"/>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4F48AC" w:rsidRPr="00D93EF2" w:rsidRDefault="004F48AC" w:rsidP="004F48AC">
      <w:pPr>
        <w:ind w:firstLine="709"/>
        <w:jc w:val="both"/>
        <w:rPr>
          <w:rFonts w:eastAsia="Calibri"/>
          <w:sz w:val="26"/>
          <w:szCs w:val="26"/>
          <w:lang w:eastAsia="en-US"/>
        </w:rPr>
      </w:pPr>
    </w:p>
    <w:p w:rsidR="004F48AC" w:rsidRPr="00D93EF2" w:rsidRDefault="004F48AC" w:rsidP="004F48AC">
      <w:pPr>
        <w:tabs>
          <w:tab w:val="left" w:pos="1701"/>
        </w:tabs>
        <w:ind w:firstLine="705"/>
        <w:jc w:val="center"/>
        <w:rPr>
          <w:color w:val="000000"/>
          <w:spacing w:val="-6"/>
          <w:szCs w:val="25"/>
        </w:rPr>
      </w:pPr>
    </w:p>
    <w:tbl>
      <w:tblPr>
        <w:tblW w:w="5212" w:type="pct"/>
        <w:tblLayout w:type="fixed"/>
        <w:tblLook w:val="04A0" w:firstRow="1" w:lastRow="0" w:firstColumn="1" w:lastColumn="0" w:noHBand="0" w:noVBand="1"/>
      </w:tblPr>
      <w:tblGrid>
        <w:gridCol w:w="5531"/>
        <w:gridCol w:w="5106"/>
      </w:tblGrid>
      <w:tr w:rsidR="00C12115" w:rsidTr="003C5A7B">
        <w:tc>
          <w:tcPr>
            <w:tcW w:w="2600" w:type="pct"/>
            <w:shd w:val="clear" w:color="auto" w:fill="auto"/>
          </w:tcPr>
          <w:p w:rsidR="00C12115" w:rsidRDefault="00C12115" w:rsidP="003C5A7B">
            <w:pPr>
              <w:tabs>
                <w:tab w:val="left" w:pos="3416"/>
              </w:tabs>
              <w:rPr>
                <w:b/>
              </w:rPr>
            </w:pPr>
            <w:r>
              <w:rPr>
                <w:b/>
              </w:rPr>
              <w:t>ЗАКАЗЧИК:</w:t>
            </w:r>
          </w:p>
        </w:tc>
        <w:tc>
          <w:tcPr>
            <w:tcW w:w="2400" w:type="pct"/>
            <w:shd w:val="clear" w:color="auto" w:fill="auto"/>
          </w:tcPr>
          <w:p w:rsidR="00C12115" w:rsidRDefault="00C12115" w:rsidP="003C5A7B">
            <w:pPr>
              <w:ind w:right="-1"/>
              <w:rPr>
                <w:b/>
              </w:rPr>
            </w:pPr>
            <w:r>
              <w:rPr>
                <w:b/>
              </w:rPr>
              <w:t>ПОДРЯДЧИК:</w:t>
            </w:r>
          </w:p>
        </w:tc>
      </w:tr>
      <w:tr w:rsidR="00C12115" w:rsidTr="003C5A7B">
        <w:tc>
          <w:tcPr>
            <w:tcW w:w="2600" w:type="pct"/>
            <w:shd w:val="clear" w:color="auto" w:fill="auto"/>
          </w:tcPr>
          <w:p w:rsidR="00C12115" w:rsidRDefault="00C12115" w:rsidP="003C5A7B">
            <w:pPr>
              <w:autoSpaceDE w:val="0"/>
              <w:autoSpaceDN w:val="0"/>
              <w:adjustRightInd w:val="0"/>
              <w:rPr>
                <w:b/>
              </w:rPr>
            </w:pPr>
            <w:r w:rsidRPr="00EA34EB">
              <w:rPr>
                <w:b/>
              </w:rPr>
              <w:t>ПАО «</w:t>
            </w:r>
            <w:r>
              <w:rPr>
                <w:b/>
              </w:rPr>
              <w:t>Россети Центр</w:t>
            </w:r>
            <w:r w:rsidRPr="00EA34EB">
              <w:rPr>
                <w:b/>
              </w:rPr>
              <w:t>»</w:t>
            </w:r>
            <w:r w:rsidRPr="00EA34EB">
              <w:rPr>
                <w:rFonts w:ascii="Courier New" w:hAnsi="Courier New" w:cs="Courier New"/>
                <w:b/>
                <w:sz w:val="20"/>
                <w:szCs w:val="20"/>
              </w:rPr>
              <w:t xml:space="preserve"> </w:t>
            </w:r>
            <w:r w:rsidRPr="00EA34EB">
              <w:rPr>
                <w:b/>
              </w:rPr>
              <w:t xml:space="preserve">(филиал ПАО </w:t>
            </w:r>
          </w:p>
          <w:p w:rsidR="00C12115" w:rsidRPr="00EA34EB" w:rsidRDefault="00C12115" w:rsidP="003C5A7B">
            <w:pPr>
              <w:autoSpaceDE w:val="0"/>
              <w:autoSpaceDN w:val="0"/>
              <w:adjustRightInd w:val="0"/>
              <w:rPr>
                <w:b/>
              </w:rPr>
            </w:pPr>
            <w:r w:rsidRPr="00EA34EB">
              <w:rPr>
                <w:b/>
              </w:rPr>
              <w:t>«</w:t>
            </w:r>
            <w:r>
              <w:rPr>
                <w:b/>
              </w:rPr>
              <w:t>Россети Центр</w:t>
            </w:r>
            <w:r w:rsidRPr="00EA34EB">
              <w:rPr>
                <w:b/>
              </w:rPr>
              <w:t>» - «Белгородэнерго»)</w:t>
            </w:r>
          </w:p>
          <w:p w:rsidR="00C12115" w:rsidRPr="008F1E8A" w:rsidRDefault="00C12115" w:rsidP="003C5A7B">
            <w:pPr>
              <w:tabs>
                <w:tab w:val="left" w:pos="3416"/>
              </w:tabs>
              <w:autoSpaceDE w:val="0"/>
              <w:autoSpaceDN w:val="0"/>
              <w:adjustRightInd w:val="0"/>
              <w:rPr>
                <w:b/>
              </w:rPr>
            </w:pP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_____________________________</w:t>
            </w:r>
          </w:p>
          <w:p w:rsidR="00C12115" w:rsidRPr="008F1E8A" w:rsidRDefault="00C12115" w:rsidP="003C5A7B">
            <w:pPr>
              <w:autoSpaceDE w:val="0"/>
              <w:autoSpaceDN w:val="0"/>
              <w:adjustRightInd w:val="0"/>
              <w:ind w:right="-1"/>
              <w:rPr>
                <w:b/>
              </w:rPr>
            </w:pPr>
            <w:r w:rsidRPr="008F1E8A">
              <w:rPr>
                <w:b/>
              </w:rPr>
              <w:t>(наименование)</w:t>
            </w:r>
          </w:p>
        </w:tc>
      </w:tr>
      <w:tr w:rsidR="00C12115" w:rsidTr="003C5A7B">
        <w:tc>
          <w:tcPr>
            <w:tcW w:w="2600" w:type="pct"/>
            <w:shd w:val="clear" w:color="auto" w:fill="auto"/>
          </w:tcPr>
          <w:p w:rsidR="00C12115" w:rsidRPr="008F1E8A" w:rsidRDefault="00C12115" w:rsidP="003C5A7B">
            <w:pPr>
              <w:tabs>
                <w:tab w:val="left" w:pos="3416"/>
              </w:tabs>
              <w:autoSpaceDE w:val="0"/>
              <w:autoSpaceDN w:val="0"/>
              <w:adjustRightInd w:val="0"/>
              <w:rPr>
                <w:b/>
              </w:rPr>
            </w:pPr>
            <w:r w:rsidRPr="008F1E8A">
              <w:rPr>
                <w:b/>
              </w:rPr>
              <w:t>___________________________</w:t>
            </w:r>
          </w:p>
          <w:p w:rsidR="00C12115" w:rsidRDefault="00C12115" w:rsidP="003C5A7B">
            <w:pPr>
              <w:tabs>
                <w:tab w:val="left" w:pos="3416"/>
              </w:tabs>
              <w:autoSpaceDE w:val="0"/>
              <w:autoSpaceDN w:val="0"/>
              <w:adjustRightInd w:val="0"/>
              <w:rPr>
                <w:b/>
              </w:rPr>
            </w:pPr>
            <w:r w:rsidRPr="008F1E8A">
              <w:rPr>
                <w:b/>
              </w:rPr>
              <w:t>(должность)</w:t>
            </w:r>
          </w:p>
          <w:p w:rsidR="00C12115" w:rsidRPr="008F1E8A" w:rsidRDefault="00C12115" w:rsidP="003C5A7B">
            <w:pPr>
              <w:tabs>
                <w:tab w:val="left" w:pos="3416"/>
              </w:tabs>
              <w:autoSpaceDE w:val="0"/>
              <w:autoSpaceDN w:val="0"/>
              <w:adjustRightInd w:val="0"/>
              <w:rPr>
                <w:b/>
              </w:rPr>
            </w:pPr>
            <w:r w:rsidRPr="008F1E8A">
              <w:rPr>
                <w:b/>
              </w:rPr>
              <w:t>___________________________________</w:t>
            </w:r>
          </w:p>
          <w:p w:rsidR="00C12115" w:rsidRPr="008F1E8A" w:rsidRDefault="00C12115" w:rsidP="003C5A7B">
            <w:pPr>
              <w:tabs>
                <w:tab w:val="left" w:pos="3416"/>
              </w:tabs>
              <w:autoSpaceDE w:val="0"/>
              <w:autoSpaceDN w:val="0"/>
              <w:adjustRightInd w:val="0"/>
              <w:rPr>
                <w:b/>
              </w:rPr>
            </w:pPr>
            <w:r w:rsidRPr="008F1E8A">
              <w:rPr>
                <w:b/>
              </w:rPr>
              <w:t>(Ф.И.О.)</w:t>
            </w:r>
          </w:p>
          <w:p w:rsidR="00C12115" w:rsidRPr="008F1E8A" w:rsidRDefault="00C12115" w:rsidP="003C5A7B">
            <w:pPr>
              <w:tabs>
                <w:tab w:val="left" w:pos="3416"/>
              </w:tabs>
              <w:autoSpaceDE w:val="0"/>
              <w:autoSpaceDN w:val="0"/>
              <w:adjustRightInd w:val="0"/>
              <w:rPr>
                <w:b/>
              </w:rPr>
            </w:pPr>
            <w:r w:rsidRPr="008F1E8A">
              <w:rPr>
                <w:b/>
              </w:rPr>
              <w:t xml:space="preserve">                            </w:t>
            </w:r>
          </w:p>
          <w:p w:rsidR="00C12115" w:rsidRPr="008F1E8A" w:rsidRDefault="00C12115" w:rsidP="003C5A7B">
            <w:pPr>
              <w:tabs>
                <w:tab w:val="left" w:pos="3416"/>
              </w:tabs>
              <w:autoSpaceDE w:val="0"/>
              <w:autoSpaceDN w:val="0"/>
              <w:adjustRightInd w:val="0"/>
              <w:rPr>
                <w:b/>
              </w:rPr>
            </w:pPr>
            <w:r w:rsidRPr="008F1E8A">
              <w:rPr>
                <w:b/>
              </w:rPr>
              <w:t xml:space="preserve">М.П.   «_____» _____________20___г.                     </w:t>
            </w:r>
          </w:p>
        </w:tc>
        <w:tc>
          <w:tcPr>
            <w:tcW w:w="2400" w:type="pct"/>
            <w:shd w:val="clear" w:color="auto" w:fill="auto"/>
          </w:tcPr>
          <w:p w:rsidR="00C12115" w:rsidRPr="008F1E8A" w:rsidRDefault="00C12115" w:rsidP="003C5A7B">
            <w:pPr>
              <w:autoSpaceDE w:val="0"/>
              <w:autoSpaceDN w:val="0"/>
              <w:adjustRightInd w:val="0"/>
              <w:ind w:right="-1"/>
              <w:rPr>
                <w:b/>
              </w:rPr>
            </w:pPr>
            <w:r w:rsidRPr="008F1E8A">
              <w:rPr>
                <w:b/>
              </w:rPr>
              <w:t>___________________________</w:t>
            </w:r>
          </w:p>
          <w:p w:rsidR="00C12115" w:rsidRDefault="00C12115" w:rsidP="003C5A7B">
            <w:pPr>
              <w:autoSpaceDE w:val="0"/>
              <w:autoSpaceDN w:val="0"/>
              <w:adjustRightInd w:val="0"/>
              <w:ind w:right="-1"/>
              <w:rPr>
                <w:b/>
              </w:rPr>
            </w:pPr>
            <w:r w:rsidRPr="008F1E8A">
              <w:rPr>
                <w:b/>
              </w:rPr>
              <w:t>(должность)</w:t>
            </w:r>
          </w:p>
          <w:p w:rsidR="00C12115" w:rsidRPr="008F1E8A" w:rsidRDefault="00C12115" w:rsidP="003C5A7B">
            <w:pPr>
              <w:autoSpaceDE w:val="0"/>
              <w:autoSpaceDN w:val="0"/>
              <w:adjustRightInd w:val="0"/>
              <w:ind w:right="-1"/>
              <w:rPr>
                <w:b/>
              </w:rPr>
            </w:pPr>
            <w:r w:rsidRPr="008F1E8A">
              <w:rPr>
                <w:b/>
              </w:rPr>
              <w:t>___________________________________</w:t>
            </w:r>
          </w:p>
          <w:p w:rsidR="00C12115" w:rsidRPr="008F1E8A" w:rsidRDefault="00C12115" w:rsidP="003C5A7B">
            <w:pPr>
              <w:autoSpaceDE w:val="0"/>
              <w:autoSpaceDN w:val="0"/>
              <w:adjustRightInd w:val="0"/>
              <w:ind w:right="-1"/>
              <w:rPr>
                <w:b/>
              </w:rPr>
            </w:pPr>
            <w:r w:rsidRPr="008F1E8A">
              <w:rPr>
                <w:b/>
              </w:rPr>
              <w:t>(Ф.И.О.)</w:t>
            </w:r>
          </w:p>
          <w:p w:rsidR="00C12115" w:rsidRPr="008F1E8A" w:rsidRDefault="00C12115" w:rsidP="003C5A7B">
            <w:pPr>
              <w:autoSpaceDE w:val="0"/>
              <w:autoSpaceDN w:val="0"/>
              <w:adjustRightInd w:val="0"/>
              <w:ind w:right="-1"/>
              <w:rPr>
                <w:b/>
              </w:rPr>
            </w:pPr>
            <w:r>
              <w:rPr>
                <w:b/>
              </w:rPr>
              <w:t xml:space="preserve">     </w:t>
            </w:r>
            <w:r w:rsidRPr="008F1E8A">
              <w:rPr>
                <w:b/>
              </w:rPr>
              <w:t xml:space="preserve">      </w:t>
            </w:r>
          </w:p>
          <w:p w:rsidR="00C12115" w:rsidRPr="008F1E8A" w:rsidRDefault="00C12115" w:rsidP="003C5A7B">
            <w:pPr>
              <w:autoSpaceDE w:val="0"/>
              <w:autoSpaceDN w:val="0"/>
              <w:adjustRightInd w:val="0"/>
              <w:ind w:right="-1"/>
              <w:rPr>
                <w:b/>
              </w:rPr>
            </w:pPr>
            <w:r w:rsidRPr="008F1E8A">
              <w:rPr>
                <w:b/>
              </w:rPr>
              <w:t xml:space="preserve">М.П.   «_____» _____________20___г.  </w:t>
            </w:r>
          </w:p>
        </w:tc>
      </w:tr>
    </w:tbl>
    <w:p w:rsidR="004F48AC" w:rsidRPr="00D93EF2" w:rsidRDefault="004F48AC" w:rsidP="004F48AC">
      <w:pPr>
        <w:jc w:val="center"/>
        <w:rPr>
          <w:b/>
        </w:rPr>
      </w:pPr>
    </w:p>
    <w:p w:rsidR="00817AC5" w:rsidRPr="00D93EF2" w:rsidRDefault="00817AC5" w:rsidP="009C15EF">
      <w:pPr>
        <w:jc w:val="center"/>
        <w:rPr>
          <w:b/>
        </w:rPr>
      </w:pPr>
    </w:p>
    <w:sectPr w:rsidR="00817AC5" w:rsidRPr="00D93EF2" w:rsidSect="001C7554">
      <w:headerReference w:type="even" r:id="rId16"/>
      <w:headerReference w:type="default" r:id="rId17"/>
      <w:footerReference w:type="even" r:id="rId18"/>
      <w:footerReference w:type="default" r:id="rId19"/>
      <w:pgSz w:w="11906" w:h="16838"/>
      <w:pgMar w:top="426" w:right="709" w:bottom="1135"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6B3C" w:rsidRDefault="00ED6B3C">
      <w:r>
        <w:separator/>
      </w:r>
    </w:p>
  </w:endnote>
  <w:endnote w:type="continuationSeparator" w:id="0">
    <w:p w:rsidR="00ED6B3C" w:rsidRDefault="00ED6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4002EFF" w:usb1="C000247B" w:usb2="00000009" w:usb3="00000000" w:csb0="000001FF" w:csb1="00000000"/>
  </w:font>
  <w:font w:name="TimesNewRomanPSMT">
    <w:altName w:val="Malgun Gothic"/>
    <w:panose1 w:val="00000000000000000000"/>
    <w:charset w:val="81"/>
    <w:family w:val="auto"/>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93EF2" w:rsidRDefault="00D93EF2" w:rsidP="00C32DA8">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6B3C" w:rsidRDefault="00ED6B3C">
      <w:r>
        <w:separator/>
      </w:r>
    </w:p>
  </w:footnote>
  <w:footnote w:type="continuationSeparator" w:id="0">
    <w:p w:rsidR="00ED6B3C" w:rsidRDefault="00ED6B3C">
      <w:r>
        <w:continuationSeparator/>
      </w:r>
    </w:p>
  </w:footnote>
  <w:footnote w:id="1">
    <w:p w:rsidR="00D93EF2" w:rsidRDefault="00D93EF2" w:rsidP="009C15EF">
      <w:pPr>
        <w:pStyle w:val="af4"/>
        <w:rPr>
          <w:i/>
        </w:rPr>
      </w:pPr>
      <w:r>
        <w:rPr>
          <w:rStyle w:val="af6"/>
          <w:i/>
        </w:rPr>
        <w:footnoteRef/>
      </w:r>
      <w:r>
        <w:rPr>
          <w:i/>
        </w:rPr>
        <w:t xml:space="preserve"> Необходимо указать момент до которого действует Согласие: календарная дата, момент отзыва лицом давшим Согласие, событие, которое должно неизбежно наступить и т.д.</w:t>
      </w:r>
    </w:p>
  </w:footnote>
  <w:footnote w:id="2">
    <w:p w:rsidR="00D93EF2" w:rsidRDefault="00D93EF2" w:rsidP="00397021">
      <w:pPr>
        <w:pStyle w:val="af4"/>
        <w:jc w:val="both"/>
      </w:pPr>
      <w:r>
        <w:rPr>
          <w:rStyle w:val="af6"/>
        </w:rPr>
        <w:footnoteRef/>
      </w:r>
      <w:r>
        <w:t xml:space="preserve"> Страховая сумма на период гарантийных обязательств равна страховой сумме на период проведения строительно-монтажных работ (п.4.1. Договора) </w:t>
      </w:r>
    </w:p>
  </w:footnote>
  <w:footnote w:id="3">
    <w:p w:rsidR="00D93EF2" w:rsidRDefault="00D93EF2" w:rsidP="00397021">
      <w:pPr>
        <w:pStyle w:val="af4"/>
      </w:pPr>
      <w:r>
        <w:rPr>
          <w:rStyle w:val="af6"/>
        </w:rPr>
        <w:footnoteRef/>
      </w:r>
      <w:r>
        <w:t xml:space="preserve"> Лимит ответственности рассчитывается по формуле: страховая сумма (п.4.1. Договора)*0,5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2B10" w:rsidRDefault="009D2B10">
    <w:pPr>
      <w:pStyle w:val="af7"/>
      <w:jc w:val="center"/>
    </w:pPr>
    <w:r>
      <w:fldChar w:fldCharType="begin"/>
    </w:r>
    <w:r>
      <w:instrText>PAGE   \* MERGEFORMAT</w:instrText>
    </w:r>
    <w:r>
      <w:fldChar w:fldCharType="separate"/>
    </w:r>
    <w:r>
      <w:rPr>
        <w:noProof/>
      </w:rPr>
      <w:t>6</w:t>
    </w:r>
    <w:r>
      <w:fldChar w:fldCharType="end"/>
    </w:r>
  </w:p>
  <w:p w:rsidR="009D2B10" w:rsidRDefault="009D2B10">
    <w:pPr>
      <w:pStyle w:val="af7"/>
      <w:ind w:right="360"/>
      <w:rPr>
        <w:sz w:val="3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pPr>
      <w:pStyle w:val="af7"/>
      <w:jc w:val="center"/>
    </w:pPr>
    <w:r>
      <w:fldChar w:fldCharType="begin"/>
    </w:r>
    <w:r>
      <w:instrText>PAGE   \* MERGEFORMAT</w:instrText>
    </w:r>
    <w:r>
      <w:fldChar w:fldCharType="separate"/>
    </w:r>
    <w:r w:rsidR="009D2B10">
      <w:rPr>
        <w:noProof/>
      </w:rPr>
      <w:t>62</w:t>
    </w:r>
    <w:r>
      <w:fldChar w:fldCharType="end"/>
    </w:r>
  </w:p>
  <w:p w:rsidR="00D93EF2" w:rsidRDefault="00D93EF2">
    <w:pPr>
      <w:pStyle w:val="af7"/>
      <w:ind w:right="360"/>
      <w:rPr>
        <w:sz w:val="3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Pr="00823692" w:rsidRDefault="00D93EF2" w:rsidP="00357D5E">
    <w:pPr>
      <w:pStyle w:val="af7"/>
      <w:jc w:val="center"/>
    </w:pPr>
    <w:r>
      <w:fldChar w:fldCharType="begin"/>
    </w:r>
    <w:r>
      <w:instrText>PAGE   \* MERGEFORMAT</w:instrText>
    </w:r>
    <w:r>
      <w:fldChar w:fldCharType="separate"/>
    </w:r>
    <w:r w:rsidR="009D2B10">
      <w:rPr>
        <w:noProof/>
      </w:rPr>
      <w:t>63</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93EF2" w:rsidRDefault="00D93EF2">
    <w:pPr>
      <w:pStyle w:val="af7"/>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EF2" w:rsidRDefault="00D93EF2" w:rsidP="00C32DA8">
    <w:pPr>
      <w:pStyle w:val="af7"/>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D2B10">
      <w:rPr>
        <w:rStyle w:val="ae"/>
        <w:noProof/>
      </w:rPr>
      <w:t>68</w:t>
    </w:r>
    <w:r>
      <w:rPr>
        <w:rStyle w:val="ae"/>
      </w:rPr>
      <w:fldChar w:fldCharType="end"/>
    </w:r>
  </w:p>
  <w:p w:rsidR="00D93EF2" w:rsidRDefault="00D93EF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262E736"/>
    <w:lvl w:ilvl="0">
      <w:start w:val="1"/>
      <w:numFmt w:val="decimal"/>
      <w:pStyle w:val="a"/>
      <w:lvlText w:val="%1."/>
      <w:lvlJc w:val="left"/>
      <w:pPr>
        <w:tabs>
          <w:tab w:val="num" w:pos="360"/>
        </w:tabs>
        <w:ind w:left="360" w:hanging="360"/>
      </w:pPr>
    </w:lvl>
  </w:abstractNum>
  <w:abstractNum w:abstractNumId="1" w15:restartNumberingAfterBreak="0">
    <w:nsid w:val="00000001"/>
    <w:multiLevelType w:val="singleLevel"/>
    <w:tmpl w:val="00000001"/>
    <w:name w:val="WW8Num1"/>
    <w:lvl w:ilvl="0">
      <w:start w:val="1"/>
      <w:numFmt w:val="bullet"/>
      <w:lvlText w:val="-"/>
      <w:lvlJc w:val="left"/>
      <w:pPr>
        <w:tabs>
          <w:tab w:val="num" w:pos="1515"/>
        </w:tabs>
        <w:ind w:left="1515" w:hanging="795"/>
      </w:pPr>
      <w:rPr>
        <w:rFonts w:ascii="Times New Roman" w:hAnsi="Times New Roman"/>
      </w:rPr>
    </w:lvl>
  </w:abstractNum>
  <w:abstractNum w:abstractNumId="2"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3" w15:restartNumberingAfterBreak="0">
    <w:nsid w:val="00000003"/>
    <w:multiLevelType w:val="singleLevel"/>
    <w:tmpl w:val="00000003"/>
    <w:name w:val="WW8Num3"/>
    <w:lvl w:ilvl="0">
      <w:start w:val="1"/>
      <w:numFmt w:val="bullet"/>
      <w:lvlText w:val="-"/>
      <w:lvlJc w:val="left"/>
      <w:pPr>
        <w:tabs>
          <w:tab w:val="num" w:pos="1620"/>
        </w:tabs>
        <w:ind w:left="1620" w:hanging="360"/>
      </w:pPr>
      <w:rPr>
        <w:rFonts w:ascii="Times New Roman" w:hAnsi="Times New Roman"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819"/>
        </w:tabs>
        <w:ind w:left="819" w:hanging="360"/>
      </w:pPr>
      <w:rPr>
        <w:rFonts w:ascii="Times New Roman" w:hAnsi="Times New Roman" w:cs="Times New Roman"/>
      </w:rPr>
    </w:lvl>
  </w:abstractNum>
  <w:abstractNum w:abstractNumId="5"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6" w15:restartNumberingAfterBreak="0">
    <w:nsid w:val="00000006"/>
    <w:multiLevelType w:val="multilevel"/>
    <w:tmpl w:val="84985E84"/>
    <w:name w:val="WW8Num6"/>
    <w:lvl w:ilvl="0">
      <w:start w:val="4"/>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3"/>
      <w:numFmt w:val="decimal"/>
      <w:lvlText w:val="%1.%2.%3."/>
      <w:lvlJc w:val="left"/>
      <w:pPr>
        <w:tabs>
          <w:tab w:val="num" w:pos="1260"/>
        </w:tabs>
        <w:ind w:left="1260" w:hanging="360"/>
      </w:pPr>
      <w:rPr>
        <w:i w:val="0"/>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7"/>
    <w:multiLevelType w:val="singleLevel"/>
    <w:tmpl w:val="00000007"/>
    <w:name w:val="WW8Num16"/>
    <w:lvl w:ilvl="0">
      <w:start w:val="1"/>
      <w:numFmt w:val="bullet"/>
      <w:lvlText w:val="−"/>
      <w:lvlJc w:val="left"/>
      <w:pPr>
        <w:tabs>
          <w:tab w:val="num" w:pos="0"/>
        </w:tabs>
        <w:ind w:left="1428" w:hanging="360"/>
      </w:pPr>
      <w:rPr>
        <w:rFonts w:ascii="Times New Roman" w:hAnsi="Times New Roman" w:cs="Times New Roman" w:hint="default"/>
        <w:sz w:val="24"/>
        <w:szCs w:val="24"/>
      </w:rPr>
    </w:lvl>
  </w:abstractNum>
  <w:abstractNum w:abstractNumId="8" w15:restartNumberingAfterBreak="0">
    <w:nsid w:val="00000008"/>
    <w:multiLevelType w:val="singleLevel"/>
    <w:tmpl w:val="00000008"/>
    <w:name w:val="WW8Num17"/>
    <w:lvl w:ilvl="0">
      <w:start w:val="1"/>
      <w:numFmt w:val="bullet"/>
      <w:lvlText w:val="−"/>
      <w:lvlJc w:val="left"/>
      <w:pPr>
        <w:tabs>
          <w:tab w:val="num" w:pos="0"/>
        </w:tabs>
        <w:ind w:left="1259" w:hanging="360"/>
      </w:pPr>
      <w:rPr>
        <w:rFonts w:ascii="Times New Roman" w:hAnsi="Times New Roman" w:cs="Times New Roman" w:hint="default"/>
        <w:sz w:val="24"/>
        <w:szCs w:val="24"/>
      </w:rPr>
    </w:lvl>
  </w:abstractNum>
  <w:abstractNum w:abstractNumId="9" w15:restartNumberingAfterBreak="0">
    <w:nsid w:val="0000000A"/>
    <w:multiLevelType w:val="multilevel"/>
    <w:tmpl w:val="2DD0E016"/>
    <w:name w:val="WW8Num19"/>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7236" w:hanging="1140"/>
      </w:pPr>
      <w:rPr>
        <w:rFonts w:hint="default"/>
        <w:b w:val="0"/>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0" w15:restartNumberingAfterBreak="0">
    <w:nsid w:val="0000000B"/>
    <w:multiLevelType w:val="singleLevel"/>
    <w:tmpl w:val="0000000B"/>
    <w:name w:val="WW8Num22"/>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1" w15:restartNumberingAfterBreak="0">
    <w:nsid w:val="0000000C"/>
    <w:multiLevelType w:val="singleLevel"/>
    <w:tmpl w:val="0000000C"/>
    <w:name w:val="WW8Num2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2" w15:restartNumberingAfterBreak="0">
    <w:nsid w:val="0000000E"/>
    <w:multiLevelType w:val="singleLevel"/>
    <w:tmpl w:val="0000000E"/>
    <w:name w:val="WW8Num28"/>
    <w:lvl w:ilvl="0">
      <w:start w:val="1"/>
      <w:numFmt w:val="bullet"/>
      <w:lvlText w:val="−"/>
      <w:lvlJc w:val="left"/>
      <w:pPr>
        <w:tabs>
          <w:tab w:val="num" w:pos="0"/>
        </w:tabs>
        <w:ind w:left="720" w:hanging="360"/>
      </w:pPr>
      <w:rPr>
        <w:rFonts w:ascii="Times New Roman" w:hAnsi="Times New Roman" w:cs="Times New Roman" w:hint="default"/>
        <w:color w:val="000000"/>
        <w:sz w:val="24"/>
        <w:szCs w:val="24"/>
      </w:rPr>
    </w:lvl>
  </w:abstractNum>
  <w:abstractNum w:abstractNumId="13" w15:restartNumberingAfterBreak="0">
    <w:nsid w:val="0000000F"/>
    <w:multiLevelType w:val="singleLevel"/>
    <w:tmpl w:val="0000000F"/>
    <w:name w:val="WW8Num30"/>
    <w:lvl w:ilvl="0">
      <w:start w:val="1"/>
      <w:numFmt w:val="bullet"/>
      <w:lvlText w:val="−"/>
      <w:lvlJc w:val="left"/>
      <w:pPr>
        <w:tabs>
          <w:tab w:val="num" w:pos="0"/>
        </w:tabs>
        <w:ind w:left="1429" w:hanging="360"/>
      </w:pPr>
      <w:rPr>
        <w:rFonts w:ascii="Times New Roman" w:hAnsi="Times New Roman" w:cs="Times New Roman" w:hint="default"/>
        <w:sz w:val="24"/>
        <w:szCs w:val="26"/>
      </w:rPr>
    </w:lvl>
  </w:abstractNum>
  <w:abstractNum w:abstractNumId="14" w15:restartNumberingAfterBreak="0">
    <w:nsid w:val="00000010"/>
    <w:multiLevelType w:val="singleLevel"/>
    <w:tmpl w:val="00000010"/>
    <w:name w:val="WW8Num31"/>
    <w:lvl w:ilvl="0">
      <w:start w:val="1"/>
      <w:numFmt w:val="bullet"/>
      <w:lvlText w:val=""/>
      <w:lvlJc w:val="left"/>
      <w:pPr>
        <w:tabs>
          <w:tab w:val="num" w:pos="0"/>
        </w:tabs>
        <w:ind w:left="1571" w:hanging="360"/>
      </w:pPr>
      <w:rPr>
        <w:rFonts w:ascii="Symbol" w:hAnsi="Symbol" w:cs="Symbol" w:hint="default"/>
        <w:sz w:val="24"/>
        <w:szCs w:val="24"/>
      </w:rPr>
    </w:lvl>
  </w:abstractNum>
  <w:abstractNum w:abstractNumId="15" w15:restartNumberingAfterBreak="0">
    <w:nsid w:val="00000011"/>
    <w:multiLevelType w:val="singleLevel"/>
    <w:tmpl w:val="00000011"/>
    <w:name w:val="WW8Num33"/>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6" w15:restartNumberingAfterBreak="0">
    <w:nsid w:val="00000012"/>
    <w:multiLevelType w:val="singleLevel"/>
    <w:tmpl w:val="00000012"/>
    <w:name w:val="WW8Num34"/>
    <w:lvl w:ilvl="0">
      <w:start w:val="1"/>
      <w:numFmt w:val="bullet"/>
      <w:lvlText w:val="−"/>
      <w:lvlJc w:val="left"/>
      <w:pPr>
        <w:tabs>
          <w:tab w:val="num" w:pos="0"/>
        </w:tabs>
        <w:ind w:left="1429" w:hanging="360"/>
      </w:pPr>
      <w:rPr>
        <w:rFonts w:ascii="Times New Roman" w:hAnsi="Times New Roman" w:cs="Times New Roman" w:hint="default"/>
        <w:sz w:val="24"/>
        <w:szCs w:val="24"/>
      </w:rPr>
    </w:lvl>
  </w:abstractNum>
  <w:abstractNum w:abstractNumId="17" w15:restartNumberingAfterBreak="0">
    <w:nsid w:val="00B83D9C"/>
    <w:multiLevelType w:val="multilevel"/>
    <w:tmpl w:val="B34A918E"/>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none"/>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055374CB"/>
    <w:multiLevelType w:val="multilevel"/>
    <w:tmpl w:val="A3965832"/>
    <w:styleLink w:val="WWNum1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1" w15:restartNumberingAfterBreak="0">
    <w:nsid w:val="09651F40"/>
    <w:multiLevelType w:val="multilevel"/>
    <w:tmpl w:val="068A4F44"/>
    <w:styleLink w:val="WWNum11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0AF454C0"/>
    <w:multiLevelType w:val="multilevel"/>
    <w:tmpl w:val="2BEEC4C8"/>
    <w:styleLink w:val="WWNum2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15:restartNumberingAfterBreak="0">
    <w:nsid w:val="0B352604"/>
    <w:multiLevelType w:val="multilevel"/>
    <w:tmpl w:val="BCBAD9EC"/>
    <w:styleLink w:val="31"/>
    <w:lvl w:ilvl="0">
      <w:start w:val="17"/>
      <w:numFmt w:val="decimal"/>
      <w:lvlText w:val="%1."/>
      <w:lvlJc w:val="left"/>
      <w:pPr>
        <w:ind w:left="480" w:hanging="480"/>
      </w:pPr>
      <w:rPr>
        <w:rFonts w:hint="default"/>
      </w:rPr>
    </w:lvl>
    <w:lvl w:ilvl="1">
      <w:start w:val="4"/>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4" w15:restartNumberingAfterBreak="0">
    <w:nsid w:val="0EC972B7"/>
    <w:multiLevelType w:val="multilevel"/>
    <w:tmpl w:val="67CEB1BE"/>
    <w:styleLink w:val="WWNum23"/>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5" w15:restartNumberingAfterBreak="0">
    <w:nsid w:val="11C326CC"/>
    <w:multiLevelType w:val="hybridMultilevel"/>
    <w:tmpl w:val="50402C76"/>
    <w:styleLink w:val="WWNum83"/>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12CE2C6C"/>
    <w:multiLevelType w:val="multilevel"/>
    <w:tmpl w:val="BFEA215A"/>
    <w:styleLink w:val="WWNum1"/>
    <w:lvl w:ilvl="0">
      <w:start w:val="1"/>
      <w:numFmt w:val="upperRoman"/>
      <w:lvlText w:val="Статья %1."/>
      <w:lvlJc w:val="left"/>
    </w:lvl>
    <w:lvl w:ilvl="1">
      <w:start w:val="1"/>
      <w:numFmt w:val="decimal"/>
      <w:lvlText w:val="Раздел %1.%2"/>
      <w:lvlJc w:val="left"/>
    </w:lvl>
    <w:lvl w:ilvl="2">
      <w:start w:val="1"/>
      <w:numFmt w:val="lowerLetter"/>
      <w:lvlText w:val="(%1.%2.%3)"/>
      <w:lvlJc w:val="left"/>
    </w:lvl>
    <w:lvl w:ilvl="3">
      <w:start w:val="1"/>
      <w:numFmt w:val="lowerRoman"/>
      <w:lvlText w:val="(%1.%2.%3.%4)"/>
      <w:lvlJc w:val="right"/>
    </w:lvl>
    <w:lvl w:ilvl="4">
      <w:start w:val="1"/>
      <w:numFmt w:val="decimal"/>
      <w:lvlText w:val="%1.%2.%3.%4.%5)"/>
      <w:lvlJc w:val="left"/>
    </w:lvl>
    <w:lvl w:ilvl="5">
      <w:start w:val="1"/>
      <w:numFmt w:val="lowerLetter"/>
      <w:lvlText w:val="%1.%2.%3.%4.%5.%6)"/>
      <w:lvlJc w:val="left"/>
    </w:lvl>
    <w:lvl w:ilvl="6">
      <w:start w:val="1"/>
      <w:numFmt w:val="lowerRoman"/>
      <w:lvlText w:val="%1.%2.%3.%4.%5.%6.%7)"/>
      <w:lvlJc w:val="right"/>
    </w:lvl>
    <w:lvl w:ilvl="7">
      <w:start w:val="1"/>
      <w:numFmt w:val="lowerLetter"/>
      <w:lvlText w:val="%1.%2.%3.%4.%5.%6.%7.%8."/>
      <w:lvlJc w:val="left"/>
    </w:lvl>
    <w:lvl w:ilvl="8">
      <w:start w:val="1"/>
      <w:numFmt w:val="lowerRoman"/>
      <w:lvlText w:val="%1.%2.%3.%4.%5.%6.%7.%8.%9."/>
      <w:lvlJc w:val="right"/>
    </w:lvl>
  </w:abstractNum>
  <w:abstractNum w:abstractNumId="27" w15:restartNumberingAfterBreak="0">
    <w:nsid w:val="12D47A30"/>
    <w:multiLevelType w:val="hybridMultilevel"/>
    <w:tmpl w:val="AC44337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2D82877"/>
    <w:multiLevelType w:val="multilevel"/>
    <w:tmpl w:val="2A7C57A6"/>
    <w:lvl w:ilvl="0">
      <w:start w:val="1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16EF7EE5"/>
    <w:multiLevelType w:val="multilevel"/>
    <w:tmpl w:val="B7A48102"/>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193D65E1"/>
    <w:multiLevelType w:val="multilevel"/>
    <w:tmpl w:val="93FCD2F8"/>
    <w:styleLink w:val="WWNum129"/>
    <w:lvl w:ilvl="0">
      <w:start w:val="2"/>
      <w:numFmt w:val="decimal"/>
      <w:lvlText w:val="%1"/>
      <w:lvlJc w:val="left"/>
      <w:pPr>
        <w:tabs>
          <w:tab w:val="num" w:pos="927"/>
        </w:tabs>
        <w:ind w:firstLine="567"/>
      </w:pPr>
      <w:rPr>
        <w:rFonts w:cs="Times New Roman"/>
      </w:rPr>
    </w:lvl>
    <w:lvl w:ilvl="1">
      <w:start w:val="1"/>
      <w:numFmt w:val="decimal"/>
      <w:pStyle w:val="lev2"/>
      <w:lvlText w:val="2.%2"/>
      <w:lvlJc w:val="left"/>
      <w:pPr>
        <w:tabs>
          <w:tab w:val="num" w:pos="927"/>
        </w:tabs>
        <w:ind w:firstLine="567"/>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1A625CF5"/>
    <w:multiLevelType w:val="multilevel"/>
    <w:tmpl w:val="E4622F86"/>
    <w:styleLink w:val="WWNum14"/>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3" w15:restartNumberingAfterBreak="0">
    <w:nsid w:val="1A654E60"/>
    <w:multiLevelType w:val="multilevel"/>
    <w:tmpl w:val="FF0E7A0A"/>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1A655D09"/>
    <w:multiLevelType w:val="hybridMultilevel"/>
    <w:tmpl w:val="DBD61F54"/>
    <w:lvl w:ilvl="0" w:tplc="6142866E">
      <w:start w:val="1"/>
      <w:numFmt w:val="bullet"/>
      <w:lvlText w:val=""/>
      <w:lvlJc w:val="left"/>
      <w:pPr>
        <w:ind w:left="1429" w:hanging="360"/>
      </w:pPr>
      <w:rPr>
        <w:rFonts w:ascii="Symbol" w:hAnsi="Symbol" w:hint="default"/>
        <w:sz w:val="24"/>
        <w:szCs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1B717850"/>
    <w:multiLevelType w:val="hybridMultilevel"/>
    <w:tmpl w:val="F0269AAC"/>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1BD55DD9"/>
    <w:multiLevelType w:val="hybridMultilevel"/>
    <w:tmpl w:val="3AA89A36"/>
    <w:lvl w:ilvl="0" w:tplc="9EA25A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1CD54804"/>
    <w:multiLevelType w:val="multilevel"/>
    <w:tmpl w:val="57C0DFA4"/>
    <w:name w:val="WW8Num19222"/>
    <w:lvl w:ilvl="0">
      <w:start w:val="14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8" w15:restartNumberingAfterBreak="0">
    <w:nsid w:val="1DC65F9A"/>
    <w:multiLevelType w:val="multilevel"/>
    <w:tmpl w:val="ABE89542"/>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1E1530F6"/>
    <w:multiLevelType w:val="multilevel"/>
    <w:tmpl w:val="0419001D"/>
    <w:styleLink w:val="11"/>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0840D10"/>
    <w:multiLevelType w:val="multilevel"/>
    <w:tmpl w:val="B7D883F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1" w15:restartNumberingAfterBreak="0">
    <w:nsid w:val="21C235DC"/>
    <w:multiLevelType w:val="hybridMultilevel"/>
    <w:tmpl w:val="CCF2F934"/>
    <w:styleLink w:val="WWNum123"/>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51D02F4"/>
    <w:multiLevelType w:val="hybridMultilevel"/>
    <w:tmpl w:val="C4DEECB2"/>
    <w:lvl w:ilvl="0" w:tplc="9EA25ABE">
      <w:start w:val="1"/>
      <w:numFmt w:val="bullet"/>
      <w:lvlText w:val=""/>
      <w:lvlJc w:val="left"/>
      <w:pPr>
        <w:ind w:left="788" w:hanging="360"/>
      </w:pPr>
      <w:rPr>
        <w:rFonts w:ascii="Symbol" w:hAnsi="Symbol" w:hint="default"/>
        <w:sz w:val="24"/>
        <w:szCs w:val="24"/>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44" w15:restartNumberingAfterBreak="0">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25903F2C"/>
    <w:multiLevelType w:val="multilevel"/>
    <w:tmpl w:val="56E871B6"/>
    <w:styleLink w:val="WWNum28"/>
    <w:lvl w:ilvl="0">
      <w:start w:val="1"/>
      <w:numFmt w:val="decimal"/>
      <w:lvlText w:val="%1."/>
      <w:lvlJc w:val="left"/>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46" w15:restartNumberingAfterBreak="0">
    <w:nsid w:val="2751180D"/>
    <w:multiLevelType w:val="multilevel"/>
    <w:tmpl w:val="D6A63E5E"/>
    <w:styleLink w:val="WWNum33"/>
    <w:lvl w:ilvl="0">
      <w:start w:val="1"/>
      <w:numFmt w:val="decimal"/>
      <w:lvlText w:val="%1."/>
      <w:lvlJc w:val="left"/>
      <w:rPr>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287F50E9"/>
    <w:multiLevelType w:val="multilevel"/>
    <w:tmpl w:val="A29003F0"/>
    <w:styleLink w:val="WWNum24"/>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 w15:restartNumberingAfterBreak="0">
    <w:nsid w:val="29363851"/>
    <w:multiLevelType w:val="multilevel"/>
    <w:tmpl w:val="529CBFB6"/>
    <w:name w:val="WW8Num1922"/>
    <w:lvl w:ilvl="0">
      <w:start w:val="9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49" w15:restartNumberingAfterBreak="0">
    <w:nsid w:val="2BE643D8"/>
    <w:multiLevelType w:val="hybridMultilevel"/>
    <w:tmpl w:val="D3C0102A"/>
    <w:styleLink w:val="WWNum93"/>
    <w:lvl w:ilvl="0" w:tplc="D4CC3ABA">
      <w:start w:val="22"/>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CEA53FC"/>
    <w:multiLevelType w:val="multilevel"/>
    <w:tmpl w:val="4F2CAF60"/>
    <w:lvl w:ilvl="0">
      <w:start w:val="21"/>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51" w15:restartNumberingAfterBreak="0">
    <w:nsid w:val="2DB8186B"/>
    <w:multiLevelType w:val="multilevel"/>
    <w:tmpl w:val="0E68247E"/>
    <w:name w:val="WW8Num192"/>
    <w:lvl w:ilvl="0">
      <w:start w:val="63"/>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2" w15:restartNumberingAfterBreak="0">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3" w15:restartNumberingAfterBreak="0">
    <w:nsid w:val="301B309C"/>
    <w:multiLevelType w:val="multilevel"/>
    <w:tmpl w:val="F95871BE"/>
    <w:styleLink w:val="WWNum10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4" w15:restartNumberingAfterBreak="0">
    <w:nsid w:val="31F12490"/>
    <w:multiLevelType w:val="multilevel"/>
    <w:tmpl w:val="D8A000F4"/>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bullet"/>
      <w:lvlText w:val=""/>
      <w:lvlJc w:val="left"/>
      <w:pPr>
        <w:ind w:left="1850" w:hanging="1140"/>
      </w:pPr>
      <w:rPr>
        <w:rFonts w:ascii="Symbol" w:hAnsi="Symbol"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55" w15:restartNumberingAfterBreak="0">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15:restartNumberingAfterBreak="0">
    <w:nsid w:val="34CC3847"/>
    <w:multiLevelType w:val="multilevel"/>
    <w:tmpl w:val="66287A48"/>
    <w:styleLink w:val="WWNum1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7" w15:restartNumberingAfterBreak="0">
    <w:nsid w:val="35083E91"/>
    <w:multiLevelType w:val="multilevel"/>
    <w:tmpl w:val="1BCCE7BA"/>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8" w15:restartNumberingAfterBreak="0">
    <w:nsid w:val="36E103CC"/>
    <w:multiLevelType w:val="hybridMultilevel"/>
    <w:tmpl w:val="AA680316"/>
    <w:lvl w:ilvl="0" w:tplc="0000000F">
      <w:start w:val="1"/>
      <w:numFmt w:val="bullet"/>
      <w:lvlText w:val="−"/>
      <w:lvlJc w:val="left"/>
      <w:pPr>
        <w:ind w:left="720" w:hanging="360"/>
      </w:pPr>
      <w:rPr>
        <w:rFonts w:ascii="Times New Roman" w:hAnsi="Times New Roman" w:cs="Times New Roman" w:hint="default"/>
        <w:sz w:val="24"/>
        <w:szCs w:val="2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7D40CE2"/>
    <w:multiLevelType w:val="multilevel"/>
    <w:tmpl w:val="D5829A50"/>
    <w:styleLink w:val="WWNum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0" w15:restartNumberingAfterBreak="0">
    <w:nsid w:val="38F72CAD"/>
    <w:multiLevelType w:val="hybridMultilevel"/>
    <w:tmpl w:val="314EFF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3C2C1DFE"/>
    <w:multiLevelType w:val="multilevel"/>
    <w:tmpl w:val="7ABE2CB2"/>
    <w:styleLink w:val="WWNum8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2" w15:restartNumberingAfterBreak="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3" w15:restartNumberingAfterBreak="0">
    <w:nsid w:val="3D5A61FC"/>
    <w:multiLevelType w:val="multilevel"/>
    <w:tmpl w:val="9220414A"/>
    <w:lvl w:ilvl="0">
      <w:start w:val="1"/>
      <w:numFmt w:val="bullet"/>
      <w:lvlText w:val=""/>
      <w:lvlJc w:val="left"/>
      <w:pPr>
        <w:tabs>
          <w:tab w:val="num" w:pos="1730"/>
        </w:tabs>
        <w:ind w:left="1730" w:hanging="1020"/>
      </w:pPr>
      <w:rPr>
        <w:rFonts w:ascii="Symbol" w:hAnsi="Symbol" w:hint="default"/>
        <w:b/>
        <w:sz w:val="26"/>
        <w:szCs w:val="26"/>
      </w:rPr>
    </w:lvl>
    <w:lvl w:ilvl="1">
      <w:start w:val="1"/>
      <w:numFmt w:val="decimal"/>
      <w:isLgl/>
      <w:lvlText w:val="%1.%2."/>
      <w:lvlJc w:val="left"/>
      <w:pPr>
        <w:ind w:left="1850" w:hanging="1140"/>
      </w:pPr>
      <w:rPr>
        <w:rFonts w:hint="default"/>
        <w:b/>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64" w15:restartNumberingAfterBreak="0">
    <w:nsid w:val="3FA32166"/>
    <w:multiLevelType w:val="multilevel"/>
    <w:tmpl w:val="F5C8BE6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5" w15:restartNumberingAfterBreak="0">
    <w:nsid w:val="438C0D46"/>
    <w:multiLevelType w:val="multilevel"/>
    <w:tmpl w:val="B0B6DA18"/>
    <w:styleLink w:val="WWNum32"/>
    <w:lvl w:ilvl="0">
      <w:start w:val="1"/>
      <w:numFmt w:val="decimal"/>
      <w:lvlText w:val="%1."/>
      <w:lvlJc w:val="left"/>
      <w:rPr>
        <w:b/>
        <w:sz w:val="24"/>
        <w:szCs w:val="24"/>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6" w15:restartNumberingAfterBreak="0">
    <w:nsid w:val="4567443A"/>
    <w:multiLevelType w:val="multilevel"/>
    <w:tmpl w:val="398ACC2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478A395C"/>
    <w:multiLevelType w:val="multilevel"/>
    <w:tmpl w:val="99560C98"/>
    <w:lvl w:ilvl="0">
      <w:start w:val="1"/>
      <w:numFmt w:val="decimal"/>
      <w:lvlText w:val="%1."/>
      <w:lvlJc w:val="left"/>
      <w:pPr>
        <w:tabs>
          <w:tab w:val="num" w:pos="1134"/>
        </w:tabs>
        <w:ind w:left="1134" w:hanging="1134"/>
      </w:pPr>
      <w:rPr>
        <w:rFonts w:cs="Times New Roman"/>
        <w:sz w:val="22"/>
        <w:szCs w:val="22"/>
      </w:rPr>
    </w:lvl>
    <w:lvl w:ilvl="1">
      <w:start w:val="1"/>
      <w:numFmt w:val="decimal"/>
      <w:lvlText w:val="1.%2"/>
      <w:lvlJc w:val="left"/>
      <w:pPr>
        <w:tabs>
          <w:tab w:val="num" w:pos="1134"/>
        </w:tabs>
        <w:ind w:left="1134" w:hanging="1134"/>
      </w:pPr>
      <w:rPr>
        <w:rFonts w:cs="Times New Roman"/>
        <w:b/>
        <w:color w:val="auto"/>
      </w:rPr>
    </w:lvl>
    <w:lvl w:ilvl="2">
      <w:start w:val="1"/>
      <w:numFmt w:val="decimal"/>
      <w:lvlText w:val="1.%2.%3"/>
      <w:lvlJc w:val="left"/>
      <w:pPr>
        <w:tabs>
          <w:tab w:val="num" w:pos="1134"/>
        </w:tabs>
        <w:ind w:left="1134" w:hanging="1134"/>
      </w:pPr>
      <w:rPr>
        <w:rFonts w:cs="Times New Roman"/>
        <w:b w:val="0"/>
        <w:bCs w:val="0"/>
        <w:i w:val="0"/>
        <w:iCs w:val="0"/>
        <w:color w:val="FF0000"/>
      </w:rPr>
    </w:lvl>
    <w:lvl w:ilvl="3">
      <w:start w:val="1"/>
      <w:numFmt w:val="decimal"/>
      <w:pStyle w:val="-4"/>
      <w:lvlText w:val="%1.%2.%3.%4"/>
      <w:lvlJc w:val="left"/>
      <w:pPr>
        <w:tabs>
          <w:tab w:val="num" w:pos="1134"/>
        </w:tabs>
        <w:ind w:left="1134" w:hanging="1134"/>
      </w:pPr>
      <w:rPr>
        <w:rFonts w:cs="Times New Roman"/>
        <w:b w:val="0"/>
        <w:bCs w:val="0"/>
        <w:i w:val="0"/>
        <w:iCs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68" w15:restartNumberingAfterBreak="0">
    <w:nsid w:val="48BF0DD5"/>
    <w:multiLevelType w:val="multilevel"/>
    <w:tmpl w:val="CB8C6E32"/>
    <w:styleLink w:val="WWNum25"/>
    <w:lvl w:ilvl="0">
      <w:start w:val="3"/>
      <w:numFmt w:val="decimal"/>
      <w:lvlText w:val="%1."/>
      <w:lvlJc w:val="left"/>
      <w:rPr>
        <w:b w:val="0"/>
      </w:rPr>
    </w:lvl>
    <w:lvl w:ilvl="1">
      <w:start w:val="1"/>
      <w:numFmt w:val="decimal"/>
      <w:lvlText w:val="%1.%2."/>
      <w:lvlJc w:val="left"/>
      <w:rPr>
        <w:b w:val="0"/>
      </w:rPr>
    </w:lvl>
    <w:lvl w:ilvl="2">
      <w:start w:val="1"/>
      <w:numFmt w:val="decimal"/>
      <w:lvlText w:val="%1.%2.%3."/>
      <w:lvlJc w:val="left"/>
      <w:rPr>
        <w:b w:val="0"/>
      </w:rPr>
    </w:lvl>
    <w:lvl w:ilvl="3">
      <w:start w:val="1"/>
      <w:numFmt w:val="decimal"/>
      <w:lvlText w:val="%1.%2.%3.%4."/>
      <w:lvlJc w:val="left"/>
      <w:rPr>
        <w:b w:val="0"/>
      </w:rPr>
    </w:lvl>
    <w:lvl w:ilvl="4">
      <w:start w:val="1"/>
      <w:numFmt w:val="decimal"/>
      <w:lvlText w:val="%1.%2.%3.%4.%5."/>
      <w:lvlJc w:val="left"/>
      <w:rPr>
        <w:b w:val="0"/>
      </w:rPr>
    </w:lvl>
    <w:lvl w:ilvl="5">
      <w:start w:val="1"/>
      <w:numFmt w:val="decimal"/>
      <w:lvlText w:val="%1.%2.%3.%4.%5.%6."/>
      <w:lvlJc w:val="left"/>
      <w:rPr>
        <w:b w:val="0"/>
      </w:rPr>
    </w:lvl>
    <w:lvl w:ilvl="6">
      <w:start w:val="1"/>
      <w:numFmt w:val="decimal"/>
      <w:lvlText w:val="%1.%2.%3.%4.%5.%6.%7."/>
      <w:lvlJc w:val="left"/>
      <w:rPr>
        <w:b w:val="0"/>
      </w:rPr>
    </w:lvl>
    <w:lvl w:ilvl="7">
      <w:start w:val="1"/>
      <w:numFmt w:val="decimal"/>
      <w:lvlText w:val="%1.%2.%3.%4.%5.%6.%7.%8."/>
      <w:lvlJc w:val="left"/>
      <w:rPr>
        <w:b w:val="0"/>
      </w:rPr>
    </w:lvl>
    <w:lvl w:ilvl="8">
      <w:start w:val="1"/>
      <w:numFmt w:val="decimal"/>
      <w:lvlText w:val="%1.%2.%3.%4.%5.%6.%7.%8.%9."/>
      <w:lvlJc w:val="left"/>
      <w:rPr>
        <w:b w:val="0"/>
      </w:rPr>
    </w:lvl>
  </w:abstractNum>
  <w:abstractNum w:abstractNumId="69" w15:restartNumberingAfterBreak="0">
    <w:nsid w:val="498D76B5"/>
    <w:multiLevelType w:val="multilevel"/>
    <w:tmpl w:val="0419001F"/>
    <w:styleLink w:val="WWNum1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499F2FE8"/>
    <w:multiLevelType w:val="multilevel"/>
    <w:tmpl w:val="2AC4201A"/>
    <w:styleLink w:val="WWNum3"/>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4DBC79AE"/>
    <w:multiLevelType w:val="hybridMultilevel"/>
    <w:tmpl w:val="AB5A47A8"/>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4DFB6B5A"/>
    <w:multiLevelType w:val="multilevel"/>
    <w:tmpl w:val="648CBAC2"/>
    <w:lvl w:ilvl="0">
      <w:start w:val="2"/>
      <w:numFmt w:val="decimal"/>
      <w:lvlText w:val="%1."/>
      <w:lvlJc w:val="left"/>
      <w:pPr>
        <w:tabs>
          <w:tab w:val="num" w:pos="1440"/>
        </w:tabs>
        <w:ind w:left="1440" w:hanging="1440"/>
      </w:pPr>
      <w:rPr>
        <w:rFonts w:cs="Times New Roman"/>
        <w:color w:val="000000"/>
      </w:rPr>
    </w:lvl>
    <w:lvl w:ilvl="1">
      <w:start w:val="1"/>
      <w:numFmt w:val="decimal"/>
      <w:lvlText w:val="%1.%2."/>
      <w:lvlJc w:val="left"/>
      <w:pPr>
        <w:tabs>
          <w:tab w:val="num" w:pos="1440"/>
        </w:tabs>
        <w:ind w:left="1440" w:hanging="1440"/>
      </w:pPr>
      <w:rPr>
        <w:rFonts w:cs="Times New Roman"/>
        <w:color w:val="000000"/>
      </w:rPr>
    </w:lvl>
    <w:lvl w:ilvl="2">
      <w:start w:val="1"/>
      <w:numFmt w:val="decimal"/>
      <w:lvlText w:val="%1.%2.%3."/>
      <w:lvlJc w:val="left"/>
      <w:pPr>
        <w:tabs>
          <w:tab w:val="num" w:pos="2880"/>
        </w:tabs>
        <w:ind w:left="2880" w:hanging="1440"/>
      </w:pPr>
      <w:rPr>
        <w:rFonts w:cs="Times New Roman"/>
        <w:color w:val="000000"/>
      </w:rPr>
    </w:lvl>
    <w:lvl w:ilvl="3">
      <w:start w:val="1"/>
      <w:numFmt w:val="decimal"/>
      <w:lvlText w:val="%1.%2.%3.%4."/>
      <w:lvlJc w:val="left"/>
      <w:pPr>
        <w:tabs>
          <w:tab w:val="num" w:pos="3600"/>
        </w:tabs>
        <w:ind w:left="3600" w:hanging="1440"/>
      </w:pPr>
      <w:rPr>
        <w:rFonts w:cs="Times New Roman"/>
        <w:color w:val="000000"/>
      </w:rPr>
    </w:lvl>
    <w:lvl w:ilvl="4">
      <w:start w:val="1"/>
      <w:numFmt w:val="decimal"/>
      <w:lvlText w:val="%1.%2.%3.%4.%5."/>
      <w:lvlJc w:val="left"/>
      <w:pPr>
        <w:tabs>
          <w:tab w:val="num" w:pos="4320"/>
        </w:tabs>
        <w:ind w:left="4320" w:hanging="1440"/>
      </w:pPr>
      <w:rPr>
        <w:rFonts w:cs="Times New Roman"/>
        <w:color w:val="000000"/>
      </w:rPr>
    </w:lvl>
    <w:lvl w:ilvl="5">
      <w:start w:val="1"/>
      <w:numFmt w:val="decimal"/>
      <w:lvlText w:val="%1.%2.%3.%4.%5.%6."/>
      <w:lvlJc w:val="left"/>
      <w:pPr>
        <w:tabs>
          <w:tab w:val="num" w:pos="5040"/>
        </w:tabs>
        <w:ind w:left="5040" w:hanging="1440"/>
      </w:pPr>
      <w:rPr>
        <w:rFonts w:cs="Times New Roman"/>
        <w:color w:val="000000"/>
      </w:rPr>
    </w:lvl>
    <w:lvl w:ilvl="6">
      <w:start w:val="1"/>
      <w:numFmt w:val="decimal"/>
      <w:lvlText w:val="%1.%2.%3.%4.%5.%6.%7."/>
      <w:lvlJc w:val="left"/>
      <w:pPr>
        <w:tabs>
          <w:tab w:val="num" w:pos="6120"/>
        </w:tabs>
        <w:ind w:left="6120" w:hanging="1800"/>
      </w:pPr>
      <w:rPr>
        <w:rFonts w:cs="Times New Roman"/>
        <w:color w:val="000000"/>
      </w:rPr>
    </w:lvl>
    <w:lvl w:ilvl="7">
      <w:start w:val="1"/>
      <w:numFmt w:val="decimal"/>
      <w:lvlText w:val="%1.%2.%3.%4.%5.%6.%7.%8."/>
      <w:lvlJc w:val="left"/>
      <w:pPr>
        <w:tabs>
          <w:tab w:val="num" w:pos="6840"/>
        </w:tabs>
        <w:ind w:left="6840" w:hanging="1800"/>
      </w:pPr>
      <w:rPr>
        <w:rFonts w:cs="Times New Roman"/>
        <w:color w:val="000000"/>
      </w:rPr>
    </w:lvl>
    <w:lvl w:ilvl="8">
      <w:start w:val="1"/>
      <w:numFmt w:val="decimal"/>
      <w:lvlText w:val="%1.%2.%3.%4.%5.%6.%7.%8.%9."/>
      <w:lvlJc w:val="left"/>
      <w:pPr>
        <w:tabs>
          <w:tab w:val="num" w:pos="7920"/>
        </w:tabs>
        <w:ind w:left="7920" w:hanging="2160"/>
      </w:pPr>
      <w:rPr>
        <w:rFonts w:cs="Times New Roman"/>
        <w:color w:val="000000"/>
      </w:rPr>
    </w:lvl>
  </w:abstractNum>
  <w:abstractNum w:abstractNumId="73" w15:restartNumberingAfterBreak="0">
    <w:nsid w:val="4F2C080B"/>
    <w:multiLevelType w:val="multilevel"/>
    <w:tmpl w:val="77A21816"/>
    <w:styleLink w:val="WWNum1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4" w15:restartNumberingAfterBreak="0">
    <w:nsid w:val="500E71DF"/>
    <w:multiLevelType w:val="hybridMultilevel"/>
    <w:tmpl w:val="901ABE5A"/>
    <w:lvl w:ilvl="0" w:tplc="67D6F5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5" w15:restartNumberingAfterBreak="0">
    <w:nsid w:val="51AD2B2B"/>
    <w:multiLevelType w:val="hybridMultilevel"/>
    <w:tmpl w:val="B796874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1E6216D"/>
    <w:multiLevelType w:val="hybridMultilevel"/>
    <w:tmpl w:val="54081AA4"/>
    <w:styleLink w:val="WWNum1211"/>
    <w:lvl w:ilvl="0" w:tplc="501CBA98">
      <w:start w:val="1"/>
      <w:numFmt w:val="decimal"/>
      <w:lvlText w:val="%1."/>
      <w:lvlJc w:val="left"/>
      <w:pPr>
        <w:ind w:left="928" w:hanging="360"/>
      </w:pPr>
      <w:rPr>
        <w:rFonts w:cs="Times New Roman"/>
        <w:sz w:val="26"/>
        <w:szCs w:val="26"/>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7" w15:restartNumberingAfterBreak="0">
    <w:nsid w:val="51E90B9D"/>
    <w:multiLevelType w:val="multilevel"/>
    <w:tmpl w:val="4B882E7C"/>
    <w:name w:val="WW8Num193"/>
    <w:lvl w:ilvl="0">
      <w:start w:val="139"/>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decimal"/>
      <w:isLgl/>
      <w:lvlText w:val="%1.%2.%3."/>
      <w:lvlJc w:val="left"/>
      <w:pPr>
        <w:ind w:left="1850" w:hanging="1140"/>
      </w:pPr>
      <w:rPr>
        <w:rFonts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78" w15:restartNumberingAfterBreak="0">
    <w:nsid w:val="546615C2"/>
    <w:multiLevelType w:val="multilevel"/>
    <w:tmpl w:val="EDBE255E"/>
    <w:styleLink w:val="WWNum15"/>
    <w:lvl w:ilvl="0">
      <w:numFmt w:val="bullet"/>
      <w:lvlText w:val=""/>
      <w:lvlJc w:val="left"/>
      <w:rPr>
        <w:rFonts w:ascii="Symbol" w:eastAsia="Times New Roman" w:hAnsi="Symbol"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9" w15:restartNumberingAfterBreak="0">
    <w:nsid w:val="55432447"/>
    <w:multiLevelType w:val="hybridMultilevel"/>
    <w:tmpl w:val="C74A175A"/>
    <w:styleLink w:val="WWNum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15:restartNumberingAfterBreak="0">
    <w:nsid w:val="55DD47C0"/>
    <w:multiLevelType w:val="multilevel"/>
    <w:tmpl w:val="89EC96EA"/>
    <w:styleLink w:val="WWNum1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562B7CE0"/>
    <w:multiLevelType w:val="multilevel"/>
    <w:tmpl w:val="CC0C98B4"/>
    <w:styleLink w:val="3"/>
    <w:lvl w:ilvl="0">
      <w:start w:val="20"/>
      <w:numFmt w:val="decimal"/>
      <w:lvlText w:val="%1."/>
      <w:lvlJc w:val="left"/>
      <w:pPr>
        <w:ind w:left="360" w:hanging="360"/>
      </w:pPr>
      <w:rPr>
        <w:rFonts w:hint="default"/>
        <w:b/>
        <w:sz w:val="24"/>
      </w:rPr>
    </w:lvl>
    <w:lvl w:ilvl="1">
      <w:start w:val="20"/>
      <w:numFmt w:val="decimal"/>
      <w:lvlText w:val="%1.%2."/>
      <w:lvlJc w:val="left"/>
      <w:pPr>
        <w:ind w:left="1070" w:hanging="360"/>
      </w:pPr>
      <w:rPr>
        <w:rFonts w:hint="default"/>
        <w:b w:val="0"/>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2847" w:hanging="720"/>
      </w:pPr>
      <w:rPr>
        <w:rFonts w:hint="default"/>
        <w:b/>
        <w:sz w:val="24"/>
      </w:rPr>
    </w:lvl>
    <w:lvl w:ilvl="4">
      <w:start w:val="1"/>
      <w:numFmt w:val="decimal"/>
      <w:lvlText w:val="%1.%2.%3.%4.%5."/>
      <w:lvlJc w:val="left"/>
      <w:pPr>
        <w:ind w:left="3916" w:hanging="1080"/>
      </w:pPr>
      <w:rPr>
        <w:rFonts w:hint="default"/>
        <w:b/>
        <w:sz w:val="24"/>
      </w:rPr>
    </w:lvl>
    <w:lvl w:ilvl="5">
      <w:start w:val="1"/>
      <w:numFmt w:val="decimal"/>
      <w:lvlText w:val="%1.%2.%3.%4.%5.%6."/>
      <w:lvlJc w:val="left"/>
      <w:pPr>
        <w:ind w:left="4625" w:hanging="1080"/>
      </w:pPr>
      <w:rPr>
        <w:rFonts w:hint="default"/>
        <w:b/>
        <w:sz w:val="24"/>
      </w:rPr>
    </w:lvl>
    <w:lvl w:ilvl="6">
      <w:start w:val="1"/>
      <w:numFmt w:val="decimal"/>
      <w:lvlText w:val="%1.%2.%3.%4.%5.%6.%7."/>
      <w:lvlJc w:val="left"/>
      <w:pPr>
        <w:ind w:left="5334" w:hanging="1080"/>
      </w:pPr>
      <w:rPr>
        <w:rFonts w:hint="default"/>
        <w:b/>
        <w:sz w:val="24"/>
      </w:rPr>
    </w:lvl>
    <w:lvl w:ilvl="7">
      <w:start w:val="1"/>
      <w:numFmt w:val="decimal"/>
      <w:lvlText w:val="%1.%2.%3.%4.%5.%6.%7.%8."/>
      <w:lvlJc w:val="left"/>
      <w:pPr>
        <w:ind w:left="6403" w:hanging="1440"/>
      </w:pPr>
      <w:rPr>
        <w:rFonts w:hint="default"/>
        <w:b/>
        <w:sz w:val="24"/>
      </w:rPr>
    </w:lvl>
    <w:lvl w:ilvl="8">
      <w:start w:val="1"/>
      <w:numFmt w:val="decimal"/>
      <w:lvlText w:val="%1.%2.%3.%4.%5.%6.%7.%8.%9."/>
      <w:lvlJc w:val="left"/>
      <w:pPr>
        <w:ind w:left="7112" w:hanging="1440"/>
      </w:pPr>
      <w:rPr>
        <w:rFonts w:hint="default"/>
        <w:b/>
        <w:sz w:val="24"/>
      </w:rPr>
    </w:lvl>
  </w:abstractNum>
  <w:abstractNum w:abstractNumId="82" w15:restartNumberingAfterBreak="0">
    <w:nsid w:val="5AD5732B"/>
    <w:multiLevelType w:val="hybridMultilevel"/>
    <w:tmpl w:val="7E02AB6E"/>
    <w:lvl w:ilvl="0" w:tplc="04190017">
      <w:start w:val="1"/>
      <w:numFmt w:val="bullet"/>
      <w:pStyle w:val="30"/>
      <w:lvlText w:val="-"/>
      <w:lvlJc w:val="left"/>
      <w:pPr>
        <w:tabs>
          <w:tab w:val="num" w:pos="1559"/>
        </w:tabs>
        <w:ind w:left="1559" w:hanging="453"/>
      </w:pPr>
      <w:rPr>
        <w:rFonts w:ascii="Times New Roman" w:hAnsi="Times New Roman" w:hint="default"/>
      </w:rPr>
    </w:lvl>
    <w:lvl w:ilvl="1" w:tplc="04190019">
      <w:start w:val="1"/>
      <w:numFmt w:val="bullet"/>
      <w:lvlText w:val="o"/>
      <w:lvlJc w:val="left"/>
      <w:pPr>
        <w:tabs>
          <w:tab w:val="num" w:pos="2007"/>
        </w:tabs>
        <w:ind w:left="2007" w:hanging="360"/>
      </w:pPr>
      <w:rPr>
        <w:rFonts w:ascii="Courier New" w:hAnsi="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start w:val="1"/>
      <w:numFmt w:val="bullet"/>
      <w:lvlText w:val="o"/>
      <w:lvlJc w:val="left"/>
      <w:pPr>
        <w:tabs>
          <w:tab w:val="num" w:pos="4167"/>
        </w:tabs>
        <w:ind w:left="4167" w:hanging="360"/>
      </w:pPr>
      <w:rPr>
        <w:rFonts w:ascii="Courier New" w:hAnsi="Courier New" w:hint="default"/>
      </w:rPr>
    </w:lvl>
    <w:lvl w:ilvl="5" w:tplc="0419001B">
      <w:start w:val="1"/>
      <w:numFmt w:val="bullet"/>
      <w:lvlText w:val=""/>
      <w:lvlJc w:val="left"/>
      <w:pPr>
        <w:tabs>
          <w:tab w:val="num" w:pos="4887"/>
        </w:tabs>
        <w:ind w:left="4887" w:hanging="360"/>
      </w:pPr>
      <w:rPr>
        <w:rFonts w:ascii="Wingdings" w:hAnsi="Wingdings" w:hint="default"/>
      </w:rPr>
    </w:lvl>
    <w:lvl w:ilvl="6" w:tplc="0419000F">
      <w:start w:val="1"/>
      <w:numFmt w:val="bullet"/>
      <w:lvlText w:val=""/>
      <w:lvlJc w:val="left"/>
      <w:pPr>
        <w:tabs>
          <w:tab w:val="num" w:pos="5607"/>
        </w:tabs>
        <w:ind w:left="5607" w:hanging="360"/>
      </w:pPr>
      <w:rPr>
        <w:rFonts w:ascii="Symbol" w:hAnsi="Symbol" w:hint="default"/>
      </w:rPr>
    </w:lvl>
    <w:lvl w:ilvl="7" w:tplc="04190019">
      <w:start w:val="1"/>
      <w:numFmt w:val="bullet"/>
      <w:lvlText w:val="o"/>
      <w:lvlJc w:val="left"/>
      <w:pPr>
        <w:tabs>
          <w:tab w:val="num" w:pos="6327"/>
        </w:tabs>
        <w:ind w:left="6327" w:hanging="360"/>
      </w:pPr>
      <w:rPr>
        <w:rFonts w:ascii="Courier New" w:hAnsi="Courier New" w:hint="default"/>
      </w:rPr>
    </w:lvl>
    <w:lvl w:ilvl="8" w:tplc="0419001B">
      <w:start w:val="1"/>
      <w:numFmt w:val="bullet"/>
      <w:lvlText w:val=""/>
      <w:lvlJc w:val="left"/>
      <w:pPr>
        <w:tabs>
          <w:tab w:val="num" w:pos="7047"/>
        </w:tabs>
        <w:ind w:left="7047" w:hanging="360"/>
      </w:pPr>
      <w:rPr>
        <w:rFonts w:ascii="Wingdings" w:hAnsi="Wingdings" w:hint="default"/>
      </w:rPr>
    </w:lvl>
  </w:abstractNum>
  <w:abstractNum w:abstractNumId="83" w15:restartNumberingAfterBreak="0">
    <w:nsid w:val="5AF64E2A"/>
    <w:multiLevelType w:val="hybridMultilevel"/>
    <w:tmpl w:val="414E9A10"/>
    <w:lvl w:ilvl="0" w:tplc="4C28EE8E">
      <w:start w:val="1"/>
      <w:numFmt w:val="bullet"/>
      <w:lvlText w:val=""/>
      <w:lvlJc w:val="left"/>
      <w:pPr>
        <w:tabs>
          <w:tab w:val="num" w:pos="1494"/>
        </w:tabs>
        <w:ind w:left="1494" w:hanging="870"/>
      </w:pPr>
      <w:rPr>
        <w:rFonts w:ascii="Symbol" w:hAnsi="Symbol" w:hint="default"/>
        <w:sz w:val="20"/>
      </w:rPr>
    </w:lvl>
    <w:lvl w:ilvl="1" w:tplc="78CA7AC0">
      <w:start w:val="1"/>
      <w:numFmt w:val="bullet"/>
      <w:pStyle w:val="a0"/>
      <w:lvlText w:val=""/>
      <w:lvlJc w:val="left"/>
      <w:pPr>
        <w:tabs>
          <w:tab w:val="num" w:pos="1440"/>
        </w:tabs>
        <w:ind w:left="1440" w:hanging="360"/>
      </w:pPr>
      <w:rPr>
        <w:rFonts w:ascii="Symbol" w:hAnsi="Symbol" w:hint="default"/>
        <w:sz w:val="20"/>
      </w:rPr>
    </w:lvl>
    <w:lvl w:ilvl="2" w:tplc="04190005">
      <w:start w:val="1"/>
      <w:numFmt w:val="decimal"/>
      <w:lvlText w:val="%3."/>
      <w:lvlJc w:val="left"/>
      <w:pPr>
        <w:tabs>
          <w:tab w:val="num" w:pos="2160"/>
        </w:tabs>
        <w:ind w:left="2160" w:hanging="1536"/>
      </w:pPr>
      <w:rPr>
        <w:rFonts w:cs="Times New Roman" w:hint="default"/>
        <w:sz w:val="28"/>
        <w:szCs w:val="28"/>
      </w:rPr>
    </w:lvl>
    <w:lvl w:ilvl="3" w:tplc="04190001">
      <w:start w:val="5"/>
      <w:numFmt w:val="decimal"/>
      <w:lvlText w:val="%4"/>
      <w:lvlJc w:val="left"/>
      <w:pPr>
        <w:tabs>
          <w:tab w:val="num" w:pos="2880"/>
        </w:tabs>
        <w:ind w:left="2880" w:hanging="360"/>
      </w:pPr>
      <w:rPr>
        <w:rFonts w:cs="Times New Roman"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85" w15:restartNumberingAfterBreak="0">
    <w:nsid w:val="5DCB0265"/>
    <w:multiLevelType w:val="multilevel"/>
    <w:tmpl w:val="1CAC512A"/>
    <w:styleLink w:val="WW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6" w15:restartNumberingAfterBreak="0">
    <w:nsid w:val="5E2B6AF1"/>
    <w:multiLevelType w:val="multilevel"/>
    <w:tmpl w:val="B894A616"/>
    <w:styleLink w:val="WWOutlineListStyle"/>
    <w:lvl w:ilvl="0">
      <w:start w:val="1"/>
      <w:numFmt w:val="decimal"/>
      <w:lvlText w:val="%1."/>
      <w:lvlJc w:val="left"/>
    </w:lvl>
    <w:lvl w:ilvl="1">
      <w:start w:val="1"/>
      <w:numFmt w:val="decimal"/>
      <w:lvlText w:val="Раздел %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7" w15:restartNumberingAfterBreak="0">
    <w:nsid w:val="5E9670AE"/>
    <w:multiLevelType w:val="multilevel"/>
    <w:tmpl w:val="31C4B974"/>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8" w15:restartNumberingAfterBreak="0">
    <w:nsid w:val="63EB7DDF"/>
    <w:multiLevelType w:val="multilevel"/>
    <w:tmpl w:val="91E68FC4"/>
    <w:lvl w:ilvl="0">
      <w:start w:val="23"/>
      <w:numFmt w:val="decimal"/>
      <w:lvlText w:val="%1."/>
      <w:lvlJc w:val="left"/>
      <w:pPr>
        <w:ind w:left="720" w:hanging="360"/>
      </w:pPr>
      <w:rPr>
        <w:rFonts w:hint="default"/>
      </w:rPr>
    </w:lvl>
    <w:lvl w:ilvl="1">
      <w:numFmt w:val="none"/>
      <w:lvlText w:val=""/>
      <w:lvlJc w:val="left"/>
      <w:pPr>
        <w:tabs>
          <w:tab w:val="num" w:pos="360"/>
        </w:tabs>
        <w:ind w:left="0" w:firstLine="0"/>
      </w:pPr>
      <w:rPr>
        <w:rFonts w:hint="default"/>
      </w:rPr>
    </w:lvl>
    <w:lvl w:ilvl="2">
      <w:numFmt w:val="none"/>
      <w:lvlText w:val=""/>
      <w:lvlJc w:val="left"/>
      <w:pPr>
        <w:tabs>
          <w:tab w:val="num" w:pos="360"/>
        </w:tabs>
        <w:ind w:left="0" w:firstLine="0"/>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start w:val="1"/>
      <w:numFmt w:val="decimal"/>
      <w:isLgl/>
      <w:lvlText w:val="%1.%3.%4.%5.%6.%7.%8.%9"/>
      <w:lvlJc w:val="left"/>
      <w:pPr>
        <w:ind w:left="4680" w:hanging="1440"/>
      </w:pPr>
      <w:rPr>
        <w:rFonts w:hint="default"/>
        <w:b/>
      </w:rPr>
    </w:lvl>
  </w:abstractNum>
  <w:abstractNum w:abstractNumId="89" w15:restartNumberingAfterBreak="0">
    <w:nsid w:val="6421203D"/>
    <w:multiLevelType w:val="multilevel"/>
    <w:tmpl w:val="54ACA2C2"/>
    <w:styleLink w:val="WWNum91"/>
    <w:lvl w:ilvl="0">
      <w:start w:val="7"/>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0" w15:restartNumberingAfterBreak="0">
    <w:nsid w:val="65A40354"/>
    <w:multiLevelType w:val="multilevel"/>
    <w:tmpl w:val="B890E3F8"/>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1850"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1" w15:restartNumberingAfterBreak="0">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68BC402D"/>
    <w:multiLevelType w:val="multilevel"/>
    <w:tmpl w:val="84764812"/>
    <w:lvl w:ilvl="0">
      <w:start w:val="1"/>
      <w:numFmt w:val="decimal"/>
      <w:lvlText w:val="%1."/>
      <w:lvlJc w:val="left"/>
      <w:pPr>
        <w:tabs>
          <w:tab w:val="num" w:pos="1730"/>
        </w:tabs>
        <w:ind w:left="1730" w:hanging="1020"/>
      </w:pPr>
      <w:rPr>
        <w:rFonts w:hint="default"/>
        <w:b/>
        <w:sz w:val="26"/>
        <w:szCs w:val="26"/>
      </w:rPr>
    </w:lvl>
    <w:lvl w:ilvl="1">
      <w:start w:val="1"/>
      <w:numFmt w:val="decimal"/>
      <w:isLgl/>
      <w:lvlText w:val="%1.%2."/>
      <w:lvlJc w:val="left"/>
      <w:pPr>
        <w:ind w:left="1850" w:hanging="1140"/>
      </w:pPr>
      <w:rPr>
        <w:rFonts w:hint="default"/>
        <w:b w:val="0"/>
      </w:rPr>
    </w:lvl>
    <w:lvl w:ilvl="2">
      <w:start w:val="1"/>
      <w:numFmt w:val="bullet"/>
      <w:lvlText w:val=""/>
      <w:lvlJc w:val="left"/>
      <w:pPr>
        <w:ind w:left="2133" w:hanging="1140"/>
      </w:pPr>
      <w:rPr>
        <w:rFonts w:ascii="Symbol" w:hAnsi="Symbol" w:hint="default"/>
      </w:rPr>
    </w:lvl>
    <w:lvl w:ilvl="3">
      <w:start w:val="1"/>
      <w:numFmt w:val="decimal"/>
      <w:isLgl/>
      <w:lvlText w:val="%1.%2.%3.%4."/>
      <w:lvlJc w:val="left"/>
      <w:pPr>
        <w:ind w:left="1850" w:hanging="1140"/>
      </w:pPr>
      <w:rPr>
        <w:rFonts w:hint="default"/>
      </w:rPr>
    </w:lvl>
    <w:lvl w:ilvl="4">
      <w:start w:val="1"/>
      <w:numFmt w:val="decimal"/>
      <w:isLgl/>
      <w:lvlText w:val="%1.%2.%3.%4.%5."/>
      <w:lvlJc w:val="left"/>
      <w:pPr>
        <w:ind w:left="1850" w:hanging="1140"/>
      </w:pPr>
      <w:rPr>
        <w:rFonts w:hint="default"/>
      </w:rPr>
    </w:lvl>
    <w:lvl w:ilvl="5">
      <w:start w:val="1"/>
      <w:numFmt w:val="decimal"/>
      <w:isLgl/>
      <w:lvlText w:val="%1.%2.%3.%4.%5.%6."/>
      <w:lvlJc w:val="left"/>
      <w:pPr>
        <w:ind w:left="1850" w:hanging="11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93" w15:restartNumberingAfterBreak="0">
    <w:nsid w:val="68EB5FA7"/>
    <w:multiLevelType w:val="multilevel"/>
    <w:tmpl w:val="82F0A128"/>
    <w:styleLink w:val="WWNum8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4" w15:restartNumberingAfterBreak="0">
    <w:nsid w:val="690536EA"/>
    <w:multiLevelType w:val="multilevel"/>
    <w:tmpl w:val="A328C872"/>
    <w:styleLink w:val="WWNum121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5" w15:restartNumberingAfterBreak="0">
    <w:nsid w:val="6BEF056C"/>
    <w:multiLevelType w:val="multilevel"/>
    <w:tmpl w:val="6FC693AE"/>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6" w15:restartNumberingAfterBreak="0">
    <w:nsid w:val="6C997CE3"/>
    <w:multiLevelType w:val="multilevel"/>
    <w:tmpl w:val="D694865C"/>
    <w:lvl w:ilvl="0">
      <w:start w:val="1"/>
      <w:numFmt w:val="bullet"/>
      <w:lvlText w:val=""/>
      <w:lvlJc w:val="left"/>
      <w:pPr>
        <w:ind w:left="1429" w:hanging="360"/>
      </w:pPr>
      <w:rPr>
        <w:rFonts w:ascii="Symbol" w:hAnsi="Symbol" w:hint="default"/>
      </w:rPr>
    </w:lvl>
    <w:lvl w:ilvl="1">
      <w:start w:val="1"/>
      <w:numFmt w:val="decimal"/>
      <w:isLgl/>
      <w:lvlText w:val="%1.%2."/>
      <w:lvlJc w:val="left"/>
      <w:pPr>
        <w:ind w:left="1429" w:hanging="360"/>
      </w:pPr>
      <w:rPr>
        <w:rFonts w:hint="default"/>
        <w:sz w:val="24"/>
        <w:szCs w:val="24"/>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6D36113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6D89650F"/>
    <w:multiLevelType w:val="multilevel"/>
    <w:tmpl w:val="81A8A07C"/>
    <w:styleLink w:val="WWNum2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9" w15:restartNumberingAfterBreak="0">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F8B67EE"/>
    <w:multiLevelType w:val="hybridMultilevel"/>
    <w:tmpl w:val="CE4016E4"/>
    <w:lvl w:ilvl="0" w:tplc="67E667B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FF31149"/>
    <w:multiLevelType w:val="multilevel"/>
    <w:tmpl w:val="DC42539E"/>
    <w:styleLink w:val="2"/>
    <w:lvl w:ilvl="0">
      <w:start w:val="19"/>
      <w:numFmt w:val="decimal"/>
      <w:lvlText w:val="100.%1"/>
      <w:lvlJc w:val="left"/>
      <w:pPr>
        <w:ind w:left="1495" w:hanging="360"/>
      </w:pPr>
      <w:rPr>
        <w:rFonts w:hint="default"/>
        <w:b/>
      </w:rPr>
    </w:lvl>
    <w:lvl w:ilvl="1">
      <w:start w:val="1"/>
      <w:numFmt w:val="decimal"/>
      <w:lvlText w:val="%1.%2."/>
      <w:lvlJc w:val="left"/>
      <w:pPr>
        <w:ind w:left="1429" w:hanging="360"/>
      </w:pPr>
      <w:rPr>
        <w:rFonts w:hint="default"/>
        <w:b w:val="0"/>
      </w:rPr>
    </w:lvl>
    <w:lvl w:ilvl="2">
      <w:start w:val="1"/>
      <w:numFmt w:val="decimal"/>
      <w:lvlText w:val="%1.%2.%3."/>
      <w:lvlJc w:val="left"/>
      <w:pPr>
        <w:ind w:left="2858" w:hanging="720"/>
      </w:pPr>
      <w:rPr>
        <w:rFonts w:hint="default"/>
        <w:b w:val="0"/>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854" w:hanging="144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10352" w:hanging="1800"/>
      </w:pPr>
      <w:rPr>
        <w:rFonts w:hint="default"/>
        <w:b/>
      </w:rPr>
    </w:lvl>
  </w:abstractNum>
  <w:abstractNum w:abstractNumId="102" w15:restartNumberingAfterBreak="0">
    <w:nsid w:val="703F7114"/>
    <w:multiLevelType w:val="multilevel"/>
    <w:tmpl w:val="B2587424"/>
    <w:styleLink w:val="WWNum18"/>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3" w15:restartNumberingAfterBreak="0">
    <w:nsid w:val="7053748A"/>
    <w:multiLevelType w:val="hybridMultilevel"/>
    <w:tmpl w:val="2B2EEA98"/>
    <w:styleLink w:val="12"/>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2"/>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0"/>
      <w:lvlText w:val="(%5)"/>
      <w:lvlJc w:val="left"/>
      <w:pPr>
        <w:tabs>
          <w:tab w:val="num" w:pos="2835"/>
        </w:tabs>
        <w:ind w:left="2835" w:hanging="567"/>
      </w:pPr>
      <w:rPr>
        <w:rFonts w:cs="Times New Roman" w:hint="default"/>
        <w:b w:val="0"/>
        <w:dstrike w:val="0"/>
        <w:color w:val="auto"/>
      </w:rPr>
    </w:lvl>
    <w:lvl w:ilvl="5">
      <w:start w:val="1"/>
      <w:numFmt w:val="decimal"/>
      <w:pStyle w:val="60"/>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05" w15:restartNumberingAfterBreak="0">
    <w:nsid w:val="74C45874"/>
    <w:multiLevelType w:val="multilevel"/>
    <w:tmpl w:val="61A68928"/>
    <w:styleLink w:val="WWNum5"/>
    <w:lvl w:ilvl="0">
      <w:start w:val="3"/>
      <w:numFmt w:val="decimal"/>
      <w:lvlText w:val="%1."/>
      <w:lvlJc w:val="left"/>
      <w:rPr>
        <w:b/>
      </w:rPr>
    </w:lvl>
    <w:lvl w:ilvl="1">
      <w:numFmt w:val="bullet"/>
      <w:lvlText w:val=""/>
      <w:lvlJc w:val="left"/>
      <w:rPr>
        <w:rFonts w:ascii="Symbol" w:hAnsi="Symbo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75574B01"/>
    <w:multiLevelType w:val="hybridMultilevel"/>
    <w:tmpl w:val="6D7CAB4E"/>
    <w:styleLink w:val="21"/>
    <w:lvl w:ilvl="0" w:tplc="67E667BA">
      <w:start w:val="1"/>
      <w:numFmt w:val="bullet"/>
      <w:lvlText w:val="−"/>
      <w:lvlJc w:val="left"/>
      <w:pPr>
        <w:ind w:left="1790" w:hanging="360"/>
      </w:pPr>
      <w:rPr>
        <w:rFonts w:ascii="Times New Roman" w:hAnsi="Times New Roman" w:cs="Times New Roman"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107" w15:restartNumberingAfterBreak="0">
    <w:nsid w:val="767C5678"/>
    <w:multiLevelType w:val="multilevel"/>
    <w:tmpl w:val="E5C8AB7A"/>
    <w:styleLink w:val="WWNum20"/>
    <w:lvl w:ilvl="0">
      <w:start w:val="4"/>
      <w:numFmt w:val="decimal"/>
      <w:lvlText w:val="%1."/>
      <w:lvlJc w:val="left"/>
    </w:lvl>
    <w:lvl w:ilvl="1">
      <w:start w:val="1"/>
      <w:numFmt w:val="decimal"/>
      <w:lvlText w:val="%1.%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 w15:restartNumberingAfterBreak="0">
    <w:nsid w:val="76FA2BEA"/>
    <w:multiLevelType w:val="multilevel"/>
    <w:tmpl w:val="F8767028"/>
    <w:styleLink w:val="WWNum3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9" w15:restartNumberingAfterBreak="0">
    <w:nsid w:val="781C0A67"/>
    <w:multiLevelType w:val="multilevel"/>
    <w:tmpl w:val="97926976"/>
    <w:styleLink w:val="WWNum94"/>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78EC4C42"/>
    <w:multiLevelType w:val="multilevel"/>
    <w:tmpl w:val="ABEE63E8"/>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1" w15:restartNumberingAfterBreak="0">
    <w:nsid w:val="7F50006C"/>
    <w:multiLevelType w:val="hybridMultilevel"/>
    <w:tmpl w:val="D8AA9AA6"/>
    <w:lvl w:ilvl="0" w:tplc="9EA25AB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2" w15:restartNumberingAfterBreak="0">
    <w:nsid w:val="7F9F51D0"/>
    <w:multiLevelType w:val="hybridMultilevel"/>
    <w:tmpl w:val="C0F4E490"/>
    <w:lvl w:ilvl="0" w:tplc="B30C477C">
      <w:start w:val="18"/>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7FB807FD"/>
    <w:multiLevelType w:val="multilevel"/>
    <w:tmpl w:val="36B2BD3A"/>
    <w:styleLink w:val="WW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4" w15:restartNumberingAfterBreak="0">
    <w:nsid w:val="7FE55624"/>
    <w:multiLevelType w:val="hybridMultilevel"/>
    <w:tmpl w:val="54280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2"/>
  </w:num>
  <w:num w:numId="2">
    <w:abstractNumId w:val="104"/>
  </w:num>
  <w:num w:numId="3">
    <w:abstractNumId w:val="83"/>
  </w:num>
  <w:num w:numId="4">
    <w:abstractNumId w:val="84"/>
  </w:num>
  <w:num w:numId="5">
    <w:abstractNumId w:val="82"/>
  </w:num>
  <w:num w:numId="6">
    <w:abstractNumId w:val="67"/>
  </w:num>
  <w:num w:numId="7">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0"/>
  </w:num>
  <w:num w:numId="9">
    <w:abstractNumId w:val="0"/>
  </w:num>
  <w:num w:numId="10">
    <w:abstractNumId w:val="97"/>
  </w:num>
  <w:num w:numId="11">
    <w:abstractNumId w:val="112"/>
  </w:num>
  <w:num w:numId="12">
    <w:abstractNumId w:val="59"/>
  </w:num>
  <w:num w:numId="13">
    <w:abstractNumId w:val="64"/>
  </w:num>
  <w:num w:numId="14">
    <w:abstractNumId w:val="57"/>
  </w:num>
  <w:num w:numId="15">
    <w:abstractNumId w:val="56"/>
  </w:num>
  <w:num w:numId="16">
    <w:abstractNumId w:val="73"/>
  </w:num>
  <w:num w:numId="17">
    <w:abstractNumId w:val="25"/>
  </w:num>
  <w:num w:numId="18">
    <w:abstractNumId w:val="49"/>
  </w:num>
  <w:num w:numId="19">
    <w:abstractNumId w:val="69"/>
  </w:num>
  <w:num w:numId="20">
    <w:abstractNumId w:val="79"/>
  </w:num>
  <w:num w:numId="21">
    <w:abstractNumId w:val="41"/>
  </w:num>
  <w:num w:numId="22">
    <w:abstractNumId w:val="9"/>
  </w:num>
  <w:num w:numId="23">
    <w:abstractNumId w:val="13"/>
  </w:num>
  <w:num w:numId="24">
    <w:abstractNumId w:val="15"/>
  </w:num>
  <w:num w:numId="25">
    <w:abstractNumId w:val="60"/>
  </w:num>
  <w:num w:numId="26">
    <w:abstractNumId w:val="114"/>
  </w:num>
  <w:num w:numId="27">
    <w:abstractNumId w:val="100"/>
  </w:num>
  <w:num w:numId="28">
    <w:abstractNumId w:val="35"/>
  </w:num>
  <w:num w:numId="29">
    <w:abstractNumId w:val="63"/>
  </w:num>
  <w:num w:numId="30">
    <w:abstractNumId w:val="54"/>
  </w:num>
  <w:num w:numId="31">
    <w:abstractNumId w:val="103"/>
  </w:num>
  <w:num w:numId="32">
    <w:abstractNumId w:val="27"/>
  </w:num>
  <w:num w:numId="33">
    <w:abstractNumId w:val="106"/>
  </w:num>
  <w:num w:numId="34">
    <w:abstractNumId w:val="23"/>
  </w:num>
  <w:num w:numId="35">
    <w:abstractNumId w:val="39"/>
  </w:num>
  <w:num w:numId="36">
    <w:abstractNumId w:val="101"/>
  </w:num>
  <w:num w:numId="37">
    <w:abstractNumId w:val="81"/>
  </w:num>
  <w:num w:numId="38">
    <w:abstractNumId w:val="76"/>
  </w:num>
  <w:num w:numId="39">
    <w:abstractNumId w:val="28"/>
  </w:num>
  <w:num w:numId="40">
    <w:abstractNumId w:val="86"/>
  </w:num>
  <w:num w:numId="41">
    <w:abstractNumId w:val="26"/>
  </w:num>
  <w:num w:numId="42">
    <w:abstractNumId w:val="17"/>
  </w:num>
  <w:num w:numId="43">
    <w:abstractNumId w:val="70"/>
  </w:num>
  <w:num w:numId="44">
    <w:abstractNumId w:val="95"/>
  </w:num>
  <w:num w:numId="45">
    <w:abstractNumId w:val="105"/>
  </w:num>
  <w:num w:numId="46">
    <w:abstractNumId w:val="38"/>
  </w:num>
  <w:num w:numId="47">
    <w:abstractNumId w:val="66"/>
  </w:num>
  <w:num w:numId="48">
    <w:abstractNumId w:val="61"/>
  </w:num>
  <w:num w:numId="49">
    <w:abstractNumId w:val="109"/>
  </w:num>
  <w:num w:numId="50">
    <w:abstractNumId w:val="53"/>
  </w:num>
  <w:num w:numId="51">
    <w:abstractNumId w:val="21"/>
  </w:num>
  <w:num w:numId="52">
    <w:abstractNumId w:val="80"/>
  </w:num>
  <w:num w:numId="53">
    <w:abstractNumId w:val="32"/>
  </w:num>
  <w:num w:numId="54">
    <w:abstractNumId w:val="78"/>
  </w:num>
  <w:num w:numId="55">
    <w:abstractNumId w:val="110"/>
  </w:num>
  <w:num w:numId="56">
    <w:abstractNumId w:val="40"/>
  </w:num>
  <w:num w:numId="57">
    <w:abstractNumId w:val="102"/>
  </w:num>
  <w:num w:numId="58">
    <w:abstractNumId w:val="20"/>
  </w:num>
  <w:num w:numId="59">
    <w:abstractNumId w:val="107"/>
  </w:num>
  <w:num w:numId="60">
    <w:abstractNumId w:val="113"/>
  </w:num>
  <w:num w:numId="61">
    <w:abstractNumId w:val="98"/>
  </w:num>
  <w:num w:numId="62">
    <w:abstractNumId w:val="24"/>
  </w:num>
  <w:num w:numId="63">
    <w:abstractNumId w:val="47"/>
  </w:num>
  <w:num w:numId="64">
    <w:abstractNumId w:val="68"/>
  </w:num>
  <w:num w:numId="65">
    <w:abstractNumId w:val="22"/>
  </w:num>
  <w:num w:numId="66">
    <w:abstractNumId w:val="87"/>
  </w:num>
  <w:num w:numId="67">
    <w:abstractNumId w:val="85"/>
  </w:num>
  <w:num w:numId="68">
    <w:abstractNumId w:val="33"/>
  </w:num>
  <w:num w:numId="69">
    <w:abstractNumId w:val="29"/>
  </w:num>
  <w:num w:numId="70">
    <w:abstractNumId w:val="65"/>
  </w:num>
  <w:num w:numId="71">
    <w:abstractNumId w:val="46"/>
  </w:num>
  <w:num w:numId="72">
    <w:abstractNumId w:val="108"/>
  </w:num>
  <w:num w:numId="73">
    <w:abstractNumId w:val="45"/>
  </w:num>
  <w:num w:numId="74">
    <w:abstractNumId w:val="91"/>
  </w:num>
  <w:num w:numId="75">
    <w:abstractNumId w:val="62"/>
  </w:num>
  <w:num w:numId="76">
    <w:abstractNumId w:val="55"/>
  </w:num>
  <w:num w:numId="77">
    <w:abstractNumId w:val="44"/>
  </w:num>
  <w:num w:numId="78">
    <w:abstractNumId w:val="18"/>
  </w:num>
  <w:num w:numId="79">
    <w:abstractNumId w:val="30"/>
  </w:num>
  <w:num w:numId="80">
    <w:abstractNumId w:val="52"/>
  </w:num>
  <w:num w:numId="81">
    <w:abstractNumId w:val="99"/>
  </w:num>
  <w:num w:numId="82">
    <w:abstractNumId w:val="19"/>
  </w:num>
  <w:num w:numId="83">
    <w:abstractNumId w:val="42"/>
  </w:num>
  <w:num w:numId="84">
    <w:abstractNumId w:val="75"/>
  </w:num>
  <w:num w:numId="85">
    <w:abstractNumId w:val="88"/>
  </w:num>
  <w:num w:numId="86">
    <w:abstractNumId w:val="74"/>
  </w:num>
  <w:num w:numId="87">
    <w:abstractNumId w:val="36"/>
  </w:num>
  <w:num w:numId="88">
    <w:abstractNumId w:val="111"/>
  </w:num>
  <w:num w:numId="89">
    <w:abstractNumId w:val="31"/>
  </w:num>
  <w:num w:numId="90">
    <w:abstractNumId w:val="89"/>
  </w:num>
  <w:num w:numId="91">
    <w:abstractNumId w:val="93"/>
  </w:num>
  <w:num w:numId="92">
    <w:abstractNumId w:val="94"/>
  </w:num>
  <w:num w:numId="93">
    <w:abstractNumId w:val="92"/>
  </w:num>
  <w:num w:numId="94">
    <w:abstractNumId w:val="90"/>
  </w:num>
  <w:num w:numId="95">
    <w:abstractNumId w:val="71"/>
  </w:num>
  <w:num w:numId="96">
    <w:abstractNumId w:val="34"/>
  </w:num>
  <w:num w:numId="97">
    <w:abstractNumId w:val="43"/>
  </w:num>
  <w:num w:numId="98">
    <w:abstractNumId w:val="96"/>
  </w:num>
  <w:num w:numId="99">
    <w:abstractNumId w:val="75"/>
    <w:lvlOverride w:ilvl="0"/>
    <w:lvlOverride w:ilvl="1"/>
    <w:lvlOverride w:ilvl="2"/>
    <w:lvlOverride w:ilvl="3"/>
    <w:lvlOverride w:ilvl="4"/>
    <w:lvlOverride w:ilvl="5"/>
    <w:lvlOverride w:ilvl="6"/>
    <w:lvlOverride w:ilvl="7"/>
    <w:lvlOverride w:ilvl="8"/>
  </w:num>
  <w:num w:numId="100">
    <w:abstractNumId w:val="58"/>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DA8"/>
    <w:rsid w:val="00000737"/>
    <w:rsid w:val="00000B8B"/>
    <w:rsid w:val="00000BA3"/>
    <w:rsid w:val="000012E0"/>
    <w:rsid w:val="000012F2"/>
    <w:rsid w:val="00001342"/>
    <w:rsid w:val="000015A2"/>
    <w:rsid w:val="00001D03"/>
    <w:rsid w:val="00003C92"/>
    <w:rsid w:val="00003EC4"/>
    <w:rsid w:val="0000518D"/>
    <w:rsid w:val="00005501"/>
    <w:rsid w:val="0000599C"/>
    <w:rsid w:val="000059FB"/>
    <w:rsid w:val="00005EB6"/>
    <w:rsid w:val="000064AA"/>
    <w:rsid w:val="0000722C"/>
    <w:rsid w:val="00007459"/>
    <w:rsid w:val="000076E3"/>
    <w:rsid w:val="00007EEB"/>
    <w:rsid w:val="00011C12"/>
    <w:rsid w:val="000123A0"/>
    <w:rsid w:val="00012D15"/>
    <w:rsid w:val="00014430"/>
    <w:rsid w:val="00014C65"/>
    <w:rsid w:val="000150F0"/>
    <w:rsid w:val="00015A8C"/>
    <w:rsid w:val="00017934"/>
    <w:rsid w:val="000179F1"/>
    <w:rsid w:val="00017F02"/>
    <w:rsid w:val="000201A0"/>
    <w:rsid w:val="000205E5"/>
    <w:rsid w:val="00020AFA"/>
    <w:rsid w:val="000211F1"/>
    <w:rsid w:val="00022BB2"/>
    <w:rsid w:val="00023051"/>
    <w:rsid w:val="000230BC"/>
    <w:rsid w:val="0002371C"/>
    <w:rsid w:val="00023922"/>
    <w:rsid w:val="00023C28"/>
    <w:rsid w:val="0002462C"/>
    <w:rsid w:val="00024FC3"/>
    <w:rsid w:val="000251CF"/>
    <w:rsid w:val="00025891"/>
    <w:rsid w:val="000265F8"/>
    <w:rsid w:val="00026B15"/>
    <w:rsid w:val="00027757"/>
    <w:rsid w:val="00027CA5"/>
    <w:rsid w:val="00030090"/>
    <w:rsid w:val="000301A3"/>
    <w:rsid w:val="00030956"/>
    <w:rsid w:val="00030EDB"/>
    <w:rsid w:val="000320FD"/>
    <w:rsid w:val="00033BE4"/>
    <w:rsid w:val="00034A57"/>
    <w:rsid w:val="00034C2A"/>
    <w:rsid w:val="00035620"/>
    <w:rsid w:val="00035765"/>
    <w:rsid w:val="00035E21"/>
    <w:rsid w:val="00035F50"/>
    <w:rsid w:val="000360A4"/>
    <w:rsid w:val="00036753"/>
    <w:rsid w:val="00037C3A"/>
    <w:rsid w:val="00040896"/>
    <w:rsid w:val="000408CF"/>
    <w:rsid w:val="00040F06"/>
    <w:rsid w:val="00041286"/>
    <w:rsid w:val="000412E1"/>
    <w:rsid w:val="00041592"/>
    <w:rsid w:val="00041B63"/>
    <w:rsid w:val="00041D9C"/>
    <w:rsid w:val="000429D2"/>
    <w:rsid w:val="00043B03"/>
    <w:rsid w:val="0004406C"/>
    <w:rsid w:val="00044EFF"/>
    <w:rsid w:val="00045B9C"/>
    <w:rsid w:val="0004601A"/>
    <w:rsid w:val="000479A7"/>
    <w:rsid w:val="00047BF1"/>
    <w:rsid w:val="00050150"/>
    <w:rsid w:val="000510BE"/>
    <w:rsid w:val="000515D3"/>
    <w:rsid w:val="00051A5F"/>
    <w:rsid w:val="00051E20"/>
    <w:rsid w:val="00053307"/>
    <w:rsid w:val="000535C0"/>
    <w:rsid w:val="00053807"/>
    <w:rsid w:val="000539D7"/>
    <w:rsid w:val="00056AE6"/>
    <w:rsid w:val="000575CA"/>
    <w:rsid w:val="00057840"/>
    <w:rsid w:val="00060702"/>
    <w:rsid w:val="00060B49"/>
    <w:rsid w:val="00060BDC"/>
    <w:rsid w:val="00060D8C"/>
    <w:rsid w:val="00060F75"/>
    <w:rsid w:val="00062C8B"/>
    <w:rsid w:val="00062E9C"/>
    <w:rsid w:val="000632F9"/>
    <w:rsid w:val="00064D44"/>
    <w:rsid w:val="00065020"/>
    <w:rsid w:val="000663D5"/>
    <w:rsid w:val="00067A15"/>
    <w:rsid w:val="00070F7C"/>
    <w:rsid w:val="00070FD1"/>
    <w:rsid w:val="00071092"/>
    <w:rsid w:val="00071D87"/>
    <w:rsid w:val="00072BB0"/>
    <w:rsid w:val="00075A07"/>
    <w:rsid w:val="000763EC"/>
    <w:rsid w:val="000766D1"/>
    <w:rsid w:val="00076F19"/>
    <w:rsid w:val="000779A6"/>
    <w:rsid w:val="00080C56"/>
    <w:rsid w:val="000823FC"/>
    <w:rsid w:val="000829CF"/>
    <w:rsid w:val="000832B4"/>
    <w:rsid w:val="00083A9B"/>
    <w:rsid w:val="00084345"/>
    <w:rsid w:val="0008438C"/>
    <w:rsid w:val="00084500"/>
    <w:rsid w:val="0008452D"/>
    <w:rsid w:val="00084645"/>
    <w:rsid w:val="0008535C"/>
    <w:rsid w:val="000857CC"/>
    <w:rsid w:val="000868E3"/>
    <w:rsid w:val="00087CAC"/>
    <w:rsid w:val="0009039F"/>
    <w:rsid w:val="0009156A"/>
    <w:rsid w:val="00091696"/>
    <w:rsid w:val="00091731"/>
    <w:rsid w:val="00093CB8"/>
    <w:rsid w:val="00095383"/>
    <w:rsid w:val="0009674F"/>
    <w:rsid w:val="000967CD"/>
    <w:rsid w:val="00096881"/>
    <w:rsid w:val="00097138"/>
    <w:rsid w:val="00097A03"/>
    <w:rsid w:val="00097E53"/>
    <w:rsid w:val="000A0231"/>
    <w:rsid w:val="000A074B"/>
    <w:rsid w:val="000A0C3F"/>
    <w:rsid w:val="000A194F"/>
    <w:rsid w:val="000A1B44"/>
    <w:rsid w:val="000A27A2"/>
    <w:rsid w:val="000A28FE"/>
    <w:rsid w:val="000A447F"/>
    <w:rsid w:val="000A470F"/>
    <w:rsid w:val="000A54FC"/>
    <w:rsid w:val="000A61A2"/>
    <w:rsid w:val="000A6B83"/>
    <w:rsid w:val="000A7389"/>
    <w:rsid w:val="000A7A79"/>
    <w:rsid w:val="000A7E68"/>
    <w:rsid w:val="000B00ED"/>
    <w:rsid w:val="000B1997"/>
    <w:rsid w:val="000B1BA7"/>
    <w:rsid w:val="000B1C02"/>
    <w:rsid w:val="000B29DB"/>
    <w:rsid w:val="000B2A22"/>
    <w:rsid w:val="000B2EBA"/>
    <w:rsid w:val="000B337E"/>
    <w:rsid w:val="000B4878"/>
    <w:rsid w:val="000B4AE7"/>
    <w:rsid w:val="000B4F71"/>
    <w:rsid w:val="000B7B6E"/>
    <w:rsid w:val="000C0352"/>
    <w:rsid w:val="000C03A1"/>
    <w:rsid w:val="000C067E"/>
    <w:rsid w:val="000C10AC"/>
    <w:rsid w:val="000C1461"/>
    <w:rsid w:val="000C2DAF"/>
    <w:rsid w:val="000C63EF"/>
    <w:rsid w:val="000C7069"/>
    <w:rsid w:val="000C7C72"/>
    <w:rsid w:val="000C7FDB"/>
    <w:rsid w:val="000D1B65"/>
    <w:rsid w:val="000D1D06"/>
    <w:rsid w:val="000D3177"/>
    <w:rsid w:val="000D36DC"/>
    <w:rsid w:val="000D3E00"/>
    <w:rsid w:val="000D4EAB"/>
    <w:rsid w:val="000D4F05"/>
    <w:rsid w:val="000D514D"/>
    <w:rsid w:val="000D5305"/>
    <w:rsid w:val="000D5AE7"/>
    <w:rsid w:val="000D607D"/>
    <w:rsid w:val="000D6143"/>
    <w:rsid w:val="000D7510"/>
    <w:rsid w:val="000E02EF"/>
    <w:rsid w:val="000E0CC3"/>
    <w:rsid w:val="000E1E6F"/>
    <w:rsid w:val="000E20BF"/>
    <w:rsid w:val="000E2420"/>
    <w:rsid w:val="000E3775"/>
    <w:rsid w:val="000E41FB"/>
    <w:rsid w:val="000E4226"/>
    <w:rsid w:val="000E42D6"/>
    <w:rsid w:val="000E486F"/>
    <w:rsid w:val="000E50DF"/>
    <w:rsid w:val="000E5C39"/>
    <w:rsid w:val="000E6040"/>
    <w:rsid w:val="000E674D"/>
    <w:rsid w:val="000E7023"/>
    <w:rsid w:val="000E7434"/>
    <w:rsid w:val="000E752B"/>
    <w:rsid w:val="000E7CB3"/>
    <w:rsid w:val="000E7F47"/>
    <w:rsid w:val="000F0CE9"/>
    <w:rsid w:val="000F1E8E"/>
    <w:rsid w:val="000F28CC"/>
    <w:rsid w:val="000F3699"/>
    <w:rsid w:val="000F3763"/>
    <w:rsid w:val="000F3C21"/>
    <w:rsid w:val="000F3D56"/>
    <w:rsid w:val="000F4006"/>
    <w:rsid w:val="000F4FC1"/>
    <w:rsid w:val="000F5A90"/>
    <w:rsid w:val="000F5D5F"/>
    <w:rsid w:val="000F66E1"/>
    <w:rsid w:val="000F75A5"/>
    <w:rsid w:val="00100835"/>
    <w:rsid w:val="001026E0"/>
    <w:rsid w:val="0010289B"/>
    <w:rsid w:val="00102C60"/>
    <w:rsid w:val="001032C1"/>
    <w:rsid w:val="00104D83"/>
    <w:rsid w:val="00104E32"/>
    <w:rsid w:val="00104E5A"/>
    <w:rsid w:val="001053D4"/>
    <w:rsid w:val="0010627F"/>
    <w:rsid w:val="00106D30"/>
    <w:rsid w:val="001076EE"/>
    <w:rsid w:val="001078F1"/>
    <w:rsid w:val="00107CE0"/>
    <w:rsid w:val="00107F9C"/>
    <w:rsid w:val="0011122B"/>
    <w:rsid w:val="00111240"/>
    <w:rsid w:val="00111486"/>
    <w:rsid w:val="0011225A"/>
    <w:rsid w:val="00113716"/>
    <w:rsid w:val="00114232"/>
    <w:rsid w:val="001142B9"/>
    <w:rsid w:val="00114489"/>
    <w:rsid w:val="00115053"/>
    <w:rsid w:val="001151FC"/>
    <w:rsid w:val="00115850"/>
    <w:rsid w:val="0011594D"/>
    <w:rsid w:val="00116525"/>
    <w:rsid w:val="00116E98"/>
    <w:rsid w:val="00117875"/>
    <w:rsid w:val="00117E5D"/>
    <w:rsid w:val="00120515"/>
    <w:rsid w:val="001205E4"/>
    <w:rsid w:val="00120610"/>
    <w:rsid w:val="0012178C"/>
    <w:rsid w:val="00122B41"/>
    <w:rsid w:val="00122E11"/>
    <w:rsid w:val="001230F1"/>
    <w:rsid w:val="0012332F"/>
    <w:rsid w:val="00123DAC"/>
    <w:rsid w:val="0012436B"/>
    <w:rsid w:val="0012611B"/>
    <w:rsid w:val="00126171"/>
    <w:rsid w:val="001263AA"/>
    <w:rsid w:val="0012650D"/>
    <w:rsid w:val="00126B12"/>
    <w:rsid w:val="001270C9"/>
    <w:rsid w:val="00127359"/>
    <w:rsid w:val="00130040"/>
    <w:rsid w:val="00130D32"/>
    <w:rsid w:val="0013154A"/>
    <w:rsid w:val="00131D6E"/>
    <w:rsid w:val="00131F9C"/>
    <w:rsid w:val="00132867"/>
    <w:rsid w:val="00132E27"/>
    <w:rsid w:val="00133729"/>
    <w:rsid w:val="00133DC2"/>
    <w:rsid w:val="001342A2"/>
    <w:rsid w:val="00134592"/>
    <w:rsid w:val="00134983"/>
    <w:rsid w:val="00134E00"/>
    <w:rsid w:val="00134F87"/>
    <w:rsid w:val="00135063"/>
    <w:rsid w:val="00137776"/>
    <w:rsid w:val="001403AD"/>
    <w:rsid w:val="00144104"/>
    <w:rsid w:val="001449C3"/>
    <w:rsid w:val="00144AE2"/>
    <w:rsid w:val="0014500D"/>
    <w:rsid w:val="00145195"/>
    <w:rsid w:val="001459BC"/>
    <w:rsid w:val="00145A46"/>
    <w:rsid w:val="00145CF4"/>
    <w:rsid w:val="00150455"/>
    <w:rsid w:val="00151113"/>
    <w:rsid w:val="00153675"/>
    <w:rsid w:val="001547D2"/>
    <w:rsid w:val="00154FB4"/>
    <w:rsid w:val="00155996"/>
    <w:rsid w:val="0015620C"/>
    <w:rsid w:val="0015681F"/>
    <w:rsid w:val="0015684E"/>
    <w:rsid w:val="001576BC"/>
    <w:rsid w:val="0016004D"/>
    <w:rsid w:val="001602DB"/>
    <w:rsid w:val="00160A76"/>
    <w:rsid w:val="00160D30"/>
    <w:rsid w:val="0016169A"/>
    <w:rsid w:val="001617A8"/>
    <w:rsid w:val="00161BE0"/>
    <w:rsid w:val="00161FA0"/>
    <w:rsid w:val="001635C5"/>
    <w:rsid w:val="0016361B"/>
    <w:rsid w:val="0016365C"/>
    <w:rsid w:val="0016368B"/>
    <w:rsid w:val="00163B1C"/>
    <w:rsid w:val="00163C6C"/>
    <w:rsid w:val="00163F25"/>
    <w:rsid w:val="00164BA7"/>
    <w:rsid w:val="00164D4D"/>
    <w:rsid w:val="001657A4"/>
    <w:rsid w:val="00165B25"/>
    <w:rsid w:val="00165B98"/>
    <w:rsid w:val="00167324"/>
    <w:rsid w:val="0016794A"/>
    <w:rsid w:val="00170AA5"/>
    <w:rsid w:val="001710B9"/>
    <w:rsid w:val="0017165A"/>
    <w:rsid w:val="001718D9"/>
    <w:rsid w:val="00171996"/>
    <w:rsid w:val="00172543"/>
    <w:rsid w:val="00174900"/>
    <w:rsid w:val="00174A07"/>
    <w:rsid w:val="00175F5F"/>
    <w:rsid w:val="00176D5B"/>
    <w:rsid w:val="00177008"/>
    <w:rsid w:val="00177C2E"/>
    <w:rsid w:val="00180B89"/>
    <w:rsid w:val="00180F39"/>
    <w:rsid w:val="00181FE9"/>
    <w:rsid w:val="00182768"/>
    <w:rsid w:val="00182BFE"/>
    <w:rsid w:val="001832A7"/>
    <w:rsid w:val="001836B8"/>
    <w:rsid w:val="00183C3F"/>
    <w:rsid w:val="0018452E"/>
    <w:rsid w:val="001847C6"/>
    <w:rsid w:val="00184A58"/>
    <w:rsid w:val="00184E80"/>
    <w:rsid w:val="00186393"/>
    <w:rsid w:val="001866C8"/>
    <w:rsid w:val="001869C9"/>
    <w:rsid w:val="0018726B"/>
    <w:rsid w:val="00187312"/>
    <w:rsid w:val="00187D59"/>
    <w:rsid w:val="001904B6"/>
    <w:rsid w:val="00191562"/>
    <w:rsid w:val="0019206F"/>
    <w:rsid w:val="00193CA3"/>
    <w:rsid w:val="0019553A"/>
    <w:rsid w:val="00195B5C"/>
    <w:rsid w:val="00197357"/>
    <w:rsid w:val="001A0339"/>
    <w:rsid w:val="001A037E"/>
    <w:rsid w:val="001A0A1D"/>
    <w:rsid w:val="001A418C"/>
    <w:rsid w:val="001A57F1"/>
    <w:rsid w:val="001A63DB"/>
    <w:rsid w:val="001A6643"/>
    <w:rsid w:val="001B1471"/>
    <w:rsid w:val="001B1C5F"/>
    <w:rsid w:val="001B3474"/>
    <w:rsid w:val="001B3564"/>
    <w:rsid w:val="001B3638"/>
    <w:rsid w:val="001B3C2B"/>
    <w:rsid w:val="001B6103"/>
    <w:rsid w:val="001B6B31"/>
    <w:rsid w:val="001C084B"/>
    <w:rsid w:val="001C086D"/>
    <w:rsid w:val="001C0B5C"/>
    <w:rsid w:val="001C1578"/>
    <w:rsid w:val="001C15A6"/>
    <w:rsid w:val="001C18C0"/>
    <w:rsid w:val="001C3533"/>
    <w:rsid w:val="001C3C7D"/>
    <w:rsid w:val="001C3EBB"/>
    <w:rsid w:val="001C4004"/>
    <w:rsid w:val="001C4B0C"/>
    <w:rsid w:val="001C7554"/>
    <w:rsid w:val="001C7AC4"/>
    <w:rsid w:val="001D012C"/>
    <w:rsid w:val="001D05E8"/>
    <w:rsid w:val="001D0CF5"/>
    <w:rsid w:val="001D1053"/>
    <w:rsid w:val="001D10ED"/>
    <w:rsid w:val="001D1843"/>
    <w:rsid w:val="001D1C3C"/>
    <w:rsid w:val="001D1DAB"/>
    <w:rsid w:val="001D286D"/>
    <w:rsid w:val="001D2920"/>
    <w:rsid w:val="001D3EB8"/>
    <w:rsid w:val="001D5963"/>
    <w:rsid w:val="001D5FE2"/>
    <w:rsid w:val="001D65AB"/>
    <w:rsid w:val="001D6B07"/>
    <w:rsid w:val="001D75A6"/>
    <w:rsid w:val="001D7D2D"/>
    <w:rsid w:val="001E02EF"/>
    <w:rsid w:val="001E0A36"/>
    <w:rsid w:val="001E0CC8"/>
    <w:rsid w:val="001E152B"/>
    <w:rsid w:val="001E24FC"/>
    <w:rsid w:val="001E272B"/>
    <w:rsid w:val="001E3280"/>
    <w:rsid w:val="001E33E0"/>
    <w:rsid w:val="001E3DB7"/>
    <w:rsid w:val="001E40A6"/>
    <w:rsid w:val="001E41C3"/>
    <w:rsid w:val="001E433A"/>
    <w:rsid w:val="001E4D7D"/>
    <w:rsid w:val="001E5140"/>
    <w:rsid w:val="001E575F"/>
    <w:rsid w:val="001E6284"/>
    <w:rsid w:val="001E6579"/>
    <w:rsid w:val="001E660D"/>
    <w:rsid w:val="001E6921"/>
    <w:rsid w:val="001E7732"/>
    <w:rsid w:val="001E77C9"/>
    <w:rsid w:val="001E7A88"/>
    <w:rsid w:val="001E7B78"/>
    <w:rsid w:val="001F02FF"/>
    <w:rsid w:val="001F0691"/>
    <w:rsid w:val="001F0ED3"/>
    <w:rsid w:val="001F142D"/>
    <w:rsid w:val="001F163A"/>
    <w:rsid w:val="001F1A86"/>
    <w:rsid w:val="001F1C15"/>
    <w:rsid w:val="001F2553"/>
    <w:rsid w:val="001F3528"/>
    <w:rsid w:val="001F39BD"/>
    <w:rsid w:val="001F39CE"/>
    <w:rsid w:val="001F4698"/>
    <w:rsid w:val="001F582C"/>
    <w:rsid w:val="001F6BD8"/>
    <w:rsid w:val="001F704E"/>
    <w:rsid w:val="001F711E"/>
    <w:rsid w:val="001F733C"/>
    <w:rsid w:val="001F7960"/>
    <w:rsid w:val="001F7CD6"/>
    <w:rsid w:val="001F7E8A"/>
    <w:rsid w:val="00200487"/>
    <w:rsid w:val="002007F4"/>
    <w:rsid w:val="00200C2C"/>
    <w:rsid w:val="00201F5B"/>
    <w:rsid w:val="00202079"/>
    <w:rsid w:val="002022E7"/>
    <w:rsid w:val="002031D3"/>
    <w:rsid w:val="002043F1"/>
    <w:rsid w:val="002047CF"/>
    <w:rsid w:val="00204A0A"/>
    <w:rsid w:val="00206285"/>
    <w:rsid w:val="00206610"/>
    <w:rsid w:val="002068A6"/>
    <w:rsid w:val="00211F0A"/>
    <w:rsid w:val="00212F60"/>
    <w:rsid w:val="00213826"/>
    <w:rsid w:val="00213CCA"/>
    <w:rsid w:val="002142DD"/>
    <w:rsid w:val="002142E1"/>
    <w:rsid w:val="00214EEC"/>
    <w:rsid w:val="0021563D"/>
    <w:rsid w:val="00215AB5"/>
    <w:rsid w:val="002160FD"/>
    <w:rsid w:val="0021613A"/>
    <w:rsid w:val="00216520"/>
    <w:rsid w:val="0021684B"/>
    <w:rsid w:val="002170E2"/>
    <w:rsid w:val="002176EA"/>
    <w:rsid w:val="00220177"/>
    <w:rsid w:val="00220CD4"/>
    <w:rsid w:val="00222084"/>
    <w:rsid w:val="002227FB"/>
    <w:rsid w:val="002238DA"/>
    <w:rsid w:val="00223CB8"/>
    <w:rsid w:val="00223F75"/>
    <w:rsid w:val="00224D56"/>
    <w:rsid w:val="00224DC9"/>
    <w:rsid w:val="00224DF1"/>
    <w:rsid w:val="002258B4"/>
    <w:rsid w:val="00226265"/>
    <w:rsid w:val="00226549"/>
    <w:rsid w:val="00226880"/>
    <w:rsid w:val="00226FF3"/>
    <w:rsid w:val="00227323"/>
    <w:rsid w:val="002274D8"/>
    <w:rsid w:val="0023022B"/>
    <w:rsid w:val="002307E8"/>
    <w:rsid w:val="00230DCC"/>
    <w:rsid w:val="00230E8C"/>
    <w:rsid w:val="002310D2"/>
    <w:rsid w:val="00231AED"/>
    <w:rsid w:val="00232EB5"/>
    <w:rsid w:val="00233111"/>
    <w:rsid w:val="00233308"/>
    <w:rsid w:val="002339CF"/>
    <w:rsid w:val="0023499E"/>
    <w:rsid w:val="00236580"/>
    <w:rsid w:val="00236A87"/>
    <w:rsid w:val="00240372"/>
    <w:rsid w:val="00240738"/>
    <w:rsid w:val="00240ECF"/>
    <w:rsid w:val="002418CB"/>
    <w:rsid w:val="002420E0"/>
    <w:rsid w:val="002425A7"/>
    <w:rsid w:val="00242832"/>
    <w:rsid w:val="00242B2B"/>
    <w:rsid w:val="00243565"/>
    <w:rsid w:val="002436DF"/>
    <w:rsid w:val="002442B0"/>
    <w:rsid w:val="002444F2"/>
    <w:rsid w:val="00244C6B"/>
    <w:rsid w:val="00245CD9"/>
    <w:rsid w:val="00246DA7"/>
    <w:rsid w:val="0024722D"/>
    <w:rsid w:val="0025040D"/>
    <w:rsid w:val="00250558"/>
    <w:rsid w:val="00250619"/>
    <w:rsid w:val="00250648"/>
    <w:rsid w:val="002509E6"/>
    <w:rsid w:val="00251351"/>
    <w:rsid w:val="0025297C"/>
    <w:rsid w:val="00252F0E"/>
    <w:rsid w:val="00253710"/>
    <w:rsid w:val="00253E9D"/>
    <w:rsid w:val="00254D41"/>
    <w:rsid w:val="002562E8"/>
    <w:rsid w:val="002563A7"/>
    <w:rsid w:val="002567B1"/>
    <w:rsid w:val="00256FF2"/>
    <w:rsid w:val="0025739F"/>
    <w:rsid w:val="002574B1"/>
    <w:rsid w:val="00257700"/>
    <w:rsid w:val="00260579"/>
    <w:rsid w:val="00260929"/>
    <w:rsid w:val="002611FC"/>
    <w:rsid w:val="002616E3"/>
    <w:rsid w:val="0026210D"/>
    <w:rsid w:val="00263385"/>
    <w:rsid w:val="00263DCF"/>
    <w:rsid w:val="00264AEC"/>
    <w:rsid w:val="00265138"/>
    <w:rsid w:val="0026595D"/>
    <w:rsid w:val="00267FA3"/>
    <w:rsid w:val="00270682"/>
    <w:rsid w:val="002709C0"/>
    <w:rsid w:val="00270B4C"/>
    <w:rsid w:val="002711FA"/>
    <w:rsid w:val="0027182E"/>
    <w:rsid w:val="00271E06"/>
    <w:rsid w:val="00271F0F"/>
    <w:rsid w:val="0027208A"/>
    <w:rsid w:val="0027228A"/>
    <w:rsid w:val="002722D6"/>
    <w:rsid w:val="00272473"/>
    <w:rsid w:val="00272C98"/>
    <w:rsid w:val="00272D4E"/>
    <w:rsid w:val="0027300E"/>
    <w:rsid w:val="002734C6"/>
    <w:rsid w:val="00273996"/>
    <w:rsid w:val="002739C2"/>
    <w:rsid w:val="00273E89"/>
    <w:rsid w:val="0027458C"/>
    <w:rsid w:val="00274707"/>
    <w:rsid w:val="00274F4A"/>
    <w:rsid w:val="002752FB"/>
    <w:rsid w:val="00275309"/>
    <w:rsid w:val="0027556C"/>
    <w:rsid w:val="00275655"/>
    <w:rsid w:val="00275907"/>
    <w:rsid w:val="00275AF2"/>
    <w:rsid w:val="00276BF2"/>
    <w:rsid w:val="00276C19"/>
    <w:rsid w:val="00276C6E"/>
    <w:rsid w:val="00277136"/>
    <w:rsid w:val="002779C0"/>
    <w:rsid w:val="00280A53"/>
    <w:rsid w:val="00280C17"/>
    <w:rsid w:val="00281D41"/>
    <w:rsid w:val="00282D9B"/>
    <w:rsid w:val="00282EE4"/>
    <w:rsid w:val="00284462"/>
    <w:rsid w:val="00284C7E"/>
    <w:rsid w:val="00285980"/>
    <w:rsid w:val="00286404"/>
    <w:rsid w:val="00286854"/>
    <w:rsid w:val="002869CE"/>
    <w:rsid w:val="00286EE0"/>
    <w:rsid w:val="002877CD"/>
    <w:rsid w:val="0029063E"/>
    <w:rsid w:val="00290707"/>
    <w:rsid w:val="002908CD"/>
    <w:rsid w:val="00290B52"/>
    <w:rsid w:val="00292FF5"/>
    <w:rsid w:val="00293EC6"/>
    <w:rsid w:val="002948B7"/>
    <w:rsid w:val="00294910"/>
    <w:rsid w:val="00295EAE"/>
    <w:rsid w:val="00296742"/>
    <w:rsid w:val="00296B81"/>
    <w:rsid w:val="00296C4B"/>
    <w:rsid w:val="002972A2"/>
    <w:rsid w:val="002A0EC2"/>
    <w:rsid w:val="002A18F6"/>
    <w:rsid w:val="002A1BB2"/>
    <w:rsid w:val="002A1BC1"/>
    <w:rsid w:val="002A2BA3"/>
    <w:rsid w:val="002A31EB"/>
    <w:rsid w:val="002A34D3"/>
    <w:rsid w:val="002A36D6"/>
    <w:rsid w:val="002A3AD7"/>
    <w:rsid w:val="002A4105"/>
    <w:rsid w:val="002A41CE"/>
    <w:rsid w:val="002A4AE1"/>
    <w:rsid w:val="002A51B6"/>
    <w:rsid w:val="002A5953"/>
    <w:rsid w:val="002A5B0F"/>
    <w:rsid w:val="002A69D3"/>
    <w:rsid w:val="002A6E41"/>
    <w:rsid w:val="002B0CDF"/>
    <w:rsid w:val="002B0D4B"/>
    <w:rsid w:val="002B0D55"/>
    <w:rsid w:val="002B1613"/>
    <w:rsid w:val="002B16B8"/>
    <w:rsid w:val="002B16BD"/>
    <w:rsid w:val="002B1A30"/>
    <w:rsid w:val="002B2483"/>
    <w:rsid w:val="002B28FD"/>
    <w:rsid w:val="002B3B15"/>
    <w:rsid w:val="002B3C4E"/>
    <w:rsid w:val="002B4BC9"/>
    <w:rsid w:val="002B4D34"/>
    <w:rsid w:val="002B63F8"/>
    <w:rsid w:val="002B6694"/>
    <w:rsid w:val="002B72E0"/>
    <w:rsid w:val="002C0796"/>
    <w:rsid w:val="002C0BD3"/>
    <w:rsid w:val="002C122E"/>
    <w:rsid w:val="002C172A"/>
    <w:rsid w:val="002C1756"/>
    <w:rsid w:val="002C1875"/>
    <w:rsid w:val="002C1F90"/>
    <w:rsid w:val="002C261E"/>
    <w:rsid w:val="002C2918"/>
    <w:rsid w:val="002C31DB"/>
    <w:rsid w:val="002C386B"/>
    <w:rsid w:val="002C4027"/>
    <w:rsid w:val="002C4C42"/>
    <w:rsid w:val="002C5613"/>
    <w:rsid w:val="002C628B"/>
    <w:rsid w:val="002C6EB7"/>
    <w:rsid w:val="002C71A0"/>
    <w:rsid w:val="002D159E"/>
    <w:rsid w:val="002D248F"/>
    <w:rsid w:val="002D29CA"/>
    <w:rsid w:val="002D2F55"/>
    <w:rsid w:val="002D308F"/>
    <w:rsid w:val="002D4FD7"/>
    <w:rsid w:val="002D597D"/>
    <w:rsid w:val="002D5D03"/>
    <w:rsid w:val="002D67E0"/>
    <w:rsid w:val="002D6C6A"/>
    <w:rsid w:val="002D7702"/>
    <w:rsid w:val="002D7A77"/>
    <w:rsid w:val="002E06FE"/>
    <w:rsid w:val="002E0789"/>
    <w:rsid w:val="002E0B14"/>
    <w:rsid w:val="002E2D9C"/>
    <w:rsid w:val="002E3433"/>
    <w:rsid w:val="002E3625"/>
    <w:rsid w:val="002E388E"/>
    <w:rsid w:val="002E4DBD"/>
    <w:rsid w:val="002E61CE"/>
    <w:rsid w:val="002E6975"/>
    <w:rsid w:val="002E6B66"/>
    <w:rsid w:val="002E725E"/>
    <w:rsid w:val="002E7CAF"/>
    <w:rsid w:val="002F0313"/>
    <w:rsid w:val="002F03E7"/>
    <w:rsid w:val="002F06F2"/>
    <w:rsid w:val="002F14B7"/>
    <w:rsid w:val="002F18C7"/>
    <w:rsid w:val="002F196F"/>
    <w:rsid w:val="002F21E3"/>
    <w:rsid w:val="002F2372"/>
    <w:rsid w:val="002F280F"/>
    <w:rsid w:val="002F3261"/>
    <w:rsid w:val="002F35A6"/>
    <w:rsid w:val="002F3E35"/>
    <w:rsid w:val="002F5965"/>
    <w:rsid w:val="002F5DD3"/>
    <w:rsid w:val="002F6595"/>
    <w:rsid w:val="002F7250"/>
    <w:rsid w:val="002F728C"/>
    <w:rsid w:val="00301051"/>
    <w:rsid w:val="00301345"/>
    <w:rsid w:val="003013B8"/>
    <w:rsid w:val="00301677"/>
    <w:rsid w:val="00301AAB"/>
    <w:rsid w:val="00302758"/>
    <w:rsid w:val="003028BB"/>
    <w:rsid w:val="0030351D"/>
    <w:rsid w:val="00303B27"/>
    <w:rsid w:val="00303CAA"/>
    <w:rsid w:val="00304264"/>
    <w:rsid w:val="0030460E"/>
    <w:rsid w:val="00304E84"/>
    <w:rsid w:val="00305418"/>
    <w:rsid w:val="00305606"/>
    <w:rsid w:val="00305FAC"/>
    <w:rsid w:val="0030614D"/>
    <w:rsid w:val="00306E28"/>
    <w:rsid w:val="00307365"/>
    <w:rsid w:val="00307A07"/>
    <w:rsid w:val="00310173"/>
    <w:rsid w:val="0031038D"/>
    <w:rsid w:val="0031048F"/>
    <w:rsid w:val="00310977"/>
    <w:rsid w:val="00310F66"/>
    <w:rsid w:val="00311667"/>
    <w:rsid w:val="00311748"/>
    <w:rsid w:val="0031176E"/>
    <w:rsid w:val="00312D8E"/>
    <w:rsid w:val="00312E07"/>
    <w:rsid w:val="003139FF"/>
    <w:rsid w:val="00313C10"/>
    <w:rsid w:val="00313E0B"/>
    <w:rsid w:val="0031406F"/>
    <w:rsid w:val="003141A2"/>
    <w:rsid w:val="003142DD"/>
    <w:rsid w:val="00314413"/>
    <w:rsid w:val="00314CDD"/>
    <w:rsid w:val="00316423"/>
    <w:rsid w:val="00317866"/>
    <w:rsid w:val="00317C5D"/>
    <w:rsid w:val="00317F32"/>
    <w:rsid w:val="0032035B"/>
    <w:rsid w:val="00320381"/>
    <w:rsid w:val="0032239D"/>
    <w:rsid w:val="00322934"/>
    <w:rsid w:val="00323B6C"/>
    <w:rsid w:val="00323C43"/>
    <w:rsid w:val="00323D2C"/>
    <w:rsid w:val="0032470C"/>
    <w:rsid w:val="003249CF"/>
    <w:rsid w:val="00325A8F"/>
    <w:rsid w:val="00326BEC"/>
    <w:rsid w:val="00326F57"/>
    <w:rsid w:val="0033055B"/>
    <w:rsid w:val="00330577"/>
    <w:rsid w:val="003311B8"/>
    <w:rsid w:val="00332602"/>
    <w:rsid w:val="00334E7C"/>
    <w:rsid w:val="003354ED"/>
    <w:rsid w:val="0033556C"/>
    <w:rsid w:val="00336753"/>
    <w:rsid w:val="0033688E"/>
    <w:rsid w:val="00336CBD"/>
    <w:rsid w:val="00336FA6"/>
    <w:rsid w:val="003376C3"/>
    <w:rsid w:val="003400A1"/>
    <w:rsid w:val="0034086D"/>
    <w:rsid w:val="003416F4"/>
    <w:rsid w:val="00341BAF"/>
    <w:rsid w:val="00341C46"/>
    <w:rsid w:val="00341DAB"/>
    <w:rsid w:val="00342328"/>
    <w:rsid w:val="00342612"/>
    <w:rsid w:val="00343CF7"/>
    <w:rsid w:val="0034454B"/>
    <w:rsid w:val="00344DF5"/>
    <w:rsid w:val="00346B78"/>
    <w:rsid w:val="00346C4A"/>
    <w:rsid w:val="00346CB4"/>
    <w:rsid w:val="0035005B"/>
    <w:rsid w:val="00350A55"/>
    <w:rsid w:val="00350F3F"/>
    <w:rsid w:val="0035129D"/>
    <w:rsid w:val="0035245C"/>
    <w:rsid w:val="0035272C"/>
    <w:rsid w:val="0035273E"/>
    <w:rsid w:val="00352C3B"/>
    <w:rsid w:val="00352DC9"/>
    <w:rsid w:val="00352E42"/>
    <w:rsid w:val="00353289"/>
    <w:rsid w:val="003536E1"/>
    <w:rsid w:val="00353EF6"/>
    <w:rsid w:val="00353F95"/>
    <w:rsid w:val="0035418E"/>
    <w:rsid w:val="00354F80"/>
    <w:rsid w:val="0035505A"/>
    <w:rsid w:val="00355F54"/>
    <w:rsid w:val="003565EA"/>
    <w:rsid w:val="00356CBC"/>
    <w:rsid w:val="00356FEA"/>
    <w:rsid w:val="00357D5E"/>
    <w:rsid w:val="00360925"/>
    <w:rsid w:val="00361200"/>
    <w:rsid w:val="00361C4B"/>
    <w:rsid w:val="0036319D"/>
    <w:rsid w:val="00363327"/>
    <w:rsid w:val="00363A89"/>
    <w:rsid w:val="00364A27"/>
    <w:rsid w:val="00365035"/>
    <w:rsid w:val="0036566F"/>
    <w:rsid w:val="0036665C"/>
    <w:rsid w:val="003668C7"/>
    <w:rsid w:val="003669C6"/>
    <w:rsid w:val="00367C75"/>
    <w:rsid w:val="00370EFE"/>
    <w:rsid w:val="003714AC"/>
    <w:rsid w:val="00371FEF"/>
    <w:rsid w:val="003720CC"/>
    <w:rsid w:val="003722AC"/>
    <w:rsid w:val="003724A0"/>
    <w:rsid w:val="00372A92"/>
    <w:rsid w:val="00372C98"/>
    <w:rsid w:val="003731A6"/>
    <w:rsid w:val="00373B9B"/>
    <w:rsid w:val="00373BA2"/>
    <w:rsid w:val="003746AE"/>
    <w:rsid w:val="003747A1"/>
    <w:rsid w:val="00374942"/>
    <w:rsid w:val="00374952"/>
    <w:rsid w:val="00374BF2"/>
    <w:rsid w:val="00375004"/>
    <w:rsid w:val="00375992"/>
    <w:rsid w:val="00375C49"/>
    <w:rsid w:val="00380290"/>
    <w:rsid w:val="0038189B"/>
    <w:rsid w:val="00381D19"/>
    <w:rsid w:val="00382824"/>
    <w:rsid w:val="0038377C"/>
    <w:rsid w:val="00385B68"/>
    <w:rsid w:val="00386A15"/>
    <w:rsid w:val="00386AFF"/>
    <w:rsid w:val="003900FA"/>
    <w:rsid w:val="0039043A"/>
    <w:rsid w:val="00390DA0"/>
    <w:rsid w:val="003918FB"/>
    <w:rsid w:val="00392062"/>
    <w:rsid w:val="003953C7"/>
    <w:rsid w:val="00395694"/>
    <w:rsid w:val="00396E44"/>
    <w:rsid w:val="00397021"/>
    <w:rsid w:val="0039745E"/>
    <w:rsid w:val="00397564"/>
    <w:rsid w:val="00397C52"/>
    <w:rsid w:val="003A0CCD"/>
    <w:rsid w:val="003A2008"/>
    <w:rsid w:val="003A2B6F"/>
    <w:rsid w:val="003A2DEA"/>
    <w:rsid w:val="003A2EBC"/>
    <w:rsid w:val="003A357D"/>
    <w:rsid w:val="003A3784"/>
    <w:rsid w:val="003A4D51"/>
    <w:rsid w:val="003A4E70"/>
    <w:rsid w:val="003A50FA"/>
    <w:rsid w:val="003A5349"/>
    <w:rsid w:val="003A7835"/>
    <w:rsid w:val="003A7908"/>
    <w:rsid w:val="003A7AD9"/>
    <w:rsid w:val="003A7B77"/>
    <w:rsid w:val="003A7C26"/>
    <w:rsid w:val="003B1451"/>
    <w:rsid w:val="003B1B0B"/>
    <w:rsid w:val="003B20CC"/>
    <w:rsid w:val="003B2182"/>
    <w:rsid w:val="003B2A27"/>
    <w:rsid w:val="003B40DE"/>
    <w:rsid w:val="003B5A34"/>
    <w:rsid w:val="003B5B0B"/>
    <w:rsid w:val="003B605E"/>
    <w:rsid w:val="003B73E2"/>
    <w:rsid w:val="003B7AE5"/>
    <w:rsid w:val="003C0011"/>
    <w:rsid w:val="003C0C68"/>
    <w:rsid w:val="003C3210"/>
    <w:rsid w:val="003C3354"/>
    <w:rsid w:val="003C39F3"/>
    <w:rsid w:val="003C4123"/>
    <w:rsid w:val="003C546C"/>
    <w:rsid w:val="003C5BBB"/>
    <w:rsid w:val="003C5CA9"/>
    <w:rsid w:val="003C5F74"/>
    <w:rsid w:val="003C6D46"/>
    <w:rsid w:val="003C706D"/>
    <w:rsid w:val="003C7B1D"/>
    <w:rsid w:val="003C7F82"/>
    <w:rsid w:val="003D0203"/>
    <w:rsid w:val="003D07FA"/>
    <w:rsid w:val="003D09F1"/>
    <w:rsid w:val="003D1275"/>
    <w:rsid w:val="003D298F"/>
    <w:rsid w:val="003D2AF7"/>
    <w:rsid w:val="003D33E2"/>
    <w:rsid w:val="003D36FB"/>
    <w:rsid w:val="003D3C51"/>
    <w:rsid w:val="003D5228"/>
    <w:rsid w:val="003D5953"/>
    <w:rsid w:val="003D5A91"/>
    <w:rsid w:val="003D5B22"/>
    <w:rsid w:val="003D61A4"/>
    <w:rsid w:val="003D69E3"/>
    <w:rsid w:val="003D6CD7"/>
    <w:rsid w:val="003D6D36"/>
    <w:rsid w:val="003E2097"/>
    <w:rsid w:val="003E2269"/>
    <w:rsid w:val="003E22B5"/>
    <w:rsid w:val="003E232E"/>
    <w:rsid w:val="003E2AB6"/>
    <w:rsid w:val="003E3E8A"/>
    <w:rsid w:val="003E3EB0"/>
    <w:rsid w:val="003E4522"/>
    <w:rsid w:val="003E453A"/>
    <w:rsid w:val="003E476C"/>
    <w:rsid w:val="003E489C"/>
    <w:rsid w:val="003E49C2"/>
    <w:rsid w:val="003E4D94"/>
    <w:rsid w:val="003E4DF7"/>
    <w:rsid w:val="003E5D31"/>
    <w:rsid w:val="003E6A2B"/>
    <w:rsid w:val="003E722A"/>
    <w:rsid w:val="003E77CE"/>
    <w:rsid w:val="003E7EC9"/>
    <w:rsid w:val="003F00BC"/>
    <w:rsid w:val="003F0307"/>
    <w:rsid w:val="003F0B43"/>
    <w:rsid w:val="003F0C93"/>
    <w:rsid w:val="003F0EB1"/>
    <w:rsid w:val="003F1B5F"/>
    <w:rsid w:val="003F21D1"/>
    <w:rsid w:val="003F2911"/>
    <w:rsid w:val="003F331F"/>
    <w:rsid w:val="003F332D"/>
    <w:rsid w:val="003F3B6A"/>
    <w:rsid w:val="003F408E"/>
    <w:rsid w:val="003F4ED5"/>
    <w:rsid w:val="003F4FA2"/>
    <w:rsid w:val="003F5487"/>
    <w:rsid w:val="003F5C55"/>
    <w:rsid w:val="003F5FB5"/>
    <w:rsid w:val="003F618C"/>
    <w:rsid w:val="003F6601"/>
    <w:rsid w:val="003F67B9"/>
    <w:rsid w:val="003F6F9A"/>
    <w:rsid w:val="003F77D8"/>
    <w:rsid w:val="003F7933"/>
    <w:rsid w:val="00400192"/>
    <w:rsid w:val="00400243"/>
    <w:rsid w:val="004004EB"/>
    <w:rsid w:val="004006C4"/>
    <w:rsid w:val="004016EF"/>
    <w:rsid w:val="00401993"/>
    <w:rsid w:val="00401DF9"/>
    <w:rsid w:val="00403173"/>
    <w:rsid w:val="004033EA"/>
    <w:rsid w:val="00403DE9"/>
    <w:rsid w:val="004040ED"/>
    <w:rsid w:val="004049C5"/>
    <w:rsid w:val="0040600E"/>
    <w:rsid w:val="004063FC"/>
    <w:rsid w:val="00406B10"/>
    <w:rsid w:val="004077EE"/>
    <w:rsid w:val="004079D7"/>
    <w:rsid w:val="00410489"/>
    <w:rsid w:val="0041075F"/>
    <w:rsid w:val="00411B15"/>
    <w:rsid w:val="00411C07"/>
    <w:rsid w:val="004122D5"/>
    <w:rsid w:val="00412384"/>
    <w:rsid w:val="00412E64"/>
    <w:rsid w:val="00412EDF"/>
    <w:rsid w:val="00413BB6"/>
    <w:rsid w:val="00413C2B"/>
    <w:rsid w:val="004143A3"/>
    <w:rsid w:val="00414903"/>
    <w:rsid w:val="00414D6A"/>
    <w:rsid w:val="0041574E"/>
    <w:rsid w:val="00416C4E"/>
    <w:rsid w:val="00417124"/>
    <w:rsid w:val="00417740"/>
    <w:rsid w:val="0042089A"/>
    <w:rsid w:val="0042244A"/>
    <w:rsid w:val="00422C0A"/>
    <w:rsid w:val="00423725"/>
    <w:rsid w:val="004239E9"/>
    <w:rsid w:val="00423F6F"/>
    <w:rsid w:val="00424A17"/>
    <w:rsid w:val="00424DC3"/>
    <w:rsid w:val="00424E2C"/>
    <w:rsid w:val="0042548E"/>
    <w:rsid w:val="00425F21"/>
    <w:rsid w:val="0042656B"/>
    <w:rsid w:val="00426795"/>
    <w:rsid w:val="00426CCF"/>
    <w:rsid w:val="00426E3A"/>
    <w:rsid w:val="00427085"/>
    <w:rsid w:val="00427093"/>
    <w:rsid w:val="004276B5"/>
    <w:rsid w:val="0043007F"/>
    <w:rsid w:val="004305A2"/>
    <w:rsid w:val="00430655"/>
    <w:rsid w:val="00431014"/>
    <w:rsid w:val="0043115A"/>
    <w:rsid w:val="004311D4"/>
    <w:rsid w:val="00432BF2"/>
    <w:rsid w:val="0043341C"/>
    <w:rsid w:val="004334F3"/>
    <w:rsid w:val="00433FD3"/>
    <w:rsid w:val="0043422A"/>
    <w:rsid w:val="00435161"/>
    <w:rsid w:val="004351B0"/>
    <w:rsid w:val="00435A0B"/>
    <w:rsid w:val="00435CEC"/>
    <w:rsid w:val="00435FD4"/>
    <w:rsid w:val="00440CD2"/>
    <w:rsid w:val="0044115E"/>
    <w:rsid w:val="00441520"/>
    <w:rsid w:val="004435F5"/>
    <w:rsid w:val="004436FF"/>
    <w:rsid w:val="0044391A"/>
    <w:rsid w:val="00443BE8"/>
    <w:rsid w:val="00443C17"/>
    <w:rsid w:val="004443DA"/>
    <w:rsid w:val="00444991"/>
    <w:rsid w:val="00445483"/>
    <w:rsid w:val="00445EEA"/>
    <w:rsid w:val="004472CB"/>
    <w:rsid w:val="0044737D"/>
    <w:rsid w:val="004477E2"/>
    <w:rsid w:val="00447BA0"/>
    <w:rsid w:val="004500A6"/>
    <w:rsid w:val="0045057B"/>
    <w:rsid w:val="00451AC3"/>
    <w:rsid w:val="00451EDC"/>
    <w:rsid w:val="00452141"/>
    <w:rsid w:val="00452BA2"/>
    <w:rsid w:val="004533EA"/>
    <w:rsid w:val="00454022"/>
    <w:rsid w:val="00454108"/>
    <w:rsid w:val="0045424D"/>
    <w:rsid w:val="00454547"/>
    <w:rsid w:val="0045469D"/>
    <w:rsid w:val="00454894"/>
    <w:rsid w:val="004556D2"/>
    <w:rsid w:val="00455938"/>
    <w:rsid w:val="00456C4F"/>
    <w:rsid w:val="00456DA4"/>
    <w:rsid w:val="0045707A"/>
    <w:rsid w:val="004572D2"/>
    <w:rsid w:val="00457639"/>
    <w:rsid w:val="00460C68"/>
    <w:rsid w:val="00460D03"/>
    <w:rsid w:val="00460F1D"/>
    <w:rsid w:val="00461459"/>
    <w:rsid w:val="00461526"/>
    <w:rsid w:val="004618B3"/>
    <w:rsid w:val="004626B3"/>
    <w:rsid w:val="00462A3C"/>
    <w:rsid w:val="00462B6F"/>
    <w:rsid w:val="0046316B"/>
    <w:rsid w:val="004631C8"/>
    <w:rsid w:val="004638DA"/>
    <w:rsid w:val="00464332"/>
    <w:rsid w:val="00464C2E"/>
    <w:rsid w:val="004663CF"/>
    <w:rsid w:val="00466554"/>
    <w:rsid w:val="004672FE"/>
    <w:rsid w:val="00467DC2"/>
    <w:rsid w:val="00467E3B"/>
    <w:rsid w:val="004717B2"/>
    <w:rsid w:val="00471C29"/>
    <w:rsid w:val="00471F13"/>
    <w:rsid w:val="00472560"/>
    <w:rsid w:val="004727E2"/>
    <w:rsid w:val="00473110"/>
    <w:rsid w:val="00473367"/>
    <w:rsid w:val="004738C2"/>
    <w:rsid w:val="00473F96"/>
    <w:rsid w:val="004748CC"/>
    <w:rsid w:val="00475227"/>
    <w:rsid w:val="004767E9"/>
    <w:rsid w:val="00477111"/>
    <w:rsid w:val="00477490"/>
    <w:rsid w:val="0047767A"/>
    <w:rsid w:val="00477A57"/>
    <w:rsid w:val="004813DA"/>
    <w:rsid w:val="00483C6D"/>
    <w:rsid w:val="00484A10"/>
    <w:rsid w:val="00484F2E"/>
    <w:rsid w:val="004861E7"/>
    <w:rsid w:val="00486F33"/>
    <w:rsid w:val="004876F4"/>
    <w:rsid w:val="00490074"/>
    <w:rsid w:val="00491052"/>
    <w:rsid w:val="00491574"/>
    <w:rsid w:val="00491697"/>
    <w:rsid w:val="00492CC8"/>
    <w:rsid w:val="00493542"/>
    <w:rsid w:val="00493AB6"/>
    <w:rsid w:val="00493CE8"/>
    <w:rsid w:val="00496A66"/>
    <w:rsid w:val="004970E7"/>
    <w:rsid w:val="0049742C"/>
    <w:rsid w:val="00497799"/>
    <w:rsid w:val="00497DFE"/>
    <w:rsid w:val="004A09CE"/>
    <w:rsid w:val="004A1100"/>
    <w:rsid w:val="004A1A8A"/>
    <w:rsid w:val="004A2A95"/>
    <w:rsid w:val="004A4639"/>
    <w:rsid w:val="004A4BAA"/>
    <w:rsid w:val="004A5545"/>
    <w:rsid w:val="004A656F"/>
    <w:rsid w:val="004A6D1F"/>
    <w:rsid w:val="004A6DFE"/>
    <w:rsid w:val="004A7321"/>
    <w:rsid w:val="004A7DD2"/>
    <w:rsid w:val="004B052A"/>
    <w:rsid w:val="004B3BB1"/>
    <w:rsid w:val="004B4098"/>
    <w:rsid w:val="004B4203"/>
    <w:rsid w:val="004B4F25"/>
    <w:rsid w:val="004B50BC"/>
    <w:rsid w:val="004B6042"/>
    <w:rsid w:val="004B66D1"/>
    <w:rsid w:val="004B696B"/>
    <w:rsid w:val="004B69A6"/>
    <w:rsid w:val="004B6C1B"/>
    <w:rsid w:val="004B6D89"/>
    <w:rsid w:val="004B7714"/>
    <w:rsid w:val="004B7FC0"/>
    <w:rsid w:val="004C077A"/>
    <w:rsid w:val="004C0AEF"/>
    <w:rsid w:val="004C1166"/>
    <w:rsid w:val="004C18C2"/>
    <w:rsid w:val="004C290E"/>
    <w:rsid w:val="004C2B09"/>
    <w:rsid w:val="004C389C"/>
    <w:rsid w:val="004C38A8"/>
    <w:rsid w:val="004C3ACB"/>
    <w:rsid w:val="004C535E"/>
    <w:rsid w:val="004C5829"/>
    <w:rsid w:val="004C6A7A"/>
    <w:rsid w:val="004C79E0"/>
    <w:rsid w:val="004C7B2E"/>
    <w:rsid w:val="004D03A2"/>
    <w:rsid w:val="004D1142"/>
    <w:rsid w:val="004D177F"/>
    <w:rsid w:val="004D2281"/>
    <w:rsid w:val="004D3493"/>
    <w:rsid w:val="004D39EF"/>
    <w:rsid w:val="004D4CB4"/>
    <w:rsid w:val="004D5904"/>
    <w:rsid w:val="004D5F00"/>
    <w:rsid w:val="004D63DF"/>
    <w:rsid w:val="004D65A9"/>
    <w:rsid w:val="004D6B9C"/>
    <w:rsid w:val="004D6E81"/>
    <w:rsid w:val="004D6FB8"/>
    <w:rsid w:val="004D7548"/>
    <w:rsid w:val="004D77EE"/>
    <w:rsid w:val="004D7BF9"/>
    <w:rsid w:val="004D7C88"/>
    <w:rsid w:val="004E0C33"/>
    <w:rsid w:val="004E149A"/>
    <w:rsid w:val="004E1895"/>
    <w:rsid w:val="004E1D73"/>
    <w:rsid w:val="004E1D85"/>
    <w:rsid w:val="004E253E"/>
    <w:rsid w:val="004E2560"/>
    <w:rsid w:val="004E29E9"/>
    <w:rsid w:val="004E2FF8"/>
    <w:rsid w:val="004E4535"/>
    <w:rsid w:val="004E4998"/>
    <w:rsid w:val="004E5613"/>
    <w:rsid w:val="004E5843"/>
    <w:rsid w:val="004E60A7"/>
    <w:rsid w:val="004E665F"/>
    <w:rsid w:val="004E6804"/>
    <w:rsid w:val="004E708E"/>
    <w:rsid w:val="004E7BE9"/>
    <w:rsid w:val="004E7D51"/>
    <w:rsid w:val="004F047D"/>
    <w:rsid w:val="004F095F"/>
    <w:rsid w:val="004F0AA9"/>
    <w:rsid w:val="004F11DB"/>
    <w:rsid w:val="004F1510"/>
    <w:rsid w:val="004F16B5"/>
    <w:rsid w:val="004F1C46"/>
    <w:rsid w:val="004F1E9D"/>
    <w:rsid w:val="004F279E"/>
    <w:rsid w:val="004F299F"/>
    <w:rsid w:val="004F29CE"/>
    <w:rsid w:val="004F34FE"/>
    <w:rsid w:val="004F398C"/>
    <w:rsid w:val="004F3FA2"/>
    <w:rsid w:val="004F46EC"/>
    <w:rsid w:val="004F4836"/>
    <w:rsid w:val="004F48AC"/>
    <w:rsid w:val="004F48F9"/>
    <w:rsid w:val="004F5B2D"/>
    <w:rsid w:val="004F6335"/>
    <w:rsid w:val="004F699B"/>
    <w:rsid w:val="004F7460"/>
    <w:rsid w:val="004F7CC4"/>
    <w:rsid w:val="004F7F3C"/>
    <w:rsid w:val="005003C1"/>
    <w:rsid w:val="00500B76"/>
    <w:rsid w:val="00501861"/>
    <w:rsid w:val="00501A6B"/>
    <w:rsid w:val="00502FFD"/>
    <w:rsid w:val="00503864"/>
    <w:rsid w:val="00503D8C"/>
    <w:rsid w:val="00504371"/>
    <w:rsid w:val="005044E3"/>
    <w:rsid w:val="005054F6"/>
    <w:rsid w:val="005055D9"/>
    <w:rsid w:val="00506B3B"/>
    <w:rsid w:val="00506F2D"/>
    <w:rsid w:val="00507710"/>
    <w:rsid w:val="00507BCF"/>
    <w:rsid w:val="005107BB"/>
    <w:rsid w:val="0051095E"/>
    <w:rsid w:val="00510ACD"/>
    <w:rsid w:val="00510DE8"/>
    <w:rsid w:val="0051115C"/>
    <w:rsid w:val="005118C2"/>
    <w:rsid w:val="00511DCD"/>
    <w:rsid w:val="00511E60"/>
    <w:rsid w:val="00512196"/>
    <w:rsid w:val="005127EF"/>
    <w:rsid w:val="005131D3"/>
    <w:rsid w:val="00513326"/>
    <w:rsid w:val="00513613"/>
    <w:rsid w:val="00513A68"/>
    <w:rsid w:val="00513AD7"/>
    <w:rsid w:val="005157F7"/>
    <w:rsid w:val="00515A73"/>
    <w:rsid w:val="00515E72"/>
    <w:rsid w:val="00516412"/>
    <w:rsid w:val="00516655"/>
    <w:rsid w:val="00516BFA"/>
    <w:rsid w:val="005172F4"/>
    <w:rsid w:val="00517C76"/>
    <w:rsid w:val="00517E43"/>
    <w:rsid w:val="00520329"/>
    <w:rsid w:val="00520373"/>
    <w:rsid w:val="005203B7"/>
    <w:rsid w:val="0052073E"/>
    <w:rsid w:val="00520813"/>
    <w:rsid w:val="00523CF5"/>
    <w:rsid w:val="005242B0"/>
    <w:rsid w:val="00524CA7"/>
    <w:rsid w:val="0052609C"/>
    <w:rsid w:val="0052623F"/>
    <w:rsid w:val="00527145"/>
    <w:rsid w:val="0052730F"/>
    <w:rsid w:val="0052787C"/>
    <w:rsid w:val="0053010C"/>
    <w:rsid w:val="005307D8"/>
    <w:rsid w:val="0053380D"/>
    <w:rsid w:val="00533E05"/>
    <w:rsid w:val="00533F22"/>
    <w:rsid w:val="00533FA9"/>
    <w:rsid w:val="005346C1"/>
    <w:rsid w:val="00534BD4"/>
    <w:rsid w:val="00534C3D"/>
    <w:rsid w:val="00535093"/>
    <w:rsid w:val="00535622"/>
    <w:rsid w:val="005365DF"/>
    <w:rsid w:val="00537A8B"/>
    <w:rsid w:val="00537E5B"/>
    <w:rsid w:val="00540788"/>
    <w:rsid w:val="00540AE4"/>
    <w:rsid w:val="0054144C"/>
    <w:rsid w:val="0054145E"/>
    <w:rsid w:val="005417F2"/>
    <w:rsid w:val="00541E0A"/>
    <w:rsid w:val="00542BE6"/>
    <w:rsid w:val="005434CF"/>
    <w:rsid w:val="00543933"/>
    <w:rsid w:val="005439B3"/>
    <w:rsid w:val="00543B3A"/>
    <w:rsid w:val="00543B7C"/>
    <w:rsid w:val="00545088"/>
    <w:rsid w:val="00545E12"/>
    <w:rsid w:val="0054611C"/>
    <w:rsid w:val="00546A5F"/>
    <w:rsid w:val="00546C85"/>
    <w:rsid w:val="00547039"/>
    <w:rsid w:val="00547276"/>
    <w:rsid w:val="00550090"/>
    <w:rsid w:val="00550461"/>
    <w:rsid w:val="005521B2"/>
    <w:rsid w:val="0055284B"/>
    <w:rsid w:val="00553A48"/>
    <w:rsid w:val="00553D35"/>
    <w:rsid w:val="00554A1B"/>
    <w:rsid w:val="00554EE5"/>
    <w:rsid w:val="00555854"/>
    <w:rsid w:val="00556D50"/>
    <w:rsid w:val="005575F7"/>
    <w:rsid w:val="0055776B"/>
    <w:rsid w:val="00560A82"/>
    <w:rsid w:val="00560C1E"/>
    <w:rsid w:val="00560D7E"/>
    <w:rsid w:val="00560FAB"/>
    <w:rsid w:val="00561382"/>
    <w:rsid w:val="0056192E"/>
    <w:rsid w:val="00561A75"/>
    <w:rsid w:val="00562AFF"/>
    <w:rsid w:val="00562B8D"/>
    <w:rsid w:val="0056425D"/>
    <w:rsid w:val="00564EB3"/>
    <w:rsid w:val="005654C3"/>
    <w:rsid w:val="005656AB"/>
    <w:rsid w:val="00565C13"/>
    <w:rsid w:val="00566408"/>
    <w:rsid w:val="00566D50"/>
    <w:rsid w:val="005678DF"/>
    <w:rsid w:val="00567BA7"/>
    <w:rsid w:val="00567BCA"/>
    <w:rsid w:val="005702A1"/>
    <w:rsid w:val="00570577"/>
    <w:rsid w:val="0057099C"/>
    <w:rsid w:val="00570B02"/>
    <w:rsid w:val="00570C2C"/>
    <w:rsid w:val="00570CEB"/>
    <w:rsid w:val="00571305"/>
    <w:rsid w:val="005713FA"/>
    <w:rsid w:val="005716FE"/>
    <w:rsid w:val="00571829"/>
    <w:rsid w:val="00572181"/>
    <w:rsid w:val="00572B47"/>
    <w:rsid w:val="005733E1"/>
    <w:rsid w:val="005733FF"/>
    <w:rsid w:val="0057377B"/>
    <w:rsid w:val="00573C72"/>
    <w:rsid w:val="0057433D"/>
    <w:rsid w:val="005745BB"/>
    <w:rsid w:val="0057475D"/>
    <w:rsid w:val="005766E1"/>
    <w:rsid w:val="00576ED0"/>
    <w:rsid w:val="00580A98"/>
    <w:rsid w:val="005814CF"/>
    <w:rsid w:val="00583902"/>
    <w:rsid w:val="0058472D"/>
    <w:rsid w:val="00585011"/>
    <w:rsid w:val="00585186"/>
    <w:rsid w:val="00585469"/>
    <w:rsid w:val="0058593C"/>
    <w:rsid w:val="00585A1C"/>
    <w:rsid w:val="00585A2D"/>
    <w:rsid w:val="005879B5"/>
    <w:rsid w:val="00591D99"/>
    <w:rsid w:val="00592EC0"/>
    <w:rsid w:val="00594425"/>
    <w:rsid w:val="00594779"/>
    <w:rsid w:val="00594FF3"/>
    <w:rsid w:val="005963B1"/>
    <w:rsid w:val="005968C4"/>
    <w:rsid w:val="00597001"/>
    <w:rsid w:val="00597118"/>
    <w:rsid w:val="005A1875"/>
    <w:rsid w:val="005A2131"/>
    <w:rsid w:val="005A41E1"/>
    <w:rsid w:val="005A43EB"/>
    <w:rsid w:val="005A4DDC"/>
    <w:rsid w:val="005A59CA"/>
    <w:rsid w:val="005A6E34"/>
    <w:rsid w:val="005A74C5"/>
    <w:rsid w:val="005A7AFA"/>
    <w:rsid w:val="005B0B4C"/>
    <w:rsid w:val="005B2320"/>
    <w:rsid w:val="005B25AA"/>
    <w:rsid w:val="005B347E"/>
    <w:rsid w:val="005B38C2"/>
    <w:rsid w:val="005B3AF2"/>
    <w:rsid w:val="005B42CD"/>
    <w:rsid w:val="005B4463"/>
    <w:rsid w:val="005B4FAD"/>
    <w:rsid w:val="005B4FC1"/>
    <w:rsid w:val="005B565A"/>
    <w:rsid w:val="005B6713"/>
    <w:rsid w:val="005B7501"/>
    <w:rsid w:val="005C03B7"/>
    <w:rsid w:val="005C0A4F"/>
    <w:rsid w:val="005C149F"/>
    <w:rsid w:val="005C1B8D"/>
    <w:rsid w:val="005C3055"/>
    <w:rsid w:val="005C308D"/>
    <w:rsid w:val="005C352C"/>
    <w:rsid w:val="005C3D7B"/>
    <w:rsid w:val="005C414C"/>
    <w:rsid w:val="005C4B0D"/>
    <w:rsid w:val="005C53A3"/>
    <w:rsid w:val="005C5AF4"/>
    <w:rsid w:val="005C5BFD"/>
    <w:rsid w:val="005C6720"/>
    <w:rsid w:val="005C6BAA"/>
    <w:rsid w:val="005C6CDC"/>
    <w:rsid w:val="005D002E"/>
    <w:rsid w:val="005D0450"/>
    <w:rsid w:val="005D0708"/>
    <w:rsid w:val="005D0B7C"/>
    <w:rsid w:val="005D0CCC"/>
    <w:rsid w:val="005D1428"/>
    <w:rsid w:val="005D153A"/>
    <w:rsid w:val="005D1B3A"/>
    <w:rsid w:val="005D27AC"/>
    <w:rsid w:val="005D2815"/>
    <w:rsid w:val="005D2984"/>
    <w:rsid w:val="005D4445"/>
    <w:rsid w:val="005D45BC"/>
    <w:rsid w:val="005D466C"/>
    <w:rsid w:val="005D4B9F"/>
    <w:rsid w:val="005D4F64"/>
    <w:rsid w:val="005D4F70"/>
    <w:rsid w:val="005D60E2"/>
    <w:rsid w:val="005D6BE9"/>
    <w:rsid w:val="005D70EF"/>
    <w:rsid w:val="005D75A9"/>
    <w:rsid w:val="005D7891"/>
    <w:rsid w:val="005D7FF0"/>
    <w:rsid w:val="005E0581"/>
    <w:rsid w:val="005E05B3"/>
    <w:rsid w:val="005E0BF7"/>
    <w:rsid w:val="005E0EE4"/>
    <w:rsid w:val="005E1012"/>
    <w:rsid w:val="005E1760"/>
    <w:rsid w:val="005E18E4"/>
    <w:rsid w:val="005E2997"/>
    <w:rsid w:val="005E3135"/>
    <w:rsid w:val="005E41B3"/>
    <w:rsid w:val="005E44B2"/>
    <w:rsid w:val="005E45E0"/>
    <w:rsid w:val="005E5417"/>
    <w:rsid w:val="005E7988"/>
    <w:rsid w:val="005F0090"/>
    <w:rsid w:val="005F1139"/>
    <w:rsid w:val="005F13F2"/>
    <w:rsid w:val="005F1D8F"/>
    <w:rsid w:val="005F221B"/>
    <w:rsid w:val="005F2D4C"/>
    <w:rsid w:val="005F2E3E"/>
    <w:rsid w:val="005F318E"/>
    <w:rsid w:val="005F320F"/>
    <w:rsid w:val="005F35BD"/>
    <w:rsid w:val="005F420D"/>
    <w:rsid w:val="005F469F"/>
    <w:rsid w:val="005F4856"/>
    <w:rsid w:val="005F49A2"/>
    <w:rsid w:val="005F4A51"/>
    <w:rsid w:val="005F4B09"/>
    <w:rsid w:val="005F4CA9"/>
    <w:rsid w:val="005F51D9"/>
    <w:rsid w:val="005F5A06"/>
    <w:rsid w:val="005F65B6"/>
    <w:rsid w:val="005F7084"/>
    <w:rsid w:val="006000FE"/>
    <w:rsid w:val="00600947"/>
    <w:rsid w:val="00601929"/>
    <w:rsid w:val="00601EAC"/>
    <w:rsid w:val="006027C6"/>
    <w:rsid w:val="00602F96"/>
    <w:rsid w:val="006031CB"/>
    <w:rsid w:val="00603F85"/>
    <w:rsid w:val="00604268"/>
    <w:rsid w:val="00604716"/>
    <w:rsid w:val="00604825"/>
    <w:rsid w:val="00604A85"/>
    <w:rsid w:val="00605D40"/>
    <w:rsid w:val="00605E28"/>
    <w:rsid w:val="00605E8B"/>
    <w:rsid w:val="00606A8D"/>
    <w:rsid w:val="00606B1A"/>
    <w:rsid w:val="00607574"/>
    <w:rsid w:val="00607728"/>
    <w:rsid w:val="00610358"/>
    <w:rsid w:val="0061156C"/>
    <w:rsid w:val="0061170A"/>
    <w:rsid w:val="006118F6"/>
    <w:rsid w:val="00613603"/>
    <w:rsid w:val="00613B4C"/>
    <w:rsid w:val="00615DE5"/>
    <w:rsid w:val="00616383"/>
    <w:rsid w:val="00617F1A"/>
    <w:rsid w:val="00620353"/>
    <w:rsid w:val="006209DE"/>
    <w:rsid w:val="00620C65"/>
    <w:rsid w:val="00620F7D"/>
    <w:rsid w:val="0062164C"/>
    <w:rsid w:val="00621D48"/>
    <w:rsid w:val="00622D79"/>
    <w:rsid w:val="00623738"/>
    <w:rsid w:val="00623FEE"/>
    <w:rsid w:val="00624D6B"/>
    <w:rsid w:val="00625217"/>
    <w:rsid w:val="006252AF"/>
    <w:rsid w:val="00625B90"/>
    <w:rsid w:val="00625EBC"/>
    <w:rsid w:val="006263C1"/>
    <w:rsid w:val="00626A64"/>
    <w:rsid w:val="00626A78"/>
    <w:rsid w:val="00626B53"/>
    <w:rsid w:val="006274B0"/>
    <w:rsid w:val="006304F6"/>
    <w:rsid w:val="006312B5"/>
    <w:rsid w:val="00631808"/>
    <w:rsid w:val="00631AF1"/>
    <w:rsid w:val="006324C2"/>
    <w:rsid w:val="00633579"/>
    <w:rsid w:val="0063377A"/>
    <w:rsid w:val="006342AB"/>
    <w:rsid w:val="00634C63"/>
    <w:rsid w:val="0063524D"/>
    <w:rsid w:val="00635260"/>
    <w:rsid w:val="006354AB"/>
    <w:rsid w:val="006356D4"/>
    <w:rsid w:val="006359F1"/>
    <w:rsid w:val="00635AC8"/>
    <w:rsid w:val="0063634A"/>
    <w:rsid w:val="00637FA1"/>
    <w:rsid w:val="006409F8"/>
    <w:rsid w:val="00641511"/>
    <w:rsid w:val="00641A00"/>
    <w:rsid w:val="00643893"/>
    <w:rsid w:val="00643BD6"/>
    <w:rsid w:val="00644129"/>
    <w:rsid w:val="00644439"/>
    <w:rsid w:val="0064517A"/>
    <w:rsid w:val="00646B17"/>
    <w:rsid w:val="00646F8A"/>
    <w:rsid w:val="00647068"/>
    <w:rsid w:val="006478C5"/>
    <w:rsid w:val="00647F11"/>
    <w:rsid w:val="006515DA"/>
    <w:rsid w:val="00651859"/>
    <w:rsid w:val="00651F6C"/>
    <w:rsid w:val="00652CA3"/>
    <w:rsid w:val="00652ED1"/>
    <w:rsid w:val="00654108"/>
    <w:rsid w:val="0065529C"/>
    <w:rsid w:val="00656376"/>
    <w:rsid w:val="0065680D"/>
    <w:rsid w:val="0065796D"/>
    <w:rsid w:val="00657D6D"/>
    <w:rsid w:val="00657F43"/>
    <w:rsid w:val="0066012A"/>
    <w:rsid w:val="00661D5C"/>
    <w:rsid w:val="00663BAE"/>
    <w:rsid w:val="00663EC3"/>
    <w:rsid w:val="00663FF4"/>
    <w:rsid w:val="0066420A"/>
    <w:rsid w:val="00664C9B"/>
    <w:rsid w:val="006664C0"/>
    <w:rsid w:val="00667BBA"/>
    <w:rsid w:val="00670531"/>
    <w:rsid w:val="00670D6B"/>
    <w:rsid w:val="00670FDB"/>
    <w:rsid w:val="006719CD"/>
    <w:rsid w:val="0067250A"/>
    <w:rsid w:val="00672578"/>
    <w:rsid w:val="00672901"/>
    <w:rsid w:val="0067314A"/>
    <w:rsid w:val="00673628"/>
    <w:rsid w:val="006737D4"/>
    <w:rsid w:val="006757D0"/>
    <w:rsid w:val="00675FDF"/>
    <w:rsid w:val="00676ABC"/>
    <w:rsid w:val="00676E7F"/>
    <w:rsid w:val="00680856"/>
    <w:rsid w:val="00682631"/>
    <w:rsid w:val="00684E47"/>
    <w:rsid w:val="00685368"/>
    <w:rsid w:val="00685470"/>
    <w:rsid w:val="0068568A"/>
    <w:rsid w:val="006858F1"/>
    <w:rsid w:val="00687F6D"/>
    <w:rsid w:val="00690824"/>
    <w:rsid w:val="00690EFC"/>
    <w:rsid w:val="00690F00"/>
    <w:rsid w:val="006911E0"/>
    <w:rsid w:val="00691444"/>
    <w:rsid w:val="00692389"/>
    <w:rsid w:val="006935B4"/>
    <w:rsid w:val="006943CF"/>
    <w:rsid w:val="00694577"/>
    <w:rsid w:val="00694D82"/>
    <w:rsid w:val="0069615D"/>
    <w:rsid w:val="00696731"/>
    <w:rsid w:val="00697D02"/>
    <w:rsid w:val="006A0627"/>
    <w:rsid w:val="006A0E36"/>
    <w:rsid w:val="006A0E78"/>
    <w:rsid w:val="006A0EC4"/>
    <w:rsid w:val="006A26CD"/>
    <w:rsid w:val="006A4746"/>
    <w:rsid w:val="006A5216"/>
    <w:rsid w:val="006A6810"/>
    <w:rsid w:val="006A70D6"/>
    <w:rsid w:val="006A71E9"/>
    <w:rsid w:val="006A787E"/>
    <w:rsid w:val="006B0D0D"/>
    <w:rsid w:val="006B10CA"/>
    <w:rsid w:val="006B217E"/>
    <w:rsid w:val="006B2820"/>
    <w:rsid w:val="006B2B94"/>
    <w:rsid w:val="006B3198"/>
    <w:rsid w:val="006B34C9"/>
    <w:rsid w:val="006B3B6C"/>
    <w:rsid w:val="006B412F"/>
    <w:rsid w:val="006B433A"/>
    <w:rsid w:val="006B4DE6"/>
    <w:rsid w:val="006B59CF"/>
    <w:rsid w:val="006B5BB0"/>
    <w:rsid w:val="006B6C13"/>
    <w:rsid w:val="006B77A4"/>
    <w:rsid w:val="006B795A"/>
    <w:rsid w:val="006B7C6A"/>
    <w:rsid w:val="006B7D62"/>
    <w:rsid w:val="006C04A2"/>
    <w:rsid w:val="006C0AD0"/>
    <w:rsid w:val="006C0BE6"/>
    <w:rsid w:val="006C1338"/>
    <w:rsid w:val="006C1976"/>
    <w:rsid w:val="006C1E18"/>
    <w:rsid w:val="006C240B"/>
    <w:rsid w:val="006C2B34"/>
    <w:rsid w:val="006C2C33"/>
    <w:rsid w:val="006C3085"/>
    <w:rsid w:val="006C3764"/>
    <w:rsid w:val="006C38F7"/>
    <w:rsid w:val="006C3B5F"/>
    <w:rsid w:val="006C46F6"/>
    <w:rsid w:val="006C4FD5"/>
    <w:rsid w:val="006C5AA5"/>
    <w:rsid w:val="006C6150"/>
    <w:rsid w:val="006C664D"/>
    <w:rsid w:val="006C686D"/>
    <w:rsid w:val="006C6DC8"/>
    <w:rsid w:val="006C6E0A"/>
    <w:rsid w:val="006C75A7"/>
    <w:rsid w:val="006C79DA"/>
    <w:rsid w:val="006C7F00"/>
    <w:rsid w:val="006D00EF"/>
    <w:rsid w:val="006D07AC"/>
    <w:rsid w:val="006D0A4E"/>
    <w:rsid w:val="006D0B56"/>
    <w:rsid w:val="006D14CB"/>
    <w:rsid w:val="006D18F5"/>
    <w:rsid w:val="006D1C86"/>
    <w:rsid w:val="006D1D19"/>
    <w:rsid w:val="006D20A8"/>
    <w:rsid w:val="006D23D5"/>
    <w:rsid w:val="006D3B9F"/>
    <w:rsid w:val="006D3BD4"/>
    <w:rsid w:val="006D4608"/>
    <w:rsid w:val="006D46B5"/>
    <w:rsid w:val="006D5203"/>
    <w:rsid w:val="006D5559"/>
    <w:rsid w:val="006D7126"/>
    <w:rsid w:val="006D74DD"/>
    <w:rsid w:val="006D7AF7"/>
    <w:rsid w:val="006E010E"/>
    <w:rsid w:val="006E0770"/>
    <w:rsid w:val="006E1505"/>
    <w:rsid w:val="006E18B3"/>
    <w:rsid w:val="006E1ECD"/>
    <w:rsid w:val="006E2B37"/>
    <w:rsid w:val="006E2FBC"/>
    <w:rsid w:val="006E3D11"/>
    <w:rsid w:val="006E4668"/>
    <w:rsid w:val="006E5F6E"/>
    <w:rsid w:val="006E653B"/>
    <w:rsid w:val="006E6735"/>
    <w:rsid w:val="006E68D6"/>
    <w:rsid w:val="006E6929"/>
    <w:rsid w:val="006E6CC2"/>
    <w:rsid w:val="006E6D1D"/>
    <w:rsid w:val="006E6E5D"/>
    <w:rsid w:val="006E7841"/>
    <w:rsid w:val="006F028C"/>
    <w:rsid w:val="006F079A"/>
    <w:rsid w:val="006F0C7B"/>
    <w:rsid w:val="006F1213"/>
    <w:rsid w:val="006F12C4"/>
    <w:rsid w:val="006F17FA"/>
    <w:rsid w:val="006F1A4D"/>
    <w:rsid w:val="006F2E06"/>
    <w:rsid w:val="006F2EC8"/>
    <w:rsid w:val="006F3297"/>
    <w:rsid w:val="006F3B40"/>
    <w:rsid w:val="006F4E3C"/>
    <w:rsid w:val="006F5878"/>
    <w:rsid w:val="006F5A10"/>
    <w:rsid w:val="006F5FD2"/>
    <w:rsid w:val="006F6040"/>
    <w:rsid w:val="006F6B0C"/>
    <w:rsid w:val="006F7D1F"/>
    <w:rsid w:val="00700605"/>
    <w:rsid w:val="007008BE"/>
    <w:rsid w:val="00700C12"/>
    <w:rsid w:val="00701B79"/>
    <w:rsid w:val="0070209A"/>
    <w:rsid w:val="007040CE"/>
    <w:rsid w:val="007055C1"/>
    <w:rsid w:val="00705C41"/>
    <w:rsid w:val="007069C8"/>
    <w:rsid w:val="0070754F"/>
    <w:rsid w:val="00707F40"/>
    <w:rsid w:val="00710B38"/>
    <w:rsid w:val="00711145"/>
    <w:rsid w:val="007117CB"/>
    <w:rsid w:val="00711EDA"/>
    <w:rsid w:val="007121BA"/>
    <w:rsid w:val="00712497"/>
    <w:rsid w:val="00713099"/>
    <w:rsid w:val="00713BC5"/>
    <w:rsid w:val="007149C4"/>
    <w:rsid w:val="00714C54"/>
    <w:rsid w:val="00716145"/>
    <w:rsid w:val="007207CA"/>
    <w:rsid w:val="007207CC"/>
    <w:rsid w:val="0072084D"/>
    <w:rsid w:val="00721678"/>
    <w:rsid w:val="0072183C"/>
    <w:rsid w:val="00722876"/>
    <w:rsid w:val="0072318C"/>
    <w:rsid w:val="0072390A"/>
    <w:rsid w:val="00724199"/>
    <w:rsid w:val="007245CD"/>
    <w:rsid w:val="007246C0"/>
    <w:rsid w:val="007249FC"/>
    <w:rsid w:val="00725320"/>
    <w:rsid w:val="007255AF"/>
    <w:rsid w:val="00725905"/>
    <w:rsid w:val="007259C5"/>
    <w:rsid w:val="007266FA"/>
    <w:rsid w:val="00726D7A"/>
    <w:rsid w:val="00726E5B"/>
    <w:rsid w:val="007306BD"/>
    <w:rsid w:val="0073116F"/>
    <w:rsid w:val="007316DF"/>
    <w:rsid w:val="007321E3"/>
    <w:rsid w:val="0073236D"/>
    <w:rsid w:val="00733685"/>
    <w:rsid w:val="00733830"/>
    <w:rsid w:val="00733A14"/>
    <w:rsid w:val="0073408F"/>
    <w:rsid w:val="00735274"/>
    <w:rsid w:val="0073553D"/>
    <w:rsid w:val="0073594B"/>
    <w:rsid w:val="00735C74"/>
    <w:rsid w:val="00736E3E"/>
    <w:rsid w:val="00737417"/>
    <w:rsid w:val="00737E0B"/>
    <w:rsid w:val="0074045B"/>
    <w:rsid w:val="0074131A"/>
    <w:rsid w:val="00741A5F"/>
    <w:rsid w:val="007439BD"/>
    <w:rsid w:val="00744064"/>
    <w:rsid w:val="007443D7"/>
    <w:rsid w:val="00744417"/>
    <w:rsid w:val="007449EE"/>
    <w:rsid w:val="00744AC4"/>
    <w:rsid w:val="00744F54"/>
    <w:rsid w:val="00745CAD"/>
    <w:rsid w:val="00746C88"/>
    <w:rsid w:val="0074762C"/>
    <w:rsid w:val="00750519"/>
    <w:rsid w:val="007505B3"/>
    <w:rsid w:val="00750E9B"/>
    <w:rsid w:val="0075313C"/>
    <w:rsid w:val="007535CC"/>
    <w:rsid w:val="0075366A"/>
    <w:rsid w:val="00753827"/>
    <w:rsid w:val="007539CA"/>
    <w:rsid w:val="00753E21"/>
    <w:rsid w:val="00754353"/>
    <w:rsid w:val="0075450E"/>
    <w:rsid w:val="00754910"/>
    <w:rsid w:val="007557E0"/>
    <w:rsid w:val="007559EB"/>
    <w:rsid w:val="00755B6B"/>
    <w:rsid w:val="007560A7"/>
    <w:rsid w:val="00756F2A"/>
    <w:rsid w:val="00757165"/>
    <w:rsid w:val="00757311"/>
    <w:rsid w:val="0075791D"/>
    <w:rsid w:val="00757927"/>
    <w:rsid w:val="00760393"/>
    <w:rsid w:val="007603A2"/>
    <w:rsid w:val="007609CF"/>
    <w:rsid w:val="00760FC9"/>
    <w:rsid w:val="0076205D"/>
    <w:rsid w:val="007630E1"/>
    <w:rsid w:val="0076358C"/>
    <w:rsid w:val="00763F88"/>
    <w:rsid w:val="00764244"/>
    <w:rsid w:val="00764841"/>
    <w:rsid w:val="007654EE"/>
    <w:rsid w:val="00767D31"/>
    <w:rsid w:val="0077000D"/>
    <w:rsid w:val="007701B8"/>
    <w:rsid w:val="00770B50"/>
    <w:rsid w:val="00771615"/>
    <w:rsid w:val="00772C15"/>
    <w:rsid w:val="00772C76"/>
    <w:rsid w:val="00774EEA"/>
    <w:rsid w:val="00775171"/>
    <w:rsid w:val="00777185"/>
    <w:rsid w:val="00780762"/>
    <w:rsid w:val="0078201B"/>
    <w:rsid w:val="007826B9"/>
    <w:rsid w:val="00782D67"/>
    <w:rsid w:val="0078325E"/>
    <w:rsid w:val="007838BE"/>
    <w:rsid w:val="00783B5D"/>
    <w:rsid w:val="00783F6E"/>
    <w:rsid w:val="00785134"/>
    <w:rsid w:val="0078522D"/>
    <w:rsid w:val="00785248"/>
    <w:rsid w:val="00785348"/>
    <w:rsid w:val="00787436"/>
    <w:rsid w:val="00787681"/>
    <w:rsid w:val="007908AD"/>
    <w:rsid w:val="007908CA"/>
    <w:rsid w:val="00790B94"/>
    <w:rsid w:val="00791102"/>
    <w:rsid w:val="0079192A"/>
    <w:rsid w:val="00791971"/>
    <w:rsid w:val="00792030"/>
    <w:rsid w:val="007927BE"/>
    <w:rsid w:val="007945E8"/>
    <w:rsid w:val="00794D6A"/>
    <w:rsid w:val="00795388"/>
    <w:rsid w:val="00796607"/>
    <w:rsid w:val="00796B6C"/>
    <w:rsid w:val="00797926"/>
    <w:rsid w:val="007979F2"/>
    <w:rsid w:val="007A0700"/>
    <w:rsid w:val="007A1813"/>
    <w:rsid w:val="007A1DCE"/>
    <w:rsid w:val="007A1FA2"/>
    <w:rsid w:val="007A23DF"/>
    <w:rsid w:val="007A2925"/>
    <w:rsid w:val="007A2963"/>
    <w:rsid w:val="007A3384"/>
    <w:rsid w:val="007A3828"/>
    <w:rsid w:val="007A4168"/>
    <w:rsid w:val="007A4262"/>
    <w:rsid w:val="007A4DDA"/>
    <w:rsid w:val="007A5400"/>
    <w:rsid w:val="007A55AA"/>
    <w:rsid w:val="007A657D"/>
    <w:rsid w:val="007A73B2"/>
    <w:rsid w:val="007A7AC6"/>
    <w:rsid w:val="007B067E"/>
    <w:rsid w:val="007B06B5"/>
    <w:rsid w:val="007B1277"/>
    <w:rsid w:val="007B18CD"/>
    <w:rsid w:val="007B205B"/>
    <w:rsid w:val="007B252C"/>
    <w:rsid w:val="007B25D5"/>
    <w:rsid w:val="007B290B"/>
    <w:rsid w:val="007B2F4D"/>
    <w:rsid w:val="007B3323"/>
    <w:rsid w:val="007B375D"/>
    <w:rsid w:val="007B40B0"/>
    <w:rsid w:val="007B44FE"/>
    <w:rsid w:val="007B4D94"/>
    <w:rsid w:val="007B5C61"/>
    <w:rsid w:val="007B6C01"/>
    <w:rsid w:val="007B799A"/>
    <w:rsid w:val="007C04A2"/>
    <w:rsid w:val="007C0C14"/>
    <w:rsid w:val="007C1503"/>
    <w:rsid w:val="007C2362"/>
    <w:rsid w:val="007C2714"/>
    <w:rsid w:val="007C277F"/>
    <w:rsid w:val="007C2A82"/>
    <w:rsid w:val="007C2B37"/>
    <w:rsid w:val="007C2CA1"/>
    <w:rsid w:val="007C2E62"/>
    <w:rsid w:val="007C2F4C"/>
    <w:rsid w:val="007C34EA"/>
    <w:rsid w:val="007C3AE5"/>
    <w:rsid w:val="007C40E1"/>
    <w:rsid w:val="007C49C7"/>
    <w:rsid w:val="007C5206"/>
    <w:rsid w:val="007C5872"/>
    <w:rsid w:val="007C5C9D"/>
    <w:rsid w:val="007C65B1"/>
    <w:rsid w:val="007C668A"/>
    <w:rsid w:val="007C66AD"/>
    <w:rsid w:val="007C686C"/>
    <w:rsid w:val="007C6E73"/>
    <w:rsid w:val="007C6F54"/>
    <w:rsid w:val="007C7198"/>
    <w:rsid w:val="007C78E1"/>
    <w:rsid w:val="007D0851"/>
    <w:rsid w:val="007D1C3E"/>
    <w:rsid w:val="007D251C"/>
    <w:rsid w:val="007D28A0"/>
    <w:rsid w:val="007D4585"/>
    <w:rsid w:val="007D4681"/>
    <w:rsid w:val="007D57DF"/>
    <w:rsid w:val="007D5E02"/>
    <w:rsid w:val="007D75B2"/>
    <w:rsid w:val="007D7A71"/>
    <w:rsid w:val="007D7B32"/>
    <w:rsid w:val="007E0157"/>
    <w:rsid w:val="007E1199"/>
    <w:rsid w:val="007E134B"/>
    <w:rsid w:val="007E1A26"/>
    <w:rsid w:val="007E1AC5"/>
    <w:rsid w:val="007E265A"/>
    <w:rsid w:val="007E32AC"/>
    <w:rsid w:val="007E57AE"/>
    <w:rsid w:val="007E5D6D"/>
    <w:rsid w:val="007E5DB7"/>
    <w:rsid w:val="007E64A4"/>
    <w:rsid w:val="007E7187"/>
    <w:rsid w:val="007E7FF2"/>
    <w:rsid w:val="007F16B9"/>
    <w:rsid w:val="007F1927"/>
    <w:rsid w:val="007F1938"/>
    <w:rsid w:val="007F2190"/>
    <w:rsid w:val="007F285F"/>
    <w:rsid w:val="007F2931"/>
    <w:rsid w:val="007F327F"/>
    <w:rsid w:val="007F32D7"/>
    <w:rsid w:val="007F38A5"/>
    <w:rsid w:val="007F39E7"/>
    <w:rsid w:val="007F3CA0"/>
    <w:rsid w:val="007F3FA7"/>
    <w:rsid w:val="007F54BD"/>
    <w:rsid w:val="007F6286"/>
    <w:rsid w:val="007F6B8F"/>
    <w:rsid w:val="007F7102"/>
    <w:rsid w:val="007F788F"/>
    <w:rsid w:val="007F7B0F"/>
    <w:rsid w:val="008011F7"/>
    <w:rsid w:val="00801325"/>
    <w:rsid w:val="00801496"/>
    <w:rsid w:val="008018BC"/>
    <w:rsid w:val="008020F3"/>
    <w:rsid w:val="008024B0"/>
    <w:rsid w:val="00803307"/>
    <w:rsid w:val="00803A80"/>
    <w:rsid w:val="00803B3A"/>
    <w:rsid w:val="00803DB4"/>
    <w:rsid w:val="00803E89"/>
    <w:rsid w:val="008043D4"/>
    <w:rsid w:val="00804EAF"/>
    <w:rsid w:val="008052B2"/>
    <w:rsid w:val="0080556D"/>
    <w:rsid w:val="00805602"/>
    <w:rsid w:val="0080573D"/>
    <w:rsid w:val="00806112"/>
    <w:rsid w:val="008062A5"/>
    <w:rsid w:val="00806F6F"/>
    <w:rsid w:val="00807FDA"/>
    <w:rsid w:val="0081006E"/>
    <w:rsid w:val="00810231"/>
    <w:rsid w:val="00810C24"/>
    <w:rsid w:val="00810CF5"/>
    <w:rsid w:val="00810DBC"/>
    <w:rsid w:val="008128EB"/>
    <w:rsid w:val="00813023"/>
    <w:rsid w:val="00813A09"/>
    <w:rsid w:val="008154FF"/>
    <w:rsid w:val="00816122"/>
    <w:rsid w:val="008161A2"/>
    <w:rsid w:val="00817172"/>
    <w:rsid w:val="008176AD"/>
    <w:rsid w:val="00817AC5"/>
    <w:rsid w:val="00820D85"/>
    <w:rsid w:val="00821320"/>
    <w:rsid w:val="00821720"/>
    <w:rsid w:val="0082183A"/>
    <w:rsid w:val="00822092"/>
    <w:rsid w:val="008225A5"/>
    <w:rsid w:val="008233B1"/>
    <w:rsid w:val="00823455"/>
    <w:rsid w:val="00823EF2"/>
    <w:rsid w:val="00825117"/>
    <w:rsid w:val="0082524B"/>
    <w:rsid w:val="0082661A"/>
    <w:rsid w:val="008267B8"/>
    <w:rsid w:val="00826C87"/>
    <w:rsid w:val="00826CA1"/>
    <w:rsid w:val="00826EAC"/>
    <w:rsid w:val="00827C36"/>
    <w:rsid w:val="00827C7C"/>
    <w:rsid w:val="00830710"/>
    <w:rsid w:val="00830A2A"/>
    <w:rsid w:val="00830A5C"/>
    <w:rsid w:val="00831FCB"/>
    <w:rsid w:val="00832675"/>
    <w:rsid w:val="00832FCA"/>
    <w:rsid w:val="008331E1"/>
    <w:rsid w:val="008337A2"/>
    <w:rsid w:val="0083404E"/>
    <w:rsid w:val="008349CE"/>
    <w:rsid w:val="00835177"/>
    <w:rsid w:val="0083519A"/>
    <w:rsid w:val="00835298"/>
    <w:rsid w:val="00837206"/>
    <w:rsid w:val="0084056B"/>
    <w:rsid w:val="00840B4C"/>
    <w:rsid w:val="00840E88"/>
    <w:rsid w:val="00841361"/>
    <w:rsid w:val="00841533"/>
    <w:rsid w:val="00842994"/>
    <w:rsid w:val="008433B8"/>
    <w:rsid w:val="00844B36"/>
    <w:rsid w:val="00844D1C"/>
    <w:rsid w:val="008477D5"/>
    <w:rsid w:val="008479C5"/>
    <w:rsid w:val="0085107A"/>
    <w:rsid w:val="00852F20"/>
    <w:rsid w:val="0085336D"/>
    <w:rsid w:val="00855091"/>
    <w:rsid w:val="00855F52"/>
    <w:rsid w:val="00855FB3"/>
    <w:rsid w:val="008568BB"/>
    <w:rsid w:val="00856CA0"/>
    <w:rsid w:val="00856ED2"/>
    <w:rsid w:val="00860CF2"/>
    <w:rsid w:val="00860E46"/>
    <w:rsid w:val="00860F64"/>
    <w:rsid w:val="0086112F"/>
    <w:rsid w:val="008617DC"/>
    <w:rsid w:val="00863457"/>
    <w:rsid w:val="008638E6"/>
    <w:rsid w:val="008649D3"/>
    <w:rsid w:val="008652C9"/>
    <w:rsid w:val="008668A9"/>
    <w:rsid w:val="00866F65"/>
    <w:rsid w:val="008675E1"/>
    <w:rsid w:val="00867E9A"/>
    <w:rsid w:val="008704CE"/>
    <w:rsid w:val="0087101A"/>
    <w:rsid w:val="00871E1B"/>
    <w:rsid w:val="00872505"/>
    <w:rsid w:val="00872527"/>
    <w:rsid w:val="00872E40"/>
    <w:rsid w:val="00873014"/>
    <w:rsid w:val="008736FF"/>
    <w:rsid w:val="0087375C"/>
    <w:rsid w:val="00873FDE"/>
    <w:rsid w:val="00874751"/>
    <w:rsid w:val="00874ADC"/>
    <w:rsid w:val="00875012"/>
    <w:rsid w:val="00875DD9"/>
    <w:rsid w:val="00876CFA"/>
    <w:rsid w:val="00877587"/>
    <w:rsid w:val="008778E7"/>
    <w:rsid w:val="00880EEF"/>
    <w:rsid w:val="00880F33"/>
    <w:rsid w:val="00881928"/>
    <w:rsid w:val="0088250A"/>
    <w:rsid w:val="00883085"/>
    <w:rsid w:val="00883586"/>
    <w:rsid w:val="00883DCC"/>
    <w:rsid w:val="00884324"/>
    <w:rsid w:val="0088472D"/>
    <w:rsid w:val="0088654D"/>
    <w:rsid w:val="00886DF5"/>
    <w:rsid w:val="00891151"/>
    <w:rsid w:val="0089167E"/>
    <w:rsid w:val="00891800"/>
    <w:rsid w:val="0089221D"/>
    <w:rsid w:val="008922BD"/>
    <w:rsid w:val="008935DD"/>
    <w:rsid w:val="00893A3E"/>
    <w:rsid w:val="00893B3D"/>
    <w:rsid w:val="00893C21"/>
    <w:rsid w:val="00894151"/>
    <w:rsid w:val="00894662"/>
    <w:rsid w:val="00894C08"/>
    <w:rsid w:val="008950CF"/>
    <w:rsid w:val="00896E82"/>
    <w:rsid w:val="00897246"/>
    <w:rsid w:val="00897830"/>
    <w:rsid w:val="008978F4"/>
    <w:rsid w:val="00897EB5"/>
    <w:rsid w:val="008A0523"/>
    <w:rsid w:val="008A0C8C"/>
    <w:rsid w:val="008A110A"/>
    <w:rsid w:val="008A23BD"/>
    <w:rsid w:val="008A2784"/>
    <w:rsid w:val="008A2F3D"/>
    <w:rsid w:val="008A3713"/>
    <w:rsid w:val="008A535C"/>
    <w:rsid w:val="008A67F0"/>
    <w:rsid w:val="008A6A19"/>
    <w:rsid w:val="008A7DEB"/>
    <w:rsid w:val="008B0712"/>
    <w:rsid w:val="008B0713"/>
    <w:rsid w:val="008B163C"/>
    <w:rsid w:val="008B180F"/>
    <w:rsid w:val="008B1BEF"/>
    <w:rsid w:val="008B20CA"/>
    <w:rsid w:val="008B25F6"/>
    <w:rsid w:val="008B2839"/>
    <w:rsid w:val="008B2B67"/>
    <w:rsid w:val="008B2C2C"/>
    <w:rsid w:val="008B3091"/>
    <w:rsid w:val="008B333D"/>
    <w:rsid w:val="008B3CC9"/>
    <w:rsid w:val="008B4AB6"/>
    <w:rsid w:val="008B4DA7"/>
    <w:rsid w:val="008B6448"/>
    <w:rsid w:val="008B6EF5"/>
    <w:rsid w:val="008B6FD0"/>
    <w:rsid w:val="008B755C"/>
    <w:rsid w:val="008B7719"/>
    <w:rsid w:val="008B7832"/>
    <w:rsid w:val="008C0A88"/>
    <w:rsid w:val="008C0BF3"/>
    <w:rsid w:val="008C1034"/>
    <w:rsid w:val="008C149F"/>
    <w:rsid w:val="008C1B0F"/>
    <w:rsid w:val="008C2711"/>
    <w:rsid w:val="008C2B56"/>
    <w:rsid w:val="008C4673"/>
    <w:rsid w:val="008C4DEA"/>
    <w:rsid w:val="008C5099"/>
    <w:rsid w:val="008C5709"/>
    <w:rsid w:val="008C5AE6"/>
    <w:rsid w:val="008C655D"/>
    <w:rsid w:val="008C6634"/>
    <w:rsid w:val="008C77EF"/>
    <w:rsid w:val="008D0185"/>
    <w:rsid w:val="008D028F"/>
    <w:rsid w:val="008D056F"/>
    <w:rsid w:val="008D0E4A"/>
    <w:rsid w:val="008D2870"/>
    <w:rsid w:val="008D2AD1"/>
    <w:rsid w:val="008D3DC7"/>
    <w:rsid w:val="008D4143"/>
    <w:rsid w:val="008D48E0"/>
    <w:rsid w:val="008D5625"/>
    <w:rsid w:val="008D57C9"/>
    <w:rsid w:val="008D58B0"/>
    <w:rsid w:val="008D694E"/>
    <w:rsid w:val="008D6CFD"/>
    <w:rsid w:val="008D7049"/>
    <w:rsid w:val="008D7CB5"/>
    <w:rsid w:val="008E0184"/>
    <w:rsid w:val="008E064F"/>
    <w:rsid w:val="008E0870"/>
    <w:rsid w:val="008E0BA9"/>
    <w:rsid w:val="008E127E"/>
    <w:rsid w:val="008E14BA"/>
    <w:rsid w:val="008E2A8F"/>
    <w:rsid w:val="008E3286"/>
    <w:rsid w:val="008E353F"/>
    <w:rsid w:val="008E36C8"/>
    <w:rsid w:val="008E3F5A"/>
    <w:rsid w:val="008E440E"/>
    <w:rsid w:val="008E58A2"/>
    <w:rsid w:val="008E5EE5"/>
    <w:rsid w:val="008E62AD"/>
    <w:rsid w:val="008F08C2"/>
    <w:rsid w:val="008F0A3F"/>
    <w:rsid w:val="008F0B2D"/>
    <w:rsid w:val="008F0C8A"/>
    <w:rsid w:val="008F0E13"/>
    <w:rsid w:val="008F1343"/>
    <w:rsid w:val="008F1EF8"/>
    <w:rsid w:val="008F3BD4"/>
    <w:rsid w:val="008F43DE"/>
    <w:rsid w:val="008F54E0"/>
    <w:rsid w:val="008F554E"/>
    <w:rsid w:val="008F642F"/>
    <w:rsid w:val="008F6803"/>
    <w:rsid w:val="008F6D05"/>
    <w:rsid w:val="008F6D25"/>
    <w:rsid w:val="008F70BB"/>
    <w:rsid w:val="00900952"/>
    <w:rsid w:val="00900AAA"/>
    <w:rsid w:val="00901545"/>
    <w:rsid w:val="009017B5"/>
    <w:rsid w:val="00901878"/>
    <w:rsid w:val="0090187F"/>
    <w:rsid w:val="00902095"/>
    <w:rsid w:val="009021E2"/>
    <w:rsid w:val="00902815"/>
    <w:rsid w:val="00902EE0"/>
    <w:rsid w:val="009032C8"/>
    <w:rsid w:val="00904DA0"/>
    <w:rsid w:val="009066A6"/>
    <w:rsid w:val="0090689C"/>
    <w:rsid w:val="0090695C"/>
    <w:rsid w:val="00906ECE"/>
    <w:rsid w:val="009074F5"/>
    <w:rsid w:val="00910FC0"/>
    <w:rsid w:val="0091201B"/>
    <w:rsid w:val="00912030"/>
    <w:rsid w:val="009124D3"/>
    <w:rsid w:val="00912837"/>
    <w:rsid w:val="00912DD8"/>
    <w:rsid w:val="00912FA0"/>
    <w:rsid w:val="0091404F"/>
    <w:rsid w:val="00914551"/>
    <w:rsid w:val="00914610"/>
    <w:rsid w:val="009150F8"/>
    <w:rsid w:val="00915595"/>
    <w:rsid w:val="0091576C"/>
    <w:rsid w:val="00916435"/>
    <w:rsid w:val="009176C9"/>
    <w:rsid w:val="0092188C"/>
    <w:rsid w:val="0092348D"/>
    <w:rsid w:val="00923B06"/>
    <w:rsid w:val="00923F66"/>
    <w:rsid w:val="00924D57"/>
    <w:rsid w:val="00925820"/>
    <w:rsid w:val="00926CD8"/>
    <w:rsid w:val="009275EB"/>
    <w:rsid w:val="009276C2"/>
    <w:rsid w:val="00927BD7"/>
    <w:rsid w:val="00930538"/>
    <w:rsid w:val="00930DBD"/>
    <w:rsid w:val="009312A8"/>
    <w:rsid w:val="0093155C"/>
    <w:rsid w:val="00932310"/>
    <w:rsid w:val="00932366"/>
    <w:rsid w:val="009323BC"/>
    <w:rsid w:val="009329B8"/>
    <w:rsid w:val="00932A5A"/>
    <w:rsid w:val="00932AE1"/>
    <w:rsid w:val="00933237"/>
    <w:rsid w:val="00934020"/>
    <w:rsid w:val="009348A8"/>
    <w:rsid w:val="00935AE3"/>
    <w:rsid w:val="00935EA3"/>
    <w:rsid w:val="00936163"/>
    <w:rsid w:val="00936BAB"/>
    <w:rsid w:val="00936F37"/>
    <w:rsid w:val="00937148"/>
    <w:rsid w:val="009372AD"/>
    <w:rsid w:val="009374BB"/>
    <w:rsid w:val="00937EB0"/>
    <w:rsid w:val="009409C3"/>
    <w:rsid w:val="009414B1"/>
    <w:rsid w:val="00941985"/>
    <w:rsid w:val="009419C6"/>
    <w:rsid w:val="009426F5"/>
    <w:rsid w:val="00942E3B"/>
    <w:rsid w:val="009439B1"/>
    <w:rsid w:val="00943AE7"/>
    <w:rsid w:val="00944995"/>
    <w:rsid w:val="00946294"/>
    <w:rsid w:val="00946CB9"/>
    <w:rsid w:val="00947716"/>
    <w:rsid w:val="0095058C"/>
    <w:rsid w:val="0095071B"/>
    <w:rsid w:val="00951F10"/>
    <w:rsid w:val="00952495"/>
    <w:rsid w:val="00952604"/>
    <w:rsid w:val="009529BF"/>
    <w:rsid w:val="00952A25"/>
    <w:rsid w:val="009532E1"/>
    <w:rsid w:val="00953ED5"/>
    <w:rsid w:val="00954485"/>
    <w:rsid w:val="009551B6"/>
    <w:rsid w:val="00956E06"/>
    <w:rsid w:val="00957540"/>
    <w:rsid w:val="00960E6C"/>
    <w:rsid w:val="009612F5"/>
    <w:rsid w:val="0096186B"/>
    <w:rsid w:val="009627B5"/>
    <w:rsid w:val="00962EAC"/>
    <w:rsid w:val="009631E4"/>
    <w:rsid w:val="009636EA"/>
    <w:rsid w:val="00964CE8"/>
    <w:rsid w:val="0096520A"/>
    <w:rsid w:val="00965B62"/>
    <w:rsid w:val="0096616D"/>
    <w:rsid w:val="00966411"/>
    <w:rsid w:val="00967133"/>
    <w:rsid w:val="00967205"/>
    <w:rsid w:val="00971020"/>
    <w:rsid w:val="00971385"/>
    <w:rsid w:val="00971643"/>
    <w:rsid w:val="009717CA"/>
    <w:rsid w:val="00971A74"/>
    <w:rsid w:val="00971ABB"/>
    <w:rsid w:val="0097290B"/>
    <w:rsid w:val="009738F2"/>
    <w:rsid w:val="00973B4A"/>
    <w:rsid w:val="0097488A"/>
    <w:rsid w:val="0097494B"/>
    <w:rsid w:val="00974A2D"/>
    <w:rsid w:val="00974F46"/>
    <w:rsid w:val="00975C23"/>
    <w:rsid w:val="009760DD"/>
    <w:rsid w:val="00976DE2"/>
    <w:rsid w:val="00976E2B"/>
    <w:rsid w:val="0097717C"/>
    <w:rsid w:val="00980088"/>
    <w:rsid w:val="0098041D"/>
    <w:rsid w:val="009813D5"/>
    <w:rsid w:val="0098155F"/>
    <w:rsid w:val="009822D8"/>
    <w:rsid w:val="00982CAE"/>
    <w:rsid w:val="009832A7"/>
    <w:rsid w:val="00983944"/>
    <w:rsid w:val="00984F38"/>
    <w:rsid w:val="009854F5"/>
    <w:rsid w:val="0098565E"/>
    <w:rsid w:val="00985769"/>
    <w:rsid w:val="00985ADF"/>
    <w:rsid w:val="00985B9C"/>
    <w:rsid w:val="00987934"/>
    <w:rsid w:val="00987ABC"/>
    <w:rsid w:val="009901FE"/>
    <w:rsid w:val="00990443"/>
    <w:rsid w:val="00990AD1"/>
    <w:rsid w:val="00990ADD"/>
    <w:rsid w:val="00992CD5"/>
    <w:rsid w:val="009933B8"/>
    <w:rsid w:val="00993A3B"/>
    <w:rsid w:val="00993B2E"/>
    <w:rsid w:val="00993B9E"/>
    <w:rsid w:val="00993F16"/>
    <w:rsid w:val="00994016"/>
    <w:rsid w:val="009955EB"/>
    <w:rsid w:val="009961F6"/>
    <w:rsid w:val="00997F9E"/>
    <w:rsid w:val="009A0304"/>
    <w:rsid w:val="009A1BD7"/>
    <w:rsid w:val="009A1EBB"/>
    <w:rsid w:val="009A27F5"/>
    <w:rsid w:val="009A2A27"/>
    <w:rsid w:val="009A2BD5"/>
    <w:rsid w:val="009A317F"/>
    <w:rsid w:val="009A37D1"/>
    <w:rsid w:val="009A4301"/>
    <w:rsid w:val="009A5C3B"/>
    <w:rsid w:val="009A5CE4"/>
    <w:rsid w:val="009A6C51"/>
    <w:rsid w:val="009A6E0D"/>
    <w:rsid w:val="009A78F5"/>
    <w:rsid w:val="009B06EB"/>
    <w:rsid w:val="009B0B70"/>
    <w:rsid w:val="009B15F6"/>
    <w:rsid w:val="009B1EC2"/>
    <w:rsid w:val="009B2CD2"/>
    <w:rsid w:val="009B34BD"/>
    <w:rsid w:val="009B3539"/>
    <w:rsid w:val="009B43C4"/>
    <w:rsid w:val="009B537B"/>
    <w:rsid w:val="009B5EAB"/>
    <w:rsid w:val="009B65A2"/>
    <w:rsid w:val="009B6A9D"/>
    <w:rsid w:val="009B6B24"/>
    <w:rsid w:val="009B77B1"/>
    <w:rsid w:val="009C03E0"/>
    <w:rsid w:val="009C0D1E"/>
    <w:rsid w:val="009C15A2"/>
    <w:rsid w:val="009C15EF"/>
    <w:rsid w:val="009C173A"/>
    <w:rsid w:val="009C3E98"/>
    <w:rsid w:val="009C46B3"/>
    <w:rsid w:val="009C487D"/>
    <w:rsid w:val="009C538E"/>
    <w:rsid w:val="009C552D"/>
    <w:rsid w:val="009C6295"/>
    <w:rsid w:val="009C62D5"/>
    <w:rsid w:val="009C6778"/>
    <w:rsid w:val="009C72B0"/>
    <w:rsid w:val="009C7BFB"/>
    <w:rsid w:val="009C7D1B"/>
    <w:rsid w:val="009C7DE0"/>
    <w:rsid w:val="009C7DF3"/>
    <w:rsid w:val="009D10B0"/>
    <w:rsid w:val="009D16CD"/>
    <w:rsid w:val="009D2B10"/>
    <w:rsid w:val="009D3663"/>
    <w:rsid w:val="009D394C"/>
    <w:rsid w:val="009D4199"/>
    <w:rsid w:val="009D44DA"/>
    <w:rsid w:val="009D4664"/>
    <w:rsid w:val="009D472D"/>
    <w:rsid w:val="009D5912"/>
    <w:rsid w:val="009D6934"/>
    <w:rsid w:val="009D6BD1"/>
    <w:rsid w:val="009D708E"/>
    <w:rsid w:val="009E0601"/>
    <w:rsid w:val="009E1201"/>
    <w:rsid w:val="009E147F"/>
    <w:rsid w:val="009E1B72"/>
    <w:rsid w:val="009E1D26"/>
    <w:rsid w:val="009E3ACB"/>
    <w:rsid w:val="009E4E6D"/>
    <w:rsid w:val="009E55B0"/>
    <w:rsid w:val="009E5A54"/>
    <w:rsid w:val="009E5B5A"/>
    <w:rsid w:val="009E5C6A"/>
    <w:rsid w:val="009E5F1A"/>
    <w:rsid w:val="009E74EF"/>
    <w:rsid w:val="009E7DDE"/>
    <w:rsid w:val="009F034D"/>
    <w:rsid w:val="009F16CD"/>
    <w:rsid w:val="009F1C70"/>
    <w:rsid w:val="009F1CDB"/>
    <w:rsid w:val="009F2FBD"/>
    <w:rsid w:val="009F3749"/>
    <w:rsid w:val="009F3B40"/>
    <w:rsid w:val="009F4FC1"/>
    <w:rsid w:val="009F5031"/>
    <w:rsid w:val="009F5500"/>
    <w:rsid w:val="009F56E9"/>
    <w:rsid w:val="009F6278"/>
    <w:rsid w:val="009F6701"/>
    <w:rsid w:val="009F6BE9"/>
    <w:rsid w:val="009F796B"/>
    <w:rsid w:val="009F7B26"/>
    <w:rsid w:val="00A0006B"/>
    <w:rsid w:val="00A013B7"/>
    <w:rsid w:val="00A018F1"/>
    <w:rsid w:val="00A01FB1"/>
    <w:rsid w:val="00A02294"/>
    <w:rsid w:val="00A027C7"/>
    <w:rsid w:val="00A03BAB"/>
    <w:rsid w:val="00A04852"/>
    <w:rsid w:val="00A0529C"/>
    <w:rsid w:val="00A06F64"/>
    <w:rsid w:val="00A072FE"/>
    <w:rsid w:val="00A07D87"/>
    <w:rsid w:val="00A106DD"/>
    <w:rsid w:val="00A10ADD"/>
    <w:rsid w:val="00A10B7D"/>
    <w:rsid w:val="00A10C96"/>
    <w:rsid w:val="00A117CC"/>
    <w:rsid w:val="00A12444"/>
    <w:rsid w:val="00A13418"/>
    <w:rsid w:val="00A13D67"/>
    <w:rsid w:val="00A146FE"/>
    <w:rsid w:val="00A14939"/>
    <w:rsid w:val="00A14EDB"/>
    <w:rsid w:val="00A1581E"/>
    <w:rsid w:val="00A15CB5"/>
    <w:rsid w:val="00A16E0B"/>
    <w:rsid w:val="00A172B4"/>
    <w:rsid w:val="00A17357"/>
    <w:rsid w:val="00A203BB"/>
    <w:rsid w:val="00A20653"/>
    <w:rsid w:val="00A20A5F"/>
    <w:rsid w:val="00A217E9"/>
    <w:rsid w:val="00A2268C"/>
    <w:rsid w:val="00A23286"/>
    <w:rsid w:val="00A237DA"/>
    <w:rsid w:val="00A23BFB"/>
    <w:rsid w:val="00A23CBC"/>
    <w:rsid w:val="00A24140"/>
    <w:rsid w:val="00A24718"/>
    <w:rsid w:val="00A25A1D"/>
    <w:rsid w:val="00A25C77"/>
    <w:rsid w:val="00A26D94"/>
    <w:rsid w:val="00A26EC1"/>
    <w:rsid w:val="00A30DFF"/>
    <w:rsid w:val="00A3108A"/>
    <w:rsid w:val="00A3254A"/>
    <w:rsid w:val="00A32965"/>
    <w:rsid w:val="00A33511"/>
    <w:rsid w:val="00A33D71"/>
    <w:rsid w:val="00A342F9"/>
    <w:rsid w:val="00A35C12"/>
    <w:rsid w:val="00A35C47"/>
    <w:rsid w:val="00A35D72"/>
    <w:rsid w:val="00A35FAA"/>
    <w:rsid w:val="00A36070"/>
    <w:rsid w:val="00A360B5"/>
    <w:rsid w:val="00A3687C"/>
    <w:rsid w:val="00A36AF4"/>
    <w:rsid w:val="00A36B05"/>
    <w:rsid w:val="00A36D48"/>
    <w:rsid w:val="00A37009"/>
    <w:rsid w:val="00A370F0"/>
    <w:rsid w:val="00A37527"/>
    <w:rsid w:val="00A41359"/>
    <w:rsid w:val="00A4176D"/>
    <w:rsid w:val="00A417CE"/>
    <w:rsid w:val="00A420DD"/>
    <w:rsid w:val="00A4241E"/>
    <w:rsid w:val="00A4282F"/>
    <w:rsid w:val="00A430F4"/>
    <w:rsid w:val="00A43DBC"/>
    <w:rsid w:val="00A4428C"/>
    <w:rsid w:val="00A45084"/>
    <w:rsid w:val="00A47DB9"/>
    <w:rsid w:val="00A47DBC"/>
    <w:rsid w:val="00A47EEE"/>
    <w:rsid w:val="00A51215"/>
    <w:rsid w:val="00A514B3"/>
    <w:rsid w:val="00A51A53"/>
    <w:rsid w:val="00A5339B"/>
    <w:rsid w:val="00A53C51"/>
    <w:rsid w:val="00A5565B"/>
    <w:rsid w:val="00A56207"/>
    <w:rsid w:val="00A562E0"/>
    <w:rsid w:val="00A5675C"/>
    <w:rsid w:val="00A56AF3"/>
    <w:rsid w:val="00A57033"/>
    <w:rsid w:val="00A579BA"/>
    <w:rsid w:val="00A57D65"/>
    <w:rsid w:val="00A603FC"/>
    <w:rsid w:val="00A60A72"/>
    <w:rsid w:val="00A60D8B"/>
    <w:rsid w:val="00A63AE0"/>
    <w:rsid w:val="00A64A89"/>
    <w:rsid w:val="00A658E3"/>
    <w:rsid w:val="00A65DEF"/>
    <w:rsid w:val="00A66138"/>
    <w:rsid w:val="00A71BD4"/>
    <w:rsid w:val="00A728D1"/>
    <w:rsid w:val="00A730C3"/>
    <w:rsid w:val="00A7357C"/>
    <w:rsid w:val="00A7360B"/>
    <w:rsid w:val="00A73866"/>
    <w:rsid w:val="00A74C0A"/>
    <w:rsid w:val="00A74C0F"/>
    <w:rsid w:val="00A74FFC"/>
    <w:rsid w:val="00A765B7"/>
    <w:rsid w:val="00A76FAC"/>
    <w:rsid w:val="00A77600"/>
    <w:rsid w:val="00A8086F"/>
    <w:rsid w:val="00A810BD"/>
    <w:rsid w:val="00A826CF"/>
    <w:rsid w:val="00A82C26"/>
    <w:rsid w:val="00A82D26"/>
    <w:rsid w:val="00A83785"/>
    <w:rsid w:val="00A8380C"/>
    <w:rsid w:val="00A83F9E"/>
    <w:rsid w:val="00A842D3"/>
    <w:rsid w:val="00A84555"/>
    <w:rsid w:val="00A85B52"/>
    <w:rsid w:val="00A85D20"/>
    <w:rsid w:val="00A85E15"/>
    <w:rsid w:val="00A873FE"/>
    <w:rsid w:val="00A9030E"/>
    <w:rsid w:val="00A908F5"/>
    <w:rsid w:val="00A90A64"/>
    <w:rsid w:val="00A912E8"/>
    <w:rsid w:val="00A916D4"/>
    <w:rsid w:val="00A91987"/>
    <w:rsid w:val="00A91B36"/>
    <w:rsid w:val="00A927CB"/>
    <w:rsid w:val="00A928AD"/>
    <w:rsid w:val="00A930BF"/>
    <w:rsid w:val="00A938C5"/>
    <w:rsid w:val="00A93CAC"/>
    <w:rsid w:val="00A94DE2"/>
    <w:rsid w:val="00A95C3A"/>
    <w:rsid w:val="00A96577"/>
    <w:rsid w:val="00A97D47"/>
    <w:rsid w:val="00AA0622"/>
    <w:rsid w:val="00AA0A53"/>
    <w:rsid w:val="00AA0AA0"/>
    <w:rsid w:val="00AA1B7C"/>
    <w:rsid w:val="00AA2037"/>
    <w:rsid w:val="00AA266C"/>
    <w:rsid w:val="00AA26ED"/>
    <w:rsid w:val="00AA2761"/>
    <w:rsid w:val="00AA2F14"/>
    <w:rsid w:val="00AA348C"/>
    <w:rsid w:val="00AA3AD5"/>
    <w:rsid w:val="00AA4BF7"/>
    <w:rsid w:val="00AA5044"/>
    <w:rsid w:val="00AA5636"/>
    <w:rsid w:val="00AA5F2A"/>
    <w:rsid w:val="00AA704D"/>
    <w:rsid w:val="00AA789E"/>
    <w:rsid w:val="00AA791B"/>
    <w:rsid w:val="00AB0A39"/>
    <w:rsid w:val="00AB1000"/>
    <w:rsid w:val="00AB1DC7"/>
    <w:rsid w:val="00AB1FAE"/>
    <w:rsid w:val="00AB2D78"/>
    <w:rsid w:val="00AB3AE5"/>
    <w:rsid w:val="00AB3CBB"/>
    <w:rsid w:val="00AB43FD"/>
    <w:rsid w:val="00AB4999"/>
    <w:rsid w:val="00AB4BA1"/>
    <w:rsid w:val="00AB51A6"/>
    <w:rsid w:val="00AB7723"/>
    <w:rsid w:val="00AB7AC8"/>
    <w:rsid w:val="00AC04A1"/>
    <w:rsid w:val="00AC1FA9"/>
    <w:rsid w:val="00AC3425"/>
    <w:rsid w:val="00AC4D4F"/>
    <w:rsid w:val="00AC6833"/>
    <w:rsid w:val="00AC7590"/>
    <w:rsid w:val="00AC7E55"/>
    <w:rsid w:val="00AD0310"/>
    <w:rsid w:val="00AD0B18"/>
    <w:rsid w:val="00AD13DD"/>
    <w:rsid w:val="00AD24BF"/>
    <w:rsid w:val="00AD3075"/>
    <w:rsid w:val="00AD3EE0"/>
    <w:rsid w:val="00AD3FA2"/>
    <w:rsid w:val="00AD546B"/>
    <w:rsid w:val="00AD5663"/>
    <w:rsid w:val="00AD5F3E"/>
    <w:rsid w:val="00AD6DD2"/>
    <w:rsid w:val="00AD76F1"/>
    <w:rsid w:val="00AE00AB"/>
    <w:rsid w:val="00AE0ABE"/>
    <w:rsid w:val="00AE17B9"/>
    <w:rsid w:val="00AE363D"/>
    <w:rsid w:val="00AE4821"/>
    <w:rsid w:val="00AE4C78"/>
    <w:rsid w:val="00AE50E8"/>
    <w:rsid w:val="00AE5FDA"/>
    <w:rsid w:val="00AE61CA"/>
    <w:rsid w:val="00AE6AFD"/>
    <w:rsid w:val="00AE6DBC"/>
    <w:rsid w:val="00AF0392"/>
    <w:rsid w:val="00AF0689"/>
    <w:rsid w:val="00AF0720"/>
    <w:rsid w:val="00AF07BF"/>
    <w:rsid w:val="00AF13C9"/>
    <w:rsid w:val="00AF1C5C"/>
    <w:rsid w:val="00AF2035"/>
    <w:rsid w:val="00AF3412"/>
    <w:rsid w:val="00AF3F7E"/>
    <w:rsid w:val="00AF4702"/>
    <w:rsid w:val="00AF4B4B"/>
    <w:rsid w:val="00AF5305"/>
    <w:rsid w:val="00AF7527"/>
    <w:rsid w:val="00AF7852"/>
    <w:rsid w:val="00B006B6"/>
    <w:rsid w:val="00B00F14"/>
    <w:rsid w:val="00B01C2A"/>
    <w:rsid w:val="00B02595"/>
    <w:rsid w:val="00B0314E"/>
    <w:rsid w:val="00B031C6"/>
    <w:rsid w:val="00B03588"/>
    <w:rsid w:val="00B04634"/>
    <w:rsid w:val="00B05840"/>
    <w:rsid w:val="00B05900"/>
    <w:rsid w:val="00B068E2"/>
    <w:rsid w:val="00B06C46"/>
    <w:rsid w:val="00B0760E"/>
    <w:rsid w:val="00B076E1"/>
    <w:rsid w:val="00B07F25"/>
    <w:rsid w:val="00B10CDD"/>
    <w:rsid w:val="00B1100F"/>
    <w:rsid w:val="00B1202B"/>
    <w:rsid w:val="00B1269D"/>
    <w:rsid w:val="00B12A56"/>
    <w:rsid w:val="00B12F96"/>
    <w:rsid w:val="00B1349C"/>
    <w:rsid w:val="00B13633"/>
    <w:rsid w:val="00B139AF"/>
    <w:rsid w:val="00B13D2D"/>
    <w:rsid w:val="00B13EF3"/>
    <w:rsid w:val="00B14880"/>
    <w:rsid w:val="00B15F52"/>
    <w:rsid w:val="00B16B62"/>
    <w:rsid w:val="00B171E5"/>
    <w:rsid w:val="00B179CD"/>
    <w:rsid w:val="00B17A3E"/>
    <w:rsid w:val="00B2085F"/>
    <w:rsid w:val="00B21460"/>
    <w:rsid w:val="00B21C46"/>
    <w:rsid w:val="00B22B15"/>
    <w:rsid w:val="00B23B79"/>
    <w:rsid w:val="00B2411D"/>
    <w:rsid w:val="00B24A32"/>
    <w:rsid w:val="00B24C44"/>
    <w:rsid w:val="00B24CBF"/>
    <w:rsid w:val="00B24F86"/>
    <w:rsid w:val="00B25227"/>
    <w:rsid w:val="00B257B0"/>
    <w:rsid w:val="00B25BDD"/>
    <w:rsid w:val="00B261A1"/>
    <w:rsid w:val="00B27933"/>
    <w:rsid w:val="00B27B7D"/>
    <w:rsid w:val="00B312BF"/>
    <w:rsid w:val="00B3174E"/>
    <w:rsid w:val="00B318C1"/>
    <w:rsid w:val="00B32369"/>
    <w:rsid w:val="00B32A58"/>
    <w:rsid w:val="00B334FD"/>
    <w:rsid w:val="00B335D4"/>
    <w:rsid w:val="00B33720"/>
    <w:rsid w:val="00B3380E"/>
    <w:rsid w:val="00B342DB"/>
    <w:rsid w:val="00B34AD3"/>
    <w:rsid w:val="00B34D36"/>
    <w:rsid w:val="00B34EEF"/>
    <w:rsid w:val="00B35E58"/>
    <w:rsid w:val="00B360C9"/>
    <w:rsid w:val="00B362C7"/>
    <w:rsid w:val="00B370A2"/>
    <w:rsid w:val="00B37C1C"/>
    <w:rsid w:val="00B40A5F"/>
    <w:rsid w:val="00B40AC1"/>
    <w:rsid w:val="00B416E8"/>
    <w:rsid w:val="00B41FA9"/>
    <w:rsid w:val="00B4305C"/>
    <w:rsid w:val="00B432BA"/>
    <w:rsid w:val="00B43C11"/>
    <w:rsid w:val="00B44C9A"/>
    <w:rsid w:val="00B44EE6"/>
    <w:rsid w:val="00B45F85"/>
    <w:rsid w:val="00B4766E"/>
    <w:rsid w:val="00B477C0"/>
    <w:rsid w:val="00B47BF9"/>
    <w:rsid w:val="00B5006C"/>
    <w:rsid w:val="00B50DD9"/>
    <w:rsid w:val="00B51F47"/>
    <w:rsid w:val="00B53283"/>
    <w:rsid w:val="00B53376"/>
    <w:rsid w:val="00B5348F"/>
    <w:rsid w:val="00B5395C"/>
    <w:rsid w:val="00B53B6B"/>
    <w:rsid w:val="00B53FAA"/>
    <w:rsid w:val="00B54363"/>
    <w:rsid w:val="00B548CC"/>
    <w:rsid w:val="00B564BF"/>
    <w:rsid w:val="00B565EA"/>
    <w:rsid w:val="00B57063"/>
    <w:rsid w:val="00B572F9"/>
    <w:rsid w:val="00B57991"/>
    <w:rsid w:val="00B608F1"/>
    <w:rsid w:val="00B61827"/>
    <w:rsid w:val="00B61C6F"/>
    <w:rsid w:val="00B622B9"/>
    <w:rsid w:val="00B62392"/>
    <w:rsid w:val="00B63498"/>
    <w:rsid w:val="00B63705"/>
    <w:rsid w:val="00B6448C"/>
    <w:rsid w:val="00B65F43"/>
    <w:rsid w:val="00B66131"/>
    <w:rsid w:val="00B663DE"/>
    <w:rsid w:val="00B66520"/>
    <w:rsid w:val="00B6797E"/>
    <w:rsid w:val="00B70174"/>
    <w:rsid w:val="00B7029C"/>
    <w:rsid w:val="00B704DB"/>
    <w:rsid w:val="00B707B3"/>
    <w:rsid w:val="00B70B7A"/>
    <w:rsid w:val="00B70E5C"/>
    <w:rsid w:val="00B712E7"/>
    <w:rsid w:val="00B717F4"/>
    <w:rsid w:val="00B71E2B"/>
    <w:rsid w:val="00B72194"/>
    <w:rsid w:val="00B72504"/>
    <w:rsid w:val="00B739D7"/>
    <w:rsid w:val="00B73C9B"/>
    <w:rsid w:val="00B76749"/>
    <w:rsid w:val="00B76938"/>
    <w:rsid w:val="00B77579"/>
    <w:rsid w:val="00B77C4C"/>
    <w:rsid w:val="00B8025B"/>
    <w:rsid w:val="00B80604"/>
    <w:rsid w:val="00B842FF"/>
    <w:rsid w:val="00B84385"/>
    <w:rsid w:val="00B84655"/>
    <w:rsid w:val="00B8495A"/>
    <w:rsid w:val="00B84FF1"/>
    <w:rsid w:val="00B85074"/>
    <w:rsid w:val="00B850CF"/>
    <w:rsid w:val="00B8512E"/>
    <w:rsid w:val="00B85A5E"/>
    <w:rsid w:val="00B85ABF"/>
    <w:rsid w:val="00B85DD7"/>
    <w:rsid w:val="00B8626C"/>
    <w:rsid w:val="00B869EA"/>
    <w:rsid w:val="00B8718E"/>
    <w:rsid w:val="00B87FC3"/>
    <w:rsid w:val="00B90BA3"/>
    <w:rsid w:val="00B92C20"/>
    <w:rsid w:val="00B92FFC"/>
    <w:rsid w:val="00B930F7"/>
    <w:rsid w:val="00B93313"/>
    <w:rsid w:val="00B93315"/>
    <w:rsid w:val="00B937A3"/>
    <w:rsid w:val="00B9461D"/>
    <w:rsid w:val="00B94BBF"/>
    <w:rsid w:val="00B9641F"/>
    <w:rsid w:val="00B96B2B"/>
    <w:rsid w:val="00B96EEB"/>
    <w:rsid w:val="00B9791F"/>
    <w:rsid w:val="00B97DEC"/>
    <w:rsid w:val="00BA0760"/>
    <w:rsid w:val="00BA1748"/>
    <w:rsid w:val="00BA2100"/>
    <w:rsid w:val="00BA22B8"/>
    <w:rsid w:val="00BA27DD"/>
    <w:rsid w:val="00BA4256"/>
    <w:rsid w:val="00BA44B4"/>
    <w:rsid w:val="00BA48BF"/>
    <w:rsid w:val="00BA4941"/>
    <w:rsid w:val="00BA4F01"/>
    <w:rsid w:val="00BA5089"/>
    <w:rsid w:val="00BA5EF7"/>
    <w:rsid w:val="00BA6239"/>
    <w:rsid w:val="00BA65B8"/>
    <w:rsid w:val="00BA75B2"/>
    <w:rsid w:val="00BB0404"/>
    <w:rsid w:val="00BB0795"/>
    <w:rsid w:val="00BB0B15"/>
    <w:rsid w:val="00BB0E3F"/>
    <w:rsid w:val="00BB2A33"/>
    <w:rsid w:val="00BB3ABA"/>
    <w:rsid w:val="00BB3B05"/>
    <w:rsid w:val="00BB5DCD"/>
    <w:rsid w:val="00BB6F9E"/>
    <w:rsid w:val="00BC00DD"/>
    <w:rsid w:val="00BC0F09"/>
    <w:rsid w:val="00BC19F7"/>
    <w:rsid w:val="00BC2328"/>
    <w:rsid w:val="00BC2387"/>
    <w:rsid w:val="00BC2DC3"/>
    <w:rsid w:val="00BC2FE2"/>
    <w:rsid w:val="00BC30FD"/>
    <w:rsid w:val="00BC31C5"/>
    <w:rsid w:val="00BC334A"/>
    <w:rsid w:val="00BC3682"/>
    <w:rsid w:val="00BC4057"/>
    <w:rsid w:val="00BC444F"/>
    <w:rsid w:val="00BC4B4E"/>
    <w:rsid w:val="00BC4CAE"/>
    <w:rsid w:val="00BC5DBD"/>
    <w:rsid w:val="00BD010C"/>
    <w:rsid w:val="00BD08E5"/>
    <w:rsid w:val="00BD1A40"/>
    <w:rsid w:val="00BD1B46"/>
    <w:rsid w:val="00BD2F26"/>
    <w:rsid w:val="00BD36BD"/>
    <w:rsid w:val="00BD372E"/>
    <w:rsid w:val="00BD4350"/>
    <w:rsid w:val="00BD5090"/>
    <w:rsid w:val="00BD6080"/>
    <w:rsid w:val="00BD6EE3"/>
    <w:rsid w:val="00BD7125"/>
    <w:rsid w:val="00BD714F"/>
    <w:rsid w:val="00BD7F9C"/>
    <w:rsid w:val="00BE05BF"/>
    <w:rsid w:val="00BE0AC5"/>
    <w:rsid w:val="00BE0D1E"/>
    <w:rsid w:val="00BE16DB"/>
    <w:rsid w:val="00BE1749"/>
    <w:rsid w:val="00BE1BFB"/>
    <w:rsid w:val="00BE1D93"/>
    <w:rsid w:val="00BE27D8"/>
    <w:rsid w:val="00BE40A7"/>
    <w:rsid w:val="00BE5332"/>
    <w:rsid w:val="00BE5FE4"/>
    <w:rsid w:val="00BE6365"/>
    <w:rsid w:val="00BF1783"/>
    <w:rsid w:val="00BF17D7"/>
    <w:rsid w:val="00BF2130"/>
    <w:rsid w:val="00BF4224"/>
    <w:rsid w:val="00BF445D"/>
    <w:rsid w:val="00BF5734"/>
    <w:rsid w:val="00BF59DF"/>
    <w:rsid w:val="00BF609B"/>
    <w:rsid w:val="00BF6C1E"/>
    <w:rsid w:val="00BF70BE"/>
    <w:rsid w:val="00BF7842"/>
    <w:rsid w:val="00BF7ECF"/>
    <w:rsid w:val="00C00BDE"/>
    <w:rsid w:val="00C01400"/>
    <w:rsid w:val="00C01627"/>
    <w:rsid w:val="00C01A32"/>
    <w:rsid w:val="00C033BC"/>
    <w:rsid w:val="00C0353F"/>
    <w:rsid w:val="00C03F30"/>
    <w:rsid w:val="00C040BF"/>
    <w:rsid w:val="00C04C7B"/>
    <w:rsid w:val="00C05A4F"/>
    <w:rsid w:val="00C05CD3"/>
    <w:rsid w:val="00C06016"/>
    <w:rsid w:val="00C06521"/>
    <w:rsid w:val="00C066B2"/>
    <w:rsid w:val="00C06CA2"/>
    <w:rsid w:val="00C06E56"/>
    <w:rsid w:val="00C0709C"/>
    <w:rsid w:val="00C07337"/>
    <w:rsid w:val="00C07B83"/>
    <w:rsid w:val="00C10083"/>
    <w:rsid w:val="00C10275"/>
    <w:rsid w:val="00C10F46"/>
    <w:rsid w:val="00C11A8E"/>
    <w:rsid w:val="00C11BC9"/>
    <w:rsid w:val="00C12115"/>
    <w:rsid w:val="00C12405"/>
    <w:rsid w:val="00C124D8"/>
    <w:rsid w:val="00C12A04"/>
    <w:rsid w:val="00C12D35"/>
    <w:rsid w:val="00C13434"/>
    <w:rsid w:val="00C13EBC"/>
    <w:rsid w:val="00C13F68"/>
    <w:rsid w:val="00C14DEC"/>
    <w:rsid w:val="00C14EAB"/>
    <w:rsid w:val="00C1625B"/>
    <w:rsid w:val="00C16FFD"/>
    <w:rsid w:val="00C178BD"/>
    <w:rsid w:val="00C20008"/>
    <w:rsid w:val="00C206FD"/>
    <w:rsid w:val="00C21302"/>
    <w:rsid w:val="00C21395"/>
    <w:rsid w:val="00C21DD8"/>
    <w:rsid w:val="00C23E80"/>
    <w:rsid w:val="00C23EB3"/>
    <w:rsid w:val="00C25EBA"/>
    <w:rsid w:val="00C26CE0"/>
    <w:rsid w:val="00C2738A"/>
    <w:rsid w:val="00C27733"/>
    <w:rsid w:val="00C30397"/>
    <w:rsid w:val="00C3090D"/>
    <w:rsid w:val="00C322D3"/>
    <w:rsid w:val="00C322DD"/>
    <w:rsid w:val="00C32710"/>
    <w:rsid w:val="00C328E9"/>
    <w:rsid w:val="00C32DA8"/>
    <w:rsid w:val="00C33933"/>
    <w:rsid w:val="00C33A8A"/>
    <w:rsid w:val="00C34740"/>
    <w:rsid w:val="00C35DD8"/>
    <w:rsid w:val="00C36090"/>
    <w:rsid w:val="00C36175"/>
    <w:rsid w:val="00C3644B"/>
    <w:rsid w:val="00C37100"/>
    <w:rsid w:val="00C3730B"/>
    <w:rsid w:val="00C3766B"/>
    <w:rsid w:val="00C37EC7"/>
    <w:rsid w:val="00C40474"/>
    <w:rsid w:val="00C405DC"/>
    <w:rsid w:val="00C40801"/>
    <w:rsid w:val="00C40C7B"/>
    <w:rsid w:val="00C40EA7"/>
    <w:rsid w:val="00C4171A"/>
    <w:rsid w:val="00C41E10"/>
    <w:rsid w:val="00C42474"/>
    <w:rsid w:val="00C4359C"/>
    <w:rsid w:val="00C43AED"/>
    <w:rsid w:val="00C454CA"/>
    <w:rsid w:val="00C45B4B"/>
    <w:rsid w:val="00C460D9"/>
    <w:rsid w:val="00C46B14"/>
    <w:rsid w:val="00C46FC2"/>
    <w:rsid w:val="00C47084"/>
    <w:rsid w:val="00C4784A"/>
    <w:rsid w:val="00C51A81"/>
    <w:rsid w:val="00C522AC"/>
    <w:rsid w:val="00C5249D"/>
    <w:rsid w:val="00C52518"/>
    <w:rsid w:val="00C52B7A"/>
    <w:rsid w:val="00C52E52"/>
    <w:rsid w:val="00C52FB3"/>
    <w:rsid w:val="00C530BD"/>
    <w:rsid w:val="00C5317B"/>
    <w:rsid w:val="00C540AC"/>
    <w:rsid w:val="00C54A82"/>
    <w:rsid w:val="00C55011"/>
    <w:rsid w:val="00C55016"/>
    <w:rsid w:val="00C554F3"/>
    <w:rsid w:val="00C55656"/>
    <w:rsid w:val="00C55BD7"/>
    <w:rsid w:val="00C562EC"/>
    <w:rsid w:val="00C5661A"/>
    <w:rsid w:val="00C56990"/>
    <w:rsid w:val="00C57225"/>
    <w:rsid w:val="00C609F5"/>
    <w:rsid w:val="00C61087"/>
    <w:rsid w:val="00C61F72"/>
    <w:rsid w:val="00C62259"/>
    <w:rsid w:val="00C62D7F"/>
    <w:rsid w:val="00C6325D"/>
    <w:rsid w:val="00C63B73"/>
    <w:rsid w:val="00C63D80"/>
    <w:rsid w:val="00C63F7E"/>
    <w:rsid w:val="00C640AA"/>
    <w:rsid w:val="00C6421F"/>
    <w:rsid w:val="00C64F2F"/>
    <w:rsid w:val="00C6511C"/>
    <w:rsid w:val="00C66A28"/>
    <w:rsid w:val="00C672D9"/>
    <w:rsid w:val="00C6766B"/>
    <w:rsid w:val="00C7084C"/>
    <w:rsid w:val="00C70A2E"/>
    <w:rsid w:val="00C710E0"/>
    <w:rsid w:val="00C7371F"/>
    <w:rsid w:val="00C74835"/>
    <w:rsid w:val="00C74917"/>
    <w:rsid w:val="00C74969"/>
    <w:rsid w:val="00C74B45"/>
    <w:rsid w:val="00C74E25"/>
    <w:rsid w:val="00C74ED1"/>
    <w:rsid w:val="00C752E1"/>
    <w:rsid w:val="00C7628D"/>
    <w:rsid w:val="00C77444"/>
    <w:rsid w:val="00C77A81"/>
    <w:rsid w:val="00C8094A"/>
    <w:rsid w:val="00C80F99"/>
    <w:rsid w:val="00C81D8B"/>
    <w:rsid w:val="00C82409"/>
    <w:rsid w:val="00C82A6E"/>
    <w:rsid w:val="00C82B4D"/>
    <w:rsid w:val="00C830FB"/>
    <w:rsid w:val="00C83CF5"/>
    <w:rsid w:val="00C84181"/>
    <w:rsid w:val="00C84203"/>
    <w:rsid w:val="00C8441B"/>
    <w:rsid w:val="00C84E53"/>
    <w:rsid w:val="00C84E6F"/>
    <w:rsid w:val="00C85297"/>
    <w:rsid w:val="00C85650"/>
    <w:rsid w:val="00C85763"/>
    <w:rsid w:val="00C8585D"/>
    <w:rsid w:val="00C87208"/>
    <w:rsid w:val="00C87A49"/>
    <w:rsid w:val="00C87B1C"/>
    <w:rsid w:val="00C90BE6"/>
    <w:rsid w:val="00C916E2"/>
    <w:rsid w:val="00C92018"/>
    <w:rsid w:val="00C92187"/>
    <w:rsid w:val="00C9294B"/>
    <w:rsid w:val="00C92B22"/>
    <w:rsid w:val="00C92D05"/>
    <w:rsid w:val="00C93C3C"/>
    <w:rsid w:val="00C93CEF"/>
    <w:rsid w:val="00C93E2B"/>
    <w:rsid w:val="00C94A97"/>
    <w:rsid w:val="00C95CFE"/>
    <w:rsid w:val="00C95D34"/>
    <w:rsid w:val="00C9666B"/>
    <w:rsid w:val="00C96EB5"/>
    <w:rsid w:val="00C972D9"/>
    <w:rsid w:val="00C9790D"/>
    <w:rsid w:val="00CA0039"/>
    <w:rsid w:val="00CA0432"/>
    <w:rsid w:val="00CA09C1"/>
    <w:rsid w:val="00CA0DC9"/>
    <w:rsid w:val="00CA17BB"/>
    <w:rsid w:val="00CA27DE"/>
    <w:rsid w:val="00CA2BC9"/>
    <w:rsid w:val="00CA30AA"/>
    <w:rsid w:val="00CA34B7"/>
    <w:rsid w:val="00CA3B20"/>
    <w:rsid w:val="00CA3B36"/>
    <w:rsid w:val="00CA3DB6"/>
    <w:rsid w:val="00CA438D"/>
    <w:rsid w:val="00CA53A2"/>
    <w:rsid w:val="00CA727D"/>
    <w:rsid w:val="00CA7B67"/>
    <w:rsid w:val="00CB0670"/>
    <w:rsid w:val="00CB0A04"/>
    <w:rsid w:val="00CB0C6C"/>
    <w:rsid w:val="00CB2508"/>
    <w:rsid w:val="00CB2B14"/>
    <w:rsid w:val="00CB3107"/>
    <w:rsid w:val="00CB3461"/>
    <w:rsid w:val="00CB34B3"/>
    <w:rsid w:val="00CB3728"/>
    <w:rsid w:val="00CB3E66"/>
    <w:rsid w:val="00CB4329"/>
    <w:rsid w:val="00CB4BE0"/>
    <w:rsid w:val="00CB5C31"/>
    <w:rsid w:val="00CB7F77"/>
    <w:rsid w:val="00CC051E"/>
    <w:rsid w:val="00CC08C8"/>
    <w:rsid w:val="00CC0FA3"/>
    <w:rsid w:val="00CC1142"/>
    <w:rsid w:val="00CC178E"/>
    <w:rsid w:val="00CC18A1"/>
    <w:rsid w:val="00CC1B1D"/>
    <w:rsid w:val="00CC2D21"/>
    <w:rsid w:val="00CC3717"/>
    <w:rsid w:val="00CC4650"/>
    <w:rsid w:val="00CC5450"/>
    <w:rsid w:val="00CC5E35"/>
    <w:rsid w:val="00CC5ED8"/>
    <w:rsid w:val="00CC607F"/>
    <w:rsid w:val="00CC64E0"/>
    <w:rsid w:val="00CC7537"/>
    <w:rsid w:val="00CC7933"/>
    <w:rsid w:val="00CC7944"/>
    <w:rsid w:val="00CC7E5F"/>
    <w:rsid w:val="00CD0267"/>
    <w:rsid w:val="00CD0911"/>
    <w:rsid w:val="00CD0E82"/>
    <w:rsid w:val="00CD3023"/>
    <w:rsid w:val="00CD367E"/>
    <w:rsid w:val="00CD36D4"/>
    <w:rsid w:val="00CD394E"/>
    <w:rsid w:val="00CD3AED"/>
    <w:rsid w:val="00CD443F"/>
    <w:rsid w:val="00CD4541"/>
    <w:rsid w:val="00CD48F5"/>
    <w:rsid w:val="00CD4B51"/>
    <w:rsid w:val="00CD5268"/>
    <w:rsid w:val="00CD5517"/>
    <w:rsid w:val="00CD5713"/>
    <w:rsid w:val="00CD5799"/>
    <w:rsid w:val="00CD6015"/>
    <w:rsid w:val="00CD6336"/>
    <w:rsid w:val="00CD6E1B"/>
    <w:rsid w:val="00CD717A"/>
    <w:rsid w:val="00CD747B"/>
    <w:rsid w:val="00CD7509"/>
    <w:rsid w:val="00CD7C01"/>
    <w:rsid w:val="00CD7FB6"/>
    <w:rsid w:val="00CE0532"/>
    <w:rsid w:val="00CE0E63"/>
    <w:rsid w:val="00CE15B7"/>
    <w:rsid w:val="00CE1AF5"/>
    <w:rsid w:val="00CE1E50"/>
    <w:rsid w:val="00CE26E5"/>
    <w:rsid w:val="00CE29C7"/>
    <w:rsid w:val="00CE34CC"/>
    <w:rsid w:val="00CE46C0"/>
    <w:rsid w:val="00CE527D"/>
    <w:rsid w:val="00CE61ED"/>
    <w:rsid w:val="00CE62A5"/>
    <w:rsid w:val="00CE66F1"/>
    <w:rsid w:val="00CE72D7"/>
    <w:rsid w:val="00CE7B4B"/>
    <w:rsid w:val="00CE7F1E"/>
    <w:rsid w:val="00CF033D"/>
    <w:rsid w:val="00CF0476"/>
    <w:rsid w:val="00CF0865"/>
    <w:rsid w:val="00CF148F"/>
    <w:rsid w:val="00CF1D4B"/>
    <w:rsid w:val="00CF21C0"/>
    <w:rsid w:val="00CF290F"/>
    <w:rsid w:val="00CF3104"/>
    <w:rsid w:val="00CF38ED"/>
    <w:rsid w:val="00CF3DAB"/>
    <w:rsid w:val="00CF4E6D"/>
    <w:rsid w:val="00CF5329"/>
    <w:rsid w:val="00CF58AB"/>
    <w:rsid w:val="00CF6157"/>
    <w:rsid w:val="00CF6FA9"/>
    <w:rsid w:val="00CF731C"/>
    <w:rsid w:val="00D00416"/>
    <w:rsid w:val="00D00CC4"/>
    <w:rsid w:val="00D00E40"/>
    <w:rsid w:val="00D013A1"/>
    <w:rsid w:val="00D02F04"/>
    <w:rsid w:val="00D03178"/>
    <w:rsid w:val="00D0353C"/>
    <w:rsid w:val="00D03C22"/>
    <w:rsid w:val="00D03DE5"/>
    <w:rsid w:val="00D049D1"/>
    <w:rsid w:val="00D04A5D"/>
    <w:rsid w:val="00D04D96"/>
    <w:rsid w:val="00D053D8"/>
    <w:rsid w:val="00D056FF"/>
    <w:rsid w:val="00D06266"/>
    <w:rsid w:val="00D06C03"/>
    <w:rsid w:val="00D0736B"/>
    <w:rsid w:val="00D07CDB"/>
    <w:rsid w:val="00D103C9"/>
    <w:rsid w:val="00D11459"/>
    <w:rsid w:val="00D11943"/>
    <w:rsid w:val="00D122C1"/>
    <w:rsid w:val="00D13154"/>
    <w:rsid w:val="00D13F37"/>
    <w:rsid w:val="00D140DF"/>
    <w:rsid w:val="00D15334"/>
    <w:rsid w:val="00D158ED"/>
    <w:rsid w:val="00D15FEA"/>
    <w:rsid w:val="00D164B0"/>
    <w:rsid w:val="00D169EE"/>
    <w:rsid w:val="00D16C0B"/>
    <w:rsid w:val="00D174D4"/>
    <w:rsid w:val="00D17D90"/>
    <w:rsid w:val="00D17EA1"/>
    <w:rsid w:val="00D20B5D"/>
    <w:rsid w:val="00D21B84"/>
    <w:rsid w:val="00D223F1"/>
    <w:rsid w:val="00D22652"/>
    <w:rsid w:val="00D226C6"/>
    <w:rsid w:val="00D22743"/>
    <w:rsid w:val="00D22E47"/>
    <w:rsid w:val="00D23A7D"/>
    <w:rsid w:val="00D24A52"/>
    <w:rsid w:val="00D24E27"/>
    <w:rsid w:val="00D257A8"/>
    <w:rsid w:val="00D268E2"/>
    <w:rsid w:val="00D26AB4"/>
    <w:rsid w:val="00D26F50"/>
    <w:rsid w:val="00D27543"/>
    <w:rsid w:val="00D310E7"/>
    <w:rsid w:val="00D314F1"/>
    <w:rsid w:val="00D3168E"/>
    <w:rsid w:val="00D316C8"/>
    <w:rsid w:val="00D317F6"/>
    <w:rsid w:val="00D320DE"/>
    <w:rsid w:val="00D32648"/>
    <w:rsid w:val="00D32911"/>
    <w:rsid w:val="00D3398F"/>
    <w:rsid w:val="00D33A6C"/>
    <w:rsid w:val="00D33C72"/>
    <w:rsid w:val="00D34705"/>
    <w:rsid w:val="00D34772"/>
    <w:rsid w:val="00D348A2"/>
    <w:rsid w:val="00D34E65"/>
    <w:rsid w:val="00D35213"/>
    <w:rsid w:val="00D3540C"/>
    <w:rsid w:val="00D354A5"/>
    <w:rsid w:val="00D36575"/>
    <w:rsid w:val="00D40F95"/>
    <w:rsid w:val="00D411D5"/>
    <w:rsid w:val="00D424BF"/>
    <w:rsid w:val="00D424F0"/>
    <w:rsid w:val="00D426B7"/>
    <w:rsid w:val="00D42EA1"/>
    <w:rsid w:val="00D439EF"/>
    <w:rsid w:val="00D43E72"/>
    <w:rsid w:val="00D43FF6"/>
    <w:rsid w:val="00D4413D"/>
    <w:rsid w:val="00D442A1"/>
    <w:rsid w:val="00D443AE"/>
    <w:rsid w:val="00D444C2"/>
    <w:rsid w:val="00D44C2C"/>
    <w:rsid w:val="00D45573"/>
    <w:rsid w:val="00D45DD2"/>
    <w:rsid w:val="00D45E45"/>
    <w:rsid w:val="00D471E0"/>
    <w:rsid w:val="00D47294"/>
    <w:rsid w:val="00D476CB"/>
    <w:rsid w:val="00D50B8D"/>
    <w:rsid w:val="00D51EF2"/>
    <w:rsid w:val="00D5250E"/>
    <w:rsid w:val="00D52944"/>
    <w:rsid w:val="00D52E00"/>
    <w:rsid w:val="00D5301C"/>
    <w:rsid w:val="00D534A4"/>
    <w:rsid w:val="00D53694"/>
    <w:rsid w:val="00D538E5"/>
    <w:rsid w:val="00D53D7D"/>
    <w:rsid w:val="00D54CC7"/>
    <w:rsid w:val="00D55164"/>
    <w:rsid w:val="00D5548C"/>
    <w:rsid w:val="00D5589C"/>
    <w:rsid w:val="00D55CB6"/>
    <w:rsid w:val="00D55CBA"/>
    <w:rsid w:val="00D5612C"/>
    <w:rsid w:val="00D563FF"/>
    <w:rsid w:val="00D578ED"/>
    <w:rsid w:val="00D600A9"/>
    <w:rsid w:val="00D606BD"/>
    <w:rsid w:val="00D6087F"/>
    <w:rsid w:val="00D6272F"/>
    <w:rsid w:val="00D62812"/>
    <w:rsid w:val="00D62A6D"/>
    <w:rsid w:val="00D62D3B"/>
    <w:rsid w:val="00D63071"/>
    <w:rsid w:val="00D63142"/>
    <w:rsid w:val="00D63660"/>
    <w:rsid w:val="00D63DAB"/>
    <w:rsid w:val="00D64312"/>
    <w:rsid w:val="00D64D2A"/>
    <w:rsid w:val="00D654D3"/>
    <w:rsid w:val="00D655F9"/>
    <w:rsid w:val="00D657D7"/>
    <w:rsid w:val="00D6593A"/>
    <w:rsid w:val="00D6699B"/>
    <w:rsid w:val="00D66B1E"/>
    <w:rsid w:val="00D66EF7"/>
    <w:rsid w:val="00D673B6"/>
    <w:rsid w:val="00D67EBD"/>
    <w:rsid w:val="00D70A74"/>
    <w:rsid w:val="00D70E1A"/>
    <w:rsid w:val="00D70F1F"/>
    <w:rsid w:val="00D7193D"/>
    <w:rsid w:val="00D71AD2"/>
    <w:rsid w:val="00D72A50"/>
    <w:rsid w:val="00D73825"/>
    <w:rsid w:val="00D73D15"/>
    <w:rsid w:val="00D74178"/>
    <w:rsid w:val="00D747D7"/>
    <w:rsid w:val="00D75B93"/>
    <w:rsid w:val="00D75E8E"/>
    <w:rsid w:val="00D778BB"/>
    <w:rsid w:val="00D77F7C"/>
    <w:rsid w:val="00D8055E"/>
    <w:rsid w:val="00D820A4"/>
    <w:rsid w:val="00D82580"/>
    <w:rsid w:val="00D82C04"/>
    <w:rsid w:val="00D84D43"/>
    <w:rsid w:val="00D85065"/>
    <w:rsid w:val="00D853CE"/>
    <w:rsid w:val="00D879E7"/>
    <w:rsid w:val="00D87F48"/>
    <w:rsid w:val="00D90941"/>
    <w:rsid w:val="00D914A4"/>
    <w:rsid w:val="00D9155C"/>
    <w:rsid w:val="00D91648"/>
    <w:rsid w:val="00D92A09"/>
    <w:rsid w:val="00D931C0"/>
    <w:rsid w:val="00D933B1"/>
    <w:rsid w:val="00D938C0"/>
    <w:rsid w:val="00D93A89"/>
    <w:rsid w:val="00D93D31"/>
    <w:rsid w:val="00D93EF2"/>
    <w:rsid w:val="00D9432F"/>
    <w:rsid w:val="00D954D2"/>
    <w:rsid w:val="00D95697"/>
    <w:rsid w:val="00D968FD"/>
    <w:rsid w:val="00D96D1F"/>
    <w:rsid w:val="00D96E02"/>
    <w:rsid w:val="00D97E59"/>
    <w:rsid w:val="00DA06D9"/>
    <w:rsid w:val="00DA1A17"/>
    <w:rsid w:val="00DA21F6"/>
    <w:rsid w:val="00DA27F5"/>
    <w:rsid w:val="00DA3945"/>
    <w:rsid w:val="00DA3A8D"/>
    <w:rsid w:val="00DA4DF3"/>
    <w:rsid w:val="00DA571D"/>
    <w:rsid w:val="00DA73EB"/>
    <w:rsid w:val="00DA7420"/>
    <w:rsid w:val="00DA77B6"/>
    <w:rsid w:val="00DB0B1E"/>
    <w:rsid w:val="00DB0DE7"/>
    <w:rsid w:val="00DB1013"/>
    <w:rsid w:val="00DB1875"/>
    <w:rsid w:val="00DB18BD"/>
    <w:rsid w:val="00DB1D12"/>
    <w:rsid w:val="00DB26DB"/>
    <w:rsid w:val="00DB364A"/>
    <w:rsid w:val="00DB43BF"/>
    <w:rsid w:val="00DB4DC0"/>
    <w:rsid w:val="00DB4F5D"/>
    <w:rsid w:val="00DB5F77"/>
    <w:rsid w:val="00DB6825"/>
    <w:rsid w:val="00DB724F"/>
    <w:rsid w:val="00DC0EBD"/>
    <w:rsid w:val="00DC1649"/>
    <w:rsid w:val="00DC1886"/>
    <w:rsid w:val="00DC27ED"/>
    <w:rsid w:val="00DC3CBB"/>
    <w:rsid w:val="00DC4802"/>
    <w:rsid w:val="00DC4820"/>
    <w:rsid w:val="00DC52F7"/>
    <w:rsid w:val="00DC5ECC"/>
    <w:rsid w:val="00DC6782"/>
    <w:rsid w:val="00DC6B79"/>
    <w:rsid w:val="00DC7B2F"/>
    <w:rsid w:val="00DD07BB"/>
    <w:rsid w:val="00DD07E7"/>
    <w:rsid w:val="00DD12BB"/>
    <w:rsid w:val="00DD15DC"/>
    <w:rsid w:val="00DD1649"/>
    <w:rsid w:val="00DD1FA7"/>
    <w:rsid w:val="00DD2BB5"/>
    <w:rsid w:val="00DD322E"/>
    <w:rsid w:val="00DD3318"/>
    <w:rsid w:val="00DD3A24"/>
    <w:rsid w:val="00DD546A"/>
    <w:rsid w:val="00DD56A2"/>
    <w:rsid w:val="00DD59C0"/>
    <w:rsid w:val="00DD5E69"/>
    <w:rsid w:val="00DD729F"/>
    <w:rsid w:val="00DD75F2"/>
    <w:rsid w:val="00DD78F3"/>
    <w:rsid w:val="00DD7CCD"/>
    <w:rsid w:val="00DE107D"/>
    <w:rsid w:val="00DE112E"/>
    <w:rsid w:val="00DE1352"/>
    <w:rsid w:val="00DE1DBA"/>
    <w:rsid w:val="00DE1F43"/>
    <w:rsid w:val="00DE211D"/>
    <w:rsid w:val="00DE3761"/>
    <w:rsid w:val="00DE3F44"/>
    <w:rsid w:val="00DE4AFE"/>
    <w:rsid w:val="00DE5A62"/>
    <w:rsid w:val="00DE5F3E"/>
    <w:rsid w:val="00DE6309"/>
    <w:rsid w:val="00DE65B6"/>
    <w:rsid w:val="00DE686B"/>
    <w:rsid w:val="00DE6EC8"/>
    <w:rsid w:val="00DE70BE"/>
    <w:rsid w:val="00DE71B8"/>
    <w:rsid w:val="00DF020E"/>
    <w:rsid w:val="00DF0848"/>
    <w:rsid w:val="00DF1B11"/>
    <w:rsid w:val="00DF1FFE"/>
    <w:rsid w:val="00DF2A02"/>
    <w:rsid w:val="00DF2B2F"/>
    <w:rsid w:val="00DF2FEE"/>
    <w:rsid w:val="00DF377A"/>
    <w:rsid w:val="00DF3B46"/>
    <w:rsid w:val="00DF4343"/>
    <w:rsid w:val="00DF4C77"/>
    <w:rsid w:val="00DF64DF"/>
    <w:rsid w:val="00DF6E57"/>
    <w:rsid w:val="00DF7F64"/>
    <w:rsid w:val="00E01426"/>
    <w:rsid w:val="00E019B7"/>
    <w:rsid w:val="00E01CA5"/>
    <w:rsid w:val="00E03980"/>
    <w:rsid w:val="00E04A87"/>
    <w:rsid w:val="00E04B37"/>
    <w:rsid w:val="00E05F01"/>
    <w:rsid w:val="00E06B7E"/>
    <w:rsid w:val="00E07C17"/>
    <w:rsid w:val="00E102D6"/>
    <w:rsid w:val="00E10653"/>
    <w:rsid w:val="00E111AC"/>
    <w:rsid w:val="00E1172A"/>
    <w:rsid w:val="00E119A8"/>
    <w:rsid w:val="00E1267A"/>
    <w:rsid w:val="00E12BFB"/>
    <w:rsid w:val="00E135E2"/>
    <w:rsid w:val="00E13C70"/>
    <w:rsid w:val="00E13CB7"/>
    <w:rsid w:val="00E13F0A"/>
    <w:rsid w:val="00E14863"/>
    <w:rsid w:val="00E14EC6"/>
    <w:rsid w:val="00E15609"/>
    <w:rsid w:val="00E156DD"/>
    <w:rsid w:val="00E157EA"/>
    <w:rsid w:val="00E16125"/>
    <w:rsid w:val="00E16A29"/>
    <w:rsid w:val="00E1761F"/>
    <w:rsid w:val="00E17916"/>
    <w:rsid w:val="00E17B95"/>
    <w:rsid w:val="00E20455"/>
    <w:rsid w:val="00E22233"/>
    <w:rsid w:val="00E235F6"/>
    <w:rsid w:val="00E238C3"/>
    <w:rsid w:val="00E23D21"/>
    <w:rsid w:val="00E23EE0"/>
    <w:rsid w:val="00E249B5"/>
    <w:rsid w:val="00E24EF6"/>
    <w:rsid w:val="00E256F3"/>
    <w:rsid w:val="00E265A6"/>
    <w:rsid w:val="00E265AB"/>
    <w:rsid w:val="00E26E93"/>
    <w:rsid w:val="00E26FBF"/>
    <w:rsid w:val="00E2769F"/>
    <w:rsid w:val="00E3119B"/>
    <w:rsid w:val="00E31665"/>
    <w:rsid w:val="00E3189B"/>
    <w:rsid w:val="00E32E11"/>
    <w:rsid w:val="00E349D3"/>
    <w:rsid w:val="00E34F93"/>
    <w:rsid w:val="00E35161"/>
    <w:rsid w:val="00E35193"/>
    <w:rsid w:val="00E35280"/>
    <w:rsid w:val="00E3576A"/>
    <w:rsid w:val="00E35EE5"/>
    <w:rsid w:val="00E35F36"/>
    <w:rsid w:val="00E35F4E"/>
    <w:rsid w:val="00E363C3"/>
    <w:rsid w:val="00E36492"/>
    <w:rsid w:val="00E366F2"/>
    <w:rsid w:val="00E36B08"/>
    <w:rsid w:val="00E405AA"/>
    <w:rsid w:val="00E408EF"/>
    <w:rsid w:val="00E40E85"/>
    <w:rsid w:val="00E412AC"/>
    <w:rsid w:val="00E41A89"/>
    <w:rsid w:val="00E41F78"/>
    <w:rsid w:val="00E421C5"/>
    <w:rsid w:val="00E439FC"/>
    <w:rsid w:val="00E44012"/>
    <w:rsid w:val="00E445CE"/>
    <w:rsid w:val="00E44B2F"/>
    <w:rsid w:val="00E45170"/>
    <w:rsid w:val="00E4538F"/>
    <w:rsid w:val="00E4573E"/>
    <w:rsid w:val="00E45DEA"/>
    <w:rsid w:val="00E462A4"/>
    <w:rsid w:val="00E46DCF"/>
    <w:rsid w:val="00E5024C"/>
    <w:rsid w:val="00E50A1C"/>
    <w:rsid w:val="00E50EB3"/>
    <w:rsid w:val="00E52187"/>
    <w:rsid w:val="00E529CD"/>
    <w:rsid w:val="00E52CA2"/>
    <w:rsid w:val="00E531A7"/>
    <w:rsid w:val="00E532E5"/>
    <w:rsid w:val="00E537A0"/>
    <w:rsid w:val="00E545FC"/>
    <w:rsid w:val="00E54BB4"/>
    <w:rsid w:val="00E54E94"/>
    <w:rsid w:val="00E550E7"/>
    <w:rsid w:val="00E55543"/>
    <w:rsid w:val="00E56BD1"/>
    <w:rsid w:val="00E57014"/>
    <w:rsid w:val="00E5754E"/>
    <w:rsid w:val="00E57802"/>
    <w:rsid w:val="00E57C07"/>
    <w:rsid w:val="00E57D42"/>
    <w:rsid w:val="00E60177"/>
    <w:rsid w:val="00E606FD"/>
    <w:rsid w:val="00E612FE"/>
    <w:rsid w:val="00E615F6"/>
    <w:rsid w:val="00E61A7C"/>
    <w:rsid w:val="00E62E6A"/>
    <w:rsid w:val="00E63115"/>
    <w:rsid w:val="00E63542"/>
    <w:rsid w:val="00E635E4"/>
    <w:rsid w:val="00E63EAD"/>
    <w:rsid w:val="00E643CF"/>
    <w:rsid w:val="00E64B00"/>
    <w:rsid w:val="00E65624"/>
    <w:rsid w:val="00E67956"/>
    <w:rsid w:val="00E67C92"/>
    <w:rsid w:val="00E702DC"/>
    <w:rsid w:val="00E7117E"/>
    <w:rsid w:val="00E72052"/>
    <w:rsid w:val="00E72230"/>
    <w:rsid w:val="00E7351B"/>
    <w:rsid w:val="00E746D5"/>
    <w:rsid w:val="00E74DE2"/>
    <w:rsid w:val="00E75779"/>
    <w:rsid w:val="00E7661A"/>
    <w:rsid w:val="00E768E5"/>
    <w:rsid w:val="00E77D03"/>
    <w:rsid w:val="00E77D76"/>
    <w:rsid w:val="00E81178"/>
    <w:rsid w:val="00E8214F"/>
    <w:rsid w:val="00E82C19"/>
    <w:rsid w:val="00E83A61"/>
    <w:rsid w:val="00E83F00"/>
    <w:rsid w:val="00E84A00"/>
    <w:rsid w:val="00E84B02"/>
    <w:rsid w:val="00E85530"/>
    <w:rsid w:val="00E8608E"/>
    <w:rsid w:val="00E860E1"/>
    <w:rsid w:val="00E8651C"/>
    <w:rsid w:val="00E871EC"/>
    <w:rsid w:val="00E87BA6"/>
    <w:rsid w:val="00E87EF0"/>
    <w:rsid w:val="00E87F0A"/>
    <w:rsid w:val="00E87F82"/>
    <w:rsid w:val="00E900F7"/>
    <w:rsid w:val="00E90BF9"/>
    <w:rsid w:val="00E9164F"/>
    <w:rsid w:val="00E91ECA"/>
    <w:rsid w:val="00E92089"/>
    <w:rsid w:val="00E92261"/>
    <w:rsid w:val="00E936C3"/>
    <w:rsid w:val="00E93E5D"/>
    <w:rsid w:val="00E94153"/>
    <w:rsid w:val="00E957FA"/>
    <w:rsid w:val="00E95828"/>
    <w:rsid w:val="00E96334"/>
    <w:rsid w:val="00E96384"/>
    <w:rsid w:val="00E96C6B"/>
    <w:rsid w:val="00E96D3A"/>
    <w:rsid w:val="00E97D02"/>
    <w:rsid w:val="00E97D18"/>
    <w:rsid w:val="00EA085C"/>
    <w:rsid w:val="00EA194E"/>
    <w:rsid w:val="00EA1A3C"/>
    <w:rsid w:val="00EA1F84"/>
    <w:rsid w:val="00EA31E5"/>
    <w:rsid w:val="00EA33FE"/>
    <w:rsid w:val="00EA34B2"/>
    <w:rsid w:val="00EA3B76"/>
    <w:rsid w:val="00EA3C82"/>
    <w:rsid w:val="00EA3D84"/>
    <w:rsid w:val="00EA4342"/>
    <w:rsid w:val="00EA44E4"/>
    <w:rsid w:val="00EA4744"/>
    <w:rsid w:val="00EA4867"/>
    <w:rsid w:val="00EA49A7"/>
    <w:rsid w:val="00EA4BEA"/>
    <w:rsid w:val="00EA5964"/>
    <w:rsid w:val="00EA5BF0"/>
    <w:rsid w:val="00EA7075"/>
    <w:rsid w:val="00EA7910"/>
    <w:rsid w:val="00EB0155"/>
    <w:rsid w:val="00EB028C"/>
    <w:rsid w:val="00EB0418"/>
    <w:rsid w:val="00EB0F22"/>
    <w:rsid w:val="00EB19CE"/>
    <w:rsid w:val="00EB1E4D"/>
    <w:rsid w:val="00EB25C9"/>
    <w:rsid w:val="00EB2C25"/>
    <w:rsid w:val="00EB2C27"/>
    <w:rsid w:val="00EB354C"/>
    <w:rsid w:val="00EB47C8"/>
    <w:rsid w:val="00EB5B0D"/>
    <w:rsid w:val="00EB6593"/>
    <w:rsid w:val="00EB670C"/>
    <w:rsid w:val="00EB72E8"/>
    <w:rsid w:val="00EB783B"/>
    <w:rsid w:val="00EB7F5E"/>
    <w:rsid w:val="00EC1B20"/>
    <w:rsid w:val="00EC1E1F"/>
    <w:rsid w:val="00EC2468"/>
    <w:rsid w:val="00EC27B4"/>
    <w:rsid w:val="00EC2B74"/>
    <w:rsid w:val="00EC361B"/>
    <w:rsid w:val="00EC3A59"/>
    <w:rsid w:val="00EC4360"/>
    <w:rsid w:val="00EC4A0C"/>
    <w:rsid w:val="00EC4C14"/>
    <w:rsid w:val="00EC6D67"/>
    <w:rsid w:val="00ED1CDB"/>
    <w:rsid w:val="00ED2DF8"/>
    <w:rsid w:val="00ED2F2E"/>
    <w:rsid w:val="00ED3B8C"/>
    <w:rsid w:val="00ED4BBA"/>
    <w:rsid w:val="00ED4DD6"/>
    <w:rsid w:val="00ED4FD5"/>
    <w:rsid w:val="00ED5077"/>
    <w:rsid w:val="00ED666A"/>
    <w:rsid w:val="00ED6859"/>
    <w:rsid w:val="00ED6B3C"/>
    <w:rsid w:val="00ED6BDB"/>
    <w:rsid w:val="00ED755A"/>
    <w:rsid w:val="00ED7C88"/>
    <w:rsid w:val="00EE010D"/>
    <w:rsid w:val="00EE0139"/>
    <w:rsid w:val="00EE0215"/>
    <w:rsid w:val="00EE186C"/>
    <w:rsid w:val="00EE2F04"/>
    <w:rsid w:val="00EE36BD"/>
    <w:rsid w:val="00EE39C8"/>
    <w:rsid w:val="00EE3D24"/>
    <w:rsid w:val="00EE41CD"/>
    <w:rsid w:val="00EE4548"/>
    <w:rsid w:val="00EE5116"/>
    <w:rsid w:val="00EE5437"/>
    <w:rsid w:val="00EE5D49"/>
    <w:rsid w:val="00EE6DE8"/>
    <w:rsid w:val="00EE70C4"/>
    <w:rsid w:val="00EE729D"/>
    <w:rsid w:val="00EE7462"/>
    <w:rsid w:val="00EF0462"/>
    <w:rsid w:val="00EF0A35"/>
    <w:rsid w:val="00EF1221"/>
    <w:rsid w:val="00EF19EB"/>
    <w:rsid w:val="00EF2201"/>
    <w:rsid w:val="00EF234F"/>
    <w:rsid w:val="00EF25E1"/>
    <w:rsid w:val="00EF2F64"/>
    <w:rsid w:val="00EF35F1"/>
    <w:rsid w:val="00EF4BFE"/>
    <w:rsid w:val="00EF5E34"/>
    <w:rsid w:val="00EF6F46"/>
    <w:rsid w:val="00EF6FC8"/>
    <w:rsid w:val="00EF7AC0"/>
    <w:rsid w:val="00EF7C86"/>
    <w:rsid w:val="00F029FA"/>
    <w:rsid w:val="00F0300C"/>
    <w:rsid w:val="00F03EB5"/>
    <w:rsid w:val="00F03F36"/>
    <w:rsid w:val="00F052BC"/>
    <w:rsid w:val="00F05846"/>
    <w:rsid w:val="00F05E91"/>
    <w:rsid w:val="00F06456"/>
    <w:rsid w:val="00F0751F"/>
    <w:rsid w:val="00F07B56"/>
    <w:rsid w:val="00F07D67"/>
    <w:rsid w:val="00F1019E"/>
    <w:rsid w:val="00F10CF6"/>
    <w:rsid w:val="00F10F80"/>
    <w:rsid w:val="00F12698"/>
    <w:rsid w:val="00F13C37"/>
    <w:rsid w:val="00F152B7"/>
    <w:rsid w:val="00F1596D"/>
    <w:rsid w:val="00F16A79"/>
    <w:rsid w:val="00F20081"/>
    <w:rsid w:val="00F20621"/>
    <w:rsid w:val="00F22A4C"/>
    <w:rsid w:val="00F23AA6"/>
    <w:rsid w:val="00F23C4A"/>
    <w:rsid w:val="00F23D61"/>
    <w:rsid w:val="00F2520A"/>
    <w:rsid w:val="00F26F9B"/>
    <w:rsid w:val="00F2786E"/>
    <w:rsid w:val="00F3012A"/>
    <w:rsid w:val="00F30ACC"/>
    <w:rsid w:val="00F310DC"/>
    <w:rsid w:val="00F31E21"/>
    <w:rsid w:val="00F3236C"/>
    <w:rsid w:val="00F3341B"/>
    <w:rsid w:val="00F338E7"/>
    <w:rsid w:val="00F33ED1"/>
    <w:rsid w:val="00F34256"/>
    <w:rsid w:val="00F342CC"/>
    <w:rsid w:val="00F355B1"/>
    <w:rsid w:val="00F35E3F"/>
    <w:rsid w:val="00F3725F"/>
    <w:rsid w:val="00F37338"/>
    <w:rsid w:val="00F4018C"/>
    <w:rsid w:val="00F401F4"/>
    <w:rsid w:val="00F40C4F"/>
    <w:rsid w:val="00F41990"/>
    <w:rsid w:val="00F42217"/>
    <w:rsid w:val="00F423ED"/>
    <w:rsid w:val="00F426AD"/>
    <w:rsid w:val="00F437BC"/>
    <w:rsid w:val="00F4386F"/>
    <w:rsid w:val="00F43B28"/>
    <w:rsid w:val="00F44AB9"/>
    <w:rsid w:val="00F44ADE"/>
    <w:rsid w:val="00F451CD"/>
    <w:rsid w:val="00F45BA1"/>
    <w:rsid w:val="00F46A88"/>
    <w:rsid w:val="00F46C13"/>
    <w:rsid w:val="00F46FE0"/>
    <w:rsid w:val="00F472B6"/>
    <w:rsid w:val="00F47936"/>
    <w:rsid w:val="00F50010"/>
    <w:rsid w:val="00F50D77"/>
    <w:rsid w:val="00F516C6"/>
    <w:rsid w:val="00F53B02"/>
    <w:rsid w:val="00F5444B"/>
    <w:rsid w:val="00F54706"/>
    <w:rsid w:val="00F54D83"/>
    <w:rsid w:val="00F55B05"/>
    <w:rsid w:val="00F55D38"/>
    <w:rsid w:val="00F563FB"/>
    <w:rsid w:val="00F57EB2"/>
    <w:rsid w:val="00F6022B"/>
    <w:rsid w:val="00F607A7"/>
    <w:rsid w:val="00F60CDE"/>
    <w:rsid w:val="00F60F1A"/>
    <w:rsid w:val="00F610D7"/>
    <w:rsid w:val="00F61305"/>
    <w:rsid w:val="00F616C0"/>
    <w:rsid w:val="00F61759"/>
    <w:rsid w:val="00F6241C"/>
    <w:rsid w:val="00F62E6E"/>
    <w:rsid w:val="00F62FF9"/>
    <w:rsid w:val="00F6421A"/>
    <w:rsid w:val="00F643A5"/>
    <w:rsid w:val="00F6543E"/>
    <w:rsid w:val="00F663E1"/>
    <w:rsid w:val="00F663FA"/>
    <w:rsid w:val="00F66E12"/>
    <w:rsid w:val="00F66F53"/>
    <w:rsid w:val="00F673BA"/>
    <w:rsid w:val="00F6794E"/>
    <w:rsid w:val="00F7212F"/>
    <w:rsid w:val="00F721B2"/>
    <w:rsid w:val="00F73202"/>
    <w:rsid w:val="00F735B9"/>
    <w:rsid w:val="00F7372A"/>
    <w:rsid w:val="00F74067"/>
    <w:rsid w:val="00F74652"/>
    <w:rsid w:val="00F74DD5"/>
    <w:rsid w:val="00F753B6"/>
    <w:rsid w:val="00F7541C"/>
    <w:rsid w:val="00F75705"/>
    <w:rsid w:val="00F75CD1"/>
    <w:rsid w:val="00F77185"/>
    <w:rsid w:val="00F77E4B"/>
    <w:rsid w:val="00F80113"/>
    <w:rsid w:val="00F8021A"/>
    <w:rsid w:val="00F8088C"/>
    <w:rsid w:val="00F80C38"/>
    <w:rsid w:val="00F80E4D"/>
    <w:rsid w:val="00F83429"/>
    <w:rsid w:val="00F83813"/>
    <w:rsid w:val="00F83A41"/>
    <w:rsid w:val="00F843EB"/>
    <w:rsid w:val="00F84A66"/>
    <w:rsid w:val="00F84D7D"/>
    <w:rsid w:val="00F84E50"/>
    <w:rsid w:val="00F85EE6"/>
    <w:rsid w:val="00F861EE"/>
    <w:rsid w:val="00F86B5A"/>
    <w:rsid w:val="00F900C6"/>
    <w:rsid w:val="00F90E0E"/>
    <w:rsid w:val="00F91016"/>
    <w:rsid w:val="00F9216F"/>
    <w:rsid w:val="00F938CD"/>
    <w:rsid w:val="00F958C4"/>
    <w:rsid w:val="00F9690F"/>
    <w:rsid w:val="00F96929"/>
    <w:rsid w:val="00F96ACE"/>
    <w:rsid w:val="00FA06BB"/>
    <w:rsid w:val="00FA11C5"/>
    <w:rsid w:val="00FA12EF"/>
    <w:rsid w:val="00FA220F"/>
    <w:rsid w:val="00FA24AA"/>
    <w:rsid w:val="00FA24CB"/>
    <w:rsid w:val="00FA2C55"/>
    <w:rsid w:val="00FA4253"/>
    <w:rsid w:val="00FA45EC"/>
    <w:rsid w:val="00FA60B5"/>
    <w:rsid w:val="00FA6481"/>
    <w:rsid w:val="00FA7652"/>
    <w:rsid w:val="00FB0833"/>
    <w:rsid w:val="00FB0F5E"/>
    <w:rsid w:val="00FB1D32"/>
    <w:rsid w:val="00FB2B66"/>
    <w:rsid w:val="00FB2BDD"/>
    <w:rsid w:val="00FB325B"/>
    <w:rsid w:val="00FB3305"/>
    <w:rsid w:val="00FB3E42"/>
    <w:rsid w:val="00FB4B0A"/>
    <w:rsid w:val="00FB6689"/>
    <w:rsid w:val="00FB6AA7"/>
    <w:rsid w:val="00FB72FB"/>
    <w:rsid w:val="00FC0065"/>
    <w:rsid w:val="00FC158D"/>
    <w:rsid w:val="00FC1C0D"/>
    <w:rsid w:val="00FC2140"/>
    <w:rsid w:val="00FC23C2"/>
    <w:rsid w:val="00FC2680"/>
    <w:rsid w:val="00FC2E3A"/>
    <w:rsid w:val="00FC32E8"/>
    <w:rsid w:val="00FC4BF1"/>
    <w:rsid w:val="00FC4F9A"/>
    <w:rsid w:val="00FC551A"/>
    <w:rsid w:val="00FC5C0F"/>
    <w:rsid w:val="00FC6F73"/>
    <w:rsid w:val="00FC74F5"/>
    <w:rsid w:val="00FD0928"/>
    <w:rsid w:val="00FD0AE0"/>
    <w:rsid w:val="00FD1831"/>
    <w:rsid w:val="00FD18D8"/>
    <w:rsid w:val="00FD20AD"/>
    <w:rsid w:val="00FD280D"/>
    <w:rsid w:val="00FD37C7"/>
    <w:rsid w:val="00FD3A62"/>
    <w:rsid w:val="00FD3D2E"/>
    <w:rsid w:val="00FD411B"/>
    <w:rsid w:val="00FD423D"/>
    <w:rsid w:val="00FD50A0"/>
    <w:rsid w:val="00FD5D5A"/>
    <w:rsid w:val="00FD649D"/>
    <w:rsid w:val="00FD6884"/>
    <w:rsid w:val="00FE0244"/>
    <w:rsid w:val="00FE07BF"/>
    <w:rsid w:val="00FE0EF6"/>
    <w:rsid w:val="00FE117C"/>
    <w:rsid w:val="00FE1F98"/>
    <w:rsid w:val="00FE2222"/>
    <w:rsid w:val="00FE25FB"/>
    <w:rsid w:val="00FE37D4"/>
    <w:rsid w:val="00FE3861"/>
    <w:rsid w:val="00FE422F"/>
    <w:rsid w:val="00FE4B34"/>
    <w:rsid w:val="00FE4BFD"/>
    <w:rsid w:val="00FE4CC4"/>
    <w:rsid w:val="00FE547C"/>
    <w:rsid w:val="00FE60F8"/>
    <w:rsid w:val="00FE65FD"/>
    <w:rsid w:val="00FE6872"/>
    <w:rsid w:val="00FE7670"/>
    <w:rsid w:val="00FE7AA2"/>
    <w:rsid w:val="00FE7FAE"/>
    <w:rsid w:val="00FF0225"/>
    <w:rsid w:val="00FF1416"/>
    <w:rsid w:val="00FF19AA"/>
    <w:rsid w:val="00FF201E"/>
    <w:rsid w:val="00FF235F"/>
    <w:rsid w:val="00FF2476"/>
    <w:rsid w:val="00FF26FD"/>
    <w:rsid w:val="00FF2F0F"/>
    <w:rsid w:val="00FF324F"/>
    <w:rsid w:val="00FF381F"/>
    <w:rsid w:val="00FF3AA3"/>
    <w:rsid w:val="00FF4C73"/>
    <w:rsid w:val="00FF4EBD"/>
    <w:rsid w:val="00FF4F7C"/>
    <w:rsid w:val="00FF6720"/>
    <w:rsid w:val="00FF6DA8"/>
    <w:rsid w:val="00FF7A10"/>
    <w:rsid w:val="00FF7E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784B3"/>
  <w15:chartTrackingRefBased/>
  <w15:docId w15:val="{FB640A76-B56A-4185-8875-DEF9AB11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header" w:uiPriority="99"/>
    <w:lsdException w:name="caption" w:semiHidden="1" w:unhideWhenUsed="1" w:qFormat="1"/>
    <w:lsdException w:name="annotation reference" w:uiPriority="99"/>
    <w:lsdException w:name="List Bullet" w:uiPriority="99"/>
    <w:lsdException w:name="List Number" w:uiPriority="99"/>
    <w:lsdException w:name="List Bullet 3" w:uiPriority="99"/>
    <w:lsdException w:name="Title" w:qFormat="1"/>
    <w:lsdException w:name="Subtitle" w:qFormat="1"/>
    <w:lsdException w:name="Body Text 2" w:uiPriority="99"/>
    <w:lsdException w:name="Body Text 3"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B1471"/>
    <w:rPr>
      <w:sz w:val="24"/>
      <w:szCs w:val="24"/>
    </w:rPr>
  </w:style>
  <w:style w:type="paragraph" w:styleId="13">
    <w:name w:val="heading 1"/>
    <w:aliases w:val="H1,co,Document Header1,Введение...,Б1,Heading 1iz,Б11,Заголовок параграфа (1.),Section,Section Heading,level2 hdg,h1,Level 1 Topic Heading,app heading 1,ITT t1,II+,I,H11,H12,H13,H14,H15,H16,H17,H18,H111,H121,H131,H141,H151,H161"/>
    <w:basedOn w:val="a1"/>
    <w:next w:val="a1"/>
    <w:link w:val="14"/>
    <w:qFormat/>
    <w:rsid w:val="00872E40"/>
    <w:pPr>
      <w:keepNext/>
      <w:spacing w:before="240" w:after="60"/>
      <w:outlineLvl w:val="0"/>
    </w:pPr>
    <w:rPr>
      <w:rFonts w:ascii="Arial" w:hAnsi="Arial"/>
      <w:b/>
      <w:bCs/>
      <w:kern w:val="32"/>
      <w:sz w:val="32"/>
      <w:szCs w:val="32"/>
      <w:lang w:val="x-none" w:eastAsia="x-none"/>
    </w:rPr>
  </w:style>
  <w:style w:type="paragraph" w:styleId="22">
    <w:name w:val="heading 2"/>
    <w:aliases w:val="Заголовок 2 Знак,2,sub-sect,H2,h2,Б2,RTC,iz2,H2 Знак,Заголовок 21,Раздел Знак,Заголовок 1 + Times New Roman,14 пт,Перед:  0 пт,После:  0 пт Знак,12 пт,После:  0 пт,Numbered text 3,HD2,Heading 2 Hidden,Gliederung2,Gliederung,Indented Heading"/>
    <w:basedOn w:val="a1"/>
    <w:next w:val="a1"/>
    <w:link w:val="210"/>
    <w:qFormat/>
    <w:rsid w:val="00C32DA8"/>
    <w:pPr>
      <w:keepNext/>
      <w:tabs>
        <w:tab w:val="num" w:pos="1134"/>
      </w:tabs>
      <w:suppressAutoHyphens/>
      <w:spacing w:before="360" w:after="120"/>
      <w:ind w:left="1134" w:hanging="1134"/>
      <w:outlineLvl w:val="1"/>
    </w:pPr>
    <w:rPr>
      <w:b/>
      <w:bCs/>
      <w:sz w:val="32"/>
      <w:szCs w:val="32"/>
      <w:lang w:val="x-none" w:eastAsia="x-none"/>
    </w:rPr>
  </w:style>
  <w:style w:type="paragraph" w:styleId="33">
    <w:name w:val="heading 3"/>
    <w:aliases w:val="H3,Б3,RTC 3,iz3,Подраздел,римская нумерация"/>
    <w:basedOn w:val="a1"/>
    <w:next w:val="a1"/>
    <w:link w:val="34"/>
    <w:unhideWhenUsed/>
    <w:qFormat/>
    <w:rsid w:val="00893A3E"/>
    <w:pPr>
      <w:keepNext/>
      <w:spacing w:before="240" w:after="60"/>
      <w:outlineLvl w:val="2"/>
    </w:pPr>
    <w:rPr>
      <w:rFonts w:ascii="Cambria" w:hAnsi="Cambria"/>
      <w:b/>
      <w:bCs/>
      <w:sz w:val="26"/>
      <w:szCs w:val="26"/>
      <w:lang w:val="x-none" w:eastAsia="x-none"/>
    </w:rPr>
  </w:style>
  <w:style w:type="paragraph" w:styleId="40">
    <w:name w:val="heading 4"/>
    <w:aliases w:val="Пункт Знак,Заголовок_4,Б4,RTC 4"/>
    <w:basedOn w:val="a1"/>
    <w:next w:val="a1"/>
    <w:link w:val="41"/>
    <w:qFormat/>
    <w:rsid w:val="00893A3E"/>
    <w:pPr>
      <w:keepNext/>
      <w:tabs>
        <w:tab w:val="left" w:pos="1134"/>
        <w:tab w:val="num" w:pos="1701"/>
      </w:tabs>
      <w:suppressAutoHyphens/>
      <w:spacing w:before="240" w:after="120"/>
      <w:ind w:left="1701" w:hanging="1134"/>
      <w:jc w:val="both"/>
      <w:outlineLvl w:val="3"/>
    </w:pPr>
    <w:rPr>
      <w:b/>
      <w:bCs/>
      <w:i/>
      <w:iCs/>
      <w:sz w:val="28"/>
      <w:szCs w:val="28"/>
      <w:lang w:val="x-none" w:eastAsia="x-none"/>
    </w:rPr>
  </w:style>
  <w:style w:type="paragraph" w:styleId="5">
    <w:name w:val="heading 5"/>
    <w:aliases w:val="H5,h5,h51,H51,h52,test,Block Label,Level 3 - i"/>
    <w:basedOn w:val="a1"/>
    <w:next w:val="a1"/>
    <w:link w:val="51"/>
    <w:qFormat/>
    <w:rsid w:val="00893A3E"/>
    <w:pPr>
      <w:keepNext/>
      <w:numPr>
        <w:ilvl w:val="4"/>
        <w:numId w:val="4"/>
      </w:numPr>
      <w:tabs>
        <w:tab w:val="clear" w:pos="1008"/>
        <w:tab w:val="num" w:pos="360"/>
      </w:tabs>
      <w:suppressAutoHyphens/>
      <w:spacing w:before="60" w:line="360" w:lineRule="auto"/>
      <w:ind w:left="0" w:firstLine="0"/>
      <w:jc w:val="both"/>
      <w:outlineLvl w:val="4"/>
    </w:pPr>
    <w:rPr>
      <w:b/>
      <w:bCs/>
      <w:sz w:val="26"/>
      <w:szCs w:val="26"/>
      <w:lang w:val="x-none" w:eastAsia="x-none"/>
    </w:rPr>
  </w:style>
  <w:style w:type="paragraph" w:styleId="6">
    <w:name w:val="heading 6"/>
    <w:aliases w:val="RTC 6"/>
    <w:basedOn w:val="a1"/>
    <w:next w:val="a1"/>
    <w:link w:val="61"/>
    <w:qFormat/>
    <w:rsid w:val="00893A3E"/>
    <w:pPr>
      <w:widowControl w:val="0"/>
      <w:numPr>
        <w:ilvl w:val="5"/>
        <w:numId w:val="4"/>
      </w:numPr>
      <w:tabs>
        <w:tab w:val="clear" w:pos="1152"/>
        <w:tab w:val="num" w:pos="360"/>
      </w:tabs>
      <w:suppressAutoHyphens/>
      <w:spacing w:before="240" w:after="60" w:line="360" w:lineRule="auto"/>
      <w:ind w:left="0" w:firstLine="0"/>
      <w:jc w:val="both"/>
      <w:outlineLvl w:val="5"/>
    </w:pPr>
    <w:rPr>
      <w:b/>
      <w:bCs/>
      <w:sz w:val="22"/>
      <w:szCs w:val="22"/>
      <w:lang w:val="x-none" w:eastAsia="x-none"/>
    </w:rPr>
  </w:style>
  <w:style w:type="paragraph" w:styleId="7">
    <w:name w:val="heading 7"/>
    <w:aliases w:val="RTC7"/>
    <w:basedOn w:val="a1"/>
    <w:next w:val="a1"/>
    <w:link w:val="70"/>
    <w:qFormat/>
    <w:rsid w:val="00893A3E"/>
    <w:pPr>
      <w:widowControl w:val="0"/>
      <w:numPr>
        <w:ilvl w:val="6"/>
        <w:numId w:val="4"/>
      </w:numPr>
      <w:tabs>
        <w:tab w:val="clear" w:pos="1296"/>
        <w:tab w:val="num" w:pos="360"/>
      </w:tabs>
      <w:suppressAutoHyphens/>
      <w:spacing w:before="240" w:after="60" w:line="360" w:lineRule="auto"/>
      <w:ind w:left="0" w:firstLine="0"/>
      <w:jc w:val="both"/>
      <w:outlineLvl w:val="6"/>
    </w:pPr>
    <w:rPr>
      <w:sz w:val="26"/>
      <w:szCs w:val="26"/>
      <w:lang w:val="x-none" w:eastAsia="x-none"/>
    </w:rPr>
  </w:style>
  <w:style w:type="paragraph" w:styleId="8">
    <w:name w:val="heading 8"/>
    <w:basedOn w:val="a1"/>
    <w:next w:val="a1"/>
    <w:link w:val="80"/>
    <w:qFormat/>
    <w:rsid w:val="00893A3E"/>
    <w:pPr>
      <w:widowControl w:val="0"/>
      <w:numPr>
        <w:ilvl w:val="7"/>
        <w:numId w:val="4"/>
      </w:numPr>
      <w:tabs>
        <w:tab w:val="clear" w:pos="1440"/>
        <w:tab w:val="num" w:pos="360"/>
      </w:tabs>
      <w:suppressAutoHyphens/>
      <w:spacing w:before="240" w:after="60" w:line="360" w:lineRule="auto"/>
      <w:ind w:left="0" w:firstLine="0"/>
      <w:jc w:val="both"/>
      <w:outlineLvl w:val="7"/>
    </w:pPr>
    <w:rPr>
      <w:i/>
      <w:iCs/>
      <w:sz w:val="26"/>
      <w:szCs w:val="26"/>
      <w:lang w:val="x-none" w:eastAsia="x-none"/>
    </w:rPr>
  </w:style>
  <w:style w:type="paragraph" w:styleId="9">
    <w:name w:val="heading 9"/>
    <w:basedOn w:val="a1"/>
    <w:next w:val="a1"/>
    <w:link w:val="90"/>
    <w:qFormat/>
    <w:rsid w:val="00893A3E"/>
    <w:pPr>
      <w:widowControl w:val="0"/>
      <w:numPr>
        <w:ilvl w:val="8"/>
        <w:numId w:val="4"/>
      </w:numPr>
      <w:tabs>
        <w:tab w:val="clear" w:pos="1584"/>
        <w:tab w:val="num" w:pos="360"/>
      </w:tabs>
      <w:suppressAutoHyphens/>
      <w:spacing w:before="240" w:after="60" w:line="360" w:lineRule="auto"/>
      <w:ind w:left="0" w:firstLine="0"/>
      <w:jc w:val="both"/>
      <w:outlineLvl w:val="8"/>
    </w:pPr>
    <w:rPr>
      <w:rFonts w:ascii="Arial" w:hAnsi="Arial"/>
      <w:sz w:val="22"/>
      <w:szCs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C32DA8"/>
    <w:rPr>
      <w:rFonts w:ascii="Tahoma" w:hAnsi="Tahoma"/>
      <w:sz w:val="16"/>
      <w:szCs w:val="16"/>
      <w:lang w:val="x-none" w:eastAsia="x-none"/>
    </w:rPr>
  </w:style>
  <w:style w:type="paragraph" w:styleId="a7">
    <w:name w:val="Body Text"/>
    <w:aliases w:val="Основной текст таблиц,в таблице,таблицы,в таблицах,Письмо в Интернет,Основной текст Знак Знак Знак Знак Знак Знак Знак Знак Знак Знак Знак Знак Знак Знак Знак Знак Знак Знак Знак,Основной текст Знак1 Знак Знак1 Знак Знак"/>
    <w:basedOn w:val="a1"/>
    <w:link w:val="a8"/>
    <w:rsid w:val="00C32DA8"/>
    <w:pPr>
      <w:autoSpaceDE w:val="0"/>
      <w:autoSpaceDN w:val="0"/>
      <w:jc w:val="both"/>
    </w:pPr>
    <w:rPr>
      <w:sz w:val="28"/>
      <w:szCs w:val="28"/>
      <w:lang w:val="x-none" w:eastAsia="x-none"/>
    </w:rPr>
  </w:style>
  <w:style w:type="paragraph" w:styleId="35">
    <w:name w:val="Body Text Indent 3"/>
    <w:basedOn w:val="a1"/>
    <w:link w:val="36"/>
    <w:uiPriority w:val="99"/>
    <w:rsid w:val="00C32DA8"/>
    <w:pPr>
      <w:autoSpaceDE w:val="0"/>
      <w:autoSpaceDN w:val="0"/>
      <w:ind w:right="-716" w:firstLine="567"/>
      <w:jc w:val="center"/>
    </w:pPr>
    <w:rPr>
      <w:b/>
      <w:bCs/>
      <w:lang w:val="x-none" w:eastAsia="x-none"/>
    </w:rPr>
  </w:style>
  <w:style w:type="paragraph" w:styleId="23">
    <w:name w:val="Body Text Indent 2"/>
    <w:basedOn w:val="a1"/>
    <w:link w:val="24"/>
    <w:rsid w:val="00C32DA8"/>
    <w:pPr>
      <w:spacing w:line="202" w:lineRule="auto"/>
      <w:ind w:left="720"/>
      <w:jc w:val="both"/>
    </w:pPr>
    <w:rPr>
      <w:sz w:val="28"/>
      <w:szCs w:val="28"/>
      <w:lang w:val="x-none" w:eastAsia="x-none"/>
    </w:rPr>
  </w:style>
  <w:style w:type="paragraph" w:styleId="25">
    <w:name w:val="List 2"/>
    <w:basedOn w:val="a1"/>
    <w:rsid w:val="00C32DA8"/>
    <w:pPr>
      <w:tabs>
        <w:tab w:val="num" w:pos="1980"/>
      </w:tabs>
      <w:spacing w:line="360" w:lineRule="auto"/>
      <w:ind w:left="1260"/>
      <w:jc w:val="both"/>
    </w:pPr>
    <w:rPr>
      <w:sz w:val="28"/>
      <w:szCs w:val="28"/>
    </w:rPr>
  </w:style>
  <w:style w:type="paragraph" w:customStyle="1" w:styleId="15">
    <w:name w:val="Обычный1"/>
    <w:rsid w:val="00C32DA8"/>
    <w:pPr>
      <w:widowControl w:val="0"/>
      <w:autoSpaceDE w:val="0"/>
      <w:autoSpaceDN w:val="0"/>
      <w:spacing w:before="120" w:after="120"/>
      <w:ind w:firstLine="567"/>
      <w:jc w:val="both"/>
    </w:pPr>
  </w:style>
  <w:style w:type="paragraph" w:customStyle="1" w:styleId="xl48">
    <w:name w:val="xl48"/>
    <w:basedOn w:val="a1"/>
    <w:rsid w:val="00C32DA8"/>
    <w:pPr>
      <w:spacing w:before="100" w:beforeAutospacing="1" w:after="100" w:afterAutospacing="1"/>
      <w:jc w:val="center"/>
    </w:pPr>
    <w:rPr>
      <w:rFonts w:ascii="Arial CYR" w:hAnsi="Arial CYR" w:cs="Arial CYR"/>
      <w:b/>
      <w:bCs/>
    </w:rPr>
  </w:style>
  <w:style w:type="paragraph" w:customStyle="1" w:styleId="a9">
    <w:name w:val="Подподпункт"/>
    <w:basedOn w:val="a1"/>
    <w:link w:val="aa"/>
    <w:rsid w:val="00C32DA8"/>
    <w:pPr>
      <w:tabs>
        <w:tab w:val="num" w:pos="1008"/>
      </w:tabs>
      <w:spacing w:line="360" w:lineRule="auto"/>
      <w:ind w:left="1008" w:hanging="1008"/>
      <w:jc w:val="both"/>
    </w:pPr>
    <w:rPr>
      <w:sz w:val="28"/>
      <w:szCs w:val="28"/>
    </w:rPr>
  </w:style>
  <w:style w:type="paragraph" w:customStyle="1" w:styleId="ab">
    <w:name w:val="Ариал"/>
    <w:basedOn w:val="a1"/>
    <w:rsid w:val="00C32DA8"/>
    <w:pPr>
      <w:spacing w:before="120" w:after="120" w:line="360" w:lineRule="auto"/>
      <w:ind w:firstLine="851"/>
      <w:jc w:val="both"/>
    </w:pPr>
    <w:rPr>
      <w:rFonts w:ascii="Arial" w:hAnsi="Arial" w:cs="Arial"/>
    </w:rPr>
  </w:style>
  <w:style w:type="paragraph" w:styleId="ac">
    <w:name w:val="footer"/>
    <w:basedOn w:val="a1"/>
    <w:link w:val="ad"/>
    <w:rsid w:val="00C32DA8"/>
    <w:pPr>
      <w:tabs>
        <w:tab w:val="center" w:pos="4677"/>
        <w:tab w:val="right" w:pos="9355"/>
      </w:tabs>
    </w:pPr>
    <w:rPr>
      <w:lang w:val="x-none" w:eastAsia="x-none"/>
    </w:rPr>
  </w:style>
  <w:style w:type="character" w:styleId="ae">
    <w:name w:val="page number"/>
    <w:rsid w:val="00C32DA8"/>
    <w:rPr>
      <w:rFonts w:cs="Times New Roman"/>
    </w:rPr>
  </w:style>
  <w:style w:type="paragraph" w:customStyle="1" w:styleId="10">
    <w:name w:val="1_раздел"/>
    <w:basedOn w:val="a1"/>
    <w:rsid w:val="00C32DA8"/>
    <w:pPr>
      <w:keepNext/>
      <w:numPr>
        <w:numId w:val="2"/>
      </w:numPr>
      <w:suppressAutoHyphens/>
      <w:spacing w:before="480" w:after="360"/>
      <w:outlineLvl w:val="0"/>
    </w:pPr>
    <w:rPr>
      <w:rFonts w:ascii="Verdana" w:hAnsi="Verdana"/>
      <w:b/>
      <w:sz w:val="36"/>
      <w:szCs w:val="20"/>
    </w:rPr>
  </w:style>
  <w:style w:type="paragraph" w:customStyle="1" w:styleId="20">
    <w:name w:val="2_Статья"/>
    <w:basedOn w:val="a1"/>
    <w:rsid w:val="00C32DA8"/>
    <w:pPr>
      <w:keepNext/>
      <w:numPr>
        <w:ilvl w:val="1"/>
        <w:numId w:val="2"/>
      </w:numPr>
      <w:suppressAutoHyphens/>
      <w:spacing w:before="240" w:after="120"/>
      <w:outlineLvl w:val="1"/>
    </w:pPr>
    <w:rPr>
      <w:rFonts w:ascii="Verdana" w:hAnsi="Verdana"/>
      <w:b/>
      <w:sz w:val="28"/>
      <w:szCs w:val="20"/>
    </w:rPr>
  </w:style>
  <w:style w:type="paragraph" w:customStyle="1" w:styleId="32">
    <w:name w:val="3_Пункт"/>
    <w:basedOn w:val="a1"/>
    <w:rsid w:val="00C32DA8"/>
    <w:pPr>
      <w:keepNext/>
      <w:numPr>
        <w:ilvl w:val="2"/>
        <w:numId w:val="2"/>
      </w:numPr>
      <w:spacing w:before="240" w:after="120"/>
    </w:pPr>
    <w:rPr>
      <w:rFonts w:ascii="Verdana" w:hAnsi="Verdana"/>
      <w:b/>
      <w:szCs w:val="20"/>
    </w:rPr>
  </w:style>
  <w:style w:type="paragraph" w:customStyle="1" w:styleId="4">
    <w:name w:val="4_Подпункт"/>
    <w:basedOn w:val="a1"/>
    <w:rsid w:val="00C32DA8"/>
    <w:pPr>
      <w:numPr>
        <w:ilvl w:val="3"/>
        <w:numId w:val="2"/>
      </w:numPr>
      <w:spacing w:after="120"/>
      <w:jc w:val="both"/>
    </w:pPr>
    <w:rPr>
      <w:rFonts w:ascii="Verdana" w:hAnsi="Verdana"/>
      <w:sz w:val="20"/>
      <w:szCs w:val="20"/>
    </w:rPr>
  </w:style>
  <w:style w:type="paragraph" w:customStyle="1" w:styleId="50">
    <w:name w:val="5_часть"/>
    <w:basedOn w:val="a1"/>
    <w:rsid w:val="00C32DA8"/>
    <w:pPr>
      <w:numPr>
        <w:ilvl w:val="4"/>
        <w:numId w:val="2"/>
      </w:numPr>
      <w:spacing w:after="120"/>
    </w:pPr>
    <w:rPr>
      <w:rFonts w:ascii="Verdana" w:hAnsi="Verdana"/>
      <w:sz w:val="20"/>
      <w:szCs w:val="20"/>
    </w:rPr>
  </w:style>
  <w:style w:type="paragraph" w:customStyle="1" w:styleId="60">
    <w:name w:val="6_часть"/>
    <w:basedOn w:val="a1"/>
    <w:rsid w:val="00C32DA8"/>
    <w:pPr>
      <w:numPr>
        <w:ilvl w:val="5"/>
        <w:numId w:val="2"/>
      </w:numPr>
      <w:spacing w:after="120"/>
    </w:pPr>
    <w:rPr>
      <w:rFonts w:ascii="Verdana" w:hAnsi="Verdana"/>
      <w:sz w:val="20"/>
      <w:szCs w:val="20"/>
    </w:rPr>
  </w:style>
  <w:style w:type="paragraph" w:customStyle="1" w:styleId="ConsNormal">
    <w:name w:val="ConsNormal"/>
    <w:rsid w:val="00C32DA8"/>
    <w:pPr>
      <w:widowControl w:val="0"/>
      <w:ind w:firstLine="720"/>
    </w:pPr>
    <w:rPr>
      <w:rFonts w:ascii="Arial" w:hAnsi="Arial"/>
    </w:rPr>
  </w:style>
  <w:style w:type="paragraph" w:styleId="af">
    <w:name w:val="Normal (Web)"/>
    <w:basedOn w:val="a1"/>
    <w:uiPriority w:val="99"/>
    <w:rsid w:val="00C32DA8"/>
    <w:pPr>
      <w:spacing w:before="100" w:beforeAutospacing="1" w:after="100" w:afterAutospacing="1"/>
    </w:pPr>
    <w:rPr>
      <w:rFonts w:ascii="Verdana" w:hAnsi="Verdana" w:cs="Verdana"/>
      <w:sz w:val="16"/>
      <w:szCs w:val="16"/>
    </w:rPr>
  </w:style>
  <w:style w:type="paragraph" w:customStyle="1" w:styleId="af0">
    <w:name w:val="Название"/>
    <w:basedOn w:val="a1"/>
    <w:link w:val="af1"/>
    <w:qFormat/>
    <w:rsid w:val="00C32DA8"/>
    <w:pPr>
      <w:autoSpaceDE w:val="0"/>
      <w:autoSpaceDN w:val="0"/>
      <w:ind w:right="-1050"/>
      <w:jc w:val="center"/>
    </w:pPr>
    <w:rPr>
      <w:lang w:val="x-none" w:eastAsia="x-none"/>
    </w:rPr>
  </w:style>
  <w:style w:type="paragraph" w:customStyle="1" w:styleId="DefaultParagraphFontParaCharChar">
    <w:name w:val="Default Paragraph Font Para Char Char Знак"/>
    <w:basedOn w:val="a1"/>
    <w:rsid w:val="00C32DA8"/>
    <w:pPr>
      <w:spacing w:after="160" w:line="240" w:lineRule="exact"/>
    </w:pPr>
    <w:rPr>
      <w:rFonts w:ascii="Verdana" w:hAnsi="Verdana" w:cs="Verdana"/>
      <w:sz w:val="20"/>
      <w:szCs w:val="20"/>
      <w:lang w:val="en-US" w:eastAsia="en-US"/>
    </w:rPr>
  </w:style>
  <w:style w:type="paragraph" w:styleId="af2">
    <w:name w:val="List Paragraph"/>
    <w:aliases w:val="Нумерованый список,Абзац маркированнный,1,UL,1. Абзац списка,Table-Normal,RSHB_Table-Normal,Предусловия,Subtle Emphasis,ПАРАГРАФ,head 5,Светлая сетка - Акцент 31,Нумерованный спиков,Bullet_IRAO,List Paragraph"/>
    <w:basedOn w:val="a1"/>
    <w:link w:val="af3"/>
    <w:uiPriority w:val="34"/>
    <w:qFormat/>
    <w:rsid w:val="00C32DA8"/>
    <w:pPr>
      <w:spacing w:after="200" w:line="276" w:lineRule="auto"/>
      <w:ind w:left="720"/>
      <w:contextualSpacing/>
    </w:pPr>
    <w:rPr>
      <w:rFonts w:ascii="Calibri" w:hAnsi="Calibri"/>
      <w:sz w:val="22"/>
      <w:szCs w:val="22"/>
    </w:rPr>
  </w:style>
  <w:style w:type="paragraph" w:styleId="af4">
    <w:name w:val="footnote text"/>
    <w:basedOn w:val="a1"/>
    <w:link w:val="af5"/>
    <w:rsid w:val="00C32DA8"/>
    <w:rPr>
      <w:sz w:val="20"/>
      <w:szCs w:val="20"/>
    </w:rPr>
  </w:style>
  <w:style w:type="character" w:styleId="af6">
    <w:name w:val="footnote reference"/>
    <w:rsid w:val="00C32DA8"/>
    <w:rPr>
      <w:rFonts w:cs="Times New Roman"/>
      <w:vertAlign w:val="superscript"/>
    </w:rPr>
  </w:style>
  <w:style w:type="paragraph" w:styleId="af7">
    <w:name w:val="header"/>
    <w:basedOn w:val="a1"/>
    <w:link w:val="af8"/>
    <w:uiPriority w:val="99"/>
    <w:rsid w:val="00C32DA8"/>
    <w:pPr>
      <w:tabs>
        <w:tab w:val="center" w:pos="4677"/>
        <w:tab w:val="right" w:pos="9355"/>
      </w:tabs>
    </w:pPr>
    <w:rPr>
      <w:lang w:val="x-none" w:eastAsia="x-none"/>
    </w:rPr>
  </w:style>
  <w:style w:type="paragraph" w:styleId="af9">
    <w:name w:val="Revision"/>
    <w:hidden/>
    <w:uiPriority w:val="99"/>
    <w:semiHidden/>
    <w:rsid w:val="00DD3318"/>
    <w:rPr>
      <w:sz w:val="24"/>
      <w:szCs w:val="24"/>
    </w:rPr>
  </w:style>
  <w:style w:type="paragraph" w:customStyle="1" w:styleId="ConsPlusNormal">
    <w:name w:val="ConsPlusNormal"/>
    <w:uiPriority w:val="99"/>
    <w:rsid w:val="00872E40"/>
    <w:pPr>
      <w:widowControl w:val="0"/>
      <w:autoSpaceDE w:val="0"/>
      <w:autoSpaceDN w:val="0"/>
      <w:adjustRightInd w:val="0"/>
      <w:ind w:firstLine="720"/>
    </w:pPr>
    <w:rPr>
      <w:rFonts w:ascii="Arial" w:hAnsi="Arial" w:cs="Arial"/>
    </w:rPr>
  </w:style>
  <w:style w:type="character" w:customStyle="1" w:styleId="af5">
    <w:name w:val="Текст сноски Знак"/>
    <w:basedOn w:val="a2"/>
    <w:link w:val="af4"/>
    <w:rsid w:val="00872E40"/>
  </w:style>
  <w:style w:type="paragraph" w:customStyle="1" w:styleId="ConsNonformat">
    <w:name w:val="ConsNonformat"/>
    <w:rsid w:val="00872E40"/>
    <w:pPr>
      <w:widowControl w:val="0"/>
      <w:autoSpaceDE w:val="0"/>
      <w:autoSpaceDN w:val="0"/>
      <w:adjustRightInd w:val="0"/>
    </w:pPr>
    <w:rPr>
      <w:rFonts w:ascii="Courier New" w:hAnsi="Courier New" w:cs="Courier New"/>
    </w:rPr>
  </w:style>
  <w:style w:type="character" w:customStyle="1" w:styleId="14">
    <w:name w:val="Заголовок 1 Знак"/>
    <w:aliases w:val="H1 Знак,co Знак,Document Header1 Знак,Введение... Знак,Б1 Знак,Heading 1iz Знак,Б11 Знак,Заголовок параграфа (1.) Знак,Section Знак,Section Heading Знак,level2 hdg Знак,h1 Знак,Level 1 Topic Heading Знак,app heading 1 Знак,ITT t1 Знак"/>
    <w:link w:val="13"/>
    <w:rsid w:val="00872E40"/>
    <w:rPr>
      <w:rFonts w:ascii="Arial" w:hAnsi="Arial" w:cs="Arial"/>
      <w:b/>
      <w:bCs/>
      <w:kern w:val="32"/>
      <w:sz w:val="32"/>
      <w:szCs w:val="32"/>
    </w:rPr>
  </w:style>
  <w:style w:type="character" w:styleId="afa">
    <w:name w:val="annotation reference"/>
    <w:uiPriority w:val="99"/>
    <w:rsid w:val="0021684B"/>
    <w:rPr>
      <w:sz w:val="16"/>
      <w:szCs w:val="16"/>
    </w:rPr>
  </w:style>
  <w:style w:type="paragraph" w:styleId="afb">
    <w:name w:val="annotation text"/>
    <w:basedOn w:val="a1"/>
    <w:link w:val="afc"/>
    <w:uiPriority w:val="99"/>
    <w:rsid w:val="0021684B"/>
    <w:rPr>
      <w:sz w:val="20"/>
      <w:szCs w:val="20"/>
    </w:rPr>
  </w:style>
  <w:style w:type="character" w:customStyle="1" w:styleId="afc">
    <w:name w:val="Текст примечания Знак"/>
    <w:basedOn w:val="a2"/>
    <w:link w:val="afb"/>
    <w:rsid w:val="0021684B"/>
  </w:style>
  <w:style w:type="paragraph" w:styleId="26">
    <w:name w:val="Body Text 2"/>
    <w:basedOn w:val="a1"/>
    <w:link w:val="27"/>
    <w:uiPriority w:val="99"/>
    <w:rsid w:val="00F43B28"/>
    <w:pPr>
      <w:spacing w:after="120" w:line="480" w:lineRule="auto"/>
    </w:pPr>
    <w:rPr>
      <w:lang w:val="x-none" w:eastAsia="x-none"/>
    </w:rPr>
  </w:style>
  <w:style w:type="character" w:customStyle="1" w:styleId="27">
    <w:name w:val="Основной текст 2 Знак"/>
    <w:link w:val="26"/>
    <w:uiPriority w:val="99"/>
    <w:rsid w:val="00F43B28"/>
    <w:rPr>
      <w:sz w:val="24"/>
      <w:szCs w:val="24"/>
    </w:rPr>
  </w:style>
  <w:style w:type="paragraph" w:styleId="afd">
    <w:name w:val="annotation subject"/>
    <w:basedOn w:val="afb"/>
    <w:next w:val="afb"/>
    <w:link w:val="afe"/>
    <w:rsid w:val="007C5206"/>
    <w:rPr>
      <w:b/>
      <w:bCs/>
      <w:lang w:val="x-none" w:eastAsia="x-none"/>
    </w:rPr>
  </w:style>
  <w:style w:type="character" w:customStyle="1" w:styleId="afe">
    <w:name w:val="Тема примечания Знак"/>
    <w:link w:val="afd"/>
    <w:rsid w:val="007C5206"/>
    <w:rPr>
      <w:b/>
      <w:bCs/>
    </w:rPr>
  </w:style>
  <w:style w:type="paragraph" w:styleId="aff">
    <w:name w:val="endnote text"/>
    <w:basedOn w:val="a1"/>
    <w:link w:val="aff0"/>
    <w:rsid w:val="006B77A4"/>
    <w:rPr>
      <w:sz w:val="20"/>
      <w:szCs w:val="20"/>
    </w:rPr>
  </w:style>
  <w:style w:type="character" w:customStyle="1" w:styleId="aff0">
    <w:name w:val="Текст концевой сноски Знак"/>
    <w:basedOn w:val="a2"/>
    <w:link w:val="aff"/>
    <w:rsid w:val="006B77A4"/>
  </w:style>
  <w:style w:type="character" w:styleId="aff1">
    <w:name w:val="endnote reference"/>
    <w:rsid w:val="006B77A4"/>
    <w:rPr>
      <w:vertAlign w:val="superscript"/>
    </w:rPr>
  </w:style>
  <w:style w:type="paragraph" w:styleId="aff2">
    <w:name w:val="No Spacing"/>
    <w:link w:val="aff3"/>
    <w:uiPriority w:val="1"/>
    <w:qFormat/>
    <w:rsid w:val="00FA4253"/>
    <w:rPr>
      <w:rFonts w:ascii="Calibri" w:eastAsia="Calibri" w:hAnsi="Calibri"/>
      <w:sz w:val="22"/>
      <w:szCs w:val="22"/>
      <w:lang w:eastAsia="en-US"/>
    </w:rPr>
  </w:style>
  <w:style w:type="character" w:customStyle="1" w:styleId="34">
    <w:name w:val="Заголовок 3 Знак"/>
    <w:aliases w:val="H3 Знак,Б3 Знак,RTC 3 Знак,iz3 Знак,Подраздел Знак,римская нумерация Знак"/>
    <w:link w:val="33"/>
    <w:rsid w:val="00893A3E"/>
    <w:rPr>
      <w:rFonts w:ascii="Cambria" w:hAnsi="Cambria"/>
      <w:b/>
      <w:bCs/>
      <w:sz w:val="26"/>
      <w:szCs w:val="26"/>
    </w:rPr>
  </w:style>
  <w:style w:type="character" w:customStyle="1" w:styleId="41">
    <w:name w:val="Заголовок 4 Знак"/>
    <w:aliases w:val="Пункт Знак Знак1,Заголовок_4 Знак1,Б4 Знак1,RTC 4 Знак1"/>
    <w:link w:val="40"/>
    <w:rsid w:val="00893A3E"/>
    <w:rPr>
      <w:b/>
      <w:bCs/>
      <w:i/>
      <w:iCs/>
      <w:sz w:val="28"/>
      <w:szCs w:val="28"/>
    </w:rPr>
  </w:style>
  <w:style w:type="character" w:customStyle="1" w:styleId="51">
    <w:name w:val="Заголовок 5 Знак"/>
    <w:aliases w:val="H5 Знак,h5 Знак,h51 Знак,H51 Знак,h52 Знак,test Знак,Block Label Знак,Level 3 - i Знак"/>
    <w:link w:val="5"/>
    <w:rsid w:val="00893A3E"/>
    <w:rPr>
      <w:b/>
      <w:bCs/>
      <w:sz w:val="26"/>
      <w:szCs w:val="26"/>
      <w:lang w:val="x-none" w:eastAsia="x-none"/>
    </w:rPr>
  </w:style>
  <w:style w:type="character" w:customStyle="1" w:styleId="61">
    <w:name w:val="Заголовок 6 Знак"/>
    <w:aliases w:val="RTC 6 Знак"/>
    <w:link w:val="6"/>
    <w:rsid w:val="00893A3E"/>
    <w:rPr>
      <w:b/>
      <w:bCs/>
      <w:sz w:val="22"/>
      <w:szCs w:val="22"/>
      <w:lang w:val="x-none" w:eastAsia="x-none"/>
    </w:rPr>
  </w:style>
  <w:style w:type="character" w:customStyle="1" w:styleId="70">
    <w:name w:val="Заголовок 7 Знак"/>
    <w:aliases w:val="RTC7 Знак"/>
    <w:link w:val="7"/>
    <w:rsid w:val="00893A3E"/>
    <w:rPr>
      <w:sz w:val="26"/>
      <w:szCs w:val="26"/>
      <w:lang w:val="x-none" w:eastAsia="x-none"/>
    </w:rPr>
  </w:style>
  <w:style w:type="character" w:customStyle="1" w:styleId="80">
    <w:name w:val="Заголовок 8 Знак"/>
    <w:link w:val="8"/>
    <w:rsid w:val="00893A3E"/>
    <w:rPr>
      <w:i/>
      <w:iCs/>
      <w:sz w:val="26"/>
      <w:szCs w:val="26"/>
      <w:lang w:val="x-none" w:eastAsia="x-none"/>
    </w:rPr>
  </w:style>
  <w:style w:type="character" w:customStyle="1" w:styleId="90">
    <w:name w:val="Заголовок 9 Знак"/>
    <w:link w:val="9"/>
    <w:rsid w:val="00893A3E"/>
    <w:rPr>
      <w:rFonts w:ascii="Arial" w:hAnsi="Arial"/>
      <w:sz w:val="22"/>
      <w:szCs w:val="22"/>
      <w:lang w:val="x-none" w:eastAsia="x-none"/>
    </w:rPr>
  </w:style>
  <w:style w:type="paragraph" w:styleId="aff4">
    <w:name w:val="Body Text Indent"/>
    <w:aliases w:val="Основной текст с отступом Знак2 Знак,Основной текст с отступом Знак1 Знак Знак,Основной текст с отступом Знак Знак Знак Знак,Основной текст с отступом Знак Знак1 Знак,Основной текст с отступом1"/>
    <w:basedOn w:val="a1"/>
    <w:link w:val="aff5"/>
    <w:rsid w:val="00893A3E"/>
    <w:pPr>
      <w:spacing w:after="120"/>
      <w:ind w:left="283"/>
    </w:pPr>
    <w:rPr>
      <w:lang w:val="x-none" w:eastAsia="x-none"/>
    </w:rPr>
  </w:style>
  <w:style w:type="character" w:customStyle="1" w:styleId="aff5">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 Знак,Основной текст с отступом Знак Знак1 Знак Знак,Основной текст с отступом1 Знак"/>
    <w:link w:val="aff4"/>
    <w:rsid w:val="00893A3E"/>
    <w:rPr>
      <w:sz w:val="24"/>
      <w:szCs w:val="24"/>
    </w:rPr>
  </w:style>
  <w:style w:type="paragraph" w:customStyle="1" w:styleId="ConsPlusTitle">
    <w:name w:val="ConsPlusTitle"/>
    <w:rsid w:val="00893A3E"/>
    <w:pPr>
      <w:widowControl w:val="0"/>
      <w:autoSpaceDE w:val="0"/>
      <w:autoSpaceDN w:val="0"/>
      <w:adjustRightInd w:val="0"/>
    </w:pPr>
    <w:rPr>
      <w:rFonts w:ascii="Arial" w:hAnsi="Arial" w:cs="Arial"/>
      <w:b/>
      <w:bCs/>
    </w:rPr>
  </w:style>
  <w:style w:type="paragraph" w:customStyle="1" w:styleId="ConsPlusNonformat">
    <w:name w:val="ConsPlusNonformat"/>
    <w:link w:val="ConsPlusNonformat0"/>
    <w:rsid w:val="00893A3E"/>
    <w:pPr>
      <w:widowControl w:val="0"/>
      <w:autoSpaceDE w:val="0"/>
      <w:autoSpaceDN w:val="0"/>
      <w:adjustRightInd w:val="0"/>
    </w:pPr>
    <w:rPr>
      <w:rFonts w:ascii="Courier New" w:hAnsi="Courier New" w:cs="Courier New"/>
    </w:rPr>
  </w:style>
  <w:style w:type="paragraph" w:customStyle="1" w:styleId="CoverAuthor">
    <w:name w:val="Cover Author"/>
    <w:basedOn w:val="a1"/>
    <w:rsid w:val="00893A3E"/>
    <w:pPr>
      <w:keepNext/>
      <w:suppressAutoHyphens/>
      <w:spacing w:after="120" w:line="240" w:lineRule="atLeast"/>
    </w:pPr>
    <w:rPr>
      <w:rFonts w:ascii="Arial" w:hAnsi="Arial" w:cs="Arial"/>
      <w:spacing w:val="-5"/>
      <w:sz w:val="28"/>
      <w:szCs w:val="28"/>
      <w:lang w:eastAsia="en-US"/>
    </w:rPr>
  </w:style>
  <w:style w:type="paragraph" w:customStyle="1" w:styleId="FR1">
    <w:name w:val="FR1"/>
    <w:rsid w:val="00893A3E"/>
    <w:pPr>
      <w:widowControl w:val="0"/>
      <w:overflowPunct w:val="0"/>
      <w:autoSpaceDE w:val="0"/>
      <w:autoSpaceDN w:val="0"/>
      <w:adjustRightInd w:val="0"/>
      <w:spacing w:line="360" w:lineRule="auto"/>
      <w:ind w:left="640" w:firstLine="80"/>
      <w:textAlignment w:val="baseline"/>
    </w:pPr>
    <w:rPr>
      <w:rFonts w:ascii="Arial" w:hAnsi="Arial"/>
      <w:sz w:val="24"/>
    </w:rPr>
  </w:style>
  <w:style w:type="table" w:styleId="aff6">
    <w:name w:val="Table Grid"/>
    <w:basedOn w:val="a3"/>
    <w:uiPriority w:val="59"/>
    <w:rsid w:val="00893A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3"/>
    <w:basedOn w:val="a1"/>
    <w:link w:val="38"/>
    <w:uiPriority w:val="99"/>
    <w:rsid w:val="00893A3E"/>
    <w:pPr>
      <w:spacing w:after="120"/>
    </w:pPr>
    <w:rPr>
      <w:sz w:val="16"/>
      <w:szCs w:val="16"/>
      <w:lang w:val="x-none" w:eastAsia="x-none"/>
    </w:rPr>
  </w:style>
  <w:style w:type="character" w:customStyle="1" w:styleId="38">
    <w:name w:val="Основной текст 3 Знак"/>
    <w:link w:val="37"/>
    <w:rsid w:val="00893A3E"/>
    <w:rPr>
      <w:sz w:val="16"/>
      <w:szCs w:val="16"/>
    </w:rPr>
  </w:style>
  <w:style w:type="character" w:customStyle="1" w:styleId="210">
    <w:name w:val="Заголовок 2 Знак1"/>
    <w:aliases w:val="Заголовок 2 Знак Знак,2 Знак,sub-sect Знак,H2 Знак1,h2 Знак,Б2 Знак,RTC Знак,iz2 Знак,H2 Знак Знак,Заголовок 21 Знак,Раздел Знак Знак,Заголовок 1 + Times New Roman Знак,14 пт Знак,Перед:  0 пт Знак,После:  0 пт Знак Знак,12 пт Знак"/>
    <w:link w:val="22"/>
    <w:locked/>
    <w:rsid w:val="00893A3E"/>
    <w:rPr>
      <w:b/>
      <w:bCs/>
      <w:sz w:val="32"/>
      <w:szCs w:val="32"/>
    </w:rPr>
  </w:style>
  <w:style w:type="character" w:styleId="aff7">
    <w:name w:val="Strong"/>
    <w:uiPriority w:val="22"/>
    <w:qFormat/>
    <w:rsid w:val="00893A3E"/>
    <w:rPr>
      <w:rFonts w:cs="Times New Roman"/>
      <w:b/>
    </w:rPr>
  </w:style>
  <w:style w:type="character" w:customStyle="1" w:styleId="a6">
    <w:name w:val="Текст выноски Знак"/>
    <w:link w:val="a5"/>
    <w:locked/>
    <w:rsid w:val="00893A3E"/>
    <w:rPr>
      <w:rFonts w:ascii="Tahoma" w:hAnsi="Tahoma" w:cs="Tahoma"/>
      <w:sz w:val="16"/>
      <w:szCs w:val="16"/>
    </w:rPr>
  </w:style>
  <w:style w:type="character" w:customStyle="1" w:styleId="a8">
    <w:name w:val="Основной текст Знак"/>
    <w:aliases w:val="Основной текст таблиц Знак,в таблице Знак,таблицы Знак,в таблицах Знак,Письмо в Интернет Знак,Основной текст Знак Знак Знак Знак Знак Знак Знак Знак Знак Знак Знак Знак Знак Знак Знак Знак Знак Знак Знак Знак"/>
    <w:link w:val="a7"/>
    <w:locked/>
    <w:rsid w:val="00893A3E"/>
    <w:rPr>
      <w:sz w:val="28"/>
      <w:szCs w:val="28"/>
    </w:rPr>
  </w:style>
  <w:style w:type="character" w:customStyle="1" w:styleId="36">
    <w:name w:val="Основной текст с отступом 3 Знак"/>
    <w:link w:val="35"/>
    <w:locked/>
    <w:rsid w:val="00893A3E"/>
    <w:rPr>
      <w:b/>
      <w:bCs/>
      <w:sz w:val="24"/>
      <w:szCs w:val="24"/>
    </w:rPr>
  </w:style>
  <w:style w:type="character" w:customStyle="1" w:styleId="af1">
    <w:name w:val="Название Знак"/>
    <w:link w:val="af0"/>
    <w:uiPriority w:val="10"/>
    <w:rsid w:val="00893A3E"/>
    <w:rPr>
      <w:sz w:val="24"/>
      <w:szCs w:val="24"/>
    </w:rPr>
  </w:style>
  <w:style w:type="paragraph" w:customStyle="1" w:styleId="aff8">
    <w:name w:val="Справа"/>
    <w:basedOn w:val="a1"/>
    <w:rsid w:val="00893A3E"/>
    <w:pPr>
      <w:spacing w:after="120"/>
      <w:jc w:val="right"/>
    </w:pPr>
    <w:rPr>
      <w:sz w:val="28"/>
      <w:szCs w:val="28"/>
    </w:rPr>
  </w:style>
  <w:style w:type="paragraph" w:customStyle="1" w:styleId="aff9">
    <w:name w:val="Слева (без отступа)"/>
    <w:basedOn w:val="a1"/>
    <w:rsid w:val="00893A3E"/>
    <w:pPr>
      <w:spacing w:after="120"/>
      <w:jc w:val="both"/>
    </w:pPr>
    <w:rPr>
      <w:sz w:val="28"/>
      <w:szCs w:val="28"/>
    </w:rPr>
  </w:style>
  <w:style w:type="character" w:customStyle="1" w:styleId="24">
    <w:name w:val="Основной текст с отступом 2 Знак"/>
    <w:link w:val="23"/>
    <w:locked/>
    <w:rsid w:val="00893A3E"/>
    <w:rPr>
      <w:sz w:val="28"/>
      <w:szCs w:val="28"/>
    </w:rPr>
  </w:style>
  <w:style w:type="character" w:customStyle="1" w:styleId="af8">
    <w:name w:val="Верхний колонтитул Знак"/>
    <w:link w:val="af7"/>
    <w:uiPriority w:val="99"/>
    <w:rsid w:val="00893A3E"/>
    <w:rPr>
      <w:sz w:val="24"/>
      <w:szCs w:val="24"/>
    </w:rPr>
  </w:style>
  <w:style w:type="character" w:customStyle="1" w:styleId="affa">
    <w:name w:val="Стиль полужирный Красный"/>
    <w:rsid w:val="00893A3E"/>
    <w:rPr>
      <w:rFonts w:ascii="Times New Roman" w:hAnsi="Times New Roman"/>
      <w:color w:val="auto"/>
    </w:rPr>
  </w:style>
  <w:style w:type="character" w:customStyle="1" w:styleId="ad">
    <w:name w:val="Нижний колонтитул Знак"/>
    <w:link w:val="ac"/>
    <w:uiPriority w:val="99"/>
    <w:locked/>
    <w:rsid w:val="00893A3E"/>
    <w:rPr>
      <w:sz w:val="24"/>
      <w:szCs w:val="24"/>
    </w:rPr>
  </w:style>
  <w:style w:type="character" w:customStyle="1" w:styleId="affb">
    <w:name w:val="комментарий"/>
    <w:uiPriority w:val="99"/>
    <w:rsid w:val="00893A3E"/>
    <w:rPr>
      <w:b/>
      <w:i/>
      <w:shd w:val="clear" w:color="auto" w:fill="FFFF99"/>
    </w:rPr>
  </w:style>
  <w:style w:type="paragraph" w:styleId="a0">
    <w:name w:val="List Bullet"/>
    <w:basedOn w:val="a1"/>
    <w:uiPriority w:val="99"/>
    <w:rsid w:val="00893A3E"/>
    <w:pPr>
      <w:numPr>
        <w:ilvl w:val="1"/>
        <w:numId w:val="3"/>
      </w:numPr>
      <w:tabs>
        <w:tab w:val="left" w:pos="1134"/>
      </w:tabs>
      <w:spacing w:after="120" w:line="288" w:lineRule="auto"/>
      <w:jc w:val="both"/>
    </w:pPr>
    <w:rPr>
      <w:sz w:val="28"/>
      <w:szCs w:val="28"/>
    </w:rPr>
  </w:style>
  <w:style w:type="paragraph" w:customStyle="1" w:styleId="affc">
    <w:name w:val="Абзац нумеров"/>
    <w:basedOn w:val="a1"/>
    <w:rsid w:val="00893A3E"/>
    <w:pPr>
      <w:tabs>
        <w:tab w:val="num" w:pos="1440"/>
      </w:tabs>
      <w:spacing w:after="120" w:line="288" w:lineRule="auto"/>
      <w:ind w:left="1440" w:hanging="360"/>
      <w:jc w:val="both"/>
    </w:pPr>
    <w:rPr>
      <w:sz w:val="28"/>
      <w:szCs w:val="28"/>
    </w:rPr>
  </w:style>
  <w:style w:type="paragraph" w:styleId="30">
    <w:name w:val="List Bullet 3"/>
    <w:basedOn w:val="a1"/>
    <w:autoRedefine/>
    <w:uiPriority w:val="99"/>
    <w:rsid w:val="00893A3E"/>
    <w:pPr>
      <w:numPr>
        <w:numId w:val="5"/>
      </w:numPr>
      <w:tabs>
        <w:tab w:val="clear" w:pos="1559"/>
        <w:tab w:val="num" w:pos="1620"/>
      </w:tabs>
      <w:autoSpaceDE w:val="0"/>
      <w:autoSpaceDN w:val="0"/>
      <w:ind w:left="1620" w:hanging="360"/>
      <w:jc w:val="both"/>
    </w:pPr>
    <w:rPr>
      <w:sz w:val="28"/>
      <w:szCs w:val="28"/>
    </w:rPr>
  </w:style>
  <w:style w:type="paragraph" w:customStyle="1" w:styleId="BodyTextIndent1">
    <w:name w:val="Body Text Indent1"/>
    <w:aliases w:val="текст"/>
    <w:basedOn w:val="a1"/>
    <w:rsid w:val="00893A3E"/>
    <w:pPr>
      <w:spacing w:line="360" w:lineRule="auto"/>
      <w:ind w:left="540" w:firstLine="27"/>
      <w:jc w:val="both"/>
    </w:pPr>
    <w:rPr>
      <w:sz w:val="28"/>
      <w:szCs w:val="28"/>
    </w:rPr>
  </w:style>
  <w:style w:type="paragraph" w:customStyle="1" w:styleId="affd">
    <w:name w:val="Пункт"/>
    <w:basedOn w:val="a1"/>
    <w:link w:val="16"/>
    <w:rsid w:val="00893A3E"/>
    <w:pPr>
      <w:tabs>
        <w:tab w:val="num" w:pos="720"/>
      </w:tabs>
      <w:spacing w:line="360" w:lineRule="auto"/>
      <w:ind w:left="720" w:hanging="720"/>
      <w:jc w:val="both"/>
    </w:pPr>
    <w:rPr>
      <w:sz w:val="28"/>
      <w:szCs w:val="28"/>
      <w:lang w:val="x-none" w:eastAsia="x-none"/>
    </w:rPr>
  </w:style>
  <w:style w:type="paragraph" w:customStyle="1" w:styleId="affe">
    <w:name w:val="Подпункт"/>
    <w:basedOn w:val="affd"/>
    <w:rsid w:val="00893A3E"/>
    <w:pPr>
      <w:tabs>
        <w:tab w:val="clear" w:pos="720"/>
        <w:tab w:val="num" w:pos="864"/>
      </w:tabs>
      <w:ind w:left="864" w:hanging="864"/>
    </w:pPr>
  </w:style>
  <w:style w:type="paragraph" w:styleId="afff">
    <w:name w:val="caption"/>
    <w:basedOn w:val="a1"/>
    <w:next w:val="a1"/>
    <w:qFormat/>
    <w:rsid w:val="00893A3E"/>
    <w:pPr>
      <w:autoSpaceDE w:val="0"/>
      <w:autoSpaceDN w:val="0"/>
      <w:spacing w:before="360"/>
    </w:pPr>
  </w:style>
  <w:style w:type="paragraph" w:customStyle="1" w:styleId="-4">
    <w:name w:val="пункт-4"/>
    <w:basedOn w:val="a1"/>
    <w:rsid w:val="00893A3E"/>
    <w:pPr>
      <w:numPr>
        <w:ilvl w:val="3"/>
        <w:numId w:val="6"/>
      </w:numPr>
      <w:spacing w:line="360" w:lineRule="auto"/>
      <w:jc w:val="both"/>
    </w:pPr>
  </w:style>
  <w:style w:type="paragraph" w:customStyle="1" w:styleId="lev2">
    <w:name w:val="lev2"/>
    <w:basedOn w:val="a7"/>
    <w:rsid w:val="00893A3E"/>
    <w:pPr>
      <w:numPr>
        <w:ilvl w:val="1"/>
        <w:numId w:val="7"/>
      </w:numPr>
      <w:autoSpaceDE/>
      <w:autoSpaceDN/>
    </w:pPr>
    <w:rPr>
      <w:color w:val="000000"/>
      <w:sz w:val="24"/>
      <w:szCs w:val="24"/>
    </w:rPr>
  </w:style>
  <w:style w:type="paragraph" w:styleId="afff0">
    <w:name w:val="Plain Text"/>
    <w:basedOn w:val="a1"/>
    <w:link w:val="afff1"/>
    <w:rsid w:val="00893A3E"/>
    <w:rPr>
      <w:rFonts w:ascii="Courier New" w:hAnsi="Courier New"/>
      <w:sz w:val="20"/>
      <w:szCs w:val="20"/>
      <w:lang w:val="x-none" w:eastAsia="x-none"/>
    </w:rPr>
  </w:style>
  <w:style w:type="character" w:customStyle="1" w:styleId="afff1">
    <w:name w:val="Текст Знак"/>
    <w:link w:val="afff0"/>
    <w:rsid w:val="00893A3E"/>
    <w:rPr>
      <w:rFonts w:ascii="Courier New" w:hAnsi="Courier New" w:cs="Courier New"/>
    </w:rPr>
  </w:style>
  <w:style w:type="paragraph" w:customStyle="1" w:styleId="17">
    <w:name w:val="Абзац списка1"/>
    <w:basedOn w:val="a1"/>
    <w:rsid w:val="000A28FE"/>
    <w:pPr>
      <w:ind w:left="720"/>
      <w:contextualSpacing/>
    </w:pPr>
    <w:rPr>
      <w:rFonts w:eastAsia="Calibri"/>
    </w:rPr>
  </w:style>
  <w:style w:type="paragraph" w:customStyle="1" w:styleId="afff2">
    <w:name w:val="Таблица шапка"/>
    <w:basedOn w:val="a1"/>
    <w:rsid w:val="000A28FE"/>
    <w:pPr>
      <w:keepNext/>
      <w:spacing w:before="40" w:after="40"/>
      <w:ind w:left="57" w:right="57"/>
    </w:pPr>
    <w:rPr>
      <w:snapToGrid w:val="0"/>
      <w:sz w:val="22"/>
      <w:szCs w:val="20"/>
    </w:rPr>
  </w:style>
  <w:style w:type="paragraph" w:customStyle="1" w:styleId="afff3">
    <w:name w:val="Таблица текст"/>
    <w:basedOn w:val="a1"/>
    <w:link w:val="afff4"/>
    <w:rsid w:val="000A28FE"/>
    <w:pPr>
      <w:spacing w:before="40" w:after="40"/>
      <w:ind w:left="57" w:right="57"/>
    </w:pPr>
    <w:rPr>
      <w:snapToGrid w:val="0"/>
      <w:szCs w:val="20"/>
      <w:lang w:val="x-none" w:eastAsia="x-none"/>
    </w:rPr>
  </w:style>
  <w:style w:type="paragraph" w:customStyle="1" w:styleId="TableParagraph">
    <w:name w:val="Table Paragraph"/>
    <w:basedOn w:val="a1"/>
    <w:rsid w:val="000A28FE"/>
    <w:pPr>
      <w:widowControl w:val="0"/>
      <w:autoSpaceDE w:val="0"/>
      <w:autoSpaceDN w:val="0"/>
      <w:adjustRightInd w:val="0"/>
    </w:pPr>
  </w:style>
  <w:style w:type="character" w:customStyle="1" w:styleId="afff5">
    <w:name w:val="Основной текст_"/>
    <w:link w:val="18"/>
    <w:rsid w:val="00D140DF"/>
    <w:rPr>
      <w:sz w:val="27"/>
      <w:szCs w:val="27"/>
      <w:shd w:val="clear" w:color="auto" w:fill="FFFFFF"/>
    </w:rPr>
  </w:style>
  <w:style w:type="paragraph" w:customStyle="1" w:styleId="18">
    <w:name w:val="Основной текст1"/>
    <w:basedOn w:val="a1"/>
    <w:link w:val="afff5"/>
    <w:rsid w:val="00D140DF"/>
    <w:pPr>
      <w:shd w:val="clear" w:color="auto" w:fill="FFFFFF"/>
      <w:spacing w:line="0" w:lineRule="atLeast"/>
    </w:pPr>
    <w:rPr>
      <w:sz w:val="27"/>
      <w:szCs w:val="27"/>
    </w:rPr>
  </w:style>
  <w:style w:type="character" w:customStyle="1" w:styleId="28">
    <w:name w:val="Основной текст (2)_"/>
    <w:link w:val="29"/>
    <w:uiPriority w:val="99"/>
    <w:rsid w:val="001869C9"/>
    <w:rPr>
      <w:b/>
      <w:bCs/>
      <w:sz w:val="22"/>
      <w:szCs w:val="22"/>
      <w:shd w:val="clear" w:color="auto" w:fill="FFFFFF"/>
    </w:rPr>
  </w:style>
  <w:style w:type="paragraph" w:customStyle="1" w:styleId="29">
    <w:name w:val="Основной текст (2)"/>
    <w:basedOn w:val="a1"/>
    <w:link w:val="28"/>
    <w:uiPriority w:val="99"/>
    <w:rsid w:val="001869C9"/>
    <w:pPr>
      <w:widowControl w:val="0"/>
      <w:shd w:val="clear" w:color="auto" w:fill="FFFFFF"/>
      <w:spacing w:line="270" w:lineRule="exact"/>
    </w:pPr>
    <w:rPr>
      <w:b/>
      <w:bCs/>
      <w:sz w:val="22"/>
      <w:szCs w:val="22"/>
    </w:rPr>
  </w:style>
  <w:style w:type="character" w:customStyle="1" w:styleId="39">
    <w:name w:val="Основной текст (3)_"/>
    <w:link w:val="3a"/>
    <w:uiPriority w:val="99"/>
    <w:rsid w:val="001869C9"/>
    <w:rPr>
      <w:sz w:val="16"/>
      <w:szCs w:val="16"/>
      <w:shd w:val="clear" w:color="auto" w:fill="FFFFFF"/>
    </w:rPr>
  </w:style>
  <w:style w:type="paragraph" w:customStyle="1" w:styleId="3a">
    <w:name w:val="Основной текст (3)"/>
    <w:basedOn w:val="a1"/>
    <w:link w:val="39"/>
    <w:uiPriority w:val="99"/>
    <w:rsid w:val="001869C9"/>
    <w:pPr>
      <w:widowControl w:val="0"/>
      <w:shd w:val="clear" w:color="auto" w:fill="FFFFFF"/>
      <w:spacing w:line="187" w:lineRule="exact"/>
      <w:jc w:val="right"/>
    </w:pPr>
    <w:rPr>
      <w:sz w:val="16"/>
      <w:szCs w:val="16"/>
    </w:rPr>
  </w:style>
  <w:style w:type="character" w:customStyle="1" w:styleId="2Exact">
    <w:name w:val="Основной текст (2) Exact"/>
    <w:uiPriority w:val="99"/>
    <w:rsid w:val="001869C9"/>
    <w:rPr>
      <w:rFonts w:ascii="Times New Roman" w:hAnsi="Times New Roman" w:cs="Times New Roman"/>
      <w:b/>
      <w:bCs/>
      <w:spacing w:val="4"/>
      <w:sz w:val="19"/>
      <w:szCs w:val="19"/>
      <w:u w:val="none"/>
    </w:rPr>
  </w:style>
  <w:style w:type="character" w:customStyle="1" w:styleId="411pt">
    <w:name w:val="Основной текст (4) + 11 pt"/>
    <w:aliases w:val="Не полужирный,Не курсив,Основной текст (2) + 10 pt,Интервал 0 pt Exact"/>
    <w:uiPriority w:val="99"/>
    <w:rsid w:val="001869C9"/>
    <w:rPr>
      <w:rFonts w:ascii="Times New Roman" w:hAnsi="Times New Roman"/>
      <w:b/>
      <w:bCs/>
      <w:i/>
      <w:iCs/>
      <w:sz w:val="22"/>
      <w:szCs w:val="22"/>
      <w:shd w:val="clear" w:color="auto" w:fill="FFFFFF"/>
    </w:rPr>
  </w:style>
  <w:style w:type="paragraph" w:customStyle="1" w:styleId="Times12">
    <w:name w:val="Times 12"/>
    <w:basedOn w:val="a1"/>
    <w:rsid w:val="00DC5ECC"/>
    <w:pPr>
      <w:overflowPunct w:val="0"/>
      <w:autoSpaceDE w:val="0"/>
      <w:autoSpaceDN w:val="0"/>
      <w:adjustRightInd w:val="0"/>
      <w:ind w:firstLine="567"/>
      <w:jc w:val="both"/>
    </w:pPr>
    <w:rPr>
      <w:bCs/>
      <w:szCs w:val="22"/>
    </w:rPr>
  </w:style>
  <w:style w:type="character" w:customStyle="1" w:styleId="apple-style-span">
    <w:name w:val="apple-style-span"/>
    <w:rsid w:val="00757311"/>
  </w:style>
  <w:style w:type="character" w:customStyle="1" w:styleId="apple-converted-space">
    <w:name w:val="apple-converted-space"/>
    <w:rsid w:val="00757311"/>
  </w:style>
  <w:style w:type="table" w:customStyle="1" w:styleId="19">
    <w:name w:val="Сетка таблицы1"/>
    <w:basedOn w:val="a3"/>
    <w:next w:val="aff6"/>
    <w:uiPriority w:val="59"/>
    <w:rsid w:val="007573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a">
    <w:name w:val="Текст Знак1"/>
    <w:uiPriority w:val="99"/>
    <w:rsid w:val="00757311"/>
    <w:rPr>
      <w:rFonts w:ascii="Courier New" w:hAnsi="Courier New" w:cs="Courier New"/>
    </w:rPr>
  </w:style>
  <w:style w:type="character" w:customStyle="1" w:styleId="16">
    <w:name w:val="Пункт Знак1"/>
    <w:aliases w:val="Заголовок 4 Знак1,Заголовок 4 Знак Знак,Пункт Знак Знак,Заголовок_4 Знак,Б4 Знак,RTC 4 Знак"/>
    <w:link w:val="affd"/>
    <w:rsid w:val="00757311"/>
    <w:rPr>
      <w:sz w:val="28"/>
      <w:szCs w:val="28"/>
    </w:rPr>
  </w:style>
  <w:style w:type="character" w:customStyle="1" w:styleId="afff4">
    <w:name w:val="Таблица текст Знак"/>
    <w:link w:val="afff3"/>
    <w:uiPriority w:val="99"/>
    <w:locked/>
    <w:rsid w:val="00757311"/>
    <w:rPr>
      <w:snapToGrid w:val="0"/>
      <w:sz w:val="24"/>
    </w:rPr>
  </w:style>
  <w:style w:type="paragraph" w:styleId="a">
    <w:name w:val="List Number"/>
    <w:basedOn w:val="a1"/>
    <w:uiPriority w:val="99"/>
    <w:rsid w:val="00FA6481"/>
    <w:pPr>
      <w:numPr>
        <w:numId w:val="9"/>
      </w:numPr>
      <w:contextualSpacing/>
    </w:pPr>
  </w:style>
  <w:style w:type="character" w:customStyle="1" w:styleId="af3">
    <w:name w:val="Абзац списка Знак"/>
    <w:aliases w:val="Нумерованый список Знак,Абзац маркированнный Знак,1 Знак,UL Знак,1. Абзац списка Знак,Table-Normal Знак,RSHB_Table-Normal Знак,Предусловия Знак,Subtle Emphasis Знак,ПАРАГРАФ Знак,head 5 Знак,Светлая сетка - Акцент 31 Знак"/>
    <w:link w:val="af2"/>
    <w:uiPriority w:val="34"/>
    <w:rsid w:val="00E87F0A"/>
    <w:rPr>
      <w:rFonts w:ascii="Calibri" w:hAnsi="Calibri"/>
      <w:sz w:val="22"/>
      <w:szCs w:val="22"/>
    </w:rPr>
  </w:style>
  <w:style w:type="character" w:styleId="afff6">
    <w:name w:val="Hyperlink"/>
    <w:uiPriority w:val="99"/>
    <w:rsid w:val="00060702"/>
    <w:rPr>
      <w:color w:val="0000FF"/>
      <w:u w:val="single"/>
    </w:rPr>
  </w:style>
  <w:style w:type="paragraph" w:customStyle="1" w:styleId="afff7">
    <w:name w:val="Знак"/>
    <w:basedOn w:val="a1"/>
    <w:rsid w:val="00060702"/>
    <w:pPr>
      <w:spacing w:after="160" w:line="240" w:lineRule="exact"/>
    </w:pPr>
    <w:rPr>
      <w:rFonts w:ascii="Verdana" w:hAnsi="Verdana" w:cs="Verdana"/>
      <w:sz w:val="20"/>
      <w:szCs w:val="20"/>
      <w:lang w:val="en-US" w:eastAsia="en-US"/>
    </w:rPr>
  </w:style>
  <w:style w:type="character" w:customStyle="1" w:styleId="1b">
    <w:name w:val="Знак Знак1"/>
    <w:semiHidden/>
    <w:locked/>
    <w:rsid w:val="00060702"/>
    <w:rPr>
      <w:rFonts w:ascii="Courier New" w:hAnsi="Courier New" w:cs="Courier New"/>
      <w:sz w:val="20"/>
      <w:szCs w:val="20"/>
    </w:rPr>
  </w:style>
  <w:style w:type="paragraph" w:customStyle="1" w:styleId="1c">
    <w:name w:val="Абзац списка1"/>
    <w:basedOn w:val="a1"/>
    <w:qFormat/>
    <w:rsid w:val="00060702"/>
    <w:pPr>
      <w:ind w:left="720"/>
      <w:contextualSpacing/>
    </w:pPr>
  </w:style>
  <w:style w:type="paragraph" w:styleId="afff8">
    <w:name w:val="Document Map"/>
    <w:basedOn w:val="a1"/>
    <w:link w:val="afff9"/>
    <w:uiPriority w:val="99"/>
    <w:rsid w:val="00060702"/>
    <w:pPr>
      <w:shd w:val="clear" w:color="auto" w:fill="000080"/>
    </w:pPr>
    <w:rPr>
      <w:rFonts w:ascii="Tahoma" w:hAnsi="Tahoma" w:cs="Tahoma"/>
      <w:sz w:val="20"/>
      <w:szCs w:val="20"/>
    </w:rPr>
  </w:style>
  <w:style w:type="character" w:customStyle="1" w:styleId="afff9">
    <w:name w:val="Схема документа Знак"/>
    <w:link w:val="afff8"/>
    <w:uiPriority w:val="99"/>
    <w:rsid w:val="00060702"/>
    <w:rPr>
      <w:rFonts w:ascii="Tahoma" w:hAnsi="Tahoma" w:cs="Tahoma"/>
      <w:shd w:val="clear" w:color="auto" w:fill="000080"/>
    </w:rPr>
  </w:style>
  <w:style w:type="character" w:customStyle="1" w:styleId="PlainTextChar">
    <w:name w:val="Plain Text Char"/>
    <w:locked/>
    <w:rsid w:val="00060702"/>
    <w:rPr>
      <w:rFonts w:ascii="Courier New" w:hAnsi="Courier New" w:cs="Times New Roman"/>
      <w:lang w:bidi="ar-SA"/>
    </w:rPr>
  </w:style>
  <w:style w:type="character" w:customStyle="1" w:styleId="BodyTextChar">
    <w:name w:val="Body Text Char"/>
    <w:locked/>
    <w:rsid w:val="00060702"/>
    <w:rPr>
      <w:rFonts w:cs="Times New Roman"/>
      <w:sz w:val="28"/>
      <w:szCs w:val="28"/>
      <w:lang w:bidi="ar-SA"/>
    </w:rPr>
  </w:style>
  <w:style w:type="paragraph" w:customStyle="1" w:styleId="ListParagraph1">
    <w:name w:val="List Paragraph1"/>
    <w:basedOn w:val="a1"/>
    <w:rsid w:val="00060702"/>
    <w:pPr>
      <w:ind w:left="720"/>
      <w:contextualSpacing/>
    </w:pPr>
  </w:style>
  <w:style w:type="numbering" w:customStyle="1" w:styleId="1">
    <w:name w:val="Стиль1"/>
    <w:rsid w:val="00060702"/>
    <w:pPr>
      <w:numPr>
        <w:numId w:val="10"/>
      </w:numPr>
    </w:pPr>
  </w:style>
  <w:style w:type="character" w:styleId="afffa">
    <w:name w:val="FollowedHyperlink"/>
    <w:uiPriority w:val="99"/>
    <w:unhideWhenUsed/>
    <w:rsid w:val="00060702"/>
    <w:rPr>
      <w:color w:val="800080"/>
      <w:u w:val="single"/>
    </w:rPr>
  </w:style>
  <w:style w:type="paragraph" w:customStyle="1" w:styleId="xl70">
    <w:name w:val="xl7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2">
    <w:name w:val="xl72"/>
    <w:basedOn w:val="a1"/>
    <w:rsid w:val="00060702"/>
    <w:pPr>
      <w:spacing w:before="100" w:beforeAutospacing="1" w:after="100" w:afterAutospacing="1"/>
    </w:pPr>
    <w:rPr>
      <w:sz w:val="20"/>
      <w:szCs w:val="20"/>
    </w:rPr>
  </w:style>
  <w:style w:type="paragraph" w:customStyle="1" w:styleId="xl73">
    <w:name w:val="xl7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a1"/>
    <w:rsid w:val="00060702"/>
    <w:pPr>
      <w:spacing w:before="100" w:beforeAutospacing="1" w:after="100" w:afterAutospacing="1"/>
    </w:pPr>
    <w:rPr>
      <w:sz w:val="20"/>
      <w:szCs w:val="20"/>
    </w:rPr>
  </w:style>
  <w:style w:type="paragraph" w:customStyle="1" w:styleId="xl75">
    <w:name w:val="xl75"/>
    <w:basedOn w:val="a1"/>
    <w:rsid w:val="00060702"/>
    <w:pPr>
      <w:spacing w:before="100" w:beforeAutospacing="1" w:after="100" w:afterAutospacing="1"/>
      <w:textAlignment w:val="center"/>
    </w:pPr>
    <w:rPr>
      <w:sz w:val="20"/>
      <w:szCs w:val="20"/>
    </w:rPr>
  </w:style>
  <w:style w:type="paragraph" w:customStyle="1" w:styleId="xl76">
    <w:name w:val="xl76"/>
    <w:basedOn w:val="a1"/>
    <w:rsid w:val="00060702"/>
    <w:pPr>
      <w:spacing w:before="100" w:beforeAutospacing="1" w:after="100" w:afterAutospacing="1"/>
    </w:pPr>
    <w:rPr>
      <w:sz w:val="20"/>
      <w:szCs w:val="20"/>
    </w:rPr>
  </w:style>
  <w:style w:type="paragraph" w:customStyle="1" w:styleId="xl77">
    <w:name w:val="xl77"/>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8">
    <w:name w:val="xl78"/>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9">
    <w:name w:val="xl79"/>
    <w:basedOn w:val="a1"/>
    <w:rsid w:val="00060702"/>
    <w:pPr>
      <w:spacing w:before="100" w:beforeAutospacing="1" w:after="100" w:afterAutospacing="1"/>
      <w:jc w:val="center"/>
    </w:pPr>
    <w:rPr>
      <w:sz w:val="20"/>
      <w:szCs w:val="20"/>
    </w:rPr>
  </w:style>
  <w:style w:type="paragraph" w:customStyle="1" w:styleId="xl80">
    <w:name w:val="xl80"/>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1">
    <w:name w:val="xl81"/>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83">
    <w:name w:val="xl83"/>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6">
    <w:name w:val="xl86"/>
    <w:basedOn w:val="a1"/>
    <w:rsid w:val="00060702"/>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Default">
    <w:name w:val="Default"/>
    <w:rsid w:val="00417740"/>
    <w:pPr>
      <w:autoSpaceDE w:val="0"/>
      <w:autoSpaceDN w:val="0"/>
      <w:adjustRightInd w:val="0"/>
    </w:pPr>
    <w:rPr>
      <w:color w:val="000000"/>
      <w:sz w:val="24"/>
      <w:szCs w:val="24"/>
    </w:rPr>
  </w:style>
  <w:style w:type="paragraph" w:customStyle="1" w:styleId="afffb">
    <w:name w:val="Список определений"/>
    <w:basedOn w:val="a1"/>
    <w:next w:val="a1"/>
    <w:rsid w:val="0092188C"/>
    <w:pPr>
      <w:ind w:left="360"/>
    </w:pPr>
    <w:rPr>
      <w:snapToGrid w:val="0"/>
      <w:szCs w:val="20"/>
    </w:rPr>
  </w:style>
  <w:style w:type="paragraph" w:customStyle="1" w:styleId="afffc">
    <w:name w:val="Знак Знак Знак Знак Знак Знак"/>
    <w:basedOn w:val="a1"/>
    <w:next w:val="13"/>
    <w:rsid w:val="0092188C"/>
    <w:pPr>
      <w:spacing w:after="160" w:line="240" w:lineRule="exact"/>
      <w:jc w:val="both"/>
    </w:pPr>
    <w:rPr>
      <w:rFonts w:ascii="Verdana" w:hAnsi="Verdana"/>
      <w:sz w:val="20"/>
      <w:szCs w:val="20"/>
      <w:lang w:val="en-US" w:eastAsia="en-US"/>
    </w:rPr>
  </w:style>
  <w:style w:type="character" w:customStyle="1" w:styleId="WW8Num15z0">
    <w:name w:val="WW8Num15z0"/>
    <w:rsid w:val="00FA60B5"/>
    <w:rPr>
      <w:rFonts w:hint="default"/>
    </w:rPr>
  </w:style>
  <w:style w:type="paragraph" w:customStyle="1" w:styleId="310">
    <w:name w:val="Основной текст с отступом 31"/>
    <w:basedOn w:val="a1"/>
    <w:rsid w:val="00FA60B5"/>
    <w:pPr>
      <w:suppressAutoHyphens/>
      <w:ind w:firstLine="709"/>
    </w:pPr>
    <w:rPr>
      <w:sz w:val="26"/>
      <w:szCs w:val="20"/>
      <w:lang w:eastAsia="ar-SA"/>
    </w:rPr>
  </w:style>
  <w:style w:type="numbering" w:customStyle="1" w:styleId="1d">
    <w:name w:val="Нет списка1"/>
    <w:next w:val="a4"/>
    <w:uiPriority w:val="99"/>
    <w:semiHidden/>
    <w:unhideWhenUsed/>
    <w:rsid w:val="00B12F96"/>
  </w:style>
  <w:style w:type="paragraph" w:customStyle="1" w:styleId="Standard">
    <w:name w:val="Standard"/>
    <w:link w:val="Standard0"/>
    <w:rsid w:val="00B12F96"/>
    <w:pPr>
      <w:suppressAutoHyphens/>
      <w:autoSpaceDN w:val="0"/>
      <w:textAlignment w:val="baseline"/>
    </w:pPr>
    <w:rPr>
      <w:kern w:val="3"/>
      <w:sz w:val="24"/>
      <w:szCs w:val="24"/>
    </w:rPr>
  </w:style>
  <w:style w:type="paragraph" w:customStyle="1" w:styleId="Textbodyindent">
    <w:name w:val="Text body indent"/>
    <w:basedOn w:val="Standard"/>
    <w:rsid w:val="00B12F96"/>
    <w:pPr>
      <w:spacing w:after="120"/>
      <w:ind w:left="283"/>
    </w:pPr>
  </w:style>
  <w:style w:type="numbering" w:customStyle="1" w:styleId="WWNum8">
    <w:name w:val="WWNum8"/>
    <w:basedOn w:val="a4"/>
    <w:rsid w:val="00B12F96"/>
    <w:pPr>
      <w:numPr>
        <w:numId w:val="12"/>
      </w:numPr>
    </w:pPr>
  </w:style>
  <w:style w:type="numbering" w:customStyle="1" w:styleId="WWNum9">
    <w:name w:val="WWNum9"/>
    <w:basedOn w:val="a4"/>
    <w:rsid w:val="00B12F96"/>
    <w:pPr>
      <w:numPr>
        <w:numId w:val="13"/>
      </w:numPr>
    </w:pPr>
  </w:style>
  <w:style w:type="numbering" w:customStyle="1" w:styleId="WWNum10">
    <w:name w:val="WWNum10"/>
    <w:basedOn w:val="a4"/>
    <w:rsid w:val="00B12F96"/>
    <w:pPr>
      <w:numPr>
        <w:numId w:val="14"/>
      </w:numPr>
    </w:pPr>
  </w:style>
  <w:style w:type="numbering" w:customStyle="1" w:styleId="WWNum11">
    <w:name w:val="WWNum11"/>
    <w:basedOn w:val="a4"/>
    <w:rsid w:val="00B12F96"/>
    <w:pPr>
      <w:numPr>
        <w:numId w:val="15"/>
      </w:numPr>
    </w:pPr>
  </w:style>
  <w:style w:type="numbering" w:customStyle="1" w:styleId="WWNum12">
    <w:name w:val="WWNum12"/>
    <w:basedOn w:val="a4"/>
    <w:rsid w:val="00B12F96"/>
    <w:pPr>
      <w:numPr>
        <w:numId w:val="16"/>
      </w:numPr>
    </w:pPr>
  </w:style>
  <w:style w:type="character" w:customStyle="1" w:styleId="ConsPlusNonformat0">
    <w:name w:val="ConsPlusNonformat Знак"/>
    <w:link w:val="ConsPlusNonformat"/>
    <w:locked/>
    <w:rsid w:val="00F6794E"/>
    <w:rPr>
      <w:rFonts w:ascii="Courier New" w:hAnsi="Courier New" w:cs="Courier New"/>
    </w:rPr>
  </w:style>
  <w:style w:type="numbering" w:customStyle="1" w:styleId="WWNum101">
    <w:name w:val="WWNum101"/>
    <w:basedOn w:val="a4"/>
    <w:rsid w:val="00BC3682"/>
  </w:style>
  <w:style w:type="numbering" w:customStyle="1" w:styleId="2a">
    <w:name w:val="Нет списка2"/>
    <w:next w:val="a4"/>
    <w:uiPriority w:val="99"/>
    <w:semiHidden/>
    <w:unhideWhenUsed/>
    <w:rsid w:val="009933B8"/>
  </w:style>
  <w:style w:type="numbering" w:customStyle="1" w:styleId="WWNum81">
    <w:name w:val="WWNum81"/>
    <w:basedOn w:val="a4"/>
    <w:rsid w:val="009933B8"/>
    <w:pPr>
      <w:numPr>
        <w:numId w:val="91"/>
      </w:numPr>
    </w:pPr>
  </w:style>
  <w:style w:type="numbering" w:customStyle="1" w:styleId="WWNum91">
    <w:name w:val="WWNum91"/>
    <w:basedOn w:val="a4"/>
    <w:rsid w:val="009933B8"/>
    <w:pPr>
      <w:numPr>
        <w:numId w:val="90"/>
      </w:numPr>
    </w:pPr>
  </w:style>
  <w:style w:type="numbering" w:customStyle="1" w:styleId="WWNum102">
    <w:name w:val="WWNum102"/>
    <w:basedOn w:val="a4"/>
    <w:rsid w:val="009933B8"/>
  </w:style>
  <w:style w:type="numbering" w:customStyle="1" w:styleId="WWNum111">
    <w:name w:val="WWNum111"/>
    <w:basedOn w:val="a4"/>
    <w:rsid w:val="009933B8"/>
  </w:style>
  <w:style w:type="numbering" w:customStyle="1" w:styleId="WWNum121">
    <w:name w:val="WWNum121"/>
    <w:basedOn w:val="a4"/>
    <w:rsid w:val="009933B8"/>
  </w:style>
  <w:style w:type="numbering" w:customStyle="1" w:styleId="3b">
    <w:name w:val="Нет списка3"/>
    <w:next w:val="a4"/>
    <w:uiPriority w:val="99"/>
    <w:semiHidden/>
    <w:unhideWhenUsed/>
    <w:rsid w:val="00B96B2B"/>
  </w:style>
  <w:style w:type="numbering" w:customStyle="1" w:styleId="WWNum82">
    <w:name w:val="WWNum82"/>
    <w:basedOn w:val="a4"/>
    <w:rsid w:val="00B96B2B"/>
  </w:style>
  <w:style w:type="numbering" w:customStyle="1" w:styleId="WWNum92">
    <w:name w:val="WWNum92"/>
    <w:basedOn w:val="a4"/>
    <w:rsid w:val="00B96B2B"/>
  </w:style>
  <w:style w:type="numbering" w:customStyle="1" w:styleId="WWNum103">
    <w:name w:val="WWNum103"/>
    <w:basedOn w:val="a4"/>
    <w:rsid w:val="00B96B2B"/>
  </w:style>
  <w:style w:type="numbering" w:customStyle="1" w:styleId="WWNum112">
    <w:name w:val="WWNum112"/>
    <w:basedOn w:val="a4"/>
    <w:rsid w:val="00B96B2B"/>
  </w:style>
  <w:style w:type="numbering" w:customStyle="1" w:styleId="WWNum122">
    <w:name w:val="WWNum122"/>
    <w:basedOn w:val="a4"/>
    <w:rsid w:val="00B96B2B"/>
  </w:style>
  <w:style w:type="character" w:customStyle="1" w:styleId="WW8Num1z0">
    <w:name w:val="WW8Num1z0"/>
    <w:rsid w:val="00B96B2B"/>
    <w:rPr>
      <w:rFonts w:ascii="Times New Roman" w:hAnsi="Times New Roman" w:cs="Times New Roman" w:hint="default"/>
    </w:rPr>
  </w:style>
  <w:style w:type="numbering" w:customStyle="1" w:styleId="11">
    <w:name w:val="Стиль11"/>
    <w:uiPriority w:val="99"/>
    <w:rsid w:val="00B96B2B"/>
    <w:pPr>
      <w:numPr>
        <w:numId w:val="35"/>
      </w:numPr>
    </w:pPr>
  </w:style>
  <w:style w:type="numbering" w:customStyle="1" w:styleId="2">
    <w:name w:val="Стиль2"/>
    <w:uiPriority w:val="99"/>
    <w:rsid w:val="00B96B2B"/>
    <w:pPr>
      <w:numPr>
        <w:numId w:val="36"/>
      </w:numPr>
    </w:pPr>
  </w:style>
  <w:style w:type="numbering" w:customStyle="1" w:styleId="3">
    <w:name w:val="Стиль3"/>
    <w:uiPriority w:val="99"/>
    <w:rsid w:val="00B96B2B"/>
    <w:pPr>
      <w:numPr>
        <w:numId w:val="37"/>
      </w:numPr>
    </w:pPr>
  </w:style>
  <w:style w:type="numbering" w:customStyle="1" w:styleId="42">
    <w:name w:val="Нет списка4"/>
    <w:next w:val="a4"/>
    <w:uiPriority w:val="99"/>
    <w:semiHidden/>
    <w:unhideWhenUsed/>
    <w:rsid w:val="00B96B2B"/>
  </w:style>
  <w:style w:type="numbering" w:customStyle="1" w:styleId="WWNum83">
    <w:name w:val="WWNum83"/>
    <w:basedOn w:val="a4"/>
    <w:rsid w:val="00B96B2B"/>
    <w:pPr>
      <w:numPr>
        <w:numId w:val="17"/>
      </w:numPr>
    </w:pPr>
  </w:style>
  <w:style w:type="numbering" w:customStyle="1" w:styleId="WWNum93">
    <w:name w:val="WWNum93"/>
    <w:basedOn w:val="a4"/>
    <w:rsid w:val="00B96B2B"/>
    <w:pPr>
      <w:numPr>
        <w:numId w:val="18"/>
      </w:numPr>
    </w:pPr>
  </w:style>
  <w:style w:type="numbering" w:customStyle="1" w:styleId="WWNum104">
    <w:name w:val="WWNum104"/>
    <w:basedOn w:val="a4"/>
    <w:rsid w:val="00B96B2B"/>
    <w:pPr>
      <w:numPr>
        <w:numId w:val="19"/>
      </w:numPr>
    </w:pPr>
  </w:style>
  <w:style w:type="numbering" w:customStyle="1" w:styleId="WWNum113">
    <w:name w:val="WWNum113"/>
    <w:basedOn w:val="a4"/>
    <w:rsid w:val="00B96B2B"/>
    <w:pPr>
      <w:numPr>
        <w:numId w:val="20"/>
      </w:numPr>
    </w:pPr>
  </w:style>
  <w:style w:type="numbering" w:customStyle="1" w:styleId="WWNum123">
    <w:name w:val="WWNum123"/>
    <w:basedOn w:val="a4"/>
    <w:rsid w:val="00B96B2B"/>
    <w:pPr>
      <w:numPr>
        <w:numId w:val="21"/>
      </w:numPr>
    </w:pPr>
  </w:style>
  <w:style w:type="numbering" w:customStyle="1" w:styleId="12">
    <w:name w:val="Стиль12"/>
    <w:uiPriority w:val="99"/>
    <w:rsid w:val="00B96B2B"/>
    <w:pPr>
      <w:numPr>
        <w:numId w:val="31"/>
      </w:numPr>
    </w:pPr>
  </w:style>
  <w:style w:type="numbering" w:customStyle="1" w:styleId="21">
    <w:name w:val="Стиль21"/>
    <w:uiPriority w:val="99"/>
    <w:rsid w:val="00B96B2B"/>
    <w:pPr>
      <w:numPr>
        <w:numId w:val="33"/>
      </w:numPr>
    </w:pPr>
  </w:style>
  <w:style w:type="numbering" w:customStyle="1" w:styleId="31">
    <w:name w:val="Стиль31"/>
    <w:uiPriority w:val="99"/>
    <w:rsid w:val="00B96B2B"/>
    <w:pPr>
      <w:numPr>
        <w:numId w:val="34"/>
      </w:numPr>
    </w:pPr>
  </w:style>
  <w:style w:type="numbering" w:customStyle="1" w:styleId="52">
    <w:name w:val="Нет списка5"/>
    <w:next w:val="a4"/>
    <w:uiPriority w:val="99"/>
    <w:semiHidden/>
    <w:unhideWhenUsed/>
    <w:rsid w:val="00411C07"/>
  </w:style>
  <w:style w:type="character" w:customStyle="1" w:styleId="WW8Num1z1">
    <w:name w:val="WW8Num1z1"/>
    <w:rsid w:val="00411C07"/>
    <w:rPr>
      <w:rFonts w:ascii="Courier New" w:hAnsi="Courier New" w:cs="Courier New" w:hint="default"/>
    </w:rPr>
  </w:style>
  <w:style w:type="character" w:customStyle="1" w:styleId="WW8Num1z2">
    <w:name w:val="WW8Num1z2"/>
    <w:rsid w:val="00411C07"/>
    <w:rPr>
      <w:rFonts w:ascii="Wingdings" w:hAnsi="Wingdings" w:cs="Wingdings" w:hint="default"/>
    </w:rPr>
  </w:style>
  <w:style w:type="character" w:customStyle="1" w:styleId="WW8Num1z3">
    <w:name w:val="WW8Num1z3"/>
    <w:rsid w:val="00411C07"/>
    <w:rPr>
      <w:rFonts w:ascii="Symbol" w:hAnsi="Symbol" w:cs="Symbol" w:hint="default"/>
    </w:rPr>
  </w:style>
  <w:style w:type="character" w:customStyle="1" w:styleId="WW8Num2z0">
    <w:name w:val="WW8Num2z0"/>
    <w:rsid w:val="00411C07"/>
    <w:rPr>
      <w:rFonts w:ascii="Times New Roman" w:hAnsi="Times New Roman" w:cs="Times New Roman" w:hint="default"/>
      <w:sz w:val="24"/>
      <w:szCs w:val="24"/>
    </w:rPr>
  </w:style>
  <w:style w:type="character" w:customStyle="1" w:styleId="WW8Num2z1">
    <w:name w:val="WW8Num2z1"/>
    <w:rsid w:val="00411C07"/>
    <w:rPr>
      <w:rFonts w:ascii="Courier New" w:hAnsi="Courier New" w:cs="Courier New" w:hint="default"/>
    </w:rPr>
  </w:style>
  <w:style w:type="character" w:customStyle="1" w:styleId="WW8Num2z2">
    <w:name w:val="WW8Num2z2"/>
    <w:rsid w:val="00411C07"/>
    <w:rPr>
      <w:rFonts w:ascii="Wingdings" w:hAnsi="Wingdings" w:cs="Wingdings" w:hint="default"/>
    </w:rPr>
  </w:style>
  <w:style w:type="character" w:customStyle="1" w:styleId="WW8Num2z3">
    <w:name w:val="WW8Num2z3"/>
    <w:rsid w:val="00411C07"/>
    <w:rPr>
      <w:rFonts w:ascii="Symbol" w:hAnsi="Symbol" w:cs="Symbol" w:hint="default"/>
    </w:rPr>
  </w:style>
  <w:style w:type="character" w:customStyle="1" w:styleId="WW8Num3z0">
    <w:name w:val="WW8Num3z0"/>
    <w:rsid w:val="00411C07"/>
    <w:rPr>
      <w:rFonts w:hint="default"/>
      <w:bCs/>
      <w:sz w:val="24"/>
      <w:szCs w:val="24"/>
    </w:rPr>
  </w:style>
  <w:style w:type="character" w:customStyle="1" w:styleId="WW8Num4z0">
    <w:name w:val="WW8Num4z0"/>
    <w:rsid w:val="00411C07"/>
    <w:rPr>
      <w:rFonts w:ascii="Symbol" w:hAnsi="Symbol" w:cs="Symbol" w:hint="default"/>
    </w:rPr>
  </w:style>
  <w:style w:type="character" w:customStyle="1" w:styleId="WW8Num4z1">
    <w:name w:val="WW8Num4z1"/>
    <w:rsid w:val="00411C07"/>
    <w:rPr>
      <w:rFonts w:ascii="Courier New" w:hAnsi="Courier New" w:cs="Courier New" w:hint="default"/>
    </w:rPr>
  </w:style>
  <w:style w:type="character" w:customStyle="1" w:styleId="WW8Num4z2">
    <w:name w:val="WW8Num4z2"/>
    <w:rsid w:val="00411C07"/>
    <w:rPr>
      <w:rFonts w:ascii="Wingdings" w:hAnsi="Wingdings" w:cs="Wingdings" w:hint="default"/>
    </w:rPr>
  </w:style>
  <w:style w:type="character" w:customStyle="1" w:styleId="WW8Num5z0">
    <w:name w:val="WW8Num5z0"/>
    <w:rsid w:val="00411C07"/>
    <w:rPr>
      <w:rFonts w:ascii="Symbol" w:hAnsi="Symbol" w:cs="Symbol" w:hint="default"/>
    </w:rPr>
  </w:style>
  <w:style w:type="character" w:customStyle="1" w:styleId="WW8Num5z1">
    <w:name w:val="WW8Num5z1"/>
    <w:rsid w:val="00411C07"/>
    <w:rPr>
      <w:rFonts w:ascii="Courier New" w:hAnsi="Courier New" w:cs="Courier New" w:hint="default"/>
    </w:rPr>
  </w:style>
  <w:style w:type="character" w:customStyle="1" w:styleId="WW8Num5z2">
    <w:name w:val="WW8Num5z2"/>
    <w:rsid w:val="00411C07"/>
    <w:rPr>
      <w:rFonts w:ascii="Wingdings" w:hAnsi="Wingdings" w:cs="Wingdings" w:hint="default"/>
    </w:rPr>
  </w:style>
  <w:style w:type="character" w:customStyle="1" w:styleId="WW8Num6z0">
    <w:name w:val="WW8Num6z0"/>
    <w:rsid w:val="00411C07"/>
    <w:rPr>
      <w:rFonts w:ascii="Times New Roman" w:hAnsi="Times New Roman" w:cs="Times New Roman" w:hint="default"/>
      <w:sz w:val="24"/>
      <w:szCs w:val="24"/>
    </w:rPr>
  </w:style>
  <w:style w:type="character" w:customStyle="1" w:styleId="WW8Num6z1">
    <w:name w:val="WW8Num6z1"/>
    <w:rsid w:val="00411C07"/>
    <w:rPr>
      <w:rFonts w:ascii="Courier New" w:hAnsi="Courier New" w:cs="Courier New" w:hint="default"/>
    </w:rPr>
  </w:style>
  <w:style w:type="character" w:customStyle="1" w:styleId="WW8Num6z2">
    <w:name w:val="WW8Num6z2"/>
    <w:rsid w:val="00411C07"/>
    <w:rPr>
      <w:rFonts w:ascii="Wingdings" w:hAnsi="Wingdings" w:cs="Wingdings" w:hint="default"/>
    </w:rPr>
  </w:style>
  <w:style w:type="character" w:customStyle="1" w:styleId="WW8Num6z3">
    <w:name w:val="WW8Num6z3"/>
    <w:rsid w:val="00411C07"/>
    <w:rPr>
      <w:rFonts w:ascii="Symbol" w:hAnsi="Symbol" w:cs="Symbol" w:hint="default"/>
    </w:rPr>
  </w:style>
  <w:style w:type="character" w:customStyle="1" w:styleId="WW8Num7z0">
    <w:name w:val="WW8Num7z0"/>
    <w:rsid w:val="00411C07"/>
    <w:rPr>
      <w:rFonts w:ascii="Symbol" w:hAnsi="Symbol" w:cs="Symbol" w:hint="default"/>
    </w:rPr>
  </w:style>
  <w:style w:type="character" w:customStyle="1" w:styleId="WW8Num7z1">
    <w:name w:val="WW8Num7z1"/>
    <w:rsid w:val="00411C07"/>
    <w:rPr>
      <w:rFonts w:ascii="Courier New" w:hAnsi="Courier New" w:cs="Courier New" w:hint="default"/>
    </w:rPr>
  </w:style>
  <w:style w:type="character" w:customStyle="1" w:styleId="WW8Num7z2">
    <w:name w:val="WW8Num7z2"/>
    <w:rsid w:val="00411C07"/>
    <w:rPr>
      <w:rFonts w:ascii="Wingdings" w:hAnsi="Wingdings" w:cs="Wingdings" w:hint="default"/>
    </w:rPr>
  </w:style>
  <w:style w:type="character" w:customStyle="1" w:styleId="WW8Num8z0">
    <w:name w:val="WW8Num8z0"/>
    <w:rsid w:val="00411C07"/>
    <w:rPr>
      <w:rFonts w:hint="default"/>
      <w:b/>
    </w:rPr>
  </w:style>
  <w:style w:type="character" w:customStyle="1" w:styleId="WW8Num8z1">
    <w:name w:val="WW8Num8z1"/>
    <w:rsid w:val="00411C07"/>
  </w:style>
  <w:style w:type="character" w:customStyle="1" w:styleId="WW8Num8z2">
    <w:name w:val="WW8Num8z2"/>
    <w:rsid w:val="00411C07"/>
  </w:style>
  <w:style w:type="character" w:customStyle="1" w:styleId="WW8Num8z3">
    <w:name w:val="WW8Num8z3"/>
    <w:rsid w:val="00411C07"/>
  </w:style>
  <w:style w:type="character" w:customStyle="1" w:styleId="WW8Num8z4">
    <w:name w:val="WW8Num8z4"/>
    <w:rsid w:val="00411C07"/>
  </w:style>
  <w:style w:type="character" w:customStyle="1" w:styleId="WW8Num8z5">
    <w:name w:val="WW8Num8z5"/>
    <w:rsid w:val="00411C07"/>
  </w:style>
  <w:style w:type="character" w:customStyle="1" w:styleId="WW8Num8z6">
    <w:name w:val="WW8Num8z6"/>
    <w:rsid w:val="00411C07"/>
  </w:style>
  <w:style w:type="character" w:customStyle="1" w:styleId="WW8Num8z7">
    <w:name w:val="WW8Num8z7"/>
    <w:rsid w:val="00411C07"/>
  </w:style>
  <w:style w:type="character" w:customStyle="1" w:styleId="WW8Num8z8">
    <w:name w:val="WW8Num8z8"/>
    <w:rsid w:val="00411C07"/>
  </w:style>
  <w:style w:type="character" w:customStyle="1" w:styleId="WW8Num9z0">
    <w:name w:val="WW8Num9z0"/>
    <w:rsid w:val="00411C07"/>
    <w:rPr>
      <w:rFonts w:hint="default"/>
    </w:rPr>
  </w:style>
  <w:style w:type="character" w:customStyle="1" w:styleId="WW8Num10z0">
    <w:name w:val="WW8Num10z0"/>
    <w:rsid w:val="00411C07"/>
    <w:rPr>
      <w:rFonts w:hint="default"/>
      <w:b/>
      <w:color w:val="000000"/>
    </w:rPr>
  </w:style>
  <w:style w:type="character" w:customStyle="1" w:styleId="WW8Num10z1">
    <w:name w:val="WW8Num10z1"/>
    <w:rsid w:val="00411C07"/>
    <w:rPr>
      <w:rFonts w:ascii="Symbol" w:hAnsi="Symbol" w:cs="Symbol" w:hint="default"/>
      <w:b w:val="0"/>
      <w:color w:val="000000"/>
    </w:rPr>
  </w:style>
  <w:style w:type="character" w:customStyle="1" w:styleId="WW8Num10z2">
    <w:name w:val="WW8Num10z2"/>
    <w:rsid w:val="00411C07"/>
    <w:rPr>
      <w:rFonts w:hint="default"/>
      <w:b w:val="0"/>
      <w:color w:val="000000"/>
    </w:rPr>
  </w:style>
  <w:style w:type="character" w:customStyle="1" w:styleId="WW8Num11z0">
    <w:name w:val="WW8Num11z0"/>
    <w:rsid w:val="00411C07"/>
    <w:rPr>
      <w:rFonts w:hint="default"/>
    </w:rPr>
  </w:style>
  <w:style w:type="character" w:customStyle="1" w:styleId="WW8Num11z5">
    <w:name w:val="WW8Num11z5"/>
    <w:rsid w:val="00411C07"/>
  </w:style>
  <w:style w:type="character" w:customStyle="1" w:styleId="WW8Num12z0">
    <w:name w:val="WW8Num12z0"/>
    <w:rsid w:val="00411C07"/>
    <w:rPr>
      <w:rFonts w:ascii="Times New Roman" w:hAnsi="Times New Roman" w:cs="Times New Roman" w:hint="default"/>
    </w:rPr>
  </w:style>
  <w:style w:type="character" w:customStyle="1" w:styleId="WW8Num12z1">
    <w:name w:val="WW8Num12z1"/>
    <w:rsid w:val="00411C07"/>
    <w:rPr>
      <w:rFonts w:ascii="Courier New" w:hAnsi="Courier New" w:cs="Courier New" w:hint="default"/>
    </w:rPr>
  </w:style>
  <w:style w:type="character" w:customStyle="1" w:styleId="WW8Num12z2">
    <w:name w:val="WW8Num12z2"/>
    <w:rsid w:val="00411C07"/>
    <w:rPr>
      <w:rFonts w:ascii="Wingdings" w:hAnsi="Wingdings" w:cs="Wingdings" w:hint="default"/>
    </w:rPr>
  </w:style>
  <w:style w:type="character" w:customStyle="1" w:styleId="WW8Num12z3">
    <w:name w:val="WW8Num12z3"/>
    <w:rsid w:val="00411C07"/>
    <w:rPr>
      <w:rFonts w:ascii="Symbol" w:hAnsi="Symbol" w:cs="Symbol" w:hint="default"/>
    </w:rPr>
  </w:style>
  <w:style w:type="character" w:customStyle="1" w:styleId="WW8Num13z0">
    <w:name w:val="WW8Num13z0"/>
    <w:rsid w:val="00411C07"/>
    <w:rPr>
      <w:rFonts w:ascii="Symbol" w:hAnsi="Symbol" w:cs="Symbol" w:hint="default"/>
    </w:rPr>
  </w:style>
  <w:style w:type="character" w:customStyle="1" w:styleId="WW8Num13z1">
    <w:name w:val="WW8Num13z1"/>
    <w:rsid w:val="00411C07"/>
    <w:rPr>
      <w:rFonts w:ascii="Courier New" w:hAnsi="Courier New" w:cs="Courier New" w:hint="default"/>
    </w:rPr>
  </w:style>
  <w:style w:type="character" w:customStyle="1" w:styleId="WW8Num13z2">
    <w:name w:val="WW8Num13z2"/>
    <w:rsid w:val="00411C07"/>
    <w:rPr>
      <w:rFonts w:ascii="Wingdings" w:hAnsi="Wingdings" w:cs="Wingdings" w:hint="default"/>
    </w:rPr>
  </w:style>
  <w:style w:type="character" w:customStyle="1" w:styleId="WW8Num14z0">
    <w:name w:val="WW8Num14z0"/>
    <w:rsid w:val="00411C07"/>
    <w:rPr>
      <w:rFonts w:ascii="Times New Roman" w:hAnsi="Times New Roman" w:cs="Times New Roman" w:hint="default"/>
      <w:sz w:val="24"/>
      <w:szCs w:val="24"/>
    </w:rPr>
  </w:style>
  <w:style w:type="character" w:customStyle="1" w:styleId="WW8Num14z1">
    <w:name w:val="WW8Num14z1"/>
    <w:rsid w:val="00411C07"/>
    <w:rPr>
      <w:rFonts w:ascii="Courier New" w:hAnsi="Courier New" w:cs="Courier New" w:hint="default"/>
    </w:rPr>
  </w:style>
  <w:style w:type="character" w:customStyle="1" w:styleId="WW8Num14z2">
    <w:name w:val="WW8Num14z2"/>
    <w:rsid w:val="00411C07"/>
    <w:rPr>
      <w:rFonts w:ascii="Wingdings" w:hAnsi="Wingdings" w:cs="Wingdings" w:hint="default"/>
    </w:rPr>
  </w:style>
  <w:style w:type="character" w:customStyle="1" w:styleId="WW8Num14z3">
    <w:name w:val="WW8Num14z3"/>
    <w:rsid w:val="00411C07"/>
    <w:rPr>
      <w:rFonts w:ascii="Symbol" w:hAnsi="Symbol" w:cs="Symbol" w:hint="default"/>
    </w:rPr>
  </w:style>
  <w:style w:type="character" w:customStyle="1" w:styleId="WW8Num15z1">
    <w:name w:val="WW8Num15z1"/>
    <w:rsid w:val="00411C07"/>
    <w:rPr>
      <w:rFonts w:hint="default"/>
      <w:b w:val="0"/>
    </w:rPr>
  </w:style>
  <w:style w:type="character" w:customStyle="1" w:styleId="WW8Num16z0">
    <w:name w:val="WW8Num16z0"/>
    <w:rsid w:val="00411C07"/>
    <w:rPr>
      <w:rFonts w:ascii="Times New Roman" w:hAnsi="Times New Roman" w:cs="Times New Roman" w:hint="default"/>
      <w:sz w:val="24"/>
      <w:szCs w:val="24"/>
    </w:rPr>
  </w:style>
  <w:style w:type="character" w:customStyle="1" w:styleId="WW8Num16z1">
    <w:name w:val="WW8Num16z1"/>
    <w:rsid w:val="00411C07"/>
    <w:rPr>
      <w:rFonts w:ascii="Courier New" w:hAnsi="Courier New" w:cs="Courier New" w:hint="default"/>
    </w:rPr>
  </w:style>
  <w:style w:type="character" w:customStyle="1" w:styleId="WW8Num16z2">
    <w:name w:val="WW8Num16z2"/>
    <w:rsid w:val="00411C07"/>
    <w:rPr>
      <w:rFonts w:ascii="Wingdings" w:hAnsi="Wingdings" w:cs="Wingdings" w:hint="default"/>
    </w:rPr>
  </w:style>
  <w:style w:type="character" w:customStyle="1" w:styleId="WW8Num16z3">
    <w:name w:val="WW8Num16z3"/>
    <w:rsid w:val="00411C07"/>
    <w:rPr>
      <w:rFonts w:ascii="Symbol" w:hAnsi="Symbol" w:cs="Symbol" w:hint="default"/>
    </w:rPr>
  </w:style>
  <w:style w:type="character" w:customStyle="1" w:styleId="WW8Num17z0">
    <w:name w:val="WW8Num17z0"/>
    <w:rsid w:val="00411C07"/>
    <w:rPr>
      <w:rFonts w:ascii="Times New Roman" w:hAnsi="Times New Roman" w:cs="Times New Roman" w:hint="default"/>
      <w:sz w:val="24"/>
      <w:szCs w:val="24"/>
    </w:rPr>
  </w:style>
  <w:style w:type="character" w:customStyle="1" w:styleId="WW8Num17z1">
    <w:name w:val="WW8Num17z1"/>
    <w:rsid w:val="00411C07"/>
    <w:rPr>
      <w:rFonts w:ascii="Courier New" w:hAnsi="Courier New" w:cs="Courier New" w:hint="default"/>
    </w:rPr>
  </w:style>
  <w:style w:type="character" w:customStyle="1" w:styleId="WW8Num17z2">
    <w:name w:val="WW8Num17z2"/>
    <w:rsid w:val="00411C07"/>
    <w:rPr>
      <w:rFonts w:ascii="Wingdings" w:hAnsi="Wingdings" w:cs="Wingdings" w:hint="default"/>
    </w:rPr>
  </w:style>
  <w:style w:type="character" w:customStyle="1" w:styleId="WW8Num17z3">
    <w:name w:val="WW8Num17z3"/>
    <w:rsid w:val="00411C07"/>
    <w:rPr>
      <w:rFonts w:ascii="Symbol" w:hAnsi="Symbol" w:cs="Symbol" w:hint="default"/>
    </w:rPr>
  </w:style>
  <w:style w:type="character" w:customStyle="1" w:styleId="WW8Num18z0">
    <w:name w:val="WW8Num18z0"/>
    <w:rsid w:val="00411C07"/>
    <w:rPr>
      <w:rFonts w:hint="default"/>
    </w:rPr>
  </w:style>
  <w:style w:type="character" w:customStyle="1" w:styleId="WW8Num18z1">
    <w:name w:val="WW8Num18z1"/>
    <w:rsid w:val="00411C07"/>
  </w:style>
  <w:style w:type="character" w:customStyle="1" w:styleId="WW8Num18z2">
    <w:name w:val="WW8Num18z2"/>
    <w:rsid w:val="00411C07"/>
  </w:style>
  <w:style w:type="character" w:customStyle="1" w:styleId="WW8Num18z3">
    <w:name w:val="WW8Num18z3"/>
    <w:rsid w:val="00411C07"/>
  </w:style>
  <w:style w:type="character" w:customStyle="1" w:styleId="WW8Num18z4">
    <w:name w:val="WW8Num18z4"/>
    <w:rsid w:val="00411C07"/>
  </w:style>
  <w:style w:type="character" w:customStyle="1" w:styleId="WW8Num18z5">
    <w:name w:val="WW8Num18z5"/>
    <w:rsid w:val="00411C07"/>
  </w:style>
  <w:style w:type="character" w:customStyle="1" w:styleId="WW8Num18z6">
    <w:name w:val="WW8Num18z6"/>
    <w:rsid w:val="00411C07"/>
  </w:style>
  <w:style w:type="character" w:customStyle="1" w:styleId="WW8Num18z7">
    <w:name w:val="WW8Num18z7"/>
    <w:rsid w:val="00411C07"/>
  </w:style>
  <w:style w:type="character" w:customStyle="1" w:styleId="WW8Num18z8">
    <w:name w:val="WW8Num18z8"/>
    <w:rsid w:val="00411C07"/>
  </w:style>
  <w:style w:type="character" w:customStyle="1" w:styleId="WW8Num19z0">
    <w:name w:val="WW8Num19z0"/>
    <w:rsid w:val="00411C07"/>
    <w:rPr>
      <w:rFonts w:hint="default"/>
      <w:b/>
      <w:sz w:val="24"/>
      <w:szCs w:val="24"/>
    </w:rPr>
  </w:style>
  <w:style w:type="character" w:customStyle="1" w:styleId="WW8Num19z1">
    <w:name w:val="WW8Num19z1"/>
    <w:rsid w:val="00411C07"/>
    <w:rPr>
      <w:rFonts w:hint="default"/>
    </w:rPr>
  </w:style>
  <w:style w:type="character" w:customStyle="1" w:styleId="WW8Num19z2">
    <w:name w:val="WW8Num19z2"/>
    <w:rsid w:val="00411C07"/>
  </w:style>
  <w:style w:type="character" w:customStyle="1" w:styleId="WW8Num19z3">
    <w:name w:val="WW8Num19z3"/>
    <w:rsid w:val="00411C07"/>
  </w:style>
  <w:style w:type="character" w:customStyle="1" w:styleId="WW8Num19z4">
    <w:name w:val="WW8Num19z4"/>
    <w:rsid w:val="00411C07"/>
  </w:style>
  <w:style w:type="character" w:customStyle="1" w:styleId="WW8Num19z5">
    <w:name w:val="WW8Num19z5"/>
    <w:rsid w:val="00411C07"/>
  </w:style>
  <w:style w:type="character" w:customStyle="1" w:styleId="WW8Num19z6">
    <w:name w:val="WW8Num19z6"/>
    <w:rsid w:val="00411C07"/>
  </w:style>
  <w:style w:type="character" w:customStyle="1" w:styleId="WW8Num19z7">
    <w:name w:val="WW8Num19z7"/>
    <w:rsid w:val="00411C07"/>
  </w:style>
  <w:style w:type="character" w:customStyle="1" w:styleId="WW8Num19z8">
    <w:name w:val="WW8Num19z8"/>
    <w:rsid w:val="00411C07"/>
  </w:style>
  <w:style w:type="character" w:customStyle="1" w:styleId="WW8Num20z0">
    <w:name w:val="WW8Num20z0"/>
    <w:rsid w:val="00411C07"/>
    <w:rPr>
      <w:rFonts w:ascii="Symbol" w:hAnsi="Symbol" w:cs="Symbol" w:hint="default"/>
    </w:rPr>
  </w:style>
  <w:style w:type="character" w:customStyle="1" w:styleId="WW8Num20z1">
    <w:name w:val="WW8Num20z1"/>
    <w:rsid w:val="00411C07"/>
    <w:rPr>
      <w:rFonts w:ascii="Courier New" w:hAnsi="Courier New" w:cs="Courier New" w:hint="default"/>
    </w:rPr>
  </w:style>
  <w:style w:type="character" w:customStyle="1" w:styleId="WW8Num20z2">
    <w:name w:val="WW8Num20z2"/>
    <w:rsid w:val="00411C07"/>
    <w:rPr>
      <w:rFonts w:ascii="Wingdings" w:hAnsi="Wingdings" w:cs="Wingdings" w:hint="default"/>
    </w:rPr>
  </w:style>
  <w:style w:type="character" w:customStyle="1" w:styleId="WW8Num21z0">
    <w:name w:val="WW8Num21z0"/>
    <w:rsid w:val="00411C07"/>
  </w:style>
  <w:style w:type="character" w:customStyle="1" w:styleId="WW8Num21z1">
    <w:name w:val="WW8Num21z1"/>
    <w:rsid w:val="00411C07"/>
  </w:style>
  <w:style w:type="character" w:customStyle="1" w:styleId="WW8Num21z2">
    <w:name w:val="WW8Num21z2"/>
    <w:rsid w:val="00411C07"/>
  </w:style>
  <w:style w:type="character" w:customStyle="1" w:styleId="WW8Num21z3">
    <w:name w:val="WW8Num21z3"/>
    <w:rsid w:val="00411C07"/>
  </w:style>
  <w:style w:type="character" w:customStyle="1" w:styleId="WW8Num21z4">
    <w:name w:val="WW8Num21z4"/>
    <w:rsid w:val="00411C07"/>
  </w:style>
  <w:style w:type="character" w:customStyle="1" w:styleId="WW8Num21z5">
    <w:name w:val="WW8Num21z5"/>
    <w:rsid w:val="00411C07"/>
  </w:style>
  <w:style w:type="character" w:customStyle="1" w:styleId="WW8Num21z6">
    <w:name w:val="WW8Num21z6"/>
    <w:rsid w:val="00411C07"/>
  </w:style>
  <w:style w:type="character" w:customStyle="1" w:styleId="WW8Num21z7">
    <w:name w:val="WW8Num21z7"/>
    <w:rsid w:val="00411C07"/>
  </w:style>
  <w:style w:type="character" w:customStyle="1" w:styleId="WW8Num21z8">
    <w:name w:val="WW8Num21z8"/>
    <w:rsid w:val="00411C07"/>
  </w:style>
  <w:style w:type="character" w:customStyle="1" w:styleId="WW8Num22z0">
    <w:name w:val="WW8Num22z0"/>
    <w:rsid w:val="00411C07"/>
    <w:rPr>
      <w:rFonts w:ascii="Times New Roman" w:hAnsi="Times New Roman" w:cs="Times New Roman" w:hint="default"/>
      <w:sz w:val="24"/>
      <w:szCs w:val="24"/>
    </w:rPr>
  </w:style>
  <w:style w:type="character" w:customStyle="1" w:styleId="WW8Num22z1">
    <w:name w:val="WW8Num22z1"/>
    <w:rsid w:val="00411C07"/>
    <w:rPr>
      <w:rFonts w:ascii="Courier New" w:hAnsi="Courier New" w:cs="Courier New" w:hint="default"/>
    </w:rPr>
  </w:style>
  <w:style w:type="character" w:customStyle="1" w:styleId="WW8Num22z2">
    <w:name w:val="WW8Num22z2"/>
    <w:rsid w:val="00411C07"/>
    <w:rPr>
      <w:rFonts w:ascii="Wingdings" w:hAnsi="Wingdings" w:cs="Wingdings" w:hint="default"/>
    </w:rPr>
  </w:style>
  <w:style w:type="character" w:customStyle="1" w:styleId="WW8Num22z3">
    <w:name w:val="WW8Num22z3"/>
    <w:rsid w:val="00411C07"/>
    <w:rPr>
      <w:rFonts w:ascii="Symbol" w:hAnsi="Symbol" w:cs="Symbol" w:hint="default"/>
    </w:rPr>
  </w:style>
  <w:style w:type="character" w:customStyle="1" w:styleId="WW8Num23z0">
    <w:name w:val="WW8Num23z0"/>
    <w:rsid w:val="00411C07"/>
    <w:rPr>
      <w:rFonts w:ascii="Symbol" w:hAnsi="Symbol" w:cs="Symbol" w:hint="default"/>
    </w:rPr>
  </w:style>
  <w:style w:type="character" w:customStyle="1" w:styleId="WW8Num23z1">
    <w:name w:val="WW8Num23z1"/>
    <w:rsid w:val="00411C07"/>
    <w:rPr>
      <w:rFonts w:ascii="Courier New" w:hAnsi="Courier New" w:cs="Courier New" w:hint="default"/>
    </w:rPr>
  </w:style>
  <w:style w:type="character" w:customStyle="1" w:styleId="WW8Num23z2">
    <w:name w:val="WW8Num23z2"/>
    <w:rsid w:val="00411C07"/>
    <w:rPr>
      <w:rFonts w:ascii="Wingdings" w:hAnsi="Wingdings" w:cs="Wingdings" w:hint="default"/>
    </w:rPr>
  </w:style>
  <w:style w:type="character" w:customStyle="1" w:styleId="WW8Num24z0">
    <w:name w:val="WW8Num24z0"/>
    <w:rsid w:val="00411C07"/>
    <w:rPr>
      <w:rFonts w:ascii="Times New Roman" w:hAnsi="Times New Roman" w:cs="Times New Roman" w:hint="default"/>
      <w:sz w:val="24"/>
      <w:szCs w:val="24"/>
    </w:rPr>
  </w:style>
  <w:style w:type="character" w:customStyle="1" w:styleId="WW8Num24z1">
    <w:name w:val="WW8Num24z1"/>
    <w:rsid w:val="00411C07"/>
    <w:rPr>
      <w:rFonts w:ascii="Courier New" w:hAnsi="Courier New" w:cs="Courier New" w:hint="default"/>
    </w:rPr>
  </w:style>
  <w:style w:type="character" w:customStyle="1" w:styleId="WW8Num24z2">
    <w:name w:val="WW8Num24z2"/>
    <w:rsid w:val="00411C07"/>
    <w:rPr>
      <w:rFonts w:ascii="Wingdings" w:hAnsi="Wingdings" w:cs="Wingdings" w:hint="default"/>
    </w:rPr>
  </w:style>
  <w:style w:type="character" w:customStyle="1" w:styleId="WW8Num24z3">
    <w:name w:val="WW8Num24z3"/>
    <w:rsid w:val="00411C07"/>
    <w:rPr>
      <w:rFonts w:ascii="Symbol" w:hAnsi="Symbol" w:cs="Symbol" w:hint="default"/>
    </w:rPr>
  </w:style>
  <w:style w:type="character" w:customStyle="1" w:styleId="WW8Num25z0">
    <w:name w:val="WW8Num25z0"/>
    <w:rsid w:val="00411C07"/>
    <w:rPr>
      <w:rFonts w:ascii="Symbol" w:hAnsi="Symbol" w:cs="Symbol" w:hint="default"/>
      <w:sz w:val="24"/>
      <w:szCs w:val="24"/>
    </w:rPr>
  </w:style>
  <w:style w:type="character" w:customStyle="1" w:styleId="WW8Num25z1">
    <w:name w:val="WW8Num25z1"/>
    <w:rsid w:val="00411C07"/>
    <w:rPr>
      <w:rFonts w:ascii="Courier New" w:hAnsi="Courier New" w:cs="Courier New" w:hint="default"/>
    </w:rPr>
  </w:style>
  <w:style w:type="character" w:customStyle="1" w:styleId="WW8Num25z2">
    <w:name w:val="WW8Num25z2"/>
    <w:rsid w:val="00411C07"/>
    <w:rPr>
      <w:rFonts w:ascii="Wingdings" w:hAnsi="Wingdings" w:cs="Wingdings" w:hint="default"/>
    </w:rPr>
  </w:style>
  <w:style w:type="character" w:customStyle="1" w:styleId="WW8Num26z0">
    <w:name w:val="WW8Num26z0"/>
    <w:rsid w:val="00411C07"/>
    <w:rPr>
      <w:rFonts w:hint="default"/>
      <w:i w:val="0"/>
    </w:rPr>
  </w:style>
  <w:style w:type="character" w:customStyle="1" w:styleId="WW8Num27z0">
    <w:name w:val="WW8Num27z0"/>
    <w:rsid w:val="00411C07"/>
    <w:rPr>
      <w:rFonts w:hint="default"/>
      <w:b/>
    </w:rPr>
  </w:style>
  <w:style w:type="character" w:customStyle="1" w:styleId="WW8Num27z1">
    <w:name w:val="WW8Num27z1"/>
    <w:rsid w:val="00411C07"/>
    <w:rPr>
      <w:rFonts w:hint="default"/>
      <w:b w:val="0"/>
      <w:color w:val="auto"/>
    </w:rPr>
  </w:style>
  <w:style w:type="character" w:customStyle="1" w:styleId="WW8Num27z2">
    <w:name w:val="WW8Num27z2"/>
    <w:rsid w:val="00411C07"/>
    <w:rPr>
      <w:rFonts w:hint="default"/>
    </w:rPr>
  </w:style>
  <w:style w:type="character" w:customStyle="1" w:styleId="WW8Num28z0">
    <w:name w:val="WW8Num28z0"/>
    <w:rsid w:val="00411C07"/>
    <w:rPr>
      <w:rFonts w:ascii="Times New Roman" w:hAnsi="Times New Roman" w:cs="Times New Roman" w:hint="default"/>
      <w:color w:val="000000"/>
      <w:sz w:val="24"/>
      <w:szCs w:val="24"/>
    </w:rPr>
  </w:style>
  <w:style w:type="character" w:customStyle="1" w:styleId="WW8Num28z1">
    <w:name w:val="WW8Num28z1"/>
    <w:rsid w:val="00411C07"/>
    <w:rPr>
      <w:rFonts w:ascii="Courier New" w:hAnsi="Courier New" w:cs="Courier New" w:hint="default"/>
    </w:rPr>
  </w:style>
  <w:style w:type="character" w:customStyle="1" w:styleId="WW8Num28z2">
    <w:name w:val="WW8Num28z2"/>
    <w:rsid w:val="00411C07"/>
    <w:rPr>
      <w:rFonts w:ascii="Wingdings" w:hAnsi="Wingdings" w:cs="Wingdings" w:hint="default"/>
    </w:rPr>
  </w:style>
  <w:style w:type="character" w:customStyle="1" w:styleId="WW8Num28z3">
    <w:name w:val="WW8Num28z3"/>
    <w:rsid w:val="00411C07"/>
    <w:rPr>
      <w:rFonts w:ascii="Symbol" w:hAnsi="Symbol" w:cs="Symbol" w:hint="default"/>
    </w:rPr>
  </w:style>
  <w:style w:type="character" w:customStyle="1" w:styleId="WW8Num29z0">
    <w:name w:val="WW8Num29z0"/>
    <w:rsid w:val="00411C07"/>
    <w:rPr>
      <w:rFonts w:ascii="Symbol" w:hAnsi="Symbol" w:cs="Symbol" w:hint="default"/>
    </w:rPr>
  </w:style>
  <w:style w:type="character" w:customStyle="1" w:styleId="WW8Num29z1">
    <w:name w:val="WW8Num29z1"/>
    <w:rsid w:val="00411C07"/>
    <w:rPr>
      <w:rFonts w:ascii="Courier New" w:hAnsi="Courier New" w:cs="Courier New" w:hint="default"/>
    </w:rPr>
  </w:style>
  <w:style w:type="character" w:customStyle="1" w:styleId="WW8Num29z2">
    <w:name w:val="WW8Num29z2"/>
    <w:rsid w:val="00411C07"/>
    <w:rPr>
      <w:rFonts w:ascii="Wingdings" w:hAnsi="Wingdings" w:cs="Wingdings" w:hint="default"/>
    </w:rPr>
  </w:style>
  <w:style w:type="character" w:customStyle="1" w:styleId="WW8Num30z0">
    <w:name w:val="WW8Num30z0"/>
    <w:rsid w:val="00411C07"/>
    <w:rPr>
      <w:rFonts w:ascii="Times New Roman" w:hAnsi="Times New Roman" w:cs="Times New Roman" w:hint="default"/>
      <w:sz w:val="24"/>
      <w:szCs w:val="26"/>
    </w:rPr>
  </w:style>
  <w:style w:type="character" w:customStyle="1" w:styleId="WW8Num30z1">
    <w:name w:val="WW8Num30z1"/>
    <w:rsid w:val="00411C07"/>
    <w:rPr>
      <w:rFonts w:ascii="Courier New" w:hAnsi="Courier New" w:cs="Courier New" w:hint="default"/>
    </w:rPr>
  </w:style>
  <w:style w:type="character" w:customStyle="1" w:styleId="WW8Num30z2">
    <w:name w:val="WW8Num30z2"/>
    <w:rsid w:val="00411C07"/>
    <w:rPr>
      <w:rFonts w:ascii="Wingdings" w:hAnsi="Wingdings" w:cs="Wingdings" w:hint="default"/>
    </w:rPr>
  </w:style>
  <w:style w:type="character" w:customStyle="1" w:styleId="WW8Num30z3">
    <w:name w:val="WW8Num30z3"/>
    <w:rsid w:val="00411C07"/>
    <w:rPr>
      <w:rFonts w:ascii="Symbol" w:hAnsi="Symbol" w:cs="Symbol" w:hint="default"/>
    </w:rPr>
  </w:style>
  <w:style w:type="character" w:customStyle="1" w:styleId="WW8Num31z0">
    <w:name w:val="WW8Num31z0"/>
    <w:rsid w:val="00411C07"/>
    <w:rPr>
      <w:rFonts w:ascii="Symbol" w:hAnsi="Symbol" w:cs="Symbol" w:hint="default"/>
      <w:sz w:val="24"/>
      <w:szCs w:val="24"/>
    </w:rPr>
  </w:style>
  <w:style w:type="character" w:customStyle="1" w:styleId="WW8Num31z1">
    <w:name w:val="WW8Num31z1"/>
    <w:rsid w:val="00411C07"/>
    <w:rPr>
      <w:rFonts w:ascii="Courier New" w:hAnsi="Courier New" w:cs="Courier New" w:hint="default"/>
    </w:rPr>
  </w:style>
  <w:style w:type="character" w:customStyle="1" w:styleId="WW8Num31z2">
    <w:name w:val="WW8Num31z2"/>
    <w:rsid w:val="00411C07"/>
    <w:rPr>
      <w:rFonts w:ascii="Wingdings" w:hAnsi="Wingdings" w:cs="Wingdings" w:hint="default"/>
    </w:rPr>
  </w:style>
  <w:style w:type="character" w:customStyle="1" w:styleId="WW8Num32z0">
    <w:name w:val="WW8Num32z0"/>
    <w:rsid w:val="00411C07"/>
    <w:rPr>
      <w:rFonts w:ascii="Symbol" w:hAnsi="Symbol" w:cs="Symbol" w:hint="default"/>
    </w:rPr>
  </w:style>
  <w:style w:type="character" w:customStyle="1" w:styleId="WW8Num32z1">
    <w:name w:val="WW8Num32z1"/>
    <w:rsid w:val="00411C07"/>
    <w:rPr>
      <w:rFonts w:ascii="Courier New" w:hAnsi="Courier New" w:cs="Courier New" w:hint="default"/>
    </w:rPr>
  </w:style>
  <w:style w:type="character" w:customStyle="1" w:styleId="WW8Num32z2">
    <w:name w:val="WW8Num32z2"/>
    <w:rsid w:val="00411C07"/>
    <w:rPr>
      <w:rFonts w:ascii="Wingdings" w:hAnsi="Wingdings" w:cs="Wingdings" w:hint="default"/>
    </w:rPr>
  </w:style>
  <w:style w:type="character" w:customStyle="1" w:styleId="WW8Num33z0">
    <w:name w:val="WW8Num33z0"/>
    <w:rsid w:val="00411C07"/>
    <w:rPr>
      <w:rFonts w:ascii="Times New Roman" w:hAnsi="Times New Roman" w:cs="Times New Roman" w:hint="default"/>
      <w:sz w:val="24"/>
      <w:szCs w:val="24"/>
    </w:rPr>
  </w:style>
  <w:style w:type="character" w:customStyle="1" w:styleId="WW8Num33z1">
    <w:name w:val="WW8Num33z1"/>
    <w:rsid w:val="00411C07"/>
    <w:rPr>
      <w:rFonts w:ascii="Courier New" w:hAnsi="Courier New" w:cs="Courier New" w:hint="default"/>
    </w:rPr>
  </w:style>
  <w:style w:type="character" w:customStyle="1" w:styleId="WW8Num33z2">
    <w:name w:val="WW8Num33z2"/>
    <w:rsid w:val="00411C07"/>
    <w:rPr>
      <w:rFonts w:ascii="Wingdings" w:hAnsi="Wingdings" w:cs="Wingdings" w:hint="default"/>
    </w:rPr>
  </w:style>
  <w:style w:type="character" w:customStyle="1" w:styleId="WW8Num33z3">
    <w:name w:val="WW8Num33z3"/>
    <w:rsid w:val="00411C07"/>
    <w:rPr>
      <w:rFonts w:ascii="Symbol" w:hAnsi="Symbol" w:cs="Symbol" w:hint="default"/>
    </w:rPr>
  </w:style>
  <w:style w:type="character" w:customStyle="1" w:styleId="WW8Num34z0">
    <w:name w:val="WW8Num34z0"/>
    <w:rsid w:val="00411C07"/>
    <w:rPr>
      <w:rFonts w:ascii="Times New Roman" w:hAnsi="Times New Roman" w:cs="Times New Roman" w:hint="default"/>
      <w:sz w:val="24"/>
      <w:szCs w:val="24"/>
    </w:rPr>
  </w:style>
  <w:style w:type="character" w:customStyle="1" w:styleId="WW8Num34z1">
    <w:name w:val="WW8Num34z1"/>
    <w:rsid w:val="00411C07"/>
    <w:rPr>
      <w:rFonts w:ascii="Courier New" w:hAnsi="Courier New" w:cs="Courier New" w:hint="default"/>
    </w:rPr>
  </w:style>
  <w:style w:type="character" w:customStyle="1" w:styleId="WW8Num34z2">
    <w:name w:val="WW8Num34z2"/>
    <w:rsid w:val="00411C07"/>
    <w:rPr>
      <w:rFonts w:ascii="Wingdings" w:hAnsi="Wingdings" w:cs="Wingdings" w:hint="default"/>
    </w:rPr>
  </w:style>
  <w:style w:type="character" w:customStyle="1" w:styleId="WW8Num34z3">
    <w:name w:val="WW8Num34z3"/>
    <w:rsid w:val="00411C07"/>
    <w:rPr>
      <w:rFonts w:ascii="Symbol" w:hAnsi="Symbol" w:cs="Symbol" w:hint="default"/>
    </w:rPr>
  </w:style>
  <w:style w:type="character" w:customStyle="1" w:styleId="WW8Num35z0">
    <w:name w:val="WW8Num35z0"/>
    <w:rsid w:val="00411C07"/>
    <w:rPr>
      <w:rFonts w:ascii="Times New Roman" w:hAnsi="Times New Roman" w:cs="Times New Roman" w:hint="default"/>
      <w:sz w:val="24"/>
      <w:szCs w:val="24"/>
    </w:rPr>
  </w:style>
  <w:style w:type="character" w:customStyle="1" w:styleId="WW8Num35z1">
    <w:name w:val="WW8Num35z1"/>
    <w:rsid w:val="00411C07"/>
    <w:rPr>
      <w:rFonts w:ascii="Courier New" w:hAnsi="Courier New" w:cs="Courier New" w:hint="default"/>
    </w:rPr>
  </w:style>
  <w:style w:type="character" w:customStyle="1" w:styleId="WW8Num35z2">
    <w:name w:val="WW8Num35z2"/>
    <w:rsid w:val="00411C07"/>
    <w:rPr>
      <w:rFonts w:ascii="Wingdings" w:hAnsi="Wingdings" w:cs="Wingdings" w:hint="default"/>
    </w:rPr>
  </w:style>
  <w:style w:type="character" w:customStyle="1" w:styleId="WW8Num35z3">
    <w:name w:val="WW8Num35z3"/>
    <w:rsid w:val="00411C07"/>
    <w:rPr>
      <w:rFonts w:ascii="Symbol" w:hAnsi="Symbol" w:cs="Symbol" w:hint="default"/>
    </w:rPr>
  </w:style>
  <w:style w:type="character" w:customStyle="1" w:styleId="WW8Num36z0">
    <w:name w:val="WW8Num36z0"/>
    <w:rsid w:val="00411C07"/>
    <w:rPr>
      <w:rFonts w:ascii="Times New Roman" w:hAnsi="Times New Roman" w:cs="Times New Roman" w:hint="default"/>
      <w:sz w:val="24"/>
      <w:szCs w:val="24"/>
    </w:rPr>
  </w:style>
  <w:style w:type="character" w:customStyle="1" w:styleId="WW8Num36z1">
    <w:name w:val="WW8Num36z1"/>
    <w:rsid w:val="00411C07"/>
    <w:rPr>
      <w:rFonts w:ascii="Courier New" w:hAnsi="Courier New" w:cs="Courier New" w:hint="default"/>
    </w:rPr>
  </w:style>
  <w:style w:type="character" w:customStyle="1" w:styleId="WW8Num36z2">
    <w:name w:val="WW8Num36z2"/>
    <w:rsid w:val="00411C07"/>
    <w:rPr>
      <w:rFonts w:ascii="Wingdings" w:hAnsi="Wingdings" w:cs="Wingdings" w:hint="default"/>
    </w:rPr>
  </w:style>
  <w:style w:type="character" w:customStyle="1" w:styleId="WW8Num36z3">
    <w:name w:val="WW8Num36z3"/>
    <w:rsid w:val="00411C07"/>
    <w:rPr>
      <w:rFonts w:ascii="Symbol" w:hAnsi="Symbol" w:cs="Symbol" w:hint="default"/>
    </w:rPr>
  </w:style>
  <w:style w:type="character" w:customStyle="1" w:styleId="1e">
    <w:name w:val="Основной шрифт абзаца1"/>
    <w:rsid w:val="00411C07"/>
  </w:style>
  <w:style w:type="character" w:customStyle="1" w:styleId="1f">
    <w:name w:val="Знак примечания1"/>
    <w:rsid w:val="00411C07"/>
    <w:rPr>
      <w:sz w:val="16"/>
      <w:szCs w:val="16"/>
    </w:rPr>
  </w:style>
  <w:style w:type="character" w:customStyle="1" w:styleId="blk">
    <w:name w:val="blk"/>
    <w:rsid w:val="00411C07"/>
  </w:style>
  <w:style w:type="character" w:customStyle="1" w:styleId="r">
    <w:name w:val="r"/>
    <w:rsid w:val="00411C07"/>
  </w:style>
  <w:style w:type="character" w:customStyle="1" w:styleId="afffd">
    <w:name w:val="Символ нумерации"/>
    <w:rsid w:val="00411C07"/>
  </w:style>
  <w:style w:type="paragraph" w:styleId="afffe">
    <w:name w:val="List"/>
    <w:basedOn w:val="a7"/>
    <w:rsid w:val="00411C07"/>
    <w:pPr>
      <w:suppressAutoHyphens/>
      <w:autoSpaceDE/>
      <w:autoSpaceDN/>
      <w:jc w:val="left"/>
    </w:pPr>
    <w:rPr>
      <w:rFonts w:cs="Mangal"/>
      <w:sz w:val="26"/>
      <w:szCs w:val="20"/>
      <w:lang w:val="ru-RU" w:eastAsia="ar-SA"/>
    </w:rPr>
  </w:style>
  <w:style w:type="paragraph" w:customStyle="1" w:styleId="1f0">
    <w:name w:val="Название1"/>
    <w:basedOn w:val="a1"/>
    <w:rsid w:val="00411C07"/>
    <w:pPr>
      <w:suppressLineNumbers/>
      <w:suppressAutoHyphens/>
      <w:spacing w:before="120" w:after="120"/>
    </w:pPr>
    <w:rPr>
      <w:rFonts w:cs="Mangal"/>
      <w:i/>
      <w:iCs/>
      <w:lang w:eastAsia="ar-SA"/>
    </w:rPr>
  </w:style>
  <w:style w:type="paragraph" w:customStyle="1" w:styleId="1f1">
    <w:name w:val="Указатель1"/>
    <w:basedOn w:val="a1"/>
    <w:rsid w:val="00411C07"/>
    <w:pPr>
      <w:suppressLineNumbers/>
      <w:suppressAutoHyphens/>
    </w:pPr>
    <w:rPr>
      <w:rFonts w:cs="Mangal"/>
      <w:sz w:val="20"/>
      <w:szCs w:val="20"/>
      <w:lang w:eastAsia="ar-SA"/>
    </w:rPr>
  </w:style>
  <w:style w:type="paragraph" w:customStyle="1" w:styleId="211">
    <w:name w:val="Основной текст с отступом 21"/>
    <w:basedOn w:val="a1"/>
    <w:rsid w:val="00411C07"/>
    <w:pPr>
      <w:suppressAutoHyphens/>
      <w:ind w:left="5040"/>
    </w:pPr>
    <w:rPr>
      <w:szCs w:val="20"/>
      <w:lang w:eastAsia="ar-SA"/>
    </w:rPr>
  </w:style>
  <w:style w:type="paragraph" w:customStyle="1" w:styleId="311">
    <w:name w:val="Основной текст 31"/>
    <w:basedOn w:val="a1"/>
    <w:rsid w:val="00411C07"/>
    <w:pPr>
      <w:suppressAutoHyphens/>
      <w:spacing w:after="120"/>
    </w:pPr>
    <w:rPr>
      <w:sz w:val="16"/>
      <w:szCs w:val="16"/>
      <w:lang w:eastAsia="ar-SA"/>
    </w:rPr>
  </w:style>
  <w:style w:type="paragraph" w:customStyle="1" w:styleId="1f2">
    <w:name w:val="Нумерованный список1"/>
    <w:basedOn w:val="a1"/>
    <w:rsid w:val="00411C07"/>
    <w:pPr>
      <w:tabs>
        <w:tab w:val="num" w:pos="2268"/>
      </w:tabs>
      <w:suppressAutoHyphens/>
      <w:autoSpaceDE w:val="0"/>
      <w:spacing w:before="60" w:line="360" w:lineRule="auto"/>
      <w:ind w:left="2268" w:hanging="2268"/>
      <w:jc w:val="both"/>
    </w:pPr>
    <w:rPr>
      <w:sz w:val="28"/>
      <w:lang w:eastAsia="ar-SA"/>
    </w:rPr>
  </w:style>
  <w:style w:type="paragraph" w:customStyle="1" w:styleId="1f3">
    <w:name w:val="Текст примечания1"/>
    <w:basedOn w:val="a1"/>
    <w:rsid w:val="00411C07"/>
    <w:pPr>
      <w:suppressAutoHyphens/>
    </w:pPr>
    <w:rPr>
      <w:sz w:val="20"/>
      <w:szCs w:val="20"/>
      <w:lang w:eastAsia="ar-SA"/>
    </w:rPr>
  </w:style>
  <w:style w:type="paragraph" w:customStyle="1" w:styleId="affff">
    <w:name w:val="Содержимое таблицы"/>
    <w:basedOn w:val="a1"/>
    <w:rsid w:val="00411C07"/>
    <w:pPr>
      <w:suppressLineNumbers/>
      <w:suppressAutoHyphens/>
    </w:pPr>
    <w:rPr>
      <w:sz w:val="20"/>
      <w:szCs w:val="20"/>
      <w:lang w:eastAsia="ar-SA"/>
    </w:rPr>
  </w:style>
  <w:style w:type="paragraph" w:customStyle="1" w:styleId="affff0">
    <w:name w:val="Заголовок таблицы"/>
    <w:basedOn w:val="affff"/>
    <w:rsid w:val="00411C07"/>
    <w:pPr>
      <w:jc w:val="center"/>
    </w:pPr>
    <w:rPr>
      <w:b/>
      <w:bCs/>
    </w:rPr>
  </w:style>
  <w:style w:type="paragraph" w:customStyle="1" w:styleId="affff1">
    <w:name w:val="Содержимое врезки"/>
    <w:basedOn w:val="a7"/>
    <w:rsid w:val="00411C07"/>
    <w:pPr>
      <w:suppressAutoHyphens/>
      <w:autoSpaceDE/>
      <w:autoSpaceDN/>
      <w:jc w:val="left"/>
    </w:pPr>
    <w:rPr>
      <w:sz w:val="26"/>
      <w:szCs w:val="20"/>
      <w:lang w:val="ru-RU" w:eastAsia="ar-SA"/>
    </w:rPr>
  </w:style>
  <w:style w:type="character" w:customStyle="1" w:styleId="312">
    <w:name w:val="Основной текст с отступом 3 Знак1"/>
    <w:uiPriority w:val="99"/>
    <w:semiHidden/>
    <w:rsid w:val="00411C07"/>
    <w:rPr>
      <w:sz w:val="16"/>
      <w:szCs w:val="16"/>
      <w:lang w:eastAsia="ar-SA"/>
    </w:rPr>
  </w:style>
  <w:style w:type="numbering" w:customStyle="1" w:styleId="WWNum124">
    <w:name w:val="WWNum124"/>
    <w:basedOn w:val="a4"/>
    <w:rsid w:val="00411C07"/>
  </w:style>
  <w:style w:type="character" w:customStyle="1" w:styleId="1f4">
    <w:name w:val="Текст примечания Знак1"/>
    <w:uiPriority w:val="99"/>
    <w:rsid w:val="00411C07"/>
    <w:rPr>
      <w:lang w:eastAsia="ar-SA"/>
    </w:rPr>
  </w:style>
  <w:style w:type="character" w:customStyle="1" w:styleId="313">
    <w:name w:val="Основной текст 3 Знак1"/>
    <w:uiPriority w:val="99"/>
    <w:rsid w:val="00411C07"/>
    <w:rPr>
      <w:sz w:val="16"/>
      <w:szCs w:val="16"/>
      <w:lang w:eastAsia="ar-SA"/>
    </w:rPr>
  </w:style>
  <w:style w:type="numbering" w:customStyle="1" w:styleId="WWNum1211">
    <w:name w:val="WWNum1211"/>
    <w:basedOn w:val="a4"/>
    <w:rsid w:val="00411C07"/>
    <w:pPr>
      <w:numPr>
        <w:numId w:val="38"/>
      </w:numPr>
    </w:pPr>
  </w:style>
  <w:style w:type="numbering" w:customStyle="1" w:styleId="62">
    <w:name w:val="Нет списка6"/>
    <w:next w:val="a4"/>
    <w:uiPriority w:val="99"/>
    <w:semiHidden/>
    <w:unhideWhenUsed/>
    <w:rsid w:val="00023051"/>
  </w:style>
  <w:style w:type="numbering" w:customStyle="1" w:styleId="WWNum125">
    <w:name w:val="WWNum125"/>
    <w:basedOn w:val="a4"/>
    <w:rsid w:val="00023051"/>
  </w:style>
  <w:style w:type="numbering" w:customStyle="1" w:styleId="WWNum1212">
    <w:name w:val="WWNum1212"/>
    <w:basedOn w:val="a4"/>
    <w:rsid w:val="00023051"/>
  </w:style>
  <w:style w:type="paragraph" w:customStyle="1" w:styleId="Heading">
    <w:name w:val="Heading"/>
    <w:basedOn w:val="Standard"/>
    <w:next w:val="Textbody"/>
    <w:rsid w:val="00023051"/>
    <w:pPr>
      <w:keepNext/>
      <w:spacing w:before="240" w:after="120"/>
    </w:pPr>
    <w:rPr>
      <w:rFonts w:ascii="Arial" w:eastAsia="Microsoft YaHei" w:hAnsi="Arial" w:cs="Mangal"/>
      <w:sz w:val="28"/>
      <w:szCs w:val="28"/>
    </w:rPr>
  </w:style>
  <w:style w:type="paragraph" w:customStyle="1" w:styleId="Textbody">
    <w:name w:val="Text body"/>
    <w:basedOn w:val="Standard"/>
    <w:rsid w:val="00023051"/>
    <w:pPr>
      <w:spacing w:after="120"/>
    </w:pPr>
  </w:style>
  <w:style w:type="paragraph" w:customStyle="1" w:styleId="Index">
    <w:name w:val="Index"/>
    <w:basedOn w:val="Standard"/>
    <w:rsid w:val="00023051"/>
    <w:pPr>
      <w:suppressLineNumbers/>
    </w:pPr>
    <w:rPr>
      <w:rFonts w:cs="Mangal"/>
    </w:rPr>
  </w:style>
  <w:style w:type="character" w:customStyle="1" w:styleId="212">
    <w:name w:val="Основной текст с отступом 2 Знак1"/>
    <w:uiPriority w:val="99"/>
    <w:semiHidden/>
    <w:rsid w:val="00023051"/>
    <w:rPr>
      <w:lang w:eastAsia="ar-SA"/>
    </w:rPr>
  </w:style>
  <w:style w:type="paragraph" w:customStyle="1" w:styleId="213">
    <w:name w:val="Основной текст 21"/>
    <w:basedOn w:val="Standard"/>
    <w:rsid w:val="00023051"/>
    <w:pPr>
      <w:spacing w:after="120" w:line="240" w:lineRule="exact"/>
      <w:ind w:left="113" w:right="232"/>
      <w:jc w:val="both"/>
    </w:pPr>
    <w:rPr>
      <w:rFonts w:ascii="Calibri" w:eastAsia="Calibri" w:hAnsi="Calibri"/>
      <w:sz w:val="22"/>
      <w:szCs w:val="22"/>
      <w:lang w:eastAsia="en-US"/>
    </w:rPr>
  </w:style>
  <w:style w:type="paragraph" w:customStyle="1" w:styleId="BodyText21">
    <w:name w:val="Body Text 21"/>
    <w:basedOn w:val="Standard"/>
    <w:rsid w:val="00023051"/>
    <w:pPr>
      <w:ind w:firstLine="709"/>
      <w:jc w:val="both"/>
    </w:pPr>
    <w:rPr>
      <w:szCs w:val="20"/>
    </w:rPr>
  </w:style>
  <w:style w:type="character" w:customStyle="1" w:styleId="ListLabel1">
    <w:name w:val="ListLabel 1"/>
    <w:rsid w:val="00023051"/>
    <w:rPr>
      <w:b/>
    </w:rPr>
  </w:style>
  <w:style w:type="character" w:customStyle="1" w:styleId="ListLabel2">
    <w:name w:val="ListLabel 2"/>
    <w:rsid w:val="00023051"/>
    <w:rPr>
      <w:rFonts w:cs="Courier New"/>
    </w:rPr>
  </w:style>
  <w:style w:type="character" w:customStyle="1" w:styleId="ListLabel3">
    <w:name w:val="ListLabel 3"/>
    <w:rsid w:val="00023051"/>
    <w:rPr>
      <w:rFonts w:eastAsia="Times New Roman" w:cs="Times New Roman"/>
    </w:rPr>
  </w:style>
  <w:style w:type="character" w:customStyle="1" w:styleId="ListLabel4">
    <w:name w:val="ListLabel 4"/>
    <w:rsid w:val="00023051"/>
    <w:rPr>
      <w:b w:val="0"/>
    </w:rPr>
  </w:style>
  <w:style w:type="character" w:customStyle="1" w:styleId="ListLabel5">
    <w:name w:val="ListLabel 5"/>
    <w:rsid w:val="00023051"/>
    <w:rPr>
      <w:b/>
      <w:sz w:val="24"/>
      <w:szCs w:val="24"/>
    </w:rPr>
  </w:style>
  <w:style w:type="character" w:customStyle="1" w:styleId="ListLabel6">
    <w:name w:val="ListLabel 6"/>
    <w:rsid w:val="00023051"/>
    <w:rPr>
      <w:sz w:val="24"/>
      <w:szCs w:val="24"/>
    </w:rPr>
  </w:style>
  <w:style w:type="paragraph" w:customStyle="1" w:styleId="Style5">
    <w:name w:val="Style5"/>
    <w:basedOn w:val="a1"/>
    <w:uiPriority w:val="99"/>
    <w:rsid w:val="00023051"/>
    <w:pPr>
      <w:widowControl w:val="0"/>
      <w:autoSpaceDE w:val="0"/>
      <w:autoSpaceDN w:val="0"/>
      <w:adjustRightInd w:val="0"/>
      <w:spacing w:line="320" w:lineRule="exact"/>
      <w:ind w:firstLine="706"/>
      <w:jc w:val="both"/>
    </w:pPr>
  </w:style>
  <w:style w:type="character" w:customStyle="1" w:styleId="1f5">
    <w:name w:val="Основной текст с отступом Знак1"/>
    <w:uiPriority w:val="99"/>
    <w:semiHidden/>
    <w:rsid w:val="00023051"/>
    <w:rPr>
      <w:kern w:val="3"/>
    </w:rPr>
  </w:style>
  <w:style w:type="character" w:customStyle="1" w:styleId="Standard0">
    <w:name w:val="Standard Знак"/>
    <w:link w:val="Standard"/>
    <w:rsid w:val="00023051"/>
    <w:rPr>
      <w:kern w:val="3"/>
      <w:sz w:val="24"/>
      <w:szCs w:val="24"/>
    </w:rPr>
  </w:style>
  <w:style w:type="character" w:customStyle="1" w:styleId="webofficeattributevalue">
    <w:name w:val="webofficeattributevalue"/>
    <w:rsid w:val="00023051"/>
  </w:style>
  <w:style w:type="table" w:customStyle="1" w:styleId="2b">
    <w:name w:val="Сетка таблицы2"/>
    <w:basedOn w:val="a3"/>
    <w:next w:val="aff6"/>
    <w:uiPriority w:val="39"/>
    <w:rsid w:val="00023051"/>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ff6"/>
    <w:rsid w:val="00023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023051"/>
    <w:rPr>
      <w:rFonts w:ascii="Calibri" w:hAnsi="Calibri"/>
      <w:sz w:val="22"/>
      <w:szCs w:val="22"/>
    </w:rPr>
    <w:tblPr>
      <w:tblCellMar>
        <w:top w:w="0" w:type="dxa"/>
        <w:left w:w="0" w:type="dxa"/>
        <w:bottom w:w="0" w:type="dxa"/>
        <w:right w:w="0" w:type="dxa"/>
      </w:tblCellMar>
    </w:tblPr>
  </w:style>
  <w:style w:type="numbering" w:customStyle="1" w:styleId="111">
    <w:name w:val="Нет списка11"/>
    <w:next w:val="a4"/>
    <w:uiPriority w:val="99"/>
    <w:semiHidden/>
    <w:unhideWhenUsed/>
    <w:rsid w:val="00023051"/>
  </w:style>
  <w:style w:type="paragraph" w:customStyle="1" w:styleId="53">
    <w:name w:val="заголовок 5"/>
    <w:basedOn w:val="a1"/>
    <w:next w:val="a1"/>
    <w:rsid w:val="00023051"/>
    <w:pPr>
      <w:widowControl w:val="0"/>
      <w:tabs>
        <w:tab w:val="num" w:pos="1008"/>
      </w:tabs>
      <w:spacing w:before="240" w:after="60"/>
      <w:ind w:left="1008" w:hanging="1008"/>
    </w:pPr>
    <w:rPr>
      <w:szCs w:val="20"/>
    </w:rPr>
  </w:style>
  <w:style w:type="paragraph" w:customStyle="1" w:styleId="1f6">
    <w:name w:val="Цитата1"/>
    <w:basedOn w:val="a1"/>
    <w:uiPriority w:val="99"/>
    <w:rsid w:val="00023051"/>
    <w:pPr>
      <w:shd w:val="clear" w:color="auto" w:fill="FFFFFF"/>
      <w:overflowPunct w:val="0"/>
      <w:autoSpaceDE w:val="0"/>
      <w:autoSpaceDN w:val="0"/>
      <w:adjustRightInd w:val="0"/>
      <w:spacing w:line="360" w:lineRule="auto"/>
      <w:ind w:left="34" w:right="32" w:firstLine="595"/>
      <w:jc w:val="both"/>
    </w:pPr>
    <w:rPr>
      <w:rFonts w:ascii="Arial" w:hAnsi="Arial"/>
      <w:color w:val="000000"/>
      <w:sz w:val="22"/>
      <w:szCs w:val="20"/>
    </w:rPr>
  </w:style>
  <w:style w:type="character" w:customStyle="1" w:styleId="aff3">
    <w:name w:val="Без интервала Знак"/>
    <w:link w:val="aff2"/>
    <w:uiPriority w:val="1"/>
    <w:rsid w:val="00023051"/>
    <w:rPr>
      <w:rFonts w:ascii="Calibri" w:eastAsia="Calibri" w:hAnsi="Calibri"/>
      <w:sz w:val="22"/>
      <w:szCs w:val="22"/>
      <w:lang w:eastAsia="en-US"/>
    </w:rPr>
  </w:style>
  <w:style w:type="character" w:customStyle="1" w:styleId="Heading2Char">
    <w:name w:val="Heading 2 Char"/>
    <w:aliases w:val="Заголовок 2 Знак Char,H2 Char,H2 Знак Char,Заголовок 21 Char,Заголовок 1 + Times New Roman Char,14 пт Char,Перед:  0 пт Char,После:  0 пт Знак Char,12 пт Char,После:  0 пт Char,2 Char,h2 Char,Б2 Char,RTC Char,iz2 Char,Numbered text 3 Char"/>
    <w:uiPriority w:val="9"/>
    <w:semiHidden/>
    <w:rsid w:val="00023051"/>
    <w:rPr>
      <w:rFonts w:ascii="Cambria" w:eastAsia="Times New Roman" w:hAnsi="Cambria" w:cs="Times New Roman"/>
      <w:b/>
      <w:bCs/>
      <w:i/>
      <w:iCs/>
      <w:sz w:val="28"/>
      <w:szCs w:val="28"/>
    </w:rPr>
  </w:style>
  <w:style w:type="character" w:customStyle="1" w:styleId="1f7">
    <w:name w:val="Основной текст Знак1"/>
    <w:rsid w:val="00023051"/>
    <w:rPr>
      <w:kern w:val="3"/>
    </w:rPr>
  </w:style>
  <w:style w:type="character" w:customStyle="1" w:styleId="affff2">
    <w:name w:val="Заголовок Знак"/>
    <w:uiPriority w:val="99"/>
    <w:rsid w:val="00023051"/>
    <w:rPr>
      <w:rFonts w:ascii="Arial" w:eastAsia="Microsoft YaHei" w:hAnsi="Arial" w:cs="Mangal"/>
      <w:sz w:val="28"/>
      <w:szCs w:val="28"/>
      <w:lang w:eastAsia="ar-SA"/>
    </w:rPr>
  </w:style>
  <w:style w:type="paragraph" w:customStyle="1" w:styleId="affff3">
    <w:name w:val="Пункт б/н"/>
    <w:basedOn w:val="a1"/>
    <w:uiPriority w:val="99"/>
    <w:rsid w:val="00023051"/>
    <w:pPr>
      <w:tabs>
        <w:tab w:val="left" w:pos="1134"/>
      </w:tabs>
      <w:spacing w:line="360" w:lineRule="auto"/>
      <w:ind w:left="1134"/>
      <w:jc w:val="both"/>
    </w:pPr>
    <w:rPr>
      <w:sz w:val="28"/>
      <w:szCs w:val="28"/>
    </w:rPr>
  </w:style>
  <w:style w:type="paragraph" w:customStyle="1" w:styleId="1f8">
    <w:name w:val="Знак Знак Знак1 Знак Знак Знак Знак Знак Знак Знак"/>
    <w:basedOn w:val="a1"/>
    <w:uiPriority w:val="99"/>
    <w:rsid w:val="00023051"/>
    <w:pPr>
      <w:spacing w:after="160" w:line="240" w:lineRule="exact"/>
    </w:pPr>
    <w:rPr>
      <w:rFonts w:ascii="Verdana" w:hAnsi="Verdana" w:cs="Verdana"/>
      <w:sz w:val="20"/>
      <w:szCs w:val="20"/>
      <w:lang w:val="en-US" w:eastAsia="en-US"/>
    </w:rPr>
  </w:style>
  <w:style w:type="paragraph" w:styleId="affff4">
    <w:name w:val="Block Text"/>
    <w:basedOn w:val="a1"/>
    <w:uiPriority w:val="99"/>
    <w:rsid w:val="00023051"/>
    <w:pPr>
      <w:widowControl w:val="0"/>
      <w:autoSpaceDE w:val="0"/>
      <w:autoSpaceDN w:val="0"/>
      <w:adjustRightInd w:val="0"/>
      <w:spacing w:before="240" w:line="260" w:lineRule="auto"/>
      <w:ind w:left="560" w:right="-66" w:firstLine="560"/>
      <w:jc w:val="both"/>
    </w:pPr>
  </w:style>
  <w:style w:type="character" w:customStyle="1" w:styleId="3c">
    <w:name w:val="Знак Знак3"/>
    <w:uiPriority w:val="99"/>
    <w:rsid w:val="00023051"/>
    <w:rPr>
      <w:rFonts w:ascii="Courier New" w:hAnsi="Courier New" w:cs="Courier New"/>
      <w:b/>
      <w:bCs/>
      <w:lang w:val="ru-RU" w:eastAsia="ru-RU"/>
    </w:rPr>
  </w:style>
  <w:style w:type="character" w:customStyle="1" w:styleId="aa">
    <w:name w:val="Подподпункт Знак"/>
    <w:link w:val="a9"/>
    <w:locked/>
    <w:rsid w:val="00023051"/>
    <w:rPr>
      <w:sz w:val="28"/>
      <w:szCs w:val="28"/>
    </w:rPr>
  </w:style>
  <w:style w:type="paragraph" w:customStyle="1" w:styleId="affff5">
    <w:name w:val="служебная информация"/>
    <w:basedOn w:val="a1"/>
    <w:uiPriority w:val="99"/>
    <w:rsid w:val="00023051"/>
    <w:pPr>
      <w:tabs>
        <w:tab w:val="left" w:pos="4335"/>
      </w:tabs>
      <w:ind w:left="1800" w:right="900" w:hanging="1800"/>
    </w:pPr>
    <w:rPr>
      <w:rFonts w:ascii="Arial" w:hAnsi="Arial" w:cs="Arial"/>
      <w:sz w:val="16"/>
      <w:szCs w:val="16"/>
    </w:rPr>
  </w:style>
  <w:style w:type="paragraph" w:customStyle="1" w:styleId="2c">
    <w:name w:val="Пункт2"/>
    <w:basedOn w:val="affd"/>
    <w:link w:val="2d"/>
    <w:uiPriority w:val="99"/>
    <w:rsid w:val="00023051"/>
    <w:pPr>
      <w:keepNext/>
      <w:numPr>
        <w:ilvl w:val="2"/>
      </w:numPr>
      <w:tabs>
        <w:tab w:val="num" w:pos="720"/>
        <w:tab w:val="num" w:pos="2160"/>
      </w:tabs>
      <w:suppressAutoHyphens/>
      <w:spacing w:before="240" w:after="120" w:line="240" w:lineRule="auto"/>
      <w:ind w:left="2160" w:hanging="180"/>
      <w:jc w:val="left"/>
      <w:outlineLvl w:val="2"/>
    </w:pPr>
    <w:rPr>
      <w:b/>
      <w:bCs/>
      <w:lang w:val="ru-RU" w:eastAsia="ru-RU"/>
    </w:rPr>
  </w:style>
  <w:style w:type="character" w:customStyle="1" w:styleId="2d">
    <w:name w:val="Пункт2 Знак"/>
    <w:link w:val="2c"/>
    <w:uiPriority w:val="99"/>
    <w:locked/>
    <w:rsid w:val="00023051"/>
    <w:rPr>
      <w:b/>
      <w:bCs/>
      <w:sz w:val="28"/>
      <w:szCs w:val="28"/>
    </w:rPr>
  </w:style>
  <w:style w:type="character" w:styleId="affff6">
    <w:name w:val="Emphasis"/>
    <w:uiPriority w:val="20"/>
    <w:qFormat/>
    <w:rsid w:val="00023051"/>
    <w:rPr>
      <w:rFonts w:cs="Times New Roman"/>
      <w:i/>
      <w:iCs/>
    </w:rPr>
  </w:style>
  <w:style w:type="character" w:customStyle="1" w:styleId="defaultlabelstyle1">
    <w:name w:val="defaultlabelstyle1"/>
    <w:rsid w:val="00023051"/>
    <w:rPr>
      <w:rFonts w:ascii="Verdana" w:hAnsi="Verdana" w:hint="default"/>
      <w:b w:val="0"/>
      <w:bCs w:val="0"/>
      <w:color w:val="333333"/>
    </w:rPr>
  </w:style>
  <w:style w:type="paragraph" w:customStyle="1" w:styleId="100">
    <w:name w:val="Основной текст10"/>
    <w:basedOn w:val="a1"/>
    <w:rsid w:val="00023051"/>
    <w:pPr>
      <w:shd w:val="clear" w:color="auto" w:fill="FFFFFF"/>
      <w:spacing w:after="1440" w:line="86" w:lineRule="exact"/>
      <w:ind w:hanging="460"/>
      <w:jc w:val="both"/>
    </w:pPr>
    <w:rPr>
      <w:sz w:val="23"/>
      <w:szCs w:val="23"/>
      <w:shd w:val="clear" w:color="auto" w:fill="FFFFFF"/>
    </w:rPr>
  </w:style>
  <w:style w:type="character" w:customStyle="1" w:styleId="130">
    <w:name w:val="Основной текст (13)_"/>
    <w:link w:val="131"/>
    <w:locked/>
    <w:rsid w:val="00023051"/>
    <w:rPr>
      <w:sz w:val="23"/>
      <w:szCs w:val="23"/>
      <w:shd w:val="clear" w:color="auto" w:fill="FFFFFF"/>
    </w:rPr>
  </w:style>
  <w:style w:type="paragraph" w:customStyle="1" w:styleId="131">
    <w:name w:val="Основной текст (13)"/>
    <w:basedOn w:val="a1"/>
    <w:link w:val="130"/>
    <w:rsid w:val="00023051"/>
    <w:pPr>
      <w:shd w:val="clear" w:color="auto" w:fill="FFFFFF"/>
      <w:spacing w:after="600" w:line="240" w:lineRule="atLeast"/>
      <w:ind w:hanging="980"/>
      <w:jc w:val="both"/>
    </w:pPr>
    <w:rPr>
      <w:sz w:val="23"/>
      <w:szCs w:val="23"/>
      <w:shd w:val="clear" w:color="auto" w:fill="FFFFFF"/>
    </w:rPr>
  </w:style>
  <w:style w:type="paragraph" w:customStyle="1" w:styleId="10cxspmiddle">
    <w:name w:val="10cxspmiddle"/>
    <w:basedOn w:val="a1"/>
    <w:rsid w:val="00023051"/>
    <w:pPr>
      <w:spacing w:before="100" w:beforeAutospacing="1" w:after="100" w:afterAutospacing="1"/>
    </w:pPr>
  </w:style>
  <w:style w:type="paragraph" w:customStyle="1" w:styleId="10cxsplast">
    <w:name w:val="10cxsplast"/>
    <w:basedOn w:val="a1"/>
    <w:rsid w:val="00023051"/>
    <w:pPr>
      <w:spacing w:before="100" w:beforeAutospacing="1" w:after="100" w:afterAutospacing="1"/>
    </w:pPr>
  </w:style>
  <w:style w:type="character" w:customStyle="1" w:styleId="numbers">
    <w:name w:val="numbers"/>
    <w:rsid w:val="00023051"/>
  </w:style>
  <w:style w:type="paragraph" w:styleId="affff7">
    <w:name w:val="TOC Heading"/>
    <w:basedOn w:val="13"/>
    <w:next w:val="a1"/>
    <w:uiPriority w:val="39"/>
    <w:unhideWhenUsed/>
    <w:qFormat/>
    <w:rsid w:val="00023051"/>
    <w:pPr>
      <w:keepLines/>
      <w:spacing w:after="0" w:line="259" w:lineRule="auto"/>
      <w:outlineLvl w:val="9"/>
    </w:pPr>
    <w:rPr>
      <w:rFonts w:ascii="Calibri Light" w:hAnsi="Calibri Light"/>
      <w:b w:val="0"/>
      <w:bCs w:val="0"/>
      <w:color w:val="2E74B5"/>
      <w:kern w:val="0"/>
      <w:lang w:val="ru-RU" w:eastAsia="ru-RU"/>
    </w:rPr>
  </w:style>
  <w:style w:type="paragraph" w:styleId="1f9">
    <w:name w:val="toc 1"/>
    <w:basedOn w:val="a1"/>
    <w:next w:val="a1"/>
    <w:autoRedefine/>
    <w:uiPriority w:val="39"/>
    <w:unhideWhenUsed/>
    <w:rsid w:val="00023051"/>
    <w:pPr>
      <w:tabs>
        <w:tab w:val="right" w:leader="dot" w:pos="10336"/>
      </w:tabs>
      <w:ind w:left="-851"/>
    </w:pPr>
  </w:style>
  <w:style w:type="paragraph" w:customStyle="1" w:styleId="1fa">
    <w:name w:val="Таблица 1"/>
    <w:basedOn w:val="a1"/>
    <w:link w:val="1fb"/>
    <w:qFormat/>
    <w:rsid w:val="00023051"/>
    <w:pPr>
      <w:widowControl w:val="0"/>
      <w:ind w:right="-108"/>
    </w:pPr>
    <w:rPr>
      <w:szCs w:val="28"/>
    </w:rPr>
  </w:style>
  <w:style w:type="character" w:customStyle="1" w:styleId="1fb">
    <w:name w:val="Таблица 1 Знак"/>
    <w:link w:val="1fa"/>
    <w:locked/>
    <w:rsid w:val="00023051"/>
    <w:rPr>
      <w:sz w:val="24"/>
      <w:szCs w:val="28"/>
    </w:rPr>
  </w:style>
  <w:style w:type="paragraph" w:customStyle="1" w:styleId="affff8">
    <w:name w:val="П.З."/>
    <w:basedOn w:val="a1"/>
    <w:link w:val="affff9"/>
    <w:rsid w:val="00023051"/>
    <w:pPr>
      <w:spacing w:line="360" w:lineRule="auto"/>
      <w:ind w:firstLine="851"/>
      <w:jc w:val="both"/>
    </w:pPr>
    <w:rPr>
      <w:sz w:val="28"/>
      <w:szCs w:val="28"/>
    </w:rPr>
  </w:style>
  <w:style w:type="character" w:customStyle="1" w:styleId="affff9">
    <w:name w:val="П.З. Знак"/>
    <w:link w:val="affff8"/>
    <w:locked/>
    <w:rsid w:val="00023051"/>
    <w:rPr>
      <w:sz w:val="28"/>
      <w:szCs w:val="28"/>
    </w:rPr>
  </w:style>
  <w:style w:type="character" w:customStyle="1" w:styleId="3d">
    <w:name w:val="Стиль3 Знак"/>
    <w:locked/>
    <w:rsid w:val="00023051"/>
    <w:rPr>
      <w:rFonts w:ascii="Arial" w:hAnsi="Arial" w:cs="Arial"/>
    </w:rPr>
  </w:style>
  <w:style w:type="numbering" w:customStyle="1" w:styleId="WWOutlineListStyle">
    <w:name w:val="WW_OutlineListStyle"/>
    <w:basedOn w:val="a4"/>
    <w:rsid w:val="00023051"/>
    <w:pPr>
      <w:numPr>
        <w:numId w:val="40"/>
      </w:numPr>
    </w:pPr>
  </w:style>
  <w:style w:type="numbering" w:customStyle="1" w:styleId="WWNum1">
    <w:name w:val="WWNum1"/>
    <w:basedOn w:val="a4"/>
    <w:rsid w:val="00023051"/>
    <w:pPr>
      <w:numPr>
        <w:numId w:val="41"/>
      </w:numPr>
    </w:pPr>
  </w:style>
  <w:style w:type="numbering" w:customStyle="1" w:styleId="WWNum2">
    <w:name w:val="WWNum2"/>
    <w:basedOn w:val="a4"/>
    <w:rsid w:val="00023051"/>
    <w:pPr>
      <w:numPr>
        <w:numId w:val="42"/>
      </w:numPr>
    </w:pPr>
  </w:style>
  <w:style w:type="numbering" w:customStyle="1" w:styleId="WWNum3">
    <w:name w:val="WWNum3"/>
    <w:basedOn w:val="a4"/>
    <w:rsid w:val="00023051"/>
    <w:pPr>
      <w:numPr>
        <w:numId w:val="43"/>
      </w:numPr>
    </w:pPr>
  </w:style>
  <w:style w:type="numbering" w:customStyle="1" w:styleId="WWNum4">
    <w:name w:val="WWNum4"/>
    <w:basedOn w:val="a4"/>
    <w:rsid w:val="00023051"/>
    <w:pPr>
      <w:numPr>
        <w:numId w:val="44"/>
      </w:numPr>
    </w:pPr>
  </w:style>
  <w:style w:type="numbering" w:customStyle="1" w:styleId="WWNum5">
    <w:name w:val="WWNum5"/>
    <w:basedOn w:val="a4"/>
    <w:rsid w:val="00023051"/>
    <w:pPr>
      <w:numPr>
        <w:numId w:val="45"/>
      </w:numPr>
    </w:pPr>
  </w:style>
  <w:style w:type="numbering" w:customStyle="1" w:styleId="WWNum6">
    <w:name w:val="WWNum6"/>
    <w:basedOn w:val="a4"/>
    <w:rsid w:val="00023051"/>
    <w:pPr>
      <w:numPr>
        <w:numId w:val="46"/>
      </w:numPr>
    </w:pPr>
  </w:style>
  <w:style w:type="numbering" w:customStyle="1" w:styleId="WWNum7">
    <w:name w:val="WWNum7"/>
    <w:basedOn w:val="a4"/>
    <w:rsid w:val="00023051"/>
    <w:pPr>
      <w:numPr>
        <w:numId w:val="47"/>
      </w:numPr>
    </w:pPr>
  </w:style>
  <w:style w:type="numbering" w:customStyle="1" w:styleId="WWNum84">
    <w:name w:val="WWNum84"/>
    <w:basedOn w:val="a4"/>
    <w:rsid w:val="00023051"/>
    <w:pPr>
      <w:numPr>
        <w:numId w:val="48"/>
      </w:numPr>
    </w:pPr>
  </w:style>
  <w:style w:type="numbering" w:customStyle="1" w:styleId="WWNum94">
    <w:name w:val="WWNum94"/>
    <w:basedOn w:val="a4"/>
    <w:rsid w:val="00023051"/>
    <w:pPr>
      <w:numPr>
        <w:numId w:val="49"/>
      </w:numPr>
    </w:pPr>
  </w:style>
  <w:style w:type="numbering" w:customStyle="1" w:styleId="WWNum105">
    <w:name w:val="WWNum105"/>
    <w:basedOn w:val="a4"/>
    <w:rsid w:val="00023051"/>
    <w:pPr>
      <w:numPr>
        <w:numId w:val="50"/>
      </w:numPr>
    </w:pPr>
  </w:style>
  <w:style w:type="numbering" w:customStyle="1" w:styleId="WWNum114">
    <w:name w:val="WWNum114"/>
    <w:basedOn w:val="a4"/>
    <w:rsid w:val="00023051"/>
    <w:pPr>
      <w:numPr>
        <w:numId w:val="51"/>
      </w:numPr>
    </w:pPr>
  </w:style>
  <w:style w:type="numbering" w:customStyle="1" w:styleId="WWNum13">
    <w:name w:val="WWNum13"/>
    <w:basedOn w:val="a4"/>
    <w:rsid w:val="00023051"/>
    <w:pPr>
      <w:numPr>
        <w:numId w:val="52"/>
      </w:numPr>
    </w:pPr>
  </w:style>
  <w:style w:type="numbering" w:customStyle="1" w:styleId="WWNum14">
    <w:name w:val="WWNum14"/>
    <w:basedOn w:val="a4"/>
    <w:rsid w:val="00023051"/>
    <w:pPr>
      <w:numPr>
        <w:numId w:val="53"/>
      </w:numPr>
    </w:pPr>
  </w:style>
  <w:style w:type="numbering" w:customStyle="1" w:styleId="WWNum15">
    <w:name w:val="WWNum15"/>
    <w:basedOn w:val="a4"/>
    <w:rsid w:val="00023051"/>
    <w:pPr>
      <w:numPr>
        <w:numId w:val="54"/>
      </w:numPr>
    </w:pPr>
  </w:style>
  <w:style w:type="numbering" w:customStyle="1" w:styleId="WWNum16">
    <w:name w:val="WWNum16"/>
    <w:basedOn w:val="a4"/>
    <w:rsid w:val="00023051"/>
    <w:pPr>
      <w:numPr>
        <w:numId w:val="55"/>
      </w:numPr>
    </w:pPr>
  </w:style>
  <w:style w:type="numbering" w:customStyle="1" w:styleId="WWNum17">
    <w:name w:val="WWNum17"/>
    <w:basedOn w:val="a4"/>
    <w:rsid w:val="00023051"/>
    <w:pPr>
      <w:numPr>
        <w:numId w:val="56"/>
      </w:numPr>
    </w:pPr>
  </w:style>
  <w:style w:type="numbering" w:customStyle="1" w:styleId="WWNum18">
    <w:name w:val="WWNum18"/>
    <w:basedOn w:val="a4"/>
    <w:rsid w:val="00023051"/>
    <w:pPr>
      <w:numPr>
        <w:numId w:val="57"/>
      </w:numPr>
    </w:pPr>
  </w:style>
  <w:style w:type="numbering" w:customStyle="1" w:styleId="WWNum19">
    <w:name w:val="WWNum19"/>
    <w:basedOn w:val="a4"/>
    <w:rsid w:val="00023051"/>
    <w:pPr>
      <w:numPr>
        <w:numId w:val="58"/>
      </w:numPr>
    </w:pPr>
  </w:style>
  <w:style w:type="numbering" w:customStyle="1" w:styleId="WWNum20">
    <w:name w:val="WWNum20"/>
    <w:basedOn w:val="a4"/>
    <w:rsid w:val="00023051"/>
    <w:pPr>
      <w:numPr>
        <w:numId w:val="59"/>
      </w:numPr>
    </w:pPr>
  </w:style>
  <w:style w:type="numbering" w:customStyle="1" w:styleId="WWNum21">
    <w:name w:val="WWNum21"/>
    <w:basedOn w:val="a4"/>
    <w:rsid w:val="00023051"/>
    <w:pPr>
      <w:numPr>
        <w:numId w:val="60"/>
      </w:numPr>
    </w:pPr>
  </w:style>
  <w:style w:type="numbering" w:customStyle="1" w:styleId="WWNum22">
    <w:name w:val="WWNum22"/>
    <w:basedOn w:val="a4"/>
    <w:rsid w:val="00023051"/>
    <w:pPr>
      <w:numPr>
        <w:numId w:val="61"/>
      </w:numPr>
    </w:pPr>
  </w:style>
  <w:style w:type="numbering" w:customStyle="1" w:styleId="WWNum23">
    <w:name w:val="WWNum23"/>
    <w:basedOn w:val="a4"/>
    <w:rsid w:val="00023051"/>
    <w:pPr>
      <w:numPr>
        <w:numId w:val="62"/>
      </w:numPr>
    </w:pPr>
  </w:style>
  <w:style w:type="numbering" w:customStyle="1" w:styleId="WWNum24">
    <w:name w:val="WWNum24"/>
    <w:basedOn w:val="a4"/>
    <w:rsid w:val="00023051"/>
    <w:pPr>
      <w:numPr>
        <w:numId w:val="63"/>
      </w:numPr>
    </w:pPr>
  </w:style>
  <w:style w:type="numbering" w:customStyle="1" w:styleId="WWNum25">
    <w:name w:val="WWNum25"/>
    <w:basedOn w:val="a4"/>
    <w:rsid w:val="00023051"/>
    <w:pPr>
      <w:numPr>
        <w:numId w:val="64"/>
      </w:numPr>
    </w:pPr>
  </w:style>
  <w:style w:type="numbering" w:customStyle="1" w:styleId="WWNum26">
    <w:name w:val="WWNum26"/>
    <w:basedOn w:val="a4"/>
    <w:rsid w:val="00023051"/>
    <w:pPr>
      <w:numPr>
        <w:numId w:val="65"/>
      </w:numPr>
    </w:pPr>
  </w:style>
  <w:style w:type="numbering" w:customStyle="1" w:styleId="WWNum27">
    <w:name w:val="WWNum27"/>
    <w:basedOn w:val="a4"/>
    <w:rsid w:val="00023051"/>
    <w:pPr>
      <w:numPr>
        <w:numId w:val="66"/>
      </w:numPr>
    </w:pPr>
  </w:style>
  <w:style w:type="numbering" w:customStyle="1" w:styleId="WWNum28">
    <w:name w:val="WWNum28"/>
    <w:basedOn w:val="a4"/>
    <w:rsid w:val="00023051"/>
    <w:pPr>
      <w:numPr>
        <w:numId w:val="73"/>
      </w:numPr>
    </w:pPr>
  </w:style>
  <w:style w:type="numbering" w:customStyle="1" w:styleId="WWNum29">
    <w:name w:val="WWNum29"/>
    <w:basedOn w:val="a4"/>
    <w:rsid w:val="00023051"/>
    <w:pPr>
      <w:numPr>
        <w:numId w:val="67"/>
      </w:numPr>
    </w:pPr>
  </w:style>
  <w:style w:type="numbering" w:customStyle="1" w:styleId="WWNum30">
    <w:name w:val="WWNum30"/>
    <w:basedOn w:val="a4"/>
    <w:rsid w:val="00023051"/>
    <w:pPr>
      <w:numPr>
        <w:numId w:val="68"/>
      </w:numPr>
    </w:pPr>
  </w:style>
  <w:style w:type="numbering" w:customStyle="1" w:styleId="WWNum31">
    <w:name w:val="WWNum31"/>
    <w:basedOn w:val="a4"/>
    <w:rsid w:val="00023051"/>
    <w:pPr>
      <w:numPr>
        <w:numId w:val="69"/>
      </w:numPr>
    </w:pPr>
  </w:style>
  <w:style w:type="numbering" w:customStyle="1" w:styleId="WWNum32">
    <w:name w:val="WWNum32"/>
    <w:basedOn w:val="a4"/>
    <w:rsid w:val="00023051"/>
    <w:pPr>
      <w:numPr>
        <w:numId w:val="70"/>
      </w:numPr>
    </w:pPr>
  </w:style>
  <w:style w:type="numbering" w:customStyle="1" w:styleId="WWNum33">
    <w:name w:val="WWNum33"/>
    <w:basedOn w:val="a4"/>
    <w:rsid w:val="00023051"/>
    <w:pPr>
      <w:numPr>
        <w:numId w:val="71"/>
      </w:numPr>
    </w:pPr>
  </w:style>
  <w:style w:type="numbering" w:customStyle="1" w:styleId="WWNum34">
    <w:name w:val="WWNum34"/>
    <w:basedOn w:val="a4"/>
    <w:rsid w:val="00023051"/>
    <w:pPr>
      <w:numPr>
        <w:numId w:val="72"/>
      </w:numPr>
    </w:pPr>
  </w:style>
  <w:style w:type="numbering" w:customStyle="1" w:styleId="71">
    <w:name w:val="Нет списка7"/>
    <w:next w:val="a4"/>
    <w:uiPriority w:val="99"/>
    <w:semiHidden/>
    <w:unhideWhenUsed/>
    <w:rsid w:val="005F320F"/>
  </w:style>
  <w:style w:type="numbering" w:customStyle="1" w:styleId="WWNum126">
    <w:name w:val="WWNum126"/>
    <w:basedOn w:val="a4"/>
    <w:rsid w:val="005F320F"/>
  </w:style>
  <w:style w:type="numbering" w:customStyle="1" w:styleId="WWNum1213">
    <w:name w:val="WWNum1213"/>
    <w:basedOn w:val="a4"/>
    <w:rsid w:val="005F320F"/>
  </w:style>
  <w:style w:type="numbering" w:customStyle="1" w:styleId="81">
    <w:name w:val="Нет списка8"/>
    <w:next w:val="a4"/>
    <w:uiPriority w:val="99"/>
    <w:semiHidden/>
    <w:unhideWhenUsed/>
    <w:rsid w:val="00017934"/>
  </w:style>
  <w:style w:type="numbering" w:customStyle="1" w:styleId="WWNum127">
    <w:name w:val="WWNum127"/>
    <w:basedOn w:val="a4"/>
    <w:rsid w:val="00017934"/>
  </w:style>
  <w:style w:type="numbering" w:customStyle="1" w:styleId="WWNum1214">
    <w:name w:val="WWNum1214"/>
    <w:basedOn w:val="a4"/>
    <w:rsid w:val="00017934"/>
  </w:style>
  <w:style w:type="numbering" w:customStyle="1" w:styleId="91">
    <w:name w:val="Нет списка9"/>
    <w:next w:val="a4"/>
    <w:uiPriority w:val="99"/>
    <w:semiHidden/>
    <w:unhideWhenUsed/>
    <w:rsid w:val="007008BE"/>
  </w:style>
  <w:style w:type="numbering" w:customStyle="1" w:styleId="WWNum128">
    <w:name w:val="WWNum128"/>
    <w:basedOn w:val="a4"/>
    <w:rsid w:val="007008BE"/>
  </w:style>
  <w:style w:type="numbering" w:customStyle="1" w:styleId="WWNum1215">
    <w:name w:val="WWNum1215"/>
    <w:basedOn w:val="a4"/>
    <w:rsid w:val="007008BE"/>
  </w:style>
  <w:style w:type="numbering" w:customStyle="1" w:styleId="101">
    <w:name w:val="Нет списка10"/>
    <w:next w:val="a4"/>
    <w:uiPriority w:val="99"/>
    <w:semiHidden/>
    <w:unhideWhenUsed/>
    <w:rsid w:val="00874ADC"/>
  </w:style>
  <w:style w:type="numbering" w:customStyle="1" w:styleId="WWNum129">
    <w:name w:val="WWNum129"/>
    <w:basedOn w:val="a4"/>
    <w:rsid w:val="00874ADC"/>
    <w:pPr>
      <w:numPr>
        <w:numId w:val="89"/>
      </w:numPr>
    </w:pPr>
  </w:style>
  <w:style w:type="numbering" w:customStyle="1" w:styleId="WWNum1216">
    <w:name w:val="WWNum1216"/>
    <w:basedOn w:val="a4"/>
    <w:rsid w:val="00874ADC"/>
    <w:pPr>
      <w:numPr>
        <w:numId w:val="92"/>
      </w:numPr>
    </w:pPr>
  </w:style>
  <w:style w:type="paragraph" w:styleId="affffa">
    <w:name w:val="Title"/>
    <w:basedOn w:val="a1"/>
    <w:next w:val="a7"/>
    <w:link w:val="1fc"/>
    <w:rsid w:val="00C12115"/>
    <w:pPr>
      <w:keepNext/>
      <w:suppressAutoHyphens/>
      <w:spacing w:before="240" w:after="120"/>
    </w:pPr>
    <w:rPr>
      <w:rFonts w:ascii="Arial" w:eastAsia="Microsoft YaHei" w:hAnsi="Arial" w:cs="Mangal"/>
      <w:sz w:val="28"/>
      <w:szCs w:val="28"/>
      <w:lang w:eastAsia="ar-SA"/>
    </w:rPr>
  </w:style>
  <w:style w:type="character" w:customStyle="1" w:styleId="1fc">
    <w:name w:val="Заголовок Знак1"/>
    <w:basedOn w:val="a2"/>
    <w:link w:val="affffa"/>
    <w:rsid w:val="00C12115"/>
    <w:rPr>
      <w:rFonts w:ascii="Arial" w:eastAsia="Microsoft YaHei" w:hAnsi="Arial" w:cs="Mangal"/>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25586">
      <w:bodyDiv w:val="1"/>
      <w:marLeft w:val="0"/>
      <w:marRight w:val="0"/>
      <w:marTop w:val="0"/>
      <w:marBottom w:val="0"/>
      <w:divBdr>
        <w:top w:val="none" w:sz="0" w:space="0" w:color="auto"/>
        <w:left w:val="none" w:sz="0" w:space="0" w:color="auto"/>
        <w:bottom w:val="none" w:sz="0" w:space="0" w:color="auto"/>
        <w:right w:val="none" w:sz="0" w:space="0" w:color="auto"/>
      </w:divBdr>
    </w:div>
    <w:div w:id="124541238">
      <w:bodyDiv w:val="1"/>
      <w:marLeft w:val="0"/>
      <w:marRight w:val="0"/>
      <w:marTop w:val="0"/>
      <w:marBottom w:val="0"/>
      <w:divBdr>
        <w:top w:val="none" w:sz="0" w:space="0" w:color="auto"/>
        <w:left w:val="none" w:sz="0" w:space="0" w:color="auto"/>
        <w:bottom w:val="none" w:sz="0" w:space="0" w:color="auto"/>
        <w:right w:val="none" w:sz="0" w:space="0" w:color="auto"/>
      </w:divBdr>
    </w:div>
    <w:div w:id="145324081">
      <w:bodyDiv w:val="1"/>
      <w:marLeft w:val="0"/>
      <w:marRight w:val="0"/>
      <w:marTop w:val="0"/>
      <w:marBottom w:val="0"/>
      <w:divBdr>
        <w:top w:val="none" w:sz="0" w:space="0" w:color="auto"/>
        <w:left w:val="none" w:sz="0" w:space="0" w:color="auto"/>
        <w:bottom w:val="none" w:sz="0" w:space="0" w:color="auto"/>
        <w:right w:val="none" w:sz="0" w:space="0" w:color="auto"/>
      </w:divBdr>
    </w:div>
    <w:div w:id="162474215">
      <w:bodyDiv w:val="1"/>
      <w:marLeft w:val="0"/>
      <w:marRight w:val="0"/>
      <w:marTop w:val="0"/>
      <w:marBottom w:val="0"/>
      <w:divBdr>
        <w:top w:val="none" w:sz="0" w:space="0" w:color="auto"/>
        <w:left w:val="none" w:sz="0" w:space="0" w:color="auto"/>
        <w:bottom w:val="none" w:sz="0" w:space="0" w:color="auto"/>
        <w:right w:val="none" w:sz="0" w:space="0" w:color="auto"/>
      </w:divBdr>
    </w:div>
    <w:div w:id="165363974">
      <w:bodyDiv w:val="1"/>
      <w:marLeft w:val="0"/>
      <w:marRight w:val="0"/>
      <w:marTop w:val="0"/>
      <w:marBottom w:val="0"/>
      <w:divBdr>
        <w:top w:val="none" w:sz="0" w:space="0" w:color="auto"/>
        <w:left w:val="none" w:sz="0" w:space="0" w:color="auto"/>
        <w:bottom w:val="none" w:sz="0" w:space="0" w:color="auto"/>
        <w:right w:val="none" w:sz="0" w:space="0" w:color="auto"/>
      </w:divBdr>
    </w:div>
    <w:div w:id="200290450">
      <w:bodyDiv w:val="1"/>
      <w:marLeft w:val="0"/>
      <w:marRight w:val="0"/>
      <w:marTop w:val="0"/>
      <w:marBottom w:val="0"/>
      <w:divBdr>
        <w:top w:val="none" w:sz="0" w:space="0" w:color="auto"/>
        <w:left w:val="none" w:sz="0" w:space="0" w:color="auto"/>
        <w:bottom w:val="none" w:sz="0" w:space="0" w:color="auto"/>
        <w:right w:val="none" w:sz="0" w:space="0" w:color="auto"/>
      </w:divBdr>
    </w:div>
    <w:div w:id="226578404">
      <w:bodyDiv w:val="1"/>
      <w:marLeft w:val="0"/>
      <w:marRight w:val="0"/>
      <w:marTop w:val="0"/>
      <w:marBottom w:val="0"/>
      <w:divBdr>
        <w:top w:val="none" w:sz="0" w:space="0" w:color="auto"/>
        <w:left w:val="none" w:sz="0" w:space="0" w:color="auto"/>
        <w:bottom w:val="none" w:sz="0" w:space="0" w:color="auto"/>
        <w:right w:val="none" w:sz="0" w:space="0" w:color="auto"/>
      </w:divBdr>
    </w:div>
    <w:div w:id="257522607">
      <w:bodyDiv w:val="1"/>
      <w:marLeft w:val="0"/>
      <w:marRight w:val="0"/>
      <w:marTop w:val="0"/>
      <w:marBottom w:val="0"/>
      <w:divBdr>
        <w:top w:val="none" w:sz="0" w:space="0" w:color="auto"/>
        <w:left w:val="none" w:sz="0" w:space="0" w:color="auto"/>
        <w:bottom w:val="none" w:sz="0" w:space="0" w:color="auto"/>
        <w:right w:val="none" w:sz="0" w:space="0" w:color="auto"/>
      </w:divBdr>
    </w:div>
    <w:div w:id="343632118">
      <w:bodyDiv w:val="1"/>
      <w:marLeft w:val="0"/>
      <w:marRight w:val="0"/>
      <w:marTop w:val="0"/>
      <w:marBottom w:val="0"/>
      <w:divBdr>
        <w:top w:val="none" w:sz="0" w:space="0" w:color="auto"/>
        <w:left w:val="none" w:sz="0" w:space="0" w:color="auto"/>
        <w:bottom w:val="none" w:sz="0" w:space="0" w:color="auto"/>
        <w:right w:val="none" w:sz="0" w:space="0" w:color="auto"/>
      </w:divBdr>
    </w:div>
    <w:div w:id="384257524">
      <w:bodyDiv w:val="1"/>
      <w:marLeft w:val="0"/>
      <w:marRight w:val="0"/>
      <w:marTop w:val="0"/>
      <w:marBottom w:val="0"/>
      <w:divBdr>
        <w:top w:val="none" w:sz="0" w:space="0" w:color="auto"/>
        <w:left w:val="none" w:sz="0" w:space="0" w:color="auto"/>
        <w:bottom w:val="none" w:sz="0" w:space="0" w:color="auto"/>
        <w:right w:val="none" w:sz="0" w:space="0" w:color="auto"/>
      </w:divBdr>
    </w:div>
    <w:div w:id="424767519">
      <w:bodyDiv w:val="1"/>
      <w:marLeft w:val="0"/>
      <w:marRight w:val="0"/>
      <w:marTop w:val="0"/>
      <w:marBottom w:val="0"/>
      <w:divBdr>
        <w:top w:val="none" w:sz="0" w:space="0" w:color="auto"/>
        <w:left w:val="none" w:sz="0" w:space="0" w:color="auto"/>
        <w:bottom w:val="none" w:sz="0" w:space="0" w:color="auto"/>
        <w:right w:val="none" w:sz="0" w:space="0" w:color="auto"/>
      </w:divBdr>
    </w:div>
    <w:div w:id="427502311">
      <w:bodyDiv w:val="1"/>
      <w:marLeft w:val="0"/>
      <w:marRight w:val="0"/>
      <w:marTop w:val="0"/>
      <w:marBottom w:val="0"/>
      <w:divBdr>
        <w:top w:val="none" w:sz="0" w:space="0" w:color="auto"/>
        <w:left w:val="none" w:sz="0" w:space="0" w:color="auto"/>
        <w:bottom w:val="none" w:sz="0" w:space="0" w:color="auto"/>
        <w:right w:val="none" w:sz="0" w:space="0" w:color="auto"/>
      </w:divBdr>
    </w:div>
    <w:div w:id="429853647">
      <w:bodyDiv w:val="1"/>
      <w:marLeft w:val="30"/>
      <w:marRight w:val="30"/>
      <w:marTop w:val="0"/>
      <w:marBottom w:val="0"/>
      <w:divBdr>
        <w:top w:val="none" w:sz="0" w:space="0" w:color="auto"/>
        <w:left w:val="none" w:sz="0" w:space="0" w:color="auto"/>
        <w:bottom w:val="none" w:sz="0" w:space="0" w:color="auto"/>
        <w:right w:val="none" w:sz="0" w:space="0" w:color="auto"/>
      </w:divBdr>
      <w:divsChild>
        <w:div w:id="1288968955">
          <w:marLeft w:val="0"/>
          <w:marRight w:val="0"/>
          <w:marTop w:val="0"/>
          <w:marBottom w:val="0"/>
          <w:divBdr>
            <w:top w:val="none" w:sz="0" w:space="0" w:color="auto"/>
            <w:left w:val="none" w:sz="0" w:space="0" w:color="auto"/>
            <w:bottom w:val="none" w:sz="0" w:space="0" w:color="auto"/>
            <w:right w:val="none" w:sz="0" w:space="0" w:color="auto"/>
          </w:divBdr>
          <w:divsChild>
            <w:div w:id="745154351">
              <w:marLeft w:val="0"/>
              <w:marRight w:val="0"/>
              <w:marTop w:val="0"/>
              <w:marBottom w:val="0"/>
              <w:divBdr>
                <w:top w:val="none" w:sz="0" w:space="0" w:color="auto"/>
                <w:left w:val="none" w:sz="0" w:space="0" w:color="auto"/>
                <w:bottom w:val="none" w:sz="0" w:space="0" w:color="auto"/>
                <w:right w:val="none" w:sz="0" w:space="0" w:color="auto"/>
              </w:divBdr>
              <w:divsChild>
                <w:div w:id="2105807354">
                  <w:marLeft w:val="180"/>
                  <w:marRight w:val="0"/>
                  <w:marTop w:val="0"/>
                  <w:marBottom w:val="0"/>
                  <w:divBdr>
                    <w:top w:val="none" w:sz="0" w:space="0" w:color="auto"/>
                    <w:left w:val="none" w:sz="0" w:space="0" w:color="auto"/>
                    <w:bottom w:val="none" w:sz="0" w:space="0" w:color="auto"/>
                    <w:right w:val="none" w:sz="0" w:space="0" w:color="auto"/>
                  </w:divBdr>
                  <w:divsChild>
                    <w:div w:id="36853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454680">
      <w:bodyDiv w:val="1"/>
      <w:marLeft w:val="0"/>
      <w:marRight w:val="0"/>
      <w:marTop w:val="0"/>
      <w:marBottom w:val="0"/>
      <w:divBdr>
        <w:top w:val="none" w:sz="0" w:space="0" w:color="auto"/>
        <w:left w:val="none" w:sz="0" w:space="0" w:color="auto"/>
        <w:bottom w:val="none" w:sz="0" w:space="0" w:color="auto"/>
        <w:right w:val="none" w:sz="0" w:space="0" w:color="auto"/>
      </w:divBdr>
    </w:div>
    <w:div w:id="486871495">
      <w:bodyDiv w:val="1"/>
      <w:marLeft w:val="0"/>
      <w:marRight w:val="0"/>
      <w:marTop w:val="0"/>
      <w:marBottom w:val="0"/>
      <w:divBdr>
        <w:top w:val="none" w:sz="0" w:space="0" w:color="auto"/>
        <w:left w:val="none" w:sz="0" w:space="0" w:color="auto"/>
        <w:bottom w:val="none" w:sz="0" w:space="0" w:color="auto"/>
        <w:right w:val="none" w:sz="0" w:space="0" w:color="auto"/>
      </w:divBdr>
    </w:div>
    <w:div w:id="497615127">
      <w:bodyDiv w:val="1"/>
      <w:marLeft w:val="0"/>
      <w:marRight w:val="0"/>
      <w:marTop w:val="0"/>
      <w:marBottom w:val="0"/>
      <w:divBdr>
        <w:top w:val="none" w:sz="0" w:space="0" w:color="auto"/>
        <w:left w:val="none" w:sz="0" w:space="0" w:color="auto"/>
        <w:bottom w:val="none" w:sz="0" w:space="0" w:color="auto"/>
        <w:right w:val="none" w:sz="0" w:space="0" w:color="auto"/>
      </w:divBdr>
    </w:div>
    <w:div w:id="582222586">
      <w:bodyDiv w:val="1"/>
      <w:marLeft w:val="0"/>
      <w:marRight w:val="0"/>
      <w:marTop w:val="0"/>
      <w:marBottom w:val="0"/>
      <w:divBdr>
        <w:top w:val="none" w:sz="0" w:space="0" w:color="auto"/>
        <w:left w:val="none" w:sz="0" w:space="0" w:color="auto"/>
        <w:bottom w:val="none" w:sz="0" w:space="0" w:color="auto"/>
        <w:right w:val="none" w:sz="0" w:space="0" w:color="auto"/>
      </w:divBdr>
    </w:div>
    <w:div w:id="643510529">
      <w:bodyDiv w:val="1"/>
      <w:marLeft w:val="0"/>
      <w:marRight w:val="0"/>
      <w:marTop w:val="0"/>
      <w:marBottom w:val="0"/>
      <w:divBdr>
        <w:top w:val="none" w:sz="0" w:space="0" w:color="auto"/>
        <w:left w:val="none" w:sz="0" w:space="0" w:color="auto"/>
        <w:bottom w:val="none" w:sz="0" w:space="0" w:color="auto"/>
        <w:right w:val="none" w:sz="0" w:space="0" w:color="auto"/>
      </w:divBdr>
    </w:div>
    <w:div w:id="652607822">
      <w:bodyDiv w:val="1"/>
      <w:marLeft w:val="0"/>
      <w:marRight w:val="0"/>
      <w:marTop w:val="0"/>
      <w:marBottom w:val="0"/>
      <w:divBdr>
        <w:top w:val="none" w:sz="0" w:space="0" w:color="auto"/>
        <w:left w:val="none" w:sz="0" w:space="0" w:color="auto"/>
        <w:bottom w:val="none" w:sz="0" w:space="0" w:color="auto"/>
        <w:right w:val="none" w:sz="0" w:space="0" w:color="auto"/>
      </w:divBdr>
    </w:div>
    <w:div w:id="683627874">
      <w:bodyDiv w:val="1"/>
      <w:marLeft w:val="0"/>
      <w:marRight w:val="0"/>
      <w:marTop w:val="0"/>
      <w:marBottom w:val="0"/>
      <w:divBdr>
        <w:top w:val="none" w:sz="0" w:space="0" w:color="auto"/>
        <w:left w:val="none" w:sz="0" w:space="0" w:color="auto"/>
        <w:bottom w:val="none" w:sz="0" w:space="0" w:color="auto"/>
        <w:right w:val="none" w:sz="0" w:space="0" w:color="auto"/>
      </w:divBdr>
    </w:div>
    <w:div w:id="720054641">
      <w:bodyDiv w:val="1"/>
      <w:marLeft w:val="0"/>
      <w:marRight w:val="0"/>
      <w:marTop w:val="0"/>
      <w:marBottom w:val="0"/>
      <w:divBdr>
        <w:top w:val="none" w:sz="0" w:space="0" w:color="auto"/>
        <w:left w:val="none" w:sz="0" w:space="0" w:color="auto"/>
        <w:bottom w:val="none" w:sz="0" w:space="0" w:color="auto"/>
        <w:right w:val="none" w:sz="0" w:space="0" w:color="auto"/>
      </w:divBdr>
    </w:div>
    <w:div w:id="771825147">
      <w:bodyDiv w:val="1"/>
      <w:marLeft w:val="0"/>
      <w:marRight w:val="0"/>
      <w:marTop w:val="0"/>
      <w:marBottom w:val="0"/>
      <w:divBdr>
        <w:top w:val="none" w:sz="0" w:space="0" w:color="auto"/>
        <w:left w:val="none" w:sz="0" w:space="0" w:color="auto"/>
        <w:bottom w:val="none" w:sz="0" w:space="0" w:color="auto"/>
        <w:right w:val="none" w:sz="0" w:space="0" w:color="auto"/>
      </w:divBdr>
    </w:div>
    <w:div w:id="843204195">
      <w:bodyDiv w:val="1"/>
      <w:marLeft w:val="0"/>
      <w:marRight w:val="0"/>
      <w:marTop w:val="0"/>
      <w:marBottom w:val="0"/>
      <w:divBdr>
        <w:top w:val="none" w:sz="0" w:space="0" w:color="auto"/>
        <w:left w:val="none" w:sz="0" w:space="0" w:color="auto"/>
        <w:bottom w:val="none" w:sz="0" w:space="0" w:color="auto"/>
        <w:right w:val="none" w:sz="0" w:space="0" w:color="auto"/>
      </w:divBdr>
    </w:div>
    <w:div w:id="864833602">
      <w:bodyDiv w:val="1"/>
      <w:marLeft w:val="0"/>
      <w:marRight w:val="0"/>
      <w:marTop w:val="0"/>
      <w:marBottom w:val="0"/>
      <w:divBdr>
        <w:top w:val="none" w:sz="0" w:space="0" w:color="auto"/>
        <w:left w:val="none" w:sz="0" w:space="0" w:color="auto"/>
        <w:bottom w:val="none" w:sz="0" w:space="0" w:color="auto"/>
        <w:right w:val="none" w:sz="0" w:space="0" w:color="auto"/>
      </w:divBdr>
    </w:div>
    <w:div w:id="878278502">
      <w:bodyDiv w:val="1"/>
      <w:marLeft w:val="0"/>
      <w:marRight w:val="0"/>
      <w:marTop w:val="0"/>
      <w:marBottom w:val="0"/>
      <w:divBdr>
        <w:top w:val="none" w:sz="0" w:space="0" w:color="auto"/>
        <w:left w:val="none" w:sz="0" w:space="0" w:color="auto"/>
        <w:bottom w:val="none" w:sz="0" w:space="0" w:color="auto"/>
        <w:right w:val="none" w:sz="0" w:space="0" w:color="auto"/>
      </w:divBdr>
    </w:div>
    <w:div w:id="891113529">
      <w:bodyDiv w:val="1"/>
      <w:marLeft w:val="0"/>
      <w:marRight w:val="0"/>
      <w:marTop w:val="0"/>
      <w:marBottom w:val="0"/>
      <w:divBdr>
        <w:top w:val="none" w:sz="0" w:space="0" w:color="auto"/>
        <w:left w:val="none" w:sz="0" w:space="0" w:color="auto"/>
        <w:bottom w:val="none" w:sz="0" w:space="0" w:color="auto"/>
        <w:right w:val="none" w:sz="0" w:space="0" w:color="auto"/>
      </w:divBdr>
    </w:div>
    <w:div w:id="966930404">
      <w:bodyDiv w:val="1"/>
      <w:marLeft w:val="0"/>
      <w:marRight w:val="0"/>
      <w:marTop w:val="0"/>
      <w:marBottom w:val="0"/>
      <w:divBdr>
        <w:top w:val="none" w:sz="0" w:space="0" w:color="auto"/>
        <w:left w:val="none" w:sz="0" w:space="0" w:color="auto"/>
        <w:bottom w:val="none" w:sz="0" w:space="0" w:color="auto"/>
        <w:right w:val="none" w:sz="0" w:space="0" w:color="auto"/>
      </w:divBdr>
    </w:div>
    <w:div w:id="982126669">
      <w:bodyDiv w:val="1"/>
      <w:marLeft w:val="0"/>
      <w:marRight w:val="0"/>
      <w:marTop w:val="0"/>
      <w:marBottom w:val="0"/>
      <w:divBdr>
        <w:top w:val="none" w:sz="0" w:space="0" w:color="auto"/>
        <w:left w:val="none" w:sz="0" w:space="0" w:color="auto"/>
        <w:bottom w:val="none" w:sz="0" w:space="0" w:color="auto"/>
        <w:right w:val="none" w:sz="0" w:space="0" w:color="auto"/>
      </w:divBdr>
    </w:div>
    <w:div w:id="984047396">
      <w:bodyDiv w:val="1"/>
      <w:marLeft w:val="0"/>
      <w:marRight w:val="0"/>
      <w:marTop w:val="0"/>
      <w:marBottom w:val="0"/>
      <w:divBdr>
        <w:top w:val="none" w:sz="0" w:space="0" w:color="auto"/>
        <w:left w:val="none" w:sz="0" w:space="0" w:color="auto"/>
        <w:bottom w:val="none" w:sz="0" w:space="0" w:color="auto"/>
        <w:right w:val="none" w:sz="0" w:space="0" w:color="auto"/>
      </w:divBdr>
    </w:div>
    <w:div w:id="994185986">
      <w:bodyDiv w:val="1"/>
      <w:marLeft w:val="0"/>
      <w:marRight w:val="0"/>
      <w:marTop w:val="0"/>
      <w:marBottom w:val="0"/>
      <w:divBdr>
        <w:top w:val="none" w:sz="0" w:space="0" w:color="auto"/>
        <w:left w:val="none" w:sz="0" w:space="0" w:color="auto"/>
        <w:bottom w:val="none" w:sz="0" w:space="0" w:color="auto"/>
        <w:right w:val="none" w:sz="0" w:space="0" w:color="auto"/>
      </w:divBdr>
    </w:div>
    <w:div w:id="1042100645">
      <w:bodyDiv w:val="1"/>
      <w:marLeft w:val="0"/>
      <w:marRight w:val="0"/>
      <w:marTop w:val="0"/>
      <w:marBottom w:val="0"/>
      <w:divBdr>
        <w:top w:val="none" w:sz="0" w:space="0" w:color="auto"/>
        <w:left w:val="none" w:sz="0" w:space="0" w:color="auto"/>
        <w:bottom w:val="none" w:sz="0" w:space="0" w:color="auto"/>
        <w:right w:val="none" w:sz="0" w:space="0" w:color="auto"/>
      </w:divBdr>
    </w:div>
    <w:div w:id="1064327806">
      <w:bodyDiv w:val="1"/>
      <w:marLeft w:val="0"/>
      <w:marRight w:val="0"/>
      <w:marTop w:val="0"/>
      <w:marBottom w:val="0"/>
      <w:divBdr>
        <w:top w:val="none" w:sz="0" w:space="0" w:color="auto"/>
        <w:left w:val="none" w:sz="0" w:space="0" w:color="auto"/>
        <w:bottom w:val="none" w:sz="0" w:space="0" w:color="auto"/>
        <w:right w:val="none" w:sz="0" w:space="0" w:color="auto"/>
      </w:divBdr>
    </w:div>
    <w:div w:id="1067607228">
      <w:bodyDiv w:val="1"/>
      <w:marLeft w:val="0"/>
      <w:marRight w:val="0"/>
      <w:marTop w:val="0"/>
      <w:marBottom w:val="0"/>
      <w:divBdr>
        <w:top w:val="none" w:sz="0" w:space="0" w:color="auto"/>
        <w:left w:val="none" w:sz="0" w:space="0" w:color="auto"/>
        <w:bottom w:val="none" w:sz="0" w:space="0" w:color="auto"/>
        <w:right w:val="none" w:sz="0" w:space="0" w:color="auto"/>
      </w:divBdr>
    </w:div>
    <w:div w:id="1090665554">
      <w:bodyDiv w:val="1"/>
      <w:marLeft w:val="0"/>
      <w:marRight w:val="0"/>
      <w:marTop w:val="0"/>
      <w:marBottom w:val="0"/>
      <w:divBdr>
        <w:top w:val="none" w:sz="0" w:space="0" w:color="auto"/>
        <w:left w:val="none" w:sz="0" w:space="0" w:color="auto"/>
        <w:bottom w:val="none" w:sz="0" w:space="0" w:color="auto"/>
        <w:right w:val="none" w:sz="0" w:space="0" w:color="auto"/>
      </w:divBdr>
    </w:div>
    <w:div w:id="1127357160">
      <w:bodyDiv w:val="1"/>
      <w:marLeft w:val="0"/>
      <w:marRight w:val="0"/>
      <w:marTop w:val="0"/>
      <w:marBottom w:val="0"/>
      <w:divBdr>
        <w:top w:val="none" w:sz="0" w:space="0" w:color="auto"/>
        <w:left w:val="none" w:sz="0" w:space="0" w:color="auto"/>
        <w:bottom w:val="none" w:sz="0" w:space="0" w:color="auto"/>
        <w:right w:val="none" w:sz="0" w:space="0" w:color="auto"/>
      </w:divBdr>
    </w:div>
    <w:div w:id="1154104828">
      <w:bodyDiv w:val="1"/>
      <w:marLeft w:val="0"/>
      <w:marRight w:val="0"/>
      <w:marTop w:val="0"/>
      <w:marBottom w:val="0"/>
      <w:divBdr>
        <w:top w:val="none" w:sz="0" w:space="0" w:color="auto"/>
        <w:left w:val="none" w:sz="0" w:space="0" w:color="auto"/>
        <w:bottom w:val="none" w:sz="0" w:space="0" w:color="auto"/>
        <w:right w:val="none" w:sz="0" w:space="0" w:color="auto"/>
      </w:divBdr>
    </w:div>
    <w:div w:id="1207911623">
      <w:bodyDiv w:val="1"/>
      <w:marLeft w:val="0"/>
      <w:marRight w:val="0"/>
      <w:marTop w:val="0"/>
      <w:marBottom w:val="0"/>
      <w:divBdr>
        <w:top w:val="none" w:sz="0" w:space="0" w:color="auto"/>
        <w:left w:val="none" w:sz="0" w:space="0" w:color="auto"/>
        <w:bottom w:val="none" w:sz="0" w:space="0" w:color="auto"/>
        <w:right w:val="none" w:sz="0" w:space="0" w:color="auto"/>
      </w:divBdr>
    </w:div>
    <w:div w:id="1213887168">
      <w:bodyDiv w:val="1"/>
      <w:marLeft w:val="0"/>
      <w:marRight w:val="0"/>
      <w:marTop w:val="0"/>
      <w:marBottom w:val="0"/>
      <w:divBdr>
        <w:top w:val="none" w:sz="0" w:space="0" w:color="auto"/>
        <w:left w:val="none" w:sz="0" w:space="0" w:color="auto"/>
        <w:bottom w:val="none" w:sz="0" w:space="0" w:color="auto"/>
        <w:right w:val="none" w:sz="0" w:space="0" w:color="auto"/>
      </w:divBdr>
    </w:div>
    <w:div w:id="1229804340">
      <w:bodyDiv w:val="1"/>
      <w:marLeft w:val="0"/>
      <w:marRight w:val="0"/>
      <w:marTop w:val="0"/>
      <w:marBottom w:val="0"/>
      <w:divBdr>
        <w:top w:val="none" w:sz="0" w:space="0" w:color="auto"/>
        <w:left w:val="none" w:sz="0" w:space="0" w:color="auto"/>
        <w:bottom w:val="none" w:sz="0" w:space="0" w:color="auto"/>
        <w:right w:val="none" w:sz="0" w:space="0" w:color="auto"/>
      </w:divBdr>
    </w:div>
    <w:div w:id="1232229736">
      <w:bodyDiv w:val="1"/>
      <w:marLeft w:val="0"/>
      <w:marRight w:val="0"/>
      <w:marTop w:val="0"/>
      <w:marBottom w:val="0"/>
      <w:divBdr>
        <w:top w:val="none" w:sz="0" w:space="0" w:color="auto"/>
        <w:left w:val="none" w:sz="0" w:space="0" w:color="auto"/>
        <w:bottom w:val="none" w:sz="0" w:space="0" w:color="auto"/>
        <w:right w:val="none" w:sz="0" w:space="0" w:color="auto"/>
      </w:divBdr>
    </w:div>
    <w:div w:id="1343899962">
      <w:bodyDiv w:val="1"/>
      <w:marLeft w:val="0"/>
      <w:marRight w:val="0"/>
      <w:marTop w:val="0"/>
      <w:marBottom w:val="0"/>
      <w:divBdr>
        <w:top w:val="none" w:sz="0" w:space="0" w:color="auto"/>
        <w:left w:val="none" w:sz="0" w:space="0" w:color="auto"/>
        <w:bottom w:val="none" w:sz="0" w:space="0" w:color="auto"/>
        <w:right w:val="none" w:sz="0" w:space="0" w:color="auto"/>
      </w:divBdr>
    </w:div>
    <w:div w:id="1350834474">
      <w:bodyDiv w:val="1"/>
      <w:marLeft w:val="0"/>
      <w:marRight w:val="0"/>
      <w:marTop w:val="0"/>
      <w:marBottom w:val="0"/>
      <w:divBdr>
        <w:top w:val="none" w:sz="0" w:space="0" w:color="auto"/>
        <w:left w:val="none" w:sz="0" w:space="0" w:color="auto"/>
        <w:bottom w:val="none" w:sz="0" w:space="0" w:color="auto"/>
        <w:right w:val="none" w:sz="0" w:space="0" w:color="auto"/>
      </w:divBdr>
    </w:div>
    <w:div w:id="1361274921">
      <w:bodyDiv w:val="1"/>
      <w:marLeft w:val="0"/>
      <w:marRight w:val="0"/>
      <w:marTop w:val="0"/>
      <w:marBottom w:val="0"/>
      <w:divBdr>
        <w:top w:val="none" w:sz="0" w:space="0" w:color="auto"/>
        <w:left w:val="none" w:sz="0" w:space="0" w:color="auto"/>
        <w:bottom w:val="none" w:sz="0" w:space="0" w:color="auto"/>
        <w:right w:val="none" w:sz="0" w:space="0" w:color="auto"/>
      </w:divBdr>
    </w:div>
    <w:div w:id="1413504251">
      <w:bodyDiv w:val="1"/>
      <w:marLeft w:val="0"/>
      <w:marRight w:val="0"/>
      <w:marTop w:val="0"/>
      <w:marBottom w:val="0"/>
      <w:divBdr>
        <w:top w:val="none" w:sz="0" w:space="0" w:color="auto"/>
        <w:left w:val="none" w:sz="0" w:space="0" w:color="auto"/>
        <w:bottom w:val="none" w:sz="0" w:space="0" w:color="auto"/>
        <w:right w:val="none" w:sz="0" w:space="0" w:color="auto"/>
      </w:divBdr>
    </w:div>
    <w:div w:id="1523470194">
      <w:bodyDiv w:val="1"/>
      <w:marLeft w:val="0"/>
      <w:marRight w:val="0"/>
      <w:marTop w:val="0"/>
      <w:marBottom w:val="0"/>
      <w:divBdr>
        <w:top w:val="none" w:sz="0" w:space="0" w:color="auto"/>
        <w:left w:val="none" w:sz="0" w:space="0" w:color="auto"/>
        <w:bottom w:val="none" w:sz="0" w:space="0" w:color="auto"/>
        <w:right w:val="none" w:sz="0" w:space="0" w:color="auto"/>
      </w:divBdr>
    </w:div>
    <w:div w:id="1528713909">
      <w:bodyDiv w:val="1"/>
      <w:marLeft w:val="0"/>
      <w:marRight w:val="0"/>
      <w:marTop w:val="0"/>
      <w:marBottom w:val="0"/>
      <w:divBdr>
        <w:top w:val="none" w:sz="0" w:space="0" w:color="auto"/>
        <w:left w:val="none" w:sz="0" w:space="0" w:color="auto"/>
        <w:bottom w:val="none" w:sz="0" w:space="0" w:color="auto"/>
        <w:right w:val="none" w:sz="0" w:space="0" w:color="auto"/>
      </w:divBdr>
    </w:div>
    <w:div w:id="1700400127">
      <w:bodyDiv w:val="1"/>
      <w:marLeft w:val="0"/>
      <w:marRight w:val="0"/>
      <w:marTop w:val="0"/>
      <w:marBottom w:val="0"/>
      <w:divBdr>
        <w:top w:val="none" w:sz="0" w:space="0" w:color="auto"/>
        <w:left w:val="none" w:sz="0" w:space="0" w:color="auto"/>
        <w:bottom w:val="none" w:sz="0" w:space="0" w:color="auto"/>
        <w:right w:val="none" w:sz="0" w:space="0" w:color="auto"/>
      </w:divBdr>
    </w:div>
    <w:div w:id="1720397746">
      <w:bodyDiv w:val="1"/>
      <w:marLeft w:val="0"/>
      <w:marRight w:val="0"/>
      <w:marTop w:val="0"/>
      <w:marBottom w:val="0"/>
      <w:divBdr>
        <w:top w:val="none" w:sz="0" w:space="0" w:color="auto"/>
        <w:left w:val="none" w:sz="0" w:space="0" w:color="auto"/>
        <w:bottom w:val="none" w:sz="0" w:space="0" w:color="auto"/>
        <w:right w:val="none" w:sz="0" w:space="0" w:color="auto"/>
      </w:divBdr>
    </w:div>
    <w:div w:id="1749224949">
      <w:bodyDiv w:val="1"/>
      <w:marLeft w:val="0"/>
      <w:marRight w:val="0"/>
      <w:marTop w:val="0"/>
      <w:marBottom w:val="0"/>
      <w:divBdr>
        <w:top w:val="none" w:sz="0" w:space="0" w:color="auto"/>
        <w:left w:val="none" w:sz="0" w:space="0" w:color="auto"/>
        <w:bottom w:val="none" w:sz="0" w:space="0" w:color="auto"/>
        <w:right w:val="none" w:sz="0" w:space="0" w:color="auto"/>
      </w:divBdr>
    </w:div>
    <w:div w:id="1755206607">
      <w:bodyDiv w:val="1"/>
      <w:marLeft w:val="0"/>
      <w:marRight w:val="0"/>
      <w:marTop w:val="0"/>
      <w:marBottom w:val="0"/>
      <w:divBdr>
        <w:top w:val="none" w:sz="0" w:space="0" w:color="auto"/>
        <w:left w:val="none" w:sz="0" w:space="0" w:color="auto"/>
        <w:bottom w:val="none" w:sz="0" w:space="0" w:color="auto"/>
        <w:right w:val="none" w:sz="0" w:space="0" w:color="auto"/>
      </w:divBdr>
    </w:div>
    <w:div w:id="1768233290">
      <w:bodyDiv w:val="1"/>
      <w:marLeft w:val="0"/>
      <w:marRight w:val="0"/>
      <w:marTop w:val="0"/>
      <w:marBottom w:val="0"/>
      <w:divBdr>
        <w:top w:val="none" w:sz="0" w:space="0" w:color="auto"/>
        <w:left w:val="none" w:sz="0" w:space="0" w:color="auto"/>
        <w:bottom w:val="none" w:sz="0" w:space="0" w:color="auto"/>
        <w:right w:val="none" w:sz="0" w:space="0" w:color="auto"/>
      </w:divBdr>
    </w:div>
    <w:div w:id="1863593774">
      <w:bodyDiv w:val="1"/>
      <w:marLeft w:val="0"/>
      <w:marRight w:val="0"/>
      <w:marTop w:val="0"/>
      <w:marBottom w:val="0"/>
      <w:divBdr>
        <w:top w:val="none" w:sz="0" w:space="0" w:color="auto"/>
        <w:left w:val="none" w:sz="0" w:space="0" w:color="auto"/>
        <w:bottom w:val="none" w:sz="0" w:space="0" w:color="auto"/>
        <w:right w:val="none" w:sz="0" w:space="0" w:color="auto"/>
      </w:divBdr>
    </w:div>
    <w:div w:id="1871067932">
      <w:bodyDiv w:val="1"/>
      <w:marLeft w:val="30"/>
      <w:marRight w:val="30"/>
      <w:marTop w:val="0"/>
      <w:marBottom w:val="0"/>
      <w:divBdr>
        <w:top w:val="none" w:sz="0" w:space="0" w:color="auto"/>
        <w:left w:val="none" w:sz="0" w:space="0" w:color="auto"/>
        <w:bottom w:val="none" w:sz="0" w:space="0" w:color="auto"/>
        <w:right w:val="none" w:sz="0" w:space="0" w:color="auto"/>
      </w:divBdr>
      <w:divsChild>
        <w:div w:id="1081482738">
          <w:marLeft w:val="0"/>
          <w:marRight w:val="0"/>
          <w:marTop w:val="0"/>
          <w:marBottom w:val="0"/>
          <w:divBdr>
            <w:top w:val="none" w:sz="0" w:space="0" w:color="auto"/>
            <w:left w:val="none" w:sz="0" w:space="0" w:color="auto"/>
            <w:bottom w:val="none" w:sz="0" w:space="0" w:color="auto"/>
            <w:right w:val="none" w:sz="0" w:space="0" w:color="auto"/>
          </w:divBdr>
          <w:divsChild>
            <w:div w:id="779107137">
              <w:marLeft w:val="0"/>
              <w:marRight w:val="0"/>
              <w:marTop w:val="0"/>
              <w:marBottom w:val="0"/>
              <w:divBdr>
                <w:top w:val="none" w:sz="0" w:space="0" w:color="auto"/>
                <w:left w:val="none" w:sz="0" w:space="0" w:color="auto"/>
                <w:bottom w:val="none" w:sz="0" w:space="0" w:color="auto"/>
                <w:right w:val="none" w:sz="0" w:space="0" w:color="auto"/>
              </w:divBdr>
              <w:divsChild>
                <w:div w:id="2117014183">
                  <w:marLeft w:val="180"/>
                  <w:marRight w:val="0"/>
                  <w:marTop w:val="0"/>
                  <w:marBottom w:val="0"/>
                  <w:divBdr>
                    <w:top w:val="none" w:sz="0" w:space="0" w:color="auto"/>
                    <w:left w:val="none" w:sz="0" w:space="0" w:color="auto"/>
                    <w:bottom w:val="none" w:sz="0" w:space="0" w:color="auto"/>
                    <w:right w:val="none" w:sz="0" w:space="0" w:color="auto"/>
                  </w:divBdr>
                  <w:divsChild>
                    <w:div w:id="77243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0650871">
      <w:bodyDiv w:val="1"/>
      <w:marLeft w:val="0"/>
      <w:marRight w:val="0"/>
      <w:marTop w:val="0"/>
      <w:marBottom w:val="0"/>
      <w:divBdr>
        <w:top w:val="none" w:sz="0" w:space="0" w:color="auto"/>
        <w:left w:val="none" w:sz="0" w:space="0" w:color="auto"/>
        <w:bottom w:val="none" w:sz="0" w:space="0" w:color="auto"/>
        <w:right w:val="none" w:sz="0" w:space="0" w:color="auto"/>
      </w:divBdr>
    </w:div>
    <w:div w:id="2076665748">
      <w:bodyDiv w:val="1"/>
      <w:marLeft w:val="0"/>
      <w:marRight w:val="0"/>
      <w:marTop w:val="0"/>
      <w:marBottom w:val="0"/>
      <w:divBdr>
        <w:top w:val="none" w:sz="0" w:space="0" w:color="auto"/>
        <w:left w:val="none" w:sz="0" w:space="0" w:color="auto"/>
        <w:bottom w:val="none" w:sz="0" w:space="0" w:color="auto"/>
        <w:right w:val="none" w:sz="0" w:space="0" w:color="auto"/>
      </w:divBdr>
    </w:div>
    <w:div w:id="2079555492">
      <w:bodyDiv w:val="1"/>
      <w:marLeft w:val="0"/>
      <w:marRight w:val="0"/>
      <w:marTop w:val="0"/>
      <w:marBottom w:val="0"/>
      <w:divBdr>
        <w:top w:val="none" w:sz="0" w:space="0" w:color="auto"/>
        <w:left w:val="none" w:sz="0" w:space="0" w:color="auto"/>
        <w:bottom w:val="none" w:sz="0" w:space="0" w:color="auto"/>
        <w:right w:val="none" w:sz="0" w:space="0" w:color="auto"/>
      </w:divBdr>
    </w:div>
    <w:div w:id="2113745580">
      <w:bodyDiv w:val="1"/>
      <w:marLeft w:val="0"/>
      <w:marRight w:val="0"/>
      <w:marTop w:val="0"/>
      <w:marBottom w:val="0"/>
      <w:divBdr>
        <w:top w:val="none" w:sz="0" w:space="0" w:color="auto"/>
        <w:left w:val="none" w:sz="0" w:space="0" w:color="auto"/>
        <w:bottom w:val="none" w:sz="0" w:space="0" w:color="auto"/>
        <w:right w:val="none" w:sz="0" w:space="0" w:color="auto"/>
      </w:divBdr>
    </w:div>
    <w:div w:id="214145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thelp.ru/text/GOST2111095SPDSPravilavyp.html" TargetMode="Externa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osseti.ru/about/anticorruptionpolicy/policy/index.php" TargetMode="Externa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553347-C332-435A-B59E-D5935A16A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82</Pages>
  <Words>46768</Words>
  <Characters>266578</Characters>
  <Application>Microsoft Office Word</Application>
  <DocSecurity>0</DocSecurity>
  <Lines>2221</Lines>
  <Paragraphs>625</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Company>
  <LinksUpToDate>false</LinksUpToDate>
  <CharactersWithSpaces>312721</CharactersWithSpaces>
  <SharedDoc>false</SharedDoc>
  <HLinks>
    <vt:vector size="222" baseType="variant">
      <vt:variant>
        <vt:i4>4980825</vt:i4>
      </vt:variant>
      <vt:variant>
        <vt:i4>108</vt:i4>
      </vt:variant>
      <vt:variant>
        <vt:i4>0</vt:i4>
      </vt:variant>
      <vt:variant>
        <vt:i4>5</vt:i4>
      </vt:variant>
      <vt:variant>
        <vt:lpwstr>http://www.rosseti.ru/about/anticorruptionpolicy/policy/index.php</vt:lpwstr>
      </vt:variant>
      <vt:variant>
        <vt:lpwstr/>
      </vt:variant>
      <vt:variant>
        <vt:i4>2097256</vt:i4>
      </vt:variant>
      <vt:variant>
        <vt:i4>105</vt:i4>
      </vt:variant>
      <vt:variant>
        <vt:i4>0</vt:i4>
      </vt:variant>
      <vt:variant>
        <vt:i4>5</vt:i4>
      </vt:variant>
      <vt:variant>
        <vt:lpwstr>http://www.gosthelp.ru/text/GOST2111095SPDSPravilavyp.html</vt:lpwstr>
      </vt:variant>
      <vt:variant>
        <vt:lpwstr/>
      </vt:variant>
      <vt:variant>
        <vt:i4>2097256</vt:i4>
      </vt:variant>
      <vt:variant>
        <vt:i4>102</vt:i4>
      </vt:variant>
      <vt:variant>
        <vt:i4>0</vt:i4>
      </vt:variant>
      <vt:variant>
        <vt:i4>5</vt:i4>
      </vt:variant>
      <vt:variant>
        <vt:lpwstr>http://www.gosthelp.ru/text/GOST2111095SPDSPravilavyp.html</vt:lpwstr>
      </vt:variant>
      <vt:variant>
        <vt:lpwstr/>
      </vt:variant>
      <vt:variant>
        <vt:i4>2097256</vt:i4>
      </vt:variant>
      <vt:variant>
        <vt:i4>99</vt:i4>
      </vt:variant>
      <vt:variant>
        <vt:i4>0</vt:i4>
      </vt:variant>
      <vt:variant>
        <vt:i4>5</vt:i4>
      </vt:variant>
      <vt:variant>
        <vt:lpwstr>http://www.gosthelp.ru/text/GOST2111095SPDSPravilavyp.html</vt:lpwstr>
      </vt:variant>
      <vt:variant>
        <vt:lpwstr/>
      </vt:variant>
      <vt:variant>
        <vt:i4>2097256</vt:i4>
      </vt:variant>
      <vt:variant>
        <vt:i4>96</vt:i4>
      </vt:variant>
      <vt:variant>
        <vt:i4>0</vt:i4>
      </vt:variant>
      <vt:variant>
        <vt:i4>5</vt:i4>
      </vt:variant>
      <vt:variant>
        <vt:lpwstr>http://www.gosthelp.ru/text/GOST2111095SPDSPravilavyp.html</vt:lpwstr>
      </vt:variant>
      <vt:variant>
        <vt:lpwstr/>
      </vt:variant>
      <vt:variant>
        <vt:i4>2097256</vt:i4>
      </vt:variant>
      <vt:variant>
        <vt:i4>93</vt:i4>
      </vt:variant>
      <vt:variant>
        <vt:i4>0</vt:i4>
      </vt:variant>
      <vt:variant>
        <vt:i4>5</vt:i4>
      </vt:variant>
      <vt:variant>
        <vt:lpwstr>http://www.gosthelp.ru/text/GOST2111095SPDSPravilavyp.html</vt:lpwstr>
      </vt:variant>
      <vt:variant>
        <vt:lpwstr/>
      </vt:variant>
      <vt:variant>
        <vt:i4>2097256</vt:i4>
      </vt:variant>
      <vt:variant>
        <vt:i4>90</vt:i4>
      </vt:variant>
      <vt:variant>
        <vt:i4>0</vt:i4>
      </vt:variant>
      <vt:variant>
        <vt:i4>5</vt:i4>
      </vt:variant>
      <vt:variant>
        <vt:lpwstr>http://www.gosthelp.ru/text/GOST2111095SPDSPravilavyp.html</vt:lpwstr>
      </vt:variant>
      <vt:variant>
        <vt:lpwstr/>
      </vt:variant>
      <vt:variant>
        <vt:i4>2097256</vt:i4>
      </vt:variant>
      <vt:variant>
        <vt:i4>87</vt:i4>
      </vt:variant>
      <vt:variant>
        <vt:i4>0</vt:i4>
      </vt:variant>
      <vt:variant>
        <vt:i4>5</vt:i4>
      </vt:variant>
      <vt:variant>
        <vt:lpwstr>http://www.gosthelp.ru/text/GOST2111095SPDSPravilavyp.html</vt:lpwstr>
      </vt:variant>
      <vt:variant>
        <vt:lpwstr/>
      </vt:variant>
      <vt:variant>
        <vt:i4>2097256</vt:i4>
      </vt:variant>
      <vt:variant>
        <vt:i4>84</vt:i4>
      </vt:variant>
      <vt:variant>
        <vt:i4>0</vt:i4>
      </vt:variant>
      <vt:variant>
        <vt:i4>5</vt:i4>
      </vt:variant>
      <vt:variant>
        <vt:lpwstr>http://www.gosthelp.ru/text/GOST2111095SPDSPravilavyp.html</vt:lpwstr>
      </vt:variant>
      <vt:variant>
        <vt:lpwstr/>
      </vt:variant>
      <vt:variant>
        <vt:i4>2097256</vt:i4>
      </vt:variant>
      <vt:variant>
        <vt:i4>81</vt:i4>
      </vt:variant>
      <vt:variant>
        <vt:i4>0</vt:i4>
      </vt:variant>
      <vt:variant>
        <vt:i4>5</vt:i4>
      </vt:variant>
      <vt:variant>
        <vt:lpwstr>http://www.gosthelp.ru/text/GOST2111095SPDSPravilavyp.html</vt:lpwstr>
      </vt:variant>
      <vt:variant>
        <vt:lpwstr/>
      </vt:variant>
      <vt:variant>
        <vt:i4>2097256</vt:i4>
      </vt:variant>
      <vt:variant>
        <vt:i4>78</vt:i4>
      </vt:variant>
      <vt:variant>
        <vt:i4>0</vt:i4>
      </vt:variant>
      <vt:variant>
        <vt:i4>5</vt:i4>
      </vt:variant>
      <vt:variant>
        <vt:lpwstr>http://www.gosthelp.ru/text/GOST2111095SPDSPravilavyp.html</vt:lpwstr>
      </vt:variant>
      <vt:variant>
        <vt:lpwstr/>
      </vt:variant>
      <vt:variant>
        <vt:i4>2097256</vt:i4>
      </vt:variant>
      <vt:variant>
        <vt:i4>75</vt:i4>
      </vt:variant>
      <vt:variant>
        <vt:i4>0</vt:i4>
      </vt:variant>
      <vt:variant>
        <vt:i4>5</vt:i4>
      </vt:variant>
      <vt:variant>
        <vt:lpwstr>http://www.gosthelp.ru/text/GOST2111095SPDSPravilavyp.html</vt:lpwstr>
      </vt:variant>
      <vt:variant>
        <vt:lpwstr/>
      </vt:variant>
      <vt:variant>
        <vt:i4>2097256</vt:i4>
      </vt:variant>
      <vt:variant>
        <vt:i4>72</vt:i4>
      </vt:variant>
      <vt:variant>
        <vt:i4>0</vt:i4>
      </vt:variant>
      <vt:variant>
        <vt:i4>5</vt:i4>
      </vt:variant>
      <vt:variant>
        <vt:lpwstr>http://www.gosthelp.ru/text/GOST2111095SPDSPravilavyp.html</vt:lpwstr>
      </vt:variant>
      <vt:variant>
        <vt:lpwstr/>
      </vt:variant>
      <vt:variant>
        <vt:i4>2097256</vt:i4>
      </vt:variant>
      <vt:variant>
        <vt:i4>69</vt:i4>
      </vt:variant>
      <vt:variant>
        <vt:i4>0</vt:i4>
      </vt:variant>
      <vt:variant>
        <vt:i4>5</vt:i4>
      </vt:variant>
      <vt:variant>
        <vt:lpwstr>http://www.gosthelp.ru/text/GOST2111095SPDSPravilavyp.html</vt:lpwstr>
      </vt:variant>
      <vt:variant>
        <vt:lpwstr/>
      </vt:variant>
      <vt:variant>
        <vt:i4>2097256</vt:i4>
      </vt:variant>
      <vt:variant>
        <vt:i4>66</vt:i4>
      </vt:variant>
      <vt:variant>
        <vt:i4>0</vt:i4>
      </vt:variant>
      <vt:variant>
        <vt:i4>5</vt:i4>
      </vt:variant>
      <vt:variant>
        <vt:lpwstr>http://www.gosthelp.ru/text/GOST2111095SPDSPravilavyp.html</vt:lpwstr>
      </vt:variant>
      <vt:variant>
        <vt:lpwstr/>
      </vt:variant>
      <vt:variant>
        <vt:i4>2097256</vt:i4>
      </vt:variant>
      <vt:variant>
        <vt:i4>63</vt:i4>
      </vt:variant>
      <vt:variant>
        <vt:i4>0</vt:i4>
      </vt:variant>
      <vt:variant>
        <vt:i4>5</vt:i4>
      </vt:variant>
      <vt:variant>
        <vt:lpwstr>http://www.gosthelp.ru/text/GOST2111095SPDSPravilavyp.html</vt:lpwstr>
      </vt:variant>
      <vt:variant>
        <vt:lpwstr/>
      </vt:variant>
      <vt:variant>
        <vt:i4>2097256</vt:i4>
      </vt:variant>
      <vt:variant>
        <vt:i4>60</vt:i4>
      </vt:variant>
      <vt:variant>
        <vt:i4>0</vt:i4>
      </vt:variant>
      <vt:variant>
        <vt:i4>5</vt:i4>
      </vt:variant>
      <vt:variant>
        <vt:lpwstr>http://www.gosthelp.ru/text/GOST2111095SPDSPravilavyp.html</vt:lpwstr>
      </vt:variant>
      <vt:variant>
        <vt:lpwstr/>
      </vt:variant>
      <vt:variant>
        <vt:i4>2097256</vt:i4>
      </vt:variant>
      <vt:variant>
        <vt:i4>57</vt:i4>
      </vt:variant>
      <vt:variant>
        <vt:i4>0</vt:i4>
      </vt:variant>
      <vt:variant>
        <vt:i4>5</vt:i4>
      </vt:variant>
      <vt:variant>
        <vt:lpwstr>http://www.gosthelp.ru/text/GOST2111095SPDSPravilavyp.html</vt:lpwstr>
      </vt:variant>
      <vt:variant>
        <vt:lpwstr/>
      </vt:variant>
      <vt:variant>
        <vt:i4>2097256</vt:i4>
      </vt:variant>
      <vt:variant>
        <vt:i4>54</vt:i4>
      </vt:variant>
      <vt:variant>
        <vt:i4>0</vt:i4>
      </vt:variant>
      <vt:variant>
        <vt:i4>5</vt:i4>
      </vt:variant>
      <vt:variant>
        <vt:lpwstr>http://www.gosthelp.ru/text/GOST2111095SPDSPravilavyp.html</vt:lpwstr>
      </vt:variant>
      <vt:variant>
        <vt:lpwstr/>
      </vt:variant>
      <vt:variant>
        <vt:i4>2097256</vt:i4>
      </vt:variant>
      <vt:variant>
        <vt:i4>51</vt:i4>
      </vt:variant>
      <vt:variant>
        <vt:i4>0</vt:i4>
      </vt:variant>
      <vt:variant>
        <vt:i4>5</vt:i4>
      </vt:variant>
      <vt:variant>
        <vt:lpwstr>http://www.gosthelp.ru/text/GOST2111095SPDSPravilavyp.html</vt:lpwstr>
      </vt:variant>
      <vt:variant>
        <vt:lpwstr/>
      </vt:variant>
      <vt:variant>
        <vt:i4>2097256</vt:i4>
      </vt:variant>
      <vt:variant>
        <vt:i4>48</vt:i4>
      </vt:variant>
      <vt:variant>
        <vt:i4>0</vt:i4>
      </vt:variant>
      <vt:variant>
        <vt:i4>5</vt:i4>
      </vt:variant>
      <vt:variant>
        <vt:lpwstr>http://www.gosthelp.ru/text/GOST2111095SPDSPravilavyp.html</vt:lpwstr>
      </vt:variant>
      <vt:variant>
        <vt:lpwstr/>
      </vt:variant>
      <vt:variant>
        <vt:i4>2097256</vt:i4>
      </vt:variant>
      <vt:variant>
        <vt:i4>45</vt:i4>
      </vt:variant>
      <vt:variant>
        <vt:i4>0</vt:i4>
      </vt:variant>
      <vt:variant>
        <vt:i4>5</vt:i4>
      </vt:variant>
      <vt:variant>
        <vt:lpwstr>http://www.gosthelp.ru/text/GOST2111095SPDSPravilavyp.html</vt:lpwstr>
      </vt:variant>
      <vt:variant>
        <vt:lpwstr/>
      </vt:variant>
      <vt:variant>
        <vt:i4>2097256</vt:i4>
      </vt:variant>
      <vt:variant>
        <vt:i4>42</vt:i4>
      </vt:variant>
      <vt:variant>
        <vt:i4>0</vt:i4>
      </vt:variant>
      <vt:variant>
        <vt:i4>5</vt:i4>
      </vt:variant>
      <vt:variant>
        <vt:lpwstr>http://www.gosthelp.ru/text/GOST2111095SPDSPravilavyp.html</vt:lpwstr>
      </vt:variant>
      <vt:variant>
        <vt:lpwstr/>
      </vt:variant>
      <vt:variant>
        <vt:i4>2097256</vt:i4>
      </vt:variant>
      <vt:variant>
        <vt:i4>39</vt:i4>
      </vt:variant>
      <vt:variant>
        <vt:i4>0</vt:i4>
      </vt:variant>
      <vt:variant>
        <vt:i4>5</vt:i4>
      </vt:variant>
      <vt:variant>
        <vt:lpwstr>http://www.gosthelp.ru/text/GOST2111095SPDSPravilavyp.html</vt:lpwstr>
      </vt:variant>
      <vt:variant>
        <vt:lpwstr/>
      </vt:variant>
      <vt:variant>
        <vt:i4>2097256</vt:i4>
      </vt:variant>
      <vt:variant>
        <vt:i4>36</vt:i4>
      </vt:variant>
      <vt:variant>
        <vt:i4>0</vt:i4>
      </vt:variant>
      <vt:variant>
        <vt:i4>5</vt:i4>
      </vt:variant>
      <vt:variant>
        <vt:lpwstr>http://www.gosthelp.ru/text/GOST2111095SPDSPravilavyp.html</vt:lpwstr>
      </vt:variant>
      <vt:variant>
        <vt:lpwstr/>
      </vt:variant>
      <vt:variant>
        <vt:i4>2097256</vt:i4>
      </vt:variant>
      <vt:variant>
        <vt:i4>33</vt:i4>
      </vt:variant>
      <vt:variant>
        <vt:i4>0</vt:i4>
      </vt:variant>
      <vt:variant>
        <vt:i4>5</vt:i4>
      </vt:variant>
      <vt:variant>
        <vt:lpwstr>http://www.gosthelp.ru/text/GOST2111095SPDSPravilavyp.html</vt:lpwstr>
      </vt:variant>
      <vt:variant>
        <vt:lpwstr/>
      </vt:variant>
      <vt:variant>
        <vt:i4>2097256</vt:i4>
      </vt:variant>
      <vt:variant>
        <vt:i4>30</vt:i4>
      </vt:variant>
      <vt:variant>
        <vt:i4>0</vt:i4>
      </vt:variant>
      <vt:variant>
        <vt:i4>5</vt:i4>
      </vt:variant>
      <vt:variant>
        <vt:lpwstr>http://www.gosthelp.ru/text/GOST2111095SPDSPravilavyp.html</vt:lpwstr>
      </vt:variant>
      <vt:variant>
        <vt:lpwstr/>
      </vt:variant>
      <vt:variant>
        <vt:i4>2097256</vt:i4>
      </vt:variant>
      <vt:variant>
        <vt:i4>27</vt:i4>
      </vt:variant>
      <vt:variant>
        <vt:i4>0</vt:i4>
      </vt:variant>
      <vt:variant>
        <vt:i4>5</vt:i4>
      </vt:variant>
      <vt:variant>
        <vt:lpwstr>http://www.gosthelp.ru/text/GOST2111095SPDSPravilavyp.html</vt:lpwstr>
      </vt:variant>
      <vt:variant>
        <vt:lpwstr/>
      </vt:variant>
      <vt:variant>
        <vt:i4>2097256</vt:i4>
      </vt:variant>
      <vt:variant>
        <vt:i4>24</vt:i4>
      </vt:variant>
      <vt:variant>
        <vt:i4>0</vt:i4>
      </vt:variant>
      <vt:variant>
        <vt:i4>5</vt:i4>
      </vt:variant>
      <vt:variant>
        <vt:lpwstr>http://www.gosthelp.ru/text/GOST2111095SPDSPravilavyp.html</vt:lpwstr>
      </vt:variant>
      <vt:variant>
        <vt:lpwstr/>
      </vt:variant>
      <vt:variant>
        <vt:i4>2097256</vt:i4>
      </vt:variant>
      <vt:variant>
        <vt:i4>21</vt:i4>
      </vt:variant>
      <vt:variant>
        <vt:i4>0</vt:i4>
      </vt:variant>
      <vt:variant>
        <vt:i4>5</vt:i4>
      </vt:variant>
      <vt:variant>
        <vt:lpwstr>http://www.gosthelp.ru/text/GOST2111095SPDSPravilavyp.html</vt:lpwstr>
      </vt:variant>
      <vt:variant>
        <vt:lpwstr/>
      </vt:variant>
      <vt:variant>
        <vt:i4>2097256</vt:i4>
      </vt:variant>
      <vt:variant>
        <vt:i4>18</vt:i4>
      </vt:variant>
      <vt:variant>
        <vt:i4>0</vt:i4>
      </vt:variant>
      <vt:variant>
        <vt:i4>5</vt:i4>
      </vt:variant>
      <vt:variant>
        <vt:lpwstr>http://www.gosthelp.ru/text/GOST2111095SPDSPravilavyp.html</vt:lpwstr>
      </vt:variant>
      <vt:variant>
        <vt:lpwstr/>
      </vt:variant>
      <vt:variant>
        <vt:i4>2097256</vt:i4>
      </vt:variant>
      <vt:variant>
        <vt:i4>15</vt:i4>
      </vt:variant>
      <vt:variant>
        <vt:i4>0</vt:i4>
      </vt:variant>
      <vt:variant>
        <vt:i4>5</vt:i4>
      </vt:variant>
      <vt:variant>
        <vt:lpwstr>http://www.gosthelp.ru/text/GOST2111095SPDSPravilavyp.html</vt:lpwstr>
      </vt:variant>
      <vt:variant>
        <vt:lpwstr/>
      </vt:variant>
      <vt:variant>
        <vt:i4>2097256</vt:i4>
      </vt:variant>
      <vt:variant>
        <vt:i4>12</vt:i4>
      </vt:variant>
      <vt:variant>
        <vt:i4>0</vt:i4>
      </vt:variant>
      <vt:variant>
        <vt:i4>5</vt:i4>
      </vt:variant>
      <vt:variant>
        <vt:lpwstr>http://www.gosthelp.ru/text/GOST2111095SPDSPravilavyp.html</vt:lpwstr>
      </vt:variant>
      <vt:variant>
        <vt:lpwstr/>
      </vt:variant>
      <vt:variant>
        <vt:i4>2097256</vt:i4>
      </vt:variant>
      <vt:variant>
        <vt:i4>9</vt:i4>
      </vt:variant>
      <vt:variant>
        <vt:i4>0</vt:i4>
      </vt:variant>
      <vt:variant>
        <vt:i4>5</vt:i4>
      </vt:variant>
      <vt:variant>
        <vt:lpwstr>http://www.gosthelp.ru/text/GOST2111095SPDSPravilavyp.html</vt:lpwstr>
      </vt:variant>
      <vt:variant>
        <vt:lpwstr/>
      </vt:variant>
      <vt:variant>
        <vt:i4>2097256</vt:i4>
      </vt:variant>
      <vt:variant>
        <vt:i4>6</vt:i4>
      </vt:variant>
      <vt:variant>
        <vt:i4>0</vt:i4>
      </vt:variant>
      <vt:variant>
        <vt:i4>5</vt:i4>
      </vt:variant>
      <vt:variant>
        <vt:lpwstr>http://www.gosthelp.ru/text/GOST2111095SPDSPravilavyp.html</vt:lpwstr>
      </vt:variant>
      <vt:variant>
        <vt:lpwstr/>
      </vt:variant>
      <vt:variant>
        <vt:i4>2097256</vt:i4>
      </vt:variant>
      <vt:variant>
        <vt:i4>3</vt:i4>
      </vt:variant>
      <vt:variant>
        <vt:i4>0</vt:i4>
      </vt:variant>
      <vt:variant>
        <vt:i4>5</vt:i4>
      </vt:variant>
      <vt:variant>
        <vt:lpwstr>http://www.gosthelp.ru/text/GOST2111095SPDSPravilavyp.html</vt:lpwstr>
      </vt:variant>
      <vt:variant>
        <vt:lpwstr/>
      </vt:variant>
      <vt:variant>
        <vt:i4>2097256</vt:i4>
      </vt:variant>
      <vt:variant>
        <vt:i4>0</vt:i4>
      </vt:variant>
      <vt:variant>
        <vt:i4>0</vt:i4>
      </vt:variant>
      <vt:variant>
        <vt:i4>5</vt:i4>
      </vt:variant>
      <vt:variant>
        <vt:lpwstr>http://www.gosthelp.ru/text/GOST2111095SPDSPravilavyp.html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Sergeeva_IB</dc:creator>
  <cp:keywords/>
  <cp:lastModifiedBy>Ивлев Юрий Владимирович</cp:lastModifiedBy>
  <cp:revision>10</cp:revision>
  <cp:lastPrinted>2020-09-03T08:15:00Z</cp:lastPrinted>
  <dcterms:created xsi:type="dcterms:W3CDTF">2022-10-06T13:07:00Z</dcterms:created>
  <dcterms:modified xsi:type="dcterms:W3CDTF">2023-04-06T12:01:00Z</dcterms:modified>
</cp:coreProperties>
</file>