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501F" w:rsidRDefault="00E6501F" w:rsidP="00E6501F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E6501F" w:rsidRPr="00472D9A" w:rsidTr="00E6501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01F" w:rsidRPr="00472D9A" w:rsidRDefault="00E6501F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472D9A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01F" w:rsidRPr="00472D9A" w:rsidRDefault="00E6501F" w:rsidP="00245E2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472D9A">
              <w:rPr>
                <w:b/>
                <w:sz w:val="26"/>
                <w:szCs w:val="26"/>
                <w:lang w:val="en-US"/>
              </w:rPr>
              <w:t>203 A</w:t>
            </w:r>
          </w:p>
        </w:tc>
      </w:tr>
      <w:tr w:rsidR="00E6501F" w:rsidRPr="00472D9A" w:rsidTr="00E6501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01F" w:rsidRPr="00472D9A" w:rsidRDefault="00E6501F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472D9A">
              <w:rPr>
                <w:b/>
                <w:sz w:val="26"/>
                <w:szCs w:val="26"/>
              </w:rPr>
              <w:t xml:space="preserve">Номер материала </w:t>
            </w:r>
            <w:r w:rsidRPr="00472D9A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01F" w:rsidRPr="00472D9A" w:rsidRDefault="00E6501F" w:rsidP="002341E6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</w:p>
        </w:tc>
      </w:tr>
    </w:tbl>
    <w:p w:rsidR="00245E2D" w:rsidRPr="00845D4A" w:rsidRDefault="00245E2D" w:rsidP="00245E2D">
      <w:pPr>
        <w:ind w:right="-1"/>
        <w:jc w:val="right"/>
        <w:rPr>
          <w:rFonts w:ascii="Arial" w:hAnsi="Arial" w:cs="Arial"/>
          <w:sz w:val="26"/>
          <w:szCs w:val="26"/>
        </w:rPr>
      </w:pPr>
      <w:r w:rsidRPr="00845D4A">
        <w:rPr>
          <w:rFonts w:ascii="Arial" w:hAnsi="Arial" w:cs="Arial"/>
          <w:sz w:val="26"/>
          <w:szCs w:val="26"/>
        </w:rPr>
        <w:t>Первый заместитель директора –</w:t>
      </w:r>
    </w:p>
    <w:p w:rsidR="00245E2D" w:rsidRPr="00845D4A" w:rsidRDefault="00245E2D" w:rsidP="00245E2D">
      <w:pPr>
        <w:ind w:right="-1"/>
        <w:jc w:val="right"/>
        <w:rPr>
          <w:rFonts w:ascii="Arial" w:hAnsi="Arial" w:cs="Arial"/>
          <w:sz w:val="26"/>
          <w:szCs w:val="26"/>
        </w:rPr>
      </w:pPr>
      <w:r w:rsidRPr="00845D4A">
        <w:rPr>
          <w:rFonts w:ascii="Arial" w:hAnsi="Arial" w:cs="Arial"/>
          <w:sz w:val="26"/>
          <w:szCs w:val="26"/>
        </w:rPr>
        <w:t xml:space="preserve"> главный инженер</w:t>
      </w:r>
    </w:p>
    <w:p w:rsidR="00245E2D" w:rsidRDefault="00245E2D" w:rsidP="00245E2D">
      <w:pPr>
        <w:ind w:right="-1"/>
        <w:jc w:val="right"/>
        <w:rPr>
          <w:rFonts w:ascii="Arial" w:hAnsi="Arial" w:cs="Arial"/>
          <w:sz w:val="26"/>
          <w:szCs w:val="26"/>
        </w:rPr>
      </w:pPr>
      <w:r w:rsidRPr="00845D4A">
        <w:rPr>
          <w:rFonts w:ascii="Arial" w:hAnsi="Arial" w:cs="Arial"/>
          <w:sz w:val="26"/>
          <w:szCs w:val="26"/>
        </w:rPr>
        <w:t xml:space="preserve">              ф. ПАО «</w:t>
      </w:r>
      <w:r>
        <w:rPr>
          <w:rFonts w:ascii="Arial" w:hAnsi="Arial" w:cs="Arial"/>
          <w:sz w:val="26"/>
          <w:szCs w:val="26"/>
        </w:rPr>
        <w:t>Россети Центр</w:t>
      </w:r>
      <w:r w:rsidRPr="00845D4A">
        <w:rPr>
          <w:rFonts w:ascii="Arial" w:hAnsi="Arial" w:cs="Arial"/>
          <w:sz w:val="26"/>
          <w:szCs w:val="26"/>
        </w:rPr>
        <w:t>» - «Курскэнерго»</w:t>
      </w:r>
    </w:p>
    <w:p w:rsidR="00245E2D" w:rsidRDefault="00245E2D" w:rsidP="00245E2D">
      <w:pPr>
        <w:pStyle w:val="2"/>
        <w:numPr>
          <w:ilvl w:val="0"/>
          <w:numId w:val="0"/>
        </w:numPr>
        <w:tabs>
          <w:tab w:val="left" w:pos="708"/>
        </w:tabs>
        <w:spacing w:after="120"/>
        <w:jc w:val="right"/>
        <w:rPr>
          <w:rFonts w:ascii="Arial" w:hAnsi="Arial" w:cs="Arial"/>
          <w:sz w:val="26"/>
          <w:szCs w:val="26"/>
        </w:rPr>
      </w:pPr>
      <w:r w:rsidRPr="00845D4A">
        <w:rPr>
          <w:rFonts w:ascii="Arial" w:hAnsi="Arial" w:cs="Arial"/>
          <w:sz w:val="26"/>
          <w:szCs w:val="26"/>
        </w:rPr>
        <w:tab/>
        <w:t>Истомин В.И. /____________________</w:t>
      </w:r>
      <w:r>
        <w:rPr>
          <w:rFonts w:ascii="Arial" w:hAnsi="Arial" w:cs="Arial"/>
          <w:sz w:val="26"/>
          <w:szCs w:val="26"/>
        </w:rPr>
        <w:t xml:space="preserve">                                                        </w:t>
      </w:r>
    </w:p>
    <w:p w:rsidR="00E6501F" w:rsidRPr="00472D9A" w:rsidRDefault="00245E2D" w:rsidP="00245E2D">
      <w:pPr>
        <w:pStyle w:val="2"/>
        <w:numPr>
          <w:ilvl w:val="0"/>
          <w:numId w:val="0"/>
        </w:numPr>
        <w:tabs>
          <w:tab w:val="left" w:pos="708"/>
        </w:tabs>
        <w:spacing w:after="12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“ </w:t>
      </w:r>
      <w:proofErr w:type="gramStart"/>
      <w:r>
        <w:rPr>
          <w:sz w:val="26"/>
          <w:szCs w:val="26"/>
        </w:rPr>
        <w:t xml:space="preserve">14 </w:t>
      </w:r>
      <w:r w:rsidR="00E6501F" w:rsidRPr="00472D9A">
        <w:rPr>
          <w:sz w:val="26"/>
          <w:szCs w:val="26"/>
        </w:rPr>
        <w:t>”</w:t>
      </w:r>
      <w:proofErr w:type="gramEnd"/>
      <w:r>
        <w:rPr>
          <w:sz w:val="26"/>
          <w:szCs w:val="26"/>
        </w:rPr>
        <w:t xml:space="preserve">   июля    </w:t>
      </w:r>
      <w:r w:rsidR="00E6501F" w:rsidRPr="00472D9A">
        <w:rPr>
          <w:sz w:val="26"/>
          <w:szCs w:val="26"/>
        </w:rPr>
        <w:t xml:space="preserve"> 20</w:t>
      </w:r>
      <w:r>
        <w:rPr>
          <w:sz w:val="26"/>
          <w:szCs w:val="26"/>
        </w:rPr>
        <w:t>22</w:t>
      </w:r>
      <w:r w:rsidR="00E6501F" w:rsidRPr="00472D9A">
        <w:rPr>
          <w:sz w:val="26"/>
          <w:szCs w:val="26"/>
        </w:rPr>
        <w:t xml:space="preserve"> г.</w:t>
      </w:r>
    </w:p>
    <w:p w:rsidR="0026453A" w:rsidRPr="00472D9A" w:rsidRDefault="0026453A" w:rsidP="0026453A">
      <w:pPr>
        <w:rPr>
          <w:sz w:val="26"/>
          <w:szCs w:val="26"/>
        </w:rPr>
      </w:pPr>
    </w:p>
    <w:p w:rsidR="004F6968" w:rsidRPr="00472D9A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  <w:rPr>
          <w:sz w:val="26"/>
          <w:szCs w:val="26"/>
        </w:rPr>
      </w:pPr>
      <w:r w:rsidRPr="00472D9A">
        <w:rPr>
          <w:sz w:val="26"/>
          <w:szCs w:val="26"/>
        </w:rPr>
        <w:t>ТЕХНИЧЕСКОЕ ЗАДАНИЕ</w:t>
      </w:r>
    </w:p>
    <w:p w:rsidR="004F6968" w:rsidRPr="009C5F3D" w:rsidRDefault="004F6968" w:rsidP="00773399">
      <w:pPr>
        <w:ind w:firstLine="0"/>
        <w:jc w:val="center"/>
        <w:rPr>
          <w:b/>
          <w:sz w:val="26"/>
          <w:szCs w:val="26"/>
          <w:u w:val="single"/>
        </w:rPr>
      </w:pPr>
      <w:r w:rsidRPr="00472D9A">
        <w:rPr>
          <w:b/>
          <w:sz w:val="26"/>
          <w:szCs w:val="26"/>
        </w:rPr>
        <w:t xml:space="preserve">на </w:t>
      </w:r>
      <w:r w:rsidR="00612811" w:rsidRPr="00472D9A">
        <w:rPr>
          <w:b/>
          <w:sz w:val="26"/>
          <w:szCs w:val="26"/>
        </w:rPr>
        <w:t xml:space="preserve">поставку </w:t>
      </w:r>
      <w:r w:rsidR="007F4188" w:rsidRPr="00472D9A">
        <w:rPr>
          <w:b/>
          <w:sz w:val="26"/>
          <w:szCs w:val="26"/>
        </w:rPr>
        <w:t>мет</w:t>
      </w:r>
      <w:r w:rsidR="00620938" w:rsidRPr="00472D9A">
        <w:rPr>
          <w:b/>
          <w:sz w:val="26"/>
          <w:szCs w:val="26"/>
        </w:rPr>
        <w:t>аллопроката</w:t>
      </w:r>
      <w:r w:rsidR="00843900" w:rsidRPr="00472D9A">
        <w:rPr>
          <w:b/>
          <w:sz w:val="26"/>
          <w:szCs w:val="26"/>
        </w:rPr>
        <w:t xml:space="preserve"> </w:t>
      </w:r>
      <w:r w:rsidR="009C0389" w:rsidRPr="00472D9A">
        <w:rPr>
          <w:b/>
          <w:sz w:val="26"/>
          <w:szCs w:val="26"/>
        </w:rPr>
        <w:t xml:space="preserve">Лот № </w:t>
      </w:r>
      <w:r w:rsidR="00BD2843" w:rsidRPr="00C501C2">
        <w:rPr>
          <w:b/>
          <w:sz w:val="26"/>
          <w:szCs w:val="26"/>
          <w:u w:val="single"/>
        </w:rPr>
        <w:t>203</w:t>
      </w:r>
      <w:r w:rsidR="00620938" w:rsidRPr="00C501C2">
        <w:rPr>
          <w:b/>
          <w:sz w:val="26"/>
          <w:szCs w:val="26"/>
          <w:u w:val="single"/>
          <w:lang w:val="en-US"/>
        </w:rPr>
        <w:t>A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972"/>
        <w:gridCol w:w="3686"/>
        <w:gridCol w:w="1238"/>
        <w:gridCol w:w="2633"/>
      </w:tblGrid>
      <w:tr w:rsidR="00245E2D" w:rsidTr="009C5F3D">
        <w:trPr>
          <w:trHeight w:val="706"/>
        </w:trPr>
        <w:tc>
          <w:tcPr>
            <w:tcW w:w="2972" w:type="dxa"/>
            <w:vAlign w:val="center"/>
          </w:tcPr>
          <w:p w:rsidR="00245E2D" w:rsidRPr="009C5F3D" w:rsidRDefault="00245E2D" w:rsidP="00773399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9C5F3D">
              <w:rPr>
                <w:b/>
                <w:sz w:val="24"/>
                <w:szCs w:val="24"/>
              </w:rPr>
              <w:t xml:space="preserve">Номер материала </w:t>
            </w:r>
            <w:r w:rsidRPr="009C5F3D">
              <w:rPr>
                <w:b/>
                <w:sz w:val="24"/>
                <w:szCs w:val="24"/>
                <w:lang w:val="en-US"/>
              </w:rPr>
              <w:t>SAP</w:t>
            </w:r>
            <w:r w:rsidRPr="009C5F3D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3686" w:type="dxa"/>
            <w:vAlign w:val="center"/>
          </w:tcPr>
          <w:p w:rsidR="00245E2D" w:rsidRPr="009C5F3D" w:rsidRDefault="00245E2D" w:rsidP="00773399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9C5F3D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238" w:type="dxa"/>
            <w:vAlign w:val="center"/>
          </w:tcPr>
          <w:p w:rsidR="00245E2D" w:rsidRPr="009C5F3D" w:rsidRDefault="00245E2D" w:rsidP="00773399">
            <w:pPr>
              <w:ind w:firstLine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9C5F3D">
              <w:rPr>
                <w:b/>
                <w:sz w:val="24"/>
                <w:szCs w:val="24"/>
              </w:rPr>
              <w:t>Ед.изм</w:t>
            </w:r>
            <w:proofErr w:type="spellEnd"/>
            <w:r w:rsidRPr="009C5F3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633" w:type="dxa"/>
            <w:vAlign w:val="center"/>
          </w:tcPr>
          <w:p w:rsidR="00245E2D" w:rsidRPr="009C5F3D" w:rsidRDefault="00245E2D" w:rsidP="00245E2D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9C5F3D">
              <w:rPr>
                <w:b/>
                <w:sz w:val="24"/>
                <w:szCs w:val="24"/>
              </w:rPr>
              <w:t>Количество</w:t>
            </w:r>
          </w:p>
        </w:tc>
      </w:tr>
      <w:tr w:rsidR="00245E2D" w:rsidTr="004A6A78">
        <w:tc>
          <w:tcPr>
            <w:tcW w:w="2972" w:type="dxa"/>
            <w:vAlign w:val="center"/>
          </w:tcPr>
          <w:p w:rsidR="00245E2D" w:rsidRDefault="00245E2D" w:rsidP="00245E2D">
            <w:pPr>
              <w:ind w:firstLine="0"/>
              <w:jc w:val="center"/>
              <w:rPr>
                <w:b/>
                <w:sz w:val="26"/>
                <w:szCs w:val="26"/>
              </w:rPr>
            </w:pPr>
            <w:r>
              <w:rPr>
                <w:sz w:val="18"/>
                <w:szCs w:val="18"/>
              </w:rPr>
              <w:t>2028787</w:t>
            </w:r>
          </w:p>
        </w:tc>
        <w:tc>
          <w:tcPr>
            <w:tcW w:w="3686" w:type="dxa"/>
            <w:vAlign w:val="center"/>
          </w:tcPr>
          <w:p w:rsidR="00245E2D" w:rsidRDefault="00245E2D" w:rsidP="00245E2D">
            <w:pPr>
              <w:ind w:firstLine="0"/>
              <w:jc w:val="center"/>
              <w:rPr>
                <w:b/>
                <w:sz w:val="26"/>
                <w:szCs w:val="26"/>
              </w:rPr>
            </w:pPr>
            <w:r>
              <w:rPr>
                <w:color w:val="000000"/>
              </w:rPr>
              <w:t>Катанка В-6,5-Ст3кп</w:t>
            </w:r>
          </w:p>
        </w:tc>
        <w:tc>
          <w:tcPr>
            <w:tcW w:w="1238" w:type="dxa"/>
          </w:tcPr>
          <w:p w:rsidR="00245E2D" w:rsidRPr="00245E2D" w:rsidRDefault="00245E2D" w:rsidP="00245E2D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</w:t>
            </w:r>
          </w:p>
        </w:tc>
        <w:tc>
          <w:tcPr>
            <w:tcW w:w="2633" w:type="dxa"/>
            <w:vAlign w:val="center"/>
          </w:tcPr>
          <w:p w:rsidR="00245E2D" w:rsidRDefault="00245E2D" w:rsidP="00245E2D">
            <w:pPr>
              <w:ind w:firstLine="0"/>
              <w:jc w:val="center"/>
              <w:rPr>
                <w:b/>
                <w:sz w:val="26"/>
                <w:szCs w:val="26"/>
              </w:rPr>
            </w:pPr>
            <w:r>
              <w:rPr>
                <w:color w:val="000000"/>
              </w:rPr>
              <w:t>5,05</w:t>
            </w:r>
          </w:p>
        </w:tc>
      </w:tr>
      <w:tr w:rsidR="00245E2D" w:rsidTr="004A6A78">
        <w:tc>
          <w:tcPr>
            <w:tcW w:w="2972" w:type="dxa"/>
            <w:vAlign w:val="center"/>
          </w:tcPr>
          <w:p w:rsidR="00245E2D" w:rsidRDefault="00245E2D" w:rsidP="00245E2D">
            <w:pPr>
              <w:ind w:firstLine="0"/>
              <w:jc w:val="center"/>
              <w:rPr>
                <w:b/>
                <w:sz w:val="26"/>
                <w:szCs w:val="26"/>
              </w:rPr>
            </w:pPr>
            <w:r>
              <w:rPr>
                <w:sz w:val="18"/>
                <w:szCs w:val="18"/>
              </w:rPr>
              <w:t>2115058</w:t>
            </w:r>
          </w:p>
        </w:tc>
        <w:tc>
          <w:tcPr>
            <w:tcW w:w="3686" w:type="dxa"/>
            <w:vAlign w:val="center"/>
          </w:tcPr>
          <w:p w:rsidR="00245E2D" w:rsidRDefault="00245E2D" w:rsidP="00245E2D">
            <w:pPr>
              <w:ind w:firstLine="0"/>
              <w:jc w:val="center"/>
              <w:rPr>
                <w:b/>
                <w:sz w:val="26"/>
                <w:szCs w:val="26"/>
              </w:rPr>
            </w:pPr>
            <w:r>
              <w:rPr>
                <w:color w:val="000000"/>
              </w:rPr>
              <w:t>Круг стальной d16</w:t>
            </w:r>
          </w:p>
        </w:tc>
        <w:tc>
          <w:tcPr>
            <w:tcW w:w="1238" w:type="dxa"/>
          </w:tcPr>
          <w:p w:rsidR="00245E2D" w:rsidRPr="00245E2D" w:rsidRDefault="00245E2D" w:rsidP="00245E2D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</w:t>
            </w:r>
          </w:p>
        </w:tc>
        <w:tc>
          <w:tcPr>
            <w:tcW w:w="2633" w:type="dxa"/>
            <w:vAlign w:val="center"/>
          </w:tcPr>
          <w:p w:rsidR="00245E2D" w:rsidRDefault="00245E2D" w:rsidP="00245E2D">
            <w:pPr>
              <w:ind w:firstLine="0"/>
              <w:jc w:val="center"/>
              <w:rPr>
                <w:b/>
                <w:sz w:val="26"/>
                <w:szCs w:val="26"/>
              </w:rPr>
            </w:pPr>
            <w:r>
              <w:rPr>
                <w:color w:val="000000"/>
              </w:rPr>
              <w:t>4,1</w:t>
            </w:r>
          </w:p>
        </w:tc>
      </w:tr>
      <w:tr w:rsidR="00245E2D" w:rsidTr="004A6A78">
        <w:tc>
          <w:tcPr>
            <w:tcW w:w="2972" w:type="dxa"/>
            <w:vAlign w:val="center"/>
          </w:tcPr>
          <w:p w:rsidR="00245E2D" w:rsidRDefault="00245E2D" w:rsidP="00245E2D">
            <w:pPr>
              <w:ind w:firstLine="0"/>
              <w:jc w:val="center"/>
              <w:rPr>
                <w:b/>
                <w:sz w:val="26"/>
                <w:szCs w:val="26"/>
              </w:rPr>
            </w:pPr>
            <w:r>
              <w:rPr>
                <w:sz w:val="18"/>
                <w:szCs w:val="18"/>
              </w:rPr>
              <w:t>2001907</w:t>
            </w:r>
          </w:p>
        </w:tc>
        <w:tc>
          <w:tcPr>
            <w:tcW w:w="3686" w:type="dxa"/>
            <w:vAlign w:val="center"/>
          </w:tcPr>
          <w:p w:rsidR="00245E2D" w:rsidRDefault="00245E2D" w:rsidP="00245E2D">
            <w:pPr>
              <w:ind w:firstLine="0"/>
              <w:jc w:val="center"/>
              <w:rPr>
                <w:b/>
                <w:sz w:val="26"/>
                <w:szCs w:val="26"/>
              </w:rPr>
            </w:pPr>
            <w:r>
              <w:rPr>
                <w:color w:val="000000"/>
              </w:rPr>
              <w:t>Круг стальной d18</w:t>
            </w:r>
          </w:p>
        </w:tc>
        <w:tc>
          <w:tcPr>
            <w:tcW w:w="1238" w:type="dxa"/>
          </w:tcPr>
          <w:p w:rsidR="00245E2D" w:rsidRPr="00245E2D" w:rsidRDefault="00245E2D" w:rsidP="00245E2D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</w:t>
            </w:r>
          </w:p>
        </w:tc>
        <w:tc>
          <w:tcPr>
            <w:tcW w:w="2633" w:type="dxa"/>
            <w:vAlign w:val="center"/>
          </w:tcPr>
          <w:p w:rsidR="00245E2D" w:rsidRDefault="00245E2D" w:rsidP="00245E2D">
            <w:pPr>
              <w:ind w:firstLine="0"/>
              <w:jc w:val="center"/>
              <w:rPr>
                <w:b/>
                <w:sz w:val="26"/>
                <w:szCs w:val="26"/>
              </w:rPr>
            </w:pPr>
            <w:r>
              <w:rPr>
                <w:color w:val="000000"/>
              </w:rPr>
              <w:t>1,1</w:t>
            </w:r>
          </w:p>
        </w:tc>
      </w:tr>
      <w:tr w:rsidR="00245E2D" w:rsidTr="004A6A78">
        <w:tc>
          <w:tcPr>
            <w:tcW w:w="2972" w:type="dxa"/>
            <w:vAlign w:val="center"/>
          </w:tcPr>
          <w:p w:rsidR="00245E2D" w:rsidRDefault="00245E2D" w:rsidP="00245E2D">
            <w:pPr>
              <w:ind w:firstLine="0"/>
              <w:jc w:val="center"/>
              <w:rPr>
                <w:b/>
                <w:sz w:val="26"/>
                <w:szCs w:val="26"/>
              </w:rPr>
            </w:pPr>
            <w:r>
              <w:rPr>
                <w:sz w:val="18"/>
                <w:szCs w:val="18"/>
              </w:rPr>
              <w:t>2014015</w:t>
            </w:r>
          </w:p>
        </w:tc>
        <w:tc>
          <w:tcPr>
            <w:tcW w:w="3686" w:type="dxa"/>
            <w:vAlign w:val="center"/>
          </w:tcPr>
          <w:p w:rsidR="00245E2D" w:rsidRDefault="00245E2D" w:rsidP="00245E2D">
            <w:pPr>
              <w:ind w:firstLine="0"/>
              <w:jc w:val="center"/>
              <w:rPr>
                <w:b/>
                <w:sz w:val="26"/>
                <w:szCs w:val="26"/>
              </w:rPr>
            </w:pPr>
            <w:r>
              <w:rPr>
                <w:color w:val="000000"/>
              </w:rPr>
              <w:t>Круг стальной d20</w:t>
            </w:r>
          </w:p>
        </w:tc>
        <w:tc>
          <w:tcPr>
            <w:tcW w:w="1238" w:type="dxa"/>
          </w:tcPr>
          <w:p w:rsidR="00245E2D" w:rsidRPr="00245E2D" w:rsidRDefault="00245E2D" w:rsidP="00245E2D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</w:t>
            </w:r>
          </w:p>
        </w:tc>
        <w:tc>
          <w:tcPr>
            <w:tcW w:w="2633" w:type="dxa"/>
            <w:vAlign w:val="center"/>
          </w:tcPr>
          <w:p w:rsidR="00245E2D" w:rsidRDefault="00245E2D" w:rsidP="00245E2D">
            <w:pPr>
              <w:ind w:firstLine="0"/>
              <w:jc w:val="center"/>
              <w:rPr>
                <w:b/>
                <w:sz w:val="26"/>
                <w:szCs w:val="26"/>
              </w:rPr>
            </w:pPr>
            <w:r>
              <w:rPr>
                <w:color w:val="000000"/>
              </w:rPr>
              <w:t>0,75</w:t>
            </w:r>
          </w:p>
        </w:tc>
      </w:tr>
      <w:tr w:rsidR="00245E2D" w:rsidTr="004A6A78">
        <w:tc>
          <w:tcPr>
            <w:tcW w:w="2972" w:type="dxa"/>
            <w:vAlign w:val="center"/>
          </w:tcPr>
          <w:p w:rsidR="00245E2D" w:rsidRDefault="00245E2D" w:rsidP="00245E2D">
            <w:pPr>
              <w:ind w:firstLine="0"/>
              <w:jc w:val="center"/>
              <w:rPr>
                <w:b/>
                <w:sz w:val="26"/>
                <w:szCs w:val="26"/>
              </w:rPr>
            </w:pPr>
            <w:r>
              <w:rPr>
                <w:sz w:val="18"/>
                <w:szCs w:val="18"/>
              </w:rPr>
              <w:t>2009209</w:t>
            </w:r>
          </w:p>
        </w:tc>
        <w:tc>
          <w:tcPr>
            <w:tcW w:w="3686" w:type="dxa"/>
            <w:vAlign w:val="center"/>
          </w:tcPr>
          <w:p w:rsidR="00245E2D" w:rsidRDefault="00245E2D" w:rsidP="00245E2D">
            <w:pPr>
              <w:ind w:firstLine="0"/>
              <w:jc w:val="center"/>
              <w:rPr>
                <w:b/>
                <w:sz w:val="26"/>
                <w:szCs w:val="26"/>
              </w:rPr>
            </w:pPr>
            <w:r>
              <w:rPr>
                <w:color w:val="000000"/>
              </w:rPr>
              <w:t>Круг стальной d22</w:t>
            </w:r>
          </w:p>
        </w:tc>
        <w:tc>
          <w:tcPr>
            <w:tcW w:w="1238" w:type="dxa"/>
          </w:tcPr>
          <w:p w:rsidR="00245E2D" w:rsidRPr="00245E2D" w:rsidRDefault="00245E2D" w:rsidP="00245E2D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</w:t>
            </w:r>
          </w:p>
        </w:tc>
        <w:tc>
          <w:tcPr>
            <w:tcW w:w="2633" w:type="dxa"/>
            <w:vAlign w:val="center"/>
          </w:tcPr>
          <w:p w:rsidR="00245E2D" w:rsidRDefault="00245E2D" w:rsidP="00245E2D">
            <w:pPr>
              <w:ind w:firstLine="0"/>
              <w:jc w:val="center"/>
              <w:rPr>
                <w:b/>
                <w:sz w:val="26"/>
                <w:szCs w:val="26"/>
              </w:rPr>
            </w:pPr>
            <w:r>
              <w:rPr>
                <w:color w:val="000000"/>
              </w:rPr>
              <w:t>0,51</w:t>
            </w:r>
          </w:p>
        </w:tc>
      </w:tr>
    </w:tbl>
    <w:p w:rsidR="00245E2D" w:rsidRPr="00472D9A" w:rsidRDefault="00245E2D" w:rsidP="00773399">
      <w:pPr>
        <w:ind w:firstLine="0"/>
        <w:jc w:val="center"/>
        <w:rPr>
          <w:b/>
          <w:sz w:val="26"/>
          <w:szCs w:val="26"/>
        </w:rPr>
      </w:pPr>
    </w:p>
    <w:p w:rsidR="002341E6" w:rsidRPr="00CB6078" w:rsidRDefault="002341E6" w:rsidP="002341E6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Технические требования к продукции.</w:t>
      </w:r>
    </w:p>
    <w:p w:rsidR="002341E6" w:rsidRPr="00C20149" w:rsidRDefault="002341E6" w:rsidP="00E60B59">
      <w:pPr>
        <w:pStyle w:val="ad"/>
        <w:numPr>
          <w:ilvl w:val="1"/>
          <w:numId w:val="13"/>
        </w:numPr>
        <w:tabs>
          <w:tab w:val="left" w:pos="709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C20149">
        <w:rPr>
          <w:sz w:val="24"/>
          <w:szCs w:val="24"/>
        </w:rPr>
        <w:t>Технические требования и характеристики металлопроката должны соответствовать параметрам ГОСТ 2590-2006 «Прокат сортовой горячекатаный стальной круглый. Сортамент».</w:t>
      </w:r>
    </w:p>
    <w:p w:rsidR="002341E6" w:rsidRPr="00CB6078" w:rsidRDefault="002341E6" w:rsidP="002341E6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Общие требования. </w:t>
      </w:r>
    </w:p>
    <w:p w:rsidR="002341E6" w:rsidRPr="00CB6078" w:rsidRDefault="002341E6" w:rsidP="002341E6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:rsidR="002341E6" w:rsidRPr="00CB6078" w:rsidRDefault="002341E6" w:rsidP="002341E6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продукция должна быть новой, ранее не использованной;</w:t>
      </w:r>
    </w:p>
    <w:p w:rsidR="002341E6" w:rsidRPr="00CB6078" w:rsidRDefault="002341E6" w:rsidP="002341E6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2341E6" w:rsidRPr="00CB6078" w:rsidRDefault="002341E6" w:rsidP="002341E6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341E6" w:rsidRPr="00CB6078" w:rsidRDefault="002341E6" w:rsidP="002341E6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2341E6" w:rsidRPr="00CB6078" w:rsidRDefault="002341E6" w:rsidP="002341E6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2341E6" w:rsidRPr="00CB6078" w:rsidRDefault="002341E6" w:rsidP="002341E6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Pr="00CB6078">
        <w:rPr>
          <w:sz w:val="24"/>
          <w:szCs w:val="24"/>
        </w:rPr>
        <w:t>2.2. Участник закупочных процедур на право заключения договора на постав</w:t>
      </w:r>
      <w:r>
        <w:rPr>
          <w:sz w:val="24"/>
          <w:szCs w:val="24"/>
        </w:rPr>
        <w:t>ку металлопроката для нужд П</w:t>
      </w:r>
      <w:r w:rsidRPr="00CB6078">
        <w:rPr>
          <w:sz w:val="24"/>
          <w:szCs w:val="24"/>
        </w:rPr>
        <w:t>АО «</w:t>
      </w:r>
      <w:r w:rsidR="00B44B05">
        <w:rPr>
          <w:sz w:val="24"/>
          <w:szCs w:val="24"/>
        </w:rPr>
        <w:t>Россети Центр</w:t>
      </w:r>
      <w:r w:rsidRPr="00CB6078">
        <w:rPr>
          <w:sz w:val="24"/>
          <w:szCs w:val="24"/>
        </w:rPr>
        <w:t xml:space="preserve">» обязан предоставить </w:t>
      </w:r>
      <w:r w:rsidR="00BF6497" w:rsidRPr="00BF6497">
        <w:rPr>
          <w:sz w:val="24"/>
          <w:szCs w:val="24"/>
        </w:rPr>
        <w:t xml:space="preserve">на момент поставки </w:t>
      </w:r>
      <w:r w:rsidRPr="00CB6078">
        <w:rPr>
          <w:sz w:val="24"/>
          <w:szCs w:val="24"/>
        </w:rPr>
        <w:t>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2341E6" w:rsidRPr="00CB6078" w:rsidRDefault="002341E6" w:rsidP="002341E6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>2.3. Металлопрокат должен соответствовать требованиям:</w:t>
      </w:r>
    </w:p>
    <w:p w:rsidR="002341E6" w:rsidRPr="00FF548D" w:rsidRDefault="002341E6" w:rsidP="002341E6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4F4A3D">
        <w:rPr>
          <w:sz w:val="24"/>
          <w:szCs w:val="24"/>
        </w:rPr>
        <w:t>ГОСТ 2590-</w:t>
      </w:r>
      <w:r>
        <w:rPr>
          <w:sz w:val="24"/>
          <w:szCs w:val="24"/>
        </w:rPr>
        <w:t>2006</w:t>
      </w:r>
      <w:r w:rsidRPr="004F4A3D">
        <w:rPr>
          <w:sz w:val="24"/>
          <w:szCs w:val="24"/>
        </w:rPr>
        <w:t xml:space="preserve"> «Прокат </w:t>
      </w:r>
      <w:r>
        <w:rPr>
          <w:sz w:val="24"/>
          <w:szCs w:val="24"/>
        </w:rPr>
        <w:t>сортовой</w:t>
      </w:r>
      <w:r w:rsidRPr="004F4A3D">
        <w:rPr>
          <w:sz w:val="24"/>
          <w:szCs w:val="24"/>
        </w:rPr>
        <w:t xml:space="preserve"> горячекатаный стальной</w:t>
      </w:r>
      <w:r>
        <w:rPr>
          <w:sz w:val="24"/>
          <w:szCs w:val="24"/>
        </w:rPr>
        <w:t xml:space="preserve"> </w:t>
      </w:r>
      <w:r w:rsidRPr="004F4A3D">
        <w:rPr>
          <w:sz w:val="24"/>
          <w:szCs w:val="24"/>
        </w:rPr>
        <w:t xml:space="preserve">круглый. </w:t>
      </w:r>
      <w:r w:rsidRPr="00CD1932">
        <w:rPr>
          <w:sz w:val="24"/>
          <w:szCs w:val="24"/>
        </w:rPr>
        <w:t>Сортамент»</w:t>
      </w:r>
      <w:r w:rsidRPr="00FF548D">
        <w:rPr>
          <w:sz w:val="24"/>
          <w:szCs w:val="24"/>
        </w:rPr>
        <w:t>;</w:t>
      </w:r>
    </w:p>
    <w:p w:rsidR="002341E6" w:rsidRPr="00CB6078" w:rsidRDefault="002341E6" w:rsidP="002341E6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2341E6" w:rsidRPr="00CB6078" w:rsidRDefault="002341E6" w:rsidP="002341E6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2.4. Упаковка, транспортирование, условия и сроки хранения.</w:t>
      </w:r>
    </w:p>
    <w:p w:rsidR="002341E6" w:rsidRPr="00CB6078" w:rsidRDefault="002341E6" w:rsidP="002341E6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</w:t>
      </w:r>
      <w:r>
        <w:rPr>
          <w:sz w:val="24"/>
          <w:szCs w:val="24"/>
        </w:rPr>
        <w:t>2018</w:t>
      </w:r>
      <w:r w:rsidRPr="00CB6078">
        <w:rPr>
          <w:sz w:val="24"/>
          <w:szCs w:val="24"/>
        </w:rPr>
        <w:t xml:space="preserve">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2341E6" w:rsidRPr="00CB6078" w:rsidRDefault="002341E6" w:rsidP="002341E6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Правила приемки металлопроката должны соответс</w:t>
      </w:r>
      <w:r>
        <w:rPr>
          <w:sz w:val="24"/>
          <w:szCs w:val="24"/>
        </w:rPr>
        <w:t>твовать требованиям ГОСТ 7566-2018</w:t>
      </w:r>
      <w:r w:rsidRPr="00CB6078">
        <w:rPr>
          <w:sz w:val="24"/>
          <w:szCs w:val="24"/>
        </w:rPr>
        <w:t>, ГОСТ перечисленным в п.2.3 данного ТЗ.</w:t>
      </w:r>
    </w:p>
    <w:p w:rsidR="002341E6" w:rsidRPr="00CB6078" w:rsidRDefault="002341E6" w:rsidP="002341E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2341E6" w:rsidRPr="00CB6078" w:rsidRDefault="002341E6" w:rsidP="002341E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2341E6" w:rsidRPr="00CB6078" w:rsidRDefault="002341E6" w:rsidP="002341E6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2.5.</w:t>
      </w:r>
      <w:r>
        <w:rPr>
          <w:szCs w:val="24"/>
        </w:rPr>
        <w:t xml:space="preserve"> </w:t>
      </w:r>
      <w:r w:rsidRPr="00CB6078">
        <w:rPr>
          <w:szCs w:val="24"/>
        </w:rPr>
        <w:t>Каждая партия металлопроката должна подвергаться приемо-сдаточным испытаниям в соответствие с ГОСТ 7566-</w:t>
      </w:r>
      <w:r>
        <w:rPr>
          <w:szCs w:val="24"/>
        </w:rPr>
        <w:t>2018</w:t>
      </w:r>
      <w:r w:rsidRPr="00CB6078">
        <w:rPr>
          <w:szCs w:val="24"/>
        </w:rPr>
        <w:t>, ГОСТ перечисленных в п.2.3 данного ТЗ.</w:t>
      </w:r>
    </w:p>
    <w:p w:rsidR="002341E6" w:rsidRDefault="002341E6" w:rsidP="002341E6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:rsidR="002341E6" w:rsidRPr="00CB6078" w:rsidRDefault="002341E6" w:rsidP="002341E6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firstLine="79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2341E6" w:rsidRDefault="002341E6" w:rsidP="002341E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Гарантия на поставляемый металлопрокат </w:t>
      </w:r>
      <w:r>
        <w:rPr>
          <w:sz w:val="24"/>
          <w:szCs w:val="24"/>
        </w:rPr>
        <w:t>определяется в соответствии с требованиями ГОСТ 7566-2018.</w:t>
      </w:r>
      <w:r w:rsidRPr="00CB6078">
        <w:rPr>
          <w:sz w:val="24"/>
          <w:szCs w:val="24"/>
        </w:rPr>
        <w:t xml:space="preserve"> В случае выявления дефектов, в том числе и скрытых, </w:t>
      </w:r>
      <w:r>
        <w:rPr>
          <w:sz w:val="24"/>
          <w:szCs w:val="24"/>
        </w:rPr>
        <w:t xml:space="preserve">в период гарантийного срока, </w:t>
      </w:r>
      <w:r w:rsidRPr="00CB6078">
        <w:rPr>
          <w:sz w:val="24"/>
          <w:szCs w:val="24"/>
        </w:rPr>
        <w:t xml:space="preserve">Поставщик обязан за свой счет направить своего представителя для участия в составлении акта, фиксирующего дефекты, согласования порядка и сроков </w:t>
      </w:r>
      <w:r>
        <w:rPr>
          <w:sz w:val="24"/>
          <w:szCs w:val="24"/>
        </w:rPr>
        <w:t>замены поставленной продукции</w:t>
      </w:r>
      <w:r w:rsidRPr="00CB6078">
        <w:rPr>
          <w:sz w:val="24"/>
          <w:szCs w:val="24"/>
        </w:rPr>
        <w:t xml:space="preserve"> не позднее 5 календарных дней со дня получения письменного извещения Покупателя</w:t>
      </w:r>
      <w:r>
        <w:rPr>
          <w:sz w:val="24"/>
          <w:szCs w:val="24"/>
        </w:rPr>
        <w:t>.</w:t>
      </w:r>
    </w:p>
    <w:p w:rsidR="002341E6" w:rsidRPr="00CB6078" w:rsidRDefault="002341E6" w:rsidP="002341E6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2341E6" w:rsidRDefault="002341E6" w:rsidP="002341E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</w:t>
      </w:r>
      <w:r>
        <w:rPr>
          <w:sz w:val="24"/>
          <w:szCs w:val="24"/>
        </w:rPr>
        <w:t>.</w:t>
      </w:r>
    </w:p>
    <w:p w:rsidR="002341E6" w:rsidRPr="00CB6078" w:rsidRDefault="002341E6" w:rsidP="002341E6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2341E6" w:rsidRDefault="002341E6" w:rsidP="002341E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Маркировка</w:t>
      </w:r>
      <w:r>
        <w:rPr>
          <w:sz w:val="24"/>
          <w:szCs w:val="24"/>
        </w:rPr>
        <w:t>,</w:t>
      </w:r>
      <w:r w:rsidRPr="00CB6078">
        <w:rPr>
          <w:sz w:val="24"/>
          <w:szCs w:val="24"/>
        </w:rPr>
        <w:t xml:space="preserve"> </w:t>
      </w:r>
      <w:r>
        <w:rPr>
          <w:sz w:val="24"/>
          <w:szCs w:val="24"/>
        </w:rPr>
        <w:t>а также комплект предоставляемой Поставщиком сопроводительной документации,</w:t>
      </w:r>
      <w:r w:rsidRPr="00AB102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подтверждающей тип, объём и качество поставляемого металлопроката </w:t>
      </w:r>
      <w:r w:rsidRPr="00CB6078">
        <w:rPr>
          <w:sz w:val="24"/>
          <w:szCs w:val="24"/>
        </w:rPr>
        <w:t>должн</w:t>
      </w:r>
      <w:r>
        <w:rPr>
          <w:sz w:val="24"/>
          <w:szCs w:val="24"/>
        </w:rPr>
        <w:t>ы</w:t>
      </w:r>
      <w:r w:rsidRPr="00CB6078">
        <w:rPr>
          <w:sz w:val="24"/>
          <w:szCs w:val="24"/>
        </w:rPr>
        <w:t xml:space="preserve"> соответствовать требован</w:t>
      </w:r>
      <w:r>
        <w:rPr>
          <w:sz w:val="24"/>
          <w:szCs w:val="24"/>
        </w:rPr>
        <w:t>иям ГОСТ 7566-2018</w:t>
      </w:r>
      <w:r w:rsidRPr="00CB6078">
        <w:rPr>
          <w:sz w:val="24"/>
          <w:szCs w:val="24"/>
        </w:rPr>
        <w:t>.</w:t>
      </w:r>
    </w:p>
    <w:p w:rsidR="002341E6" w:rsidRPr="00CB6078" w:rsidRDefault="002341E6" w:rsidP="002341E6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Правила приемки продукции.</w:t>
      </w:r>
    </w:p>
    <w:p w:rsidR="002341E6" w:rsidRPr="00CB6078" w:rsidRDefault="002341E6" w:rsidP="002341E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Каждая партия металлопроката должна пройти входной контроль, осуществляемый представителям</w:t>
      </w:r>
      <w:r>
        <w:rPr>
          <w:szCs w:val="24"/>
        </w:rPr>
        <w:t>и фил</w:t>
      </w:r>
      <w:bookmarkStart w:id="1" w:name="_GoBack"/>
      <w:bookmarkEnd w:id="1"/>
      <w:r>
        <w:rPr>
          <w:szCs w:val="24"/>
        </w:rPr>
        <w:t>иалов П</w:t>
      </w:r>
      <w:r w:rsidRPr="00CB6078">
        <w:rPr>
          <w:szCs w:val="24"/>
        </w:rPr>
        <w:t>АО «</w:t>
      </w:r>
      <w:r w:rsidR="00B44B05">
        <w:rPr>
          <w:szCs w:val="24"/>
        </w:rPr>
        <w:t>Россети Центр</w:t>
      </w:r>
      <w:r w:rsidRPr="00CB6078">
        <w:rPr>
          <w:szCs w:val="24"/>
        </w:rPr>
        <w:t>» и ответственными представителями Поставщика при получении их на склад.</w:t>
      </w:r>
    </w:p>
    <w:p w:rsidR="002341E6" w:rsidRPr="00CB6078" w:rsidRDefault="002341E6" w:rsidP="002341E6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2341E6" w:rsidRPr="00CB6078" w:rsidRDefault="002341E6" w:rsidP="002341E6">
      <w:pPr>
        <w:rPr>
          <w:sz w:val="26"/>
          <w:szCs w:val="26"/>
        </w:rPr>
      </w:pPr>
    </w:p>
    <w:p w:rsidR="00C20149" w:rsidRDefault="00C20149" w:rsidP="00C20149"/>
    <w:p w:rsidR="00C20149" w:rsidRDefault="00C20149" w:rsidP="00C20149"/>
    <w:p w:rsidR="00C20149" w:rsidRPr="003B250D" w:rsidRDefault="00C20149" w:rsidP="00C20149">
      <w:pPr>
        <w:rPr>
          <w:sz w:val="26"/>
          <w:szCs w:val="26"/>
        </w:rPr>
      </w:pPr>
      <w:r w:rsidRPr="003B250D">
        <w:rPr>
          <w:sz w:val="26"/>
          <w:szCs w:val="26"/>
          <w:u w:val="single"/>
        </w:rPr>
        <w:t xml:space="preserve">                 Начальник УРС                               </w:t>
      </w:r>
      <w:r w:rsidRPr="003B250D">
        <w:rPr>
          <w:sz w:val="26"/>
          <w:szCs w:val="26"/>
        </w:rPr>
        <w:t>/_______________________/</w:t>
      </w:r>
      <w:r>
        <w:rPr>
          <w:sz w:val="26"/>
          <w:szCs w:val="26"/>
          <w:u w:val="single"/>
        </w:rPr>
        <w:t>Коротков П.В</w:t>
      </w:r>
      <w:r w:rsidRPr="003B250D">
        <w:rPr>
          <w:sz w:val="26"/>
          <w:szCs w:val="26"/>
          <w:u w:val="single"/>
        </w:rPr>
        <w:t>.</w:t>
      </w:r>
      <w:r w:rsidRPr="003B250D">
        <w:rPr>
          <w:sz w:val="26"/>
          <w:szCs w:val="26"/>
        </w:rPr>
        <w:t xml:space="preserve">                                                                                                                       </w:t>
      </w:r>
    </w:p>
    <w:p w:rsidR="00C20149" w:rsidRPr="008C1D25" w:rsidRDefault="00C20149" w:rsidP="00C20149">
      <w:pPr>
        <w:rPr>
          <w:b/>
          <w:color w:val="00B0F0"/>
        </w:rPr>
      </w:pPr>
      <w:r w:rsidRPr="003B250D">
        <w:t xml:space="preserve">                                       должность                                                       подпись                     Фамилия И.О.</w:t>
      </w:r>
    </w:p>
    <w:p w:rsidR="002341E6" w:rsidRDefault="002341E6" w:rsidP="002341E6">
      <w:pPr>
        <w:rPr>
          <w:sz w:val="26"/>
          <w:szCs w:val="26"/>
        </w:rPr>
      </w:pPr>
    </w:p>
    <w:p w:rsidR="002341E6" w:rsidRPr="00CB6078" w:rsidRDefault="00C20149" w:rsidP="002341E6">
      <w:pPr>
        <w:ind w:firstLine="0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60288" behindDoc="1" locked="0" layoutInCell="1" allowOverlap="1" wp14:editId="119D56FE">
            <wp:simplePos x="0" y="0"/>
            <wp:positionH relativeFrom="column">
              <wp:posOffset>3311525</wp:posOffset>
            </wp:positionH>
            <wp:positionV relativeFrom="paragraph">
              <wp:posOffset>8431530</wp:posOffset>
            </wp:positionV>
            <wp:extent cx="2414270" cy="1587500"/>
            <wp:effectExtent l="0" t="0" r="508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4270" cy="158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341E6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60F8" w:rsidRDefault="008260F8">
      <w:r>
        <w:separator/>
      </w:r>
    </w:p>
  </w:endnote>
  <w:endnote w:type="continuationSeparator" w:id="0">
    <w:p w:rsidR="008260F8" w:rsidRDefault="00826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60F8" w:rsidRDefault="008260F8">
      <w:r>
        <w:separator/>
      </w:r>
    </w:p>
  </w:footnote>
  <w:footnote w:type="continuationSeparator" w:id="0">
    <w:p w:rsidR="008260F8" w:rsidRDefault="008260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7048" w:rsidRDefault="001D041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8066BFA"/>
    <w:multiLevelType w:val="multilevel"/>
    <w:tmpl w:val="49F46CE0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9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2"/>
  </w:num>
  <w:num w:numId="2">
    <w:abstractNumId w:val="7"/>
  </w:num>
  <w:num w:numId="3">
    <w:abstractNumId w:val="10"/>
  </w:num>
  <w:num w:numId="4">
    <w:abstractNumId w:val="3"/>
  </w:num>
  <w:num w:numId="5">
    <w:abstractNumId w:val="11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9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073DD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36F1E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6BAE"/>
    <w:rsid w:val="00077096"/>
    <w:rsid w:val="000808BE"/>
    <w:rsid w:val="00083529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538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3BD3"/>
    <w:rsid w:val="001C4AD8"/>
    <w:rsid w:val="001C4CAC"/>
    <w:rsid w:val="001C53B1"/>
    <w:rsid w:val="001C645E"/>
    <w:rsid w:val="001D041D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41E6"/>
    <w:rsid w:val="00235719"/>
    <w:rsid w:val="00235926"/>
    <w:rsid w:val="00241E80"/>
    <w:rsid w:val="0024201B"/>
    <w:rsid w:val="00242C9E"/>
    <w:rsid w:val="002446B5"/>
    <w:rsid w:val="00244733"/>
    <w:rsid w:val="00245E2D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6CB3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0558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2D9A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673D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A6688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4D3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0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1429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2F8C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495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DE5"/>
    <w:rsid w:val="009B2FD2"/>
    <w:rsid w:val="009B37C2"/>
    <w:rsid w:val="009B521D"/>
    <w:rsid w:val="009B5B88"/>
    <w:rsid w:val="009B5D3A"/>
    <w:rsid w:val="009B69A3"/>
    <w:rsid w:val="009B6F24"/>
    <w:rsid w:val="009C0389"/>
    <w:rsid w:val="009C14FB"/>
    <w:rsid w:val="009C200B"/>
    <w:rsid w:val="009C4D0C"/>
    <w:rsid w:val="009C5F3D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034"/>
    <w:rsid w:val="00A54934"/>
    <w:rsid w:val="00A54F03"/>
    <w:rsid w:val="00A54F06"/>
    <w:rsid w:val="00A579B6"/>
    <w:rsid w:val="00A57AE8"/>
    <w:rsid w:val="00A603CB"/>
    <w:rsid w:val="00A60A6E"/>
    <w:rsid w:val="00A61E88"/>
    <w:rsid w:val="00A62E44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3C2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37AE2"/>
    <w:rsid w:val="00B4184D"/>
    <w:rsid w:val="00B42BD5"/>
    <w:rsid w:val="00B43052"/>
    <w:rsid w:val="00B4318F"/>
    <w:rsid w:val="00B44B05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25F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30C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992"/>
    <w:rsid w:val="00BF4767"/>
    <w:rsid w:val="00BF612E"/>
    <w:rsid w:val="00BF6497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14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1C2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8CF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2EDB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2B23"/>
    <w:rsid w:val="00DA6B8B"/>
    <w:rsid w:val="00DA77B6"/>
    <w:rsid w:val="00DB01EF"/>
    <w:rsid w:val="00DB2620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6501F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30DE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2032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95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6CB6E13-0C30-4B05-BB08-C0DD7B56D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E6501F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89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64E527-2F96-4DF8-993F-FFF5E085904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F17E58-5A21-44CC-973F-F51DBDBD58F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6771C2B6-7A2A-4E61-BB9B-EF414F70BA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9C0E48C-D451-4AD2-B7DE-0542F826B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777</Words>
  <Characters>4431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Крупенникова Юлия Николаевна</cp:lastModifiedBy>
  <cp:revision>6</cp:revision>
  <cp:lastPrinted>2010-09-30T13:29:00Z</cp:lastPrinted>
  <dcterms:created xsi:type="dcterms:W3CDTF">2022-07-14T07:18:00Z</dcterms:created>
  <dcterms:modified xsi:type="dcterms:W3CDTF">2022-08-23T12:29:00Z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