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8B36B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B36B2">
              <w:rPr>
                <w:b/>
                <w:color w:val="000000"/>
                <w:sz w:val="26"/>
                <w:szCs w:val="26"/>
              </w:rPr>
              <w:t>2256445</w:t>
            </w:r>
          </w:p>
        </w:tc>
      </w:tr>
    </w:tbl>
    <w:p w:rsidR="000A31DA" w:rsidRPr="00887854" w:rsidRDefault="00E11752" w:rsidP="000A31D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:rsidR="000A31DA" w:rsidRPr="00887854" w:rsidRDefault="000A31DA" w:rsidP="000A31DA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 xml:space="preserve">         Первый заместитель директора –</w:t>
      </w:r>
    </w:p>
    <w:p w:rsidR="000A31DA" w:rsidRPr="00887854" w:rsidRDefault="000A31DA" w:rsidP="000A31DA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 xml:space="preserve"> главный инженер филиала </w:t>
      </w:r>
    </w:p>
    <w:p w:rsidR="000A31DA" w:rsidRPr="00887854" w:rsidRDefault="000A31DA" w:rsidP="000A31DA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>ОАО «МРСК Центра»-</w:t>
      </w:r>
    </w:p>
    <w:p w:rsidR="000A31DA" w:rsidRPr="00887854" w:rsidRDefault="000A31DA" w:rsidP="000A31DA">
      <w:pPr>
        <w:pStyle w:val="a4"/>
        <w:ind w:left="0"/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 xml:space="preserve">  «Костромаэнерго»  </w:t>
      </w:r>
    </w:p>
    <w:p w:rsidR="000A31DA" w:rsidRPr="00887854" w:rsidRDefault="000A31DA" w:rsidP="000A31DA">
      <w:pPr>
        <w:jc w:val="right"/>
        <w:rPr>
          <w:iCs/>
          <w:color w:val="000000"/>
          <w:sz w:val="26"/>
          <w:szCs w:val="26"/>
        </w:rPr>
      </w:pPr>
      <w:r w:rsidRPr="00887854">
        <w:rPr>
          <w:iCs/>
          <w:color w:val="000000"/>
          <w:sz w:val="26"/>
          <w:szCs w:val="26"/>
        </w:rPr>
        <w:t>__________________  Е.А. Смирнов</w:t>
      </w:r>
    </w:p>
    <w:p w:rsidR="000A31DA" w:rsidRPr="00887854" w:rsidRDefault="000A31DA" w:rsidP="000A31DA">
      <w:pPr>
        <w:pStyle w:val="30"/>
        <w:numPr>
          <w:ilvl w:val="0"/>
          <w:numId w:val="0"/>
        </w:numPr>
        <w:spacing w:after="60" w:line="240" w:lineRule="auto"/>
        <w:ind w:left="709"/>
        <w:jc w:val="right"/>
        <w:rPr>
          <w:rFonts w:ascii="Times New Roman" w:hAnsi="Times New Roman"/>
          <w:sz w:val="26"/>
          <w:szCs w:val="26"/>
        </w:rPr>
      </w:pPr>
      <w:r w:rsidRPr="00887854">
        <w:rPr>
          <w:rFonts w:ascii="Times New Roman" w:hAnsi="Times New Roman"/>
          <w:iCs/>
          <w:color w:val="000000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                  </w:t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t xml:space="preserve"> «__</w:t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softHyphen/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softHyphen/>
        <w:t>_» _________ 2015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</w:t>
      </w:r>
      <w:r w:rsidRPr="00887854">
        <w:rPr>
          <w:rFonts w:ascii="Times New Roman" w:hAnsi="Times New Roman"/>
          <w:iCs/>
          <w:color w:val="000000"/>
          <w:sz w:val="26"/>
          <w:szCs w:val="26"/>
        </w:rPr>
        <w:t>г</w:t>
      </w:r>
      <w:r>
        <w:rPr>
          <w:rFonts w:ascii="Times New Roman" w:hAnsi="Times New Roman"/>
          <w:iCs/>
          <w:color w:val="000000"/>
          <w:sz w:val="26"/>
          <w:szCs w:val="26"/>
        </w:rPr>
        <w:t>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642A8E" w:rsidRDefault="00673641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045CC0">
        <w:rPr>
          <w:b/>
          <w:sz w:val="26"/>
          <w:szCs w:val="26"/>
        </w:rPr>
        <w:t>а поставку</w:t>
      </w:r>
      <w:r w:rsidR="00537902">
        <w:rPr>
          <w:b/>
          <w:sz w:val="26"/>
          <w:szCs w:val="26"/>
        </w:rPr>
        <w:t xml:space="preserve"> </w:t>
      </w:r>
      <w:r w:rsidR="00502F0F">
        <w:rPr>
          <w:b/>
          <w:sz w:val="26"/>
          <w:szCs w:val="26"/>
        </w:rPr>
        <w:t>бинокля 12х50.</w:t>
      </w:r>
      <w:r w:rsidR="00045CC0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3157A5" w:rsidRPr="00045CC0">
        <w:rPr>
          <w:b/>
          <w:sz w:val="26"/>
          <w:szCs w:val="26"/>
          <w:u w:val="single"/>
        </w:rPr>
        <w:t>310</w:t>
      </w:r>
      <w:r w:rsidR="008D4513" w:rsidRPr="00045CC0">
        <w:rPr>
          <w:b/>
          <w:sz w:val="26"/>
          <w:szCs w:val="26"/>
          <w:u w:val="single"/>
          <w:lang w:val="en-US"/>
        </w:rPr>
        <w:t>B</w:t>
      </w:r>
    </w:p>
    <w:p w:rsidR="000961A3" w:rsidRPr="00CE38E6" w:rsidRDefault="000961A3" w:rsidP="000A31DA">
      <w:pPr>
        <w:pStyle w:val="ad"/>
        <w:spacing w:line="276" w:lineRule="auto"/>
        <w:ind w:left="0" w:firstLine="0"/>
        <w:rPr>
          <w:sz w:val="26"/>
          <w:szCs w:val="26"/>
        </w:rPr>
      </w:pPr>
    </w:p>
    <w:p w:rsidR="00612811" w:rsidRPr="00CE38E6" w:rsidRDefault="006128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CE38E6">
        <w:rPr>
          <w:b/>
          <w:bCs/>
          <w:sz w:val="26"/>
          <w:szCs w:val="26"/>
        </w:rPr>
        <w:t xml:space="preserve">Технические требования к </w:t>
      </w:r>
      <w:r w:rsidR="000D4FD2" w:rsidRPr="00CE38E6">
        <w:rPr>
          <w:b/>
          <w:bCs/>
          <w:sz w:val="26"/>
          <w:szCs w:val="26"/>
        </w:rPr>
        <w:t>продукции</w:t>
      </w:r>
      <w:r w:rsidRPr="00CE38E6">
        <w:rPr>
          <w:b/>
          <w:bCs/>
          <w:sz w:val="26"/>
          <w:szCs w:val="26"/>
        </w:rPr>
        <w:t>.</w:t>
      </w:r>
    </w:p>
    <w:p w:rsidR="004F4E9E" w:rsidRPr="00CE38E6" w:rsidRDefault="004F4E9E" w:rsidP="00CE38E6">
      <w:pPr>
        <w:pStyle w:val="ad"/>
        <w:numPr>
          <w:ilvl w:val="1"/>
          <w:numId w:val="8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CE38E6">
        <w:rPr>
          <w:sz w:val="24"/>
          <w:szCs w:val="24"/>
        </w:rPr>
        <w:t xml:space="preserve">Технические </w:t>
      </w:r>
      <w:r w:rsidR="007479D6" w:rsidRPr="00CE38E6">
        <w:rPr>
          <w:sz w:val="24"/>
          <w:szCs w:val="24"/>
        </w:rPr>
        <w:t xml:space="preserve">характеристики </w:t>
      </w:r>
      <w:r w:rsidR="000112A4">
        <w:rPr>
          <w:sz w:val="24"/>
          <w:szCs w:val="24"/>
        </w:rPr>
        <w:t>бинокля</w:t>
      </w:r>
      <w:r w:rsidRPr="00CE38E6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CE38E6">
        <w:rPr>
          <w:sz w:val="24"/>
          <w:szCs w:val="24"/>
        </w:rPr>
        <w:t xml:space="preserve"> </w:t>
      </w:r>
      <w:r w:rsidRPr="00CE38E6">
        <w:rPr>
          <w:sz w:val="24"/>
          <w:szCs w:val="24"/>
        </w:rPr>
        <w:t>з</w:t>
      </w:r>
      <w:r w:rsidR="00163418" w:rsidRPr="00CE38E6">
        <w:rPr>
          <w:sz w:val="24"/>
          <w:szCs w:val="24"/>
        </w:rPr>
        <w:t>начений</w:t>
      </w:r>
      <w:r w:rsidR="006D6EB9" w:rsidRPr="00CE38E6">
        <w:rPr>
          <w:sz w:val="24"/>
          <w:szCs w:val="24"/>
        </w:rPr>
        <w:t xml:space="preserve"> </w:t>
      </w:r>
      <w:r w:rsidR="00163418" w:rsidRPr="00CE38E6">
        <w:rPr>
          <w:sz w:val="24"/>
          <w:szCs w:val="24"/>
        </w:rPr>
        <w:t>приведенных в таблиц</w:t>
      </w:r>
      <w:r w:rsidR="0013751A" w:rsidRPr="00CE38E6">
        <w:rPr>
          <w:sz w:val="24"/>
          <w:szCs w:val="24"/>
        </w:rPr>
        <w:t>е</w:t>
      </w:r>
      <w:r w:rsidR="00163418" w:rsidRPr="00CE38E6">
        <w:rPr>
          <w:sz w:val="24"/>
          <w:szCs w:val="24"/>
        </w:rPr>
        <w:t>:</w:t>
      </w:r>
    </w:p>
    <w:p w:rsidR="006D24D6" w:rsidRPr="00CE38E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CE38E6">
        <w:rPr>
          <w:sz w:val="24"/>
          <w:szCs w:val="24"/>
        </w:rPr>
        <w:t xml:space="preserve">Таблица </w:t>
      </w:r>
    </w:p>
    <w:tbl>
      <w:tblPr>
        <w:tblW w:w="10058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989"/>
        <w:gridCol w:w="4110"/>
      </w:tblGrid>
      <w:tr w:rsidR="000E2973" w:rsidRPr="000E2973" w:rsidTr="000E2973"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E297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E2973">
              <w:rPr>
                <w:b/>
                <w:sz w:val="24"/>
                <w:szCs w:val="24"/>
              </w:rPr>
              <w:t>п</w:t>
            </w:r>
            <w:proofErr w:type="gramEnd"/>
            <w:r w:rsidRPr="000E297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E297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E2973">
              <w:rPr>
                <w:b/>
                <w:sz w:val="24"/>
                <w:szCs w:val="24"/>
              </w:rPr>
              <w:t>Технические требования</w:t>
            </w:r>
          </w:p>
        </w:tc>
      </w:tr>
      <w:tr w:rsidR="000E2973" w:rsidRPr="000E2973" w:rsidTr="000E2973"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1</w:t>
            </w:r>
          </w:p>
        </w:tc>
        <w:tc>
          <w:tcPr>
            <w:tcW w:w="4989" w:type="dxa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Оптическая схема</w:t>
            </w:r>
          </w:p>
        </w:tc>
        <w:tc>
          <w:tcPr>
            <w:tcW w:w="4110" w:type="dxa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E2973">
              <w:rPr>
                <w:sz w:val="24"/>
                <w:szCs w:val="24"/>
              </w:rPr>
              <w:t xml:space="preserve">Призма </w:t>
            </w:r>
            <w:proofErr w:type="spellStart"/>
            <w:r w:rsidRPr="000E2973">
              <w:rPr>
                <w:sz w:val="24"/>
                <w:szCs w:val="24"/>
                <w:lang w:val="en-US"/>
              </w:rPr>
              <w:t>Rorro</w:t>
            </w:r>
            <w:proofErr w:type="spellEnd"/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2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Увеличение</w:t>
            </w:r>
          </w:p>
        </w:tc>
        <w:tc>
          <w:tcPr>
            <w:tcW w:w="4110" w:type="dxa"/>
            <w:vAlign w:val="center"/>
          </w:tcPr>
          <w:p w:rsidR="000E2973" w:rsidRPr="000E2973" w:rsidRDefault="00502F0F" w:rsidP="003E24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3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 xml:space="preserve">Диаметр объектива, </w:t>
            </w:r>
            <w:proofErr w:type="gramStart"/>
            <w:r w:rsidRPr="000E2973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50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4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Поле зрения на удалении 1000 м, м</w:t>
            </w:r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E2973">
              <w:rPr>
                <w:sz w:val="24"/>
                <w:szCs w:val="24"/>
              </w:rPr>
              <w:t>От 56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5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 xml:space="preserve">Размер выходного зрачка, </w:t>
            </w:r>
            <w:proofErr w:type="gramStart"/>
            <w:r w:rsidRPr="000E2973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2,5 – 6,25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6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 xml:space="preserve">Мин. дистанция фокусировки, </w:t>
            </w:r>
            <w:proofErr w:type="gramStart"/>
            <w:r w:rsidRPr="000E2973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5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7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 xml:space="preserve">Тип призмы </w:t>
            </w:r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ВК 7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8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Просветление</w:t>
            </w:r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Многослойное просветляющее, полное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9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Тип фокусировки</w:t>
            </w:r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центральная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10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proofErr w:type="spellStart"/>
            <w:r w:rsidRPr="000E2973">
              <w:rPr>
                <w:sz w:val="24"/>
                <w:szCs w:val="24"/>
              </w:rPr>
              <w:t>Влагозащищенность</w:t>
            </w:r>
            <w:proofErr w:type="spellEnd"/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есть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11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 xml:space="preserve">Вес не более, </w:t>
            </w:r>
            <w:proofErr w:type="gramStart"/>
            <w:r w:rsidRPr="000E2973">
              <w:rPr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4110" w:type="dxa"/>
            <w:vAlign w:val="center"/>
          </w:tcPr>
          <w:p w:rsidR="000E2973" w:rsidRPr="000E2973" w:rsidRDefault="000E2973" w:rsidP="003E2406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1</w:t>
            </w:r>
            <w:r w:rsidR="003E2406">
              <w:rPr>
                <w:sz w:val="24"/>
                <w:szCs w:val="24"/>
              </w:rPr>
              <w:t>0</w:t>
            </w:r>
            <w:r w:rsidRPr="000E2973">
              <w:rPr>
                <w:sz w:val="24"/>
                <w:szCs w:val="24"/>
              </w:rPr>
              <w:t>00</w:t>
            </w:r>
          </w:p>
        </w:tc>
      </w:tr>
      <w:tr w:rsidR="000E2973" w:rsidRPr="000E2973" w:rsidTr="000E2973">
        <w:trPr>
          <w:trHeight w:val="351"/>
        </w:trPr>
        <w:tc>
          <w:tcPr>
            <w:tcW w:w="959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12</w:t>
            </w:r>
          </w:p>
        </w:tc>
        <w:tc>
          <w:tcPr>
            <w:tcW w:w="4989" w:type="dxa"/>
            <w:vAlign w:val="center"/>
          </w:tcPr>
          <w:p w:rsidR="000E2973" w:rsidRPr="000E2973" w:rsidRDefault="000E2973" w:rsidP="000E2973">
            <w:pPr>
              <w:ind w:hanging="44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Корпус</w:t>
            </w:r>
          </w:p>
        </w:tc>
        <w:tc>
          <w:tcPr>
            <w:tcW w:w="4110" w:type="dxa"/>
            <w:vAlign w:val="center"/>
          </w:tcPr>
          <w:p w:rsidR="000E2973" w:rsidRPr="000E2973" w:rsidRDefault="000E2973" w:rsidP="000E2973">
            <w:pPr>
              <w:ind w:firstLine="0"/>
              <w:jc w:val="center"/>
              <w:rPr>
                <w:sz w:val="24"/>
                <w:szCs w:val="24"/>
              </w:rPr>
            </w:pPr>
            <w:r w:rsidRPr="000E2973">
              <w:rPr>
                <w:sz w:val="24"/>
                <w:szCs w:val="24"/>
              </w:rPr>
              <w:t>Прорезиненный корпус с дополнительной защитой от ударов и неблагоприятных условий</w:t>
            </w:r>
          </w:p>
        </w:tc>
      </w:tr>
    </w:tbl>
    <w:p w:rsidR="007A15D4" w:rsidRPr="00CE38E6" w:rsidRDefault="007A15D4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85B11" w:rsidRPr="00CE38E6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E38E6">
        <w:rPr>
          <w:b/>
          <w:bCs/>
          <w:sz w:val="26"/>
          <w:szCs w:val="26"/>
        </w:rPr>
        <w:t xml:space="preserve">Общие требования. </w:t>
      </w:r>
    </w:p>
    <w:p w:rsidR="00C85B11" w:rsidRDefault="00C85B11" w:rsidP="006A227A">
      <w:pPr>
        <w:pStyle w:val="ad"/>
        <w:numPr>
          <w:ilvl w:val="1"/>
          <w:numId w:val="6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CE38E6">
        <w:rPr>
          <w:sz w:val="24"/>
          <w:szCs w:val="24"/>
        </w:rPr>
        <w:t>К поставке допускаются</w:t>
      </w:r>
      <w:r w:rsidRPr="00612811">
        <w:rPr>
          <w:sz w:val="24"/>
          <w:szCs w:val="24"/>
        </w:rPr>
        <w:t xml:space="preserve"> </w:t>
      </w:r>
      <w:r w:rsidR="000112A4">
        <w:rPr>
          <w:sz w:val="24"/>
          <w:szCs w:val="24"/>
        </w:rPr>
        <w:t>продукция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proofErr w:type="gramStart"/>
      <w:r w:rsidRPr="00612811">
        <w:rPr>
          <w:sz w:val="24"/>
          <w:szCs w:val="24"/>
        </w:rPr>
        <w:t>отвечающ</w:t>
      </w:r>
      <w:r>
        <w:rPr>
          <w:sz w:val="24"/>
          <w:szCs w:val="24"/>
        </w:rPr>
        <w:t>ие</w:t>
      </w:r>
      <w:proofErr w:type="gramEnd"/>
      <w:r w:rsidRPr="00612811">
        <w:rPr>
          <w:sz w:val="24"/>
          <w:szCs w:val="24"/>
        </w:rPr>
        <w:t xml:space="preserve"> следующим требованиям:</w:t>
      </w:r>
    </w:p>
    <w:p w:rsidR="00C85B11" w:rsidRPr="00612811" w:rsidRDefault="00C85B11" w:rsidP="00C85B1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85B11" w:rsidRPr="006128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российских производителей - документы, подтверждающие соответствие тех</w:t>
      </w:r>
      <w:r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C85B11" w:rsidRPr="0026458C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="00533874">
        <w:rPr>
          <w:sz w:val="24"/>
          <w:szCs w:val="24"/>
        </w:rPr>
        <w:t xml:space="preserve">требуемый прибор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85B11" w:rsidRPr="006128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 xml:space="preserve"> (с изменениями от 3 января 2001 г., 21 августа 2002 г.);</w:t>
      </w:r>
    </w:p>
    <w:p w:rsidR="00C85B11" w:rsidRPr="00501281" w:rsidRDefault="00533874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приборы</w:t>
      </w:r>
      <w:r w:rsidR="00C85B11">
        <w:rPr>
          <w:sz w:val="24"/>
          <w:szCs w:val="24"/>
        </w:rPr>
        <w:t>,</w:t>
      </w:r>
      <w:r w:rsidR="00C85B11" w:rsidRPr="00612811">
        <w:rPr>
          <w:sz w:val="24"/>
          <w:szCs w:val="24"/>
        </w:rPr>
        <w:t xml:space="preserve">  впервые поставляем</w:t>
      </w:r>
      <w:r w:rsidR="00C85B11">
        <w:rPr>
          <w:sz w:val="24"/>
          <w:szCs w:val="24"/>
        </w:rPr>
        <w:t>ые заводом - изготовителем</w:t>
      </w:r>
      <w:r w:rsidR="00C85B11" w:rsidRPr="00612811">
        <w:rPr>
          <w:sz w:val="24"/>
          <w:szCs w:val="24"/>
        </w:rPr>
        <w:t xml:space="preserve"> для нужд ОАО «МРСК Центра»</w:t>
      </w:r>
      <w:r w:rsidR="00C85B11">
        <w:rPr>
          <w:sz w:val="24"/>
          <w:szCs w:val="24"/>
        </w:rPr>
        <w:t>,</w:t>
      </w:r>
      <w:r w:rsidR="00C85B11" w:rsidRPr="00612811">
        <w:rPr>
          <w:sz w:val="24"/>
          <w:szCs w:val="24"/>
        </w:rPr>
        <w:t xml:space="preserve"> </w:t>
      </w:r>
      <w:r w:rsidR="00C85B11" w:rsidRPr="00501281">
        <w:rPr>
          <w:sz w:val="24"/>
          <w:szCs w:val="24"/>
        </w:rPr>
        <w:t>должн</w:t>
      </w:r>
      <w:r w:rsidR="00C85B11">
        <w:rPr>
          <w:sz w:val="24"/>
          <w:szCs w:val="24"/>
        </w:rPr>
        <w:t>ы</w:t>
      </w:r>
      <w:r w:rsidR="00C85B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C85B11" w:rsidRPr="004D004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33874">
        <w:rPr>
          <w:sz w:val="24"/>
          <w:szCs w:val="24"/>
        </w:rPr>
        <w:t>приборов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85B11" w:rsidRPr="00BF612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85B11" w:rsidRPr="005D7C90" w:rsidRDefault="005D7C90" w:rsidP="006A227A">
      <w:pPr>
        <w:pStyle w:val="ad"/>
        <w:numPr>
          <w:ilvl w:val="1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5D7C90">
        <w:rPr>
          <w:sz w:val="24"/>
          <w:szCs w:val="24"/>
        </w:rPr>
        <w:t>Приборы</w:t>
      </w:r>
      <w:r w:rsidR="00C85B11" w:rsidRPr="005D7C90">
        <w:rPr>
          <w:sz w:val="24"/>
          <w:szCs w:val="24"/>
        </w:rPr>
        <w:t xml:space="preserve">  должны с</w:t>
      </w:r>
      <w:r w:rsidRPr="005D7C90">
        <w:rPr>
          <w:sz w:val="24"/>
          <w:szCs w:val="24"/>
        </w:rPr>
        <w:t>оответствовать следующим требованиям</w:t>
      </w:r>
      <w:r w:rsidR="00C85B11" w:rsidRPr="005D7C90">
        <w:rPr>
          <w:sz w:val="24"/>
          <w:szCs w:val="24"/>
        </w:rPr>
        <w:t>:</w:t>
      </w:r>
    </w:p>
    <w:p w:rsidR="000112A4" w:rsidRPr="000112A4" w:rsidRDefault="000112A4" w:rsidP="000112A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112A4">
        <w:rPr>
          <w:sz w:val="24"/>
          <w:szCs w:val="24"/>
        </w:rPr>
        <w:t>ГОСТ 7048-81 "Бинокли. Типы и основные параметры. Общие технические требования"</w:t>
      </w:r>
      <w:r>
        <w:rPr>
          <w:sz w:val="24"/>
          <w:szCs w:val="24"/>
        </w:rPr>
        <w:t>.</w:t>
      </w:r>
    </w:p>
    <w:p w:rsidR="00C85B11" w:rsidRPr="00612811" w:rsidRDefault="00C85B11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85B11" w:rsidRDefault="00C85B11" w:rsidP="00C85B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0112A4">
        <w:rPr>
          <w:sz w:val="24"/>
          <w:szCs w:val="24"/>
        </w:rPr>
        <w:t xml:space="preserve">приборов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</w:t>
      </w:r>
      <w:r w:rsidRPr="002F14FA">
        <w:rPr>
          <w:sz w:val="24"/>
          <w:szCs w:val="24"/>
        </w:rPr>
        <w:t xml:space="preserve">указанным в технических условиях изготовителя </w:t>
      </w:r>
      <w:r w:rsidR="000D24BA" w:rsidRPr="002F14FA">
        <w:rPr>
          <w:sz w:val="24"/>
          <w:szCs w:val="24"/>
        </w:rPr>
        <w:t>приборов</w:t>
      </w:r>
      <w:r w:rsidRPr="002F14FA">
        <w:rPr>
          <w:sz w:val="24"/>
          <w:szCs w:val="24"/>
        </w:rPr>
        <w:t xml:space="preserve">,  </w:t>
      </w:r>
      <w:r w:rsidR="002F14FA" w:rsidRPr="002F14FA">
        <w:rPr>
          <w:sz w:val="24"/>
          <w:szCs w:val="24"/>
        </w:rPr>
        <w:t>ГОСТ 687, ГОСТ 14192, ГОСТ 23216 и ГОСТ 15150-69</w:t>
      </w:r>
      <w:r w:rsidRPr="002F14FA">
        <w:rPr>
          <w:sz w:val="24"/>
          <w:szCs w:val="24"/>
        </w:rPr>
        <w:t xml:space="preserve"> или соответствующих МЭК. Погрузочно</w:t>
      </w:r>
      <w:r w:rsidRPr="00C21AF8">
        <w:rPr>
          <w:sz w:val="24"/>
          <w:szCs w:val="24"/>
        </w:rPr>
        <w:t>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85B11" w:rsidRPr="007039BD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039BD">
        <w:rPr>
          <w:szCs w:val="24"/>
        </w:rPr>
        <w:t xml:space="preserve">Укладка и транспортировка </w:t>
      </w:r>
      <w:r w:rsidR="007039BD" w:rsidRPr="007039BD">
        <w:rPr>
          <w:szCs w:val="24"/>
        </w:rPr>
        <w:t>приборов</w:t>
      </w:r>
      <w:r w:rsidRPr="007039BD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B048E3" w:rsidRPr="00B048E3" w:rsidRDefault="00B048E3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048E3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B048E3" w:rsidRPr="00B048E3" w:rsidRDefault="00B048E3" w:rsidP="00AE40AB">
      <w:pPr>
        <w:pStyle w:val="22"/>
        <w:shd w:val="clear" w:color="auto" w:fill="auto"/>
        <w:spacing w:line="276" w:lineRule="auto"/>
        <w:ind w:left="23" w:firstLine="658"/>
        <w:jc w:val="both"/>
        <w:rPr>
          <w:spacing w:val="0"/>
          <w:sz w:val="24"/>
          <w:szCs w:val="24"/>
        </w:rPr>
      </w:pPr>
      <w:r w:rsidRPr="00B048E3">
        <w:rPr>
          <w:spacing w:val="0"/>
          <w:sz w:val="24"/>
          <w:szCs w:val="24"/>
        </w:rPr>
        <w:t>Поставщик должен предоставить комплект запасных частей, расходных материалов и</w:t>
      </w:r>
      <w:r>
        <w:rPr>
          <w:spacing w:val="0"/>
          <w:sz w:val="24"/>
          <w:szCs w:val="24"/>
        </w:rPr>
        <w:t xml:space="preserve"> </w:t>
      </w:r>
      <w:r w:rsidRPr="00B048E3">
        <w:rPr>
          <w:spacing w:val="0"/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85B11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3957FA">
        <w:rPr>
          <w:sz w:val="24"/>
          <w:szCs w:val="24"/>
        </w:rPr>
        <w:t>приборы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Pr="003810BB">
        <w:rPr>
          <w:sz w:val="24"/>
          <w:szCs w:val="24"/>
        </w:rPr>
        <w:t>24 месяца. Время начала исчисления гарантийного срока – с момента их ввода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D16CC">
        <w:rPr>
          <w:sz w:val="24"/>
          <w:szCs w:val="24"/>
        </w:rPr>
        <w:t>приборов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85B11" w:rsidRDefault="00B51B8D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Приборы</w:t>
      </w:r>
      <w:r w:rsidR="00C85B11">
        <w:rPr>
          <w:sz w:val="24"/>
          <w:szCs w:val="24"/>
        </w:rPr>
        <w:t xml:space="preserve"> должны</w:t>
      </w:r>
      <w:r w:rsidR="008C71BA" w:rsidRPr="008C71BA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>
        <w:rPr>
          <w:sz w:val="24"/>
          <w:szCs w:val="24"/>
        </w:rPr>
        <w:t xml:space="preserve"> обеспечивать эксплуатационные показатели </w:t>
      </w:r>
      <w:r w:rsidR="00C85B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C85B11" w:rsidRPr="00910A7C">
        <w:rPr>
          <w:sz w:val="24"/>
          <w:szCs w:val="24"/>
        </w:rPr>
        <w:t xml:space="preserve">по </w:t>
      </w:r>
      <w:r w:rsidR="00C85B11" w:rsidRPr="00866AD0">
        <w:rPr>
          <w:sz w:val="24"/>
          <w:szCs w:val="24"/>
        </w:rPr>
        <w:t xml:space="preserve">обслуживанию) должен </w:t>
      </w:r>
      <w:r w:rsidR="00C85B11" w:rsidRPr="009A1540">
        <w:rPr>
          <w:sz w:val="24"/>
          <w:szCs w:val="24"/>
        </w:rPr>
        <w:t xml:space="preserve">быть не </w:t>
      </w:r>
      <w:r w:rsidR="00C85B11" w:rsidRPr="003810BB">
        <w:rPr>
          <w:sz w:val="24"/>
          <w:szCs w:val="24"/>
        </w:rPr>
        <w:t xml:space="preserve">менее </w:t>
      </w:r>
      <w:r w:rsidR="005571F6">
        <w:rPr>
          <w:sz w:val="24"/>
          <w:szCs w:val="24"/>
        </w:rPr>
        <w:t>3</w:t>
      </w:r>
      <w:r w:rsidR="00C85B11" w:rsidRPr="00961849">
        <w:rPr>
          <w:sz w:val="24"/>
          <w:szCs w:val="24"/>
        </w:rPr>
        <w:t xml:space="preserve"> лет</w:t>
      </w:r>
      <w:r w:rsidR="00C85B11" w:rsidRPr="009A1540">
        <w:rPr>
          <w:sz w:val="24"/>
          <w:szCs w:val="24"/>
        </w:rPr>
        <w:t>.</w:t>
      </w:r>
    </w:p>
    <w:p w:rsidR="00C85B11" w:rsidRPr="006128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85B11" w:rsidRPr="00851C93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51C93">
        <w:rPr>
          <w:sz w:val="24"/>
          <w:szCs w:val="24"/>
        </w:rPr>
        <w:lastRenderedPageBreak/>
        <w:t xml:space="preserve">Маркировка </w:t>
      </w:r>
      <w:r w:rsidR="00881CE1" w:rsidRPr="00851C93">
        <w:rPr>
          <w:sz w:val="24"/>
          <w:szCs w:val="24"/>
        </w:rPr>
        <w:t>приборов</w:t>
      </w:r>
      <w:r w:rsidRPr="00851C93">
        <w:rPr>
          <w:sz w:val="24"/>
          <w:szCs w:val="24"/>
        </w:rPr>
        <w:t xml:space="preserve">  должна соответствовать требованиям ГОСТ (для конкретного типа номенклатуры).</w:t>
      </w:r>
    </w:p>
    <w:p w:rsidR="00C85B11" w:rsidRPr="009919B7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919B7">
        <w:rPr>
          <w:sz w:val="24"/>
          <w:szCs w:val="24"/>
        </w:rPr>
        <w:t xml:space="preserve">Маркировка </w:t>
      </w:r>
      <w:r w:rsidR="00650088" w:rsidRPr="009919B7">
        <w:rPr>
          <w:sz w:val="24"/>
          <w:szCs w:val="24"/>
        </w:rPr>
        <w:t>приборов</w:t>
      </w:r>
      <w:r w:rsidRPr="009919B7">
        <w:rPr>
          <w:sz w:val="24"/>
          <w:szCs w:val="24"/>
        </w:rPr>
        <w:t xml:space="preserve">  производится непосредственно на изделии.</w:t>
      </w:r>
    </w:p>
    <w:p w:rsidR="00C85B11" w:rsidRPr="00650088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50088">
        <w:rPr>
          <w:sz w:val="24"/>
          <w:szCs w:val="24"/>
        </w:rPr>
        <w:t xml:space="preserve">Маркировка </w:t>
      </w:r>
      <w:r w:rsidR="00650088" w:rsidRPr="00650088">
        <w:rPr>
          <w:sz w:val="24"/>
          <w:szCs w:val="24"/>
        </w:rPr>
        <w:t>приборов</w:t>
      </w:r>
      <w:r w:rsidRPr="00650088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650088" w:rsidRPr="00650088">
        <w:rPr>
          <w:sz w:val="24"/>
          <w:szCs w:val="24"/>
        </w:rPr>
        <w:t>приборов</w:t>
      </w:r>
      <w:r w:rsidRPr="00650088">
        <w:rPr>
          <w:sz w:val="24"/>
          <w:szCs w:val="24"/>
        </w:rPr>
        <w:t xml:space="preserve"> в режимах и условиях, установленных ГОСТ и стандартами или техническими условиями на </w:t>
      </w:r>
      <w:r w:rsidR="00650088">
        <w:rPr>
          <w:sz w:val="24"/>
          <w:szCs w:val="24"/>
        </w:rPr>
        <w:t>приборы</w:t>
      </w:r>
      <w:r w:rsidRPr="00650088">
        <w:rPr>
          <w:sz w:val="24"/>
          <w:szCs w:val="24"/>
        </w:rPr>
        <w:t xml:space="preserve">  конкретных серий и типов.</w:t>
      </w:r>
    </w:p>
    <w:p w:rsidR="00322480" w:rsidRPr="00322480" w:rsidRDefault="00322480" w:rsidP="00AE40AB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По всем видам </w:t>
      </w:r>
      <w:r w:rsidR="004D2EE0">
        <w:rPr>
          <w:spacing w:val="0"/>
          <w:sz w:val="24"/>
          <w:szCs w:val="24"/>
        </w:rPr>
        <w:t>приборов</w:t>
      </w:r>
      <w:r w:rsidRPr="00322480">
        <w:rPr>
          <w:spacing w:val="0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22480" w:rsidRPr="00322480" w:rsidRDefault="00322480" w:rsidP="00AE40AB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322480" w:rsidRPr="005571F6" w:rsidRDefault="005571F6" w:rsidP="006A227A">
      <w:pPr>
        <w:pStyle w:val="22"/>
        <w:numPr>
          <w:ilvl w:val="0"/>
          <w:numId w:val="7"/>
        </w:numPr>
        <w:shd w:val="clear" w:color="auto" w:fill="auto"/>
        <w:tabs>
          <w:tab w:val="left" w:pos="1086"/>
        </w:tabs>
        <w:spacing w:line="278" w:lineRule="exact"/>
        <w:ind w:firstLine="567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п</w:t>
      </w:r>
      <w:r w:rsidR="00322480" w:rsidRPr="005571F6">
        <w:rPr>
          <w:spacing w:val="0"/>
          <w:sz w:val="24"/>
          <w:szCs w:val="24"/>
        </w:rPr>
        <w:t>аспорт</w:t>
      </w:r>
      <w:r>
        <w:rPr>
          <w:spacing w:val="0"/>
          <w:sz w:val="24"/>
          <w:szCs w:val="24"/>
        </w:rPr>
        <w:t xml:space="preserve"> / </w:t>
      </w:r>
      <w:r w:rsidR="00322480" w:rsidRPr="005571F6">
        <w:rPr>
          <w:spacing w:val="0"/>
          <w:sz w:val="24"/>
          <w:szCs w:val="24"/>
        </w:rPr>
        <w:t>руководство по эксплуатации</w:t>
      </w:r>
      <w:r>
        <w:rPr>
          <w:spacing w:val="0"/>
          <w:sz w:val="24"/>
          <w:szCs w:val="24"/>
        </w:rPr>
        <w:t>.</w:t>
      </w:r>
    </w:p>
    <w:p w:rsidR="00322480" w:rsidRPr="00322480" w:rsidRDefault="00322480" w:rsidP="00322480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Вся документация должна быть представлена на русском языке.</w:t>
      </w:r>
    </w:p>
    <w:p w:rsidR="00C85B11" w:rsidRPr="00BB6EA4" w:rsidRDefault="00C85B11" w:rsidP="006A227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85B11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12019">
        <w:rPr>
          <w:szCs w:val="24"/>
        </w:rPr>
        <w:t>приборов</w:t>
      </w:r>
      <w:r>
        <w:rPr>
          <w:szCs w:val="24"/>
        </w:rPr>
        <w:t xml:space="preserve"> 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85B11" w:rsidRDefault="00C85B11" w:rsidP="00C85B1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85B11" w:rsidRDefault="00C85B11" w:rsidP="00C85B11">
      <w:pPr>
        <w:rPr>
          <w:sz w:val="26"/>
          <w:szCs w:val="26"/>
        </w:rPr>
      </w:pPr>
    </w:p>
    <w:p w:rsidR="000A31DA" w:rsidRDefault="000A31DA" w:rsidP="00C85B11">
      <w:pPr>
        <w:rPr>
          <w:sz w:val="26"/>
          <w:szCs w:val="26"/>
        </w:rPr>
      </w:pPr>
    </w:p>
    <w:p w:rsidR="000A31DA" w:rsidRDefault="000A31DA" w:rsidP="00C85B11">
      <w:pPr>
        <w:rPr>
          <w:sz w:val="26"/>
          <w:szCs w:val="26"/>
        </w:rPr>
      </w:pPr>
    </w:p>
    <w:tbl>
      <w:tblPr>
        <w:tblW w:w="4894" w:type="pct"/>
        <w:tblInd w:w="108" w:type="dxa"/>
        <w:tblLook w:val="01E0" w:firstRow="1" w:lastRow="1" w:firstColumn="1" w:lastColumn="1" w:noHBand="0" w:noVBand="0"/>
      </w:tblPr>
      <w:tblGrid>
        <w:gridCol w:w="6137"/>
        <w:gridCol w:w="4390"/>
      </w:tblGrid>
      <w:tr w:rsidR="000A31DA" w:rsidRPr="00D25AFB" w:rsidTr="00C106C6">
        <w:tc>
          <w:tcPr>
            <w:tcW w:w="2915" w:type="pct"/>
            <w:vAlign w:val="bottom"/>
          </w:tcPr>
          <w:p w:rsidR="000A31DA" w:rsidRPr="00D25AFB" w:rsidRDefault="000A31DA" w:rsidP="000A31DA">
            <w:pPr>
              <w:ind w:left="-108" w:firstLine="0"/>
              <w:jc w:val="left"/>
              <w:rPr>
                <w:sz w:val="26"/>
                <w:szCs w:val="26"/>
              </w:rPr>
            </w:pPr>
            <w:bookmarkStart w:id="1" w:name="_GoBack"/>
            <w:r w:rsidRPr="00D25AFB">
              <w:rPr>
                <w:sz w:val="26"/>
                <w:szCs w:val="26"/>
              </w:rPr>
              <w:t xml:space="preserve">Заместитель главного инженера </w:t>
            </w:r>
          </w:p>
          <w:p w:rsidR="000A31DA" w:rsidRPr="00D25AFB" w:rsidRDefault="000A31DA" w:rsidP="000A31DA">
            <w:pPr>
              <w:ind w:left="-108" w:firstLine="0"/>
              <w:jc w:val="left"/>
              <w:rPr>
                <w:sz w:val="26"/>
                <w:szCs w:val="26"/>
              </w:rPr>
            </w:pPr>
            <w:r w:rsidRPr="00D25AFB">
              <w:rPr>
                <w:sz w:val="26"/>
                <w:szCs w:val="26"/>
              </w:rPr>
              <w:t>по эксплуатации – начальник ЦУПА</w:t>
            </w:r>
          </w:p>
        </w:tc>
        <w:tc>
          <w:tcPr>
            <w:tcW w:w="2085" w:type="pct"/>
          </w:tcPr>
          <w:p w:rsidR="000A31DA" w:rsidRPr="00D25AFB" w:rsidRDefault="000A31DA" w:rsidP="00C106C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A31DA" w:rsidRPr="00D25AFB" w:rsidRDefault="000A31DA" w:rsidP="00C106C6">
            <w:pPr>
              <w:ind w:right="-7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 w:rsidRPr="00D25AFB">
              <w:rPr>
                <w:sz w:val="26"/>
                <w:szCs w:val="26"/>
              </w:rPr>
              <w:t>А.Н.Мелузов</w:t>
            </w:r>
            <w:proofErr w:type="spellEnd"/>
          </w:p>
        </w:tc>
      </w:tr>
      <w:bookmarkEnd w:id="1"/>
    </w:tbl>
    <w:p w:rsidR="00C85B11" w:rsidRPr="000A6A37" w:rsidRDefault="00C85B11" w:rsidP="00C85B11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2061E0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BA2FC7">
      <w:headerReference w:type="even" r:id="rId9"/>
      <w:pgSz w:w="12240" w:h="15840" w:code="1"/>
      <w:pgMar w:top="426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B53" w:rsidRDefault="00753B53">
      <w:r>
        <w:separator/>
      </w:r>
    </w:p>
  </w:endnote>
  <w:endnote w:type="continuationSeparator" w:id="0">
    <w:p w:rsidR="00753B53" w:rsidRDefault="0075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B53" w:rsidRDefault="00753B53">
      <w:r>
        <w:separator/>
      </w:r>
    </w:p>
  </w:footnote>
  <w:footnote w:type="continuationSeparator" w:id="0">
    <w:p w:rsidR="00753B53" w:rsidRDefault="00753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96C4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36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3628"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  <w:p w:rsidR="002F3628" w:rsidRDefault="002F3628"/>
  <w:p w:rsidR="002F3628" w:rsidRDefault="002F3628"/>
  <w:p w:rsidR="002F3628" w:rsidRDefault="002F36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3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9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1DA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973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5A5A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C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4FA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C05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51BD"/>
    <w:rsid w:val="003957FA"/>
    <w:rsid w:val="0039649E"/>
    <w:rsid w:val="00396FD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40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2C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2D58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2F0F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0924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6792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9D6"/>
    <w:rsid w:val="00747ADF"/>
    <w:rsid w:val="0075345A"/>
    <w:rsid w:val="00753684"/>
    <w:rsid w:val="00753762"/>
    <w:rsid w:val="00753B53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36B2"/>
    <w:rsid w:val="008B41DF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B5B"/>
    <w:rsid w:val="00BD1C51"/>
    <w:rsid w:val="00BD3D3C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B1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1752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3B68"/>
    <w:rsid w:val="00F03D24"/>
    <w:rsid w:val="00F051E7"/>
    <w:rsid w:val="00F05AFF"/>
    <w:rsid w:val="00F07DCC"/>
    <w:rsid w:val="00F10010"/>
    <w:rsid w:val="00F12019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af3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3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customStyle="1" w:styleId="30">
    <w:name w:val="Пункт_3"/>
    <w:basedOn w:val="a0"/>
    <w:rsid w:val="000A31DA"/>
    <w:pPr>
      <w:numPr>
        <w:ilvl w:val="2"/>
        <w:numId w:val="9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0A31DA"/>
    <w:pPr>
      <w:numPr>
        <w:ilvl w:val="3"/>
        <w:numId w:val="9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0A31DA"/>
    <w:pPr>
      <w:numPr>
        <w:ilvl w:val="4"/>
        <w:numId w:val="9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rsid w:val="00E1175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E1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88873-EB23-4611-BCAC-FEA70247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Anufriev.AV</cp:lastModifiedBy>
  <cp:revision>5</cp:revision>
  <cp:lastPrinted>2015-02-09T05:34:00Z</cp:lastPrinted>
  <dcterms:created xsi:type="dcterms:W3CDTF">2015-01-28T07:16:00Z</dcterms:created>
  <dcterms:modified xsi:type="dcterms:W3CDTF">2015-02-09T05:52:00Z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