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A6462" w:rsidRDefault="00FE3710" w:rsidP="00BF0828">
      <w:pPr>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тел.: +7 (495) 747-92-92,</w:t>
                  </w:r>
                </w:p>
                <w:p w:rsidR="00F67C6A" w:rsidRPr="000D67AD" w:rsidRDefault="00F67C6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67C6A" w:rsidRPr="000D67AD" w:rsidRDefault="00F67C6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67C6A" w:rsidRPr="000D67AD" w:rsidRDefault="00F67C6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67C6A" w:rsidRPr="000D67AD" w:rsidRDefault="00F67C6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67C6A" w:rsidRPr="003E5DE6" w:rsidRDefault="00F67C6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E5DE6">
                    <w:rPr>
                      <w:rFonts w:ascii="Helios" w:hAnsi="Helios"/>
                      <w:sz w:val="12"/>
                      <w:szCs w:val="12"/>
                      <w:lang w:val="en-US"/>
                    </w:rPr>
                    <w:t>-</w:t>
                  </w:r>
                  <w:r w:rsidRPr="000D67AD">
                    <w:rPr>
                      <w:rFonts w:ascii="Helios" w:hAnsi="Helios"/>
                      <w:sz w:val="12"/>
                      <w:szCs w:val="12"/>
                      <w:lang w:val="en-US"/>
                    </w:rPr>
                    <w:t>mail</w:t>
                  </w:r>
                  <w:proofErr w:type="gramEnd"/>
                  <w:r w:rsidRPr="003E5DE6">
                    <w:rPr>
                      <w:rFonts w:ascii="Helios" w:hAnsi="Helios"/>
                      <w:sz w:val="12"/>
                      <w:szCs w:val="12"/>
                      <w:lang w:val="en-US"/>
                    </w:rPr>
                    <w:t xml:space="preserve">: </w:t>
                  </w:r>
                  <w:hyperlink r:id="rId9" w:history="1">
                    <w:r w:rsidRPr="000D67AD">
                      <w:rPr>
                        <w:rFonts w:ascii="Helios" w:hAnsi="Helios"/>
                        <w:sz w:val="12"/>
                        <w:szCs w:val="12"/>
                        <w:lang w:val="en-US"/>
                      </w:rPr>
                      <w:t>posta</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r w:rsidRPr="003E5DE6">
                    <w:rPr>
                      <w:rFonts w:ascii="Helios" w:hAnsi="Helios"/>
                      <w:sz w:val="12"/>
                      <w:szCs w:val="12"/>
                      <w:lang w:val="en-US"/>
                    </w:rPr>
                    <w:t xml:space="preserve">, </w:t>
                  </w:r>
                  <w:hyperlink r:id="rId10" w:history="1">
                    <w:r w:rsidRPr="000D67AD">
                      <w:rPr>
                        <w:rFonts w:ascii="Helios" w:hAnsi="Helios"/>
                        <w:sz w:val="12"/>
                        <w:szCs w:val="12"/>
                        <w:lang w:val="en-US"/>
                      </w:rPr>
                      <w:t>www</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9A6462">
        <w:rPr>
          <w:noProof/>
          <w:sz w:val="26"/>
          <w:szCs w:val="26"/>
          <w:lang w:eastAsia="ru-RU"/>
        </w:rPr>
        <w:drawing>
          <wp:inline distT="0" distB="0" distL="0" distR="0" wp14:anchorId="21C2141C" wp14:editId="2D8A39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A6462" w:rsidRDefault="007556FF" w:rsidP="007556FF">
      <w:pPr>
        <w:pStyle w:val="affffffe"/>
        <w:suppressAutoHyphens/>
        <w:jc w:val="center"/>
        <w:rPr>
          <w:rFonts w:ascii="Helios-Regular" w:hAnsi="Helios-Regular" w:cs="Helios-Regular"/>
          <w:spacing w:val="4"/>
          <w:sz w:val="26"/>
          <w:szCs w:val="26"/>
          <w:lang w:val="en-US"/>
        </w:rPr>
      </w:pPr>
    </w:p>
    <w:p w:rsidR="007556FF" w:rsidRPr="009A6462" w:rsidRDefault="007556FF" w:rsidP="007556FF">
      <w:pPr>
        <w:ind w:left="5670" w:firstLine="0"/>
        <w:jc w:val="center"/>
        <w:rPr>
          <w:sz w:val="26"/>
          <w:szCs w:val="26"/>
          <w:lang w:val="en-US"/>
        </w:rPr>
      </w:pPr>
    </w:p>
    <w:p w:rsidR="007556FF" w:rsidRPr="009A6462" w:rsidRDefault="007556FF" w:rsidP="007556FF">
      <w:pPr>
        <w:jc w:val="center"/>
        <w:rPr>
          <w:rFonts w:ascii="Arial" w:hAnsi="Arial" w:cs="Arial"/>
          <w:noProof/>
          <w:sz w:val="26"/>
          <w:szCs w:val="26"/>
          <w:lang w:val="en-US"/>
        </w:rPr>
      </w:pPr>
    </w:p>
    <w:p w:rsidR="00BF0828" w:rsidRPr="009A6462" w:rsidRDefault="00BF0828" w:rsidP="007556FF">
      <w:pPr>
        <w:ind w:left="5670" w:firstLine="0"/>
        <w:jc w:val="center"/>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УТВЕРЖДАЮ:</w:t>
      </w:r>
    </w:p>
    <w:p w:rsidR="007C4462" w:rsidRPr="009A6462" w:rsidRDefault="007C4462" w:rsidP="007C4462">
      <w:pPr>
        <w:spacing w:line="240" w:lineRule="auto"/>
        <w:ind w:left="5103" w:firstLine="0"/>
        <w:jc w:val="left"/>
        <w:rPr>
          <w:sz w:val="26"/>
          <w:szCs w:val="26"/>
        </w:rPr>
      </w:pPr>
      <w:r w:rsidRPr="009A6462">
        <w:rPr>
          <w:sz w:val="26"/>
          <w:szCs w:val="26"/>
        </w:rPr>
        <w:t xml:space="preserve">Председатель закупочной комиссии – </w:t>
      </w:r>
    </w:p>
    <w:p w:rsidR="007C4462" w:rsidRPr="009A6462" w:rsidRDefault="007C4462" w:rsidP="007C4462">
      <w:pPr>
        <w:spacing w:line="240" w:lineRule="auto"/>
        <w:ind w:left="5103" w:firstLine="0"/>
        <w:jc w:val="left"/>
        <w:rPr>
          <w:sz w:val="26"/>
          <w:szCs w:val="26"/>
        </w:rPr>
      </w:pPr>
      <w:r w:rsidRPr="009A6462">
        <w:rPr>
          <w:sz w:val="26"/>
          <w:szCs w:val="26"/>
        </w:rPr>
        <w:t xml:space="preserve">Начальник Управления логистики и </w:t>
      </w:r>
    </w:p>
    <w:p w:rsidR="007C4462" w:rsidRPr="009A6462" w:rsidRDefault="007C4462" w:rsidP="007C4462">
      <w:pPr>
        <w:spacing w:line="240" w:lineRule="auto"/>
        <w:ind w:left="5103" w:firstLine="0"/>
        <w:jc w:val="left"/>
        <w:rPr>
          <w:sz w:val="26"/>
          <w:szCs w:val="26"/>
        </w:rPr>
      </w:pPr>
      <w:r w:rsidRPr="009A6462">
        <w:rPr>
          <w:sz w:val="26"/>
          <w:szCs w:val="26"/>
        </w:rPr>
        <w:t xml:space="preserve">материально-технического обеспечения </w:t>
      </w:r>
    </w:p>
    <w:p w:rsidR="007C4462" w:rsidRPr="009A6462" w:rsidRDefault="007C4462" w:rsidP="007C4462">
      <w:pPr>
        <w:spacing w:line="240" w:lineRule="auto"/>
        <w:ind w:left="5103" w:firstLine="0"/>
        <w:jc w:val="left"/>
        <w:rPr>
          <w:sz w:val="26"/>
          <w:szCs w:val="26"/>
        </w:rPr>
      </w:pPr>
      <w:r w:rsidRPr="009A6462">
        <w:rPr>
          <w:sz w:val="26"/>
          <w:szCs w:val="26"/>
        </w:rPr>
        <w:t>филиала ПАО «МРСК Центра» - «Орелэнерго»</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____________________ А.В. Печурин</w:t>
      </w:r>
    </w:p>
    <w:p w:rsidR="007C4462" w:rsidRPr="009A6462" w:rsidRDefault="007C4462" w:rsidP="007C4462">
      <w:pPr>
        <w:spacing w:line="240" w:lineRule="auto"/>
        <w:ind w:left="5103" w:firstLine="0"/>
        <w:jc w:val="left"/>
        <w:rPr>
          <w:sz w:val="26"/>
          <w:szCs w:val="26"/>
        </w:rPr>
      </w:pPr>
      <w:r w:rsidRPr="009A6462">
        <w:rPr>
          <w:sz w:val="26"/>
          <w:szCs w:val="26"/>
        </w:rPr>
        <w:t>«____» ___________________ 2016 г.</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Согласовано на заседании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закупочной комиссии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Протокол № ____________</w:t>
      </w:r>
    </w:p>
    <w:p w:rsidR="007C4462" w:rsidRPr="009A6462" w:rsidRDefault="007C4462" w:rsidP="007C4462">
      <w:pPr>
        <w:spacing w:line="240" w:lineRule="auto"/>
        <w:ind w:left="5103" w:firstLine="0"/>
        <w:rPr>
          <w:sz w:val="26"/>
          <w:szCs w:val="26"/>
        </w:rPr>
      </w:pPr>
      <w:r w:rsidRPr="009A6462">
        <w:rPr>
          <w:b/>
          <w:kern w:val="36"/>
          <w:sz w:val="26"/>
          <w:szCs w:val="26"/>
        </w:rPr>
        <w:t>от «___» _______ 2016 года</w:t>
      </w:r>
    </w:p>
    <w:p w:rsidR="00717F60" w:rsidRPr="009A6462" w:rsidRDefault="00717F60" w:rsidP="00E71A48">
      <w:pPr>
        <w:spacing w:line="264" w:lineRule="auto"/>
        <w:jc w:val="center"/>
        <w:rPr>
          <w:sz w:val="26"/>
          <w:szCs w:val="26"/>
        </w:rPr>
      </w:pPr>
    </w:p>
    <w:p w:rsidR="00717F60" w:rsidRDefault="00717F60" w:rsidP="00E71A48">
      <w:pPr>
        <w:spacing w:line="264" w:lineRule="auto"/>
        <w:jc w:val="center"/>
        <w:rPr>
          <w:sz w:val="26"/>
          <w:szCs w:val="26"/>
        </w:rPr>
      </w:pPr>
    </w:p>
    <w:p w:rsidR="009A6462" w:rsidRDefault="009A6462" w:rsidP="00E71A48">
      <w:pPr>
        <w:spacing w:line="264" w:lineRule="auto"/>
        <w:jc w:val="center"/>
        <w:rPr>
          <w:sz w:val="26"/>
          <w:szCs w:val="26"/>
        </w:rPr>
      </w:pPr>
    </w:p>
    <w:p w:rsidR="009A6462" w:rsidRPr="009A6462" w:rsidRDefault="009A6462" w:rsidP="00E71A48">
      <w:pPr>
        <w:spacing w:line="264" w:lineRule="auto"/>
        <w:jc w:val="center"/>
        <w:rPr>
          <w:sz w:val="26"/>
          <w:szCs w:val="26"/>
        </w:rPr>
      </w:pPr>
    </w:p>
    <w:p w:rsidR="00717F60" w:rsidRPr="009A6462" w:rsidRDefault="00717F60" w:rsidP="00E71A48">
      <w:pPr>
        <w:spacing w:line="264" w:lineRule="auto"/>
        <w:jc w:val="center"/>
        <w:rPr>
          <w:sz w:val="26"/>
          <w:szCs w:val="26"/>
        </w:rPr>
      </w:pPr>
    </w:p>
    <w:p w:rsidR="00717F60" w:rsidRPr="009A6462" w:rsidRDefault="00717F60" w:rsidP="00E71A48">
      <w:pPr>
        <w:pStyle w:val="1f4"/>
        <w:spacing w:line="264" w:lineRule="auto"/>
        <w:ind w:left="0" w:right="0"/>
        <w:jc w:val="center"/>
        <w:rPr>
          <w:rFonts w:ascii="Times New Roman" w:hAnsi="Times New Roman"/>
          <w:b/>
          <w:bCs w:val="0"/>
          <w:sz w:val="26"/>
          <w:szCs w:val="26"/>
        </w:rPr>
      </w:pPr>
      <w:r w:rsidRPr="009A6462">
        <w:rPr>
          <w:rFonts w:ascii="Times New Roman" w:hAnsi="Times New Roman"/>
          <w:b/>
          <w:bCs w:val="0"/>
          <w:sz w:val="26"/>
          <w:szCs w:val="26"/>
        </w:rPr>
        <w:t>Документация по запросу предложений</w:t>
      </w:r>
    </w:p>
    <w:p w:rsidR="00717F60" w:rsidRPr="009A6462" w:rsidRDefault="00717F60" w:rsidP="00E71A48">
      <w:pPr>
        <w:pStyle w:val="1f4"/>
        <w:spacing w:line="264" w:lineRule="auto"/>
        <w:ind w:left="0" w:right="0"/>
        <w:jc w:val="center"/>
        <w:rPr>
          <w:rFonts w:ascii="Times New Roman" w:hAnsi="Times New Roman"/>
          <w:sz w:val="26"/>
          <w:szCs w:val="26"/>
        </w:rPr>
      </w:pPr>
    </w:p>
    <w:p w:rsidR="00717F60" w:rsidRPr="009A6462" w:rsidRDefault="00717F60" w:rsidP="00E71A48">
      <w:pPr>
        <w:pStyle w:val="1f4"/>
        <w:spacing w:line="264" w:lineRule="auto"/>
        <w:ind w:left="0" w:right="0"/>
        <w:jc w:val="center"/>
        <w:rPr>
          <w:rFonts w:ascii="Times New Roman" w:hAnsi="Times New Roman"/>
          <w:b/>
          <w:sz w:val="26"/>
          <w:szCs w:val="26"/>
        </w:rPr>
      </w:pPr>
      <w:r w:rsidRPr="009A6462">
        <w:rPr>
          <w:rFonts w:ascii="Times New Roman" w:hAnsi="Times New Roman"/>
          <w:b/>
          <w:sz w:val="26"/>
          <w:szCs w:val="26"/>
        </w:rPr>
        <w:t>ОТКРЫТЫЙ ЗАПРОС ПРЕДЛОЖЕНИЙ</w:t>
      </w:r>
    </w:p>
    <w:p w:rsidR="00717F60" w:rsidRPr="009A6462" w:rsidRDefault="00717F60" w:rsidP="007556FF">
      <w:pPr>
        <w:spacing w:line="264" w:lineRule="auto"/>
        <w:ind w:firstLine="0"/>
        <w:jc w:val="center"/>
        <w:rPr>
          <w:b/>
          <w:sz w:val="26"/>
          <w:szCs w:val="26"/>
        </w:rPr>
      </w:pPr>
      <w:r w:rsidRPr="009A6462">
        <w:rPr>
          <w:b/>
          <w:sz w:val="26"/>
          <w:szCs w:val="26"/>
        </w:rPr>
        <w:t xml:space="preserve">на право заключения </w:t>
      </w:r>
      <w:r w:rsidR="007556FF" w:rsidRPr="009A6462">
        <w:rPr>
          <w:b/>
          <w:sz w:val="26"/>
          <w:szCs w:val="26"/>
        </w:rPr>
        <w:t>Договоров на поставку</w:t>
      </w:r>
      <w:r w:rsidR="009A6462">
        <w:rPr>
          <w:b/>
          <w:sz w:val="26"/>
          <w:szCs w:val="26"/>
        </w:rPr>
        <w:t xml:space="preserve"> </w:t>
      </w:r>
      <w:r w:rsidR="00B71256" w:rsidRPr="00B71256">
        <w:rPr>
          <w:b/>
          <w:sz w:val="26"/>
          <w:szCs w:val="26"/>
        </w:rPr>
        <w:t xml:space="preserve">электродвигателей и генераторов </w:t>
      </w:r>
      <w:r w:rsidR="007556FF" w:rsidRPr="009A6462">
        <w:rPr>
          <w:b/>
          <w:sz w:val="26"/>
          <w:szCs w:val="26"/>
        </w:rPr>
        <w:t>для нужд ПАО «МРСК Центра» (филиал</w:t>
      </w:r>
      <w:r w:rsidR="007C4462" w:rsidRPr="009A6462">
        <w:rPr>
          <w:b/>
          <w:sz w:val="26"/>
          <w:szCs w:val="26"/>
        </w:rPr>
        <w:t>а</w:t>
      </w:r>
      <w:r w:rsidR="007556FF" w:rsidRPr="009A6462">
        <w:rPr>
          <w:b/>
          <w:sz w:val="26"/>
          <w:szCs w:val="26"/>
        </w:rPr>
        <w:t xml:space="preserve"> «</w:t>
      </w:r>
      <w:proofErr w:type="spellStart"/>
      <w:r w:rsidR="007556FF" w:rsidRPr="009A6462">
        <w:rPr>
          <w:b/>
          <w:sz w:val="26"/>
          <w:szCs w:val="26"/>
        </w:rPr>
        <w:t>Орёлэнерго</w:t>
      </w:r>
      <w:proofErr w:type="spellEnd"/>
      <w:r w:rsidR="007C4462" w:rsidRPr="009A6462">
        <w:rPr>
          <w:b/>
          <w:sz w:val="26"/>
          <w:szCs w:val="26"/>
        </w:rPr>
        <w:t>»</w:t>
      </w:r>
      <w:r w:rsidR="007556FF" w:rsidRPr="009A6462">
        <w:rPr>
          <w:b/>
          <w:sz w:val="26"/>
          <w:szCs w:val="26"/>
        </w:rPr>
        <w:t>)</w:t>
      </w:r>
    </w:p>
    <w:p w:rsidR="007556FF" w:rsidRPr="009A646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9A646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9A6462">
        <w:rPr>
          <w:rFonts w:ascii="Times New Roman" w:eastAsia="Times New Roman" w:hAnsi="Times New Roman" w:cs="Times New Roman"/>
          <w:b/>
          <w:caps/>
          <w:sz w:val="26"/>
          <w:szCs w:val="26"/>
        </w:rPr>
        <w:t xml:space="preserve"> «ОБЩАЯ</w:t>
      </w:r>
      <w:r w:rsidR="00B51A18" w:rsidRPr="009A6462">
        <w:rPr>
          <w:rFonts w:ascii="Times New Roman" w:eastAsia="Times New Roman" w:hAnsi="Times New Roman" w:cs="Times New Roman"/>
          <w:b/>
          <w:caps/>
          <w:sz w:val="26"/>
          <w:szCs w:val="26"/>
        </w:rPr>
        <w:t>,</w:t>
      </w:r>
      <w:r w:rsidRPr="009A6462">
        <w:rPr>
          <w:rFonts w:ascii="Times New Roman" w:eastAsia="Times New Roman" w:hAnsi="Times New Roman" w:cs="Times New Roman"/>
          <w:b/>
          <w:caps/>
          <w:sz w:val="26"/>
          <w:szCs w:val="26"/>
        </w:rPr>
        <w:t xml:space="preserve"> КОММЕРЧЕСКАЯ</w:t>
      </w:r>
      <w:r w:rsidR="00B51A18" w:rsidRPr="009A6462">
        <w:rPr>
          <w:rFonts w:ascii="Times New Roman" w:eastAsia="Times New Roman" w:hAnsi="Times New Roman" w:cs="Times New Roman"/>
          <w:b/>
          <w:caps/>
          <w:sz w:val="26"/>
          <w:szCs w:val="26"/>
        </w:rPr>
        <w:t xml:space="preserve"> и техническая</w:t>
      </w:r>
      <w:r w:rsidRPr="009A6462">
        <w:rPr>
          <w:rFonts w:ascii="Times New Roman" w:eastAsia="Times New Roman" w:hAnsi="Times New Roman" w:cs="Times New Roman"/>
          <w:b/>
          <w:caps/>
          <w:sz w:val="26"/>
          <w:szCs w:val="26"/>
        </w:rPr>
        <w:t xml:space="preserve"> ЧАСТИ»</w:t>
      </w:r>
      <w:r w:rsidRPr="009A6462">
        <w:rPr>
          <w:rFonts w:ascii="Times New Roman" w:hAnsi="Times New Roman" w:cs="Times New Roman"/>
          <w:sz w:val="26"/>
          <w:szCs w:val="26"/>
        </w:rPr>
        <w:t xml:space="preserve"> </w:t>
      </w: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5144CC" w:rsidP="007556FF">
      <w:pPr>
        <w:spacing w:line="240" w:lineRule="auto"/>
        <w:ind w:firstLine="0"/>
        <w:jc w:val="center"/>
        <w:rPr>
          <w:sz w:val="26"/>
          <w:szCs w:val="26"/>
        </w:rPr>
      </w:pPr>
      <w:r w:rsidRPr="009A6462">
        <w:rPr>
          <w:sz w:val="26"/>
          <w:szCs w:val="26"/>
        </w:rPr>
        <w:t>г. Орел</w:t>
      </w:r>
      <w:r w:rsidR="007556FF" w:rsidRPr="009A6462">
        <w:rPr>
          <w:sz w:val="26"/>
          <w:szCs w:val="26"/>
        </w:rPr>
        <w:br/>
        <w:t>201</w:t>
      </w:r>
      <w:r w:rsidR="00862664" w:rsidRPr="009A6462">
        <w:rPr>
          <w:sz w:val="26"/>
          <w:szCs w:val="26"/>
        </w:rPr>
        <w:t>6</w:t>
      </w:r>
      <w:r w:rsidR="007556FF" w:rsidRPr="009A6462">
        <w:rPr>
          <w:sz w:val="26"/>
          <w:szCs w:val="26"/>
        </w:rPr>
        <w:t xml:space="preserve"> г.</w:t>
      </w:r>
    </w:p>
    <w:p w:rsidR="00717F60" w:rsidRPr="009A6462" w:rsidRDefault="00717F60" w:rsidP="00E71A48">
      <w:pPr>
        <w:spacing w:line="264" w:lineRule="auto"/>
        <w:ind w:firstLine="0"/>
        <w:jc w:val="center"/>
        <w:rPr>
          <w:sz w:val="26"/>
          <w:szCs w:val="26"/>
        </w:rPr>
        <w:sectPr w:rsidR="00717F60" w:rsidRPr="009A6462" w:rsidSect="002B0606">
          <w:pgSz w:w="11907" w:h="16840" w:code="9"/>
          <w:pgMar w:top="714" w:right="851" w:bottom="590" w:left="1242" w:header="454" w:footer="357" w:gutter="0"/>
          <w:cols w:space="720"/>
          <w:docGrid w:linePitch="360"/>
        </w:sectPr>
      </w:pPr>
    </w:p>
    <w:p w:rsidR="00717F60" w:rsidRPr="009A6462" w:rsidRDefault="00717F60" w:rsidP="00F44B29">
      <w:pPr>
        <w:pStyle w:val="1f3"/>
        <w:tabs>
          <w:tab w:val="left" w:pos="9639"/>
        </w:tabs>
        <w:spacing w:line="264" w:lineRule="auto"/>
        <w:ind w:right="2049"/>
        <w:rPr>
          <w:sz w:val="26"/>
          <w:szCs w:val="26"/>
        </w:rPr>
      </w:pPr>
      <w:r w:rsidRPr="009A6462">
        <w:rPr>
          <w:sz w:val="26"/>
          <w:szCs w:val="26"/>
        </w:rPr>
        <w:lastRenderedPageBreak/>
        <w:t>СОДЕРЖАНИЕ</w:t>
      </w:r>
    </w:p>
    <w:p w:rsidR="00464832" w:rsidRPr="009A6462" w:rsidRDefault="00763E64">
      <w:pPr>
        <w:pStyle w:val="1f3"/>
        <w:rPr>
          <w:rFonts w:asciiTheme="minorHAnsi" w:eastAsiaTheme="minorEastAsia" w:hAnsiTheme="minorHAnsi" w:cstheme="minorBidi"/>
          <w:b w:val="0"/>
          <w:caps w:val="0"/>
          <w:noProof/>
          <w:sz w:val="26"/>
          <w:szCs w:val="26"/>
          <w:lang w:eastAsia="ru-RU"/>
        </w:rPr>
      </w:pPr>
      <w:r w:rsidRPr="009A6462">
        <w:rPr>
          <w:sz w:val="26"/>
          <w:szCs w:val="26"/>
        </w:rPr>
        <w:fldChar w:fldCharType="begin"/>
      </w:r>
      <w:r w:rsidR="00717F60" w:rsidRPr="009A6462">
        <w:rPr>
          <w:sz w:val="26"/>
          <w:szCs w:val="26"/>
        </w:rPr>
        <w:instrText xml:space="preserve"> TOC </w:instrText>
      </w:r>
      <w:r w:rsidRPr="009A6462">
        <w:rPr>
          <w:sz w:val="26"/>
          <w:szCs w:val="26"/>
        </w:rPr>
        <w:fldChar w:fldCharType="separate"/>
      </w:r>
      <w:bookmarkEnd w:id="0"/>
      <w:bookmarkEnd w:id="1"/>
      <w:bookmarkEnd w:id="2"/>
      <w:bookmarkEnd w:id="3"/>
      <w:bookmarkEnd w:id="4"/>
      <w:r w:rsidR="00464832" w:rsidRPr="009A6462">
        <w:rPr>
          <w:noProof/>
          <w:sz w:val="26"/>
          <w:szCs w:val="26"/>
        </w:rPr>
        <w:t>1</w:t>
      </w:r>
      <w:r w:rsidR="00464832" w:rsidRPr="009A6462">
        <w:rPr>
          <w:rFonts w:asciiTheme="minorHAnsi" w:eastAsiaTheme="minorEastAsia" w:hAnsiTheme="minorHAnsi" w:cstheme="minorBidi"/>
          <w:b w:val="0"/>
          <w:caps w:val="0"/>
          <w:noProof/>
          <w:sz w:val="26"/>
          <w:szCs w:val="26"/>
          <w:lang w:eastAsia="ru-RU"/>
        </w:rPr>
        <w:tab/>
      </w:r>
      <w:r w:rsidR="00464832" w:rsidRPr="009A6462">
        <w:rPr>
          <w:noProof/>
          <w:sz w:val="26"/>
          <w:szCs w:val="26"/>
        </w:rPr>
        <w:t>Общие положения</w:t>
      </w:r>
      <w:r w:rsidR="00464832" w:rsidRPr="009A6462">
        <w:rPr>
          <w:noProof/>
          <w:sz w:val="26"/>
          <w:szCs w:val="26"/>
        </w:rPr>
        <w:tab/>
      </w:r>
      <w:r w:rsidRPr="009A6462">
        <w:rPr>
          <w:noProof/>
          <w:sz w:val="26"/>
          <w:szCs w:val="26"/>
        </w:rPr>
        <w:fldChar w:fldCharType="begin"/>
      </w:r>
      <w:r w:rsidR="00464832" w:rsidRPr="009A6462">
        <w:rPr>
          <w:noProof/>
          <w:sz w:val="26"/>
          <w:szCs w:val="26"/>
        </w:rPr>
        <w:instrText xml:space="preserve"> PAGEREF _Toc447269744 \h </w:instrText>
      </w:r>
      <w:r w:rsidRPr="009A6462">
        <w:rPr>
          <w:noProof/>
          <w:sz w:val="26"/>
          <w:szCs w:val="26"/>
        </w:rPr>
      </w:r>
      <w:r w:rsidRPr="009A6462">
        <w:rPr>
          <w:noProof/>
          <w:sz w:val="26"/>
          <w:szCs w:val="26"/>
        </w:rPr>
        <w:fldChar w:fldCharType="separate"/>
      </w:r>
      <w:r w:rsidR="003A3750" w:rsidRPr="009A6462">
        <w:rPr>
          <w:noProof/>
          <w:sz w:val="26"/>
          <w:szCs w:val="26"/>
        </w:rPr>
        <w:t>4</w:t>
      </w:r>
      <w:r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сведения о процедуре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Правовой статус документов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Особые положения в связи с проведением Запроса предложений на ЭТП</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Обжалование</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Прочие положения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Закупка продукции с разбиением заказа на лоты</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9</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2</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Проект Договора. 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2.2</w:t>
      </w:r>
      <w:r w:rsidRPr="009A6462">
        <w:rPr>
          <w:rFonts w:asciiTheme="minorHAnsi" w:eastAsiaTheme="minorEastAsia" w:hAnsiTheme="minorHAnsi" w:cstheme="minorBidi"/>
          <w:b w:val="0"/>
          <w:bCs w:val="0"/>
          <w:noProof/>
          <w:sz w:val="26"/>
          <w:szCs w:val="26"/>
          <w:lang w:eastAsia="ru-RU"/>
        </w:rPr>
        <w:tab/>
      </w:r>
      <w:r w:rsidRPr="009A6462">
        <w:rPr>
          <w:bCs w:val="0"/>
          <w:noProof/>
          <w:sz w:val="26"/>
          <w:szCs w:val="26"/>
        </w:rPr>
        <w:t>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3</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Порядок проведения Запроса предложений. Инструкции по подготовке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Общий порядок проведения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Публикация Извещения о проведении запроса предложений и Документации по запросу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Подготовка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Подача Заявок и их прием</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Изменение и отзыв Заявки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Оценка Заявок и проведение переговоров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Аукционная процедура понижения цены (переторжка)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Подведение итогов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Признание запроса предложений несостоявшимся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Проведение преддоговорных переговоров (по необходимости) и подписание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Обеспечение исполнения обязательств Поставщика по Договору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Уведомление о результатах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napToGrid w:val="0"/>
          <w:sz w:val="26"/>
          <w:szCs w:val="26"/>
          <w:lang w:eastAsia="ru-RU"/>
        </w:rPr>
        <w:t>4</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Техническая часть</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требования к условиям поставки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Перечень, объемы и характеристики закупаемой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поставляемой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Участнику.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noProof/>
          <w:sz w:val="26"/>
          <w:szCs w:val="26"/>
        </w:rPr>
      </w:pPr>
      <w:r w:rsidRPr="009A6462">
        <w:rPr>
          <w:noProof/>
          <w:sz w:val="26"/>
          <w:szCs w:val="26"/>
        </w:rPr>
        <w:t>4.5</w:t>
      </w:r>
      <w:r w:rsidRPr="009A6462">
        <w:rPr>
          <w:noProof/>
          <w:sz w:val="26"/>
          <w:szCs w:val="26"/>
        </w:rPr>
        <w:tab/>
        <w:t>Иные требования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lang w:eastAsia="ru-RU"/>
        </w:rPr>
        <w:t>5</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Образцы основных форм документов, включаемых в Заявку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о подаче оферты (форма 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5.1.3</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Антикоррупционные обязательства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Сводная таблица стоимости </w:t>
      </w:r>
      <w:r w:rsidRPr="009A6462">
        <w:rPr>
          <w:bCs w:val="0"/>
          <w:noProof/>
          <w:sz w:val="26"/>
          <w:szCs w:val="26"/>
        </w:rPr>
        <w:t xml:space="preserve">поставок </w:t>
      </w:r>
      <w:r w:rsidRPr="009A6462">
        <w:rPr>
          <w:noProof/>
          <w:sz w:val="26"/>
          <w:szCs w:val="26"/>
        </w:rPr>
        <w:t>(форма 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5.3</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Техническое предложение (форма 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График выполнения поставок (форма 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5.5</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Протокол разногласий к проекту Договора (форма 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Анкета (форма 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52</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5.6.2</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lastRenderedPageBreak/>
        <w:t>5.7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перечне и годовых объемах выполнения аналогичных договоров (форма 7)</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кадровых ресурсах (форма 8)</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производителя продукции (форма 10)</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Информация о собственниках Участника (включая конечных бенефициаров)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на обработку персональных данных (форма 12)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Соглашение о неустойке (форма 13)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Участника налоговым органам на разглашение сведений, составляющих налоговую тайну (форма 14)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План распределения объемов выполнения поставок внутри коллективного Участника </w:t>
      </w:r>
      <w:r w:rsidRPr="009A6462">
        <w:rPr>
          <w:noProof/>
          <w:color w:val="000000"/>
          <w:sz w:val="26"/>
          <w:szCs w:val="26"/>
        </w:rPr>
        <w:t>(форма 15)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Расписка  сдачи-приемки соглашения о неустойке (форма 16)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78</w:t>
      </w:r>
      <w:r w:rsidR="00763E64" w:rsidRPr="009A6462">
        <w:rPr>
          <w:noProof/>
          <w:sz w:val="26"/>
          <w:szCs w:val="26"/>
        </w:rPr>
        <w:fldChar w:fldCharType="end"/>
      </w:r>
    </w:p>
    <w:p w:rsidR="00717F60" w:rsidRPr="009A6462" w:rsidRDefault="00763E64"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9A646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A6462">
        <w:rPr>
          <w:sz w:val="26"/>
          <w:szCs w:val="26"/>
        </w:rPr>
        <w:fldChar w:fldCharType="end"/>
      </w:r>
    </w:p>
    <w:p w:rsidR="00717F60" w:rsidRPr="009A6462" w:rsidRDefault="00717F60" w:rsidP="00E722B6">
      <w:pPr>
        <w:pStyle w:val="1"/>
        <w:tabs>
          <w:tab w:val="left" w:pos="426"/>
        </w:tabs>
        <w:spacing w:before="0" w:after="0" w:line="264" w:lineRule="auto"/>
        <w:ind w:left="0" w:hanging="11"/>
        <w:jc w:val="center"/>
        <w:rPr>
          <w:sz w:val="26"/>
          <w:szCs w:val="26"/>
        </w:rPr>
      </w:pPr>
      <w:bookmarkStart w:id="6" w:name="__RefHeading__391_1298132286"/>
      <w:bookmarkStart w:id="7" w:name="_Toc447269744"/>
      <w:bookmarkEnd w:id="6"/>
      <w:r w:rsidRPr="009A6462">
        <w:rPr>
          <w:sz w:val="26"/>
          <w:szCs w:val="26"/>
        </w:rPr>
        <w:lastRenderedPageBreak/>
        <w:t>Общие положения</w:t>
      </w:r>
      <w:bookmarkEnd w:id="7"/>
    </w:p>
    <w:p w:rsidR="00717F60" w:rsidRPr="009A6462" w:rsidRDefault="00717F60" w:rsidP="00E722B6">
      <w:pPr>
        <w:pStyle w:val="2"/>
        <w:tabs>
          <w:tab w:val="clear" w:pos="1700"/>
          <w:tab w:val="left" w:pos="567"/>
        </w:tabs>
        <w:spacing w:line="264" w:lineRule="auto"/>
        <w:rPr>
          <w:sz w:val="26"/>
          <w:szCs w:val="26"/>
        </w:rPr>
      </w:pPr>
      <w:bookmarkStart w:id="8" w:name="__RefHeading__393_1298132286"/>
      <w:bookmarkStart w:id="9" w:name="_Toc447269745"/>
      <w:bookmarkEnd w:id="8"/>
      <w:r w:rsidRPr="009A6462">
        <w:rPr>
          <w:sz w:val="26"/>
          <w:szCs w:val="26"/>
        </w:rPr>
        <w:t>Общие сведения о процедуре запроса предложений</w:t>
      </w:r>
      <w:bookmarkEnd w:id="9"/>
    </w:p>
    <w:p w:rsidR="005B75A6"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A6462">
        <w:rPr>
          <w:iCs/>
          <w:sz w:val="26"/>
          <w:szCs w:val="26"/>
        </w:rPr>
        <w:t xml:space="preserve">Заказчик, являющийся Организатором запроса предложений </w:t>
      </w:r>
      <w:r w:rsidR="007556FF" w:rsidRPr="009A6462">
        <w:rPr>
          <w:iCs/>
          <w:sz w:val="26"/>
          <w:szCs w:val="26"/>
        </w:rPr>
        <w:t>– ПАО «МРСК Центра» (далее – Заказчик или Организатор)</w:t>
      </w:r>
      <w:r w:rsidRPr="009A6462">
        <w:rPr>
          <w:iCs/>
          <w:sz w:val="26"/>
          <w:szCs w:val="26"/>
        </w:rPr>
        <w:t xml:space="preserve"> (почтовый адрес:</w:t>
      </w:r>
      <w:proofErr w:type="gramEnd"/>
      <w:r w:rsidR="007556FF" w:rsidRPr="009A6462">
        <w:rPr>
          <w:iCs/>
          <w:sz w:val="26"/>
          <w:szCs w:val="26"/>
        </w:rPr>
        <w:t xml:space="preserve"> </w:t>
      </w:r>
      <w:proofErr w:type="gramStart"/>
      <w:r w:rsidR="007556FF" w:rsidRPr="009A6462">
        <w:rPr>
          <w:iCs/>
          <w:sz w:val="26"/>
          <w:szCs w:val="26"/>
        </w:rPr>
        <w:t>РФ, 127018, г. Москва, ул. 2-я Ямская, 4</w:t>
      </w:r>
      <w:r w:rsidR="00EC1043" w:rsidRPr="003E5DE6">
        <w:rPr>
          <w:iCs/>
          <w:sz w:val="26"/>
          <w:szCs w:val="26"/>
        </w:rPr>
        <w:t>, с</w:t>
      </w:r>
      <w:r w:rsidRPr="003E5DE6">
        <w:rPr>
          <w:iCs/>
          <w:sz w:val="26"/>
          <w:szCs w:val="26"/>
        </w:rPr>
        <w:t xml:space="preserve">екретарь Закупочной комиссии – </w:t>
      </w:r>
      <w:r w:rsidR="009A6462" w:rsidRPr="003E5DE6">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w:t>
      </w:r>
      <w:r w:rsidR="003E5DE6" w:rsidRPr="003E5DE6">
        <w:rPr>
          <w:iCs/>
          <w:sz w:val="26"/>
          <w:szCs w:val="26"/>
        </w:rPr>
        <w:t>44-50-31 доб. 387</w:t>
      </w:r>
      <w:r w:rsidR="009A6462" w:rsidRPr="003E5DE6">
        <w:rPr>
          <w:iCs/>
          <w:sz w:val="26"/>
          <w:szCs w:val="26"/>
        </w:rPr>
        <w:t xml:space="preserve">, адрес электронной почты: </w:t>
      </w:r>
      <w:hyperlink r:id="rId18" w:history="1">
        <w:r w:rsidR="009A6462" w:rsidRPr="003E5DE6">
          <w:rPr>
            <w:rStyle w:val="a7"/>
            <w:iCs/>
            <w:sz w:val="26"/>
            <w:szCs w:val="26"/>
          </w:rPr>
          <w:t>zabolotskaya.mv@mrsk-1.ru</w:t>
        </w:r>
      </w:hyperlink>
      <w:r w:rsidR="009A6462" w:rsidRPr="003E5DE6">
        <w:rPr>
          <w:iCs/>
          <w:sz w:val="26"/>
          <w:szCs w:val="26"/>
        </w:rPr>
        <w:t>, ответственные лица –</w:t>
      </w:r>
      <w:r w:rsidR="009A6462" w:rsidRPr="003E5DE6">
        <w:rPr>
          <w:sz w:val="26"/>
          <w:szCs w:val="26"/>
        </w:rPr>
        <w:t xml:space="preserve"> Заболотская Маргарита Владимировна, контактный телефон - (4862) </w:t>
      </w:r>
      <w:r w:rsidR="003E5DE6" w:rsidRPr="003E5DE6">
        <w:rPr>
          <w:iCs/>
          <w:sz w:val="26"/>
          <w:szCs w:val="26"/>
        </w:rPr>
        <w:t>44-50-31 доб. 387</w:t>
      </w:r>
      <w:r w:rsidR="009A6462" w:rsidRPr="003E5DE6">
        <w:rPr>
          <w:sz w:val="26"/>
          <w:szCs w:val="26"/>
        </w:rPr>
        <w:t xml:space="preserve">, адрес электронной почты: </w:t>
      </w:r>
      <w:hyperlink r:id="rId19" w:history="1">
        <w:r w:rsidR="009A6462" w:rsidRPr="003E5DE6">
          <w:rPr>
            <w:rStyle w:val="a7"/>
            <w:sz w:val="26"/>
            <w:szCs w:val="26"/>
          </w:rPr>
          <w:t>zabolotskaya.mv@mrsk-1</w:t>
        </w:r>
        <w:proofErr w:type="gramEnd"/>
        <w:r w:rsidR="009A6462" w:rsidRPr="003E5DE6">
          <w:rPr>
            <w:rStyle w:val="a7"/>
            <w:sz w:val="26"/>
            <w:szCs w:val="26"/>
          </w:rPr>
          <w:t>.ru</w:t>
        </w:r>
      </w:hyperlink>
      <w:r w:rsidR="009A6462" w:rsidRPr="003E5DE6">
        <w:rPr>
          <w:sz w:val="26"/>
          <w:szCs w:val="26"/>
        </w:rPr>
        <w:t xml:space="preserve">; </w:t>
      </w:r>
      <w:proofErr w:type="gramStart"/>
      <w:r w:rsidR="009A6462" w:rsidRPr="003E5DE6">
        <w:rPr>
          <w:sz w:val="26"/>
          <w:szCs w:val="26"/>
        </w:rPr>
        <w:t xml:space="preserve">Алисов Максим Александрович, контактный телефон - (4862) </w:t>
      </w:r>
      <w:r w:rsidR="003E5DE6" w:rsidRPr="003E5DE6">
        <w:rPr>
          <w:iCs/>
          <w:sz w:val="26"/>
          <w:szCs w:val="26"/>
        </w:rPr>
        <w:t>44-50-31 доб. 3</w:t>
      </w:r>
      <w:r w:rsidR="003E5DE6">
        <w:rPr>
          <w:iCs/>
          <w:sz w:val="26"/>
          <w:szCs w:val="26"/>
        </w:rPr>
        <w:t>75</w:t>
      </w:r>
      <w:r w:rsidR="009A6462" w:rsidRPr="003E5DE6">
        <w:rPr>
          <w:sz w:val="26"/>
          <w:szCs w:val="26"/>
        </w:rPr>
        <w:t xml:space="preserve">, адрес электронной почты: </w:t>
      </w:r>
      <w:hyperlink r:id="rId20" w:history="1">
        <w:r w:rsidR="009A6462" w:rsidRPr="003E5DE6">
          <w:rPr>
            <w:rStyle w:val="a7"/>
            <w:sz w:val="26"/>
            <w:szCs w:val="26"/>
          </w:rPr>
          <w:t>alisov.ma@mrsk-1.ru</w:t>
        </w:r>
      </w:hyperlink>
      <w:r w:rsidR="008603CD" w:rsidRPr="003E5DE6">
        <w:rPr>
          <w:rStyle w:val="a7"/>
          <w:sz w:val="26"/>
          <w:szCs w:val="26"/>
        </w:rPr>
        <w:t>)</w:t>
      </w:r>
      <w:r w:rsidR="00862664" w:rsidRPr="003E5DE6">
        <w:rPr>
          <w:sz w:val="26"/>
          <w:szCs w:val="26"/>
        </w:rPr>
        <w:t xml:space="preserve"> </w:t>
      </w:r>
      <w:r w:rsidR="004B5EB3" w:rsidRPr="003E5DE6">
        <w:rPr>
          <w:iCs/>
          <w:sz w:val="26"/>
          <w:szCs w:val="26"/>
        </w:rPr>
        <w:t>Извещени</w:t>
      </w:r>
      <w:r w:rsidRPr="003E5DE6">
        <w:rPr>
          <w:iCs/>
          <w:sz w:val="26"/>
          <w:szCs w:val="26"/>
        </w:rPr>
        <w:t>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sidR="003E5DE6">
        <w:rPr>
          <w:b/>
          <w:sz w:val="26"/>
          <w:szCs w:val="26"/>
        </w:rPr>
        <w:t>21</w:t>
      </w:r>
      <w:r w:rsidRPr="003E5DE6">
        <w:rPr>
          <w:b/>
          <w:sz w:val="26"/>
          <w:szCs w:val="26"/>
        </w:rPr>
        <w:t xml:space="preserve">» </w:t>
      </w:r>
      <w:r w:rsidR="009A6462" w:rsidRPr="003E5DE6">
        <w:rPr>
          <w:b/>
          <w:sz w:val="26"/>
          <w:szCs w:val="26"/>
        </w:rPr>
        <w:t>октября</w:t>
      </w:r>
      <w:r w:rsidRPr="003E5DE6">
        <w:rPr>
          <w:b/>
          <w:sz w:val="26"/>
          <w:szCs w:val="26"/>
        </w:rPr>
        <w:t xml:space="preserve"> 20</w:t>
      </w:r>
      <w:r w:rsidR="00C12FA4" w:rsidRPr="003E5DE6">
        <w:rPr>
          <w:b/>
          <w:sz w:val="26"/>
          <w:szCs w:val="26"/>
        </w:rPr>
        <w:t>1</w:t>
      </w:r>
      <w:r w:rsidR="00862664" w:rsidRPr="003E5DE6">
        <w:rPr>
          <w:b/>
          <w:sz w:val="26"/>
          <w:szCs w:val="26"/>
        </w:rPr>
        <w:t>6</w:t>
      </w:r>
      <w:r w:rsidRPr="003E5DE6">
        <w:rPr>
          <w:b/>
          <w:sz w:val="26"/>
          <w:szCs w:val="26"/>
        </w:rPr>
        <w:t xml:space="preserve"> г.</w:t>
      </w:r>
      <w:r w:rsidRPr="003E5DE6">
        <w:rPr>
          <w:sz w:val="26"/>
          <w:szCs w:val="26"/>
        </w:rPr>
        <w:t xml:space="preserve"> на официальном сайте (</w:t>
      </w:r>
      <w:hyperlink r:id="rId21" w:history="1">
        <w:r w:rsidR="00345CCA" w:rsidRPr="009A6462">
          <w:rPr>
            <w:rStyle w:val="a7"/>
            <w:sz w:val="26"/>
            <w:szCs w:val="26"/>
          </w:rPr>
          <w:t>www.zakupki.</w:t>
        </w:r>
        <w:r w:rsidR="00345CCA" w:rsidRPr="009A6462">
          <w:rPr>
            <w:rStyle w:val="a7"/>
            <w:sz w:val="26"/>
            <w:szCs w:val="26"/>
            <w:lang w:val="en-US"/>
          </w:rPr>
          <w:t>gov</w:t>
        </w:r>
        <w:r w:rsidR="00345CCA" w:rsidRPr="009A6462">
          <w:rPr>
            <w:rStyle w:val="a7"/>
            <w:sz w:val="26"/>
            <w:szCs w:val="26"/>
          </w:rPr>
          <w:t>.ru</w:t>
        </w:r>
      </w:hyperlink>
      <w:r w:rsidRPr="009A6462">
        <w:rPr>
          <w:sz w:val="26"/>
          <w:szCs w:val="26"/>
        </w:rPr>
        <w:t>),</w:t>
      </w:r>
      <w:r w:rsidR="009D7F01" w:rsidRPr="009A6462">
        <w:rPr>
          <w:iCs/>
          <w:sz w:val="26"/>
          <w:szCs w:val="26"/>
        </w:rPr>
        <w:t xml:space="preserve"> </w:t>
      </w:r>
      <w:r w:rsidR="009D7F01" w:rsidRPr="009A6462">
        <w:rPr>
          <w:sz w:val="26"/>
          <w:szCs w:val="26"/>
        </w:rPr>
        <w:t xml:space="preserve">на сайте </w:t>
      </w:r>
      <w:r w:rsidR="007556FF" w:rsidRPr="009A6462">
        <w:rPr>
          <w:iCs/>
          <w:sz w:val="26"/>
          <w:szCs w:val="26"/>
        </w:rPr>
        <w:t>ПАО «МРСК Центра»</w:t>
      </w:r>
      <w:r w:rsidR="009D7F01" w:rsidRPr="009A6462">
        <w:rPr>
          <w:sz w:val="26"/>
          <w:szCs w:val="26"/>
        </w:rPr>
        <w:t xml:space="preserve"> (</w:t>
      </w:r>
      <w:hyperlink r:id="rId22" w:history="1">
        <w:r w:rsidR="007556FF" w:rsidRPr="009A6462">
          <w:rPr>
            <w:rStyle w:val="a7"/>
            <w:sz w:val="26"/>
            <w:szCs w:val="26"/>
          </w:rPr>
          <w:t>www.mrsk-1.ru</w:t>
        </w:r>
      </w:hyperlink>
      <w:r w:rsidR="00862664" w:rsidRPr="009A6462">
        <w:rPr>
          <w:sz w:val="26"/>
          <w:szCs w:val="26"/>
        </w:rPr>
        <w:t>)</w:t>
      </w:r>
      <w:r w:rsidR="00702B2C" w:rsidRPr="009A6462">
        <w:rPr>
          <w:sz w:val="26"/>
          <w:szCs w:val="26"/>
        </w:rPr>
        <w:t xml:space="preserve">, на сайте ЭТП, указанном в п. </w:t>
      </w:r>
      <w:r w:rsidR="00F67C6A" w:rsidRPr="009A6462">
        <w:rPr>
          <w:sz w:val="26"/>
          <w:szCs w:val="26"/>
        </w:rPr>
        <w:fldChar w:fldCharType="begin"/>
      </w:r>
      <w:r w:rsidR="00F67C6A" w:rsidRPr="009A6462">
        <w:rPr>
          <w:sz w:val="26"/>
          <w:szCs w:val="26"/>
        </w:rPr>
        <w:instrText xml:space="preserve"> REF _Ref440269836 \r \h  \* MERGEFORMAT </w:instrText>
      </w:r>
      <w:r w:rsidR="00F67C6A" w:rsidRPr="009A6462">
        <w:rPr>
          <w:sz w:val="26"/>
          <w:szCs w:val="26"/>
        </w:rPr>
      </w:r>
      <w:r w:rsidR="00F67C6A" w:rsidRPr="009A6462">
        <w:rPr>
          <w:sz w:val="26"/>
          <w:szCs w:val="26"/>
        </w:rPr>
        <w:fldChar w:fldCharType="separate"/>
      </w:r>
      <w:r w:rsidR="00622B69" w:rsidRPr="009A6462">
        <w:rPr>
          <w:sz w:val="26"/>
          <w:szCs w:val="26"/>
        </w:rPr>
        <w:t>1.1.2</w:t>
      </w:r>
      <w:r w:rsidR="00F67C6A" w:rsidRPr="009A6462">
        <w:rPr>
          <w:sz w:val="26"/>
          <w:szCs w:val="26"/>
        </w:rPr>
        <w:fldChar w:fldCharType="end"/>
      </w:r>
      <w:r w:rsidR="00702B2C" w:rsidRPr="009A6462">
        <w:rPr>
          <w:sz w:val="26"/>
          <w:szCs w:val="26"/>
        </w:rPr>
        <w:t xml:space="preserve"> настоящей Документации, </w:t>
      </w:r>
      <w:r w:rsidR="009A7733" w:rsidRPr="009A6462">
        <w:rPr>
          <w:iCs/>
          <w:sz w:val="26"/>
          <w:szCs w:val="26"/>
        </w:rPr>
        <w:t xml:space="preserve"> </w:t>
      </w:r>
      <w:r w:rsidRPr="009A6462">
        <w:rPr>
          <w:iCs/>
          <w:sz w:val="26"/>
          <w:szCs w:val="26"/>
        </w:rPr>
        <w:t>приг</w:t>
      </w:r>
      <w:r w:rsidRPr="009A6462">
        <w:rPr>
          <w:sz w:val="26"/>
          <w:szCs w:val="26"/>
        </w:rPr>
        <w:t>ласило юридических лиц</w:t>
      </w:r>
      <w:r w:rsidR="005B75A6" w:rsidRPr="009A6462">
        <w:rPr>
          <w:sz w:val="26"/>
          <w:szCs w:val="26"/>
        </w:rPr>
        <w:t xml:space="preserve"> и физических лиц (в т.</w:t>
      </w:r>
      <w:r w:rsidR="003129D4" w:rsidRPr="009A6462">
        <w:rPr>
          <w:sz w:val="26"/>
          <w:szCs w:val="26"/>
        </w:rPr>
        <w:t xml:space="preserve"> </w:t>
      </w:r>
      <w:r w:rsidR="005B75A6" w:rsidRPr="009A6462">
        <w:rPr>
          <w:sz w:val="26"/>
          <w:szCs w:val="26"/>
        </w:rPr>
        <w:t>ч</w:t>
      </w:r>
      <w:proofErr w:type="gramEnd"/>
      <w:r w:rsidR="005B75A6" w:rsidRPr="009A6462">
        <w:rPr>
          <w:sz w:val="26"/>
          <w:szCs w:val="26"/>
        </w:rPr>
        <w:t xml:space="preserve">. </w:t>
      </w:r>
      <w:proofErr w:type="gramStart"/>
      <w:r w:rsidR="005B75A6" w:rsidRPr="009A6462">
        <w:rPr>
          <w:sz w:val="26"/>
          <w:szCs w:val="26"/>
        </w:rPr>
        <w:t>индивидуальных предпринимателей)</w:t>
      </w:r>
      <w:r w:rsidR="001E50DC">
        <w:rPr>
          <w:sz w:val="26"/>
          <w:szCs w:val="26"/>
        </w:rPr>
        <w:t xml:space="preserve">, </w:t>
      </w:r>
      <w:r w:rsidR="001E50DC"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1E50DC"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9D7F01" w:rsidRPr="001E50DC">
        <w:rPr>
          <w:sz w:val="26"/>
          <w:szCs w:val="26"/>
        </w:rPr>
        <w:t xml:space="preserve"> </w:t>
      </w:r>
      <w:r w:rsidR="00D15381" w:rsidRPr="001E50DC">
        <w:rPr>
          <w:sz w:val="26"/>
          <w:szCs w:val="26"/>
        </w:rPr>
        <w:t xml:space="preserve">(далее – Участники) </w:t>
      </w:r>
      <w:r w:rsidR="004B5EB3" w:rsidRPr="001E50DC">
        <w:rPr>
          <w:sz w:val="26"/>
          <w:szCs w:val="26"/>
        </w:rPr>
        <w:t>к участию в процедуре О</w:t>
      </w:r>
      <w:r w:rsidRPr="001E50DC">
        <w:rPr>
          <w:sz w:val="26"/>
          <w:szCs w:val="26"/>
        </w:rPr>
        <w:t xml:space="preserve">ткрытого запроса предложений (далее – запрос предложений) </w:t>
      </w:r>
      <w:bookmarkEnd w:id="10"/>
      <w:r w:rsidR="004B5EB3" w:rsidRPr="001E50DC">
        <w:rPr>
          <w:sz w:val="26"/>
          <w:szCs w:val="26"/>
        </w:rPr>
        <w:t xml:space="preserve">на право заключения </w:t>
      </w:r>
      <w:r w:rsidR="00702B2C" w:rsidRPr="001E50DC">
        <w:rPr>
          <w:sz w:val="26"/>
          <w:szCs w:val="26"/>
        </w:rPr>
        <w:t xml:space="preserve">Договоров на </w:t>
      </w:r>
      <w:r w:rsidR="003E5DE6" w:rsidRPr="003E5DE6">
        <w:rPr>
          <w:sz w:val="26"/>
          <w:szCs w:val="26"/>
        </w:rPr>
        <w:t xml:space="preserve">поставку </w:t>
      </w:r>
      <w:r w:rsidR="00B71256" w:rsidRPr="00B71256">
        <w:rPr>
          <w:sz w:val="26"/>
          <w:szCs w:val="26"/>
        </w:rPr>
        <w:t>электродвигателей и</w:t>
      </w:r>
      <w:proofErr w:type="gramEnd"/>
      <w:r w:rsidR="00B71256" w:rsidRPr="00B71256">
        <w:rPr>
          <w:sz w:val="26"/>
          <w:szCs w:val="26"/>
        </w:rPr>
        <w:t xml:space="preserve"> </w:t>
      </w:r>
      <w:proofErr w:type="gramStart"/>
      <w:r w:rsidR="00B71256" w:rsidRPr="00B71256">
        <w:rPr>
          <w:sz w:val="26"/>
          <w:szCs w:val="26"/>
        </w:rPr>
        <w:t xml:space="preserve">генераторов </w:t>
      </w:r>
      <w:r w:rsidR="00702B2C" w:rsidRPr="001E50DC">
        <w:rPr>
          <w:sz w:val="26"/>
          <w:szCs w:val="26"/>
        </w:rPr>
        <w:t xml:space="preserve">для нужд ПАО «МРСК Центра» </w:t>
      </w:r>
      <w:r w:rsidR="00862664" w:rsidRPr="001E50DC">
        <w:rPr>
          <w:sz w:val="26"/>
          <w:szCs w:val="26"/>
        </w:rPr>
        <w:t>(филиала «Орелэнерго», расположенный по адресу:</w:t>
      </w:r>
      <w:proofErr w:type="gramEnd"/>
      <w:r w:rsidR="00862664" w:rsidRPr="001E50DC">
        <w:rPr>
          <w:sz w:val="26"/>
          <w:szCs w:val="26"/>
        </w:rPr>
        <w:t xml:space="preserve"> РФ, 302030, г. Орел, пл. Мира, 2)</w:t>
      </w:r>
      <w:r w:rsidRPr="001E50DC">
        <w:rPr>
          <w:sz w:val="26"/>
          <w:szCs w:val="26"/>
        </w:rPr>
        <w:t>.</w:t>
      </w:r>
      <w:bookmarkEnd w:id="11"/>
      <w:bookmarkEnd w:id="12"/>
      <w:bookmarkEnd w:id="13"/>
    </w:p>
    <w:p w:rsidR="00717F60"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4" w:name="_Ref440269836"/>
      <w:r w:rsidRPr="001E50DC">
        <w:rPr>
          <w:sz w:val="26"/>
          <w:szCs w:val="26"/>
        </w:rPr>
        <w:t xml:space="preserve">Настоящий </w:t>
      </w:r>
      <w:r w:rsidR="004B5EB3" w:rsidRPr="001E50DC">
        <w:rPr>
          <w:sz w:val="26"/>
          <w:szCs w:val="26"/>
        </w:rPr>
        <w:t>З</w:t>
      </w:r>
      <w:r w:rsidRPr="001E50DC">
        <w:rPr>
          <w:sz w:val="26"/>
          <w:szCs w:val="26"/>
        </w:rPr>
        <w:t xml:space="preserve">апрос предложений проводится в соответствии с правилами и с использованием функционала </w:t>
      </w:r>
      <w:r w:rsidR="00702B2C" w:rsidRPr="001E50DC">
        <w:rPr>
          <w:sz w:val="26"/>
          <w:szCs w:val="26"/>
        </w:rPr>
        <w:t>электронной торговой площадк</w:t>
      </w:r>
      <w:r w:rsidR="00414AB1" w:rsidRPr="001E50DC">
        <w:rPr>
          <w:sz w:val="26"/>
          <w:szCs w:val="26"/>
        </w:rPr>
        <w:t>и</w:t>
      </w:r>
      <w:r w:rsidR="00702B2C" w:rsidRPr="001E50DC">
        <w:rPr>
          <w:sz w:val="26"/>
          <w:szCs w:val="26"/>
        </w:rPr>
        <w:t xml:space="preserve"> </w:t>
      </w:r>
      <w:r w:rsidR="000D70B6" w:rsidRPr="001E50DC">
        <w:rPr>
          <w:sz w:val="26"/>
          <w:szCs w:val="26"/>
        </w:rPr>
        <w:t>П</w:t>
      </w:r>
      <w:r w:rsidR="00702B2C" w:rsidRPr="001E50DC">
        <w:rPr>
          <w:sz w:val="26"/>
          <w:szCs w:val="26"/>
        </w:rPr>
        <w:t>АО «</w:t>
      </w:r>
      <w:proofErr w:type="spellStart"/>
      <w:r w:rsidR="00702B2C" w:rsidRPr="001E50DC">
        <w:rPr>
          <w:sz w:val="26"/>
          <w:szCs w:val="26"/>
        </w:rPr>
        <w:t>Россети</w:t>
      </w:r>
      <w:proofErr w:type="spellEnd"/>
      <w:r w:rsidR="00702B2C" w:rsidRPr="001E50DC">
        <w:rPr>
          <w:sz w:val="26"/>
          <w:szCs w:val="26"/>
        </w:rPr>
        <w:t xml:space="preserve">» </w:t>
      </w:r>
      <w:hyperlink r:id="rId23" w:history="1"/>
      <w:hyperlink r:id="rId24" w:history="1">
        <w:r w:rsidR="00862664" w:rsidRPr="001E50DC">
          <w:rPr>
            <w:rStyle w:val="a7"/>
            <w:sz w:val="26"/>
            <w:szCs w:val="26"/>
          </w:rPr>
          <w:t>etp.rosseti.ru</w:t>
        </w:r>
      </w:hyperlink>
      <w:r w:rsidR="00862664" w:rsidRPr="001E50DC">
        <w:rPr>
          <w:sz w:val="26"/>
          <w:szCs w:val="26"/>
        </w:rPr>
        <w:t xml:space="preserve"> </w:t>
      </w:r>
      <w:r w:rsidR="00702B2C" w:rsidRPr="001E50DC">
        <w:rPr>
          <w:sz w:val="26"/>
          <w:szCs w:val="26"/>
        </w:rPr>
        <w:t>(далее — ЭТП)</w:t>
      </w:r>
      <w:r w:rsidR="005B75A6" w:rsidRPr="001E50DC">
        <w:rPr>
          <w:sz w:val="26"/>
          <w:szCs w:val="26"/>
        </w:rPr>
        <w:t>.</w:t>
      </w:r>
      <w:bookmarkEnd w:id="14"/>
    </w:p>
    <w:p w:rsidR="00717F60" w:rsidRPr="003E5D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5" w:name="_Ref303669955"/>
      <w:r w:rsidRPr="001E50DC">
        <w:rPr>
          <w:sz w:val="26"/>
          <w:szCs w:val="26"/>
        </w:rPr>
        <w:t>Заказчик</w:t>
      </w:r>
      <w:r w:rsidR="00702B2C" w:rsidRPr="003E5DE6">
        <w:rPr>
          <w:sz w:val="26"/>
          <w:szCs w:val="26"/>
        </w:rPr>
        <w:t xml:space="preserve">: </w:t>
      </w:r>
      <w:r w:rsidRPr="003E5DE6">
        <w:rPr>
          <w:sz w:val="26"/>
          <w:szCs w:val="26"/>
        </w:rPr>
        <w:t xml:space="preserve"> </w:t>
      </w:r>
      <w:r w:rsidR="00702B2C" w:rsidRPr="003E5DE6">
        <w:rPr>
          <w:iCs/>
          <w:sz w:val="26"/>
          <w:szCs w:val="26"/>
        </w:rPr>
        <w:t>ПАО «МРСК Центра».</w:t>
      </w:r>
      <w:r w:rsidRPr="003E5DE6">
        <w:rPr>
          <w:rStyle w:val="aa"/>
          <w:sz w:val="26"/>
          <w:szCs w:val="26"/>
        </w:rPr>
        <w:t xml:space="preserve"> </w:t>
      </w:r>
      <w:bookmarkEnd w:id="15"/>
    </w:p>
    <w:p w:rsidR="008C4223" w:rsidRPr="003E5DE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6" w:name="_Ref440275279"/>
      <w:bookmarkStart w:id="17" w:name="_Ref306980366"/>
      <w:bookmarkStart w:id="18" w:name="_Ref303323780"/>
      <w:r w:rsidRPr="003E5DE6">
        <w:rPr>
          <w:sz w:val="26"/>
          <w:szCs w:val="26"/>
        </w:rPr>
        <w:t>Предмет З</w:t>
      </w:r>
      <w:r w:rsidR="00717F60" w:rsidRPr="003E5DE6">
        <w:rPr>
          <w:sz w:val="26"/>
          <w:szCs w:val="26"/>
        </w:rPr>
        <w:t>апроса предложений</w:t>
      </w:r>
      <w:r w:rsidR="00702B2C" w:rsidRPr="003E5DE6">
        <w:rPr>
          <w:sz w:val="26"/>
          <w:szCs w:val="26"/>
        </w:rPr>
        <w:t>:</w:t>
      </w:r>
      <w:bookmarkEnd w:id="16"/>
    </w:p>
    <w:p w:rsidR="00A40714" w:rsidRPr="003E5DE6" w:rsidRDefault="008C4223" w:rsidP="00E722B6">
      <w:pPr>
        <w:keepNext/>
        <w:widowControl w:val="0"/>
        <w:tabs>
          <w:tab w:val="num" w:pos="1650"/>
        </w:tabs>
        <w:suppressAutoHyphens w:val="0"/>
        <w:autoSpaceDE w:val="0"/>
        <w:autoSpaceDN w:val="0"/>
        <w:adjustRightInd w:val="0"/>
        <w:spacing w:before="60" w:line="264" w:lineRule="auto"/>
        <w:ind w:firstLine="0"/>
        <w:rPr>
          <w:sz w:val="26"/>
          <w:szCs w:val="26"/>
        </w:rPr>
      </w:pPr>
      <w:r w:rsidRPr="003E5DE6">
        <w:rPr>
          <w:b/>
          <w:sz w:val="26"/>
          <w:szCs w:val="26"/>
          <w:u w:val="single"/>
        </w:rPr>
        <w:t>Лот №1:</w:t>
      </w:r>
      <w:r w:rsidR="00717F60" w:rsidRPr="003E5DE6">
        <w:rPr>
          <w:sz w:val="26"/>
          <w:szCs w:val="26"/>
        </w:rPr>
        <w:t xml:space="preserve"> право заключения </w:t>
      </w:r>
      <w:r w:rsidR="00123C70" w:rsidRPr="003E5DE6">
        <w:rPr>
          <w:sz w:val="26"/>
          <w:szCs w:val="26"/>
        </w:rPr>
        <w:t>Договор</w:t>
      </w:r>
      <w:r w:rsidR="00702B2C" w:rsidRPr="003E5DE6">
        <w:rPr>
          <w:sz w:val="26"/>
          <w:szCs w:val="26"/>
        </w:rPr>
        <w:t>ов</w:t>
      </w:r>
      <w:r w:rsidR="00A40714" w:rsidRPr="003E5DE6">
        <w:rPr>
          <w:sz w:val="26"/>
          <w:szCs w:val="26"/>
        </w:rPr>
        <w:t xml:space="preserve"> </w:t>
      </w:r>
      <w:r w:rsidR="00702B2C" w:rsidRPr="003E5DE6">
        <w:rPr>
          <w:sz w:val="26"/>
          <w:szCs w:val="26"/>
        </w:rPr>
        <w:t xml:space="preserve">на </w:t>
      </w:r>
      <w:r w:rsidR="003E5DE6" w:rsidRPr="003E5DE6">
        <w:rPr>
          <w:sz w:val="26"/>
          <w:szCs w:val="26"/>
        </w:rPr>
        <w:t xml:space="preserve">поставку </w:t>
      </w:r>
      <w:r w:rsidR="00B71256" w:rsidRPr="00B71256">
        <w:rPr>
          <w:sz w:val="26"/>
          <w:szCs w:val="26"/>
        </w:rPr>
        <w:t xml:space="preserve">электродвигателей и генераторов </w:t>
      </w:r>
      <w:r w:rsidR="00702B2C" w:rsidRPr="003E5DE6">
        <w:rPr>
          <w:sz w:val="26"/>
          <w:szCs w:val="26"/>
        </w:rPr>
        <w:t xml:space="preserve">для </w:t>
      </w:r>
      <w:r w:rsidR="001E50DC" w:rsidRPr="003E5DE6">
        <w:rPr>
          <w:sz w:val="26"/>
          <w:szCs w:val="26"/>
        </w:rPr>
        <w:t>нужд ПАО «МРСК Центра» (филиала</w:t>
      </w:r>
      <w:r w:rsidR="00702B2C" w:rsidRPr="003E5DE6">
        <w:rPr>
          <w:sz w:val="26"/>
          <w:szCs w:val="26"/>
        </w:rPr>
        <w:t xml:space="preserve"> «</w:t>
      </w:r>
      <w:proofErr w:type="spellStart"/>
      <w:r w:rsidR="00702B2C" w:rsidRPr="003E5DE6">
        <w:rPr>
          <w:sz w:val="26"/>
          <w:szCs w:val="26"/>
        </w:rPr>
        <w:t>Орёлэнерго</w:t>
      </w:r>
      <w:proofErr w:type="spellEnd"/>
      <w:r w:rsidR="00702B2C" w:rsidRPr="003E5DE6">
        <w:rPr>
          <w:sz w:val="26"/>
          <w:szCs w:val="26"/>
        </w:rPr>
        <w:t>»)</w:t>
      </w:r>
      <w:bookmarkEnd w:id="17"/>
      <w:r w:rsidR="00702B2C" w:rsidRPr="003E5DE6">
        <w:rPr>
          <w:sz w:val="26"/>
          <w:szCs w:val="26"/>
        </w:rPr>
        <w:t>.</w:t>
      </w:r>
    </w:p>
    <w:p w:rsidR="008C4223" w:rsidRPr="003E5DE6" w:rsidRDefault="008C4223" w:rsidP="00E722B6">
      <w:pPr>
        <w:keepNext/>
        <w:autoSpaceDE w:val="0"/>
        <w:autoSpaceDN w:val="0"/>
        <w:spacing w:line="264" w:lineRule="auto"/>
        <w:ind w:firstLine="540"/>
        <w:rPr>
          <w:sz w:val="26"/>
          <w:szCs w:val="26"/>
          <w:lang w:eastAsia="ru-RU"/>
        </w:rPr>
      </w:pPr>
      <w:r w:rsidRPr="003E5DE6">
        <w:rPr>
          <w:sz w:val="26"/>
          <w:szCs w:val="26"/>
        </w:rPr>
        <w:t xml:space="preserve">Количество лотов: </w:t>
      </w:r>
      <w:r w:rsidRPr="003E5DE6">
        <w:rPr>
          <w:b/>
          <w:sz w:val="26"/>
          <w:szCs w:val="26"/>
        </w:rPr>
        <w:t>1 (один)</w:t>
      </w:r>
      <w:r w:rsidRPr="003E5DE6">
        <w:rPr>
          <w:sz w:val="26"/>
          <w:szCs w:val="26"/>
        </w:rPr>
        <w:t>.</w:t>
      </w:r>
    </w:p>
    <w:bookmarkEnd w:id="18"/>
    <w:p w:rsidR="001E50DC" w:rsidRPr="001D37BB" w:rsidRDefault="001E50DC" w:rsidP="001E50DC">
      <w:pPr>
        <w:keepNext/>
        <w:autoSpaceDE w:val="0"/>
        <w:autoSpaceDN w:val="0"/>
        <w:spacing w:line="240" w:lineRule="auto"/>
        <w:ind w:firstLine="540"/>
        <w:rPr>
          <w:color w:val="000000"/>
          <w:sz w:val="26"/>
          <w:szCs w:val="26"/>
          <w:lang w:eastAsia="ru-RU"/>
        </w:rPr>
      </w:pPr>
      <w:r w:rsidRPr="003E5DE6">
        <w:rPr>
          <w:color w:val="000000"/>
          <w:sz w:val="26"/>
          <w:szCs w:val="26"/>
          <w:lang w:eastAsia="ru-RU"/>
        </w:rPr>
        <w:t>Участник должен принять во внимание, что ссылка на тип (марку) продукции, носит описательный, а не обязательный характер</w:t>
      </w:r>
      <w:r w:rsidRPr="001D37BB">
        <w:rPr>
          <w:color w:val="000000"/>
          <w:sz w:val="26"/>
          <w:szCs w:val="26"/>
          <w:lang w:eastAsia="ru-RU"/>
        </w:rPr>
        <w:t>. В случае</w:t>
      </w:r>
      <w:proofErr w:type="gramStart"/>
      <w:r w:rsidRPr="001D37BB">
        <w:rPr>
          <w:color w:val="000000"/>
          <w:sz w:val="26"/>
          <w:szCs w:val="26"/>
          <w:lang w:eastAsia="ru-RU"/>
        </w:rPr>
        <w:t>,</w:t>
      </w:r>
      <w:proofErr w:type="gramEnd"/>
      <w:r w:rsidRPr="001D37BB">
        <w:rPr>
          <w:color w:val="000000"/>
          <w:sz w:val="26"/>
          <w:szCs w:val="26"/>
          <w:lang w:eastAsia="ru-RU"/>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1E50DC" w:rsidRPr="001D37BB" w:rsidRDefault="001E50DC" w:rsidP="001E50DC">
      <w:pPr>
        <w:keepNext/>
        <w:autoSpaceDE w:val="0"/>
        <w:autoSpaceDN w:val="0"/>
        <w:spacing w:line="240" w:lineRule="auto"/>
        <w:ind w:firstLine="540"/>
        <w:rPr>
          <w:sz w:val="26"/>
          <w:szCs w:val="26"/>
          <w:lang w:eastAsia="ru-RU"/>
        </w:rPr>
      </w:pPr>
      <w:r w:rsidRPr="001D37BB">
        <w:rPr>
          <w:i/>
          <w:snapToGrid w:val="0"/>
          <w:sz w:val="26"/>
          <w:szCs w:val="26"/>
          <w:shd w:val="clear" w:color="auto" w:fill="FFFF99"/>
          <w:lang w:eastAsia="ru-RU"/>
        </w:rPr>
        <w:lastRenderedPageBreak/>
        <w:t>Участник 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D37BB">
        <w:rPr>
          <w:sz w:val="26"/>
          <w:szCs w:val="26"/>
          <w:lang w:eastAsia="ru-RU"/>
        </w:rPr>
        <w:t>.</w:t>
      </w:r>
    </w:p>
    <w:p w:rsidR="00804801" w:rsidRPr="009A6462" w:rsidRDefault="00B5344A" w:rsidP="00E722B6">
      <w:pPr>
        <w:pStyle w:val="a"/>
        <w:keepNext/>
        <w:numPr>
          <w:ilvl w:val="0"/>
          <w:numId w:val="0"/>
        </w:numPr>
        <w:spacing w:line="264" w:lineRule="auto"/>
        <w:ind w:left="360" w:hanging="360"/>
        <w:rPr>
          <w:sz w:val="26"/>
          <w:szCs w:val="26"/>
        </w:rPr>
      </w:pPr>
      <w:r w:rsidRPr="009A6462">
        <w:rPr>
          <w:sz w:val="26"/>
          <w:szCs w:val="26"/>
        </w:rPr>
        <w:t>Частичное выполнение</w:t>
      </w:r>
      <w:r w:rsidR="002946EF" w:rsidRPr="009A6462">
        <w:rPr>
          <w:sz w:val="26"/>
          <w:szCs w:val="26"/>
        </w:rPr>
        <w:t xml:space="preserve"> </w:t>
      </w:r>
      <w:r w:rsidR="004D17BD" w:rsidRPr="009A6462">
        <w:rPr>
          <w:sz w:val="26"/>
          <w:szCs w:val="26"/>
        </w:rPr>
        <w:t xml:space="preserve">поставок, </w:t>
      </w:r>
      <w:r w:rsidR="00AD3EBC" w:rsidRPr="009A6462">
        <w:rPr>
          <w:sz w:val="26"/>
          <w:szCs w:val="26"/>
        </w:rPr>
        <w:t>работ (услуг)</w:t>
      </w:r>
      <w:r w:rsidRPr="009A6462">
        <w:rPr>
          <w:sz w:val="26"/>
          <w:szCs w:val="26"/>
        </w:rPr>
        <w:t xml:space="preserve"> не допускается.</w:t>
      </w:r>
    </w:p>
    <w:p w:rsidR="00717F60" w:rsidRPr="009A6462" w:rsidRDefault="008D2928" w:rsidP="00B71256">
      <w:pPr>
        <w:keepNext/>
        <w:widowControl w:val="0"/>
        <w:numPr>
          <w:ilvl w:val="2"/>
          <w:numId w:val="18"/>
        </w:numPr>
        <w:tabs>
          <w:tab w:val="num" w:pos="1560"/>
        </w:tabs>
        <w:suppressAutoHyphens w:val="0"/>
        <w:autoSpaceDE w:val="0"/>
        <w:autoSpaceDN w:val="0"/>
        <w:adjustRightInd w:val="0"/>
        <w:spacing w:before="60" w:line="264" w:lineRule="auto"/>
        <w:ind w:hanging="153"/>
        <w:rPr>
          <w:sz w:val="26"/>
          <w:szCs w:val="26"/>
        </w:rPr>
      </w:pPr>
      <w:bookmarkStart w:id="19" w:name="_Ref440270637"/>
      <w:r w:rsidRPr="009A6462">
        <w:rPr>
          <w:sz w:val="26"/>
          <w:szCs w:val="26"/>
        </w:rPr>
        <w:t>Сроки</w:t>
      </w:r>
      <w:r w:rsidR="00717F60" w:rsidRPr="009A6462">
        <w:rPr>
          <w:sz w:val="26"/>
          <w:szCs w:val="26"/>
        </w:rPr>
        <w:t xml:space="preserve"> </w:t>
      </w:r>
      <w:r w:rsidR="002946EF" w:rsidRPr="009A6462">
        <w:rPr>
          <w:sz w:val="26"/>
          <w:szCs w:val="26"/>
        </w:rPr>
        <w:t xml:space="preserve">выполнения </w:t>
      </w:r>
      <w:r w:rsidR="00702B2C" w:rsidRPr="009A6462">
        <w:rPr>
          <w:sz w:val="26"/>
          <w:szCs w:val="26"/>
        </w:rPr>
        <w:t>поставок</w:t>
      </w:r>
      <w:r w:rsidR="00717F60" w:rsidRPr="009A6462">
        <w:rPr>
          <w:sz w:val="26"/>
          <w:szCs w:val="26"/>
        </w:rPr>
        <w:t>:</w:t>
      </w:r>
      <w:r w:rsidR="001E50DC">
        <w:rPr>
          <w:sz w:val="26"/>
          <w:szCs w:val="26"/>
        </w:rPr>
        <w:t xml:space="preserve"> </w:t>
      </w:r>
      <w:r w:rsidR="00B71256" w:rsidRPr="00B71256">
        <w:rPr>
          <w:sz w:val="26"/>
          <w:szCs w:val="26"/>
        </w:rPr>
        <w:t>с 10.01.2017 по 30.06.2017</w:t>
      </w:r>
      <w:r w:rsidR="00717F60" w:rsidRPr="009A6462">
        <w:rPr>
          <w:sz w:val="26"/>
          <w:szCs w:val="26"/>
        </w:rPr>
        <w:t>.</w:t>
      </w:r>
      <w:bookmarkEnd w:id="19"/>
    </w:p>
    <w:p w:rsidR="007920C7" w:rsidRDefault="007920C7" w:rsidP="007920C7">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8F05BC">
        <w:rPr>
          <w:sz w:val="26"/>
          <w:szCs w:val="26"/>
        </w:rPr>
        <w:t xml:space="preserve">Отгрузочные реквизиты/базис поставки: на условиях DDP (Согласно ИНКОТЕРМС 2000) </w:t>
      </w:r>
      <w:bookmarkEnd w:id="20"/>
      <w:r>
        <w:rPr>
          <w:sz w:val="26"/>
          <w:szCs w:val="26"/>
        </w:rPr>
        <w:t>по адресу филиала «Орелэнерго»:</w:t>
      </w:r>
    </w:p>
    <w:p w:rsidR="008D2928" w:rsidRPr="007920C7" w:rsidRDefault="007920C7" w:rsidP="007920C7">
      <w:pPr>
        <w:widowControl w:val="0"/>
        <w:tabs>
          <w:tab w:val="num" w:pos="1650"/>
        </w:tabs>
        <w:suppressAutoHyphens w:val="0"/>
        <w:autoSpaceDE w:val="0"/>
        <w:autoSpaceDN w:val="0"/>
        <w:adjustRightInd w:val="0"/>
        <w:spacing w:line="240" w:lineRule="auto"/>
        <w:ind w:left="550" w:firstLine="1010"/>
        <w:rPr>
          <w:sz w:val="26"/>
          <w:szCs w:val="26"/>
        </w:rPr>
      </w:pPr>
      <w:r>
        <w:rPr>
          <w:sz w:val="26"/>
          <w:szCs w:val="26"/>
        </w:rPr>
        <w:t>-</w:t>
      </w:r>
      <w:r w:rsidRPr="008F05BC">
        <w:rPr>
          <w:sz w:val="26"/>
          <w:szCs w:val="26"/>
        </w:rPr>
        <w:t xml:space="preserve"> РФ, 302008, г. Орел, ул. Высоковольтная, 9 (Центральный склад).</w:t>
      </w:r>
    </w:p>
    <w:p w:rsidR="00717F60" w:rsidRPr="009A646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1" w:name="_Ref440270663"/>
      <w:r w:rsidRPr="001E50DC">
        <w:rPr>
          <w:iCs/>
          <w:sz w:val="26"/>
          <w:szCs w:val="26"/>
        </w:rPr>
        <w:t xml:space="preserve">Форма и порядок оплаты: безналичный расчет, в течение 30 (тридцати) </w:t>
      </w:r>
      <w:r w:rsidR="00FE5298">
        <w:rPr>
          <w:iCs/>
          <w:sz w:val="26"/>
          <w:szCs w:val="26"/>
        </w:rPr>
        <w:t>календарных</w:t>
      </w:r>
      <w:r w:rsidRPr="001E50DC">
        <w:rPr>
          <w:iCs/>
          <w:sz w:val="26"/>
          <w:szCs w:val="26"/>
        </w:rPr>
        <w:t xml:space="preserve"> дней с момента</w:t>
      </w:r>
      <w:r w:rsidRPr="009A6462">
        <w:rPr>
          <w:iCs/>
          <w:sz w:val="26"/>
          <w:szCs w:val="26"/>
        </w:rPr>
        <w:t xml:space="preserve">  подписания Сторонами накладной, предоставления счета-фактуры  и иных документов, предусмотренных договором.</w:t>
      </w:r>
      <w:bookmarkEnd w:id="21"/>
    </w:p>
    <w:p w:rsidR="00717F60" w:rsidRPr="009A64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iCs/>
          <w:sz w:val="26"/>
          <w:szCs w:val="26"/>
        </w:rPr>
        <w:t xml:space="preserve">Порядок проведения </w:t>
      </w:r>
      <w:r w:rsidR="00C05EF6" w:rsidRPr="009A6462">
        <w:rPr>
          <w:iCs/>
          <w:sz w:val="26"/>
          <w:szCs w:val="26"/>
        </w:rPr>
        <w:t xml:space="preserve">запроса предложений </w:t>
      </w:r>
      <w:r w:rsidRPr="009A6462">
        <w:rPr>
          <w:iCs/>
          <w:sz w:val="26"/>
          <w:szCs w:val="26"/>
        </w:rPr>
        <w:t xml:space="preserve">и участия в нем, а также инструкции по подготовке </w:t>
      </w:r>
      <w:r w:rsidRPr="009A6462">
        <w:rPr>
          <w:sz w:val="26"/>
          <w:szCs w:val="26"/>
        </w:rPr>
        <w:t>заявок</w:t>
      </w:r>
      <w:r w:rsidRPr="009A6462">
        <w:rPr>
          <w:iCs/>
          <w:sz w:val="26"/>
          <w:szCs w:val="26"/>
        </w:rPr>
        <w:t>, приведены в разделе</w:t>
      </w:r>
      <w:r w:rsidR="00E71A48" w:rsidRPr="009A6462">
        <w:rPr>
          <w:iCs/>
          <w:sz w:val="26"/>
          <w:szCs w:val="26"/>
        </w:rPr>
        <w:t xml:space="preserve"> </w:t>
      </w:r>
      <w:r w:rsidR="00763E64" w:rsidRPr="009A6462">
        <w:rPr>
          <w:iCs/>
          <w:sz w:val="26"/>
          <w:szCs w:val="26"/>
        </w:rPr>
        <w:fldChar w:fldCharType="begin"/>
      </w:r>
      <w:r w:rsidR="00E71A48" w:rsidRPr="009A6462">
        <w:rPr>
          <w:iCs/>
          <w:sz w:val="26"/>
          <w:szCs w:val="26"/>
        </w:rPr>
        <w:instrText xml:space="preserve"> REF _Ref311232052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3</w:t>
      </w:r>
      <w:r w:rsidR="00763E64" w:rsidRPr="009A6462">
        <w:rPr>
          <w:iCs/>
          <w:sz w:val="26"/>
          <w:szCs w:val="26"/>
        </w:rPr>
        <w:fldChar w:fldCharType="end"/>
      </w:r>
      <w:r w:rsidR="00E71A48" w:rsidRPr="009A6462">
        <w:rPr>
          <w:iCs/>
          <w:sz w:val="26"/>
          <w:szCs w:val="26"/>
        </w:rPr>
        <w:t xml:space="preserve"> </w:t>
      </w:r>
      <w:r w:rsidRPr="009A6462">
        <w:rPr>
          <w:iCs/>
          <w:sz w:val="26"/>
          <w:szCs w:val="26"/>
        </w:rPr>
        <w:t xml:space="preserve">(здесь и далее ссылки относятся к настоящей </w:t>
      </w:r>
      <w:r w:rsidR="007D07A7" w:rsidRPr="009A6462">
        <w:rPr>
          <w:iCs/>
          <w:sz w:val="26"/>
          <w:szCs w:val="26"/>
        </w:rPr>
        <w:t>Д</w:t>
      </w:r>
      <w:r w:rsidRPr="009A6462">
        <w:rPr>
          <w:iCs/>
          <w:sz w:val="26"/>
          <w:szCs w:val="26"/>
        </w:rPr>
        <w:t xml:space="preserve">окументации). </w:t>
      </w:r>
      <w:r w:rsidRPr="009A6462">
        <w:rPr>
          <w:sz w:val="26"/>
          <w:szCs w:val="26"/>
        </w:rPr>
        <w:t xml:space="preserve">Подробные требования к выполняемым </w:t>
      </w:r>
      <w:r w:rsidR="00077FB6" w:rsidRPr="009A6462">
        <w:rPr>
          <w:sz w:val="26"/>
          <w:szCs w:val="26"/>
        </w:rPr>
        <w:t xml:space="preserve">поставкам </w:t>
      </w:r>
      <w:r w:rsidRPr="009A6462">
        <w:rPr>
          <w:sz w:val="26"/>
          <w:szCs w:val="26"/>
        </w:rPr>
        <w:t>изложены в</w:t>
      </w:r>
      <w:r w:rsidR="00953802" w:rsidRPr="009A6462">
        <w:rPr>
          <w:sz w:val="26"/>
          <w:szCs w:val="26"/>
        </w:rPr>
        <w:t xml:space="preserve"> разделе </w:t>
      </w:r>
      <w:r w:rsidR="00763E64" w:rsidRPr="009A6462">
        <w:rPr>
          <w:sz w:val="26"/>
          <w:szCs w:val="26"/>
        </w:rPr>
        <w:fldChar w:fldCharType="begin"/>
      </w:r>
      <w:r w:rsidR="008D2928" w:rsidRPr="009A6462">
        <w:rPr>
          <w:sz w:val="26"/>
          <w:szCs w:val="26"/>
        </w:rPr>
        <w:instrText xml:space="preserve"> REF _Ref440270568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r w:rsidR="004B5EB3" w:rsidRPr="009A6462">
        <w:rPr>
          <w:sz w:val="26"/>
          <w:szCs w:val="26"/>
        </w:rPr>
        <w:t xml:space="preserve"> Проект</w:t>
      </w:r>
      <w:r w:rsidR="004B5EB3" w:rsidRPr="009A6462">
        <w:rPr>
          <w:iCs/>
          <w:sz w:val="26"/>
          <w:szCs w:val="26"/>
        </w:rPr>
        <w:t xml:space="preserve"> </w:t>
      </w:r>
      <w:r w:rsidR="00123C70" w:rsidRPr="009A6462">
        <w:rPr>
          <w:iCs/>
          <w:sz w:val="26"/>
          <w:szCs w:val="26"/>
        </w:rPr>
        <w:t>Договор</w:t>
      </w:r>
      <w:r w:rsidRPr="009A6462">
        <w:rPr>
          <w:iCs/>
          <w:sz w:val="26"/>
          <w:szCs w:val="26"/>
        </w:rPr>
        <w:t xml:space="preserve">а, который будет заключен по результатам </w:t>
      </w:r>
      <w:r w:rsidR="004B5EB3" w:rsidRPr="009A6462">
        <w:rPr>
          <w:iCs/>
          <w:sz w:val="26"/>
          <w:szCs w:val="26"/>
        </w:rPr>
        <w:t>З</w:t>
      </w:r>
      <w:r w:rsidR="00C05EF6" w:rsidRPr="009A6462">
        <w:rPr>
          <w:iCs/>
          <w:sz w:val="26"/>
          <w:szCs w:val="26"/>
        </w:rPr>
        <w:t>апроса предложений</w:t>
      </w:r>
      <w:r w:rsidRPr="009A6462">
        <w:rPr>
          <w:iCs/>
          <w:sz w:val="26"/>
          <w:szCs w:val="26"/>
        </w:rPr>
        <w:t xml:space="preserve">, приведен в разделе </w:t>
      </w:r>
      <w:r w:rsidR="00F67C6A" w:rsidRPr="009A6462">
        <w:rPr>
          <w:sz w:val="26"/>
          <w:szCs w:val="26"/>
        </w:rPr>
        <w:fldChar w:fldCharType="begin"/>
      </w:r>
      <w:r w:rsidR="00F67C6A" w:rsidRPr="009A6462">
        <w:rPr>
          <w:sz w:val="26"/>
          <w:szCs w:val="26"/>
        </w:rPr>
        <w:instrText xml:space="preserve"> REF _Ref305973574 \r \h  \* MERGEFORMAT </w:instrText>
      </w:r>
      <w:r w:rsidR="00F67C6A" w:rsidRPr="009A6462">
        <w:rPr>
          <w:sz w:val="26"/>
          <w:szCs w:val="26"/>
        </w:rPr>
      </w:r>
      <w:r w:rsidR="00F67C6A" w:rsidRPr="009A6462">
        <w:rPr>
          <w:sz w:val="26"/>
          <w:szCs w:val="26"/>
        </w:rPr>
        <w:fldChar w:fldCharType="separate"/>
      </w:r>
      <w:r w:rsidR="00622B69" w:rsidRPr="009A6462">
        <w:rPr>
          <w:sz w:val="26"/>
          <w:szCs w:val="26"/>
        </w:rPr>
        <w:t>2</w:t>
      </w:r>
      <w:r w:rsidR="00F67C6A" w:rsidRPr="009A6462">
        <w:rPr>
          <w:sz w:val="26"/>
          <w:szCs w:val="26"/>
        </w:rPr>
        <w:fldChar w:fldCharType="end"/>
      </w:r>
      <w:r w:rsidR="004B5EB3" w:rsidRPr="009A6462">
        <w:rPr>
          <w:iCs/>
          <w:sz w:val="26"/>
          <w:szCs w:val="26"/>
        </w:rPr>
        <w:t>.</w:t>
      </w:r>
      <w:r w:rsidRPr="009A6462">
        <w:rPr>
          <w:iCs/>
          <w:sz w:val="26"/>
          <w:szCs w:val="26"/>
        </w:rPr>
        <w:t xml:space="preserve"> Формы документов, которые необходимо </w:t>
      </w:r>
      <w:r w:rsidR="004B5EB3" w:rsidRPr="009A6462">
        <w:rPr>
          <w:iCs/>
          <w:sz w:val="26"/>
          <w:szCs w:val="26"/>
        </w:rPr>
        <w:t>подготовить и подать в составе Заявк</w:t>
      </w:r>
      <w:r w:rsidR="00953802" w:rsidRPr="009A6462">
        <w:rPr>
          <w:iCs/>
          <w:sz w:val="26"/>
          <w:szCs w:val="26"/>
        </w:rPr>
        <w:t xml:space="preserve">и, приведены в разделе </w:t>
      </w:r>
      <w:r w:rsidR="00763E64" w:rsidRPr="009A6462">
        <w:rPr>
          <w:iCs/>
          <w:sz w:val="26"/>
          <w:szCs w:val="26"/>
        </w:rPr>
        <w:fldChar w:fldCharType="begin"/>
      </w:r>
      <w:r w:rsidR="008D2928" w:rsidRPr="009A6462">
        <w:rPr>
          <w:iCs/>
          <w:sz w:val="26"/>
          <w:szCs w:val="26"/>
        </w:rPr>
        <w:instrText xml:space="preserve"> REF _Ref440270602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5</w:t>
      </w:r>
      <w:r w:rsidR="00763E64" w:rsidRPr="009A6462">
        <w:rPr>
          <w:iCs/>
          <w:sz w:val="26"/>
          <w:szCs w:val="26"/>
        </w:rPr>
        <w:fldChar w:fldCharType="end"/>
      </w:r>
      <w:r w:rsidR="004B5EB3" w:rsidRPr="009A6462">
        <w:rPr>
          <w:sz w:val="26"/>
          <w:szCs w:val="26"/>
        </w:rPr>
        <w:t>.</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сроки поставки продукции, отгрузочные реквизиты/базис поставки, форма и порядок оплаты, указанные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A6462">
        <w:rPr>
          <w:sz w:val="26"/>
          <w:szCs w:val="26"/>
        </w:rPr>
        <w:t>ом</w:t>
      </w:r>
      <w:r w:rsidRPr="009A6462">
        <w:rPr>
          <w:sz w:val="26"/>
          <w:szCs w:val="26"/>
        </w:rPr>
        <w:t xml:space="preserve"> задани</w:t>
      </w:r>
      <w:r w:rsidR="00A154B7" w:rsidRPr="009A6462">
        <w:rPr>
          <w:sz w:val="26"/>
          <w:szCs w:val="26"/>
        </w:rPr>
        <w:t>и</w:t>
      </w:r>
      <w:r w:rsidRPr="009A6462">
        <w:rPr>
          <w:sz w:val="26"/>
          <w:szCs w:val="26"/>
        </w:rPr>
        <w:t xml:space="preserve">) </w:t>
      </w:r>
      <w:r w:rsidR="00032CFB" w:rsidRPr="009A6462">
        <w:rPr>
          <w:sz w:val="26"/>
          <w:szCs w:val="26"/>
        </w:rPr>
        <w:t>и/или в Приложении №2 (проекте Договора)</w:t>
      </w:r>
      <w:r w:rsidR="00032CFB" w:rsidRPr="009A6462">
        <w:rPr>
          <w:bCs w:val="0"/>
          <w:iCs/>
          <w:sz w:val="26"/>
          <w:szCs w:val="26"/>
        </w:rPr>
        <w:t xml:space="preserve"> </w:t>
      </w:r>
      <w:r w:rsidRPr="009A6462">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2" w:name="_Toc439166307"/>
      <w:bookmarkStart w:id="23" w:name="_Toc439170655"/>
      <w:bookmarkStart w:id="24" w:name="_Toc439172757"/>
      <w:bookmarkStart w:id="25" w:name="_Toc439173201"/>
      <w:r w:rsidRPr="009A6462">
        <w:rPr>
          <w:sz w:val="26"/>
          <w:szCs w:val="26"/>
        </w:rPr>
        <w:t xml:space="preserve">Участник должен указать в составе своей Заявки конкретные условия оплаты, не хуже условий указанных в п.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w:t>
      </w:r>
      <w:bookmarkEnd w:id="22"/>
      <w:bookmarkEnd w:id="23"/>
      <w:bookmarkEnd w:id="24"/>
      <w:bookmarkEnd w:id="25"/>
    </w:p>
    <w:p w:rsidR="00717F60" w:rsidRPr="009A6462" w:rsidRDefault="00717F60" w:rsidP="00E722B6">
      <w:pPr>
        <w:keepNext/>
        <w:widowControl w:val="0"/>
        <w:autoSpaceDE w:val="0"/>
        <w:spacing w:before="60" w:line="264" w:lineRule="auto"/>
        <w:ind w:right="-122"/>
        <w:rPr>
          <w:iCs/>
          <w:sz w:val="26"/>
          <w:szCs w:val="26"/>
        </w:rPr>
      </w:pPr>
    </w:p>
    <w:p w:rsidR="00717F60" w:rsidRPr="009A6462" w:rsidRDefault="00717F60" w:rsidP="00E722B6">
      <w:pPr>
        <w:pStyle w:val="2"/>
        <w:tabs>
          <w:tab w:val="clear" w:pos="1700"/>
          <w:tab w:val="left" w:pos="567"/>
        </w:tabs>
        <w:spacing w:line="264" w:lineRule="auto"/>
        <w:rPr>
          <w:sz w:val="26"/>
          <w:szCs w:val="26"/>
        </w:rPr>
      </w:pPr>
      <w:bookmarkStart w:id="26" w:name="_Ref55313246"/>
      <w:bookmarkStart w:id="27" w:name="_Ref56231140"/>
      <w:bookmarkStart w:id="28" w:name="_Ref56231144"/>
      <w:bookmarkStart w:id="29" w:name="_Toc447269746"/>
      <w:r w:rsidRPr="009A6462">
        <w:rPr>
          <w:sz w:val="26"/>
          <w:szCs w:val="26"/>
        </w:rPr>
        <w:t>Правовой статус документов</w:t>
      </w:r>
      <w:bookmarkEnd w:id="26"/>
      <w:bookmarkEnd w:id="27"/>
      <w:bookmarkEnd w:id="28"/>
      <w:bookmarkEnd w:id="29"/>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proofErr w:type="gramStart"/>
      <w:r w:rsidRPr="009A6462">
        <w:rPr>
          <w:bCs w:val="0"/>
          <w:sz w:val="26"/>
          <w:szCs w:val="26"/>
        </w:rPr>
        <w:t>Запрос предложений</w:t>
      </w:r>
      <w:r w:rsidRPr="009A6462">
        <w:rPr>
          <w:sz w:val="26"/>
          <w:szCs w:val="26"/>
        </w:rPr>
        <w:t xml:space="preserve"> </w:t>
      </w:r>
      <w:r w:rsidRPr="009A6462">
        <w:rPr>
          <w:bCs w:val="0"/>
          <w:sz w:val="26"/>
          <w:szCs w:val="26"/>
        </w:rPr>
        <w:t xml:space="preserve">проводится в соответствии с </w:t>
      </w:r>
      <w:r w:rsidR="0022360B" w:rsidRPr="009A6462">
        <w:rPr>
          <w:bCs w:val="0"/>
          <w:sz w:val="26"/>
          <w:szCs w:val="26"/>
        </w:rPr>
        <w:t>Единым Стандартом закупок ПАО «</w:t>
      </w:r>
      <w:proofErr w:type="spellStart"/>
      <w:r w:rsidR="0022360B" w:rsidRPr="009A6462">
        <w:rPr>
          <w:bCs w:val="0"/>
          <w:sz w:val="26"/>
          <w:szCs w:val="26"/>
        </w:rPr>
        <w:t>Россети</w:t>
      </w:r>
      <w:proofErr w:type="spellEnd"/>
      <w:r w:rsidR="0022360B" w:rsidRPr="009A6462">
        <w:rPr>
          <w:bCs w:val="0"/>
          <w:sz w:val="26"/>
          <w:szCs w:val="26"/>
        </w:rPr>
        <w:t>»</w:t>
      </w:r>
      <w:r w:rsidR="003303E9" w:rsidRPr="009A6462">
        <w:rPr>
          <w:bCs w:val="0"/>
          <w:sz w:val="26"/>
          <w:szCs w:val="26"/>
        </w:rPr>
        <w:t xml:space="preserve"> (Положение о закупках)</w:t>
      </w:r>
      <w:r w:rsidR="00721B30" w:rsidRPr="009A6462">
        <w:rPr>
          <w:bCs w:val="0"/>
          <w:sz w:val="26"/>
          <w:szCs w:val="26"/>
        </w:rPr>
        <w:t xml:space="preserve">, утвержденным решением Совета Директоров </w:t>
      </w:r>
      <w:r w:rsidR="000D70B6" w:rsidRPr="009A6462">
        <w:rPr>
          <w:bCs w:val="0"/>
          <w:sz w:val="26"/>
          <w:szCs w:val="26"/>
        </w:rPr>
        <w:t>П</w:t>
      </w:r>
      <w:r w:rsidR="00721B30" w:rsidRPr="009A6462">
        <w:rPr>
          <w:bCs w:val="0"/>
          <w:sz w:val="26"/>
          <w:szCs w:val="26"/>
        </w:rPr>
        <w:t xml:space="preserve">АО «МРСК Центра» (Протокол № </w:t>
      </w:r>
      <w:r w:rsidR="0022360B" w:rsidRPr="009A6462">
        <w:rPr>
          <w:bCs w:val="0"/>
          <w:sz w:val="26"/>
          <w:szCs w:val="26"/>
        </w:rPr>
        <w:t>27</w:t>
      </w:r>
      <w:r w:rsidR="00721B30" w:rsidRPr="009A6462">
        <w:rPr>
          <w:bCs w:val="0"/>
          <w:sz w:val="26"/>
          <w:szCs w:val="26"/>
        </w:rPr>
        <w:t>/1</w:t>
      </w:r>
      <w:r w:rsidR="0022360B" w:rsidRPr="009A6462">
        <w:rPr>
          <w:bCs w:val="0"/>
          <w:sz w:val="26"/>
          <w:szCs w:val="26"/>
        </w:rPr>
        <w:t>5</w:t>
      </w:r>
      <w:r w:rsidR="00721B30" w:rsidRPr="009A6462">
        <w:rPr>
          <w:bCs w:val="0"/>
          <w:sz w:val="26"/>
          <w:szCs w:val="26"/>
        </w:rPr>
        <w:t xml:space="preserve"> от «</w:t>
      </w:r>
      <w:r w:rsidR="0022360B" w:rsidRPr="009A6462">
        <w:rPr>
          <w:bCs w:val="0"/>
          <w:sz w:val="26"/>
          <w:szCs w:val="26"/>
        </w:rPr>
        <w:t>29</w:t>
      </w:r>
      <w:r w:rsidR="00721B30" w:rsidRPr="009A6462">
        <w:rPr>
          <w:bCs w:val="0"/>
          <w:sz w:val="26"/>
          <w:szCs w:val="26"/>
        </w:rPr>
        <w:t xml:space="preserve">» </w:t>
      </w:r>
      <w:r w:rsidR="0022360B" w:rsidRPr="009A6462">
        <w:rPr>
          <w:bCs w:val="0"/>
          <w:sz w:val="26"/>
          <w:szCs w:val="26"/>
        </w:rPr>
        <w:t>декабря</w:t>
      </w:r>
      <w:r w:rsidR="00721B30" w:rsidRPr="009A6462">
        <w:rPr>
          <w:bCs w:val="0"/>
          <w:sz w:val="26"/>
          <w:szCs w:val="26"/>
        </w:rPr>
        <w:t xml:space="preserve"> 201</w:t>
      </w:r>
      <w:r w:rsidR="0022360B" w:rsidRPr="009A6462">
        <w:rPr>
          <w:bCs w:val="0"/>
          <w:sz w:val="26"/>
          <w:szCs w:val="26"/>
        </w:rPr>
        <w:t>5</w:t>
      </w:r>
      <w:r w:rsidR="00721B30" w:rsidRPr="009A6462">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A6462">
        <w:rPr>
          <w:sz w:val="26"/>
          <w:szCs w:val="26"/>
        </w:rPr>
        <w:t>.</w:t>
      </w:r>
      <w:proofErr w:type="gramEnd"/>
    </w:p>
    <w:p w:rsidR="00717F60" w:rsidRPr="009A646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proofErr w:type="gramStart"/>
      <w:r w:rsidRPr="009A6462">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A6462">
        <w:rPr>
          <w:bCs w:val="0"/>
          <w:sz w:val="26"/>
          <w:szCs w:val="26"/>
        </w:rPr>
        <w:t>ый</w:t>
      </w:r>
      <w:r w:rsidRPr="009A6462">
        <w:rPr>
          <w:bCs w:val="0"/>
          <w:sz w:val="26"/>
          <w:szCs w:val="26"/>
        </w:rPr>
        <w:t xml:space="preserve"> </w:t>
      </w:r>
      <w:r w:rsidR="00721B30" w:rsidRPr="009A6462">
        <w:rPr>
          <w:bCs w:val="0"/>
          <w:sz w:val="26"/>
          <w:szCs w:val="26"/>
        </w:rPr>
        <w:t>открытый запрос предложений</w:t>
      </w:r>
      <w:r w:rsidRPr="009A6462">
        <w:rPr>
          <w:bCs w:val="0"/>
          <w:sz w:val="26"/>
          <w:szCs w:val="26"/>
        </w:rPr>
        <w:t xml:space="preserve"> проводится согласно </w:t>
      </w:r>
      <w:r w:rsidR="004E3ED2" w:rsidRPr="009A6462">
        <w:rPr>
          <w:bCs w:val="0"/>
          <w:sz w:val="26"/>
          <w:szCs w:val="26"/>
        </w:rPr>
        <w:t xml:space="preserve">Стандарту закупок </w:t>
      </w:r>
      <w:r w:rsidR="00E74632" w:rsidRPr="009A6462">
        <w:rPr>
          <w:bCs w:val="0"/>
          <w:sz w:val="26"/>
          <w:szCs w:val="26"/>
        </w:rPr>
        <w:t>ПАО</w:t>
      </w:r>
      <w:r w:rsidR="004E3ED2" w:rsidRPr="009A6462">
        <w:rPr>
          <w:bCs w:val="0"/>
          <w:sz w:val="26"/>
          <w:szCs w:val="26"/>
        </w:rPr>
        <w:t xml:space="preserve"> «</w:t>
      </w:r>
      <w:proofErr w:type="spellStart"/>
      <w:r w:rsidR="004E3ED2" w:rsidRPr="009A6462">
        <w:rPr>
          <w:bCs w:val="0"/>
          <w:sz w:val="26"/>
          <w:szCs w:val="26"/>
        </w:rPr>
        <w:t>Россети</w:t>
      </w:r>
      <w:proofErr w:type="spellEnd"/>
      <w:r w:rsidR="004E3ED2" w:rsidRPr="009A6462">
        <w:rPr>
          <w:bCs w:val="0"/>
          <w:sz w:val="26"/>
          <w:szCs w:val="26"/>
        </w:rPr>
        <w:t>»</w:t>
      </w:r>
      <w:r w:rsidRPr="009A6462">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A6462">
        <w:rPr>
          <w:bCs w:val="0"/>
          <w:sz w:val="26"/>
          <w:szCs w:val="26"/>
        </w:rPr>
        <w:t xml:space="preserve"> РФ. Данная процедура также не является публичным конкурсом и не регулируется статьями 1057-1061 части второй </w:t>
      </w:r>
      <w:r w:rsidRPr="009A6462">
        <w:rPr>
          <w:bCs w:val="0"/>
          <w:sz w:val="26"/>
          <w:szCs w:val="26"/>
        </w:rPr>
        <w:lastRenderedPageBreak/>
        <w:t xml:space="preserve">Гражданского кодекса Российской Федерации. </w:t>
      </w:r>
      <w:r w:rsidR="00717F60" w:rsidRPr="009A6462">
        <w:rPr>
          <w:bCs w:val="0"/>
          <w:sz w:val="26"/>
          <w:szCs w:val="26"/>
        </w:rPr>
        <w:t>Т</w:t>
      </w:r>
      <w:r w:rsidR="004B5EB3" w:rsidRPr="009A6462">
        <w:rPr>
          <w:bCs w:val="0"/>
          <w:sz w:val="26"/>
          <w:szCs w:val="26"/>
        </w:rPr>
        <w:t>аким образом, данная процедура З</w:t>
      </w:r>
      <w:r w:rsidR="00717F60" w:rsidRPr="009A6462">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Опубликованное в соответствии с п.</w:t>
      </w:r>
      <w:r w:rsidR="00D421AA"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sz w:val="26"/>
          <w:szCs w:val="26"/>
        </w:rPr>
        <w:t>3.2</w:t>
      </w:r>
      <w:r w:rsidR="00F67C6A" w:rsidRPr="009A6462">
        <w:rPr>
          <w:sz w:val="26"/>
          <w:szCs w:val="26"/>
        </w:rPr>
        <w:fldChar w:fldCharType="end"/>
      </w:r>
      <w:r w:rsidRPr="009A6462">
        <w:rPr>
          <w:sz w:val="26"/>
          <w:szCs w:val="26"/>
        </w:rPr>
        <w:t xml:space="preserve"> </w:t>
      </w:r>
      <w:r w:rsidR="004B5EB3" w:rsidRPr="009A6462">
        <w:rPr>
          <w:sz w:val="26"/>
          <w:szCs w:val="26"/>
        </w:rPr>
        <w:t>Извещени</w:t>
      </w:r>
      <w:r w:rsidRPr="009A6462">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A6462">
        <w:rPr>
          <w:sz w:val="26"/>
          <w:szCs w:val="26"/>
        </w:rPr>
        <w:t>Д</w:t>
      </w:r>
      <w:r w:rsidRPr="009A6462">
        <w:rPr>
          <w:sz w:val="26"/>
          <w:szCs w:val="26"/>
        </w:rPr>
        <w:t xml:space="preserve">окументацией, являются </w:t>
      </w:r>
      <w:r w:rsidRPr="009A6462">
        <w:rPr>
          <w:bCs w:val="0"/>
          <w:sz w:val="26"/>
          <w:szCs w:val="26"/>
        </w:rPr>
        <w:t xml:space="preserve">приглашением делать оферты и </w:t>
      </w:r>
      <w:r w:rsidRPr="009A6462">
        <w:rPr>
          <w:sz w:val="26"/>
          <w:szCs w:val="26"/>
        </w:rPr>
        <w:t xml:space="preserve">должны рассматриваться </w:t>
      </w:r>
      <w:r w:rsidR="009C744E" w:rsidRPr="009A6462">
        <w:rPr>
          <w:sz w:val="26"/>
          <w:szCs w:val="26"/>
        </w:rPr>
        <w:t>Участник</w:t>
      </w:r>
      <w:r w:rsidRPr="009A6462">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A6462" w:rsidRDefault="004B5EB3"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717F60" w:rsidRPr="009A6462">
        <w:rPr>
          <w:sz w:val="26"/>
          <w:szCs w:val="26"/>
        </w:rPr>
        <w:t xml:space="preserve">а запроса предложений имеет правовой статус оферты и будет рассматриваться Организатором </w:t>
      </w:r>
      <w:r w:rsidR="00717F60" w:rsidRPr="009A6462">
        <w:rPr>
          <w:bCs w:val="0"/>
          <w:sz w:val="26"/>
          <w:szCs w:val="26"/>
        </w:rPr>
        <w:t>запроса предложений</w:t>
      </w:r>
      <w:r w:rsidR="00717F60" w:rsidRPr="009A6462">
        <w:rPr>
          <w:sz w:val="26"/>
          <w:szCs w:val="26"/>
        </w:rPr>
        <w:t xml:space="preserve"> в соо</w:t>
      </w:r>
      <w:r w:rsidR="00717F60" w:rsidRPr="009A6462">
        <w:rPr>
          <w:bCs w:val="0"/>
          <w:sz w:val="26"/>
          <w:szCs w:val="26"/>
        </w:rPr>
        <w:t>тветствии с этим.</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Заключенный</w:t>
      </w:r>
      <w:r w:rsidR="00AD3EBC" w:rsidRPr="009A6462">
        <w:rPr>
          <w:sz w:val="26"/>
          <w:szCs w:val="26"/>
        </w:rPr>
        <w:t xml:space="preserve"> по результатам запроса предложений и пред</w:t>
      </w:r>
      <w:r w:rsidR="009D7F01" w:rsidRPr="009A6462">
        <w:rPr>
          <w:sz w:val="26"/>
          <w:szCs w:val="26"/>
        </w:rPr>
        <w:t>д</w:t>
      </w:r>
      <w:r w:rsidR="00123C70" w:rsidRPr="009A6462">
        <w:rPr>
          <w:sz w:val="26"/>
          <w:szCs w:val="26"/>
        </w:rPr>
        <w:t>оговор</w:t>
      </w:r>
      <w:r w:rsidR="00AD3EBC" w:rsidRPr="009A6462">
        <w:rPr>
          <w:sz w:val="26"/>
          <w:szCs w:val="26"/>
        </w:rPr>
        <w:t xml:space="preserve">ных переговоров </w:t>
      </w:r>
      <w:r w:rsidR="00123C70" w:rsidRPr="009A6462">
        <w:rPr>
          <w:sz w:val="26"/>
          <w:szCs w:val="26"/>
        </w:rPr>
        <w:t>Договор</w:t>
      </w:r>
      <w:r w:rsidR="00AD3EBC" w:rsidRPr="009A6462">
        <w:rPr>
          <w:sz w:val="26"/>
          <w:szCs w:val="26"/>
        </w:rPr>
        <w:t xml:space="preserve"> фиксирует все достигн</w:t>
      </w:r>
      <w:r w:rsidR="00AD3EBC" w:rsidRPr="009A6462">
        <w:rPr>
          <w:bCs w:val="0"/>
          <w:sz w:val="26"/>
          <w:szCs w:val="26"/>
        </w:rPr>
        <w:t xml:space="preserve">утые сторонами </w:t>
      </w:r>
      <w:r w:rsidR="00123C70" w:rsidRPr="009A6462">
        <w:rPr>
          <w:bCs w:val="0"/>
          <w:sz w:val="26"/>
          <w:szCs w:val="26"/>
        </w:rPr>
        <w:t>Договор</w:t>
      </w:r>
      <w:r w:rsidR="00AD3EBC" w:rsidRPr="009A6462">
        <w:rPr>
          <w:bCs w:val="0"/>
          <w:sz w:val="26"/>
          <w:szCs w:val="26"/>
        </w:rPr>
        <w:t>енности.</w:t>
      </w:r>
    </w:p>
    <w:p w:rsidR="00717F60" w:rsidRPr="009A6462" w:rsidRDefault="00AD3EBC" w:rsidP="00E722B6">
      <w:pPr>
        <w:keepNext/>
        <w:numPr>
          <w:ilvl w:val="2"/>
          <w:numId w:val="16"/>
        </w:numPr>
        <w:shd w:val="clear" w:color="auto" w:fill="FFFFFF"/>
        <w:tabs>
          <w:tab w:val="left" w:pos="1700"/>
        </w:tabs>
        <w:spacing w:before="60" w:line="264" w:lineRule="auto"/>
        <w:ind w:left="0" w:right="11" w:firstLine="709"/>
        <w:rPr>
          <w:sz w:val="26"/>
          <w:szCs w:val="26"/>
        </w:rPr>
      </w:pPr>
      <w:bookmarkStart w:id="30" w:name="_Ref294695546"/>
      <w:bookmarkStart w:id="31" w:name="_Ref86827161"/>
      <w:r w:rsidRPr="009A6462">
        <w:rPr>
          <w:sz w:val="26"/>
          <w:szCs w:val="26"/>
        </w:rPr>
        <w:t>При определении</w:t>
      </w:r>
      <w:r w:rsidR="004B5EB3" w:rsidRPr="009A6462">
        <w:rPr>
          <w:sz w:val="26"/>
          <w:szCs w:val="26"/>
        </w:rPr>
        <w:t xml:space="preserve"> условий </w:t>
      </w:r>
      <w:r w:rsidR="00123C70" w:rsidRPr="009A6462">
        <w:rPr>
          <w:sz w:val="26"/>
          <w:szCs w:val="26"/>
        </w:rPr>
        <w:t>Договор</w:t>
      </w:r>
      <w:r w:rsidRPr="009A6462">
        <w:rPr>
          <w:sz w:val="26"/>
          <w:szCs w:val="26"/>
        </w:rPr>
        <w:t xml:space="preserve">а с </w:t>
      </w:r>
      <w:r w:rsidR="009C744E" w:rsidRPr="009A6462">
        <w:rPr>
          <w:sz w:val="26"/>
          <w:szCs w:val="26"/>
        </w:rPr>
        <w:t>Участник</w:t>
      </w:r>
      <w:r w:rsidR="004B5EB3" w:rsidRPr="009A6462">
        <w:rPr>
          <w:sz w:val="26"/>
          <w:szCs w:val="26"/>
        </w:rPr>
        <w:t>ом запроса предложений, чья Заявк</w:t>
      </w:r>
      <w:r w:rsidRPr="009A6462">
        <w:rPr>
          <w:sz w:val="26"/>
          <w:szCs w:val="26"/>
        </w:rPr>
        <w:t xml:space="preserve">а признана </w:t>
      </w:r>
      <w:r w:rsidR="00717F60" w:rsidRPr="009A6462">
        <w:rPr>
          <w:sz w:val="26"/>
          <w:szCs w:val="26"/>
        </w:rPr>
        <w:t>наилучшей</w:t>
      </w:r>
      <w:r w:rsidRPr="009A6462">
        <w:rPr>
          <w:sz w:val="26"/>
          <w:szCs w:val="26"/>
        </w:rPr>
        <w:t>, используются следующие документы с</w:t>
      </w:r>
      <w:r w:rsidRPr="009A6462">
        <w:rPr>
          <w:sz w:val="26"/>
          <w:szCs w:val="26"/>
          <w:lang w:val="en-US"/>
        </w:rPr>
        <w:t> </w:t>
      </w:r>
      <w:r w:rsidRPr="009A6462">
        <w:rPr>
          <w:sz w:val="26"/>
          <w:szCs w:val="26"/>
        </w:rPr>
        <w:t>соблюдением указанной иерархии (в случае их противоречия):</w:t>
      </w:r>
      <w:bookmarkEnd w:id="30"/>
      <w:bookmarkEnd w:id="31"/>
    </w:p>
    <w:p w:rsidR="00717F60" w:rsidRPr="009A6462" w:rsidRDefault="004B5EB3" w:rsidP="00E722B6">
      <w:pPr>
        <w:keepNext/>
        <w:numPr>
          <w:ilvl w:val="0"/>
          <w:numId w:val="17"/>
        </w:numPr>
        <w:shd w:val="clear" w:color="auto" w:fill="FFFFFF"/>
        <w:tabs>
          <w:tab w:val="left" w:pos="709"/>
        </w:tabs>
        <w:spacing w:line="264" w:lineRule="auto"/>
        <w:ind w:right="28"/>
        <w:rPr>
          <w:sz w:val="26"/>
          <w:szCs w:val="26"/>
        </w:rPr>
      </w:pPr>
      <w:r w:rsidRPr="009A6462">
        <w:rPr>
          <w:sz w:val="26"/>
          <w:szCs w:val="26"/>
        </w:rPr>
        <w:t>П</w:t>
      </w:r>
      <w:r w:rsidR="00717F60" w:rsidRPr="009A6462">
        <w:rPr>
          <w:sz w:val="26"/>
          <w:szCs w:val="26"/>
        </w:rPr>
        <w:t>ротоколы пред</w:t>
      </w:r>
      <w:r w:rsidR="00F85CCF" w:rsidRPr="009A6462">
        <w:rPr>
          <w:sz w:val="26"/>
          <w:szCs w:val="26"/>
        </w:rPr>
        <w:t>д</w:t>
      </w:r>
      <w:r w:rsidR="00123C70" w:rsidRPr="009A6462">
        <w:rPr>
          <w:sz w:val="26"/>
          <w:szCs w:val="26"/>
        </w:rPr>
        <w:t>оговор</w:t>
      </w:r>
      <w:r w:rsidR="00717F60" w:rsidRPr="009A6462">
        <w:rPr>
          <w:sz w:val="26"/>
          <w:szCs w:val="26"/>
        </w:rPr>
        <w:t xml:space="preserve">ных переговоров между Заказчиком и </w:t>
      </w:r>
      <w:r w:rsidR="009C744E" w:rsidRPr="009A6462">
        <w:rPr>
          <w:sz w:val="26"/>
          <w:szCs w:val="26"/>
        </w:rPr>
        <w:t>Участник</w:t>
      </w:r>
      <w:r w:rsidR="00886684" w:rsidRPr="009A6462">
        <w:rPr>
          <w:sz w:val="26"/>
          <w:szCs w:val="26"/>
        </w:rPr>
        <w:t xml:space="preserve">ом запроса предложений, чья </w:t>
      </w:r>
      <w:r w:rsidRPr="009A6462">
        <w:rPr>
          <w:sz w:val="26"/>
          <w:szCs w:val="26"/>
        </w:rPr>
        <w:t>Заявк</w:t>
      </w:r>
      <w:r w:rsidR="00886684" w:rsidRPr="009A6462">
        <w:rPr>
          <w:sz w:val="26"/>
          <w:szCs w:val="26"/>
        </w:rPr>
        <w:t xml:space="preserve">а признана лучшей </w:t>
      </w:r>
      <w:r w:rsidR="00717F60" w:rsidRPr="009A6462">
        <w:rPr>
          <w:sz w:val="26"/>
          <w:szCs w:val="26"/>
        </w:rPr>
        <w:t xml:space="preserve">(по условиям, не оговоренным ни в настоящей Документации по запросу предложений, ни в </w:t>
      </w:r>
      <w:r w:rsidRPr="009A6462">
        <w:rPr>
          <w:sz w:val="26"/>
          <w:szCs w:val="26"/>
        </w:rPr>
        <w:t>Заявк</w:t>
      </w:r>
      <w:r w:rsidR="00717F60" w:rsidRPr="009A6462">
        <w:rPr>
          <w:sz w:val="26"/>
          <w:szCs w:val="26"/>
        </w:rPr>
        <w:t xml:space="preserve">е </w:t>
      </w:r>
      <w:r w:rsidR="009C744E" w:rsidRPr="009A6462">
        <w:rPr>
          <w:sz w:val="26"/>
          <w:szCs w:val="26"/>
        </w:rPr>
        <w:t>Участник</w:t>
      </w:r>
      <w:r w:rsidR="004C5164" w:rsidRPr="009A6462">
        <w:rPr>
          <w:sz w:val="26"/>
          <w:szCs w:val="26"/>
        </w:rPr>
        <w:t xml:space="preserve">а запроса предложений, чья </w:t>
      </w:r>
      <w:r w:rsidRPr="009A6462">
        <w:rPr>
          <w:sz w:val="26"/>
          <w:szCs w:val="26"/>
        </w:rPr>
        <w:t>Заявк</w:t>
      </w:r>
      <w:r w:rsidR="004C5164" w:rsidRPr="009A6462">
        <w:rPr>
          <w:sz w:val="26"/>
          <w:szCs w:val="26"/>
        </w:rPr>
        <w:t>а признана лучшей</w:t>
      </w:r>
      <w:r w:rsidR="00717F60" w:rsidRPr="009A6462">
        <w:rPr>
          <w:sz w:val="26"/>
          <w:szCs w:val="26"/>
        </w:rPr>
        <w:t>);</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Извещени</w:t>
      </w:r>
      <w:r w:rsidR="00717F60" w:rsidRPr="009A6462">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4C5164" w:rsidRPr="009A6462">
        <w:rPr>
          <w:sz w:val="26"/>
          <w:szCs w:val="26"/>
        </w:rPr>
        <w:t xml:space="preserve">а </w:t>
      </w:r>
      <w:r w:rsidR="00717F60" w:rsidRPr="009A6462">
        <w:rPr>
          <w:sz w:val="26"/>
          <w:szCs w:val="26"/>
        </w:rPr>
        <w:t>запроса предложений</w:t>
      </w:r>
      <w:r w:rsidR="004C5164" w:rsidRPr="009A6462">
        <w:rPr>
          <w:sz w:val="26"/>
          <w:szCs w:val="26"/>
        </w:rPr>
        <w:t xml:space="preserve">, чья </w:t>
      </w:r>
      <w:r w:rsidRPr="009A6462">
        <w:rPr>
          <w:sz w:val="26"/>
          <w:szCs w:val="26"/>
        </w:rPr>
        <w:t>Заявк</w:t>
      </w:r>
      <w:r w:rsidR="004C5164" w:rsidRPr="009A6462">
        <w:rPr>
          <w:sz w:val="26"/>
          <w:szCs w:val="26"/>
        </w:rPr>
        <w:t>а признана лучшей,</w:t>
      </w:r>
      <w:r w:rsidR="00717F60" w:rsidRPr="009A6462">
        <w:rPr>
          <w:sz w:val="26"/>
          <w:szCs w:val="26"/>
        </w:rPr>
        <w:t xml:space="preserve"> со всеми дополнениями и разъяснениями</w:t>
      </w:r>
      <w:r w:rsidR="00E963D9" w:rsidRPr="009A6462">
        <w:rPr>
          <w:sz w:val="26"/>
          <w:szCs w:val="26"/>
        </w:rPr>
        <w:t>;</w:t>
      </w:r>
    </w:p>
    <w:p w:rsidR="00717F60" w:rsidRPr="009A6462" w:rsidRDefault="00717F60" w:rsidP="00E722B6">
      <w:pPr>
        <w:keepNext/>
        <w:numPr>
          <w:ilvl w:val="0"/>
          <w:numId w:val="17"/>
        </w:numPr>
        <w:shd w:val="clear" w:color="auto" w:fill="FFFFFF"/>
        <w:tabs>
          <w:tab w:val="left" w:pos="709"/>
          <w:tab w:val="left" w:pos="1560"/>
        </w:tabs>
        <w:spacing w:line="264" w:lineRule="auto"/>
        <w:rPr>
          <w:sz w:val="26"/>
          <w:szCs w:val="26"/>
        </w:rPr>
      </w:pPr>
      <w:r w:rsidRPr="009A6462">
        <w:rPr>
          <w:sz w:val="26"/>
          <w:szCs w:val="26"/>
        </w:rPr>
        <w:t xml:space="preserve">Иные документы Организатора и </w:t>
      </w:r>
      <w:r w:rsidR="009C744E" w:rsidRPr="009A6462">
        <w:rPr>
          <w:sz w:val="26"/>
          <w:szCs w:val="26"/>
        </w:rPr>
        <w:t>Участник</w:t>
      </w:r>
      <w:r w:rsidRPr="009A6462">
        <w:rPr>
          <w:sz w:val="26"/>
          <w:szCs w:val="26"/>
        </w:rPr>
        <w:t>а запроса предложений не определяют права и обязанности сторон в связи с данным запросом предложений.</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Во всем, что не урегулировано </w:t>
      </w:r>
      <w:r w:rsidR="004B5EB3" w:rsidRPr="009A6462">
        <w:rPr>
          <w:sz w:val="26"/>
          <w:szCs w:val="26"/>
        </w:rPr>
        <w:t>Извещени</w:t>
      </w:r>
      <w:r w:rsidRPr="009A6462">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A6462">
        <w:rPr>
          <w:sz w:val="26"/>
          <w:szCs w:val="26"/>
        </w:rPr>
        <w:t>действующим законодательством</w:t>
      </w:r>
      <w:r w:rsidRPr="009A6462">
        <w:rPr>
          <w:sz w:val="26"/>
          <w:szCs w:val="26"/>
        </w:rPr>
        <w:t xml:space="preserve"> Российской Федерации.</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Если в отношении сторон </w:t>
      </w:r>
      <w:r w:rsidR="00123C70" w:rsidRPr="009A6462">
        <w:rPr>
          <w:sz w:val="26"/>
          <w:szCs w:val="26"/>
        </w:rPr>
        <w:t>Договор</w:t>
      </w:r>
      <w:r w:rsidRPr="009A6462">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A6462">
        <w:rPr>
          <w:sz w:val="26"/>
          <w:szCs w:val="26"/>
        </w:rPr>
        <w:t xml:space="preserve"> </w:t>
      </w:r>
      <w:r w:rsidR="007D07A7" w:rsidRPr="009A6462">
        <w:rPr>
          <w:sz w:val="26"/>
          <w:szCs w:val="26"/>
        </w:rPr>
        <w:t>Д</w:t>
      </w:r>
      <w:r w:rsidRPr="009A6462">
        <w:rPr>
          <w:sz w:val="26"/>
          <w:szCs w:val="26"/>
        </w:rPr>
        <w:t xml:space="preserve">окументация (и проект </w:t>
      </w:r>
      <w:r w:rsidR="004B5EB3" w:rsidRPr="009A6462">
        <w:rPr>
          <w:sz w:val="26"/>
          <w:szCs w:val="26"/>
        </w:rPr>
        <w:t>Д</w:t>
      </w:r>
      <w:r w:rsidRPr="009A6462">
        <w:rPr>
          <w:sz w:val="26"/>
          <w:szCs w:val="26"/>
        </w:rPr>
        <w:t xml:space="preserve">оговора как ее часть) и </w:t>
      </w:r>
      <w:r w:rsidR="004B5EB3" w:rsidRPr="009A6462">
        <w:rPr>
          <w:sz w:val="26"/>
          <w:szCs w:val="26"/>
        </w:rPr>
        <w:t>Заявк</w:t>
      </w:r>
      <w:r w:rsidRPr="009A6462">
        <w:rPr>
          <w:sz w:val="26"/>
          <w:szCs w:val="26"/>
        </w:rPr>
        <w:t xml:space="preserve">а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 xml:space="preserve"> будут считаться приоритетными по отношению к диспозитивным нормам указанных документов.</w:t>
      </w:r>
    </w:p>
    <w:p w:rsidR="00717F60" w:rsidRPr="009A6462" w:rsidRDefault="00717F60" w:rsidP="00E722B6">
      <w:pPr>
        <w:pStyle w:val="2"/>
        <w:tabs>
          <w:tab w:val="clear" w:pos="1700"/>
          <w:tab w:val="left" w:pos="567"/>
        </w:tabs>
        <w:spacing w:line="264" w:lineRule="auto"/>
        <w:rPr>
          <w:sz w:val="26"/>
          <w:szCs w:val="26"/>
        </w:rPr>
      </w:pPr>
      <w:bookmarkStart w:id="32" w:name="__RefHeading__397_1298132286"/>
      <w:bookmarkStart w:id="33" w:name="_Toc447269747"/>
      <w:bookmarkEnd w:id="32"/>
      <w:r w:rsidRPr="009A6462">
        <w:rPr>
          <w:sz w:val="26"/>
          <w:szCs w:val="26"/>
        </w:rPr>
        <w:t>Особые положения в связи с проведением Запроса предложений на ЭТП</w:t>
      </w:r>
      <w:bookmarkEnd w:id="33"/>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proofErr w:type="gramStart"/>
      <w:r w:rsidRPr="009A6462">
        <w:rPr>
          <w:color w:val="000000"/>
          <w:sz w:val="26"/>
          <w:szCs w:val="26"/>
        </w:rPr>
        <w:t xml:space="preserve">Для участия в </w:t>
      </w:r>
      <w:r w:rsidR="004B5EB3" w:rsidRPr="009A6462">
        <w:rPr>
          <w:color w:val="000000"/>
          <w:sz w:val="26"/>
          <w:szCs w:val="26"/>
        </w:rPr>
        <w:t>З</w:t>
      </w:r>
      <w:r w:rsidRPr="009A6462">
        <w:rPr>
          <w:color w:val="000000"/>
          <w:sz w:val="26"/>
          <w:szCs w:val="26"/>
        </w:rPr>
        <w:t xml:space="preserve">апросе предложений лицо </w:t>
      </w:r>
      <w:r w:rsidR="0099066F" w:rsidRPr="009A6462">
        <w:rPr>
          <w:color w:val="000000"/>
          <w:sz w:val="26"/>
          <w:szCs w:val="26"/>
        </w:rPr>
        <w:t xml:space="preserve">должно </w:t>
      </w:r>
      <w:r w:rsidRPr="009A6462">
        <w:rPr>
          <w:color w:val="000000"/>
          <w:sz w:val="26"/>
          <w:szCs w:val="26"/>
        </w:rPr>
        <w:t xml:space="preserve">быть </w:t>
      </w:r>
      <w:r w:rsidR="0099066F" w:rsidRPr="009A6462">
        <w:rPr>
          <w:color w:val="000000"/>
          <w:sz w:val="26"/>
          <w:szCs w:val="26"/>
        </w:rPr>
        <w:t xml:space="preserve">зарегистрировано </w:t>
      </w:r>
      <w:r w:rsidRPr="009A6462">
        <w:rPr>
          <w:sz w:val="26"/>
          <w:szCs w:val="26"/>
        </w:rPr>
        <w:t xml:space="preserve">в системе </w:t>
      </w:r>
      <w:r w:rsidRPr="009A6462">
        <w:rPr>
          <w:color w:val="000000"/>
          <w:sz w:val="26"/>
          <w:szCs w:val="26"/>
        </w:rPr>
        <w:t xml:space="preserve">ЭТП </w:t>
      </w:r>
      <w:r w:rsidRPr="009A6462">
        <w:rPr>
          <w:sz w:val="26"/>
          <w:szCs w:val="26"/>
        </w:rPr>
        <w:t xml:space="preserve">в качестве </w:t>
      </w:r>
      <w:r w:rsidR="004B5EB3" w:rsidRPr="009A6462">
        <w:rPr>
          <w:sz w:val="26"/>
          <w:szCs w:val="26"/>
        </w:rPr>
        <w:t>У</w:t>
      </w:r>
      <w:r w:rsidRPr="009A6462">
        <w:rPr>
          <w:sz w:val="26"/>
          <w:szCs w:val="26"/>
        </w:rPr>
        <w:t xml:space="preserve">частника данной системы, т.е. </w:t>
      </w:r>
      <w:r w:rsidR="0099066F" w:rsidRPr="009A6462">
        <w:rPr>
          <w:sz w:val="26"/>
          <w:szCs w:val="26"/>
        </w:rPr>
        <w:t xml:space="preserve">должно </w:t>
      </w:r>
      <w:r w:rsidRPr="009A6462">
        <w:rPr>
          <w:sz w:val="26"/>
          <w:szCs w:val="26"/>
        </w:rPr>
        <w:t xml:space="preserve">заключить соответствующий </w:t>
      </w:r>
      <w:r w:rsidR="00123C70" w:rsidRPr="009A6462">
        <w:rPr>
          <w:sz w:val="26"/>
          <w:szCs w:val="26"/>
        </w:rPr>
        <w:t>Договор</w:t>
      </w:r>
      <w:r w:rsidRPr="009A6462">
        <w:rPr>
          <w:sz w:val="26"/>
          <w:szCs w:val="26"/>
        </w:rPr>
        <w:t xml:space="preserve"> с оператором системы </w:t>
      </w:r>
      <w:r w:rsidRPr="009A6462">
        <w:rPr>
          <w:color w:val="000000"/>
          <w:sz w:val="26"/>
          <w:szCs w:val="26"/>
        </w:rPr>
        <w:t xml:space="preserve">в соответствии с </w:t>
      </w:r>
      <w:r w:rsidRPr="009A6462">
        <w:rPr>
          <w:color w:val="000000"/>
          <w:sz w:val="26"/>
          <w:szCs w:val="26"/>
        </w:rPr>
        <w:lastRenderedPageBreak/>
        <w:t>правилами, условиями и порядком регистрации на ЭТП</w:t>
      </w:r>
      <w:r w:rsidRPr="009A6462">
        <w:rPr>
          <w:sz w:val="26"/>
          <w:szCs w:val="26"/>
        </w:rPr>
        <w:t xml:space="preserve">, а также </w:t>
      </w:r>
      <w:r w:rsidRPr="009A6462">
        <w:rPr>
          <w:color w:val="000000"/>
          <w:sz w:val="26"/>
          <w:szCs w:val="26"/>
        </w:rPr>
        <w:t>должн</w:t>
      </w:r>
      <w:r w:rsidR="0099066F" w:rsidRPr="009A6462">
        <w:rPr>
          <w:color w:val="000000"/>
          <w:sz w:val="26"/>
          <w:szCs w:val="26"/>
        </w:rPr>
        <w:t>о</w:t>
      </w:r>
      <w:r w:rsidRPr="009A6462">
        <w:rPr>
          <w:color w:val="000000"/>
          <w:sz w:val="26"/>
          <w:szCs w:val="26"/>
        </w:rPr>
        <w:t xml:space="preserve"> быть </w:t>
      </w:r>
      <w:r w:rsidR="0099066F" w:rsidRPr="009A6462">
        <w:rPr>
          <w:color w:val="000000"/>
          <w:sz w:val="26"/>
          <w:szCs w:val="26"/>
        </w:rPr>
        <w:t>зарегистрировано</w:t>
      </w:r>
      <w:r w:rsidR="0099066F" w:rsidRPr="009A6462">
        <w:rPr>
          <w:sz w:val="26"/>
          <w:szCs w:val="26"/>
        </w:rPr>
        <w:t xml:space="preserve"> </w:t>
      </w:r>
      <w:r w:rsidRPr="009A6462">
        <w:rPr>
          <w:sz w:val="26"/>
          <w:szCs w:val="26"/>
        </w:rPr>
        <w:t xml:space="preserve">системой ЭТП в качестве </w:t>
      </w:r>
      <w:r w:rsidR="009C744E" w:rsidRPr="009A6462">
        <w:rPr>
          <w:sz w:val="26"/>
          <w:szCs w:val="26"/>
        </w:rPr>
        <w:t>Участник</w:t>
      </w:r>
      <w:r w:rsidRPr="009A6462">
        <w:rPr>
          <w:sz w:val="26"/>
          <w:szCs w:val="26"/>
        </w:rPr>
        <w:t xml:space="preserve">а данного запроса предложений в установленном порядке. </w:t>
      </w:r>
      <w:proofErr w:type="gramEnd"/>
    </w:p>
    <w:p w:rsidR="00717F60" w:rsidRPr="009A6462" w:rsidRDefault="009C744E" w:rsidP="00E722B6">
      <w:pPr>
        <w:keepNext/>
        <w:numPr>
          <w:ilvl w:val="2"/>
          <w:numId w:val="11"/>
        </w:numPr>
        <w:shd w:val="clear" w:color="auto" w:fill="FFFFFF"/>
        <w:tabs>
          <w:tab w:val="left" w:pos="1700"/>
        </w:tabs>
        <w:spacing w:before="60" w:line="264" w:lineRule="auto"/>
        <w:ind w:left="0" w:right="11" w:firstLine="709"/>
        <w:rPr>
          <w:color w:val="000000"/>
          <w:sz w:val="26"/>
          <w:szCs w:val="26"/>
        </w:rPr>
      </w:pPr>
      <w:r w:rsidRPr="009A6462">
        <w:rPr>
          <w:color w:val="000000"/>
          <w:sz w:val="26"/>
          <w:szCs w:val="26"/>
        </w:rPr>
        <w:t>Участник</w:t>
      </w:r>
      <w:r w:rsidR="00717F60" w:rsidRPr="009A6462">
        <w:rPr>
          <w:color w:val="000000"/>
          <w:sz w:val="26"/>
          <w:szCs w:val="26"/>
        </w:rPr>
        <w:t xml:space="preserve">и запроса предложений должны подать </w:t>
      </w:r>
      <w:r w:rsidR="004B5EB3" w:rsidRPr="009A6462">
        <w:rPr>
          <w:color w:val="000000"/>
          <w:sz w:val="26"/>
          <w:szCs w:val="26"/>
        </w:rPr>
        <w:t>Заявк</w:t>
      </w:r>
      <w:r w:rsidR="00717F60" w:rsidRPr="009A6462">
        <w:rPr>
          <w:color w:val="000000"/>
          <w:sz w:val="26"/>
          <w:szCs w:val="26"/>
        </w:rPr>
        <w:t xml:space="preserve">и в электронном виде на ЭТП (подраздел </w:t>
      </w:r>
      <w:r w:rsidR="00F67C6A" w:rsidRPr="009A6462">
        <w:rPr>
          <w:sz w:val="26"/>
          <w:szCs w:val="26"/>
        </w:rPr>
        <w:fldChar w:fldCharType="begin"/>
      </w:r>
      <w:r w:rsidR="00F67C6A" w:rsidRPr="009A6462">
        <w:rPr>
          <w:sz w:val="26"/>
          <w:szCs w:val="26"/>
        </w:rPr>
        <w:instrText xml:space="preserve"> REF _Ref191386109 \n \h  \* MERGEFORMAT </w:instrText>
      </w:r>
      <w:r w:rsidR="00F67C6A" w:rsidRPr="009A6462">
        <w:rPr>
          <w:sz w:val="26"/>
          <w:szCs w:val="26"/>
        </w:rPr>
      </w:r>
      <w:r w:rsidR="00F67C6A" w:rsidRPr="009A6462">
        <w:rPr>
          <w:sz w:val="26"/>
          <w:szCs w:val="26"/>
        </w:rPr>
        <w:fldChar w:fldCharType="separate"/>
      </w:r>
      <w:r w:rsidR="00622B69" w:rsidRPr="009A6462">
        <w:rPr>
          <w:color w:val="000000"/>
          <w:sz w:val="26"/>
          <w:szCs w:val="26"/>
        </w:rPr>
        <w:t>3.3.2</w:t>
      </w:r>
      <w:r w:rsidR="00F67C6A" w:rsidRPr="009A6462">
        <w:rPr>
          <w:sz w:val="26"/>
          <w:szCs w:val="26"/>
        </w:rPr>
        <w:fldChar w:fldCharType="end"/>
      </w:r>
      <w:r w:rsidR="00721B30" w:rsidRPr="009A6462">
        <w:rPr>
          <w:color w:val="000000"/>
          <w:sz w:val="26"/>
          <w:szCs w:val="26"/>
        </w:rPr>
        <w:t>)</w:t>
      </w:r>
      <w:r w:rsidR="008D1B83" w:rsidRPr="009A6462">
        <w:rPr>
          <w:bCs w:val="0"/>
          <w:color w:val="000000"/>
          <w:sz w:val="26"/>
          <w:szCs w:val="26"/>
        </w:rPr>
        <w:t xml:space="preserve"> ,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r w:rsidR="00717F60" w:rsidRPr="009A6462">
        <w:rPr>
          <w:color w:val="000000"/>
          <w:sz w:val="26"/>
          <w:szCs w:val="26"/>
        </w:rPr>
        <w:t xml:space="preserve"> </w:t>
      </w:r>
      <w:r w:rsidR="0036334A" w:rsidRPr="009A6462">
        <w:rPr>
          <w:color w:val="000000"/>
          <w:sz w:val="26"/>
          <w:szCs w:val="26"/>
        </w:rPr>
        <w:t>При нарушении этого требования Участник будет не допущен к участию в запросе предложений</w:t>
      </w:r>
      <w:r w:rsidR="00717F60" w:rsidRPr="009A6462">
        <w:rPr>
          <w:color w:val="000000"/>
          <w:sz w:val="26"/>
          <w:szCs w:val="26"/>
        </w:rPr>
        <w:t>.</w:t>
      </w:r>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Правила проведения процедур </w:t>
      </w:r>
      <w:r w:rsidR="004B5EB3" w:rsidRPr="009A6462">
        <w:rPr>
          <w:color w:val="000000"/>
          <w:sz w:val="26"/>
          <w:szCs w:val="26"/>
        </w:rPr>
        <w:t>З</w:t>
      </w:r>
      <w:r w:rsidRPr="009A6462">
        <w:rPr>
          <w:color w:val="000000"/>
          <w:sz w:val="26"/>
          <w:szCs w:val="26"/>
        </w:rPr>
        <w:t xml:space="preserve">апроса предложений через </w:t>
      </w:r>
      <w:r w:rsidRPr="009A6462">
        <w:rPr>
          <w:sz w:val="26"/>
          <w:szCs w:val="26"/>
        </w:rPr>
        <w:t>ЭТП определяются правилами ее работы.</w:t>
      </w:r>
    </w:p>
    <w:p w:rsidR="00717F60" w:rsidRPr="009A6462" w:rsidRDefault="00717F60" w:rsidP="00E722B6">
      <w:pPr>
        <w:pStyle w:val="2"/>
        <w:tabs>
          <w:tab w:val="clear" w:pos="1700"/>
          <w:tab w:val="left" w:pos="567"/>
        </w:tabs>
        <w:spacing w:line="264" w:lineRule="auto"/>
        <w:rPr>
          <w:sz w:val="26"/>
          <w:szCs w:val="26"/>
        </w:rPr>
      </w:pPr>
      <w:bookmarkStart w:id="34" w:name="__RefNumPara__1267_443845793"/>
      <w:bookmarkStart w:id="35" w:name="_Toc447269748"/>
      <w:bookmarkEnd w:id="34"/>
      <w:r w:rsidRPr="009A6462">
        <w:rPr>
          <w:sz w:val="26"/>
          <w:szCs w:val="26"/>
        </w:rPr>
        <w:t>Обжалование</w:t>
      </w:r>
      <w:bookmarkEnd w:id="35"/>
    </w:p>
    <w:p w:rsidR="00717F60" w:rsidRPr="009A646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6" w:name="_Ref191386164"/>
      <w:bookmarkStart w:id="37" w:name="_Ref86789831"/>
      <w:r w:rsidRPr="009A6462">
        <w:rPr>
          <w:sz w:val="26"/>
          <w:szCs w:val="26"/>
        </w:rPr>
        <w:t xml:space="preserve">Все споры и </w:t>
      </w:r>
      <w:r w:rsidRPr="009A6462">
        <w:rPr>
          <w:color w:val="000000"/>
          <w:sz w:val="26"/>
          <w:szCs w:val="26"/>
        </w:rPr>
        <w:t>разногласия</w:t>
      </w:r>
      <w:r w:rsidRPr="009A6462">
        <w:rPr>
          <w:sz w:val="26"/>
          <w:szCs w:val="26"/>
        </w:rPr>
        <w:t xml:space="preserve">, возникающие в связи с проведением </w:t>
      </w:r>
      <w:r w:rsidRPr="009A6462">
        <w:rPr>
          <w:color w:val="000000"/>
          <w:sz w:val="26"/>
          <w:szCs w:val="26"/>
        </w:rPr>
        <w:t xml:space="preserve">запроса </w:t>
      </w:r>
      <w:r w:rsidRPr="009A6462">
        <w:rPr>
          <w:sz w:val="26"/>
          <w:szCs w:val="26"/>
        </w:rPr>
        <w:t xml:space="preserve">предложений,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w:t>
      </w:r>
      <w:proofErr w:type="gramStart"/>
      <w:r w:rsidRPr="009A6462">
        <w:rPr>
          <w:sz w:val="26"/>
          <w:szCs w:val="26"/>
        </w:rPr>
        <w:t>ств в св</w:t>
      </w:r>
      <w:proofErr w:type="gramEnd"/>
      <w:r w:rsidRPr="009A6462">
        <w:rPr>
          <w:sz w:val="26"/>
          <w:szCs w:val="26"/>
        </w:rPr>
        <w:t xml:space="preserve">язи с проведением </w:t>
      </w:r>
      <w:r w:rsidR="004B5EB3" w:rsidRPr="009A6462">
        <w:rPr>
          <w:sz w:val="26"/>
          <w:szCs w:val="26"/>
        </w:rPr>
        <w:t>З</w:t>
      </w:r>
      <w:r w:rsidRPr="009A6462">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A6462">
        <w:rPr>
          <w:sz w:val="26"/>
          <w:szCs w:val="26"/>
        </w:rPr>
        <w:t xml:space="preserve">, при этом уполномоченным представителем </w:t>
      </w:r>
      <w:r w:rsidR="00721B30" w:rsidRPr="009A6462">
        <w:rPr>
          <w:sz w:val="26"/>
          <w:szCs w:val="26"/>
        </w:rPr>
        <w:t>ПАО «МРСК Центра»</w:t>
      </w:r>
      <w:r w:rsidR="0099066F" w:rsidRPr="009A6462">
        <w:rPr>
          <w:sz w:val="26"/>
          <w:szCs w:val="26"/>
        </w:rPr>
        <w:t xml:space="preserve"> в рамках данного пункта выступает Закупочная комиссия</w:t>
      </w:r>
      <w:r w:rsidRPr="009A6462">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A6462">
        <w:rPr>
          <w:sz w:val="26"/>
          <w:szCs w:val="26"/>
        </w:rPr>
        <w:t>10</w:t>
      </w:r>
      <w:r w:rsidRPr="009A6462">
        <w:rPr>
          <w:sz w:val="26"/>
          <w:szCs w:val="26"/>
        </w:rPr>
        <w:t xml:space="preserve"> рабочих дней с момента ее получения.</w:t>
      </w:r>
      <w:bookmarkEnd w:id="36"/>
      <w:bookmarkEnd w:id="37"/>
    </w:p>
    <w:p w:rsidR="0099066F" w:rsidRPr="009A646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8" w:name="_Ref306978606"/>
      <w:r w:rsidRPr="009A6462">
        <w:rPr>
          <w:sz w:val="26"/>
          <w:szCs w:val="26"/>
        </w:rPr>
        <w:t>Если претензионный порядок, указанный в п.</w:t>
      </w:r>
      <w:r w:rsidR="00F67C6A" w:rsidRPr="009A6462">
        <w:rPr>
          <w:sz w:val="26"/>
          <w:szCs w:val="26"/>
        </w:rPr>
        <w:fldChar w:fldCharType="begin"/>
      </w:r>
      <w:r w:rsidR="00F67C6A" w:rsidRPr="009A6462">
        <w:rPr>
          <w:sz w:val="26"/>
          <w:szCs w:val="26"/>
        </w:rPr>
        <w:instrText xml:space="preserve"> REF _Ref191386164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1.4.1 </w:t>
      </w:r>
      <w:r w:rsidR="00F67C6A" w:rsidRPr="009A6462">
        <w:rPr>
          <w:sz w:val="26"/>
          <w:szCs w:val="26"/>
        </w:rPr>
        <w:fldChar w:fldCharType="end"/>
      </w:r>
      <w:r w:rsidR="00D421AA" w:rsidRPr="009A6462">
        <w:rPr>
          <w:sz w:val="26"/>
          <w:szCs w:val="26"/>
        </w:rPr>
        <w:t xml:space="preserve"> </w:t>
      </w:r>
      <w:r w:rsidRPr="009A6462">
        <w:rPr>
          <w:sz w:val="26"/>
          <w:szCs w:val="26"/>
        </w:rPr>
        <w:t xml:space="preserve">не привел к разрешению разногласий, </w:t>
      </w:r>
      <w:r w:rsidR="009C744E" w:rsidRPr="009A6462">
        <w:rPr>
          <w:sz w:val="26"/>
          <w:szCs w:val="26"/>
        </w:rPr>
        <w:t>Участник</w:t>
      </w:r>
      <w:r w:rsidRPr="009A6462">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A6462">
        <w:rPr>
          <w:sz w:val="26"/>
          <w:szCs w:val="26"/>
        </w:rPr>
        <w:t xml:space="preserve">закупочную </w:t>
      </w:r>
      <w:r w:rsidRPr="009A6462">
        <w:rPr>
          <w:sz w:val="26"/>
          <w:szCs w:val="26"/>
        </w:rPr>
        <w:t xml:space="preserve">комиссию </w:t>
      </w:r>
      <w:r w:rsidR="00721B30" w:rsidRPr="009A6462">
        <w:rPr>
          <w:sz w:val="26"/>
          <w:szCs w:val="26"/>
        </w:rPr>
        <w:t>ПАО «МРСК Центра»</w:t>
      </w:r>
      <w:r w:rsidRPr="009A6462">
        <w:rPr>
          <w:sz w:val="26"/>
          <w:szCs w:val="26"/>
        </w:rPr>
        <w:t>.</w:t>
      </w:r>
      <w:bookmarkEnd w:id="38"/>
    </w:p>
    <w:p w:rsidR="00717F60" w:rsidRPr="009A646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вправе обжаловать в антимонопольн</w:t>
      </w:r>
      <w:r w:rsidR="00E722B6" w:rsidRPr="009A6462">
        <w:rPr>
          <w:sz w:val="26"/>
          <w:szCs w:val="26"/>
        </w:rPr>
        <w:t>ом</w:t>
      </w:r>
      <w:r w:rsidR="00717F60" w:rsidRPr="009A6462">
        <w:rPr>
          <w:sz w:val="26"/>
          <w:szCs w:val="26"/>
        </w:rPr>
        <w:t xml:space="preserve"> орган</w:t>
      </w:r>
      <w:r w:rsidR="00E722B6" w:rsidRPr="009A6462">
        <w:rPr>
          <w:sz w:val="26"/>
          <w:szCs w:val="26"/>
        </w:rPr>
        <w:t>е</w:t>
      </w:r>
      <w:r w:rsidR="00717F60" w:rsidRPr="009A6462">
        <w:rPr>
          <w:sz w:val="26"/>
          <w:szCs w:val="26"/>
        </w:rPr>
        <w:t xml:space="preserve"> действия (бездействия) Заказчика при закупке товаров в случаях</w:t>
      </w:r>
      <w:r w:rsidR="0099066F" w:rsidRPr="009A6462">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Все споры и разногласия, возникающие в связи с проведением </w:t>
      </w:r>
      <w:r w:rsidRPr="009A6462">
        <w:rPr>
          <w:color w:val="000000"/>
          <w:sz w:val="26"/>
          <w:szCs w:val="26"/>
        </w:rPr>
        <w:t>запроса предложений</w:t>
      </w:r>
      <w:r w:rsidRPr="009A6462">
        <w:rPr>
          <w:sz w:val="26"/>
          <w:szCs w:val="26"/>
        </w:rPr>
        <w:t xml:space="preserve">,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обязательств, не урегулированные в порядке, предусмотренном п.</w:t>
      </w:r>
      <w:r w:rsidR="00F67C6A" w:rsidRPr="009A6462">
        <w:rPr>
          <w:sz w:val="26"/>
          <w:szCs w:val="26"/>
        </w:rPr>
        <w:fldChar w:fldCharType="begin"/>
      </w:r>
      <w:r w:rsidR="00F67C6A" w:rsidRPr="009A6462">
        <w:rPr>
          <w:sz w:val="26"/>
          <w:szCs w:val="26"/>
        </w:rPr>
        <w:instrText xml:space="preserve"> REF _Ref306978606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1.4.2 </w:t>
      </w:r>
      <w:r w:rsidR="00F67C6A" w:rsidRPr="009A6462">
        <w:rPr>
          <w:sz w:val="26"/>
          <w:szCs w:val="26"/>
        </w:rPr>
        <w:fldChar w:fldCharType="end"/>
      </w:r>
      <w:r w:rsidRPr="009A6462">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A6462" w:rsidRDefault="00717F60" w:rsidP="00E722B6">
      <w:pPr>
        <w:pStyle w:val="2"/>
        <w:tabs>
          <w:tab w:val="clear" w:pos="1700"/>
          <w:tab w:val="left" w:pos="567"/>
        </w:tabs>
        <w:spacing w:line="264" w:lineRule="auto"/>
        <w:rPr>
          <w:sz w:val="26"/>
          <w:szCs w:val="26"/>
        </w:rPr>
      </w:pPr>
      <w:bookmarkStart w:id="39" w:name="__RefHeading__401_1298132286"/>
      <w:bookmarkStart w:id="40" w:name="_Toc447269749"/>
      <w:bookmarkEnd w:id="39"/>
      <w:r w:rsidRPr="009A6462">
        <w:rPr>
          <w:sz w:val="26"/>
          <w:szCs w:val="26"/>
        </w:rPr>
        <w:t>Прочие положения</w:t>
      </w:r>
      <w:bookmarkEnd w:id="40"/>
    </w:p>
    <w:p w:rsidR="00717F60" w:rsidRPr="009A6462" w:rsidRDefault="009C744E"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самостоятельно несет все расходы, связанные с подготовкой и подачей </w:t>
      </w:r>
      <w:r w:rsidR="004B5EB3" w:rsidRPr="009A6462">
        <w:rPr>
          <w:sz w:val="26"/>
          <w:szCs w:val="26"/>
        </w:rPr>
        <w:t>Заявк</w:t>
      </w:r>
      <w:r w:rsidR="00717F60" w:rsidRPr="009A6462">
        <w:rPr>
          <w:sz w:val="26"/>
          <w:szCs w:val="26"/>
        </w:rPr>
        <w:t xml:space="preserve">и, а Организатор </w:t>
      </w:r>
      <w:r w:rsidR="00717F60" w:rsidRPr="009A6462">
        <w:rPr>
          <w:color w:val="000000"/>
          <w:sz w:val="26"/>
          <w:szCs w:val="26"/>
        </w:rPr>
        <w:t>запроса предложений</w:t>
      </w:r>
      <w:r w:rsidR="00717F60" w:rsidRPr="009A6462">
        <w:rPr>
          <w:sz w:val="26"/>
          <w:szCs w:val="26"/>
        </w:rPr>
        <w:t xml:space="preserve"> по этим </w:t>
      </w:r>
      <w:r w:rsidR="00717F60" w:rsidRPr="009A6462">
        <w:rPr>
          <w:sz w:val="26"/>
          <w:szCs w:val="26"/>
        </w:rPr>
        <w:lastRenderedPageBreak/>
        <w:t xml:space="preserve">расходам не отвечает и не имеет обязательств, независимо от хода и результатов </w:t>
      </w:r>
      <w:r w:rsidR="004B5EB3" w:rsidRPr="009A6462">
        <w:rPr>
          <w:sz w:val="26"/>
          <w:szCs w:val="26"/>
        </w:rPr>
        <w:t>З</w:t>
      </w:r>
      <w:r w:rsidR="00717F60" w:rsidRPr="009A6462">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A6462" w:rsidRDefault="0099066F"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Применение факсимильной подписи (факсимиле) в оригиналах документов и заверяемых </w:t>
      </w:r>
      <w:r w:rsidR="009C744E" w:rsidRPr="009A6462">
        <w:rPr>
          <w:sz w:val="26"/>
          <w:szCs w:val="26"/>
        </w:rPr>
        <w:t>Участник</w:t>
      </w:r>
      <w:r w:rsidRPr="009A6462">
        <w:rPr>
          <w:sz w:val="26"/>
          <w:szCs w:val="26"/>
        </w:rPr>
        <w:t xml:space="preserve">ом запроса предложений копиях документов, поданных в составе </w:t>
      </w:r>
      <w:r w:rsidR="004B5EB3" w:rsidRPr="009A6462">
        <w:rPr>
          <w:sz w:val="26"/>
          <w:szCs w:val="26"/>
        </w:rPr>
        <w:t>Заявк</w:t>
      </w:r>
      <w:r w:rsidRPr="009A6462">
        <w:rPr>
          <w:sz w:val="26"/>
          <w:szCs w:val="26"/>
        </w:rPr>
        <w:t>и, не допускается.</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A6462">
        <w:rPr>
          <w:sz w:val="26"/>
          <w:szCs w:val="26"/>
        </w:rPr>
        <w:t>Участник</w:t>
      </w:r>
      <w:r w:rsidRPr="009A6462">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A6462">
        <w:rPr>
          <w:sz w:val="26"/>
          <w:szCs w:val="26"/>
        </w:rPr>
        <w:t>п</w:t>
      </w:r>
      <w:r w:rsidRPr="009A6462">
        <w:rPr>
          <w:sz w:val="26"/>
          <w:szCs w:val="26"/>
        </w:rPr>
        <w:t>о запрос</w:t>
      </w:r>
      <w:r w:rsidR="00AE0F91" w:rsidRPr="009A6462">
        <w:rPr>
          <w:sz w:val="26"/>
          <w:szCs w:val="26"/>
        </w:rPr>
        <w:t>у</w:t>
      </w:r>
      <w:r w:rsidRPr="009A6462">
        <w:rPr>
          <w:sz w:val="26"/>
          <w:szCs w:val="26"/>
        </w:rPr>
        <w:t xml:space="preserve"> предложений, или же подача </w:t>
      </w:r>
      <w:r w:rsidR="004B5EB3" w:rsidRPr="009A6462">
        <w:rPr>
          <w:sz w:val="26"/>
          <w:szCs w:val="26"/>
        </w:rPr>
        <w:t>Заявк</w:t>
      </w:r>
      <w:r w:rsidRPr="009A6462">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A6462">
        <w:rPr>
          <w:sz w:val="26"/>
          <w:szCs w:val="26"/>
        </w:rPr>
        <w:t>Участник</w:t>
      </w:r>
      <w:r w:rsidRPr="009A6462">
        <w:rPr>
          <w:sz w:val="26"/>
          <w:szCs w:val="26"/>
        </w:rPr>
        <w:t>а</w:t>
      </w:r>
      <w:proofErr w:type="gramEnd"/>
      <w:r w:rsidRPr="009A6462">
        <w:rPr>
          <w:sz w:val="26"/>
          <w:szCs w:val="26"/>
        </w:rPr>
        <w:t xml:space="preserve"> и может привести к отклонению его </w:t>
      </w:r>
      <w:r w:rsidR="004B5EB3" w:rsidRPr="009A6462">
        <w:rPr>
          <w:sz w:val="26"/>
          <w:szCs w:val="26"/>
        </w:rPr>
        <w:t>Заявк</w:t>
      </w:r>
      <w:r w:rsidRPr="009A6462">
        <w:rPr>
          <w:sz w:val="26"/>
          <w:szCs w:val="26"/>
        </w:rPr>
        <w:t>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w:t>
      </w:r>
      <w:r w:rsidRPr="009A6462">
        <w:rPr>
          <w:sz w:val="26"/>
          <w:szCs w:val="26"/>
        </w:rPr>
        <w:t xml:space="preserve"> предложений обеспечивает разумную конфиденциальность относительно всех полученных от </w:t>
      </w:r>
      <w:r w:rsidR="009C744E" w:rsidRPr="009A6462">
        <w:rPr>
          <w:sz w:val="26"/>
          <w:szCs w:val="26"/>
        </w:rPr>
        <w:t>Участник</w:t>
      </w:r>
      <w:r w:rsidRPr="009A6462">
        <w:rPr>
          <w:sz w:val="26"/>
          <w:szCs w:val="26"/>
        </w:rPr>
        <w:t xml:space="preserve">ов запроса предложений сведений, в том числе содержащихся в </w:t>
      </w:r>
      <w:r w:rsidR="004B5EB3" w:rsidRPr="009A6462">
        <w:rPr>
          <w:color w:val="000000"/>
          <w:sz w:val="26"/>
          <w:szCs w:val="26"/>
        </w:rPr>
        <w:t>Заявк</w:t>
      </w:r>
      <w:r w:rsidRPr="009A6462">
        <w:rPr>
          <w:color w:val="000000"/>
          <w:sz w:val="26"/>
          <w:szCs w:val="26"/>
        </w:rPr>
        <w:t>ах</w:t>
      </w:r>
      <w:r w:rsidRPr="009A6462">
        <w:rPr>
          <w:sz w:val="26"/>
          <w:szCs w:val="26"/>
        </w:rPr>
        <w:t xml:space="preserve"> Предоставление этой информации другим </w:t>
      </w:r>
      <w:r w:rsidR="009C744E" w:rsidRPr="009A6462">
        <w:rPr>
          <w:sz w:val="26"/>
          <w:szCs w:val="26"/>
        </w:rPr>
        <w:t>Участник</w:t>
      </w:r>
      <w:r w:rsidRPr="009A6462">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у, если он установит, что </w:t>
      </w:r>
      <w:r w:rsidR="009C744E" w:rsidRPr="009A6462">
        <w:rPr>
          <w:sz w:val="26"/>
          <w:szCs w:val="26"/>
        </w:rPr>
        <w:t>Участник</w:t>
      </w:r>
      <w:r w:rsidRPr="009A6462">
        <w:rPr>
          <w:sz w:val="26"/>
          <w:szCs w:val="26"/>
        </w:rPr>
        <w:t xml:space="preserve"> запроса предложений прямо или косвенно дал, согласился дать или предложил служащему Организатора </w:t>
      </w:r>
      <w:r w:rsidRPr="009A6462">
        <w:rPr>
          <w:color w:val="000000"/>
          <w:sz w:val="26"/>
          <w:szCs w:val="26"/>
        </w:rPr>
        <w:t>запроса предложений</w:t>
      </w:r>
      <w:r w:rsidRPr="009A6462">
        <w:rPr>
          <w:sz w:val="26"/>
          <w:szCs w:val="26"/>
        </w:rPr>
        <w:t xml:space="preserve"> вознаграждение в любой форме: </w:t>
      </w:r>
      <w:r w:rsidR="006561C2" w:rsidRPr="009A6462">
        <w:rPr>
          <w:sz w:val="26"/>
          <w:szCs w:val="26"/>
        </w:rPr>
        <w:t xml:space="preserve">поставку, </w:t>
      </w:r>
      <w:r w:rsidRPr="009A6462">
        <w:rPr>
          <w:sz w:val="26"/>
          <w:szCs w:val="26"/>
        </w:rPr>
        <w:t xml:space="preserve">работу, услугу, какую-либо ценность, в качестве стимула, который может повлиять на принятие </w:t>
      </w:r>
      <w:r w:rsidRPr="009A6462">
        <w:rPr>
          <w:color w:val="000000"/>
          <w:sz w:val="26"/>
          <w:szCs w:val="26"/>
        </w:rPr>
        <w:t>Закупочной</w:t>
      </w:r>
      <w:r w:rsidRPr="009A6462">
        <w:rPr>
          <w:sz w:val="26"/>
          <w:szCs w:val="26"/>
        </w:rPr>
        <w:t xml:space="preserve"> комиссией решения по определению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roofErr w:type="gramEnd"/>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запроса предложений, заключивших между собой какое-либо соглашение с целью повлиять на определение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вправе отклонить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A6462">
        <w:rPr>
          <w:color w:val="000000"/>
          <w:sz w:val="26"/>
          <w:szCs w:val="26"/>
        </w:rPr>
        <w:t>закупочной</w:t>
      </w:r>
      <w:r w:rsidRPr="009A6462">
        <w:rPr>
          <w:sz w:val="26"/>
          <w:szCs w:val="26"/>
        </w:rPr>
        <w:t xml:space="preserve"> комиссии или эксперта, имеющих аффилированные связи с </w:t>
      </w:r>
      <w:r w:rsidR="009C744E" w:rsidRPr="009A6462">
        <w:rPr>
          <w:sz w:val="26"/>
          <w:szCs w:val="26"/>
        </w:rPr>
        <w:lastRenderedPageBreak/>
        <w:t>Участник</w:t>
      </w:r>
      <w:r w:rsidRPr="009A6462">
        <w:rPr>
          <w:sz w:val="26"/>
          <w:szCs w:val="26"/>
        </w:rPr>
        <w:t xml:space="preserve">ом </w:t>
      </w:r>
      <w:r w:rsidRPr="009A6462">
        <w:rPr>
          <w:color w:val="000000"/>
          <w:sz w:val="26"/>
          <w:szCs w:val="26"/>
        </w:rPr>
        <w:t>Запроса предложений</w:t>
      </w:r>
      <w:r w:rsidR="0099066F" w:rsidRPr="009A6462">
        <w:rPr>
          <w:color w:val="000000"/>
          <w:sz w:val="26"/>
          <w:szCs w:val="26"/>
        </w:rPr>
        <w:t>.</w:t>
      </w:r>
      <w:r w:rsidRPr="009A6462">
        <w:rPr>
          <w:sz w:val="26"/>
          <w:szCs w:val="26"/>
        </w:rPr>
        <w:t xml:space="preserve"> В случае</w:t>
      </w:r>
      <w:proofErr w:type="gramStart"/>
      <w:r w:rsidRPr="009A6462">
        <w:rPr>
          <w:sz w:val="26"/>
          <w:szCs w:val="26"/>
        </w:rPr>
        <w:t>,</w:t>
      </w:r>
      <w:proofErr w:type="gramEnd"/>
      <w:r w:rsidRPr="009A6462">
        <w:rPr>
          <w:sz w:val="26"/>
          <w:szCs w:val="26"/>
        </w:rPr>
        <w:t xml:space="preserve"> если факт </w:t>
      </w:r>
      <w:proofErr w:type="spellStart"/>
      <w:r w:rsidRPr="009A6462">
        <w:rPr>
          <w:sz w:val="26"/>
          <w:szCs w:val="26"/>
        </w:rPr>
        <w:t>аффилированности</w:t>
      </w:r>
      <w:proofErr w:type="spellEnd"/>
      <w:r w:rsidRPr="009A6462">
        <w:rPr>
          <w:sz w:val="26"/>
          <w:szCs w:val="26"/>
        </w:rPr>
        <w:t xml:space="preserve"> установлен в процессе или после проведения </w:t>
      </w:r>
      <w:r w:rsidRPr="009A6462">
        <w:rPr>
          <w:bCs w:val="0"/>
          <w:sz w:val="26"/>
          <w:szCs w:val="26"/>
        </w:rPr>
        <w:t>запроса предложений</w:t>
      </w:r>
      <w:r w:rsidRPr="009A6462">
        <w:rPr>
          <w:sz w:val="26"/>
          <w:szCs w:val="26"/>
        </w:rPr>
        <w:t xml:space="preserve">, но до подписания </w:t>
      </w:r>
      <w:r w:rsidR="00123C70" w:rsidRPr="009A6462">
        <w:rPr>
          <w:bCs w:val="0"/>
          <w:sz w:val="26"/>
          <w:szCs w:val="26"/>
        </w:rPr>
        <w:t>Договор</w:t>
      </w:r>
      <w:r w:rsidRPr="009A6462">
        <w:rPr>
          <w:bCs w:val="0"/>
          <w:sz w:val="26"/>
          <w:szCs w:val="26"/>
        </w:rPr>
        <w:t>а по итогам проведения запроса предложений, Закупочная</w:t>
      </w:r>
      <w:r w:rsidRPr="009A6462">
        <w:rPr>
          <w:sz w:val="26"/>
          <w:szCs w:val="26"/>
        </w:rPr>
        <w:t xml:space="preserve"> комиссия информирует об этом Ц</w:t>
      </w:r>
      <w:r w:rsidR="009A7733" w:rsidRPr="009A6462">
        <w:rPr>
          <w:sz w:val="26"/>
          <w:szCs w:val="26"/>
        </w:rPr>
        <w:t>З</w:t>
      </w:r>
      <w:r w:rsidR="00C74146" w:rsidRPr="009A6462">
        <w:rPr>
          <w:sz w:val="26"/>
          <w:szCs w:val="26"/>
        </w:rPr>
        <w:t>О</w:t>
      </w:r>
      <w:r w:rsidR="009A7733" w:rsidRPr="009A6462">
        <w:rPr>
          <w:sz w:val="26"/>
          <w:szCs w:val="26"/>
        </w:rPr>
        <w:t xml:space="preserve"> </w:t>
      </w:r>
      <w:r w:rsidR="00721B30" w:rsidRPr="009A6462">
        <w:rPr>
          <w:sz w:val="26"/>
          <w:szCs w:val="26"/>
        </w:rPr>
        <w:t>ПАО «МРСК Центра»</w:t>
      </w:r>
      <w:r w:rsidRPr="009A6462">
        <w:rPr>
          <w:sz w:val="26"/>
          <w:szCs w:val="26"/>
        </w:rPr>
        <w:t xml:space="preserve"> и пересматривает принятые решения без учета голоса/мнения аффилированного лица. </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A6462">
        <w:rPr>
          <w:sz w:val="26"/>
          <w:szCs w:val="26"/>
        </w:rPr>
        <w:t>Д</w:t>
      </w:r>
      <w:r w:rsidRPr="009A6462">
        <w:rPr>
          <w:sz w:val="26"/>
          <w:szCs w:val="26"/>
        </w:rPr>
        <w:t>окументации</w:t>
      </w:r>
      <w:r w:rsidR="00AE0F91" w:rsidRPr="009A6462">
        <w:rPr>
          <w:sz w:val="26"/>
          <w:szCs w:val="26"/>
        </w:rPr>
        <w:t xml:space="preserve"> по запросу предложений</w:t>
      </w:r>
      <w:r w:rsidRPr="009A6462">
        <w:rPr>
          <w:sz w:val="26"/>
          <w:szCs w:val="26"/>
        </w:rPr>
        <w:t xml:space="preserve">, а также разъяснения Организатора в случае направления </w:t>
      </w:r>
      <w:r w:rsidR="009C744E" w:rsidRPr="009A6462">
        <w:rPr>
          <w:sz w:val="26"/>
          <w:szCs w:val="26"/>
        </w:rPr>
        <w:t>Участник</w:t>
      </w:r>
      <w:r w:rsidRPr="009A6462">
        <w:rPr>
          <w:sz w:val="26"/>
          <w:szCs w:val="26"/>
        </w:rPr>
        <w:t>ами запросов (в соответствии с п.</w:t>
      </w:r>
      <w:r w:rsidR="00D560EA" w:rsidRPr="009A6462" w:rsidDel="00D560EA">
        <w:rPr>
          <w:sz w:val="26"/>
          <w:szCs w:val="26"/>
        </w:rPr>
        <w:t xml:space="preserve"> </w:t>
      </w:r>
      <w:r w:rsidR="00F67C6A" w:rsidRPr="009A6462">
        <w:rPr>
          <w:sz w:val="26"/>
          <w:szCs w:val="26"/>
        </w:rPr>
        <w:fldChar w:fldCharType="begin"/>
      </w:r>
      <w:r w:rsidR="00F67C6A" w:rsidRPr="009A6462">
        <w:rPr>
          <w:sz w:val="26"/>
          <w:szCs w:val="26"/>
        </w:rPr>
        <w:instrText xml:space="preserve"> REF _Ref306114966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3.3.11</w:t>
      </w:r>
      <w:r w:rsidR="00F67C6A" w:rsidRPr="009A6462">
        <w:rPr>
          <w:sz w:val="26"/>
          <w:szCs w:val="26"/>
        </w:rPr>
        <w:fldChar w:fldCharType="end"/>
      </w:r>
      <w:r w:rsidRPr="009A6462">
        <w:rPr>
          <w:sz w:val="26"/>
          <w:szCs w:val="26"/>
        </w:rPr>
        <w:t xml:space="preserve"> настоящей Документации).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В соответствии с </w:t>
      </w:r>
      <w:r w:rsidR="004B5EB3" w:rsidRPr="009A6462">
        <w:rPr>
          <w:sz w:val="26"/>
          <w:szCs w:val="26"/>
        </w:rPr>
        <w:t>Извещени</w:t>
      </w:r>
      <w:r w:rsidRPr="009A6462">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A6462">
        <w:rPr>
          <w:sz w:val="26"/>
          <w:szCs w:val="26"/>
        </w:rPr>
        <w:t>З</w:t>
      </w:r>
      <w:r w:rsidRPr="009A6462">
        <w:rPr>
          <w:sz w:val="26"/>
          <w:szCs w:val="26"/>
        </w:rPr>
        <w:t xml:space="preserve">апроса предложений на любом из этапов, не неся при этом никакой материальной ответственности перед </w:t>
      </w:r>
      <w:r w:rsidR="009C744E" w:rsidRPr="009A6462">
        <w:rPr>
          <w:sz w:val="26"/>
          <w:szCs w:val="26"/>
        </w:rPr>
        <w:t>Участник</w:t>
      </w:r>
      <w:r w:rsidRPr="009A6462">
        <w:rPr>
          <w:sz w:val="26"/>
          <w:szCs w:val="26"/>
        </w:rPr>
        <w:t xml:space="preserve">ами запроса предложений. </w:t>
      </w:r>
      <w:proofErr w:type="gramStart"/>
      <w:r w:rsidRPr="009A6462">
        <w:rPr>
          <w:sz w:val="26"/>
          <w:szCs w:val="26"/>
        </w:rPr>
        <w:t xml:space="preserve">Все </w:t>
      </w:r>
      <w:r w:rsidR="009C744E" w:rsidRPr="009A6462">
        <w:rPr>
          <w:sz w:val="26"/>
          <w:szCs w:val="26"/>
        </w:rPr>
        <w:t>Участник</w:t>
      </w:r>
      <w:r w:rsidRPr="009A6462">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9A6462" w:rsidRDefault="002D4BC6" w:rsidP="00E722B6">
      <w:pPr>
        <w:pStyle w:val="2"/>
        <w:tabs>
          <w:tab w:val="clear" w:pos="0"/>
          <w:tab w:val="clear" w:pos="1700"/>
          <w:tab w:val="left" w:pos="567"/>
          <w:tab w:val="num" w:pos="1134"/>
        </w:tabs>
        <w:spacing w:line="264"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9A6462">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A6462" w:rsidRDefault="00D15381" w:rsidP="00E722B6">
      <w:pPr>
        <w:pStyle w:val="3"/>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0936"/>
      <w:bookmarkStart w:id="58" w:name="_Toc447269751"/>
      <w:r w:rsidRPr="009A6462">
        <w:rPr>
          <w:b w:val="0"/>
          <w:sz w:val="26"/>
          <w:szCs w:val="26"/>
        </w:rPr>
        <w:t>Участник</w:t>
      </w:r>
      <w:r w:rsidR="002D4BC6" w:rsidRPr="009A6462">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9A6462">
        <w:rPr>
          <w:b w:val="0"/>
          <w:sz w:val="26"/>
          <w:szCs w:val="26"/>
        </w:rPr>
        <w:fldChar w:fldCharType="begin"/>
      </w:r>
      <w:r w:rsidR="002D4BC6" w:rsidRPr="009A6462">
        <w:rPr>
          <w:b w:val="0"/>
          <w:sz w:val="26"/>
          <w:szCs w:val="26"/>
        </w:rPr>
        <w:instrText xml:space="preserve"> REF _Ref440275279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1.1.4</w:t>
      </w:r>
      <w:r w:rsidR="00763E64" w:rsidRPr="009A6462">
        <w:rPr>
          <w:b w:val="0"/>
          <w:sz w:val="26"/>
          <w:szCs w:val="26"/>
        </w:rPr>
        <w:fldChar w:fldCharType="end"/>
      </w:r>
      <w:r w:rsidR="002D4BC6" w:rsidRPr="009A6462">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59" w:name="_Toc440357070"/>
      <w:bookmarkStart w:id="60" w:name="_Toc440359625"/>
      <w:bookmarkStart w:id="61" w:name="_Toc440632088"/>
      <w:bookmarkStart w:id="62" w:name="_Toc440875909"/>
      <w:bookmarkStart w:id="63" w:name="_Toc441130937"/>
      <w:bookmarkStart w:id="64" w:name="_Toc447269752"/>
      <w:r w:rsidRPr="009A6462">
        <w:rPr>
          <w:b w:val="0"/>
          <w:sz w:val="26"/>
          <w:szCs w:val="26"/>
        </w:rPr>
        <w:t xml:space="preserve">В случае подачи Заявки на несколько лотов в дополнение к требованиям подраздела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3.3</w:t>
      </w:r>
      <w:r w:rsidR="00F67C6A" w:rsidRPr="009A6462">
        <w:rPr>
          <w:sz w:val="26"/>
          <w:szCs w:val="26"/>
        </w:rPr>
        <w:fldChar w:fldCharType="end"/>
      </w:r>
      <w:r w:rsidRPr="009A6462">
        <w:rPr>
          <w:b w:val="0"/>
          <w:sz w:val="26"/>
          <w:szCs w:val="26"/>
        </w:rPr>
        <w:t xml:space="preserve"> должны быть соблюдены следующие требования:</w:t>
      </w:r>
      <w:bookmarkEnd w:id="59"/>
      <w:bookmarkEnd w:id="60"/>
      <w:bookmarkEnd w:id="61"/>
      <w:bookmarkEnd w:id="62"/>
      <w:bookmarkEnd w:id="63"/>
      <w:bookmarkEnd w:id="64"/>
    </w:p>
    <w:p w:rsidR="002D4BC6" w:rsidRPr="009A6462" w:rsidRDefault="002D4BC6" w:rsidP="00E722B6">
      <w:pPr>
        <w:pStyle w:val="3"/>
        <w:numPr>
          <w:ilvl w:val="3"/>
          <w:numId w:val="1"/>
        </w:numPr>
        <w:ind w:left="709" w:firstLine="0"/>
        <w:jc w:val="both"/>
        <w:rPr>
          <w:b w:val="0"/>
          <w:sz w:val="26"/>
          <w:szCs w:val="26"/>
        </w:rPr>
      </w:pPr>
      <w:bookmarkStart w:id="65" w:name="_Toc440357071"/>
      <w:bookmarkStart w:id="66" w:name="_Toc440359626"/>
      <w:bookmarkStart w:id="67" w:name="_Toc440632089"/>
      <w:bookmarkStart w:id="68" w:name="_Toc440875910"/>
      <w:bookmarkStart w:id="69" w:name="_Toc441130938"/>
      <w:bookmarkStart w:id="70" w:name="_Toc447269753"/>
      <w:r w:rsidRPr="009A6462">
        <w:rPr>
          <w:b w:val="0"/>
          <w:sz w:val="26"/>
          <w:szCs w:val="26"/>
        </w:rPr>
        <w:t xml:space="preserve">Письмо о подаче оферты (подраздел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5.1</w:t>
      </w:r>
      <w:r w:rsidR="00F67C6A" w:rsidRPr="009A6462">
        <w:rPr>
          <w:sz w:val="26"/>
          <w:szCs w:val="26"/>
        </w:rPr>
        <w:fldChar w:fldCharType="end"/>
      </w:r>
      <w:r w:rsidRPr="009A6462">
        <w:rPr>
          <w:b w:val="0"/>
          <w:sz w:val="26"/>
          <w:szCs w:val="26"/>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9A6462" w:rsidRDefault="002D4BC6" w:rsidP="00E722B6">
      <w:pPr>
        <w:pStyle w:val="3"/>
        <w:numPr>
          <w:ilvl w:val="3"/>
          <w:numId w:val="1"/>
        </w:numPr>
        <w:ind w:left="709" w:firstLine="0"/>
        <w:jc w:val="both"/>
        <w:rPr>
          <w:b w:val="0"/>
          <w:sz w:val="26"/>
          <w:szCs w:val="26"/>
        </w:rPr>
      </w:pPr>
      <w:bookmarkStart w:id="71" w:name="_Toc440357072"/>
      <w:bookmarkStart w:id="72" w:name="_Toc440359627"/>
      <w:bookmarkStart w:id="73" w:name="_Toc440632090"/>
      <w:bookmarkStart w:id="74" w:name="_Toc440875911"/>
      <w:bookmarkStart w:id="75" w:name="_Toc441130939"/>
      <w:bookmarkStart w:id="76" w:name="_Toc447269754"/>
      <w:r w:rsidRPr="009A6462">
        <w:rPr>
          <w:b w:val="0"/>
          <w:sz w:val="26"/>
          <w:szCs w:val="26"/>
        </w:rPr>
        <w:t xml:space="preserve">Сводная таблица стоимости </w:t>
      </w:r>
      <w:r w:rsidR="00F04258" w:rsidRPr="009A6462">
        <w:rPr>
          <w:b w:val="0"/>
          <w:sz w:val="26"/>
          <w:szCs w:val="26"/>
        </w:rPr>
        <w:t>поставок</w:t>
      </w:r>
      <w:r w:rsidR="00F04258" w:rsidRPr="009A6462">
        <w:rPr>
          <w:bCs w:val="0"/>
          <w:sz w:val="26"/>
          <w:szCs w:val="26"/>
        </w:rPr>
        <w:t xml:space="preserve">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_Ref440284918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5.2</w:t>
      </w:r>
      <w:r w:rsidR="00F67C6A" w:rsidRPr="009A6462">
        <w:rPr>
          <w:sz w:val="26"/>
          <w:szCs w:val="26"/>
        </w:rPr>
        <w:fldChar w:fldCharType="end"/>
      </w:r>
      <w:r w:rsidRPr="009A6462">
        <w:rPr>
          <w:b w:val="0"/>
          <w:sz w:val="26"/>
          <w:szCs w:val="26"/>
        </w:rPr>
        <w:t xml:space="preserve">), Техническое предложение (подраздел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5.3</w:t>
      </w:r>
      <w:r w:rsidR="00F67C6A" w:rsidRPr="009A6462">
        <w:rPr>
          <w:sz w:val="26"/>
          <w:szCs w:val="26"/>
        </w:rPr>
        <w:fldChar w:fldCharType="end"/>
      </w:r>
      <w:r w:rsidRPr="009A6462">
        <w:rPr>
          <w:b w:val="0"/>
          <w:sz w:val="26"/>
          <w:szCs w:val="26"/>
        </w:rPr>
        <w:t>)</w:t>
      </w:r>
      <w:r w:rsidR="00AE556B" w:rsidRPr="009A6462">
        <w:rPr>
          <w:b w:val="0"/>
          <w:sz w:val="26"/>
          <w:szCs w:val="26"/>
        </w:rPr>
        <w:t>,</w:t>
      </w:r>
      <w:r w:rsidRPr="009A6462">
        <w:rPr>
          <w:b w:val="0"/>
          <w:sz w:val="26"/>
          <w:szCs w:val="26"/>
        </w:rPr>
        <w:t xml:space="preserve"> </w:t>
      </w:r>
      <w:r w:rsidR="00DF0D8B" w:rsidRPr="009A6462">
        <w:rPr>
          <w:b w:val="0"/>
          <w:bCs w:val="0"/>
          <w:sz w:val="26"/>
          <w:szCs w:val="26"/>
        </w:rPr>
        <w:t xml:space="preserve">График выполнения поставок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5.4</w:t>
      </w:r>
      <w:r w:rsidR="00F67C6A" w:rsidRPr="009A6462">
        <w:rPr>
          <w:sz w:val="26"/>
          <w:szCs w:val="26"/>
        </w:rPr>
        <w:fldChar w:fldCharType="end"/>
      </w:r>
      <w:r w:rsidRPr="009A6462">
        <w:rPr>
          <w:b w:val="0"/>
          <w:sz w:val="26"/>
          <w:szCs w:val="26"/>
        </w:rPr>
        <w:t>)</w:t>
      </w:r>
      <w:r w:rsidR="00AE556B" w:rsidRPr="009A6462">
        <w:rPr>
          <w:b w:val="0"/>
          <w:sz w:val="26"/>
          <w:szCs w:val="26"/>
        </w:rPr>
        <w:t xml:space="preserve"> и Протокол разногласий к проекту Договора (подраздел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5.5</w:t>
      </w:r>
      <w:r w:rsidR="00F67C6A" w:rsidRPr="009A6462">
        <w:rPr>
          <w:sz w:val="26"/>
          <w:szCs w:val="26"/>
        </w:rPr>
        <w:fldChar w:fldCharType="end"/>
      </w:r>
      <w:r w:rsidR="00AE556B" w:rsidRPr="009A6462">
        <w:rPr>
          <w:b w:val="0"/>
          <w:sz w:val="26"/>
          <w:szCs w:val="26"/>
        </w:rPr>
        <w:t>)</w:t>
      </w:r>
      <w:r w:rsidRPr="009A6462">
        <w:rPr>
          <w:b w:val="0"/>
          <w:sz w:val="26"/>
          <w:szCs w:val="26"/>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77" w:name="_Toc440357073"/>
      <w:bookmarkStart w:id="78" w:name="_Toc440359628"/>
      <w:bookmarkStart w:id="79" w:name="_Toc440632091"/>
      <w:bookmarkStart w:id="80" w:name="_Toc440875912"/>
      <w:bookmarkStart w:id="81" w:name="_Toc441130940"/>
      <w:bookmarkStart w:id="82" w:name="_Toc447269755"/>
      <w:r w:rsidRPr="009A6462">
        <w:rPr>
          <w:b w:val="0"/>
          <w:sz w:val="26"/>
          <w:szCs w:val="26"/>
        </w:rPr>
        <w:t xml:space="preserve">Обеспечение исполнения обязательств Участника в соответствии с подразделом </w:t>
      </w:r>
      <w:r w:rsidR="00763E64" w:rsidRPr="009A6462">
        <w:rPr>
          <w:b w:val="0"/>
          <w:sz w:val="26"/>
          <w:szCs w:val="26"/>
        </w:rPr>
        <w:fldChar w:fldCharType="begin"/>
      </w:r>
      <w:r w:rsidRPr="009A6462">
        <w:rPr>
          <w:b w:val="0"/>
          <w:sz w:val="26"/>
          <w:szCs w:val="26"/>
        </w:rPr>
        <w:instrText xml:space="preserve"> REF _Ref440285128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3.3.14</w:t>
      </w:r>
      <w:r w:rsidR="00763E64" w:rsidRPr="009A6462">
        <w:rPr>
          <w:b w:val="0"/>
          <w:sz w:val="26"/>
          <w:szCs w:val="26"/>
        </w:rPr>
        <w:fldChar w:fldCharType="end"/>
      </w:r>
      <w:r w:rsidRPr="009A6462">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A6462">
        <w:rPr>
          <w:b w:val="0"/>
          <w:sz w:val="26"/>
          <w:szCs w:val="26"/>
        </w:rPr>
        <w:t>ь</w:t>
      </w:r>
      <w:r w:rsidRPr="009A6462">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9A6462" w:rsidRDefault="002D4BC6" w:rsidP="00E722B6">
      <w:pPr>
        <w:pStyle w:val="3"/>
        <w:ind w:left="0" w:firstLine="709"/>
        <w:jc w:val="both"/>
        <w:rPr>
          <w:b w:val="0"/>
          <w:sz w:val="26"/>
          <w:szCs w:val="26"/>
        </w:rPr>
      </w:pPr>
      <w:bookmarkStart w:id="83" w:name="_Toc440357074"/>
      <w:bookmarkStart w:id="84" w:name="_Toc440359629"/>
      <w:bookmarkStart w:id="85" w:name="_Toc440632092"/>
      <w:bookmarkStart w:id="86" w:name="_Toc440875913"/>
      <w:bookmarkStart w:id="87" w:name="_Toc441130941"/>
      <w:bookmarkStart w:id="88" w:name="_Toc447269756"/>
      <w:r w:rsidRPr="009A6462">
        <w:rPr>
          <w:b w:val="0"/>
          <w:sz w:val="26"/>
          <w:szCs w:val="26"/>
        </w:rPr>
        <w:t xml:space="preserve">Оценка заявок (подраздел </w:t>
      </w:r>
      <w:r w:rsidR="00763E64" w:rsidRPr="009A6462">
        <w:rPr>
          <w:b w:val="0"/>
          <w:sz w:val="26"/>
          <w:szCs w:val="26"/>
        </w:rPr>
        <w:fldChar w:fldCharType="begin"/>
      </w:r>
      <w:r w:rsidRPr="009A6462">
        <w:rPr>
          <w:b w:val="0"/>
          <w:sz w:val="26"/>
          <w:szCs w:val="26"/>
        </w:rPr>
        <w:instrText xml:space="preserve"> REF _Ref305973250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3.5.1</w:t>
      </w:r>
      <w:r w:rsidR="00763E64" w:rsidRPr="009A6462">
        <w:rPr>
          <w:b w:val="0"/>
          <w:sz w:val="26"/>
          <w:szCs w:val="26"/>
        </w:rPr>
        <w:fldChar w:fldCharType="end"/>
      </w:r>
      <w:r w:rsidRPr="009A6462">
        <w:rPr>
          <w:b w:val="0"/>
          <w:sz w:val="26"/>
          <w:szCs w:val="26"/>
        </w:rPr>
        <w:t xml:space="preserve">) и подведение итогов запроса предложений (подраздел </w:t>
      </w:r>
      <w:r w:rsidR="00763E64" w:rsidRPr="009A6462">
        <w:rPr>
          <w:b w:val="0"/>
          <w:sz w:val="26"/>
          <w:szCs w:val="26"/>
        </w:rPr>
        <w:fldChar w:fldCharType="begin"/>
      </w:r>
      <w:r w:rsidRPr="009A6462">
        <w:rPr>
          <w:b w:val="0"/>
          <w:sz w:val="26"/>
          <w:szCs w:val="26"/>
        </w:rPr>
        <w:instrText xml:space="preserve"> REF _Ref303681924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3.8</w:t>
      </w:r>
      <w:r w:rsidR="00763E64" w:rsidRPr="009A6462">
        <w:rPr>
          <w:b w:val="0"/>
          <w:sz w:val="26"/>
          <w:szCs w:val="26"/>
        </w:rPr>
        <w:fldChar w:fldCharType="end"/>
      </w:r>
      <w:r w:rsidRPr="009A6462">
        <w:rPr>
          <w:b w:val="0"/>
          <w:sz w:val="26"/>
          <w:szCs w:val="26"/>
        </w:rPr>
        <w:t xml:space="preserve">) будет осуществляться раздельно и независимо по </w:t>
      </w:r>
      <w:r w:rsidRPr="009A6462">
        <w:rPr>
          <w:b w:val="0"/>
          <w:sz w:val="26"/>
          <w:szCs w:val="26"/>
        </w:rPr>
        <w:lastRenderedPageBreak/>
        <w:t>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9A6462" w:rsidRDefault="00E420A2" w:rsidP="00E722B6">
      <w:pPr>
        <w:pStyle w:val="3"/>
        <w:ind w:left="0" w:firstLine="709"/>
        <w:jc w:val="both"/>
        <w:rPr>
          <w:b w:val="0"/>
          <w:sz w:val="26"/>
          <w:szCs w:val="26"/>
        </w:rPr>
        <w:sectPr w:rsidR="00E420A2" w:rsidRPr="009A6462"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9A6462">
        <w:rPr>
          <w:sz w:val="26"/>
          <w:szCs w:val="26"/>
        </w:rPr>
        <w:lastRenderedPageBreak/>
        <w:t xml:space="preserve">Проект </w:t>
      </w:r>
      <w:r w:rsidR="00123C70" w:rsidRPr="009A6462">
        <w:rPr>
          <w:sz w:val="26"/>
          <w:szCs w:val="26"/>
        </w:rPr>
        <w:t>Договор</w:t>
      </w:r>
      <w:r w:rsidRPr="009A6462">
        <w:rPr>
          <w:sz w:val="26"/>
          <w:szCs w:val="26"/>
        </w:rPr>
        <w:t>а</w:t>
      </w:r>
      <w:bookmarkEnd w:id="90"/>
      <w:r w:rsidR="00953802" w:rsidRPr="009A6462">
        <w:rPr>
          <w:sz w:val="26"/>
          <w:szCs w:val="26"/>
        </w:rPr>
        <w:t xml:space="preserve">. </w:t>
      </w:r>
      <w:r w:rsidR="00953802" w:rsidRPr="009A6462">
        <w:rPr>
          <w:bCs w:val="0"/>
          <w:sz w:val="26"/>
          <w:szCs w:val="26"/>
        </w:rPr>
        <w:t>Антикоррупционная оговорка, включаемая в проект договора</w:t>
      </w:r>
      <w:bookmarkEnd w:id="91"/>
      <w:bookmarkEnd w:id="92"/>
      <w:bookmarkEnd w:id="93"/>
      <w:bookmarkEnd w:id="94"/>
    </w:p>
    <w:p w:rsidR="00953802" w:rsidRPr="009A6462" w:rsidRDefault="00216641" w:rsidP="00953802">
      <w:pPr>
        <w:pStyle w:val="2"/>
        <w:tabs>
          <w:tab w:val="clear" w:pos="1700"/>
          <w:tab w:val="left" w:pos="567"/>
        </w:tabs>
        <w:spacing w:line="264" w:lineRule="auto"/>
        <w:rPr>
          <w:sz w:val="26"/>
          <w:szCs w:val="26"/>
        </w:rPr>
      </w:pPr>
      <w:bookmarkStart w:id="95" w:name="_Toc447269758"/>
      <w:r w:rsidRPr="009A6462">
        <w:rPr>
          <w:sz w:val="26"/>
          <w:szCs w:val="26"/>
        </w:rPr>
        <w:t>Проект договора</w:t>
      </w:r>
      <w:bookmarkEnd w:id="95"/>
    </w:p>
    <w:p w:rsidR="00953802" w:rsidRPr="009A6462" w:rsidRDefault="00953802" w:rsidP="00953802">
      <w:pPr>
        <w:pStyle w:val="3"/>
        <w:ind w:left="0" w:firstLine="709"/>
        <w:jc w:val="both"/>
        <w:rPr>
          <w:b w:val="0"/>
          <w:sz w:val="26"/>
          <w:szCs w:val="26"/>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9A6462">
        <w:rPr>
          <w:b w:val="0"/>
          <w:sz w:val="26"/>
          <w:szCs w:val="26"/>
        </w:rPr>
        <w:t>Проект договора на поставку изложен в Приложении №2 к настоящей Доку</w:t>
      </w:r>
      <w:r w:rsidR="006238AF" w:rsidRPr="009A6462">
        <w:rPr>
          <w:b w:val="0"/>
          <w:sz w:val="26"/>
          <w:szCs w:val="26"/>
        </w:rPr>
        <w:t>ментации по запросу предложений</w:t>
      </w:r>
      <w:r w:rsidRPr="009A6462">
        <w:rPr>
          <w:b w:val="0"/>
          <w:sz w:val="26"/>
          <w:szCs w:val="26"/>
        </w:rPr>
        <w:t>.</w:t>
      </w:r>
      <w:bookmarkEnd w:id="96"/>
      <w:bookmarkEnd w:id="97"/>
      <w:bookmarkEnd w:id="98"/>
      <w:bookmarkEnd w:id="99"/>
      <w:bookmarkEnd w:id="100"/>
      <w:bookmarkEnd w:id="101"/>
      <w:bookmarkEnd w:id="102"/>
      <w:bookmarkEnd w:id="103"/>
      <w:bookmarkEnd w:id="104"/>
      <w:bookmarkEnd w:id="105"/>
      <w:bookmarkEnd w:id="106"/>
    </w:p>
    <w:p w:rsidR="00953802" w:rsidRPr="009A6462" w:rsidRDefault="0094713A" w:rsidP="0094713A">
      <w:pPr>
        <w:pStyle w:val="3"/>
        <w:ind w:left="0" w:firstLine="709"/>
        <w:jc w:val="both"/>
        <w:rPr>
          <w:b w:val="0"/>
          <w:sz w:val="26"/>
          <w:szCs w:val="26"/>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9A6462">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A6462">
        <w:rPr>
          <w:b w:val="0"/>
          <w:sz w:val="26"/>
          <w:szCs w:val="26"/>
        </w:rPr>
        <w:t>раздел</w:t>
      </w:r>
      <w:r w:rsidRPr="009A6462">
        <w:rPr>
          <w:b w:val="0"/>
          <w:sz w:val="26"/>
          <w:szCs w:val="26"/>
        </w:rPr>
        <w:t xml:space="preserve"> </w:t>
      </w:r>
      <w:r w:rsidR="00763E64" w:rsidRPr="009A6462">
        <w:rPr>
          <w:b w:val="0"/>
          <w:sz w:val="26"/>
          <w:szCs w:val="26"/>
        </w:rPr>
        <w:fldChar w:fldCharType="begin"/>
      </w:r>
      <w:r w:rsidR="008D2928" w:rsidRPr="009A6462">
        <w:rPr>
          <w:b w:val="0"/>
          <w:sz w:val="26"/>
          <w:szCs w:val="26"/>
        </w:rPr>
        <w:instrText xml:space="preserve"> REF _Ref93264992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5.5</w:t>
      </w:r>
      <w:r w:rsidR="00763E64" w:rsidRPr="009A6462">
        <w:rPr>
          <w:b w:val="0"/>
          <w:sz w:val="26"/>
          <w:szCs w:val="26"/>
        </w:rPr>
        <w:fldChar w:fldCharType="end"/>
      </w:r>
      <w:r w:rsidRPr="009A6462">
        <w:rPr>
          <w:b w:val="0"/>
          <w:sz w:val="26"/>
          <w:szCs w:val="26"/>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9A6462" w:rsidRDefault="0094713A" w:rsidP="0094713A">
      <w:pPr>
        <w:pStyle w:val="3"/>
        <w:ind w:left="0" w:firstLine="709"/>
        <w:jc w:val="both"/>
        <w:rPr>
          <w:b w:val="0"/>
          <w:sz w:val="26"/>
          <w:szCs w:val="26"/>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9A6462">
        <w:rPr>
          <w:b w:val="0"/>
          <w:sz w:val="26"/>
          <w:szCs w:val="26"/>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9A6462" w:rsidRDefault="00953802" w:rsidP="00953802">
      <w:pPr>
        <w:pStyle w:val="2"/>
        <w:tabs>
          <w:tab w:val="clear" w:pos="1700"/>
          <w:tab w:val="left" w:pos="567"/>
        </w:tabs>
        <w:spacing w:line="264" w:lineRule="auto"/>
        <w:rPr>
          <w:sz w:val="26"/>
          <w:szCs w:val="26"/>
        </w:rPr>
      </w:pPr>
      <w:bookmarkStart w:id="129" w:name="_Toc447269762"/>
      <w:r w:rsidRPr="009A6462">
        <w:rPr>
          <w:bCs w:val="0"/>
          <w:sz w:val="26"/>
          <w:szCs w:val="26"/>
        </w:rPr>
        <w:t>Антикоррупционная оговорка, включаемая в проект договора</w:t>
      </w:r>
      <w:bookmarkEnd w:id="129"/>
    </w:p>
    <w:p w:rsidR="00953802" w:rsidRPr="009A6462" w:rsidRDefault="0094713A" w:rsidP="0094713A">
      <w:pPr>
        <w:pStyle w:val="3"/>
        <w:ind w:left="0" w:firstLine="709"/>
        <w:jc w:val="both"/>
        <w:rPr>
          <w:b w:val="0"/>
          <w:sz w:val="26"/>
          <w:szCs w:val="26"/>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9A6462">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9A6462">
        <w:rPr>
          <w:b w:val="0"/>
          <w:sz w:val="26"/>
          <w:szCs w:val="26"/>
        </w:rPr>
        <w:fldChar w:fldCharType="begin"/>
      </w:r>
      <w:r w:rsidR="008D2928" w:rsidRPr="009A6462">
        <w:rPr>
          <w:b w:val="0"/>
          <w:sz w:val="26"/>
          <w:szCs w:val="26"/>
        </w:rPr>
        <w:instrText xml:space="preserve"> REF _Ref440270867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2.2.3</w:t>
      </w:r>
      <w:r w:rsidR="00763E64" w:rsidRPr="009A6462">
        <w:rPr>
          <w:b w:val="0"/>
          <w:sz w:val="26"/>
          <w:szCs w:val="26"/>
        </w:rPr>
        <w:fldChar w:fldCharType="end"/>
      </w:r>
      <w:r w:rsidRPr="009A6462">
        <w:rPr>
          <w:b w:val="0"/>
          <w:sz w:val="26"/>
          <w:szCs w:val="26"/>
        </w:rPr>
        <w:t>).</w:t>
      </w:r>
      <w:bookmarkEnd w:id="130"/>
      <w:bookmarkEnd w:id="131"/>
      <w:bookmarkEnd w:id="132"/>
      <w:bookmarkEnd w:id="133"/>
      <w:bookmarkEnd w:id="134"/>
      <w:bookmarkEnd w:id="135"/>
      <w:bookmarkEnd w:id="136"/>
      <w:bookmarkEnd w:id="137"/>
      <w:bookmarkEnd w:id="138"/>
      <w:bookmarkEnd w:id="139"/>
    </w:p>
    <w:p w:rsidR="0094713A" w:rsidRPr="009A6462" w:rsidRDefault="0094713A" w:rsidP="0094713A">
      <w:pPr>
        <w:pStyle w:val="3"/>
        <w:ind w:left="0" w:firstLine="709"/>
        <w:jc w:val="both"/>
        <w:rPr>
          <w:b w:val="0"/>
          <w:sz w:val="26"/>
          <w:szCs w:val="26"/>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9A6462">
        <w:rPr>
          <w:b w:val="0"/>
          <w:sz w:val="26"/>
          <w:szCs w:val="26"/>
        </w:rPr>
        <w:t>Отказ Участника, чья Заявка признана лучшей, от подписания Договора с в</w:t>
      </w:r>
      <w:r w:rsidR="006238AF" w:rsidRPr="009A6462">
        <w:rPr>
          <w:b w:val="0"/>
          <w:sz w:val="26"/>
          <w:szCs w:val="26"/>
        </w:rPr>
        <w:t>к</w:t>
      </w:r>
      <w:r w:rsidRPr="009A6462">
        <w:rPr>
          <w:b w:val="0"/>
          <w:sz w:val="26"/>
          <w:szCs w:val="26"/>
        </w:rPr>
        <w:t xml:space="preserve">люченной в текст Антикоррупционной оговоркой, приведет к </w:t>
      </w:r>
      <w:r w:rsidR="006238AF" w:rsidRPr="009A6462">
        <w:rPr>
          <w:b w:val="0"/>
          <w:sz w:val="26"/>
          <w:szCs w:val="26"/>
        </w:rPr>
        <w:t>утере данным Участником статуса Победителя</w:t>
      </w:r>
      <w:r w:rsidRPr="009A6462">
        <w:rPr>
          <w:b w:val="0"/>
          <w:sz w:val="26"/>
          <w:szCs w:val="26"/>
        </w:rPr>
        <w:t>.</w:t>
      </w:r>
      <w:bookmarkEnd w:id="140"/>
      <w:bookmarkEnd w:id="141"/>
      <w:bookmarkEnd w:id="142"/>
      <w:bookmarkEnd w:id="143"/>
      <w:bookmarkEnd w:id="144"/>
      <w:bookmarkEnd w:id="145"/>
      <w:bookmarkEnd w:id="146"/>
      <w:bookmarkEnd w:id="147"/>
      <w:bookmarkEnd w:id="148"/>
      <w:bookmarkEnd w:id="149"/>
    </w:p>
    <w:p w:rsidR="0094713A" w:rsidRPr="009A6462" w:rsidRDefault="0094713A" w:rsidP="0094713A">
      <w:pPr>
        <w:pStyle w:val="3"/>
        <w:ind w:left="0" w:firstLine="709"/>
        <w:jc w:val="both"/>
        <w:rPr>
          <w:b w:val="0"/>
          <w:sz w:val="26"/>
          <w:szCs w:val="26"/>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9A6462">
        <w:rPr>
          <w:b w:val="0"/>
          <w:sz w:val="26"/>
          <w:szCs w:val="26"/>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9A6462" w:rsidRDefault="00953802" w:rsidP="00FB666F">
      <w:pPr>
        <w:spacing w:line="240" w:lineRule="auto"/>
        <w:jc w:val="center"/>
        <w:rPr>
          <w:b/>
          <w:i/>
          <w:sz w:val="26"/>
          <w:szCs w:val="26"/>
        </w:rPr>
      </w:pPr>
    </w:p>
    <w:p w:rsidR="00FB666F" w:rsidRPr="009A6462" w:rsidRDefault="00FB666F" w:rsidP="00FB666F">
      <w:pPr>
        <w:spacing w:line="240" w:lineRule="auto"/>
        <w:jc w:val="center"/>
        <w:rPr>
          <w:b/>
          <w:bCs w:val="0"/>
          <w:i/>
          <w:sz w:val="26"/>
          <w:szCs w:val="26"/>
        </w:rPr>
      </w:pPr>
      <w:r w:rsidRPr="009A6462">
        <w:rPr>
          <w:b/>
          <w:i/>
          <w:sz w:val="26"/>
          <w:szCs w:val="26"/>
        </w:rPr>
        <w:t>АНТИКОРРУПЦИОННАЯ ОГОВОРКА</w:t>
      </w:r>
    </w:p>
    <w:p w:rsidR="00FB666F" w:rsidRPr="009A6462" w:rsidRDefault="00FB666F" w:rsidP="00FB666F">
      <w:pPr>
        <w:snapToGrid w:val="0"/>
        <w:spacing w:line="240" w:lineRule="auto"/>
        <w:rPr>
          <w:i/>
          <w:sz w:val="26"/>
          <w:szCs w:val="26"/>
        </w:rPr>
      </w:pPr>
      <w:r w:rsidRPr="009A6462">
        <w:rPr>
          <w:i/>
          <w:sz w:val="26"/>
          <w:szCs w:val="26"/>
        </w:rPr>
        <w:t>Статья 1.</w:t>
      </w:r>
    </w:p>
    <w:p w:rsidR="00FB666F" w:rsidRPr="009A6462" w:rsidRDefault="00FB666F" w:rsidP="00FB666F">
      <w:pPr>
        <w:snapToGrid w:val="0"/>
        <w:spacing w:line="240" w:lineRule="auto"/>
        <w:rPr>
          <w:i/>
          <w:sz w:val="26"/>
          <w:szCs w:val="26"/>
        </w:rPr>
      </w:pPr>
      <w:r w:rsidRPr="009A6462">
        <w:rPr>
          <w:i/>
          <w:sz w:val="26"/>
          <w:szCs w:val="26"/>
        </w:rPr>
        <w:t>Контрагенту* известно о том, что ПАО «</w:t>
      </w:r>
      <w:proofErr w:type="spellStart"/>
      <w:r w:rsidRPr="009A6462">
        <w:rPr>
          <w:i/>
          <w:sz w:val="26"/>
          <w:szCs w:val="26"/>
        </w:rPr>
        <w:t>Россети</w:t>
      </w:r>
      <w:proofErr w:type="spellEnd"/>
      <w:r w:rsidRPr="009A6462">
        <w:rPr>
          <w:i/>
          <w:sz w:val="26"/>
          <w:szCs w:val="26"/>
        </w:rPr>
        <w:t xml:space="preserve">»** реализует требования статьи 13.3. </w:t>
      </w:r>
      <w:proofErr w:type="gramStart"/>
      <w:r w:rsidRPr="009A6462">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A6462" w:rsidRDefault="00FB666F" w:rsidP="00FB666F">
      <w:pPr>
        <w:snapToGrid w:val="0"/>
        <w:spacing w:line="240" w:lineRule="auto"/>
        <w:rPr>
          <w:i/>
          <w:sz w:val="26"/>
          <w:szCs w:val="26"/>
        </w:rPr>
      </w:pPr>
      <w:r w:rsidRPr="009A6462">
        <w:rPr>
          <w:i/>
          <w:sz w:val="26"/>
          <w:szCs w:val="26"/>
        </w:rPr>
        <w:t>Присоединение к Антикоррупционной хартии российского бизнеса свидетельствует о соответствии ПАО «</w:t>
      </w:r>
      <w:proofErr w:type="spellStart"/>
      <w:r w:rsidRPr="009A6462">
        <w:rPr>
          <w:i/>
          <w:sz w:val="26"/>
          <w:szCs w:val="26"/>
        </w:rPr>
        <w:t>Россети</w:t>
      </w:r>
      <w:proofErr w:type="spellEnd"/>
      <w:r w:rsidRPr="009A6462">
        <w:rPr>
          <w:i/>
          <w:sz w:val="26"/>
          <w:szCs w:val="26"/>
        </w:rPr>
        <w:t>» антикоррупционным требованиям международно-правовых стандартов.</w:t>
      </w:r>
    </w:p>
    <w:p w:rsidR="00FB666F" w:rsidRPr="009A6462" w:rsidRDefault="00FB666F" w:rsidP="00FB666F">
      <w:pPr>
        <w:snapToGrid w:val="0"/>
        <w:spacing w:line="240" w:lineRule="auto"/>
        <w:rPr>
          <w:i/>
          <w:sz w:val="26"/>
          <w:szCs w:val="26"/>
        </w:rPr>
      </w:pPr>
      <w:r w:rsidRPr="009A6462">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A6462" w:rsidRDefault="00FB666F" w:rsidP="00FB666F">
      <w:pPr>
        <w:snapToGrid w:val="0"/>
        <w:spacing w:line="240" w:lineRule="auto"/>
        <w:rPr>
          <w:i/>
          <w:sz w:val="26"/>
          <w:szCs w:val="26"/>
        </w:rPr>
      </w:pPr>
      <w:r w:rsidRPr="009A6462">
        <w:rPr>
          <w:i/>
          <w:sz w:val="26"/>
          <w:szCs w:val="26"/>
        </w:rPr>
        <w:t>Единая вертикально-интегрированная система в ПАО «</w:t>
      </w:r>
      <w:proofErr w:type="spellStart"/>
      <w:r w:rsidRPr="009A6462">
        <w:rPr>
          <w:i/>
          <w:sz w:val="26"/>
          <w:szCs w:val="26"/>
        </w:rPr>
        <w:t>Россети</w:t>
      </w:r>
      <w:proofErr w:type="spellEnd"/>
      <w:r w:rsidRPr="009A6462">
        <w:rPr>
          <w:i/>
          <w:sz w:val="26"/>
          <w:szCs w:val="26"/>
        </w:rPr>
        <w:t>» и ДЗО ПАО «</w:t>
      </w:r>
      <w:proofErr w:type="spellStart"/>
      <w:r w:rsidRPr="009A6462">
        <w:rPr>
          <w:i/>
          <w:sz w:val="26"/>
          <w:szCs w:val="26"/>
        </w:rPr>
        <w:t>Россети</w:t>
      </w:r>
      <w:proofErr w:type="spellEnd"/>
      <w:r w:rsidRPr="009A6462">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xml:space="preserve">» и ДЗО </w:t>
      </w:r>
      <w:r w:rsidR="003E170D"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(далее - Антикоррупционная политика).</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lastRenderedPageBreak/>
        <w:t>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 поддерживают Антикоррупционную политику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и ДЗО </w:t>
      </w:r>
      <w:r w:rsidR="003E170D"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ведут деловые отношения в добросовестной и честной манере;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заботятся о собственной репутации;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демонстрируют поддержку высоким этическим стандартам;</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реализуют собственные меры по противодействию коррупции;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участвуют в коллективных антикоррупционных инициативах.</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2.</w:t>
      </w:r>
    </w:p>
    <w:p w:rsidR="00FB666F" w:rsidRPr="009A6462" w:rsidRDefault="00FB666F" w:rsidP="00FB666F">
      <w:pPr>
        <w:spacing w:line="240" w:lineRule="auto"/>
        <w:rPr>
          <w:i/>
          <w:sz w:val="26"/>
          <w:szCs w:val="26"/>
        </w:rPr>
      </w:pPr>
      <w:proofErr w:type="gramStart"/>
      <w:r w:rsidRPr="009A6462">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A6462">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3.</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A6462">
        <w:rPr>
          <w:rFonts w:ascii="Times New Roman" w:hAnsi="Times New Roman"/>
          <w:i/>
          <w:sz w:val="26"/>
          <w:szCs w:val="26"/>
        </w:rPr>
        <w:t xml:space="preserve"> </w:t>
      </w:r>
      <w:proofErr w:type="gramStart"/>
      <w:r w:rsidRPr="009A6462">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A6462">
        <w:rPr>
          <w:rFonts w:ascii="Times New Roman" w:hAnsi="Times New Roman"/>
          <w:i/>
          <w:sz w:val="26"/>
          <w:szCs w:val="26"/>
        </w:rPr>
        <w:t>КоАКП</w:t>
      </w:r>
      <w:proofErr w:type="spellEnd"/>
      <w:r w:rsidRPr="009A6462">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A6462" w:rsidRDefault="00FB666F" w:rsidP="00FB666F">
      <w:pPr>
        <w:autoSpaceDE w:val="0"/>
        <w:autoSpaceDN w:val="0"/>
        <w:adjustRightInd w:val="0"/>
        <w:spacing w:line="240" w:lineRule="auto"/>
        <w:rPr>
          <w:i/>
          <w:sz w:val="26"/>
          <w:szCs w:val="26"/>
        </w:rPr>
      </w:pPr>
      <w:proofErr w:type="gramStart"/>
      <w:r w:rsidRPr="009A6462">
        <w:rPr>
          <w:i/>
          <w:sz w:val="26"/>
          <w:szCs w:val="26"/>
        </w:rPr>
        <w:t>Контрагент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A6462">
        <w:rPr>
          <w:i/>
          <w:sz w:val="26"/>
          <w:szCs w:val="26"/>
          <w:lang w:val="en-US"/>
        </w:rPr>
        <w:t> </w:t>
      </w:r>
      <w:r w:rsidRPr="009A6462">
        <w:rPr>
          <w:i/>
          <w:sz w:val="26"/>
          <w:szCs w:val="26"/>
        </w:rPr>
        <w:t xml:space="preserve">направленного на обеспечение </w:t>
      </w:r>
      <w:r w:rsidRPr="009A6462">
        <w:rPr>
          <w:i/>
          <w:sz w:val="26"/>
          <w:szCs w:val="26"/>
        </w:rPr>
        <w:lastRenderedPageBreak/>
        <w:t>выполнения этим работником каких-либо действий в пользу стимулирующей его стороны (Контрагента и ПАО «</w:t>
      </w:r>
      <w:proofErr w:type="spellStart"/>
      <w:r w:rsidRPr="009A6462">
        <w:rPr>
          <w:i/>
          <w:sz w:val="26"/>
          <w:szCs w:val="26"/>
        </w:rPr>
        <w:t>Россети</w:t>
      </w:r>
      <w:proofErr w:type="spellEnd"/>
      <w:r w:rsidRPr="009A6462">
        <w:rPr>
          <w:i/>
          <w:sz w:val="26"/>
          <w:szCs w:val="26"/>
        </w:rPr>
        <w:t>»/ДЗО</w:t>
      </w:r>
      <w:proofErr w:type="gramEnd"/>
      <w:r w:rsidRPr="009A6462">
        <w:rPr>
          <w:i/>
          <w:sz w:val="26"/>
          <w:szCs w:val="26"/>
        </w:rPr>
        <w:t xml:space="preserve"> </w:t>
      </w:r>
      <w:proofErr w:type="gramStart"/>
      <w:r w:rsidRPr="009A6462">
        <w:rPr>
          <w:i/>
          <w:sz w:val="26"/>
          <w:szCs w:val="26"/>
        </w:rPr>
        <w:t>ПАО «</w:t>
      </w:r>
      <w:proofErr w:type="spellStart"/>
      <w:r w:rsidRPr="009A6462">
        <w:rPr>
          <w:i/>
          <w:sz w:val="26"/>
          <w:szCs w:val="26"/>
        </w:rPr>
        <w:t>Россети</w:t>
      </w:r>
      <w:proofErr w:type="spellEnd"/>
      <w:r w:rsidRPr="009A6462">
        <w:rPr>
          <w:i/>
          <w:sz w:val="26"/>
          <w:szCs w:val="26"/>
        </w:rPr>
        <w:t>»).</w:t>
      </w:r>
      <w:proofErr w:type="gramEnd"/>
    </w:p>
    <w:p w:rsidR="00FB666F" w:rsidRPr="009A6462" w:rsidRDefault="00FB666F" w:rsidP="00FB666F">
      <w:pPr>
        <w:autoSpaceDE w:val="0"/>
        <w:autoSpaceDN w:val="0"/>
        <w:adjustRightInd w:val="0"/>
        <w:spacing w:line="240" w:lineRule="auto"/>
        <w:rPr>
          <w:i/>
          <w:sz w:val="26"/>
          <w:szCs w:val="26"/>
        </w:rPr>
      </w:pPr>
      <w:r w:rsidRPr="009A6462">
        <w:rPr>
          <w:i/>
          <w:sz w:val="26"/>
          <w:szCs w:val="26"/>
        </w:rPr>
        <w:t>Под действиями работника, осуществляемыми в пользу стимулирующей его стороны (Контрагент или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xml:space="preserve">»), понимаются: </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неоправданных преимуществ по сравнению с другими контрагентами;</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каких-либо гарантий;</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ускорение существующих процедур;</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w:t>
      </w:r>
    </w:p>
    <w:p w:rsidR="00FB666F" w:rsidRPr="009A6462" w:rsidRDefault="00FB666F" w:rsidP="00FB666F">
      <w:pPr>
        <w:autoSpaceDE w:val="0"/>
        <w:autoSpaceDN w:val="0"/>
        <w:adjustRightInd w:val="0"/>
        <w:spacing w:line="240" w:lineRule="auto"/>
        <w:rPr>
          <w:i/>
          <w:sz w:val="26"/>
          <w:szCs w:val="26"/>
        </w:rPr>
      </w:pPr>
      <w:r w:rsidRPr="009A6462">
        <w:rPr>
          <w:i/>
          <w:sz w:val="26"/>
          <w:szCs w:val="26"/>
        </w:rPr>
        <w:t>Статья 4.</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возникновения у Контрагента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обязуется уведомить другую Сторону в письменной</w:t>
      </w:r>
      <w:r w:rsidR="00452139" w:rsidRPr="009A6462">
        <w:rPr>
          <w:rFonts w:ascii="Times New Roman" w:hAnsi="Times New Roman"/>
          <w:i/>
          <w:sz w:val="26"/>
          <w:szCs w:val="26"/>
        </w:rPr>
        <w:t xml:space="preserve"> </w:t>
      </w:r>
      <w:r w:rsidRPr="009A6462">
        <w:rPr>
          <w:rFonts w:ascii="Times New Roman" w:hAnsi="Times New Roman"/>
          <w:i/>
          <w:sz w:val="26"/>
          <w:szCs w:val="26"/>
        </w:rPr>
        <w:t>форме. После письменного уведомления,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9A6462">
        <w:rPr>
          <w:rFonts w:ascii="Times New Roman" w:hAnsi="Times New Roman"/>
          <w:b/>
          <w:bCs/>
          <w:i/>
          <w:sz w:val="26"/>
          <w:szCs w:val="26"/>
        </w:rPr>
        <w:t xml:space="preserve"> </w:t>
      </w:r>
      <w:r w:rsidRPr="009A6462">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9A6462">
        <w:rPr>
          <w:rFonts w:ascii="Times New Roman" w:hAnsi="Times New Roman"/>
          <w:bCs/>
          <w:i/>
          <w:sz w:val="26"/>
          <w:szCs w:val="26"/>
        </w:rPr>
        <w:t>с даты направления</w:t>
      </w:r>
      <w:proofErr w:type="gramEnd"/>
      <w:r w:rsidRPr="009A6462">
        <w:rPr>
          <w:rFonts w:ascii="Times New Roman" w:hAnsi="Times New Roman"/>
          <w:bCs/>
          <w:i/>
          <w:sz w:val="26"/>
          <w:szCs w:val="26"/>
        </w:rPr>
        <w:t xml:space="preserve"> письменного уведомления.</w:t>
      </w:r>
    </w:p>
    <w:p w:rsidR="00FB666F" w:rsidRPr="009A6462" w:rsidRDefault="00FB666F" w:rsidP="00FB666F">
      <w:pPr>
        <w:pStyle w:val="Text0"/>
        <w:spacing w:after="0" w:line="240" w:lineRule="auto"/>
        <w:ind w:left="0" w:firstLine="567"/>
        <w:rPr>
          <w:rFonts w:ascii="Times New Roman" w:hAnsi="Times New Roman"/>
          <w:b/>
          <w:bCs/>
          <w:i/>
          <w:sz w:val="26"/>
          <w:szCs w:val="26"/>
        </w:rPr>
      </w:pPr>
      <w:proofErr w:type="gramStart"/>
      <w:r w:rsidRPr="009A6462">
        <w:rPr>
          <w:rFonts w:ascii="Times New Roman" w:hAnsi="Times New Roman"/>
          <w:i/>
          <w:sz w:val="26"/>
          <w:szCs w:val="26"/>
        </w:rPr>
        <w:t>В письменном уведомлении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его аффилированными лицами, работниками или посредниками.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5.</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В случае нарушения Контрагентом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w:t>
      </w:r>
      <w:proofErr w:type="gramEnd"/>
      <w:r w:rsidRPr="009A6462">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A6462" w:rsidRDefault="00FB666F" w:rsidP="00FB666F">
      <w:pPr>
        <w:pStyle w:val="Text0"/>
        <w:spacing w:after="0" w:line="240" w:lineRule="auto"/>
        <w:ind w:left="0" w:firstLine="567"/>
        <w:rPr>
          <w:rFonts w:ascii="Times New Roman" w:hAnsi="Times New Roman"/>
          <w:i/>
          <w:sz w:val="26"/>
          <w:szCs w:val="26"/>
        </w:rPr>
      </w:pP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w:t>
      </w:r>
      <w:r w:rsidRPr="009A6462">
        <w:rPr>
          <w:rFonts w:ascii="Times New Roman" w:hAnsi="Times New Roman"/>
          <w:i/>
          <w:sz w:val="26"/>
          <w:szCs w:val="26"/>
        </w:rPr>
        <w:lastRenderedPageBreak/>
        <w:t>контрагентами, и, как следствие, на успешность исполнения задач, поставленных перед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руководством страны.</w:t>
      </w:r>
      <w:proofErr w:type="gramEnd"/>
    </w:p>
    <w:p w:rsidR="00FB666F" w:rsidRPr="009A6462" w:rsidRDefault="00FB666F" w:rsidP="00FB666F">
      <w:pPr>
        <w:pStyle w:val="Text0"/>
        <w:spacing w:after="0" w:line="240" w:lineRule="auto"/>
        <w:ind w:left="0" w:firstLine="567"/>
        <w:rPr>
          <w:rFonts w:ascii="Times New Roman" w:hAnsi="Times New Roman"/>
          <w:sz w:val="26"/>
          <w:szCs w:val="26"/>
        </w:rPr>
      </w:pPr>
    </w:p>
    <w:p w:rsidR="00FB666F" w:rsidRPr="009A6462" w:rsidRDefault="00FB666F" w:rsidP="00FB666F">
      <w:pPr>
        <w:spacing w:line="240" w:lineRule="auto"/>
        <w:rPr>
          <w:sz w:val="26"/>
          <w:szCs w:val="26"/>
        </w:rPr>
      </w:pPr>
      <w:r w:rsidRPr="009A6462">
        <w:rPr>
          <w:sz w:val="26"/>
          <w:szCs w:val="26"/>
        </w:rPr>
        <w:t>______________________________________________________________</w:t>
      </w:r>
    </w:p>
    <w:p w:rsidR="00FB666F" w:rsidRPr="009A6462" w:rsidRDefault="00FB666F" w:rsidP="00FB666F">
      <w:pPr>
        <w:spacing w:line="240" w:lineRule="auto"/>
        <w:rPr>
          <w:i/>
          <w:sz w:val="26"/>
          <w:szCs w:val="26"/>
        </w:rPr>
      </w:pPr>
      <w:r w:rsidRPr="009A6462">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A6462" w:rsidRDefault="00FB666F" w:rsidP="00FB666F">
      <w:pPr>
        <w:spacing w:line="240" w:lineRule="auto"/>
        <w:rPr>
          <w:sz w:val="26"/>
          <w:szCs w:val="26"/>
        </w:rPr>
      </w:pPr>
      <w:r w:rsidRPr="009A6462">
        <w:rPr>
          <w:sz w:val="26"/>
          <w:szCs w:val="26"/>
        </w:rPr>
        <w:t xml:space="preserve">** </w:t>
      </w:r>
      <w:r w:rsidRPr="009A6462">
        <w:rPr>
          <w:i/>
          <w:sz w:val="26"/>
          <w:szCs w:val="26"/>
        </w:rPr>
        <w:t>Указывается наименование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в соответствии с договором (например, заказчик, покупатель и пр.).</w:t>
      </w:r>
    </w:p>
    <w:p w:rsidR="00FB666F" w:rsidRPr="009A6462" w:rsidRDefault="00FB666F" w:rsidP="00FB666F">
      <w:pPr>
        <w:pStyle w:val="11"/>
        <w:rPr>
          <w:sz w:val="26"/>
          <w:szCs w:val="26"/>
        </w:rPr>
      </w:pPr>
    </w:p>
    <w:p w:rsidR="00717F60" w:rsidRPr="009A6462" w:rsidRDefault="00717F60" w:rsidP="00E71A48">
      <w:pPr>
        <w:spacing w:line="264" w:lineRule="auto"/>
        <w:ind w:firstLine="0"/>
        <w:rPr>
          <w:sz w:val="26"/>
          <w:szCs w:val="26"/>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9A6462" w:rsidRDefault="00717F60" w:rsidP="00E71A48">
      <w:pPr>
        <w:spacing w:line="264" w:lineRule="auto"/>
        <w:rPr>
          <w:sz w:val="26"/>
          <w:szCs w:val="26"/>
        </w:rPr>
        <w:sectPr w:rsidR="00717F60" w:rsidRPr="009A6462"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165" w:name="_Ref303711222"/>
      <w:bookmarkStart w:id="166" w:name="_Ref311232052"/>
      <w:bookmarkStart w:id="167" w:name="_Toc447269766"/>
      <w:r w:rsidRPr="009A6462">
        <w:rPr>
          <w:sz w:val="26"/>
          <w:szCs w:val="26"/>
        </w:rPr>
        <w:lastRenderedPageBreak/>
        <w:t xml:space="preserve">Порядок проведения </w:t>
      </w:r>
      <w:r w:rsidR="00440928" w:rsidRPr="009A6462">
        <w:rPr>
          <w:sz w:val="26"/>
          <w:szCs w:val="26"/>
        </w:rPr>
        <w:t>З</w:t>
      </w:r>
      <w:r w:rsidRPr="009A6462">
        <w:rPr>
          <w:sz w:val="26"/>
          <w:szCs w:val="26"/>
        </w:rPr>
        <w:t xml:space="preserve">апроса предложений. Инструкции по подготовке </w:t>
      </w:r>
      <w:bookmarkEnd w:id="165"/>
      <w:r w:rsidR="00D51A0B" w:rsidRPr="009A6462">
        <w:rPr>
          <w:sz w:val="26"/>
          <w:szCs w:val="26"/>
        </w:rPr>
        <w:t>Заявок</w:t>
      </w:r>
      <w:bookmarkEnd w:id="166"/>
      <w:bookmarkEnd w:id="167"/>
    </w:p>
    <w:p w:rsidR="00717F60" w:rsidRPr="009A6462" w:rsidRDefault="00717F60" w:rsidP="00E71A48">
      <w:pPr>
        <w:pStyle w:val="2"/>
        <w:tabs>
          <w:tab w:val="clear" w:pos="1700"/>
          <w:tab w:val="left" w:pos="567"/>
        </w:tabs>
        <w:spacing w:line="264" w:lineRule="auto"/>
        <w:rPr>
          <w:sz w:val="26"/>
          <w:szCs w:val="26"/>
        </w:rPr>
      </w:pPr>
      <w:bookmarkStart w:id="168" w:name="_Toc447269767"/>
      <w:r w:rsidRPr="009A6462">
        <w:rPr>
          <w:sz w:val="26"/>
          <w:szCs w:val="26"/>
        </w:rPr>
        <w:t xml:space="preserve">Общий порядок проведения </w:t>
      </w:r>
      <w:r w:rsidR="00440928" w:rsidRPr="009A6462">
        <w:rPr>
          <w:sz w:val="26"/>
          <w:szCs w:val="26"/>
        </w:rPr>
        <w:t>З</w:t>
      </w:r>
      <w:r w:rsidRPr="009A6462">
        <w:rPr>
          <w:sz w:val="26"/>
          <w:szCs w:val="26"/>
        </w:rPr>
        <w:t>апроса предложений</w:t>
      </w:r>
      <w:bookmarkEnd w:id="168"/>
    </w:p>
    <w:p w:rsidR="00717F60" w:rsidRPr="009A6462" w:rsidRDefault="00717F60" w:rsidP="00953802">
      <w:pPr>
        <w:pStyle w:val="3"/>
        <w:rPr>
          <w:bCs w:val="0"/>
          <w:sz w:val="26"/>
          <w:szCs w:val="26"/>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9A6462">
        <w:rPr>
          <w:sz w:val="26"/>
          <w:szCs w:val="26"/>
        </w:rPr>
        <w:t>Запрос</w:t>
      </w:r>
      <w:r w:rsidRPr="009A6462">
        <w:rPr>
          <w:bCs w:val="0"/>
          <w:sz w:val="26"/>
          <w:szCs w:val="26"/>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9A6462"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9A6462">
        <w:rPr>
          <w:bCs w:val="0"/>
          <w:sz w:val="26"/>
          <w:szCs w:val="26"/>
        </w:rPr>
        <w:t xml:space="preserve">публикация </w:t>
      </w:r>
      <w:r w:rsidR="004B5EB3" w:rsidRPr="009A6462">
        <w:rPr>
          <w:bCs w:val="0"/>
          <w:sz w:val="26"/>
          <w:szCs w:val="26"/>
        </w:rPr>
        <w:t>Извещени</w:t>
      </w:r>
      <w:r w:rsidRPr="009A6462">
        <w:rPr>
          <w:bCs w:val="0"/>
          <w:sz w:val="26"/>
          <w:szCs w:val="26"/>
        </w:rPr>
        <w:t xml:space="preserve">я о проведении запроса предложений и Документации по запросу предложений (подраздел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подготовка</w:t>
      </w:r>
      <w:r w:rsidR="009D7F01" w:rsidRPr="009A6462">
        <w:rPr>
          <w:bCs w:val="0"/>
          <w:sz w:val="26"/>
          <w:szCs w:val="26"/>
        </w:rPr>
        <w:t xml:space="preserve"> </w:t>
      </w:r>
      <w:r w:rsidRPr="009A6462">
        <w:rPr>
          <w:bCs w:val="0"/>
          <w:sz w:val="26"/>
          <w:szCs w:val="26"/>
        </w:rPr>
        <w:t xml:space="preserve">Заявок и разъяснение Организатором Документации по запросу предложений, если необходимо (подраздел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__RefNumPara__444_922829174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6" w:name="__RefNumPara__828_922829174"/>
      <w:bookmarkEnd w:id="176"/>
      <w:r w:rsidRPr="009A6462">
        <w:rPr>
          <w:bCs w:val="0"/>
          <w:sz w:val="26"/>
          <w:szCs w:val="26"/>
        </w:rPr>
        <w:t xml:space="preserve">подача Заявок и их прием, изменение и отзыв </w:t>
      </w:r>
      <w:r w:rsidR="004B5EB3" w:rsidRPr="009A6462">
        <w:rPr>
          <w:bCs w:val="0"/>
          <w:sz w:val="26"/>
          <w:szCs w:val="26"/>
        </w:rPr>
        <w:t>Заявк</w:t>
      </w:r>
      <w:r w:rsidRPr="009A6462">
        <w:rPr>
          <w:bCs w:val="0"/>
          <w:sz w:val="26"/>
          <w:szCs w:val="26"/>
        </w:rPr>
        <w:t xml:space="preserve">и (подразделы </w:t>
      </w:r>
      <w:r w:rsidR="00763E64" w:rsidRPr="009A6462">
        <w:rPr>
          <w:bCs w:val="0"/>
          <w:sz w:val="26"/>
          <w:szCs w:val="26"/>
        </w:rPr>
        <w:fldChar w:fldCharType="begin"/>
      </w:r>
      <w:r w:rsidRPr="009A6462">
        <w:rPr>
          <w:bCs w:val="0"/>
          <w:sz w:val="26"/>
          <w:szCs w:val="26"/>
        </w:rPr>
        <w:instrText xml:space="preserve"> REF __RefNumPara__828_922829174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F67C6A" w:rsidRPr="009A6462">
        <w:rPr>
          <w:sz w:val="26"/>
          <w:szCs w:val="26"/>
        </w:rPr>
        <w:fldChar w:fldCharType="begin"/>
      </w:r>
      <w:r w:rsidR="00F67C6A" w:rsidRPr="009A6462">
        <w:rPr>
          <w:sz w:val="26"/>
          <w:szCs w:val="26"/>
        </w:rPr>
        <w:instrText xml:space="preserve"> REF _Ref305973214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3.4</w:t>
      </w:r>
      <w:r w:rsidR="00F67C6A" w:rsidRPr="009A6462">
        <w:rPr>
          <w:sz w:val="26"/>
          <w:szCs w:val="26"/>
        </w:rPr>
        <w:fldChar w:fldCharType="end"/>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_Ref303683883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F67C6A" w:rsidRPr="009A6462">
        <w:rPr>
          <w:sz w:val="26"/>
          <w:szCs w:val="26"/>
        </w:rPr>
        <w:fldChar w:fldCharType="end"/>
      </w:r>
      <w:r w:rsidRPr="009A6462">
        <w:rPr>
          <w:bCs w:val="0"/>
          <w:sz w:val="26"/>
          <w:szCs w:val="26"/>
        </w:rPr>
        <w:t xml:space="preserve">), </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7" w:name="__RefNumPara__832_922829174"/>
      <w:bookmarkEnd w:id="177"/>
      <w:r w:rsidRPr="009A6462">
        <w:rPr>
          <w:bCs w:val="0"/>
          <w:sz w:val="26"/>
          <w:szCs w:val="26"/>
        </w:rPr>
        <w:t xml:space="preserve">оценка </w:t>
      </w:r>
      <w:r w:rsidR="00D51A0B" w:rsidRPr="009A6462">
        <w:rPr>
          <w:bCs w:val="0"/>
          <w:sz w:val="26"/>
          <w:szCs w:val="26"/>
        </w:rPr>
        <w:t xml:space="preserve">Заявок </w:t>
      </w:r>
      <w:r w:rsidR="00F86B89" w:rsidRPr="009A6462">
        <w:rPr>
          <w:bCs w:val="0"/>
          <w:sz w:val="26"/>
          <w:szCs w:val="26"/>
        </w:rPr>
        <w:t xml:space="preserve">и проведение переговоров </w:t>
      </w:r>
      <w:r w:rsidRPr="009A6462">
        <w:rPr>
          <w:bCs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_Ref305973250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622B69" w:rsidRPr="009A6462">
        <w:rPr>
          <w:sz w:val="26"/>
          <w:szCs w:val="26"/>
        </w:rPr>
        <w:t>.1</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__RefNumPara__832_922829174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178" w:name="__RefNumPara__834_922829174"/>
      <w:bookmarkEnd w:id="178"/>
      <w:r w:rsidRPr="009A6462">
        <w:rPr>
          <w:bCs w:val="0"/>
          <w:sz w:val="26"/>
          <w:szCs w:val="26"/>
        </w:rPr>
        <w:t>аукционная процедура понижени</w:t>
      </w:r>
      <w:r w:rsidR="003E170D" w:rsidRPr="009A6462">
        <w:rPr>
          <w:bCs w:val="0"/>
          <w:sz w:val="26"/>
          <w:szCs w:val="26"/>
        </w:rPr>
        <w:t>я</w:t>
      </w:r>
      <w:r w:rsidRPr="009A6462">
        <w:rPr>
          <w:bCs w:val="0"/>
          <w:sz w:val="26"/>
          <w:szCs w:val="26"/>
        </w:rPr>
        <w:t xml:space="preserve"> цены</w:t>
      </w:r>
      <w:r w:rsidR="00717F60" w:rsidRPr="009A6462">
        <w:rPr>
          <w:bCs w:val="0"/>
          <w:sz w:val="26"/>
          <w:szCs w:val="26"/>
        </w:rPr>
        <w:t xml:space="preserve"> </w:t>
      </w:r>
      <w:r w:rsidRPr="009A6462">
        <w:rPr>
          <w:bCs w:val="0"/>
          <w:sz w:val="26"/>
          <w:szCs w:val="26"/>
        </w:rPr>
        <w:t>(</w:t>
      </w:r>
      <w:r w:rsidR="00717F60" w:rsidRPr="009A6462">
        <w:rPr>
          <w:bCs w:val="0"/>
          <w:sz w:val="26"/>
          <w:szCs w:val="26"/>
        </w:rPr>
        <w:t>переторжк</w:t>
      </w:r>
      <w:r w:rsidRPr="009A6462">
        <w:rPr>
          <w:bCs w:val="0"/>
          <w:sz w:val="26"/>
          <w:szCs w:val="26"/>
        </w:rPr>
        <w:t>а)</w:t>
      </w:r>
      <w:r w:rsidR="00717F60" w:rsidRPr="009A6462">
        <w:rPr>
          <w:bCs w:val="0"/>
          <w:sz w:val="26"/>
          <w:szCs w:val="26"/>
        </w:rPr>
        <w:t xml:space="preserve"> (при необходимости) (подраздел </w:t>
      </w:r>
      <w:r w:rsidR="00F67C6A" w:rsidRPr="009A6462">
        <w:rPr>
          <w:sz w:val="26"/>
          <w:szCs w:val="26"/>
        </w:rPr>
        <w:fldChar w:fldCharType="begin"/>
      </w:r>
      <w:r w:rsidR="00F67C6A" w:rsidRPr="009A6462">
        <w:rPr>
          <w:sz w:val="26"/>
          <w:szCs w:val="26"/>
        </w:rPr>
        <w:instrText xml:space="preserve"> REF _Ref303250967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3.7</w:t>
      </w:r>
      <w:r w:rsidR="00F67C6A" w:rsidRPr="009A6462">
        <w:rPr>
          <w:sz w:val="26"/>
          <w:szCs w:val="26"/>
        </w:rPr>
        <w:fldChar w:fldCharType="end"/>
      </w:r>
      <w:r w:rsidR="00763E64" w:rsidRPr="009A6462">
        <w:rPr>
          <w:bCs w:val="0"/>
          <w:sz w:val="26"/>
          <w:szCs w:val="26"/>
        </w:rPr>
        <w:fldChar w:fldCharType="begin"/>
      </w:r>
      <w:r w:rsidR="00717F60" w:rsidRPr="009A6462">
        <w:rPr>
          <w:bCs w:val="0"/>
          <w:sz w:val="26"/>
          <w:szCs w:val="26"/>
        </w:rPr>
        <w:instrText xml:space="preserve"> REF __RefNumPara__834_922829174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717F60"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9" w:name="__RefNumPara__836_922829174"/>
      <w:bookmarkEnd w:id="179"/>
      <w:r w:rsidRPr="009A6462">
        <w:rPr>
          <w:bCs w:val="0"/>
          <w:sz w:val="26"/>
          <w:szCs w:val="26"/>
        </w:rPr>
        <w:t xml:space="preserve">подведение итогов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_Ref303681924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3.8</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__RefNumPara__836_922829174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проведение пред</w:t>
      </w:r>
      <w:r w:rsidR="00CF531D" w:rsidRPr="009A6462">
        <w:rPr>
          <w:bCs w:val="0"/>
          <w:sz w:val="26"/>
          <w:szCs w:val="26"/>
        </w:rPr>
        <w:t>д</w:t>
      </w:r>
      <w:r w:rsidR="00123C70" w:rsidRPr="009A6462">
        <w:rPr>
          <w:bCs w:val="0"/>
          <w:sz w:val="26"/>
          <w:szCs w:val="26"/>
        </w:rPr>
        <w:t>оговор</w:t>
      </w:r>
      <w:r w:rsidRPr="009A6462">
        <w:rPr>
          <w:bCs w:val="0"/>
          <w:sz w:val="26"/>
          <w:szCs w:val="26"/>
        </w:rPr>
        <w:t xml:space="preserve">ных переговоров (при необходимости) и подписание </w:t>
      </w:r>
      <w:r w:rsidR="00123C70" w:rsidRPr="009A6462">
        <w:rPr>
          <w:bCs w:val="0"/>
          <w:sz w:val="26"/>
          <w:szCs w:val="26"/>
        </w:rPr>
        <w:t>Договор</w:t>
      </w:r>
      <w:r w:rsidRPr="009A6462">
        <w:rPr>
          <w:bCs w:val="0"/>
          <w:sz w:val="26"/>
          <w:szCs w:val="26"/>
        </w:rPr>
        <w:t>а (подраздел</w:t>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_Ref303683929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w:t>
      </w:r>
      <w:r w:rsidR="00F67C6A" w:rsidRPr="009A6462">
        <w:rPr>
          <w:sz w:val="26"/>
          <w:szCs w:val="26"/>
        </w:rPr>
        <w:fldChar w:fldCharType="end"/>
      </w:r>
      <w:r w:rsidR="00096E9D" w:rsidRPr="009A6462">
        <w:rPr>
          <w:bCs w:val="0"/>
          <w:sz w:val="26"/>
          <w:szCs w:val="26"/>
        </w:rPr>
        <w:t>)</w:t>
      </w:r>
    </w:p>
    <w:p w:rsidR="00BE7342"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обеспечение исполнения обязательств </w:t>
      </w:r>
      <w:r w:rsidR="00D15381" w:rsidRPr="009A6462">
        <w:rPr>
          <w:bCs w:val="0"/>
          <w:sz w:val="26"/>
          <w:szCs w:val="26"/>
        </w:rPr>
        <w:t>Участника</w:t>
      </w:r>
      <w:r w:rsidR="00F030B1" w:rsidRPr="009A6462">
        <w:rPr>
          <w:bCs w:val="0"/>
          <w:sz w:val="26"/>
          <w:szCs w:val="26"/>
        </w:rPr>
        <w:t xml:space="preserve"> </w:t>
      </w:r>
      <w:r w:rsidR="00CF39D0" w:rsidRPr="009A6462">
        <w:rPr>
          <w:bCs w:val="0"/>
          <w:sz w:val="26"/>
          <w:szCs w:val="26"/>
        </w:rPr>
        <w:t xml:space="preserve">(при необходимости) </w:t>
      </w:r>
      <w:r w:rsidRPr="009A6462">
        <w:rPr>
          <w:bCs w:val="0"/>
          <w:sz w:val="26"/>
          <w:szCs w:val="26"/>
        </w:rPr>
        <w:t>по </w:t>
      </w:r>
      <w:r w:rsidR="00123C70" w:rsidRPr="009A6462">
        <w:rPr>
          <w:bCs w:val="0"/>
          <w:sz w:val="26"/>
          <w:szCs w:val="26"/>
        </w:rPr>
        <w:t>Договор</w:t>
      </w:r>
      <w:r w:rsidRPr="009A6462">
        <w:rPr>
          <w:bCs w:val="0"/>
          <w:sz w:val="26"/>
          <w:szCs w:val="26"/>
        </w:rPr>
        <w:t xml:space="preserve">у (подраздел </w:t>
      </w:r>
      <w:r w:rsidR="00F67C6A" w:rsidRPr="009A6462">
        <w:rPr>
          <w:sz w:val="26"/>
          <w:szCs w:val="26"/>
        </w:rPr>
        <w:fldChar w:fldCharType="begin"/>
      </w:r>
      <w:r w:rsidR="00F67C6A" w:rsidRPr="009A6462">
        <w:rPr>
          <w:sz w:val="26"/>
          <w:szCs w:val="26"/>
        </w:rPr>
        <w:instrText xml:space="preserve"> REF _Ref306140410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3.11</w:t>
      </w:r>
      <w:r w:rsidR="00F67C6A" w:rsidRPr="009A6462">
        <w:rPr>
          <w:sz w:val="26"/>
          <w:szCs w:val="26"/>
        </w:rPr>
        <w:fldChar w:fldCharType="end"/>
      </w:r>
      <w:r w:rsidR="00BE7342"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уведомление о результатах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_Ref306140451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3.12</w:t>
      </w:r>
      <w:r w:rsidR="00F67C6A" w:rsidRPr="009A6462">
        <w:rPr>
          <w:sz w:val="26"/>
          <w:szCs w:val="26"/>
        </w:rPr>
        <w:fldChar w:fldCharType="end"/>
      </w:r>
      <w:r w:rsidRPr="009A6462">
        <w:rPr>
          <w:bCs w:val="0"/>
          <w:sz w:val="26"/>
          <w:szCs w:val="26"/>
        </w:rPr>
        <w:t>)</w:t>
      </w:r>
      <w:r w:rsidR="0099066F" w:rsidRPr="009A6462">
        <w:rPr>
          <w:bCs w:val="0"/>
          <w:sz w:val="26"/>
          <w:szCs w:val="26"/>
        </w:rPr>
        <w:t>.</w:t>
      </w:r>
    </w:p>
    <w:p w:rsidR="0099066F" w:rsidRPr="009A6462" w:rsidRDefault="0099066F" w:rsidP="00953802">
      <w:pPr>
        <w:pStyle w:val="3"/>
        <w:rPr>
          <w:sz w:val="26"/>
          <w:szCs w:val="26"/>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9A6462">
        <w:rPr>
          <w:sz w:val="26"/>
          <w:szCs w:val="26"/>
          <w:lang w:eastAsia="ru-RU"/>
        </w:rPr>
        <w:t xml:space="preserve">В </w:t>
      </w:r>
      <w:r w:rsidRPr="009A6462">
        <w:rPr>
          <w:bCs w:val="0"/>
          <w:sz w:val="26"/>
          <w:szCs w:val="26"/>
        </w:rPr>
        <w:t>процессе</w:t>
      </w:r>
      <w:r w:rsidRPr="009A6462">
        <w:rPr>
          <w:sz w:val="26"/>
          <w:szCs w:val="26"/>
          <w:lang w:eastAsia="ru-RU"/>
        </w:rPr>
        <w:t xml:space="preserve"> проведения </w:t>
      </w:r>
      <w:r w:rsidR="00440928" w:rsidRPr="009A6462">
        <w:rPr>
          <w:sz w:val="26"/>
          <w:szCs w:val="26"/>
          <w:lang w:eastAsia="ru-RU"/>
        </w:rPr>
        <w:t>З</w:t>
      </w:r>
      <w:r w:rsidRPr="009A6462">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изменения, вносимые в </w:t>
      </w:r>
      <w:r w:rsidR="004B5EB3" w:rsidRPr="009A6462">
        <w:rPr>
          <w:sz w:val="26"/>
          <w:szCs w:val="26"/>
          <w:lang w:eastAsia="ru-RU"/>
        </w:rPr>
        <w:t>Извещени</w:t>
      </w:r>
      <w:r w:rsidRPr="009A6462">
        <w:rPr>
          <w:sz w:val="26"/>
          <w:szCs w:val="26"/>
          <w:lang w:eastAsia="ru-RU"/>
        </w:rPr>
        <w:t xml:space="preserve">е о проведении запроса предложений, в Документации о </w:t>
      </w:r>
      <w:r w:rsidR="00983F8A" w:rsidRPr="009A6462">
        <w:rPr>
          <w:sz w:val="26"/>
          <w:szCs w:val="26"/>
          <w:lang w:eastAsia="ru-RU"/>
        </w:rPr>
        <w:t>запросе предложений</w:t>
      </w:r>
      <w:r w:rsidRPr="009A6462">
        <w:rPr>
          <w:sz w:val="26"/>
          <w:szCs w:val="26"/>
          <w:lang w:eastAsia="ru-RU"/>
        </w:rPr>
        <w:t xml:space="preserve"> – не позднее 3 дней со дня принятия решения о внесении таких изменений;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разъяснения </w:t>
      </w:r>
      <w:r w:rsidR="004B5EB3" w:rsidRPr="009A6462">
        <w:rPr>
          <w:sz w:val="26"/>
          <w:szCs w:val="26"/>
          <w:lang w:eastAsia="ru-RU"/>
        </w:rPr>
        <w:t>Извещени</w:t>
      </w:r>
      <w:r w:rsidRPr="009A6462">
        <w:rPr>
          <w:sz w:val="26"/>
          <w:szCs w:val="26"/>
          <w:lang w:eastAsia="ru-RU"/>
        </w:rPr>
        <w:t xml:space="preserve">я о проведении </w:t>
      </w:r>
      <w:r w:rsidR="0089163E" w:rsidRPr="009A6462">
        <w:rPr>
          <w:sz w:val="26"/>
          <w:szCs w:val="26"/>
          <w:lang w:eastAsia="ru-RU"/>
        </w:rPr>
        <w:t>запроса предложений</w:t>
      </w:r>
      <w:r w:rsidRPr="009A6462">
        <w:rPr>
          <w:sz w:val="26"/>
          <w:szCs w:val="26"/>
          <w:lang w:eastAsia="ru-RU"/>
        </w:rPr>
        <w:t xml:space="preserve">, </w:t>
      </w:r>
      <w:r w:rsidR="0089163E" w:rsidRPr="009A6462">
        <w:rPr>
          <w:sz w:val="26"/>
          <w:szCs w:val="26"/>
          <w:lang w:eastAsia="ru-RU"/>
        </w:rPr>
        <w:t>Д</w:t>
      </w:r>
      <w:r w:rsidRPr="009A6462">
        <w:rPr>
          <w:sz w:val="26"/>
          <w:szCs w:val="26"/>
          <w:lang w:eastAsia="ru-RU"/>
        </w:rPr>
        <w:t xml:space="preserve">окументации </w:t>
      </w:r>
      <w:r w:rsidR="0089163E" w:rsidRPr="009A6462">
        <w:rPr>
          <w:sz w:val="26"/>
          <w:szCs w:val="26"/>
          <w:lang w:eastAsia="ru-RU"/>
        </w:rPr>
        <w:t xml:space="preserve">по запросу предложений </w:t>
      </w:r>
      <w:r w:rsidRPr="009A6462">
        <w:rPr>
          <w:sz w:val="26"/>
          <w:szCs w:val="26"/>
          <w:lang w:eastAsia="ru-RU"/>
        </w:rPr>
        <w:t>– не позднее 3 дней со дня принятия решения о предоставлении разъяснений;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отказ от проведения </w:t>
      </w:r>
      <w:r w:rsidR="00027C2B" w:rsidRPr="009A6462">
        <w:rPr>
          <w:sz w:val="26"/>
          <w:szCs w:val="26"/>
          <w:lang w:eastAsia="ru-RU"/>
        </w:rPr>
        <w:t>З</w:t>
      </w:r>
      <w:r w:rsidR="0089163E" w:rsidRPr="009A6462">
        <w:rPr>
          <w:sz w:val="26"/>
          <w:szCs w:val="26"/>
          <w:lang w:eastAsia="ru-RU"/>
        </w:rPr>
        <w:t xml:space="preserve">апроса предложений </w:t>
      </w:r>
      <w:r w:rsidRPr="009A6462">
        <w:rPr>
          <w:sz w:val="26"/>
          <w:szCs w:val="26"/>
          <w:lang w:eastAsia="ru-RU"/>
        </w:rPr>
        <w:t xml:space="preserve">– не позднее 3 дней со дня принятия решения об отказе от проведения </w:t>
      </w:r>
      <w:r w:rsidR="00027C2B" w:rsidRPr="009A6462">
        <w:rPr>
          <w:sz w:val="26"/>
          <w:szCs w:val="26"/>
          <w:lang w:eastAsia="ru-RU"/>
        </w:rPr>
        <w:t>З</w:t>
      </w:r>
      <w:r w:rsidR="0089163E" w:rsidRPr="009A6462">
        <w:rPr>
          <w:sz w:val="26"/>
          <w:szCs w:val="26"/>
          <w:lang w:eastAsia="ru-RU"/>
        </w:rPr>
        <w:t>апроса предложений</w:t>
      </w:r>
      <w:r w:rsidRPr="009A6462">
        <w:rPr>
          <w:sz w:val="26"/>
          <w:szCs w:val="26"/>
          <w:lang w:eastAsia="ru-RU"/>
        </w:rPr>
        <w:t>;</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A6462"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П</w:t>
      </w:r>
      <w:r w:rsidR="0099066F" w:rsidRPr="009A6462">
        <w:rPr>
          <w:sz w:val="26"/>
          <w:szCs w:val="26"/>
          <w:lang w:eastAsia="ru-RU"/>
        </w:rPr>
        <w:t xml:space="preserve">ротоколы, составляемые в процессе проведения </w:t>
      </w:r>
      <w:r w:rsidRPr="009A6462">
        <w:rPr>
          <w:sz w:val="26"/>
          <w:szCs w:val="26"/>
          <w:lang w:eastAsia="ru-RU"/>
        </w:rPr>
        <w:t>З</w:t>
      </w:r>
      <w:r w:rsidR="0089163E" w:rsidRPr="009A6462">
        <w:rPr>
          <w:sz w:val="26"/>
          <w:szCs w:val="26"/>
          <w:lang w:eastAsia="ru-RU"/>
        </w:rPr>
        <w:t xml:space="preserve">апроса предложений </w:t>
      </w:r>
      <w:r w:rsidR="0099066F" w:rsidRPr="009A6462">
        <w:rPr>
          <w:sz w:val="26"/>
          <w:szCs w:val="26"/>
          <w:lang w:eastAsia="ru-RU"/>
        </w:rPr>
        <w:t>и подписанны</w:t>
      </w:r>
      <w:r w:rsidR="00E60F8E" w:rsidRPr="009A6462">
        <w:rPr>
          <w:sz w:val="26"/>
          <w:szCs w:val="26"/>
          <w:lang w:eastAsia="ru-RU"/>
        </w:rPr>
        <w:t>е ответственным секретарем</w:t>
      </w:r>
      <w:r w:rsidR="0099066F" w:rsidRPr="009A6462">
        <w:rPr>
          <w:sz w:val="26"/>
          <w:szCs w:val="26"/>
          <w:lang w:eastAsia="ru-RU"/>
        </w:rPr>
        <w:t xml:space="preserve"> </w:t>
      </w:r>
      <w:r w:rsidR="002946EF" w:rsidRPr="009A6462">
        <w:rPr>
          <w:sz w:val="26"/>
          <w:szCs w:val="26"/>
          <w:lang w:eastAsia="ru-RU"/>
        </w:rPr>
        <w:t xml:space="preserve">Закупочной </w:t>
      </w:r>
      <w:r w:rsidR="0099066F" w:rsidRPr="009A6462">
        <w:rPr>
          <w:sz w:val="26"/>
          <w:szCs w:val="26"/>
          <w:lang w:eastAsia="ru-RU"/>
        </w:rPr>
        <w:t xml:space="preserve">комиссии – не позднее 3 дней со дня подписания таких </w:t>
      </w:r>
      <w:r w:rsidRPr="009A6462">
        <w:rPr>
          <w:sz w:val="26"/>
          <w:szCs w:val="26"/>
          <w:lang w:eastAsia="ru-RU"/>
        </w:rPr>
        <w:t>П</w:t>
      </w:r>
      <w:r w:rsidR="0099066F" w:rsidRPr="009A6462">
        <w:rPr>
          <w:sz w:val="26"/>
          <w:szCs w:val="26"/>
          <w:lang w:eastAsia="ru-RU"/>
        </w:rPr>
        <w:t>ротоколов.</w:t>
      </w:r>
    </w:p>
    <w:p w:rsidR="00717F60" w:rsidRPr="009A6462" w:rsidRDefault="00717F60" w:rsidP="00E71A48">
      <w:pPr>
        <w:tabs>
          <w:tab w:val="left" w:pos="1134"/>
        </w:tabs>
        <w:overflowPunct w:val="0"/>
        <w:autoSpaceDE w:val="0"/>
        <w:spacing w:line="264" w:lineRule="auto"/>
        <w:ind w:left="708" w:firstLine="0"/>
        <w:rPr>
          <w:sz w:val="26"/>
          <w:szCs w:val="26"/>
        </w:rPr>
      </w:pPr>
    </w:p>
    <w:p w:rsidR="00717F60" w:rsidRPr="009A6462" w:rsidRDefault="00717F60" w:rsidP="00E71A48">
      <w:pPr>
        <w:pStyle w:val="2"/>
        <w:tabs>
          <w:tab w:val="clear" w:pos="1700"/>
          <w:tab w:val="left" w:pos="567"/>
        </w:tabs>
        <w:spacing w:line="264" w:lineRule="auto"/>
        <w:rPr>
          <w:sz w:val="26"/>
          <w:szCs w:val="26"/>
        </w:rPr>
      </w:pPr>
      <w:bookmarkStart w:id="187" w:name="_Ref303250835"/>
      <w:bookmarkStart w:id="188" w:name="_Ref305973033"/>
      <w:bookmarkStart w:id="189" w:name="_Toc447269770"/>
      <w:bookmarkStart w:id="190" w:name="_Ref191386178"/>
      <w:r w:rsidRPr="009A6462">
        <w:rPr>
          <w:sz w:val="26"/>
          <w:szCs w:val="26"/>
        </w:rPr>
        <w:lastRenderedPageBreak/>
        <w:t xml:space="preserve">Публикация </w:t>
      </w:r>
      <w:r w:rsidR="004B5EB3" w:rsidRPr="009A6462">
        <w:rPr>
          <w:sz w:val="26"/>
          <w:szCs w:val="26"/>
        </w:rPr>
        <w:t>Извещени</w:t>
      </w:r>
      <w:r w:rsidRPr="009A6462">
        <w:rPr>
          <w:sz w:val="26"/>
          <w:szCs w:val="26"/>
        </w:rPr>
        <w:t>я о проведении запроса предложений и Документации</w:t>
      </w:r>
      <w:bookmarkEnd w:id="187"/>
      <w:r w:rsidRPr="009A6462">
        <w:rPr>
          <w:sz w:val="26"/>
          <w:szCs w:val="26"/>
        </w:rPr>
        <w:t xml:space="preserve"> по запросу предложений</w:t>
      </w:r>
      <w:bookmarkEnd w:id="188"/>
      <w:bookmarkEnd w:id="189"/>
    </w:p>
    <w:p w:rsidR="00717F60" w:rsidRPr="009A6462"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9A6462">
        <w:rPr>
          <w:sz w:val="26"/>
          <w:szCs w:val="26"/>
        </w:rPr>
        <w:t>Извещени</w:t>
      </w:r>
      <w:r w:rsidR="00717F60" w:rsidRPr="009A6462">
        <w:rPr>
          <w:sz w:val="26"/>
          <w:szCs w:val="26"/>
        </w:rPr>
        <w:t xml:space="preserve">е о проведении запроса предложений и Документация по запросу предложений </w:t>
      </w:r>
      <w:r w:rsidR="003129D4" w:rsidRPr="009A6462">
        <w:rPr>
          <w:sz w:val="26"/>
          <w:szCs w:val="26"/>
        </w:rPr>
        <w:t xml:space="preserve">опубликованы </w:t>
      </w:r>
      <w:r w:rsidR="00717F60" w:rsidRPr="009A6462">
        <w:rPr>
          <w:sz w:val="26"/>
          <w:szCs w:val="26"/>
        </w:rPr>
        <w:t xml:space="preserve">в порядке, указанном в п. </w:t>
      </w:r>
      <w:r w:rsidR="00F67C6A" w:rsidRPr="009A6462">
        <w:rPr>
          <w:sz w:val="26"/>
          <w:szCs w:val="26"/>
        </w:rPr>
        <w:fldChar w:fldCharType="begin"/>
      </w:r>
      <w:r w:rsidR="00F67C6A" w:rsidRPr="009A6462">
        <w:rPr>
          <w:sz w:val="26"/>
          <w:szCs w:val="26"/>
        </w:rPr>
        <w:instrText xml:space="preserve"> REF _Ref302563524 \n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004C5DD3" w:rsidRPr="009A6462">
        <w:rPr>
          <w:sz w:val="26"/>
          <w:szCs w:val="26"/>
        </w:rPr>
        <w:t xml:space="preserve"> </w:t>
      </w:r>
      <w:r w:rsidR="004C5DD3" w:rsidRPr="009A6462">
        <w:rPr>
          <w:sz w:val="26"/>
          <w:szCs w:val="26"/>
          <w:lang w:eastAsia="ru-RU"/>
        </w:rPr>
        <w:t>и любое лицо может получить указанные документы с официального сайта без взимания платы.</w:t>
      </w:r>
    </w:p>
    <w:p w:rsidR="00717F60" w:rsidRPr="009A6462" w:rsidRDefault="00717F60" w:rsidP="00D75CA2">
      <w:pPr>
        <w:numPr>
          <w:ilvl w:val="2"/>
          <w:numId w:val="10"/>
        </w:numPr>
        <w:tabs>
          <w:tab w:val="left" w:pos="1134"/>
        </w:tabs>
        <w:overflowPunct w:val="0"/>
        <w:autoSpaceDE w:val="0"/>
        <w:spacing w:line="264" w:lineRule="auto"/>
        <w:ind w:left="0" w:firstLine="709"/>
        <w:rPr>
          <w:sz w:val="26"/>
          <w:szCs w:val="26"/>
        </w:rPr>
      </w:pPr>
      <w:r w:rsidRPr="009A6462">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A6462" w:rsidRDefault="00717F60" w:rsidP="00E71A48">
      <w:pPr>
        <w:overflowPunct w:val="0"/>
        <w:autoSpaceDE w:val="0"/>
        <w:spacing w:line="264" w:lineRule="auto"/>
        <w:jc w:val="center"/>
        <w:rPr>
          <w:b/>
          <w:bCs w:val="0"/>
          <w:sz w:val="26"/>
          <w:szCs w:val="26"/>
        </w:rPr>
      </w:pPr>
    </w:p>
    <w:p w:rsidR="00717F60" w:rsidRPr="009A6462" w:rsidRDefault="00717F60" w:rsidP="00E71A48">
      <w:pPr>
        <w:pStyle w:val="2"/>
        <w:tabs>
          <w:tab w:val="clear" w:pos="1700"/>
          <w:tab w:val="left" w:pos="567"/>
        </w:tabs>
        <w:spacing w:line="264" w:lineRule="auto"/>
        <w:rPr>
          <w:sz w:val="26"/>
          <w:szCs w:val="26"/>
        </w:rPr>
      </w:pPr>
      <w:bookmarkStart w:id="191" w:name="__RefNumPara__444_922829174"/>
      <w:bookmarkStart w:id="192" w:name="_Ref191386216"/>
      <w:bookmarkStart w:id="193" w:name="_Ref305973147"/>
      <w:bookmarkStart w:id="194" w:name="_Toc447269771"/>
      <w:bookmarkEnd w:id="190"/>
      <w:bookmarkEnd w:id="191"/>
      <w:r w:rsidRPr="009A6462">
        <w:rPr>
          <w:sz w:val="26"/>
          <w:szCs w:val="26"/>
        </w:rPr>
        <w:t xml:space="preserve">Подготовка </w:t>
      </w:r>
      <w:bookmarkEnd w:id="192"/>
      <w:r w:rsidRPr="009A6462">
        <w:rPr>
          <w:sz w:val="26"/>
          <w:szCs w:val="26"/>
        </w:rPr>
        <w:t>Заявок</w:t>
      </w:r>
      <w:bookmarkEnd w:id="193"/>
      <w:bookmarkEnd w:id="194"/>
    </w:p>
    <w:p w:rsidR="00717F60" w:rsidRPr="009A6462" w:rsidRDefault="00717F60" w:rsidP="00E71A48">
      <w:pPr>
        <w:pStyle w:val="3"/>
        <w:spacing w:line="264" w:lineRule="auto"/>
        <w:rPr>
          <w:sz w:val="26"/>
          <w:szCs w:val="26"/>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9A6462">
        <w:rPr>
          <w:sz w:val="26"/>
          <w:szCs w:val="26"/>
        </w:rPr>
        <w:t xml:space="preserve">Общие требования к </w:t>
      </w:r>
      <w:r w:rsidR="004B5EB3" w:rsidRPr="009A6462">
        <w:rPr>
          <w:sz w:val="26"/>
          <w:szCs w:val="26"/>
        </w:rPr>
        <w:t>Заявк</w:t>
      </w:r>
      <w:r w:rsidRPr="009A6462">
        <w:rPr>
          <w:sz w:val="26"/>
          <w:szCs w:val="26"/>
        </w:rPr>
        <w:t>е</w:t>
      </w:r>
      <w:bookmarkEnd w:id="195"/>
      <w:bookmarkEnd w:id="196"/>
      <w:bookmarkEnd w:id="197"/>
      <w:bookmarkEnd w:id="198"/>
      <w:bookmarkEnd w:id="199"/>
      <w:bookmarkEnd w:id="200"/>
      <w:bookmarkEnd w:id="201"/>
    </w:p>
    <w:p w:rsidR="00717F60" w:rsidRPr="009A6462" w:rsidRDefault="009C744E" w:rsidP="00BC19F9">
      <w:pPr>
        <w:widowControl w:val="0"/>
        <w:numPr>
          <w:ilvl w:val="3"/>
          <w:numId w:val="34"/>
        </w:numPr>
        <w:tabs>
          <w:tab w:val="left" w:pos="1560"/>
        </w:tabs>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 должен подготовить </w:t>
      </w:r>
      <w:r w:rsidR="004B5EB3" w:rsidRPr="009A6462">
        <w:rPr>
          <w:bCs w:val="0"/>
          <w:sz w:val="26"/>
          <w:szCs w:val="26"/>
        </w:rPr>
        <w:t>Заявк</w:t>
      </w:r>
      <w:r w:rsidR="00717F60" w:rsidRPr="009A6462">
        <w:rPr>
          <w:bCs w:val="0"/>
          <w:sz w:val="26"/>
          <w:szCs w:val="26"/>
        </w:rPr>
        <w:t>у, включающую в себя:</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9A6462">
        <w:rPr>
          <w:bCs w:val="0"/>
          <w:spacing w:val="-1"/>
          <w:sz w:val="26"/>
          <w:szCs w:val="26"/>
        </w:rPr>
        <w:t>Письмо о подаче оферты по форме и в соответствии с инструкциями,</w:t>
      </w:r>
      <w:r w:rsidRPr="009A6462">
        <w:rPr>
          <w:bCs w:val="0"/>
          <w:sz w:val="26"/>
          <w:szCs w:val="26"/>
        </w:rPr>
        <w:t xml:space="preserve"> приведенными в настоящей документации по запросу предложений </w:t>
      </w:r>
      <w:r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w:t>
      </w:r>
      <w:r w:rsidR="00F67C6A" w:rsidRPr="009A6462">
        <w:rPr>
          <w:sz w:val="26"/>
          <w:szCs w:val="26"/>
        </w:rPr>
        <w:fldChar w:fldCharType="end"/>
      </w:r>
      <w:r w:rsidR="00D80639" w:rsidRPr="009A6462">
        <w:rPr>
          <w:bCs w:val="0"/>
          <w:sz w:val="26"/>
          <w:szCs w:val="26"/>
          <w:lang w:eastAsia="ru-RU"/>
        </w:rPr>
        <w:t>)</w:t>
      </w:r>
      <w:r w:rsidR="00B71B9D" w:rsidRPr="009A6462">
        <w:rPr>
          <w:bCs w:val="0"/>
          <w:sz w:val="26"/>
          <w:szCs w:val="26"/>
          <w:lang w:eastAsia="ru-RU"/>
        </w:rPr>
        <w:t>;</w:t>
      </w:r>
    </w:p>
    <w:p w:rsidR="00B71B9D" w:rsidRPr="009A646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z w:val="26"/>
          <w:szCs w:val="26"/>
        </w:rPr>
        <w:t xml:space="preserve">Сводную таблицу стоимости </w:t>
      </w:r>
      <w:r w:rsidR="00F04258" w:rsidRPr="009A6462">
        <w:rPr>
          <w:bCs w:val="0"/>
          <w:sz w:val="26"/>
          <w:szCs w:val="26"/>
        </w:rPr>
        <w:t xml:space="preserve">поставок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настоящей Документации</w:t>
      </w:r>
      <w:r w:rsidRPr="009A6462">
        <w:rPr>
          <w:bCs w:val="0"/>
          <w:sz w:val="26"/>
          <w:szCs w:val="26"/>
        </w:rPr>
        <w:t xml:space="preserve">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_Ref440271072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A6462">
        <w:rPr>
          <w:bCs w:val="0"/>
          <w:spacing w:val="-2"/>
          <w:sz w:val="26"/>
          <w:szCs w:val="26"/>
        </w:rPr>
        <w:t>под</w:t>
      </w:r>
      <w:r w:rsidR="003F3A69" w:rsidRPr="009A6462">
        <w:rPr>
          <w:bCs w:val="0"/>
          <w:sz w:val="26"/>
          <w:szCs w:val="26"/>
        </w:rPr>
        <w:t>раздел</w:t>
      </w:r>
      <w:r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5.3</w:t>
      </w:r>
      <w:r w:rsidR="00F67C6A" w:rsidRPr="009A6462">
        <w:rPr>
          <w:sz w:val="26"/>
          <w:szCs w:val="26"/>
        </w:rPr>
        <w:fldChar w:fldCharType="end"/>
      </w:r>
      <w:r w:rsidRPr="009A6462">
        <w:rPr>
          <w:bCs w:val="0"/>
          <w:spacing w:val="-1"/>
          <w:sz w:val="26"/>
          <w:szCs w:val="26"/>
        </w:rPr>
        <w:t>)</w:t>
      </w:r>
      <w:r w:rsidR="00E17CEB" w:rsidRPr="009A6462">
        <w:rPr>
          <w:bCs w:val="0"/>
          <w:spacing w:val="-1"/>
          <w:sz w:val="26"/>
          <w:szCs w:val="26"/>
        </w:rPr>
        <w:t xml:space="preserve">, </w:t>
      </w:r>
      <w:r w:rsidR="00DA6907" w:rsidRPr="009A6462">
        <w:rPr>
          <w:sz w:val="26"/>
          <w:szCs w:val="26"/>
        </w:rPr>
        <w:t xml:space="preserve">копии документов, подтверждающих наличие у Участника запроса предложений </w:t>
      </w:r>
      <w:r w:rsidR="00146DD0" w:rsidRPr="009A6462">
        <w:rPr>
          <w:sz w:val="26"/>
          <w:szCs w:val="26"/>
        </w:rPr>
        <w:t>полномочий</w:t>
      </w:r>
      <w:r w:rsidR="00DA6907" w:rsidRPr="009A6462">
        <w:rPr>
          <w:sz w:val="26"/>
          <w:szCs w:val="26"/>
        </w:rPr>
        <w:t xml:space="preserve"> от </w:t>
      </w:r>
      <w:proofErr w:type="gramStart"/>
      <w:r w:rsidR="00DA6907" w:rsidRPr="009A6462">
        <w:rPr>
          <w:sz w:val="26"/>
          <w:szCs w:val="26"/>
        </w:rPr>
        <w:t>производителей</w:t>
      </w:r>
      <w:proofErr w:type="gramEnd"/>
      <w:r w:rsidR="00DA6907" w:rsidRPr="009A6462">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9A6462">
        <w:rPr>
          <w:bCs w:val="0"/>
          <w:spacing w:val="-1"/>
          <w:sz w:val="26"/>
          <w:szCs w:val="26"/>
        </w:rPr>
        <w:t xml:space="preserve"> </w:t>
      </w:r>
      <w:r w:rsidR="00E17CEB"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E17CEB"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_Ref440270984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5.10</w:t>
      </w:r>
      <w:r w:rsidR="00F67C6A" w:rsidRPr="009A6462">
        <w:rPr>
          <w:sz w:val="26"/>
          <w:szCs w:val="26"/>
        </w:rPr>
        <w:fldChar w:fldCharType="end"/>
      </w:r>
      <w:r w:rsidR="00DA6907" w:rsidRPr="009A6462">
        <w:rPr>
          <w:bCs w:val="0"/>
          <w:spacing w:val="-1"/>
          <w:sz w:val="26"/>
          <w:szCs w:val="26"/>
        </w:rPr>
        <w:t>)</w:t>
      </w:r>
      <w:r w:rsidR="00E17CEB" w:rsidRPr="009A6462">
        <w:rPr>
          <w:bCs w:val="0"/>
          <w:spacing w:val="-1"/>
          <w:sz w:val="26"/>
          <w:szCs w:val="26"/>
        </w:rPr>
        <w:t>;</w:t>
      </w:r>
      <w:r w:rsidR="00F030B1" w:rsidRPr="009A6462">
        <w:rPr>
          <w:bCs w:val="0"/>
          <w:spacing w:val="-1"/>
          <w:sz w:val="26"/>
          <w:szCs w:val="26"/>
        </w:rPr>
        <w:t xml:space="preserve"> </w:t>
      </w:r>
    </w:p>
    <w:p w:rsidR="00717F60" w:rsidRPr="009A646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9A6462">
        <w:rPr>
          <w:bCs w:val="0"/>
          <w:sz w:val="26"/>
          <w:szCs w:val="26"/>
        </w:rPr>
        <w:t xml:space="preserve">График </w:t>
      </w:r>
      <w:r w:rsidR="00F030B1" w:rsidRPr="009A6462">
        <w:rPr>
          <w:bCs w:val="0"/>
          <w:sz w:val="26"/>
          <w:szCs w:val="26"/>
        </w:rPr>
        <w:t xml:space="preserve">выполнения </w:t>
      </w:r>
      <w:r w:rsidR="00512B0F" w:rsidRPr="009A6462">
        <w:rPr>
          <w:bCs w:val="0"/>
          <w:sz w:val="26"/>
          <w:szCs w:val="26"/>
        </w:rPr>
        <w:t>поставок</w:t>
      </w:r>
      <w:r w:rsidR="006561C2" w:rsidRPr="009A6462">
        <w:rPr>
          <w:bCs w:val="0"/>
          <w:sz w:val="26"/>
          <w:szCs w:val="26"/>
        </w:rPr>
        <w:t xml:space="preserve"> </w:t>
      </w:r>
      <w:r w:rsidRPr="009A6462">
        <w:rPr>
          <w:bCs w:val="0"/>
          <w:sz w:val="26"/>
          <w:szCs w:val="26"/>
        </w:rPr>
        <w:t>по</w:t>
      </w:r>
      <w:r w:rsidR="00717F60" w:rsidRPr="009A6462">
        <w:rPr>
          <w:bCs w:val="0"/>
          <w:sz w:val="26"/>
          <w:szCs w:val="26"/>
        </w:rPr>
        <w:t xml:space="preserve"> форме и в соответствии с инструкциями, приведенными в настоящей </w:t>
      </w:r>
      <w:r w:rsidR="00AE0F91" w:rsidRPr="009A6462">
        <w:rPr>
          <w:bCs w:val="0"/>
          <w:sz w:val="26"/>
          <w:szCs w:val="26"/>
        </w:rPr>
        <w:t>Д</w:t>
      </w:r>
      <w:r w:rsidR="00717F60"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00717F60"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_Ref440271036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5.4</w:t>
      </w:r>
      <w:r w:rsidR="00F67C6A" w:rsidRPr="009A6462">
        <w:rPr>
          <w:sz w:val="26"/>
          <w:szCs w:val="26"/>
        </w:rPr>
        <w:fldChar w:fldCharType="end"/>
      </w:r>
      <w:r w:rsidR="00717F60" w:rsidRPr="009A6462">
        <w:rPr>
          <w:bCs w:val="0"/>
          <w:sz w:val="26"/>
          <w:szCs w:val="26"/>
        </w:rPr>
        <w:t>);</w:t>
      </w:r>
    </w:p>
    <w:p w:rsidR="00420F24"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Документы, подтверждающие соответствие </w:t>
      </w:r>
      <w:r w:rsidR="009C744E" w:rsidRPr="009A6462">
        <w:rPr>
          <w:bCs w:val="0"/>
          <w:sz w:val="26"/>
          <w:szCs w:val="26"/>
        </w:rPr>
        <w:t>Участник</w:t>
      </w:r>
      <w:r w:rsidRPr="009A6462">
        <w:rPr>
          <w:bCs w:val="0"/>
          <w:sz w:val="26"/>
          <w:szCs w:val="26"/>
        </w:rPr>
        <w:t xml:space="preserve">а требованиям настоящей </w:t>
      </w:r>
      <w:r w:rsidR="00AE0F91" w:rsidRPr="009A6462">
        <w:rPr>
          <w:bCs w:val="0"/>
          <w:sz w:val="26"/>
          <w:szCs w:val="26"/>
        </w:rPr>
        <w:t>Д</w:t>
      </w:r>
      <w:r w:rsidRPr="009A6462">
        <w:rPr>
          <w:bCs w:val="0"/>
          <w:sz w:val="26"/>
          <w:szCs w:val="26"/>
        </w:rPr>
        <w:t>окументации (подраздел</w:t>
      </w:r>
      <w:r w:rsidR="00420F24"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00FF4BD0" w:rsidRPr="009A6462">
        <w:rPr>
          <w:bCs w:val="0"/>
          <w:sz w:val="26"/>
          <w:szCs w:val="26"/>
        </w:rPr>
        <w:t>)</w:t>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Протокол разногласий к проекту </w:t>
      </w:r>
      <w:r w:rsidR="00123C70" w:rsidRPr="009A6462">
        <w:rPr>
          <w:bCs w:val="0"/>
          <w:sz w:val="26"/>
          <w:szCs w:val="26"/>
        </w:rPr>
        <w:t>Договор</w:t>
      </w:r>
      <w:r w:rsidRPr="009A6462">
        <w:rPr>
          <w:bCs w:val="0"/>
          <w:sz w:val="26"/>
          <w:szCs w:val="26"/>
        </w:rPr>
        <w:t xml:space="preserve">а по форме и в соответствии с инструкциями, приведенными в настоящей </w:t>
      </w:r>
      <w:r w:rsidR="00AE0F91" w:rsidRPr="009A6462">
        <w:rPr>
          <w:bCs w:val="0"/>
          <w:sz w:val="26"/>
          <w:szCs w:val="26"/>
        </w:rPr>
        <w:t>Д</w:t>
      </w:r>
      <w:r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5.5</w:t>
      </w:r>
      <w:r w:rsidR="00F67C6A" w:rsidRPr="009A6462">
        <w:rPr>
          <w:sz w:val="26"/>
          <w:szCs w:val="26"/>
        </w:rPr>
        <w:fldChar w:fldCharType="end"/>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9A6462">
        <w:rPr>
          <w:bCs w:val="0"/>
          <w:sz w:val="26"/>
          <w:szCs w:val="26"/>
        </w:rPr>
        <w:t xml:space="preserve">Иные документы, которые, по мнению </w:t>
      </w:r>
      <w:r w:rsidR="009C744E" w:rsidRPr="009A6462">
        <w:rPr>
          <w:bCs w:val="0"/>
          <w:sz w:val="26"/>
          <w:szCs w:val="26"/>
        </w:rPr>
        <w:t>Участник</w:t>
      </w:r>
      <w:r w:rsidRPr="009A6462">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A6462" w:rsidRDefault="00717F60" w:rsidP="00BC19F9">
      <w:pPr>
        <w:widowControl w:val="0"/>
        <w:numPr>
          <w:ilvl w:val="3"/>
          <w:numId w:val="34"/>
        </w:numPr>
        <w:tabs>
          <w:tab w:val="left" w:pos="1701"/>
        </w:tabs>
        <w:autoSpaceDE w:val="0"/>
        <w:spacing w:after="100" w:line="264" w:lineRule="auto"/>
        <w:ind w:left="0" w:firstLine="709"/>
        <w:rPr>
          <w:bCs w:val="0"/>
          <w:sz w:val="26"/>
          <w:szCs w:val="26"/>
        </w:rPr>
      </w:pPr>
      <w:bookmarkStart w:id="202" w:name="_Ref303683384"/>
      <w:r w:rsidRPr="009A6462">
        <w:rPr>
          <w:bCs w:val="0"/>
          <w:sz w:val="26"/>
          <w:szCs w:val="26"/>
        </w:rPr>
        <w:t xml:space="preserve">Порядок размещения документов в составе </w:t>
      </w:r>
      <w:r w:rsidR="004B5EB3" w:rsidRPr="009A6462">
        <w:rPr>
          <w:bCs w:val="0"/>
          <w:sz w:val="26"/>
          <w:szCs w:val="26"/>
        </w:rPr>
        <w:t>Заявк</w:t>
      </w:r>
      <w:r w:rsidRPr="009A6462">
        <w:rPr>
          <w:bCs w:val="0"/>
          <w:sz w:val="26"/>
          <w:szCs w:val="26"/>
        </w:rPr>
        <w:t>и с обязательным составлением описи всех документов с указанием томов и страниц:</w:t>
      </w:r>
      <w:bookmarkEnd w:id="202"/>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Письмо о подаче оферты (</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w:t>
      </w:r>
      <w:r w:rsidR="00F67C6A" w:rsidRPr="009A6462">
        <w:rPr>
          <w:sz w:val="26"/>
          <w:szCs w:val="26"/>
        </w:rPr>
        <w:fldChar w:fldCharType="end"/>
      </w:r>
      <w:r w:rsidRPr="009A6462">
        <w:rPr>
          <w:bCs w:val="0"/>
          <w:sz w:val="26"/>
          <w:szCs w:val="26"/>
        </w:rPr>
        <w:t>);</w:t>
      </w:r>
    </w:p>
    <w:p w:rsidR="00F463E8" w:rsidRPr="009A6462" w:rsidRDefault="005D7E4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В</w:t>
      </w:r>
      <w:r w:rsidR="00F463E8" w:rsidRPr="009A6462">
        <w:rPr>
          <w:sz w:val="26"/>
          <w:szCs w:val="26"/>
        </w:rPr>
        <w:t>ыписк</w:t>
      </w:r>
      <w:r w:rsidRPr="009A6462">
        <w:rPr>
          <w:sz w:val="26"/>
          <w:szCs w:val="26"/>
        </w:rPr>
        <w:t>а</w:t>
      </w:r>
      <w:r w:rsidR="00F463E8" w:rsidRPr="009A6462">
        <w:rPr>
          <w:sz w:val="26"/>
          <w:szCs w:val="26"/>
        </w:rPr>
        <w:t xml:space="preserve"> из Единого государственного реестра юридических лиц (ЕГРЮЛ)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F463E8" w:rsidRPr="009A6462">
        <w:rPr>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lastRenderedPageBreak/>
        <w:t>Анкета Участника запроса предложений (</w:t>
      </w:r>
      <w:r w:rsidRPr="009A6462">
        <w:rPr>
          <w:bCs w:val="0"/>
          <w:spacing w:val="-2"/>
          <w:sz w:val="26"/>
          <w:szCs w:val="26"/>
        </w:rPr>
        <w:t>под</w:t>
      </w:r>
      <w:r w:rsidRPr="009A6462">
        <w:rPr>
          <w:bCs w:val="0"/>
          <w:sz w:val="26"/>
          <w:szCs w:val="26"/>
        </w:rPr>
        <w:t>раздел</w:t>
      </w:r>
      <w:r w:rsidRPr="009A6462">
        <w:rPr>
          <w:bCs w:val="0"/>
          <w:sz w:val="26"/>
          <w:szCs w:val="26"/>
          <w:lang w:eastAsia="ru-RU"/>
        </w:rPr>
        <w:t xml:space="preserve"> </w:t>
      </w:r>
      <w:r w:rsidR="00763E64" w:rsidRPr="009A6462">
        <w:rPr>
          <w:sz w:val="26"/>
          <w:szCs w:val="26"/>
        </w:rPr>
        <w:fldChar w:fldCharType="begin"/>
      </w:r>
      <w:r w:rsidRPr="009A6462">
        <w:rPr>
          <w:bCs w:val="0"/>
          <w:sz w:val="26"/>
          <w:szCs w:val="26"/>
          <w:lang w:eastAsia="ru-RU"/>
        </w:rPr>
        <w:instrText xml:space="preserve"> REF _Ref444164229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lang w:eastAsia="ru-RU"/>
        </w:rPr>
        <w:t>5.6.1</w:t>
      </w:r>
      <w:r w:rsidR="00763E64" w:rsidRPr="009A6462">
        <w:rPr>
          <w:sz w:val="26"/>
          <w:szCs w:val="26"/>
        </w:rPr>
        <w:fldChar w:fldCharType="end"/>
      </w:r>
      <w:r w:rsidRPr="009A6462">
        <w:rPr>
          <w:bCs w:val="0"/>
          <w:sz w:val="26"/>
          <w:szCs w:val="26"/>
        </w:rPr>
        <w:t xml:space="preserve">) </w:t>
      </w:r>
      <w:r w:rsidRPr="009A6462">
        <w:rPr>
          <w:sz w:val="26"/>
          <w:szCs w:val="26"/>
        </w:rPr>
        <w:t xml:space="preserve">с </w:t>
      </w:r>
      <w:r w:rsidRPr="009A6462">
        <w:rPr>
          <w:bCs w:val="0"/>
          <w:sz w:val="26"/>
          <w:szCs w:val="26"/>
        </w:rPr>
        <w:t xml:space="preserve">приложением </w:t>
      </w:r>
      <w:proofErr w:type="gramStart"/>
      <w:r w:rsidRPr="009A6462">
        <w:rPr>
          <w:bCs w:val="0"/>
          <w:sz w:val="26"/>
          <w:szCs w:val="26"/>
        </w:rPr>
        <w:t>файла копии Анкеты Участника запроса</w:t>
      </w:r>
      <w:proofErr w:type="gramEnd"/>
      <w:r w:rsidRPr="009A6462">
        <w:rPr>
          <w:bCs w:val="0"/>
          <w:sz w:val="26"/>
          <w:szCs w:val="26"/>
        </w:rPr>
        <w:t xml:space="preserve"> предложений, выполненного в формате MS </w:t>
      </w:r>
      <w:proofErr w:type="spellStart"/>
      <w:r w:rsidRPr="009A6462">
        <w:rPr>
          <w:bCs w:val="0"/>
          <w:sz w:val="26"/>
          <w:szCs w:val="26"/>
        </w:rPr>
        <w:t>Word</w:t>
      </w:r>
      <w:proofErr w:type="spellEnd"/>
      <w:r w:rsidRPr="009A6462">
        <w:rPr>
          <w:bCs w:val="0"/>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_Ref444164241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График выполнения </w:t>
      </w:r>
      <w:r w:rsidR="004F3DEE"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_Ref440274902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5.4</w:t>
      </w:r>
      <w:r w:rsidR="00F67C6A" w:rsidRPr="009A6462">
        <w:rPr>
          <w:sz w:val="26"/>
          <w:szCs w:val="26"/>
        </w:rPr>
        <w:fldChar w:fldCharType="end"/>
      </w:r>
      <w:r w:rsidRPr="009A6462">
        <w:rPr>
          <w:bCs w:val="0"/>
          <w:sz w:val="26"/>
          <w:szCs w:val="26"/>
        </w:rPr>
        <w:t xml:space="preserve">), Сводная таблица стоимости </w:t>
      </w:r>
      <w:r w:rsidR="00F04258"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_Ref440274913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5.2</w:t>
      </w:r>
      <w:r w:rsidR="00F67C6A" w:rsidRPr="009A6462">
        <w:rPr>
          <w:sz w:val="26"/>
          <w:szCs w:val="26"/>
        </w:rPr>
        <w:fldChar w:fldCharType="end"/>
      </w:r>
      <w:r w:rsidR="00D80639" w:rsidRPr="009A6462">
        <w:rPr>
          <w:bCs w:val="0"/>
          <w:sz w:val="26"/>
          <w:szCs w:val="26"/>
        </w:rPr>
        <w:t>)</w:t>
      </w:r>
      <w:r w:rsidR="00AD3EBC"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Протокол разногласий </w:t>
      </w:r>
      <w:r w:rsidR="00AE556B" w:rsidRPr="009A6462">
        <w:rPr>
          <w:bCs w:val="0"/>
          <w:sz w:val="26"/>
          <w:szCs w:val="26"/>
        </w:rPr>
        <w:t xml:space="preserve">к проекту Договора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5.5</w:t>
      </w:r>
      <w:r w:rsidR="00F67C6A" w:rsidRPr="009A6462">
        <w:rPr>
          <w:sz w:val="26"/>
          <w:szCs w:val="26"/>
        </w:rPr>
        <w:fldChar w:fldCharType="end"/>
      </w:r>
      <w:r w:rsidR="00953802" w:rsidRPr="009A6462">
        <w:rPr>
          <w:bCs w:val="0"/>
          <w:sz w:val="26"/>
          <w:szCs w:val="26"/>
          <w:lang w:eastAsia="ru-RU"/>
        </w:rPr>
        <w:t>)</w:t>
      </w:r>
      <w:r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Документы, подтверждающие правоспособность, квалификацию </w:t>
      </w:r>
      <w:r w:rsidR="009C744E" w:rsidRPr="009A6462">
        <w:rPr>
          <w:bCs w:val="0"/>
          <w:sz w:val="26"/>
          <w:szCs w:val="26"/>
        </w:rPr>
        <w:t>Участник</w:t>
      </w:r>
      <w:r w:rsidRPr="009A6462">
        <w:rPr>
          <w:bCs w:val="0"/>
          <w:sz w:val="26"/>
          <w:szCs w:val="26"/>
        </w:rPr>
        <w:t>а</w:t>
      </w:r>
      <w:r w:rsidR="00D90031"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F463E8" w:rsidRPr="009A6462">
        <w:rPr>
          <w:bCs w:val="0"/>
          <w:sz w:val="26"/>
          <w:szCs w:val="26"/>
        </w:rPr>
        <w:t xml:space="preserve">, за исключением документа, указанного в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_Ref440372460 \r \h  \* MERGEFORMAT </w:instrText>
      </w:r>
      <w:r w:rsidR="00F67C6A" w:rsidRPr="009A6462">
        <w:rPr>
          <w:sz w:val="26"/>
          <w:szCs w:val="26"/>
        </w:rPr>
      </w:r>
      <w:r w:rsidR="00F67C6A" w:rsidRPr="009A6462">
        <w:rPr>
          <w:sz w:val="26"/>
          <w:szCs w:val="26"/>
        </w:rPr>
        <w:fldChar w:fldCharType="separate"/>
      </w:r>
      <w:r w:rsidR="00622B69" w:rsidRPr="009A6462">
        <w:rPr>
          <w:sz w:val="26"/>
          <w:szCs w:val="26"/>
        </w:rPr>
        <w:t>д)</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_Ref440372474 \r \h  \* MERGEFORMAT </w:instrText>
      </w:r>
      <w:r w:rsidR="00F67C6A" w:rsidRPr="009A6462">
        <w:rPr>
          <w:sz w:val="26"/>
          <w:szCs w:val="26"/>
        </w:rPr>
      </w:r>
      <w:r w:rsidR="00F67C6A" w:rsidRPr="009A6462">
        <w:rPr>
          <w:sz w:val="26"/>
          <w:szCs w:val="26"/>
        </w:rPr>
        <w:fldChar w:fldCharType="separate"/>
      </w:r>
      <w:r w:rsidR="00622B69" w:rsidRPr="009A6462">
        <w:rPr>
          <w:sz w:val="26"/>
          <w:szCs w:val="26"/>
        </w:rPr>
        <w:t>м)</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_Ref440372477 \r \h  \* MERGEFORMAT </w:instrText>
      </w:r>
      <w:r w:rsidR="00F67C6A" w:rsidRPr="009A6462">
        <w:rPr>
          <w:sz w:val="26"/>
          <w:szCs w:val="26"/>
        </w:rPr>
      </w:r>
      <w:r w:rsidR="00F67C6A" w:rsidRPr="009A6462">
        <w:rPr>
          <w:sz w:val="26"/>
          <w:szCs w:val="26"/>
        </w:rPr>
        <w:fldChar w:fldCharType="separate"/>
      </w:r>
      <w:r w:rsidR="00622B69" w:rsidRPr="009A6462">
        <w:rPr>
          <w:sz w:val="26"/>
          <w:szCs w:val="26"/>
        </w:rPr>
        <w:t>н)</w:t>
      </w:r>
      <w:r w:rsidR="00F67C6A" w:rsidRPr="009A6462">
        <w:rPr>
          <w:sz w:val="26"/>
          <w:szCs w:val="26"/>
        </w:rPr>
        <w:fldChar w:fldCharType="end"/>
      </w:r>
      <w:r w:rsidR="00A24167" w:rsidRPr="009A6462">
        <w:rPr>
          <w:sz w:val="26"/>
          <w:szCs w:val="26"/>
        </w:rPr>
        <w:t xml:space="preserve">, </w:t>
      </w:r>
      <w:r w:rsidR="00763E64" w:rsidRPr="009A6462">
        <w:rPr>
          <w:sz w:val="26"/>
          <w:szCs w:val="26"/>
        </w:rPr>
        <w:fldChar w:fldCharType="begin"/>
      </w:r>
      <w:r w:rsidR="00A24167" w:rsidRPr="009A6462">
        <w:rPr>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т)</w:t>
      </w:r>
      <w:r w:rsidR="00763E64"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D90031" w:rsidRPr="009A6462">
        <w:rPr>
          <w:bCs w:val="0"/>
          <w:sz w:val="26"/>
          <w:szCs w:val="26"/>
        </w:rPr>
        <w:t>)</w:t>
      </w:r>
      <w:r w:rsidRPr="009A6462">
        <w:rPr>
          <w:bCs w:val="0"/>
          <w:sz w:val="26"/>
          <w:szCs w:val="26"/>
        </w:rPr>
        <w:t>;</w:t>
      </w:r>
    </w:p>
    <w:p w:rsidR="000E746F"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Если Заявка подается коллективным Участником</w:t>
      </w:r>
      <w:r w:rsidR="0039141F" w:rsidRPr="009A6462">
        <w:rPr>
          <w:bCs w:val="0"/>
          <w:sz w:val="26"/>
          <w:szCs w:val="26"/>
        </w:rPr>
        <w:t xml:space="preserve"> - Форма </w:t>
      </w:r>
      <w:proofErr w:type="gramStart"/>
      <w:r w:rsidR="0039141F" w:rsidRPr="009A6462">
        <w:rPr>
          <w:bCs w:val="0"/>
          <w:sz w:val="26"/>
          <w:szCs w:val="26"/>
        </w:rPr>
        <w:t>плана распределения объемов выполнения поставок</w:t>
      </w:r>
      <w:proofErr w:type="gramEnd"/>
      <w:r w:rsidR="0039141F" w:rsidRPr="009A6462">
        <w:rPr>
          <w:bCs w:val="0"/>
          <w:sz w:val="26"/>
          <w:szCs w:val="26"/>
        </w:rPr>
        <w:t xml:space="preserve"> внутри коллективного Участника </w:t>
      </w:r>
      <w:r w:rsidR="00A154B7" w:rsidRPr="009A6462">
        <w:rPr>
          <w:bCs w:val="0"/>
          <w:sz w:val="26"/>
          <w:szCs w:val="26"/>
        </w:rPr>
        <w:t>(</w:t>
      </w:r>
      <w:r w:rsidR="00A154B7" w:rsidRPr="009A6462">
        <w:rPr>
          <w:bCs w:val="0"/>
          <w:spacing w:val="-2"/>
          <w:sz w:val="26"/>
          <w:szCs w:val="26"/>
        </w:rPr>
        <w:t>под</w:t>
      </w:r>
      <w:r w:rsidR="00A154B7" w:rsidRPr="009A6462">
        <w:rPr>
          <w:bCs w:val="0"/>
          <w:sz w:val="26"/>
          <w:szCs w:val="26"/>
        </w:rPr>
        <w:t xml:space="preserve">раздел </w:t>
      </w:r>
      <w:r w:rsidR="00F67C6A" w:rsidRPr="009A6462">
        <w:rPr>
          <w:sz w:val="26"/>
          <w:szCs w:val="26"/>
        </w:rPr>
        <w:fldChar w:fldCharType="begin"/>
      </w:r>
      <w:r w:rsidR="00F67C6A" w:rsidRPr="009A6462">
        <w:rPr>
          <w:sz w:val="26"/>
          <w:szCs w:val="26"/>
        </w:rPr>
        <w:instrText xml:space="preserve"> REF _Ref440274961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5.15</w:t>
      </w:r>
      <w:r w:rsidR="00F67C6A" w:rsidRPr="009A6462">
        <w:rPr>
          <w:sz w:val="26"/>
          <w:szCs w:val="26"/>
        </w:rPr>
        <w:fldChar w:fldCharType="end"/>
      </w:r>
      <w:r w:rsidR="00A154B7" w:rsidRPr="009A6462">
        <w:rPr>
          <w:bCs w:val="0"/>
          <w:sz w:val="26"/>
          <w:szCs w:val="26"/>
        </w:rPr>
        <w:t>)</w:t>
      </w:r>
      <w:r w:rsidRPr="009A6462">
        <w:rPr>
          <w:bCs w:val="0"/>
          <w:sz w:val="26"/>
          <w:szCs w:val="26"/>
        </w:rPr>
        <w:t>;</w:t>
      </w:r>
    </w:p>
    <w:p w:rsidR="00717F60"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Если Заявка подается коллективным Участником - </w:t>
      </w:r>
      <w:r w:rsidR="00717F60" w:rsidRPr="009A6462">
        <w:rPr>
          <w:bCs w:val="0"/>
          <w:sz w:val="26"/>
          <w:szCs w:val="26"/>
        </w:rPr>
        <w:t xml:space="preserve">Для каждого члена коллективного </w:t>
      </w:r>
      <w:r w:rsidR="009C744E" w:rsidRPr="009A6462">
        <w:rPr>
          <w:bCs w:val="0"/>
          <w:sz w:val="26"/>
          <w:szCs w:val="26"/>
        </w:rPr>
        <w:t>Участник</w:t>
      </w:r>
      <w:r w:rsidR="00717F60" w:rsidRPr="009A6462">
        <w:rPr>
          <w:bCs w:val="0"/>
          <w:sz w:val="26"/>
          <w:szCs w:val="26"/>
        </w:rPr>
        <w:t>а (с оформлением отдельно</w:t>
      </w:r>
      <w:r w:rsidR="003E170D" w:rsidRPr="009A6462">
        <w:rPr>
          <w:bCs w:val="0"/>
          <w:sz w:val="26"/>
          <w:szCs w:val="26"/>
        </w:rPr>
        <w:t>го архива</w:t>
      </w:r>
      <w:r w:rsidR="00717F60" w:rsidRPr="009A6462">
        <w:rPr>
          <w:bCs w:val="0"/>
          <w:sz w:val="26"/>
          <w:szCs w:val="26"/>
        </w:rPr>
        <w:t xml:space="preserve">  «Документы члена коллективного </w:t>
      </w:r>
      <w:r w:rsidR="009C744E" w:rsidRPr="009A6462">
        <w:rPr>
          <w:bCs w:val="0"/>
          <w:sz w:val="26"/>
          <w:szCs w:val="26"/>
        </w:rPr>
        <w:t>Участник</w:t>
      </w:r>
      <w:r w:rsidR="00717F60" w:rsidRPr="009A6462">
        <w:rPr>
          <w:bCs w:val="0"/>
          <w:sz w:val="26"/>
          <w:szCs w:val="26"/>
        </w:rPr>
        <w:t>а _________________»):</w:t>
      </w:r>
    </w:p>
    <w:p w:rsidR="007044CB" w:rsidRPr="009A6462" w:rsidRDefault="00A154B7"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Формы, указанные в подразделах </w:t>
      </w:r>
      <w:r w:rsidR="00F67C6A" w:rsidRPr="009A6462">
        <w:rPr>
          <w:sz w:val="26"/>
          <w:szCs w:val="26"/>
        </w:rPr>
        <w:fldChar w:fldCharType="begin"/>
      </w:r>
      <w:r w:rsidR="00F67C6A" w:rsidRPr="009A6462">
        <w:rPr>
          <w:sz w:val="26"/>
          <w:szCs w:val="26"/>
        </w:rPr>
        <w:instrText xml:space="preserve"> REF _Ref440274659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5.9</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5.11</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_Ref440274744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5.12</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5.14</w:t>
      </w:r>
      <w:r w:rsidR="00F67C6A" w:rsidRPr="009A6462">
        <w:rPr>
          <w:sz w:val="26"/>
          <w:szCs w:val="26"/>
        </w:rPr>
        <w:fldChar w:fldCharType="end"/>
      </w:r>
      <w:r w:rsidR="007044CB" w:rsidRPr="009A6462">
        <w:rPr>
          <w:bCs w:val="0"/>
          <w:sz w:val="26"/>
          <w:szCs w:val="26"/>
        </w:rPr>
        <w:t>;</w:t>
      </w:r>
    </w:p>
    <w:p w:rsidR="00717F60" w:rsidRPr="009A6462" w:rsidRDefault="00717F60"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Документы, </w:t>
      </w:r>
      <w:r w:rsidR="00DA7E38" w:rsidRPr="009A6462">
        <w:rPr>
          <w:bCs w:val="0"/>
          <w:sz w:val="26"/>
          <w:szCs w:val="26"/>
        </w:rPr>
        <w:t>подтверждающие правоспособность</w:t>
      </w:r>
      <w:r w:rsidRPr="009A6462">
        <w:rPr>
          <w:bCs w:val="0"/>
          <w:sz w:val="26"/>
          <w:szCs w:val="26"/>
        </w:rPr>
        <w:t xml:space="preserve"> данной организации</w:t>
      </w:r>
      <w:r w:rsidR="00E963D9"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E963D9" w:rsidRPr="009A6462">
        <w:rPr>
          <w:bCs w:val="0"/>
          <w:sz w:val="26"/>
          <w:szCs w:val="26"/>
        </w:rPr>
        <w:t>)</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after="100" w:line="264" w:lineRule="auto"/>
        <w:ind w:left="539" w:hanging="539"/>
        <w:rPr>
          <w:bCs w:val="0"/>
          <w:sz w:val="26"/>
          <w:szCs w:val="26"/>
        </w:rPr>
      </w:pPr>
      <w:r w:rsidRPr="009A6462">
        <w:rPr>
          <w:bCs w:val="0"/>
          <w:sz w:val="26"/>
          <w:szCs w:val="26"/>
        </w:rPr>
        <w:t>Техническое предложение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5.3</w:t>
      </w:r>
      <w:r w:rsidR="00F67C6A" w:rsidRPr="009A6462">
        <w:rPr>
          <w:sz w:val="26"/>
          <w:szCs w:val="26"/>
        </w:rPr>
        <w:fldChar w:fldCharType="end"/>
      </w:r>
      <w:r w:rsidRPr="009A6462">
        <w:rPr>
          <w:bCs w:val="0"/>
          <w:sz w:val="26"/>
          <w:szCs w:val="26"/>
        </w:rPr>
        <w:t>)</w:t>
      </w:r>
      <w:r w:rsidR="00BD2FD1" w:rsidRPr="009A6462">
        <w:rPr>
          <w:bCs w:val="0"/>
          <w:sz w:val="26"/>
          <w:szCs w:val="26"/>
        </w:rPr>
        <w:t xml:space="preserve">, </w:t>
      </w:r>
      <w:r w:rsidR="00BD2FD1" w:rsidRPr="009A6462">
        <w:rPr>
          <w:sz w:val="26"/>
          <w:szCs w:val="26"/>
        </w:rPr>
        <w:t>свидетельства производителей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_Ref440275030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5.10</w:t>
      </w:r>
      <w:r w:rsidR="00F67C6A" w:rsidRPr="009A6462">
        <w:rPr>
          <w:sz w:val="26"/>
          <w:szCs w:val="26"/>
        </w:rPr>
        <w:fldChar w:fldCharType="end"/>
      </w:r>
      <w:r w:rsidR="00BD2FD1" w:rsidRPr="009A6462">
        <w:rPr>
          <w:sz w:val="26"/>
          <w:szCs w:val="26"/>
        </w:rPr>
        <w:t>)</w:t>
      </w:r>
      <w:r w:rsidR="004E26AE" w:rsidRPr="009A6462">
        <w:rPr>
          <w:sz w:val="26"/>
          <w:szCs w:val="26"/>
        </w:rPr>
        <w:t xml:space="preserve"> </w:t>
      </w:r>
      <w:r w:rsidR="004E26AE" w:rsidRPr="009A6462">
        <w:rPr>
          <w:bCs w:val="0"/>
          <w:spacing w:val="-1"/>
          <w:sz w:val="26"/>
          <w:szCs w:val="26"/>
        </w:rPr>
        <w:t>либо копии дилерских договоров</w:t>
      </w:r>
      <w:r w:rsidR="00BD2FD1" w:rsidRPr="009A6462">
        <w:rPr>
          <w:sz w:val="26"/>
          <w:szCs w:val="26"/>
        </w:rPr>
        <w:t xml:space="preserve"> </w:t>
      </w:r>
      <w:r w:rsidRPr="009A6462">
        <w:rPr>
          <w:bCs w:val="0"/>
          <w:sz w:val="26"/>
          <w:szCs w:val="26"/>
        </w:rPr>
        <w:t>оформля</w:t>
      </w:r>
      <w:r w:rsidR="004E26AE" w:rsidRPr="009A6462">
        <w:rPr>
          <w:bCs w:val="0"/>
          <w:sz w:val="26"/>
          <w:szCs w:val="26"/>
        </w:rPr>
        <w:t>ю</w:t>
      </w:r>
      <w:r w:rsidRPr="009A6462">
        <w:rPr>
          <w:bCs w:val="0"/>
          <w:sz w:val="26"/>
          <w:szCs w:val="26"/>
        </w:rPr>
        <w:t xml:space="preserve">тся отдельным </w:t>
      </w:r>
      <w:r w:rsidR="003E170D" w:rsidRPr="009A6462">
        <w:rPr>
          <w:bCs w:val="0"/>
          <w:sz w:val="26"/>
          <w:szCs w:val="26"/>
        </w:rPr>
        <w:t>архивом</w:t>
      </w:r>
      <w:r w:rsidRPr="009A6462">
        <w:rPr>
          <w:bCs w:val="0"/>
          <w:sz w:val="26"/>
          <w:szCs w:val="26"/>
        </w:rPr>
        <w:t xml:space="preserve"> «Техническое предложение </w:t>
      </w:r>
      <w:r w:rsidR="009C744E" w:rsidRPr="009A6462">
        <w:rPr>
          <w:bCs w:val="0"/>
          <w:sz w:val="26"/>
          <w:szCs w:val="26"/>
        </w:rPr>
        <w:t>Участник</w:t>
      </w:r>
      <w:r w:rsidRPr="009A6462">
        <w:rPr>
          <w:bCs w:val="0"/>
          <w:sz w:val="26"/>
          <w:szCs w:val="26"/>
        </w:rPr>
        <w:t>а __________».</w:t>
      </w:r>
    </w:p>
    <w:p w:rsidR="00717F60" w:rsidRPr="009A6462" w:rsidRDefault="009C744E"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3" w:name="_Ref306004660"/>
      <w:r w:rsidRPr="009A6462">
        <w:rPr>
          <w:bCs w:val="0"/>
          <w:sz w:val="26"/>
          <w:szCs w:val="26"/>
        </w:rPr>
        <w:t>Участник</w:t>
      </w:r>
      <w:r w:rsidR="00717F60" w:rsidRPr="009A6462">
        <w:rPr>
          <w:bCs w:val="0"/>
          <w:sz w:val="26"/>
          <w:szCs w:val="26"/>
        </w:rPr>
        <w:t xml:space="preserve"> имеет право подать только одну </w:t>
      </w:r>
      <w:r w:rsidR="004B5EB3" w:rsidRPr="009A6462">
        <w:rPr>
          <w:bCs w:val="0"/>
          <w:sz w:val="26"/>
          <w:szCs w:val="26"/>
        </w:rPr>
        <w:t>Заявк</w:t>
      </w:r>
      <w:r w:rsidR="00717F60" w:rsidRPr="009A6462">
        <w:rPr>
          <w:bCs w:val="0"/>
          <w:sz w:val="26"/>
          <w:szCs w:val="26"/>
        </w:rPr>
        <w:t xml:space="preserve">у. В случае нарушения этого требования все </w:t>
      </w:r>
      <w:r w:rsidR="004B5EB3" w:rsidRPr="009A6462">
        <w:rPr>
          <w:bCs w:val="0"/>
          <w:sz w:val="26"/>
          <w:szCs w:val="26"/>
        </w:rPr>
        <w:t>Заявк</w:t>
      </w:r>
      <w:r w:rsidR="00717F60" w:rsidRPr="009A6462">
        <w:rPr>
          <w:bCs w:val="0"/>
          <w:sz w:val="26"/>
          <w:szCs w:val="26"/>
        </w:rPr>
        <w:t xml:space="preserve">и такого </w:t>
      </w:r>
      <w:r w:rsidRPr="009A6462">
        <w:rPr>
          <w:bCs w:val="0"/>
          <w:sz w:val="26"/>
          <w:szCs w:val="26"/>
        </w:rPr>
        <w:t>Участник</w:t>
      </w:r>
      <w:r w:rsidR="00717F60" w:rsidRPr="009A6462">
        <w:rPr>
          <w:bCs w:val="0"/>
          <w:sz w:val="26"/>
          <w:szCs w:val="26"/>
        </w:rPr>
        <w:t>а отклоняются без рассмотрения по существу.</w:t>
      </w:r>
      <w:bookmarkEnd w:id="203"/>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proofErr w:type="gramStart"/>
      <w:r w:rsidRPr="009A6462">
        <w:rPr>
          <w:bCs w:val="0"/>
          <w:sz w:val="26"/>
          <w:szCs w:val="26"/>
        </w:rPr>
        <w:t xml:space="preserve">Все формы, указанные в разделе </w:t>
      </w:r>
      <w:r w:rsidR="00F67C6A" w:rsidRPr="009A6462">
        <w:rPr>
          <w:sz w:val="26"/>
          <w:szCs w:val="26"/>
        </w:rPr>
        <w:fldChar w:fldCharType="begin"/>
      </w:r>
      <w:r w:rsidR="00F67C6A" w:rsidRPr="009A6462">
        <w:rPr>
          <w:sz w:val="26"/>
          <w:szCs w:val="26"/>
        </w:rPr>
        <w:instrText xml:space="preserve"> REF _Ref440270602 \r \h  \* MERGEFORMAT </w:instrText>
      </w:r>
      <w:r w:rsidR="00F67C6A" w:rsidRPr="009A6462">
        <w:rPr>
          <w:sz w:val="26"/>
          <w:szCs w:val="26"/>
        </w:rPr>
      </w:r>
      <w:r w:rsidR="00F67C6A" w:rsidRPr="009A6462">
        <w:rPr>
          <w:sz w:val="26"/>
          <w:szCs w:val="26"/>
        </w:rPr>
        <w:fldChar w:fldCharType="separate"/>
      </w:r>
      <w:r w:rsidR="00622B69" w:rsidRPr="009A6462">
        <w:rPr>
          <w:sz w:val="26"/>
          <w:szCs w:val="26"/>
        </w:rPr>
        <w:t>5</w:t>
      </w:r>
      <w:r w:rsidR="00F67C6A" w:rsidRPr="009A6462">
        <w:rPr>
          <w:sz w:val="26"/>
          <w:szCs w:val="26"/>
        </w:rPr>
        <w:fldChar w:fldCharType="end"/>
      </w:r>
      <w:r w:rsidRPr="009A6462">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A6462" w:rsidRDefault="004B5EB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lastRenderedPageBreak/>
        <w:t>Заявк</w:t>
      </w:r>
      <w:r w:rsidR="00717F60" w:rsidRPr="009A6462">
        <w:rPr>
          <w:bCs w:val="0"/>
          <w:sz w:val="26"/>
          <w:szCs w:val="26"/>
        </w:rPr>
        <w:t xml:space="preserve">а должна быть подготовлена в электронной форме с использованием функционала ЭТП (подраздел </w:t>
      </w:r>
      <w:r w:rsidR="00F67C6A" w:rsidRPr="009A6462">
        <w:rPr>
          <w:sz w:val="26"/>
          <w:szCs w:val="26"/>
        </w:rPr>
        <w:fldChar w:fldCharType="begin"/>
      </w:r>
      <w:r w:rsidR="00F67C6A" w:rsidRPr="009A6462">
        <w:rPr>
          <w:sz w:val="26"/>
          <w:szCs w:val="26"/>
        </w:rPr>
        <w:instrText xml:space="preserve"> REF _Ref191386419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3.3.2</w:t>
      </w:r>
      <w:r w:rsidR="00F67C6A" w:rsidRPr="009A6462">
        <w:rPr>
          <w:sz w:val="26"/>
          <w:szCs w:val="26"/>
        </w:rPr>
        <w:fldChar w:fldCharType="end"/>
      </w:r>
      <w:r w:rsidR="00717F60" w:rsidRPr="009A6462">
        <w:rPr>
          <w:bCs w:val="0"/>
          <w:sz w:val="26"/>
          <w:szCs w:val="26"/>
        </w:rPr>
        <w:t>)</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4" w:name="_Ref55279015"/>
      <w:bookmarkStart w:id="205" w:name="_Ref55279017"/>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A6462">
        <w:rPr>
          <w:bCs w:val="0"/>
          <w:sz w:val="26"/>
          <w:szCs w:val="26"/>
        </w:rPr>
        <w:t>образом</w:t>
      </w:r>
      <w:proofErr w:type="gramEnd"/>
      <w:r w:rsidRPr="009A6462">
        <w:rPr>
          <w:bCs w:val="0"/>
          <w:sz w:val="26"/>
          <w:szCs w:val="26"/>
        </w:rPr>
        <w:t xml:space="preserve"> уполномоченным им лицом на основании доверенности (далее — уполномоченного лица)</w:t>
      </w:r>
      <w:r w:rsidR="00123A9F" w:rsidRPr="009A6462">
        <w:rPr>
          <w:bCs w:val="0"/>
          <w:sz w:val="26"/>
          <w:szCs w:val="26"/>
        </w:rPr>
        <w:t xml:space="preserve">. </w:t>
      </w:r>
      <w:r w:rsidR="00123A9F" w:rsidRPr="009A6462">
        <w:rPr>
          <w:sz w:val="26"/>
          <w:szCs w:val="26"/>
        </w:rPr>
        <w:t>В последнем случае копия прикладывается к Заявке</w:t>
      </w:r>
      <w:r w:rsidRPr="009A6462">
        <w:rPr>
          <w:bCs w:val="0"/>
          <w:sz w:val="26"/>
          <w:szCs w:val="26"/>
        </w:rPr>
        <w:t>.</w:t>
      </w:r>
      <w:bookmarkEnd w:id="204"/>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6" w:name="_Ref195087786"/>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скреплен печатью Участника.</w:t>
      </w:r>
      <w:bookmarkEnd w:id="205"/>
      <w:bookmarkEnd w:id="206"/>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sz w:val="26"/>
          <w:szCs w:val="26"/>
        </w:rPr>
        <w:t xml:space="preserve">В случае предоставления ложной информации организатор отклонит </w:t>
      </w:r>
      <w:r w:rsidR="00A23E2D" w:rsidRPr="009A6462">
        <w:rPr>
          <w:sz w:val="26"/>
          <w:szCs w:val="26"/>
        </w:rPr>
        <w:t>Заявку</w:t>
      </w:r>
      <w:r w:rsidRPr="009A6462">
        <w:rPr>
          <w:sz w:val="26"/>
          <w:szCs w:val="26"/>
        </w:rPr>
        <w:t xml:space="preserve"> </w:t>
      </w:r>
      <w:r w:rsidR="000E5AC7" w:rsidRPr="009A6462">
        <w:rPr>
          <w:sz w:val="26"/>
          <w:szCs w:val="26"/>
        </w:rPr>
        <w:t>Участника</w:t>
      </w:r>
      <w:r w:rsidRPr="009A6462">
        <w:rPr>
          <w:sz w:val="26"/>
          <w:szCs w:val="26"/>
        </w:rPr>
        <w:t xml:space="preserve"> без рассмотрения по существу.</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bookmarkStart w:id="207" w:name="_Ref440271182"/>
      <w:proofErr w:type="gramStart"/>
      <w:r w:rsidRPr="009A6462">
        <w:rPr>
          <w:sz w:val="26"/>
          <w:szCs w:val="26"/>
        </w:rPr>
        <w:t xml:space="preserve">В целях подтверждения выполнения требований технического задания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9A6462">
        <w:rPr>
          <w:sz w:val="26"/>
          <w:szCs w:val="26"/>
        </w:rPr>
        <w:t xml:space="preserve"> </w:t>
      </w:r>
      <w:bookmarkEnd w:id="207"/>
      <w:r w:rsidR="001D1162" w:rsidRPr="009A6462">
        <w:rPr>
          <w:sz w:val="26"/>
          <w:szCs w:val="26"/>
        </w:rPr>
        <w:t>Заявка будет отклонена, если в Техническом предложении не будет отражена вышеуказанная информация.</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Если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вместо информации, изложенной в п. </w:t>
      </w:r>
      <w:r w:rsidR="00763E64" w:rsidRPr="009A6462">
        <w:rPr>
          <w:sz w:val="26"/>
          <w:szCs w:val="26"/>
        </w:rPr>
        <w:fldChar w:fldCharType="begin"/>
      </w:r>
      <w:r w:rsidR="00B71B9D"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9A6462">
        <w:rPr>
          <w:sz w:val="26"/>
          <w:szCs w:val="26"/>
        </w:rPr>
        <w:t>Заявка Участника будет отклонена без рассмотрения по существу</w:t>
      </w:r>
      <w:r w:rsidRPr="009A6462">
        <w:rPr>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Участник в </w:t>
      </w:r>
      <w:r w:rsidR="00F1041E" w:rsidRPr="009A6462">
        <w:rPr>
          <w:bCs w:val="0"/>
          <w:sz w:val="26"/>
          <w:szCs w:val="26"/>
        </w:rPr>
        <w:t>Сводн</w:t>
      </w:r>
      <w:r w:rsidR="000E5AC7" w:rsidRPr="009A6462">
        <w:rPr>
          <w:bCs w:val="0"/>
          <w:sz w:val="26"/>
          <w:szCs w:val="26"/>
        </w:rPr>
        <w:t>ой</w:t>
      </w:r>
      <w:r w:rsidR="00F1041E" w:rsidRPr="009A6462">
        <w:rPr>
          <w:bCs w:val="0"/>
          <w:sz w:val="26"/>
          <w:szCs w:val="26"/>
        </w:rPr>
        <w:t xml:space="preserve"> таблиц</w:t>
      </w:r>
      <w:r w:rsidR="000E5AC7" w:rsidRPr="009A6462">
        <w:rPr>
          <w:bCs w:val="0"/>
          <w:sz w:val="26"/>
          <w:szCs w:val="26"/>
        </w:rPr>
        <w:t>е</w:t>
      </w:r>
      <w:r w:rsidR="00F1041E" w:rsidRPr="009A6462">
        <w:rPr>
          <w:bCs w:val="0"/>
          <w:sz w:val="26"/>
          <w:szCs w:val="26"/>
        </w:rPr>
        <w:t xml:space="preserve"> стоимости</w:t>
      </w:r>
      <w:r w:rsidRPr="009A6462">
        <w:rPr>
          <w:sz w:val="26"/>
          <w:szCs w:val="26"/>
        </w:rPr>
        <w:t xml:space="preserve"> </w:t>
      </w:r>
      <w:r w:rsidR="00F04258" w:rsidRPr="009A6462">
        <w:rPr>
          <w:bCs w:val="0"/>
          <w:sz w:val="26"/>
          <w:szCs w:val="26"/>
        </w:rPr>
        <w:t xml:space="preserve">поставок </w:t>
      </w:r>
      <w:r w:rsidR="00B71B9D" w:rsidRPr="009A6462">
        <w:rPr>
          <w:bCs w:val="0"/>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B71B9D" w:rsidRPr="009A6462">
        <w:rPr>
          <w:bCs w:val="0"/>
          <w:sz w:val="26"/>
          <w:szCs w:val="26"/>
        </w:rPr>
        <w:t>)</w:t>
      </w:r>
      <w:r w:rsidRPr="009A6462">
        <w:rPr>
          <w:sz w:val="26"/>
          <w:szCs w:val="26"/>
        </w:rPr>
        <w:t xml:space="preserve"> должен указать условия оплаты за поставляемую продукцию, а в Графике </w:t>
      </w:r>
      <w:r w:rsidR="00B71B9D" w:rsidRPr="009A6462">
        <w:rPr>
          <w:bCs w:val="0"/>
          <w:sz w:val="26"/>
          <w:szCs w:val="26"/>
        </w:rPr>
        <w:t xml:space="preserve">выполнения поставок (раздел </w:t>
      </w:r>
      <w:r w:rsidR="00763E64" w:rsidRPr="009A6462">
        <w:rPr>
          <w:bCs w:val="0"/>
          <w:sz w:val="26"/>
          <w:szCs w:val="26"/>
        </w:rPr>
        <w:fldChar w:fldCharType="begin"/>
      </w:r>
      <w:r w:rsidR="00B71B9D" w:rsidRPr="009A6462">
        <w:rPr>
          <w:bCs w:val="0"/>
          <w:sz w:val="26"/>
          <w:szCs w:val="26"/>
        </w:rPr>
        <w:instrText xml:space="preserve"> REF _Ref440271036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5.4</w:t>
      </w:r>
      <w:r w:rsidR="00763E64" w:rsidRPr="009A6462">
        <w:rPr>
          <w:bCs w:val="0"/>
          <w:sz w:val="26"/>
          <w:szCs w:val="26"/>
        </w:rPr>
        <w:fldChar w:fldCharType="end"/>
      </w:r>
      <w:r w:rsidR="00B71B9D" w:rsidRPr="009A6462">
        <w:rPr>
          <w:bCs w:val="0"/>
          <w:sz w:val="26"/>
          <w:szCs w:val="26"/>
        </w:rPr>
        <w:t>)</w:t>
      </w:r>
      <w:r w:rsidRPr="009A6462">
        <w:rPr>
          <w:sz w:val="26"/>
          <w:szCs w:val="26"/>
        </w:rPr>
        <w:t xml:space="preserve"> – условия по срокам поставки продукции, не противоречащие условиям, указанным в Письме о подаче оферты </w:t>
      </w:r>
      <w:r w:rsidR="00B71B9D"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9A6462">
        <w:rPr>
          <w:bCs w:val="0"/>
          <w:spacing w:val="-2"/>
          <w:sz w:val="26"/>
          <w:szCs w:val="26"/>
        </w:rPr>
        <w:t>(</w:t>
      </w:r>
      <w:r w:rsidR="00B71B9D" w:rsidRPr="009A6462">
        <w:rPr>
          <w:bCs w:val="0"/>
          <w:sz w:val="26"/>
          <w:szCs w:val="26"/>
        </w:rPr>
        <w:t xml:space="preserve">раздел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w:t>
      </w:r>
    </w:p>
    <w:p w:rsidR="00717F60" w:rsidRPr="009A6462" w:rsidRDefault="00717F60" w:rsidP="00E71A48">
      <w:pPr>
        <w:pStyle w:val="3"/>
        <w:spacing w:line="264" w:lineRule="auto"/>
        <w:rPr>
          <w:sz w:val="26"/>
          <w:szCs w:val="26"/>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9A6462">
        <w:rPr>
          <w:sz w:val="26"/>
          <w:szCs w:val="26"/>
        </w:rPr>
        <w:t xml:space="preserve">Порядок подготовки </w:t>
      </w:r>
      <w:r w:rsidR="004B5EB3" w:rsidRPr="009A6462">
        <w:rPr>
          <w:sz w:val="26"/>
          <w:szCs w:val="26"/>
        </w:rPr>
        <w:t>Заявк</w:t>
      </w:r>
      <w:r w:rsidRPr="009A6462">
        <w:rPr>
          <w:sz w:val="26"/>
          <w:szCs w:val="26"/>
        </w:rPr>
        <w:t>и через </w:t>
      </w:r>
      <w:bookmarkEnd w:id="208"/>
      <w:bookmarkEnd w:id="209"/>
      <w:bookmarkEnd w:id="210"/>
      <w:r w:rsidRPr="009A6462">
        <w:rPr>
          <w:sz w:val="26"/>
          <w:szCs w:val="26"/>
        </w:rPr>
        <w:t>ЭТП</w:t>
      </w:r>
      <w:bookmarkEnd w:id="211"/>
      <w:bookmarkEnd w:id="212"/>
      <w:bookmarkEnd w:id="213"/>
      <w:bookmarkEnd w:id="214"/>
      <w:bookmarkEnd w:id="215"/>
      <w:bookmarkEnd w:id="216"/>
    </w:p>
    <w:p w:rsidR="00717F60" w:rsidRPr="009A6462" w:rsidRDefault="009C744E" w:rsidP="00BC19F9">
      <w:pPr>
        <w:widowControl w:val="0"/>
        <w:numPr>
          <w:ilvl w:val="3"/>
          <w:numId w:val="35"/>
        </w:numPr>
        <w:tabs>
          <w:tab w:val="left" w:pos="1701"/>
        </w:tabs>
        <w:overflowPunct w:val="0"/>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и при оформлении </w:t>
      </w:r>
      <w:r w:rsidR="004B5EB3" w:rsidRPr="009A6462">
        <w:rPr>
          <w:bCs w:val="0"/>
          <w:sz w:val="26"/>
          <w:szCs w:val="26"/>
        </w:rPr>
        <w:t>Заявк</w:t>
      </w:r>
      <w:r w:rsidR="00FE5731" w:rsidRPr="009A6462">
        <w:rPr>
          <w:bCs w:val="0"/>
          <w:sz w:val="26"/>
          <w:szCs w:val="26"/>
        </w:rPr>
        <w:t xml:space="preserve">и </w:t>
      </w:r>
      <w:r w:rsidR="00717F60" w:rsidRPr="009A6462">
        <w:rPr>
          <w:bCs w:val="0"/>
          <w:sz w:val="26"/>
          <w:szCs w:val="26"/>
        </w:rPr>
        <w:t xml:space="preserve">через ЭТП должны использовать формы и инструкции по их заполнению, предусмотренные настоящей </w:t>
      </w:r>
      <w:r w:rsidR="00AE0F91" w:rsidRPr="009A6462">
        <w:rPr>
          <w:bCs w:val="0"/>
          <w:sz w:val="26"/>
          <w:szCs w:val="26"/>
        </w:rPr>
        <w:t>Д</w:t>
      </w:r>
      <w:r w:rsidR="00717F60" w:rsidRPr="009A6462">
        <w:rPr>
          <w:bCs w:val="0"/>
          <w:sz w:val="26"/>
          <w:szCs w:val="26"/>
        </w:rPr>
        <w:t>окументацией по запросу предложений.</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файлы </w:t>
      </w:r>
      <w:r w:rsidR="004B5EB3" w:rsidRPr="009A6462">
        <w:rPr>
          <w:bCs w:val="0"/>
          <w:sz w:val="26"/>
          <w:szCs w:val="26"/>
        </w:rPr>
        <w:t>Заявк</w:t>
      </w:r>
      <w:r w:rsidRPr="009A6462">
        <w:rPr>
          <w:bCs w:val="0"/>
          <w:sz w:val="26"/>
          <w:szCs w:val="26"/>
        </w:rPr>
        <w:t xml:space="preserve">и, размещенные </w:t>
      </w:r>
      <w:r w:rsidR="009C744E" w:rsidRPr="009A6462">
        <w:rPr>
          <w:bCs w:val="0"/>
          <w:sz w:val="26"/>
          <w:szCs w:val="26"/>
        </w:rPr>
        <w:t>Участник</w:t>
      </w:r>
      <w:r w:rsidRPr="009A6462">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A6462">
        <w:rPr>
          <w:bCs w:val="0"/>
          <w:sz w:val="26"/>
          <w:szCs w:val="26"/>
        </w:rPr>
        <w:t>Заявк</w:t>
      </w:r>
      <w:r w:rsidRPr="009A6462">
        <w:rPr>
          <w:bCs w:val="0"/>
          <w:sz w:val="26"/>
          <w:szCs w:val="26"/>
        </w:rPr>
        <w:t>и, с указанием наименования документа, представленного данным файлом.</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8"/>
        <w:rPr>
          <w:bCs w:val="0"/>
          <w:sz w:val="26"/>
          <w:szCs w:val="26"/>
        </w:rPr>
      </w:pPr>
      <w:r w:rsidRPr="009A6462">
        <w:rPr>
          <w:bCs w:val="0"/>
          <w:sz w:val="26"/>
          <w:szCs w:val="26"/>
        </w:rPr>
        <w:lastRenderedPageBreak/>
        <w:t xml:space="preserve">Правила оформления </w:t>
      </w:r>
      <w:r w:rsidR="004B5EB3" w:rsidRPr="009A6462">
        <w:rPr>
          <w:bCs w:val="0"/>
          <w:sz w:val="26"/>
          <w:szCs w:val="26"/>
        </w:rPr>
        <w:t>Заявк</w:t>
      </w:r>
      <w:r w:rsidRPr="009A6462">
        <w:rPr>
          <w:bCs w:val="0"/>
          <w:sz w:val="26"/>
          <w:szCs w:val="26"/>
        </w:rPr>
        <w:t>и через ЭТП определяются правилами данной ЭТП.</w:t>
      </w:r>
    </w:p>
    <w:p w:rsidR="00717F60" w:rsidRPr="009A6462" w:rsidRDefault="00717F60" w:rsidP="00E71A48">
      <w:pPr>
        <w:pStyle w:val="3"/>
        <w:spacing w:line="264" w:lineRule="auto"/>
        <w:rPr>
          <w:sz w:val="26"/>
          <w:szCs w:val="26"/>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9A6462">
        <w:rPr>
          <w:sz w:val="26"/>
          <w:szCs w:val="26"/>
        </w:rPr>
        <w:t xml:space="preserve">Порядок подготовки </w:t>
      </w:r>
      <w:r w:rsidR="004B5EB3" w:rsidRPr="009A6462">
        <w:rPr>
          <w:sz w:val="26"/>
          <w:szCs w:val="26"/>
        </w:rPr>
        <w:t>Заявк</w:t>
      </w:r>
      <w:r w:rsidRPr="009A6462">
        <w:rPr>
          <w:sz w:val="26"/>
          <w:szCs w:val="26"/>
        </w:rPr>
        <w:t xml:space="preserve">и в письменной </w:t>
      </w:r>
      <w:r w:rsidR="00673FC7" w:rsidRPr="009A6462">
        <w:rPr>
          <w:sz w:val="26"/>
          <w:szCs w:val="26"/>
        </w:rPr>
        <w:t xml:space="preserve">(бумажной) </w:t>
      </w:r>
      <w:r w:rsidRPr="009A6462">
        <w:rPr>
          <w:sz w:val="26"/>
          <w:szCs w:val="26"/>
        </w:rPr>
        <w:t>форме</w:t>
      </w:r>
      <w:bookmarkEnd w:id="217"/>
      <w:bookmarkEnd w:id="218"/>
      <w:bookmarkEnd w:id="219"/>
      <w:bookmarkEnd w:id="220"/>
      <w:bookmarkEnd w:id="221"/>
      <w:bookmarkEnd w:id="222"/>
      <w:bookmarkEnd w:id="223"/>
    </w:p>
    <w:p w:rsidR="00717F60" w:rsidRPr="009A6462" w:rsidRDefault="00246801" w:rsidP="00BC19F9">
      <w:pPr>
        <w:widowControl w:val="0"/>
        <w:numPr>
          <w:ilvl w:val="3"/>
          <w:numId w:val="36"/>
        </w:numPr>
        <w:tabs>
          <w:tab w:val="left" w:pos="1700"/>
        </w:tabs>
        <w:overflowPunct w:val="0"/>
        <w:autoSpaceDE w:val="0"/>
        <w:spacing w:after="100" w:line="264" w:lineRule="auto"/>
        <w:ind w:left="0" w:firstLine="709"/>
        <w:rPr>
          <w:bCs w:val="0"/>
          <w:sz w:val="26"/>
          <w:szCs w:val="26"/>
        </w:rPr>
      </w:pPr>
      <w:bookmarkStart w:id="224" w:name="_Ref191386548"/>
      <w:r w:rsidRPr="009A6462">
        <w:rPr>
          <w:bCs w:val="0"/>
          <w:sz w:val="26"/>
          <w:szCs w:val="26"/>
        </w:rPr>
        <w:t xml:space="preserve">Предоставление Участником Заявки в письменной </w:t>
      </w:r>
      <w:r w:rsidR="00673FC7" w:rsidRPr="009A6462">
        <w:rPr>
          <w:sz w:val="26"/>
          <w:szCs w:val="26"/>
        </w:rPr>
        <w:t xml:space="preserve">(бумажной) </w:t>
      </w:r>
      <w:r w:rsidRPr="009A6462">
        <w:rPr>
          <w:bCs w:val="0"/>
          <w:sz w:val="26"/>
          <w:szCs w:val="26"/>
        </w:rPr>
        <w:t>форме не предусмотрено</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bookmarkEnd w:id="224"/>
    </w:p>
    <w:p w:rsidR="00717F60" w:rsidRPr="009A6462" w:rsidRDefault="00717F60" w:rsidP="00E71A48">
      <w:pPr>
        <w:pStyle w:val="3"/>
        <w:spacing w:line="264" w:lineRule="auto"/>
        <w:rPr>
          <w:sz w:val="26"/>
          <w:szCs w:val="26"/>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9A6462">
        <w:rPr>
          <w:sz w:val="26"/>
          <w:szCs w:val="26"/>
        </w:rPr>
        <w:t xml:space="preserve">Требования к сроку действия </w:t>
      </w:r>
      <w:r w:rsidR="004B5EB3" w:rsidRPr="009A6462">
        <w:rPr>
          <w:sz w:val="26"/>
          <w:szCs w:val="26"/>
        </w:rPr>
        <w:t>Заявк</w:t>
      </w:r>
      <w:r w:rsidRPr="009A6462">
        <w:rPr>
          <w:sz w:val="26"/>
          <w:szCs w:val="26"/>
        </w:rPr>
        <w:t>и</w:t>
      </w:r>
      <w:bookmarkEnd w:id="225"/>
      <w:bookmarkEnd w:id="226"/>
      <w:bookmarkEnd w:id="227"/>
      <w:bookmarkEnd w:id="228"/>
      <w:bookmarkEnd w:id="229"/>
      <w:bookmarkEnd w:id="230"/>
      <w:bookmarkEnd w:id="231"/>
    </w:p>
    <w:p w:rsidR="00717F60" w:rsidRPr="009A646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232" w:name="_Ref303683455"/>
      <w:r w:rsidRPr="009A6462">
        <w:rPr>
          <w:bCs w:val="0"/>
          <w:sz w:val="26"/>
          <w:szCs w:val="26"/>
        </w:rPr>
        <w:t>Заявк</w:t>
      </w:r>
      <w:r w:rsidR="00717F60" w:rsidRPr="009A6462">
        <w:rPr>
          <w:bCs w:val="0"/>
          <w:sz w:val="26"/>
          <w:szCs w:val="26"/>
        </w:rPr>
        <w:t xml:space="preserve">а действительна в течение срока, указанного </w:t>
      </w:r>
      <w:r w:rsidR="009C744E" w:rsidRPr="009A6462">
        <w:rPr>
          <w:bCs w:val="0"/>
          <w:sz w:val="26"/>
          <w:szCs w:val="26"/>
        </w:rPr>
        <w:t>Участник</w:t>
      </w:r>
      <w:r w:rsidR="00717F60" w:rsidRPr="009A6462">
        <w:rPr>
          <w:bCs w:val="0"/>
          <w:sz w:val="26"/>
          <w:szCs w:val="26"/>
        </w:rPr>
        <w:t xml:space="preserve">ом в письме о подаче оферты. В любом случае этот срок не должен быть менее </w:t>
      </w:r>
      <w:r w:rsidR="00246801" w:rsidRPr="009A6462">
        <w:rPr>
          <w:bCs w:val="0"/>
          <w:sz w:val="26"/>
          <w:szCs w:val="26"/>
        </w:rPr>
        <w:t>90</w:t>
      </w:r>
      <w:r w:rsidR="00717F60" w:rsidRPr="009A6462">
        <w:rPr>
          <w:bCs w:val="0"/>
          <w:sz w:val="26"/>
          <w:szCs w:val="26"/>
        </w:rPr>
        <w:t xml:space="preserve"> календарных дней со дня, следующего за днем окончания </w:t>
      </w:r>
      <w:r w:rsidR="00C33106" w:rsidRPr="009A6462">
        <w:rPr>
          <w:bCs w:val="0"/>
          <w:sz w:val="26"/>
          <w:szCs w:val="26"/>
        </w:rPr>
        <w:t xml:space="preserve">подачи </w:t>
      </w:r>
      <w:r w:rsidR="00717F60" w:rsidRPr="009A6462">
        <w:rPr>
          <w:bCs w:val="0"/>
          <w:sz w:val="26"/>
          <w:szCs w:val="26"/>
        </w:rPr>
        <w:t>Заявок</w:t>
      </w:r>
      <w:r w:rsidR="003F5CDB" w:rsidRPr="009A6462">
        <w:rPr>
          <w:bCs w:val="0"/>
          <w:sz w:val="26"/>
          <w:szCs w:val="26"/>
        </w:rPr>
        <w:t xml:space="preserve"> (п. </w:t>
      </w:r>
      <w:r w:rsidR="00763E64" w:rsidRPr="009A6462">
        <w:rPr>
          <w:bCs w:val="0"/>
          <w:sz w:val="26"/>
          <w:szCs w:val="26"/>
        </w:rPr>
        <w:fldChar w:fldCharType="begin"/>
      </w:r>
      <w:r w:rsidR="003F5CDB" w:rsidRPr="009A6462">
        <w:rPr>
          <w:bCs w:val="0"/>
          <w:sz w:val="26"/>
          <w:szCs w:val="26"/>
        </w:rPr>
        <w:instrText xml:space="preserve"> REF _Ref440289953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3.4.1.3</w:t>
      </w:r>
      <w:r w:rsidR="00763E64" w:rsidRPr="009A6462">
        <w:rPr>
          <w:bCs w:val="0"/>
          <w:sz w:val="26"/>
          <w:szCs w:val="26"/>
        </w:rPr>
        <w:fldChar w:fldCharType="end"/>
      </w:r>
      <w:r w:rsidR="003F5CDB" w:rsidRPr="009A6462">
        <w:rPr>
          <w:bCs w:val="0"/>
          <w:sz w:val="26"/>
          <w:szCs w:val="26"/>
        </w:rPr>
        <w:t>)</w:t>
      </w:r>
      <w:r w:rsidR="00717F60" w:rsidRPr="009A6462">
        <w:rPr>
          <w:bCs w:val="0"/>
          <w:sz w:val="26"/>
          <w:szCs w:val="26"/>
        </w:rPr>
        <w:t>.</w:t>
      </w:r>
      <w:bookmarkEnd w:id="232"/>
    </w:p>
    <w:p w:rsidR="00717F60" w:rsidRPr="009A646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9A6462">
        <w:rPr>
          <w:bCs w:val="0"/>
          <w:sz w:val="26"/>
          <w:szCs w:val="26"/>
        </w:rPr>
        <w:t xml:space="preserve">Указание меньшего срока действия служит основанием для отклонения </w:t>
      </w:r>
      <w:r w:rsidR="004B5EB3" w:rsidRPr="009A6462">
        <w:rPr>
          <w:bCs w:val="0"/>
          <w:sz w:val="26"/>
          <w:szCs w:val="26"/>
        </w:rPr>
        <w:t>Заявк</w:t>
      </w:r>
      <w:r w:rsidRPr="009A6462">
        <w:rPr>
          <w:bCs w:val="0"/>
          <w:sz w:val="26"/>
          <w:szCs w:val="26"/>
        </w:rPr>
        <w:t>и.</w:t>
      </w:r>
    </w:p>
    <w:p w:rsidR="00717F60" w:rsidRPr="009A6462" w:rsidRDefault="00717F60" w:rsidP="00E71A48">
      <w:pPr>
        <w:pStyle w:val="3"/>
        <w:spacing w:line="264" w:lineRule="auto"/>
        <w:rPr>
          <w:sz w:val="26"/>
          <w:szCs w:val="26"/>
        </w:rPr>
      </w:pPr>
      <w:bookmarkStart w:id="233" w:name="_Toc440357094"/>
      <w:bookmarkStart w:id="234" w:name="_Toc440359649"/>
      <w:bookmarkStart w:id="235" w:name="_Toc440632112"/>
      <w:bookmarkStart w:id="236" w:name="_Toc440875933"/>
      <w:bookmarkStart w:id="237" w:name="_Toc441130961"/>
      <w:bookmarkStart w:id="238" w:name="_Toc447269776"/>
      <w:r w:rsidRPr="009A6462">
        <w:rPr>
          <w:sz w:val="26"/>
          <w:szCs w:val="26"/>
        </w:rPr>
        <w:t xml:space="preserve">Требования к языку </w:t>
      </w:r>
      <w:r w:rsidR="004B5EB3" w:rsidRPr="009A6462">
        <w:rPr>
          <w:sz w:val="26"/>
          <w:szCs w:val="26"/>
        </w:rPr>
        <w:t>Заявк</w:t>
      </w:r>
      <w:r w:rsidRPr="009A6462">
        <w:rPr>
          <w:sz w:val="26"/>
          <w:szCs w:val="26"/>
        </w:rPr>
        <w:t>и</w:t>
      </w:r>
      <w:bookmarkEnd w:id="233"/>
      <w:bookmarkEnd w:id="234"/>
      <w:bookmarkEnd w:id="235"/>
      <w:bookmarkEnd w:id="236"/>
      <w:bookmarkEnd w:id="237"/>
      <w:bookmarkEnd w:id="238"/>
    </w:p>
    <w:p w:rsidR="00717F60" w:rsidRPr="009A6462" w:rsidRDefault="00B27CCD" w:rsidP="00E71A48">
      <w:pPr>
        <w:widowControl w:val="0"/>
        <w:tabs>
          <w:tab w:val="left" w:pos="1700"/>
        </w:tabs>
        <w:overflowPunct w:val="0"/>
        <w:autoSpaceDE w:val="0"/>
        <w:spacing w:after="100" w:line="264" w:lineRule="auto"/>
        <w:ind w:firstLine="709"/>
        <w:rPr>
          <w:bCs w:val="0"/>
          <w:sz w:val="26"/>
          <w:szCs w:val="26"/>
        </w:rPr>
      </w:pPr>
      <w:r w:rsidRPr="009A6462">
        <w:rPr>
          <w:bCs w:val="0"/>
          <w:sz w:val="26"/>
          <w:szCs w:val="26"/>
        </w:rPr>
        <w:t xml:space="preserve">3.3.5.1. </w:t>
      </w:r>
      <w:r w:rsidR="00717F60" w:rsidRPr="009A6462">
        <w:rPr>
          <w:bCs w:val="0"/>
          <w:sz w:val="26"/>
          <w:szCs w:val="26"/>
        </w:rPr>
        <w:t xml:space="preserve">Все документы, входящие в </w:t>
      </w:r>
      <w:r w:rsidR="004B5EB3" w:rsidRPr="009A6462">
        <w:rPr>
          <w:bCs w:val="0"/>
          <w:sz w:val="26"/>
          <w:szCs w:val="26"/>
        </w:rPr>
        <w:t>Заявк</w:t>
      </w:r>
      <w:r w:rsidR="00717F60" w:rsidRPr="009A6462">
        <w:rPr>
          <w:bCs w:val="0"/>
          <w:sz w:val="26"/>
          <w:szCs w:val="26"/>
        </w:rPr>
        <w:t>у, должны быть подготовлены на русском языке за исключением нижеследующего.</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6462">
        <w:rPr>
          <w:bCs w:val="0"/>
          <w:sz w:val="26"/>
          <w:szCs w:val="26"/>
        </w:rPr>
        <w:t>апостилированный</w:t>
      </w:r>
      <w:proofErr w:type="spellEnd"/>
      <w:r w:rsidRPr="009A6462">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Закупочная комиссия вправе не рассматривать документы, не переведенные на русский язык.</w:t>
      </w:r>
    </w:p>
    <w:p w:rsidR="00717F60" w:rsidRPr="009A6462" w:rsidRDefault="00717F60" w:rsidP="00E71A48">
      <w:pPr>
        <w:pStyle w:val="3"/>
        <w:spacing w:line="264" w:lineRule="auto"/>
        <w:rPr>
          <w:sz w:val="26"/>
          <w:szCs w:val="26"/>
        </w:rPr>
      </w:pPr>
      <w:bookmarkStart w:id="239" w:name="_Toc440357095"/>
      <w:bookmarkStart w:id="240" w:name="_Toc440359650"/>
      <w:bookmarkStart w:id="241" w:name="_Toc440632113"/>
      <w:bookmarkStart w:id="242" w:name="_Toc440875934"/>
      <w:bookmarkStart w:id="243" w:name="_Toc441130962"/>
      <w:bookmarkStart w:id="244" w:name="_Toc447269777"/>
      <w:r w:rsidRPr="009A6462">
        <w:rPr>
          <w:sz w:val="26"/>
          <w:szCs w:val="26"/>
        </w:rPr>
        <w:t xml:space="preserve">Требования к валюте </w:t>
      </w:r>
      <w:r w:rsidR="004B5EB3" w:rsidRPr="009A6462">
        <w:rPr>
          <w:sz w:val="26"/>
          <w:szCs w:val="26"/>
        </w:rPr>
        <w:t>Заявк</w:t>
      </w:r>
      <w:r w:rsidRPr="009A6462">
        <w:rPr>
          <w:sz w:val="26"/>
          <w:szCs w:val="26"/>
        </w:rPr>
        <w:t>и</w:t>
      </w:r>
      <w:bookmarkEnd w:id="239"/>
      <w:bookmarkEnd w:id="240"/>
      <w:bookmarkEnd w:id="241"/>
      <w:bookmarkEnd w:id="242"/>
      <w:bookmarkEnd w:id="243"/>
      <w:bookmarkEnd w:id="244"/>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Все суммы денежных сре</w:t>
      </w:r>
      <w:proofErr w:type="gramStart"/>
      <w:r w:rsidRPr="009A6462">
        <w:rPr>
          <w:bCs w:val="0"/>
          <w:sz w:val="26"/>
          <w:szCs w:val="26"/>
        </w:rPr>
        <w:t>дств в д</w:t>
      </w:r>
      <w:proofErr w:type="gramEnd"/>
      <w:r w:rsidRPr="009A6462">
        <w:rPr>
          <w:bCs w:val="0"/>
          <w:sz w:val="26"/>
          <w:szCs w:val="26"/>
        </w:rPr>
        <w:t xml:space="preserve">окументах, входящих в </w:t>
      </w:r>
      <w:r w:rsidR="004B5EB3" w:rsidRPr="009A6462">
        <w:rPr>
          <w:bCs w:val="0"/>
          <w:sz w:val="26"/>
          <w:szCs w:val="26"/>
        </w:rPr>
        <w:t>Заявк</w:t>
      </w:r>
      <w:r w:rsidRPr="009A6462">
        <w:rPr>
          <w:bCs w:val="0"/>
          <w:sz w:val="26"/>
          <w:szCs w:val="26"/>
        </w:rPr>
        <w:t xml:space="preserve">у, должны быть выражены в </w:t>
      </w:r>
      <w:r w:rsidR="002B5717" w:rsidRPr="009A6462">
        <w:rPr>
          <w:bCs w:val="0"/>
          <w:sz w:val="26"/>
          <w:szCs w:val="26"/>
        </w:rPr>
        <w:t>рублях РФ</w:t>
      </w:r>
      <w:r w:rsidRPr="009A6462">
        <w:rPr>
          <w:bCs w:val="0"/>
          <w:sz w:val="26"/>
          <w:szCs w:val="26"/>
        </w:rPr>
        <w:t>, за исключением нижеследующего.</w:t>
      </w:r>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proofErr w:type="gramStart"/>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A6462">
        <w:rPr>
          <w:bCs w:val="0"/>
          <w:sz w:val="26"/>
          <w:szCs w:val="26"/>
        </w:rPr>
        <w:t xml:space="preserve">рубли РФ </w:t>
      </w:r>
      <w:r w:rsidRPr="009A6462">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A6462" w:rsidRDefault="00717F60" w:rsidP="00BC19F9">
      <w:pPr>
        <w:widowControl w:val="0"/>
        <w:numPr>
          <w:ilvl w:val="3"/>
          <w:numId w:val="24"/>
        </w:numPr>
        <w:tabs>
          <w:tab w:val="left" w:pos="1700"/>
        </w:tabs>
        <w:overflowPunct w:val="0"/>
        <w:autoSpaceDE w:val="0"/>
        <w:spacing w:after="100" w:line="264" w:lineRule="auto"/>
        <w:ind w:left="0" w:firstLine="708"/>
        <w:rPr>
          <w:bCs w:val="0"/>
          <w:sz w:val="26"/>
          <w:szCs w:val="26"/>
        </w:rPr>
      </w:pPr>
      <w:r w:rsidRPr="009A6462">
        <w:rPr>
          <w:bCs w:val="0"/>
          <w:sz w:val="26"/>
          <w:szCs w:val="26"/>
        </w:rPr>
        <w:t xml:space="preserve">Цена </w:t>
      </w:r>
      <w:r w:rsidR="004B5EB3" w:rsidRPr="009A6462">
        <w:rPr>
          <w:bCs w:val="0"/>
          <w:sz w:val="26"/>
          <w:szCs w:val="26"/>
        </w:rPr>
        <w:t>Заявк</w:t>
      </w:r>
      <w:r w:rsidRPr="009A6462">
        <w:rPr>
          <w:bCs w:val="0"/>
          <w:sz w:val="26"/>
          <w:szCs w:val="26"/>
        </w:rPr>
        <w:t xml:space="preserve">и фиксируется в </w:t>
      </w:r>
      <w:r w:rsidR="002B5717" w:rsidRPr="009A6462">
        <w:rPr>
          <w:bCs w:val="0"/>
          <w:sz w:val="26"/>
          <w:szCs w:val="26"/>
        </w:rPr>
        <w:t xml:space="preserve">рублях РФ </w:t>
      </w:r>
      <w:r w:rsidRPr="009A6462">
        <w:rPr>
          <w:bCs w:val="0"/>
          <w:sz w:val="26"/>
          <w:szCs w:val="26"/>
        </w:rPr>
        <w:t>и не подлежит изменению при изменении официального курса валюты.</w:t>
      </w:r>
    </w:p>
    <w:p w:rsidR="00717F60" w:rsidRPr="00BE35C3" w:rsidRDefault="00717F60" w:rsidP="00E71A48">
      <w:pPr>
        <w:pStyle w:val="3"/>
        <w:spacing w:line="264" w:lineRule="auto"/>
        <w:rPr>
          <w:sz w:val="26"/>
          <w:szCs w:val="26"/>
        </w:rPr>
      </w:pPr>
      <w:bookmarkStart w:id="245" w:name="_Toc440357096"/>
      <w:bookmarkStart w:id="246" w:name="_Toc440359651"/>
      <w:bookmarkStart w:id="247" w:name="_Toc440632114"/>
      <w:bookmarkStart w:id="248" w:name="_Toc440875935"/>
      <w:bookmarkStart w:id="249" w:name="_Toc441130963"/>
      <w:bookmarkStart w:id="250" w:name="_Toc447269778"/>
      <w:r w:rsidRPr="00BE35C3">
        <w:rPr>
          <w:sz w:val="26"/>
          <w:szCs w:val="26"/>
        </w:rPr>
        <w:t xml:space="preserve">Начальная (максимальная) цена </w:t>
      </w:r>
      <w:r w:rsidR="00123C70" w:rsidRPr="00BE35C3">
        <w:rPr>
          <w:sz w:val="26"/>
          <w:szCs w:val="26"/>
        </w:rPr>
        <w:t>Договор</w:t>
      </w:r>
      <w:r w:rsidRPr="00BE35C3">
        <w:rPr>
          <w:sz w:val="26"/>
          <w:szCs w:val="26"/>
        </w:rPr>
        <w:t>а (цена лота)</w:t>
      </w:r>
      <w:bookmarkEnd w:id="245"/>
      <w:bookmarkEnd w:id="246"/>
      <w:bookmarkEnd w:id="247"/>
      <w:bookmarkEnd w:id="248"/>
      <w:bookmarkEnd w:id="249"/>
      <w:bookmarkEnd w:id="250"/>
    </w:p>
    <w:p w:rsidR="00280464" w:rsidRDefault="00717F60" w:rsidP="00BE35C3">
      <w:pPr>
        <w:widowControl w:val="0"/>
        <w:numPr>
          <w:ilvl w:val="3"/>
          <w:numId w:val="25"/>
        </w:numPr>
        <w:shd w:val="clear" w:color="auto" w:fill="FFFFFF"/>
        <w:tabs>
          <w:tab w:val="left" w:pos="1701"/>
        </w:tabs>
        <w:autoSpaceDE w:val="0"/>
        <w:spacing w:after="100" w:line="264" w:lineRule="auto"/>
        <w:ind w:left="0" w:right="17" w:firstLine="709"/>
        <w:rPr>
          <w:rFonts w:eastAsia="Calibri"/>
          <w:sz w:val="26"/>
          <w:szCs w:val="26"/>
          <w:lang w:eastAsia="en-US"/>
        </w:rPr>
      </w:pPr>
      <w:r w:rsidRPr="00BE35C3">
        <w:rPr>
          <w:bCs w:val="0"/>
          <w:sz w:val="26"/>
          <w:szCs w:val="26"/>
        </w:rPr>
        <w:t xml:space="preserve">Начальная (максимальная) цена </w:t>
      </w:r>
      <w:r w:rsidR="00123C70" w:rsidRPr="00BE35C3">
        <w:rPr>
          <w:bCs w:val="0"/>
          <w:sz w:val="26"/>
          <w:szCs w:val="26"/>
        </w:rPr>
        <w:t>Договор</w:t>
      </w:r>
      <w:r w:rsidRPr="00BE35C3">
        <w:rPr>
          <w:bCs w:val="0"/>
          <w:sz w:val="26"/>
          <w:szCs w:val="26"/>
        </w:rPr>
        <w:t>а</w:t>
      </w:r>
      <w:r w:rsidR="00216641" w:rsidRPr="00BE35C3">
        <w:rPr>
          <w:bCs w:val="0"/>
          <w:sz w:val="26"/>
          <w:szCs w:val="26"/>
        </w:rPr>
        <w:t>:</w:t>
      </w:r>
      <w:r w:rsidR="00BE35C3" w:rsidRPr="00BE35C3">
        <w:rPr>
          <w:b/>
          <w:sz w:val="26"/>
          <w:szCs w:val="26"/>
        </w:rPr>
        <w:t xml:space="preserve"> </w:t>
      </w:r>
      <w:r w:rsidR="00CA1CB5">
        <w:rPr>
          <w:b/>
          <w:sz w:val="26"/>
          <w:szCs w:val="26"/>
        </w:rPr>
        <w:t>338 622</w:t>
      </w:r>
      <w:r w:rsidR="00BE35C3" w:rsidRPr="00BE35C3">
        <w:rPr>
          <w:b/>
          <w:sz w:val="26"/>
          <w:szCs w:val="26"/>
        </w:rPr>
        <w:t>,00</w:t>
      </w:r>
      <w:r w:rsidR="00BE35C3" w:rsidRPr="00BE35C3">
        <w:rPr>
          <w:sz w:val="26"/>
          <w:szCs w:val="26"/>
        </w:rPr>
        <w:t xml:space="preserve"> (</w:t>
      </w:r>
      <w:r w:rsidR="00CA1CB5">
        <w:rPr>
          <w:sz w:val="26"/>
          <w:szCs w:val="26"/>
        </w:rPr>
        <w:t>Триста тридцать восемь тысяч шестьсот двадцать два</w:t>
      </w:r>
      <w:r w:rsidR="00BE35C3" w:rsidRPr="00BE35C3">
        <w:rPr>
          <w:sz w:val="26"/>
          <w:szCs w:val="26"/>
        </w:rPr>
        <w:t>) рубл</w:t>
      </w:r>
      <w:r w:rsidR="00BE35C3">
        <w:rPr>
          <w:sz w:val="26"/>
          <w:szCs w:val="26"/>
        </w:rPr>
        <w:t>я</w:t>
      </w:r>
      <w:r w:rsidR="00BE35C3" w:rsidRPr="00BE35C3">
        <w:rPr>
          <w:sz w:val="26"/>
          <w:szCs w:val="26"/>
        </w:rPr>
        <w:t xml:space="preserve"> 00 копеек РФ, без учета НДС; </w:t>
      </w:r>
      <w:r w:rsidR="00BE35C3" w:rsidRPr="00BE35C3">
        <w:rPr>
          <w:sz w:val="26"/>
          <w:szCs w:val="26"/>
        </w:rPr>
        <w:lastRenderedPageBreak/>
        <w:t xml:space="preserve">НДС составляет </w:t>
      </w:r>
      <w:r w:rsidR="00CA1CB5">
        <w:rPr>
          <w:b/>
          <w:sz w:val="26"/>
          <w:szCs w:val="26"/>
        </w:rPr>
        <w:t>60 951,96</w:t>
      </w:r>
      <w:r w:rsidR="00BE35C3" w:rsidRPr="00BE35C3">
        <w:rPr>
          <w:b/>
          <w:sz w:val="26"/>
          <w:szCs w:val="26"/>
        </w:rPr>
        <w:t xml:space="preserve">  </w:t>
      </w:r>
      <w:r w:rsidR="00BE35C3" w:rsidRPr="00BE35C3">
        <w:rPr>
          <w:sz w:val="26"/>
          <w:szCs w:val="26"/>
        </w:rPr>
        <w:t>(</w:t>
      </w:r>
      <w:r w:rsidR="00CA1CB5">
        <w:rPr>
          <w:sz w:val="26"/>
          <w:szCs w:val="26"/>
        </w:rPr>
        <w:t>Шестьдесят тысяч девятьсот пятьдесят один</w:t>
      </w:r>
      <w:r w:rsidR="00BE35C3" w:rsidRPr="00BE35C3">
        <w:rPr>
          <w:sz w:val="26"/>
          <w:szCs w:val="26"/>
        </w:rPr>
        <w:t>) рубл</w:t>
      </w:r>
      <w:r w:rsidR="00CA1CB5">
        <w:rPr>
          <w:sz w:val="26"/>
          <w:szCs w:val="26"/>
        </w:rPr>
        <w:t>ь</w:t>
      </w:r>
      <w:r w:rsidR="00BE35C3" w:rsidRPr="00BE35C3">
        <w:rPr>
          <w:sz w:val="26"/>
          <w:szCs w:val="26"/>
        </w:rPr>
        <w:t xml:space="preserve"> </w:t>
      </w:r>
      <w:r w:rsidR="00CA1CB5">
        <w:rPr>
          <w:sz w:val="26"/>
          <w:szCs w:val="26"/>
        </w:rPr>
        <w:t>9</w:t>
      </w:r>
      <w:r w:rsidR="00BE35C3">
        <w:rPr>
          <w:sz w:val="26"/>
          <w:szCs w:val="26"/>
        </w:rPr>
        <w:t>6</w:t>
      </w:r>
      <w:r w:rsidR="00BE35C3" w:rsidRPr="00BE35C3">
        <w:rPr>
          <w:sz w:val="26"/>
          <w:szCs w:val="26"/>
        </w:rPr>
        <w:t xml:space="preserve"> копеек РФ; </w:t>
      </w:r>
      <w:r w:rsidR="00CA1CB5">
        <w:rPr>
          <w:b/>
          <w:sz w:val="26"/>
          <w:szCs w:val="26"/>
        </w:rPr>
        <w:t>399 573,96</w:t>
      </w:r>
      <w:r w:rsidR="00BE35C3" w:rsidRPr="00BE35C3">
        <w:rPr>
          <w:b/>
          <w:sz w:val="26"/>
          <w:szCs w:val="26"/>
        </w:rPr>
        <w:t xml:space="preserve"> </w:t>
      </w:r>
      <w:r w:rsidR="00BE35C3" w:rsidRPr="00BE35C3">
        <w:rPr>
          <w:sz w:val="26"/>
          <w:szCs w:val="26"/>
        </w:rPr>
        <w:t>(</w:t>
      </w:r>
      <w:r w:rsidR="00CA1CB5">
        <w:rPr>
          <w:sz w:val="26"/>
          <w:szCs w:val="26"/>
        </w:rPr>
        <w:t>Триста девяносто девять тысяч пятьсот семьдесят три</w:t>
      </w:r>
      <w:r w:rsidR="00BE35C3" w:rsidRPr="00BE35C3">
        <w:rPr>
          <w:sz w:val="26"/>
          <w:szCs w:val="26"/>
        </w:rPr>
        <w:t>) рубл</w:t>
      </w:r>
      <w:r w:rsidR="00CA1CB5">
        <w:rPr>
          <w:sz w:val="26"/>
          <w:szCs w:val="26"/>
        </w:rPr>
        <w:t>я</w:t>
      </w:r>
      <w:r w:rsidR="00BE35C3" w:rsidRPr="00BE35C3">
        <w:rPr>
          <w:sz w:val="26"/>
          <w:szCs w:val="26"/>
        </w:rPr>
        <w:t xml:space="preserve"> </w:t>
      </w:r>
      <w:r w:rsidR="00CA1CB5">
        <w:rPr>
          <w:sz w:val="26"/>
          <w:szCs w:val="26"/>
        </w:rPr>
        <w:t>9</w:t>
      </w:r>
      <w:bookmarkStart w:id="251" w:name="_GoBack"/>
      <w:bookmarkEnd w:id="251"/>
      <w:r w:rsidR="00BE35C3">
        <w:rPr>
          <w:sz w:val="26"/>
          <w:szCs w:val="26"/>
        </w:rPr>
        <w:t>6</w:t>
      </w:r>
      <w:r w:rsidR="00BE35C3" w:rsidRPr="00BE35C3">
        <w:rPr>
          <w:sz w:val="26"/>
          <w:szCs w:val="26"/>
        </w:rPr>
        <w:t xml:space="preserve"> копеек РФ, с учетом НДС</w:t>
      </w:r>
      <w:r w:rsidR="00280464" w:rsidRPr="00BE35C3">
        <w:rPr>
          <w:rFonts w:eastAsia="Calibri"/>
          <w:sz w:val="26"/>
          <w:szCs w:val="26"/>
          <w:lang w:eastAsia="en-US"/>
        </w:rPr>
        <w:t>.</w:t>
      </w:r>
    </w:p>
    <w:p w:rsidR="00C83E85" w:rsidRPr="005B7C58" w:rsidRDefault="00C83E85" w:rsidP="00C83E8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BE35C3">
        <w:rPr>
          <w:sz w:val="26"/>
          <w:szCs w:val="26"/>
        </w:rPr>
        <w:t>Организатор отклонит Заявку Участника только на том основании, что предложенная Участником</w:t>
      </w:r>
      <w:r w:rsidRPr="009A6462">
        <w:rPr>
          <w:sz w:val="26"/>
          <w:szCs w:val="26"/>
        </w:rPr>
        <w:t xml:space="preserve"> цена превышает установленную начальную (максимальную) цену Лота</w:t>
      </w:r>
      <w:r w:rsidR="004F657D" w:rsidRPr="009A6462">
        <w:rPr>
          <w:bCs w:val="0"/>
          <w:sz w:val="26"/>
          <w:szCs w:val="26"/>
        </w:rPr>
        <w:t>.</w:t>
      </w:r>
    </w:p>
    <w:p w:rsidR="00FA6E95" w:rsidRPr="00FA6E95" w:rsidRDefault="00FA6E95" w:rsidP="00FA6E9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Pr="001D37BB">
        <w:rPr>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 xml:space="preserve">Цена в письме о подаче оферты </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3F3A69" w:rsidRPr="009A6462">
        <w:rPr>
          <w:bCs w:val="0"/>
          <w:sz w:val="26"/>
          <w:szCs w:val="26"/>
          <w:lang w:eastAsia="ru-RU"/>
        </w:rPr>
        <w:t>)</w:t>
      </w:r>
      <w:r w:rsidRPr="009A6462">
        <w:rPr>
          <w:bCs w:val="0"/>
          <w:sz w:val="26"/>
          <w:szCs w:val="26"/>
        </w:rPr>
        <w:t xml:space="preserve">, поданной Участником, должна соответствовать цене, указанной в </w:t>
      </w:r>
      <w:r w:rsidR="00546518" w:rsidRPr="009A6462">
        <w:rPr>
          <w:bCs w:val="0"/>
          <w:sz w:val="26"/>
          <w:szCs w:val="26"/>
        </w:rPr>
        <w:t>Сводной таблице стоимости</w:t>
      </w:r>
      <w:r w:rsidRPr="009A6462">
        <w:rPr>
          <w:bCs w:val="0"/>
          <w:sz w:val="26"/>
          <w:szCs w:val="26"/>
        </w:rPr>
        <w:t xml:space="preserve"> </w:t>
      </w:r>
      <w:r w:rsidR="00F04258" w:rsidRPr="009A6462">
        <w:rPr>
          <w:bCs w:val="0"/>
          <w:sz w:val="26"/>
          <w:szCs w:val="26"/>
        </w:rPr>
        <w:t xml:space="preserve">поставок </w:t>
      </w:r>
      <w:r w:rsidR="003F3A69" w:rsidRPr="009A6462">
        <w:rPr>
          <w:bCs w:val="0"/>
          <w:sz w:val="26"/>
          <w:szCs w:val="26"/>
        </w:rPr>
        <w:t>(</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3F3A69" w:rsidRPr="009A6462">
        <w:rPr>
          <w:bCs w:val="0"/>
          <w:sz w:val="26"/>
          <w:szCs w:val="26"/>
        </w:rPr>
        <w:t>)</w:t>
      </w:r>
      <w:r w:rsidRPr="009A6462">
        <w:rPr>
          <w:bCs w:val="0"/>
          <w:sz w:val="26"/>
          <w:szCs w:val="26"/>
        </w:rPr>
        <w:t>. В противном случае Заявк</w:t>
      </w:r>
      <w:r w:rsidR="003F5CDB" w:rsidRPr="009A6462">
        <w:rPr>
          <w:bCs w:val="0"/>
          <w:sz w:val="26"/>
          <w:szCs w:val="26"/>
        </w:rPr>
        <w:t>а</w:t>
      </w:r>
      <w:r w:rsidRPr="009A6462">
        <w:rPr>
          <w:bCs w:val="0"/>
          <w:sz w:val="26"/>
          <w:szCs w:val="26"/>
        </w:rPr>
        <w:t xml:space="preserve"> Участника будет отклонен</w:t>
      </w:r>
      <w:r w:rsidR="003F5CDB" w:rsidRPr="009A6462">
        <w:rPr>
          <w:bCs w:val="0"/>
          <w:sz w:val="26"/>
          <w:szCs w:val="26"/>
        </w:rPr>
        <w:t>а</w:t>
      </w:r>
      <w:r w:rsidRPr="009A6462">
        <w:rPr>
          <w:bCs w:val="0"/>
          <w:sz w:val="26"/>
          <w:szCs w:val="26"/>
        </w:rPr>
        <w:t xml:space="preserve"> без рассмотрения по существу.</w:t>
      </w:r>
    </w:p>
    <w:p w:rsidR="00F67C6A" w:rsidRPr="001D37BB" w:rsidRDefault="00F67C6A" w:rsidP="00F67C6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В рамках оценочной стадии, предусмотренной  пунктом </w:t>
      </w:r>
      <w:r w:rsidRPr="001D37BB">
        <w:rPr>
          <w:bCs w:val="0"/>
          <w:sz w:val="26"/>
          <w:szCs w:val="26"/>
        </w:rPr>
        <w:fldChar w:fldCharType="begin"/>
      </w:r>
      <w:r w:rsidRPr="001D37BB">
        <w:rPr>
          <w:bCs w:val="0"/>
          <w:sz w:val="26"/>
          <w:szCs w:val="26"/>
        </w:rPr>
        <w:instrText xml:space="preserve"> REF _Ref306138385 \r \h  \* MERGEFORMAT </w:instrText>
      </w:r>
      <w:r w:rsidRPr="001D37BB">
        <w:rPr>
          <w:bCs w:val="0"/>
          <w:sz w:val="26"/>
          <w:szCs w:val="26"/>
        </w:rPr>
      </w:r>
      <w:r w:rsidRPr="001D37BB">
        <w:rPr>
          <w:bCs w:val="0"/>
          <w:sz w:val="26"/>
          <w:szCs w:val="26"/>
        </w:rPr>
        <w:fldChar w:fldCharType="separate"/>
      </w:r>
      <w:r w:rsidRPr="001D37BB">
        <w:rPr>
          <w:bCs w:val="0"/>
          <w:sz w:val="26"/>
          <w:szCs w:val="26"/>
        </w:rPr>
        <w:t>3.6.4</w:t>
      </w:r>
      <w:r w:rsidRPr="001D37BB">
        <w:rPr>
          <w:bCs w:val="0"/>
          <w:sz w:val="26"/>
          <w:szCs w:val="26"/>
        </w:rPr>
        <w:fldChar w:fldCharType="end"/>
      </w:r>
      <w:r w:rsidRPr="001D37BB">
        <w:rPr>
          <w:bCs w:val="0"/>
          <w:sz w:val="26"/>
          <w:szCs w:val="26"/>
        </w:rPr>
        <w:t xml:space="preserve"> настоящей Документации, Закупочная комиссия оценивает и сопоставляет стоимость Заявки без учета НДС</w:t>
      </w:r>
      <w:r>
        <w:rPr>
          <w:bCs w:val="0"/>
          <w:sz w:val="26"/>
          <w:szCs w:val="26"/>
        </w:rPr>
        <w:t xml:space="preserve">, а также </w:t>
      </w:r>
      <w:r w:rsidRPr="00EB37CF">
        <w:rPr>
          <w:bCs w:val="0"/>
          <w:sz w:val="26"/>
          <w:szCs w:val="26"/>
        </w:rPr>
        <w:t>стоимости единицы продукции</w:t>
      </w:r>
      <w:r>
        <w:rPr>
          <w:bCs w:val="0"/>
          <w:sz w:val="26"/>
          <w:szCs w:val="26"/>
        </w:rPr>
        <w:t xml:space="preserve"> </w:t>
      </w:r>
      <w:r w:rsidRPr="00EB37CF">
        <w:rPr>
          <w:bCs w:val="0"/>
          <w:sz w:val="26"/>
          <w:szCs w:val="26"/>
        </w:rPr>
        <w:t>без учета НДС</w:t>
      </w:r>
      <w:r w:rsidRPr="001D37BB">
        <w:rPr>
          <w:bCs w:val="0"/>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proofErr w:type="gramStart"/>
      <w:r w:rsidRPr="009A6462">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A6462">
        <w:rPr>
          <w:bCs w:val="0"/>
          <w:sz w:val="26"/>
          <w:szCs w:val="26"/>
        </w:rPr>
        <w:t>.</w:t>
      </w:r>
      <w:proofErr w:type="gramEnd"/>
    </w:p>
    <w:p w:rsidR="002A5B42" w:rsidRPr="009A6462" w:rsidRDefault="00717F60" w:rsidP="00E71A48">
      <w:pPr>
        <w:pStyle w:val="3"/>
        <w:spacing w:line="264" w:lineRule="auto"/>
        <w:rPr>
          <w:sz w:val="26"/>
          <w:szCs w:val="26"/>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9A6462">
        <w:rPr>
          <w:sz w:val="26"/>
          <w:szCs w:val="26"/>
        </w:rPr>
        <w:t xml:space="preserve">Требования к </w:t>
      </w:r>
      <w:r w:rsidR="009C744E" w:rsidRPr="009A6462">
        <w:rPr>
          <w:sz w:val="26"/>
          <w:szCs w:val="26"/>
        </w:rPr>
        <w:t>Участник</w:t>
      </w:r>
      <w:r w:rsidRPr="009A6462">
        <w:rPr>
          <w:sz w:val="26"/>
          <w:szCs w:val="26"/>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9A6462">
        <w:rPr>
          <w:sz w:val="26"/>
          <w:szCs w:val="26"/>
        </w:rPr>
        <w:t xml:space="preserve"> </w:t>
      </w:r>
    </w:p>
    <w:p w:rsidR="00E71628"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1" w:name="_Ref93090116"/>
      <w:bookmarkStart w:id="262" w:name="_Ref191386482"/>
      <w:bookmarkStart w:id="263" w:name="_Ref440291364"/>
      <w:bookmarkEnd w:id="260"/>
      <w:r w:rsidRPr="009A6462">
        <w:rPr>
          <w:bCs w:val="0"/>
          <w:sz w:val="26"/>
          <w:szCs w:val="26"/>
        </w:rPr>
        <w:t xml:space="preserve">Требования к </w:t>
      </w:r>
      <w:r w:rsidR="009C744E" w:rsidRPr="009A6462">
        <w:rPr>
          <w:bCs w:val="0"/>
          <w:sz w:val="26"/>
          <w:szCs w:val="26"/>
        </w:rPr>
        <w:t>Участник</w:t>
      </w:r>
      <w:r w:rsidRPr="009A6462">
        <w:rPr>
          <w:bCs w:val="0"/>
          <w:sz w:val="26"/>
          <w:szCs w:val="26"/>
        </w:rPr>
        <w:t>ам</w:t>
      </w:r>
      <w:bookmarkEnd w:id="261"/>
      <w:r w:rsidRPr="009A6462">
        <w:rPr>
          <w:bCs w:val="0"/>
          <w:sz w:val="26"/>
          <w:szCs w:val="26"/>
        </w:rPr>
        <w:t>:</w:t>
      </w:r>
      <w:bookmarkStart w:id="264" w:name="_Ref306004833"/>
      <w:bookmarkEnd w:id="262"/>
      <w:r w:rsidR="000F4365" w:rsidRPr="009A6462">
        <w:rPr>
          <w:bCs w:val="0"/>
          <w:sz w:val="26"/>
          <w:szCs w:val="26"/>
        </w:rPr>
        <w:t xml:space="preserve"> у</w:t>
      </w:r>
      <w:r w:rsidRPr="009A6462">
        <w:rPr>
          <w:bCs w:val="0"/>
          <w:sz w:val="26"/>
          <w:szCs w:val="26"/>
        </w:rPr>
        <w:t xml:space="preserve">частвовать в процедуре </w:t>
      </w:r>
      <w:r w:rsidR="009C744E" w:rsidRPr="009A6462">
        <w:rPr>
          <w:bCs w:val="0"/>
          <w:sz w:val="26"/>
          <w:szCs w:val="26"/>
        </w:rPr>
        <w:t>З</w:t>
      </w:r>
      <w:r w:rsidRPr="009A6462">
        <w:rPr>
          <w:bCs w:val="0"/>
          <w:sz w:val="26"/>
          <w:szCs w:val="26"/>
        </w:rPr>
        <w:t xml:space="preserve">апроса предложений может любое </w:t>
      </w:r>
      <w:r w:rsidRPr="00497A27">
        <w:rPr>
          <w:bCs w:val="0"/>
          <w:sz w:val="26"/>
          <w:szCs w:val="26"/>
        </w:rPr>
        <w:t xml:space="preserve">юридическое, </w:t>
      </w:r>
      <w:r w:rsidRPr="00497A27">
        <w:rPr>
          <w:bCs w:val="0"/>
          <w:color w:val="000000"/>
          <w:sz w:val="26"/>
          <w:szCs w:val="26"/>
        </w:rPr>
        <w:t>физическое</w:t>
      </w:r>
      <w:r w:rsidRPr="00497A27">
        <w:rPr>
          <w:bCs w:val="0"/>
          <w:sz w:val="26"/>
          <w:szCs w:val="26"/>
        </w:rPr>
        <w:t xml:space="preserve"> лицо </w:t>
      </w:r>
      <w:r w:rsidR="00E71628" w:rsidRPr="00497A27">
        <w:rPr>
          <w:bCs w:val="0"/>
          <w:sz w:val="26"/>
          <w:szCs w:val="26"/>
        </w:rPr>
        <w:t>(в т.</w:t>
      </w:r>
      <w:r w:rsidR="003129D4" w:rsidRPr="00497A27">
        <w:rPr>
          <w:bCs w:val="0"/>
          <w:sz w:val="26"/>
          <w:szCs w:val="26"/>
        </w:rPr>
        <w:t xml:space="preserve"> </w:t>
      </w:r>
      <w:r w:rsidR="00E71628" w:rsidRPr="00497A27">
        <w:rPr>
          <w:bCs w:val="0"/>
          <w:sz w:val="26"/>
          <w:szCs w:val="26"/>
        </w:rPr>
        <w:t xml:space="preserve">ч. </w:t>
      </w:r>
      <w:r w:rsidRPr="00497A27">
        <w:rPr>
          <w:bCs w:val="0"/>
          <w:sz w:val="26"/>
          <w:szCs w:val="26"/>
        </w:rPr>
        <w:t>индивидуальный предприниматель</w:t>
      </w:r>
      <w:r w:rsidR="00E71628" w:rsidRPr="00497A27">
        <w:rPr>
          <w:bCs w:val="0"/>
          <w:sz w:val="26"/>
          <w:szCs w:val="26"/>
        </w:rPr>
        <w:t>)</w:t>
      </w:r>
      <w:r w:rsidR="00497A27" w:rsidRPr="00497A27">
        <w:rPr>
          <w:bCs w:val="0"/>
          <w:sz w:val="26"/>
          <w:szCs w:val="26"/>
        </w:rPr>
        <w:t xml:space="preserve">, </w:t>
      </w:r>
      <w:r w:rsidR="00497A27" w:rsidRPr="00497A27">
        <w:rPr>
          <w:sz w:val="26"/>
          <w:szCs w:val="26"/>
        </w:rPr>
        <w:t>являющееся субъектом малого и среднего предпринимательства</w:t>
      </w:r>
      <w:r w:rsidRPr="00497A27">
        <w:rPr>
          <w:bCs w:val="0"/>
          <w:sz w:val="26"/>
          <w:szCs w:val="26"/>
        </w:rPr>
        <w:t xml:space="preserve">. </w:t>
      </w:r>
      <w:r w:rsidR="003F330D" w:rsidRPr="00497A27">
        <w:rPr>
          <w:bCs w:val="0"/>
          <w:sz w:val="26"/>
          <w:szCs w:val="26"/>
        </w:rPr>
        <w:t xml:space="preserve">Привлечение </w:t>
      </w:r>
      <w:proofErr w:type="spellStart"/>
      <w:r w:rsidR="003F330D" w:rsidRPr="00497A27">
        <w:rPr>
          <w:bCs w:val="0"/>
          <w:sz w:val="26"/>
          <w:szCs w:val="26"/>
        </w:rPr>
        <w:t>со</w:t>
      </w:r>
      <w:r w:rsidR="00036006" w:rsidRPr="00497A27">
        <w:rPr>
          <w:bCs w:val="0"/>
          <w:sz w:val="26"/>
          <w:szCs w:val="26"/>
        </w:rPr>
        <w:t>поставщиков</w:t>
      </w:r>
      <w:proofErr w:type="spellEnd"/>
      <w:r w:rsidR="00036006" w:rsidRPr="00497A27">
        <w:rPr>
          <w:bCs w:val="0"/>
          <w:sz w:val="26"/>
          <w:szCs w:val="26"/>
        </w:rPr>
        <w:t xml:space="preserve"> в соответствии с пунктом </w:t>
      </w:r>
      <w:r w:rsidR="00763E64" w:rsidRPr="00497A27">
        <w:rPr>
          <w:bCs w:val="0"/>
          <w:sz w:val="26"/>
          <w:szCs w:val="26"/>
        </w:rPr>
        <w:fldChar w:fldCharType="begin"/>
      </w:r>
      <w:r w:rsidR="003F3A69" w:rsidRPr="00497A27">
        <w:rPr>
          <w:bCs w:val="0"/>
          <w:sz w:val="26"/>
          <w:szCs w:val="26"/>
        </w:rPr>
        <w:instrText xml:space="preserve"> REF _Ref440271628 \r \h </w:instrText>
      </w:r>
      <w:r w:rsidR="009A6462" w:rsidRPr="00497A27">
        <w:rPr>
          <w:bCs w:val="0"/>
          <w:sz w:val="26"/>
          <w:szCs w:val="26"/>
        </w:rPr>
        <w:instrText xml:space="preserve"> \* MERGEFORMAT </w:instrText>
      </w:r>
      <w:r w:rsidR="00763E64" w:rsidRPr="00497A27">
        <w:rPr>
          <w:bCs w:val="0"/>
          <w:sz w:val="26"/>
          <w:szCs w:val="26"/>
        </w:rPr>
      </w:r>
      <w:r w:rsidR="00763E64" w:rsidRPr="00497A27">
        <w:rPr>
          <w:bCs w:val="0"/>
          <w:sz w:val="26"/>
          <w:szCs w:val="26"/>
        </w:rPr>
        <w:fldChar w:fldCharType="separate"/>
      </w:r>
      <w:r w:rsidR="00622B69" w:rsidRPr="00497A27">
        <w:rPr>
          <w:bCs w:val="0"/>
          <w:sz w:val="26"/>
          <w:szCs w:val="26"/>
        </w:rPr>
        <w:t>3.3.9</w:t>
      </w:r>
      <w:r w:rsidR="00763E64" w:rsidRPr="00497A27">
        <w:rPr>
          <w:bCs w:val="0"/>
          <w:sz w:val="26"/>
          <w:szCs w:val="26"/>
        </w:rPr>
        <w:fldChar w:fldCharType="end"/>
      </w:r>
      <w:r w:rsidR="00036006" w:rsidRPr="00497A27">
        <w:rPr>
          <w:bCs w:val="0"/>
          <w:sz w:val="26"/>
          <w:szCs w:val="26"/>
        </w:rPr>
        <w:t xml:space="preserve"> не допускается. </w:t>
      </w:r>
      <w:proofErr w:type="gramStart"/>
      <w:r w:rsidRPr="00497A27">
        <w:rPr>
          <w:bCs w:val="0"/>
          <w:sz w:val="26"/>
          <w:szCs w:val="26"/>
        </w:rPr>
        <w:t xml:space="preserve">Дополнительные требования к коллективным </w:t>
      </w:r>
      <w:r w:rsidR="009C744E" w:rsidRPr="00497A27">
        <w:rPr>
          <w:bCs w:val="0"/>
          <w:sz w:val="26"/>
          <w:szCs w:val="26"/>
        </w:rPr>
        <w:t>У</w:t>
      </w:r>
      <w:r w:rsidRPr="00497A27">
        <w:rPr>
          <w:bCs w:val="0"/>
          <w:sz w:val="26"/>
          <w:szCs w:val="26"/>
        </w:rPr>
        <w:t>частникам</w:t>
      </w:r>
      <w:r w:rsidRPr="009A6462">
        <w:rPr>
          <w:bCs w:val="0"/>
          <w:sz w:val="26"/>
          <w:szCs w:val="26"/>
        </w:rPr>
        <w:t xml:space="preserve"> и порядку подтверждения их соответствия установленным требованиям приведены в пункте </w:t>
      </w:r>
      <w:r w:rsidR="00F67C6A" w:rsidRPr="009A6462">
        <w:rPr>
          <w:sz w:val="26"/>
          <w:szCs w:val="26"/>
        </w:rPr>
        <w:fldChar w:fldCharType="begin"/>
      </w:r>
      <w:r w:rsidR="00F67C6A" w:rsidRPr="009A6462">
        <w:rPr>
          <w:sz w:val="26"/>
          <w:szCs w:val="26"/>
        </w:rPr>
        <w:instrText xml:space="preserve"> REF _Ref191386461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w:t>
      </w:r>
      <w:r w:rsidR="00F67C6A" w:rsidRPr="009A6462">
        <w:rPr>
          <w:sz w:val="26"/>
          <w:szCs w:val="26"/>
        </w:rPr>
        <w:fldChar w:fldCharType="end"/>
      </w:r>
      <w:r w:rsidRPr="009A6462">
        <w:rPr>
          <w:bCs w:val="0"/>
          <w:sz w:val="26"/>
          <w:szCs w:val="26"/>
        </w:rPr>
        <w:t>. При проведении запроса предложений на ЭТП, такое</w:t>
      </w:r>
      <w:r w:rsidRPr="009A6462">
        <w:rPr>
          <w:sz w:val="26"/>
          <w:szCs w:val="26"/>
        </w:rPr>
        <w:t xml:space="preserve"> лицо должно быть зарегистрировано на соответствующей ЭТП в качестве </w:t>
      </w:r>
      <w:r w:rsidR="009C744E" w:rsidRPr="009A6462">
        <w:rPr>
          <w:sz w:val="26"/>
          <w:szCs w:val="26"/>
        </w:rPr>
        <w:t>Участник</w:t>
      </w:r>
      <w:r w:rsidRPr="009A6462">
        <w:rPr>
          <w:sz w:val="26"/>
          <w:szCs w:val="26"/>
        </w:rPr>
        <w:t xml:space="preserve">а ЭТП, а также в качестве </w:t>
      </w:r>
      <w:r w:rsidR="009C744E" w:rsidRPr="009A6462">
        <w:rPr>
          <w:sz w:val="26"/>
          <w:szCs w:val="26"/>
        </w:rPr>
        <w:t>Участник</w:t>
      </w:r>
      <w:r w:rsidRPr="009A6462">
        <w:rPr>
          <w:sz w:val="26"/>
          <w:szCs w:val="26"/>
        </w:rPr>
        <w:t>а проводимого запроса предложений.</w:t>
      </w:r>
      <w:bookmarkEnd w:id="263"/>
      <w:bookmarkEnd w:id="264"/>
      <w:proofErr w:type="gramEnd"/>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5" w:name="_Ref303669127"/>
      <w:r w:rsidRPr="009A6462">
        <w:rPr>
          <w:bCs w:val="0"/>
          <w:sz w:val="26"/>
          <w:szCs w:val="26"/>
        </w:rPr>
        <w:t xml:space="preserve">Чтобы претендовать на победу в данной процедуре </w:t>
      </w:r>
      <w:r w:rsidR="009C744E" w:rsidRPr="009A6462">
        <w:rPr>
          <w:bCs w:val="0"/>
          <w:sz w:val="26"/>
          <w:szCs w:val="26"/>
        </w:rPr>
        <w:t>З</w:t>
      </w:r>
      <w:r w:rsidRPr="009A6462">
        <w:rPr>
          <w:bCs w:val="0"/>
          <w:sz w:val="26"/>
          <w:szCs w:val="26"/>
        </w:rPr>
        <w:t xml:space="preserve">апроса предложений и получить право заключить с Заказчиком </w:t>
      </w:r>
      <w:r w:rsidR="00123C70" w:rsidRPr="009A6462">
        <w:rPr>
          <w:bCs w:val="0"/>
          <w:sz w:val="26"/>
          <w:szCs w:val="26"/>
        </w:rPr>
        <w:t>Договор</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отвечать следующим требованиям:</w:t>
      </w:r>
      <w:bookmarkEnd w:id="265"/>
    </w:p>
    <w:p w:rsidR="00717F60" w:rsidRPr="009A6462"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266" w:name="_Ref306032455"/>
      <w:r w:rsidRPr="009A6462">
        <w:rPr>
          <w:bCs w:val="0"/>
          <w:color w:val="000000"/>
          <w:sz w:val="26"/>
          <w:szCs w:val="26"/>
        </w:rPr>
        <w:lastRenderedPageBreak/>
        <w:t xml:space="preserve">должен </w:t>
      </w:r>
      <w:bookmarkStart w:id="267" w:name="_Ref303669099"/>
      <w:r w:rsidRPr="009A6462">
        <w:rPr>
          <w:bCs w:val="0"/>
          <w:color w:val="000000"/>
          <w:sz w:val="26"/>
          <w:szCs w:val="26"/>
        </w:rPr>
        <w:t xml:space="preserve">обладать гражданской правоспособностью в полном объеме для заключения и </w:t>
      </w:r>
      <w:r w:rsidRPr="009A6462">
        <w:rPr>
          <w:sz w:val="26"/>
          <w:szCs w:val="26"/>
          <w:lang w:eastAsia="ru-RU"/>
        </w:rPr>
        <w:t>исполнения</w:t>
      </w:r>
      <w:r w:rsidRPr="009A6462">
        <w:rPr>
          <w:bCs w:val="0"/>
          <w:color w:val="000000"/>
          <w:sz w:val="26"/>
          <w:szCs w:val="26"/>
        </w:rPr>
        <w:t xml:space="preserve"> </w:t>
      </w:r>
      <w:r w:rsidR="00123C70" w:rsidRPr="009A6462">
        <w:rPr>
          <w:bCs w:val="0"/>
          <w:color w:val="000000"/>
          <w:sz w:val="26"/>
          <w:szCs w:val="26"/>
        </w:rPr>
        <w:t>Договор</w:t>
      </w:r>
      <w:r w:rsidRPr="009A6462">
        <w:rPr>
          <w:bCs w:val="0"/>
          <w:color w:val="000000"/>
          <w:sz w:val="26"/>
          <w:szCs w:val="26"/>
        </w:rPr>
        <w:t xml:space="preserve">а </w:t>
      </w:r>
      <w:r w:rsidR="009D7F01" w:rsidRPr="009A6462">
        <w:rPr>
          <w:color w:val="000000"/>
          <w:sz w:val="26"/>
          <w:szCs w:val="26"/>
        </w:rPr>
        <w:t>(физическое лицо – обладать дееспособностью в полном объеме для заключения и исполнения Договора)</w:t>
      </w:r>
      <w:r w:rsidR="004F657D" w:rsidRPr="009A6462">
        <w:rPr>
          <w:color w:val="000000"/>
          <w:sz w:val="26"/>
          <w:szCs w:val="26"/>
        </w:rPr>
        <w:t xml:space="preserve"> (должен быть зарегистрирован в установленном порядке)</w:t>
      </w:r>
      <w:r w:rsidR="009D7F01" w:rsidRPr="009A6462">
        <w:rPr>
          <w:color w:val="000000"/>
          <w:sz w:val="26"/>
          <w:szCs w:val="26"/>
        </w:rPr>
        <w:t xml:space="preserve">; </w:t>
      </w:r>
      <w:bookmarkEnd w:id="266"/>
      <w:bookmarkEnd w:id="267"/>
    </w:p>
    <w:p w:rsidR="00717F60" w:rsidRPr="009A6462"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9A6462">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A6462">
        <w:rPr>
          <w:bCs w:val="0"/>
          <w:sz w:val="26"/>
          <w:szCs w:val="26"/>
        </w:rPr>
        <w:t>Участник</w:t>
      </w:r>
      <w:r w:rsidRPr="009A6462">
        <w:rPr>
          <w:bCs w:val="0"/>
          <w:sz w:val="26"/>
          <w:szCs w:val="26"/>
        </w:rPr>
        <w:t xml:space="preserve">а запроса предложений банкротом и об открытии конкурсного производства, на имущество </w:t>
      </w:r>
      <w:r w:rsidR="009C744E" w:rsidRPr="009A6462">
        <w:rPr>
          <w:bCs w:val="0"/>
          <w:sz w:val="26"/>
          <w:szCs w:val="26"/>
        </w:rPr>
        <w:t>Участник</w:t>
      </w:r>
      <w:r w:rsidRPr="009A6462">
        <w:rPr>
          <w:bCs w:val="0"/>
          <w:sz w:val="26"/>
          <w:szCs w:val="26"/>
        </w:rPr>
        <w:t xml:space="preserve">а, в части существенной для исполнения </w:t>
      </w:r>
      <w:r w:rsidR="00123C70" w:rsidRPr="009A6462">
        <w:rPr>
          <w:bCs w:val="0"/>
          <w:sz w:val="26"/>
          <w:szCs w:val="26"/>
        </w:rPr>
        <w:t>Договор</w:t>
      </w:r>
      <w:r w:rsidRPr="009A6462">
        <w:rPr>
          <w:bCs w:val="0"/>
          <w:sz w:val="26"/>
          <w:szCs w:val="26"/>
        </w:rPr>
        <w:t xml:space="preserve">а, не должен быть наложен арест, </w:t>
      </w:r>
      <w:r w:rsidRPr="009A6462">
        <w:rPr>
          <w:sz w:val="26"/>
          <w:szCs w:val="26"/>
          <w:lang w:eastAsia="ru-RU"/>
        </w:rPr>
        <w:t>экономическая</w:t>
      </w:r>
      <w:r w:rsidRPr="009A6462">
        <w:rPr>
          <w:bCs w:val="0"/>
          <w:sz w:val="26"/>
          <w:szCs w:val="26"/>
        </w:rPr>
        <w:t xml:space="preserve"> деятельность </w:t>
      </w:r>
      <w:r w:rsidR="009C744E" w:rsidRPr="009A6462">
        <w:rPr>
          <w:bCs w:val="0"/>
          <w:sz w:val="26"/>
          <w:szCs w:val="26"/>
        </w:rPr>
        <w:t>Участник</w:t>
      </w:r>
      <w:r w:rsidRPr="009A6462">
        <w:rPr>
          <w:bCs w:val="0"/>
          <w:sz w:val="26"/>
          <w:szCs w:val="26"/>
        </w:rPr>
        <w:t>а не должна быть приостановлена (для юридического лица, индивидуального предпринимателя);</w:t>
      </w:r>
    </w:p>
    <w:p w:rsidR="00E71628" w:rsidRPr="009A6462"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268" w:name="_Ref306032457"/>
      <w:proofErr w:type="gramStart"/>
      <w:r w:rsidRPr="009A6462">
        <w:rPr>
          <w:sz w:val="26"/>
          <w:szCs w:val="26"/>
          <w:lang w:eastAsia="ru-RU"/>
        </w:rPr>
        <w:t xml:space="preserve">не быть включенным в </w:t>
      </w:r>
      <w:r w:rsidRPr="009A6462">
        <w:rPr>
          <w:rFonts w:eastAsia="Arial Unicode MS"/>
          <w:sz w:val="26"/>
          <w:szCs w:val="26"/>
          <w:lang w:eastAsia="ru-RU"/>
        </w:rPr>
        <w:t>Реестр</w:t>
      </w:r>
      <w:r w:rsidRPr="009A6462">
        <w:rPr>
          <w:sz w:val="26"/>
          <w:szCs w:val="26"/>
          <w:lang w:eastAsia="ru-RU"/>
        </w:rPr>
        <w:t xml:space="preserve"> недобросовестных поставщиков</w:t>
      </w:r>
      <w:r w:rsidRPr="009A6462">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A6462">
        <w:rPr>
          <w:sz w:val="26"/>
          <w:szCs w:val="26"/>
          <w:lang w:eastAsia="ru-RU"/>
        </w:rPr>
        <w:t xml:space="preserve"> либо в </w:t>
      </w:r>
      <w:r w:rsidRPr="009A6462">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rFonts w:eastAsia="Arial Unicode MS"/>
          <w:sz w:val="26"/>
          <w:szCs w:val="26"/>
          <w:lang w:eastAsia="ru-RU"/>
        </w:rPr>
        <w:t>;</w:t>
      </w:r>
      <w:bookmarkEnd w:id="268"/>
      <w:proofErr w:type="gramEnd"/>
    </w:p>
    <w:p w:rsidR="009D7F01" w:rsidRPr="009A6462" w:rsidRDefault="009D7F01"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9A6462">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9A6462">
        <w:rPr>
          <w:color w:val="000000"/>
          <w:sz w:val="26"/>
          <w:szCs w:val="26"/>
          <w:lang w:eastAsia="ru-RU"/>
        </w:rPr>
        <w:t>й, иметь ресурсные возможности:</w:t>
      </w:r>
    </w:p>
    <w:p w:rsidR="009D7F01" w:rsidRPr="009A6462" w:rsidRDefault="009D7F01" w:rsidP="00BC19F9">
      <w:pPr>
        <w:widowControl w:val="0"/>
        <w:numPr>
          <w:ilvl w:val="0"/>
          <w:numId w:val="47"/>
        </w:numPr>
        <w:tabs>
          <w:tab w:val="left" w:pos="0"/>
          <w:tab w:val="num" w:pos="1650"/>
        </w:tabs>
        <w:suppressAutoHyphens w:val="0"/>
        <w:spacing w:line="264" w:lineRule="auto"/>
        <w:ind w:left="1650" w:hanging="550"/>
        <w:rPr>
          <w:color w:val="000000"/>
          <w:sz w:val="26"/>
          <w:szCs w:val="26"/>
          <w:lang w:eastAsia="ru-RU"/>
        </w:rPr>
      </w:pPr>
      <w:r w:rsidRPr="009A6462">
        <w:rPr>
          <w:color w:val="000000"/>
          <w:sz w:val="26"/>
          <w:szCs w:val="26"/>
          <w:lang w:eastAsia="ru-RU"/>
        </w:rPr>
        <w:t xml:space="preserve">должен обладать опытом аналогичных </w:t>
      </w:r>
      <w:r w:rsidR="009F4858" w:rsidRPr="009A6462">
        <w:rPr>
          <w:color w:val="000000"/>
          <w:sz w:val="26"/>
          <w:szCs w:val="26"/>
          <w:lang w:eastAsia="ru-RU"/>
        </w:rPr>
        <w:t xml:space="preserve">поставок </w:t>
      </w:r>
      <w:r w:rsidR="00DA7E38" w:rsidRPr="009A6462">
        <w:rPr>
          <w:color w:val="000000"/>
          <w:sz w:val="26"/>
          <w:szCs w:val="26"/>
          <w:lang w:eastAsia="ru-RU"/>
        </w:rPr>
        <w:t xml:space="preserve">(желательно наличие </w:t>
      </w:r>
      <w:r w:rsidR="00036006" w:rsidRPr="009A6462">
        <w:rPr>
          <w:color w:val="000000"/>
          <w:sz w:val="26"/>
          <w:szCs w:val="26"/>
          <w:lang w:eastAsia="ru-RU"/>
        </w:rPr>
        <w:t>за последние 3 года не менее 1 завершенного аналогичного</w:t>
      </w:r>
      <w:r w:rsidR="00A44B30" w:rsidRPr="009A6462">
        <w:rPr>
          <w:color w:val="000000"/>
          <w:sz w:val="26"/>
          <w:szCs w:val="26"/>
          <w:lang w:eastAsia="ru-RU"/>
        </w:rPr>
        <w:t xml:space="preserve"> договора</w:t>
      </w:r>
      <w:r w:rsidR="00036006" w:rsidRPr="009A6462">
        <w:rPr>
          <w:color w:val="000000"/>
          <w:sz w:val="26"/>
          <w:szCs w:val="26"/>
          <w:lang w:eastAsia="ru-RU"/>
        </w:rPr>
        <w:t xml:space="preserve"> по выполняемым поставкам, (в </w:t>
      </w:r>
      <w:proofErr w:type="spellStart"/>
      <w:r w:rsidR="00036006" w:rsidRPr="009A6462">
        <w:rPr>
          <w:color w:val="000000"/>
          <w:sz w:val="26"/>
          <w:szCs w:val="26"/>
          <w:lang w:eastAsia="ru-RU"/>
        </w:rPr>
        <w:t>т.ч</w:t>
      </w:r>
      <w:proofErr w:type="spellEnd"/>
      <w:r w:rsidR="00036006" w:rsidRPr="009A6462">
        <w:rPr>
          <w:color w:val="000000"/>
          <w:sz w:val="26"/>
          <w:szCs w:val="26"/>
          <w:lang w:eastAsia="ru-RU"/>
        </w:rPr>
        <w:t>. объемам поставок) и общей сумме договора</w:t>
      </w:r>
      <w:r w:rsidR="00A44B30" w:rsidRPr="009A6462">
        <w:rPr>
          <w:color w:val="000000"/>
          <w:sz w:val="26"/>
          <w:szCs w:val="26"/>
          <w:lang w:eastAsia="ru-RU"/>
        </w:rPr>
        <w:t>)</w:t>
      </w:r>
      <w:r w:rsidR="00036006" w:rsidRPr="009A6462">
        <w:rPr>
          <w:color w:val="000000"/>
          <w:sz w:val="26"/>
          <w:szCs w:val="26"/>
          <w:lang w:eastAsia="ru-RU"/>
        </w:rPr>
        <w:t xml:space="preserve">. </w:t>
      </w:r>
    </w:p>
    <w:p w:rsidR="009D7F01" w:rsidRPr="00C33D41" w:rsidRDefault="00DA6907" w:rsidP="00D75CA2">
      <w:pPr>
        <w:numPr>
          <w:ilvl w:val="0"/>
          <w:numId w:val="21"/>
        </w:numPr>
        <w:suppressAutoHyphens w:val="0"/>
        <w:spacing w:line="264" w:lineRule="auto"/>
        <w:rPr>
          <w:sz w:val="26"/>
          <w:szCs w:val="26"/>
          <w:lang w:eastAsia="ru-RU"/>
        </w:rPr>
      </w:pPr>
      <w:r w:rsidRPr="00C33D41">
        <w:rPr>
          <w:sz w:val="26"/>
          <w:szCs w:val="26"/>
        </w:rPr>
        <w:t>иметь необходимые полномочия на поставку продукции от производител</w:t>
      </w:r>
      <w:proofErr w:type="gramStart"/>
      <w:r w:rsidRPr="00C33D41">
        <w:rPr>
          <w:sz w:val="26"/>
          <w:szCs w:val="26"/>
        </w:rPr>
        <w:t>я(</w:t>
      </w:r>
      <w:proofErr w:type="gramEnd"/>
      <w:r w:rsidRPr="00C33D41">
        <w:rPr>
          <w:sz w:val="26"/>
          <w:szCs w:val="26"/>
        </w:rPr>
        <w:t>ей) данной продукции</w:t>
      </w:r>
      <w:r w:rsidR="009D7F01" w:rsidRPr="00C33D41">
        <w:rPr>
          <w:sz w:val="26"/>
          <w:szCs w:val="26"/>
          <w:lang w:eastAsia="ru-RU"/>
        </w:rPr>
        <w:t>;</w:t>
      </w:r>
    </w:p>
    <w:p w:rsidR="00C33D41" w:rsidRPr="00C33D41" w:rsidRDefault="00C33D41" w:rsidP="00CF39D0">
      <w:pPr>
        <w:numPr>
          <w:ilvl w:val="0"/>
          <w:numId w:val="21"/>
        </w:numPr>
        <w:suppressAutoHyphens w:val="0"/>
        <w:spacing w:line="264"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A6462" w:rsidRDefault="0094713A" w:rsidP="00CF39D0">
      <w:pPr>
        <w:numPr>
          <w:ilvl w:val="0"/>
          <w:numId w:val="21"/>
        </w:numPr>
        <w:suppressAutoHyphens w:val="0"/>
        <w:spacing w:line="264" w:lineRule="auto"/>
        <w:rPr>
          <w:sz w:val="26"/>
          <w:szCs w:val="26"/>
          <w:lang w:eastAsia="ru-RU"/>
        </w:rPr>
      </w:pPr>
      <w:r w:rsidRPr="00C33D41">
        <w:rPr>
          <w:sz w:val="26"/>
          <w:szCs w:val="26"/>
          <w:lang w:eastAsia="ru-RU"/>
        </w:rPr>
        <w:t>Дополнительные требования к Участникам, наличию документов, подтверждающих их соответствие</w:t>
      </w:r>
      <w:r w:rsidRPr="009A6462">
        <w:rPr>
          <w:sz w:val="26"/>
          <w:szCs w:val="26"/>
          <w:lang w:eastAsia="ru-RU"/>
        </w:rPr>
        <w:t xml:space="preserve"> требованиям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изложены в Приложении №1 (Техническ</w:t>
      </w:r>
      <w:r w:rsidR="003776BB" w:rsidRPr="009A6462">
        <w:rPr>
          <w:sz w:val="26"/>
          <w:szCs w:val="26"/>
          <w:lang w:eastAsia="ru-RU"/>
        </w:rPr>
        <w:t>ом(</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и(</w:t>
      </w:r>
      <w:proofErr w:type="spellStart"/>
      <w:r w:rsidRPr="009A6462">
        <w:rPr>
          <w:sz w:val="26"/>
          <w:szCs w:val="26"/>
          <w:lang w:eastAsia="ru-RU"/>
        </w:rPr>
        <w:t>ях</w:t>
      </w:r>
      <w:proofErr w:type="spellEnd"/>
      <w:r w:rsidR="003776BB" w:rsidRPr="009A6462">
        <w:rPr>
          <w:sz w:val="26"/>
          <w:szCs w:val="26"/>
          <w:lang w:eastAsia="ru-RU"/>
        </w:rPr>
        <w:t>)</w:t>
      </w:r>
      <w:r w:rsidRPr="009A6462">
        <w:rPr>
          <w:sz w:val="26"/>
          <w:szCs w:val="26"/>
          <w:lang w:eastAsia="ru-RU"/>
        </w:rPr>
        <w:t>) к настоящей Документации. При несоблюдении требований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xml:space="preserve"> Закупочная комиссия отклонит </w:t>
      </w:r>
      <w:r w:rsidR="00C96484" w:rsidRPr="009A6462">
        <w:rPr>
          <w:sz w:val="26"/>
          <w:szCs w:val="26"/>
          <w:lang w:eastAsia="ru-RU"/>
        </w:rPr>
        <w:t>Заявку</w:t>
      </w:r>
      <w:r w:rsidRPr="009A6462">
        <w:rPr>
          <w:sz w:val="26"/>
          <w:szCs w:val="26"/>
          <w:lang w:eastAsia="ru-RU"/>
        </w:rPr>
        <w:t xml:space="preserve"> Участника.</w:t>
      </w:r>
    </w:p>
    <w:p w:rsidR="009D7F01" w:rsidRPr="009A6462" w:rsidRDefault="009D7F01" w:rsidP="00CF39D0">
      <w:pPr>
        <w:suppressAutoHyphens w:val="0"/>
        <w:spacing w:line="264" w:lineRule="auto"/>
        <w:ind w:left="927" w:firstLine="0"/>
        <w:rPr>
          <w:sz w:val="26"/>
          <w:szCs w:val="26"/>
          <w:lang w:eastAsia="ru-RU"/>
        </w:rPr>
      </w:pPr>
      <w:proofErr w:type="gramStart"/>
      <w:r w:rsidRPr="009A6462">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w:t>
      </w:r>
      <w:r w:rsidRPr="009A6462">
        <w:rPr>
          <w:color w:val="000000"/>
          <w:sz w:val="26"/>
          <w:szCs w:val="26"/>
        </w:rPr>
        <w:lastRenderedPageBreak/>
        <w:t>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A6462">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A6462">
        <w:rPr>
          <w:color w:val="000000"/>
          <w:sz w:val="26"/>
          <w:szCs w:val="26"/>
        </w:rPr>
        <w:t>предоставляются документы</w:t>
      </w:r>
      <w:proofErr w:type="gramEnd"/>
      <w:r w:rsidRPr="009A6462">
        <w:rPr>
          <w:color w:val="000000"/>
          <w:sz w:val="26"/>
          <w:szCs w:val="26"/>
        </w:rPr>
        <w:t xml:space="preserve"> (копия Устава, выписка из ЕГРЮЛ/ЕГРИП, учредительный договор), подтверждающие факт </w:t>
      </w:r>
      <w:proofErr w:type="spellStart"/>
      <w:r w:rsidRPr="009A6462">
        <w:rPr>
          <w:color w:val="000000"/>
          <w:sz w:val="26"/>
          <w:szCs w:val="26"/>
        </w:rPr>
        <w:t>аффилированности</w:t>
      </w:r>
      <w:proofErr w:type="spellEnd"/>
      <w:r w:rsidRPr="009A6462">
        <w:rPr>
          <w:color w:val="000000"/>
          <w:sz w:val="26"/>
          <w:szCs w:val="26"/>
        </w:rPr>
        <w:t xml:space="preserve"> предприятий.</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9" w:name="_Ref306005578"/>
      <w:r w:rsidRPr="009A6462">
        <w:rPr>
          <w:bCs w:val="0"/>
          <w:sz w:val="26"/>
          <w:szCs w:val="26"/>
        </w:rPr>
        <w:t xml:space="preserve">В связи с </w:t>
      </w:r>
      <w:proofErr w:type="gramStart"/>
      <w:r w:rsidRPr="009A6462">
        <w:rPr>
          <w:bCs w:val="0"/>
          <w:sz w:val="26"/>
          <w:szCs w:val="26"/>
        </w:rPr>
        <w:t>вышеизложенным</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включить в состав </w:t>
      </w:r>
      <w:r w:rsidR="004B5EB3" w:rsidRPr="009A6462">
        <w:rPr>
          <w:bCs w:val="0"/>
          <w:sz w:val="26"/>
          <w:szCs w:val="26"/>
        </w:rPr>
        <w:t>Заявк</w:t>
      </w:r>
      <w:r w:rsidRPr="009A6462">
        <w:rPr>
          <w:bCs w:val="0"/>
          <w:sz w:val="26"/>
          <w:szCs w:val="26"/>
        </w:rPr>
        <w:t>и следующие документы, подтверждающие его правоспособность</w:t>
      </w:r>
      <w:r w:rsidR="0023626C" w:rsidRPr="009A6462">
        <w:rPr>
          <w:bCs w:val="0"/>
          <w:sz w:val="26"/>
          <w:szCs w:val="26"/>
        </w:rPr>
        <w:t>, квалификацию</w:t>
      </w:r>
      <w:r w:rsidRPr="009A6462">
        <w:rPr>
          <w:bCs w:val="0"/>
          <w:sz w:val="26"/>
          <w:szCs w:val="26"/>
        </w:rPr>
        <w:t xml:space="preserve">: </w:t>
      </w:r>
      <w:bookmarkStart w:id="270" w:name="_Ref303587815"/>
      <w:r w:rsidRPr="009A6462">
        <w:rPr>
          <w:bCs w:val="0"/>
          <w:sz w:val="26"/>
          <w:szCs w:val="26"/>
        </w:rPr>
        <w:t>Для юридических,  лиц/ индивидуальных предпринимателей, если в каждом из пунктов не установлено иное:</w:t>
      </w:r>
      <w:bookmarkEnd w:id="269"/>
      <w:bookmarkEnd w:id="270"/>
      <w:r w:rsidR="005B074F" w:rsidRPr="009A6462">
        <w:rPr>
          <w:bCs w:val="0"/>
          <w:sz w:val="26"/>
          <w:szCs w:val="26"/>
        </w:rPr>
        <w:t xml:space="preserve"> </w:t>
      </w:r>
    </w:p>
    <w:p w:rsidR="00553A57" w:rsidRPr="009A6462" w:rsidRDefault="009146DD" w:rsidP="00BC19F9">
      <w:pPr>
        <w:widowControl w:val="0"/>
        <w:numPr>
          <w:ilvl w:val="0"/>
          <w:numId w:val="48"/>
        </w:numPr>
        <w:tabs>
          <w:tab w:val="left" w:pos="1260"/>
        </w:tabs>
        <w:autoSpaceDE w:val="0"/>
        <w:spacing w:line="264" w:lineRule="auto"/>
        <w:ind w:left="1276"/>
        <w:rPr>
          <w:sz w:val="26"/>
          <w:szCs w:val="26"/>
        </w:rPr>
      </w:pPr>
      <w:r w:rsidRPr="009A6462">
        <w:rPr>
          <w:sz w:val="26"/>
          <w:szCs w:val="26"/>
        </w:rPr>
        <w:t>З</w:t>
      </w:r>
      <w:r w:rsidR="00553A57" w:rsidRPr="009A6462">
        <w:rPr>
          <w:sz w:val="26"/>
          <w:szCs w:val="26"/>
        </w:rPr>
        <w:t>аверенную Участником либо нотариусом копию устава в действующей редакции</w:t>
      </w:r>
      <w:r w:rsidRPr="009A6462">
        <w:rPr>
          <w:sz w:val="26"/>
          <w:szCs w:val="26"/>
        </w:rPr>
        <w:t xml:space="preserve"> (для юридических лиц)</w:t>
      </w:r>
      <w:r w:rsidR="00553A57" w:rsidRPr="009A6462">
        <w:rPr>
          <w:sz w:val="26"/>
          <w:szCs w:val="26"/>
        </w:rPr>
        <w:t>;</w:t>
      </w:r>
    </w:p>
    <w:p w:rsidR="00553A57" w:rsidRPr="009A6462" w:rsidRDefault="00E45C56" w:rsidP="00BC19F9">
      <w:pPr>
        <w:widowControl w:val="0"/>
        <w:numPr>
          <w:ilvl w:val="0"/>
          <w:numId w:val="48"/>
        </w:numPr>
        <w:tabs>
          <w:tab w:val="left" w:pos="1260"/>
        </w:tabs>
        <w:autoSpaceDE w:val="0"/>
        <w:spacing w:line="264" w:lineRule="auto"/>
        <w:ind w:left="1276"/>
        <w:rPr>
          <w:sz w:val="26"/>
          <w:szCs w:val="26"/>
        </w:rPr>
      </w:pPr>
      <w:bookmarkStart w:id="271" w:name="_Ref440279062"/>
      <w:r w:rsidRPr="009A6462">
        <w:rPr>
          <w:sz w:val="26"/>
          <w:szCs w:val="26"/>
        </w:rPr>
        <w:t>Копия</w:t>
      </w:r>
      <w:r w:rsidR="00462AAC" w:rsidRPr="009A6462">
        <w:rPr>
          <w:sz w:val="26"/>
          <w:szCs w:val="26"/>
        </w:rPr>
        <w:t xml:space="preserve"> </w:t>
      </w:r>
      <w:r w:rsidR="00553A57" w:rsidRPr="009A6462">
        <w:rPr>
          <w:sz w:val="26"/>
          <w:szCs w:val="26"/>
        </w:rPr>
        <w:t>выписки из Единого государственного реестра юридических лиц (ЕГРЮЛ)</w:t>
      </w:r>
      <w:r w:rsidR="009D4DA0" w:rsidRPr="009A6462">
        <w:rPr>
          <w:sz w:val="26"/>
          <w:szCs w:val="26"/>
        </w:rPr>
        <w:t xml:space="preserve"> (аналогичного документа для индивидуальных предпринимателей) </w:t>
      </w:r>
      <w:r w:rsidR="00553A57" w:rsidRPr="009A6462">
        <w:rPr>
          <w:sz w:val="26"/>
          <w:szCs w:val="26"/>
        </w:rPr>
        <w:t xml:space="preserve">с указанием сведений, что Участник не находится в состоянии реорганизации или ликвидации, </w:t>
      </w:r>
      <w:proofErr w:type="gramStart"/>
      <w:r w:rsidR="00553A57" w:rsidRPr="009A6462">
        <w:rPr>
          <w:sz w:val="26"/>
          <w:szCs w:val="26"/>
        </w:rPr>
        <w:t>выданную</w:t>
      </w:r>
      <w:proofErr w:type="gramEnd"/>
      <w:r w:rsidR="00553A57" w:rsidRPr="009A6462">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Информационное письмо о налич</w:t>
      </w:r>
      <w:proofErr w:type="gramStart"/>
      <w:r w:rsidRPr="009A6462">
        <w:rPr>
          <w:sz w:val="26"/>
          <w:szCs w:val="26"/>
        </w:rPr>
        <w:t>ии у У</w:t>
      </w:r>
      <w:proofErr w:type="gramEnd"/>
      <w:r w:rsidRPr="009A6462">
        <w:rPr>
          <w:sz w:val="26"/>
          <w:szCs w:val="26"/>
        </w:rPr>
        <w:t xml:space="preserve">частника конфликта интересов и/или 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w:t>
      </w:r>
      <w:r w:rsidRPr="009A6462">
        <w:rPr>
          <w:sz w:val="26"/>
          <w:szCs w:val="26"/>
        </w:rPr>
        <w:lastRenderedPageBreak/>
        <w:t>Заказчика или Организатора</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_Ref440271993 \r \h  \* MERGEFORMAT </w:instrText>
      </w:r>
      <w:r w:rsidR="00F67C6A" w:rsidRPr="009A6462">
        <w:rPr>
          <w:sz w:val="26"/>
          <w:szCs w:val="26"/>
        </w:rPr>
      </w:r>
      <w:r w:rsidR="00F67C6A" w:rsidRPr="009A6462">
        <w:rPr>
          <w:sz w:val="26"/>
          <w:szCs w:val="26"/>
        </w:rPr>
        <w:fldChar w:fldCharType="separate"/>
      </w:r>
      <w:r w:rsidR="00622B69" w:rsidRPr="009A6462">
        <w:rPr>
          <w:sz w:val="26"/>
          <w:szCs w:val="26"/>
        </w:rPr>
        <w:t>5.9</w:t>
      </w:r>
      <w:r w:rsidR="00F67C6A" w:rsidRPr="009A6462">
        <w:rPr>
          <w:sz w:val="26"/>
          <w:szCs w:val="26"/>
        </w:rPr>
        <w:fldChar w:fldCharType="end"/>
      </w:r>
      <w:r w:rsidR="00A600E3" w:rsidRPr="009A6462">
        <w:rPr>
          <w:sz w:val="26"/>
          <w:szCs w:val="26"/>
        </w:rPr>
        <w:t>)</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2" w:name="_Ref440372460"/>
      <w:r w:rsidRPr="009A6462">
        <w:rPr>
          <w:sz w:val="26"/>
          <w:szCs w:val="26"/>
        </w:rPr>
        <w:t>Антикоррупционные обязательства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_Ref440271964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00A600E3" w:rsidRPr="009A6462">
        <w:rPr>
          <w:sz w:val="26"/>
          <w:szCs w:val="26"/>
        </w:rPr>
        <w:t>)</w:t>
      </w:r>
      <w:r w:rsidRPr="009A6462">
        <w:rPr>
          <w:sz w:val="26"/>
          <w:szCs w:val="26"/>
        </w:rPr>
        <w:t>;</w:t>
      </w:r>
      <w:bookmarkEnd w:id="272"/>
    </w:p>
    <w:p w:rsidR="009948B4" w:rsidRPr="009A6462" w:rsidRDefault="009948B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Информация о собственниках </w:t>
      </w:r>
      <w:r w:rsidR="007705A5" w:rsidRPr="009A6462">
        <w:rPr>
          <w:sz w:val="26"/>
          <w:szCs w:val="26"/>
        </w:rPr>
        <w:t>Участника</w:t>
      </w:r>
      <w:r w:rsidRPr="009A6462">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_Ref440272035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5.11</w:t>
      </w:r>
      <w:r w:rsidR="00763E64" w:rsidRPr="009A6462">
        <w:rPr>
          <w:sz w:val="26"/>
          <w:szCs w:val="26"/>
        </w:rPr>
        <w:fldChar w:fldCharType="end"/>
      </w:r>
      <w:r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на обработку персональных данных</w:t>
      </w:r>
      <w:r w:rsidR="00A600E3" w:rsidRPr="009A6462">
        <w:rPr>
          <w:sz w:val="26"/>
          <w:szCs w:val="26"/>
        </w:rPr>
        <w:t xml:space="preserve"> </w:t>
      </w:r>
      <w:r w:rsidR="00A92723" w:rsidRPr="009A6462">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A6462">
        <w:rPr>
          <w:sz w:val="26"/>
          <w:szCs w:val="26"/>
        </w:rPr>
        <w:t>(</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5.12</w:t>
      </w:r>
      <w:r w:rsidR="00763E64" w:rsidRPr="009A6462">
        <w:rPr>
          <w:sz w:val="26"/>
          <w:szCs w:val="26"/>
        </w:rPr>
        <w:fldChar w:fldCharType="end"/>
      </w:r>
      <w:r w:rsidR="00A600E3" w:rsidRPr="009A6462">
        <w:rPr>
          <w:sz w:val="26"/>
          <w:szCs w:val="26"/>
        </w:rPr>
        <w:t>)</w:t>
      </w:r>
      <w:r w:rsidRPr="009A6462">
        <w:rPr>
          <w:sz w:val="26"/>
          <w:szCs w:val="26"/>
        </w:rPr>
        <w:t>;</w:t>
      </w:r>
    </w:p>
    <w:p w:rsidR="00F82225" w:rsidRPr="009A6462" w:rsidRDefault="00BE3785"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w:t>
      </w:r>
      <w:r w:rsidR="00F82225" w:rsidRPr="009A6462">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1120101)</w:t>
      </w:r>
      <w:r w:rsidR="008E1BA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8E1BA8" w:rsidRPr="009A6462">
        <w:rPr>
          <w:sz w:val="26"/>
          <w:szCs w:val="26"/>
        </w:rPr>
        <w:t>)</w:t>
      </w:r>
      <w:r w:rsidR="00F82225" w:rsidRPr="009A6462">
        <w:rPr>
          <w:sz w:val="26"/>
          <w:szCs w:val="26"/>
        </w:rPr>
        <w:t>;</w:t>
      </w:r>
      <w:proofErr w:type="gramEnd"/>
    </w:p>
    <w:p w:rsidR="00F82225" w:rsidRPr="009A6462" w:rsidRDefault="00687401"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w:t>
      </w:r>
      <w:r w:rsidR="00B016D1" w:rsidRPr="009A6462">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A6462">
        <w:rPr>
          <w:sz w:val="26"/>
          <w:szCs w:val="26"/>
        </w:rPr>
        <w:t>форма</w:t>
      </w:r>
      <w:proofErr w:type="gramEnd"/>
      <w:r w:rsidR="00F82225" w:rsidRPr="009A6462">
        <w:rPr>
          <w:sz w:val="26"/>
          <w:szCs w:val="26"/>
        </w:rPr>
        <w:t xml:space="preserve"> которой утверждена Приказом ФНС России от </w:t>
      </w:r>
      <w:r w:rsidR="00BD1BD4" w:rsidRPr="009A6462">
        <w:rPr>
          <w:sz w:val="26"/>
          <w:szCs w:val="26"/>
        </w:rPr>
        <w:t>05.06.2015 N ММВ-7-17/227</w:t>
      </w:r>
      <w:r w:rsidR="00F82225" w:rsidRPr="009A6462">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1160080)</w:t>
      </w:r>
      <w:r w:rsidR="008E1BA8" w:rsidRPr="009A6462">
        <w:rPr>
          <w:sz w:val="26"/>
          <w:szCs w:val="26"/>
        </w:rPr>
        <w:t xml:space="preserve"> (желательное условие)</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b/>
          <w:sz w:val="26"/>
          <w:szCs w:val="26"/>
          <w:u w:val="single"/>
        </w:rPr>
      </w:pPr>
      <w:r w:rsidRPr="009A6462">
        <w:rPr>
          <w:b/>
          <w:sz w:val="26"/>
          <w:szCs w:val="26"/>
          <w:u w:val="single"/>
        </w:rPr>
        <w:t>Для обычной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A6462">
        <w:rPr>
          <w:sz w:val="26"/>
          <w:szCs w:val="26"/>
        </w:rPr>
        <w:t xml:space="preserve"> от 29.07.1998 N 34н;</w:t>
      </w:r>
    </w:p>
    <w:p w:rsidR="00F82225" w:rsidRPr="009A6462" w:rsidRDefault="00F82225" w:rsidP="00F82225">
      <w:pPr>
        <w:widowControl w:val="0"/>
        <w:tabs>
          <w:tab w:val="left" w:pos="1260"/>
        </w:tabs>
        <w:autoSpaceDE w:val="0"/>
        <w:spacing w:line="264" w:lineRule="auto"/>
        <w:ind w:left="1276" w:firstLine="0"/>
        <w:rPr>
          <w:b/>
          <w:sz w:val="26"/>
          <w:szCs w:val="26"/>
          <w:u w:val="single"/>
        </w:rPr>
      </w:pPr>
      <w:r w:rsidRPr="009A6462">
        <w:rPr>
          <w:b/>
          <w:sz w:val="26"/>
          <w:szCs w:val="26"/>
          <w:u w:val="single"/>
        </w:rPr>
        <w:lastRenderedPageBreak/>
        <w:t>Для упрощенной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xml:space="preserve">Копии Налоговой </w:t>
      </w:r>
      <w:hyperlink r:id="rId35" w:history="1">
        <w:r w:rsidRPr="009A6462">
          <w:rPr>
            <w:sz w:val="26"/>
            <w:szCs w:val="26"/>
          </w:rPr>
          <w:t>декларации</w:t>
        </w:r>
      </w:hyperlink>
      <w:r w:rsidRPr="009A6462">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Уведомление о применении УСНО;</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b/>
          <w:sz w:val="26"/>
          <w:szCs w:val="26"/>
          <w:u w:val="single"/>
        </w:rPr>
        <w:t>Для индивидуальных предпринимателей:</w:t>
      </w:r>
      <w:r w:rsidRPr="009A6462">
        <w:rPr>
          <w:sz w:val="26"/>
          <w:szCs w:val="26"/>
        </w:rPr>
        <w:t xml:space="preserve"> документы в соответствии с законодательством, </w:t>
      </w:r>
      <w:proofErr w:type="gramStart"/>
      <w:r w:rsidRPr="009A6462">
        <w:rPr>
          <w:sz w:val="26"/>
          <w:szCs w:val="26"/>
        </w:rPr>
        <w:t>аналогичные</w:t>
      </w:r>
      <w:proofErr w:type="gramEnd"/>
      <w:r w:rsidRPr="009A6462">
        <w:rPr>
          <w:sz w:val="26"/>
          <w:szCs w:val="26"/>
        </w:rPr>
        <w:t xml:space="preserve"> по сути и содержанию вышеуказанным;</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A6462">
        <w:rPr>
          <w:sz w:val="26"/>
          <w:szCs w:val="26"/>
        </w:rPr>
        <w:t xml:space="preserve"> (желательное требование)</w:t>
      </w:r>
      <w:r w:rsidRPr="009A6462">
        <w:rPr>
          <w:sz w:val="26"/>
          <w:szCs w:val="26"/>
        </w:rPr>
        <w:t>;</w:t>
      </w:r>
    </w:p>
    <w:p w:rsidR="00F82225" w:rsidRPr="009A6462" w:rsidRDefault="007D7C50" w:rsidP="00BC19F9">
      <w:pPr>
        <w:widowControl w:val="0"/>
        <w:numPr>
          <w:ilvl w:val="0"/>
          <w:numId w:val="48"/>
        </w:numPr>
        <w:tabs>
          <w:tab w:val="left" w:pos="1260"/>
        </w:tabs>
        <w:autoSpaceDE w:val="0"/>
        <w:spacing w:line="264" w:lineRule="auto"/>
        <w:ind w:left="1276"/>
        <w:rPr>
          <w:sz w:val="26"/>
          <w:szCs w:val="26"/>
        </w:rPr>
      </w:pPr>
      <w:bookmarkStart w:id="273" w:name="_Ref440372474"/>
      <w:r w:rsidRPr="009A6462">
        <w:rPr>
          <w:sz w:val="26"/>
          <w:szCs w:val="26"/>
        </w:rPr>
        <w:t>Анкета Участника закупки</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F82225" w:rsidRPr="009A6462">
        <w:rPr>
          <w:sz w:val="26"/>
          <w:szCs w:val="26"/>
        </w:rPr>
        <w:t xml:space="preserve"> </w:t>
      </w:r>
      <w:r w:rsidR="009948B4" w:rsidRPr="009A6462">
        <w:rPr>
          <w:sz w:val="26"/>
          <w:szCs w:val="26"/>
        </w:rPr>
        <w:t>(</w:t>
      </w:r>
      <w:r w:rsidR="003F3A69" w:rsidRPr="009A6462">
        <w:rPr>
          <w:sz w:val="26"/>
          <w:szCs w:val="26"/>
        </w:rPr>
        <w:t>подраздел</w:t>
      </w:r>
      <w:r w:rsidR="009948B4"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_Ref440272119 \r \h  \* MERGEFORMAT </w:instrText>
      </w:r>
      <w:r w:rsidR="00F67C6A" w:rsidRPr="009A6462">
        <w:rPr>
          <w:sz w:val="26"/>
          <w:szCs w:val="26"/>
        </w:rPr>
      </w:r>
      <w:r w:rsidR="00F67C6A" w:rsidRPr="009A6462">
        <w:rPr>
          <w:sz w:val="26"/>
          <w:szCs w:val="26"/>
        </w:rPr>
        <w:fldChar w:fldCharType="separate"/>
      </w:r>
      <w:r w:rsidR="00622B69" w:rsidRPr="009A6462">
        <w:rPr>
          <w:sz w:val="26"/>
          <w:szCs w:val="26"/>
        </w:rPr>
        <w:t>5.6.1</w:t>
      </w:r>
      <w:r w:rsidR="00F67C6A" w:rsidRPr="009A6462">
        <w:rPr>
          <w:sz w:val="26"/>
          <w:szCs w:val="26"/>
        </w:rPr>
        <w:fldChar w:fldCharType="end"/>
      </w:r>
      <w:r w:rsidR="009948B4" w:rsidRPr="009A6462">
        <w:rPr>
          <w:sz w:val="26"/>
          <w:szCs w:val="26"/>
        </w:rPr>
        <w:t>)</w:t>
      </w:r>
      <w:r w:rsidR="005436EC" w:rsidRPr="009A6462">
        <w:rPr>
          <w:sz w:val="26"/>
          <w:szCs w:val="26"/>
        </w:rPr>
        <w:t xml:space="preserve"> с приложением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w:t>
      </w:r>
      <w:r w:rsidR="00067238" w:rsidRPr="009A6462">
        <w:rPr>
          <w:bCs w:val="0"/>
          <w:sz w:val="26"/>
          <w:szCs w:val="26"/>
        </w:rPr>
        <w:t>ого</w:t>
      </w:r>
      <w:r w:rsidR="005436EC" w:rsidRPr="009A6462">
        <w:rPr>
          <w:bCs w:val="0"/>
          <w:sz w:val="26"/>
          <w:szCs w:val="26"/>
        </w:rPr>
        <w:t xml:space="preserve"> в формате MS </w:t>
      </w:r>
      <w:proofErr w:type="spellStart"/>
      <w:r w:rsidR="005436EC" w:rsidRPr="009A6462">
        <w:rPr>
          <w:bCs w:val="0"/>
          <w:sz w:val="26"/>
          <w:szCs w:val="26"/>
        </w:rPr>
        <w:t>Word</w:t>
      </w:r>
      <w:proofErr w:type="spellEnd"/>
      <w:r w:rsidR="00F82225" w:rsidRPr="009A6462">
        <w:rPr>
          <w:sz w:val="26"/>
          <w:szCs w:val="26"/>
        </w:rPr>
        <w:t>;</w:t>
      </w:r>
      <w:bookmarkEnd w:id="273"/>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4" w:name="_Ref440372477"/>
      <w:proofErr w:type="gramStart"/>
      <w:r w:rsidRPr="009A6462">
        <w:rPr>
          <w:sz w:val="26"/>
          <w:szCs w:val="26"/>
        </w:rPr>
        <w:t xml:space="preserve">Декларация о соответствии </w:t>
      </w:r>
      <w:r w:rsidR="009948B4" w:rsidRPr="009A6462">
        <w:rPr>
          <w:sz w:val="26"/>
          <w:szCs w:val="26"/>
        </w:rPr>
        <w:t>Участника</w:t>
      </w:r>
      <w:r w:rsidRPr="009A6462">
        <w:rPr>
          <w:sz w:val="26"/>
          <w:szCs w:val="26"/>
        </w:rPr>
        <w:t xml:space="preserve"> критериям отнесения к субъектам малого и среднего предпринимательства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3F3A69" w:rsidRPr="009A6462">
        <w:rPr>
          <w:sz w:val="26"/>
          <w:szCs w:val="26"/>
        </w:rPr>
        <w:t xml:space="preserve"> (подраздел </w:t>
      </w:r>
      <w:r w:rsidR="00F67C6A" w:rsidRPr="009A6462">
        <w:rPr>
          <w:sz w:val="26"/>
          <w:szCs w:val="26"/>
        </w:rPr>
        <w:fldChar w:fldCharType="begin"/>
      </w:r>
      <w:r w:rsidR="00F67C6A" w:rsidRPr="009A6462">
        <w:rPr>
          <w:sz w:val="26"/>
          <w:szCs w:val="26"/>
        </w:rPr>
        <w:instrText xml:space="preserve"> REF _Ref440272147 \r \h  \* MERGEFORMAT </w:instrText>
      </w:r>
      <w:r w:rsidR="00F67C6A" w:rsidRPr="009A6462">
        <w:rPr>
          <w:sz w:val="26"/>
          <w:szCs w:val="26"/>
        </w:rPr>
      </w:r>
      <w:r w:rsidR="00F67C6A" w:rsidRPr="009A6462">
        <w:rPr>
          <w:sz w:val="26"/>
          <w:szCs w:val="26"/>
        </w:rPr>
        <w:fldChar w:fldCharType="separate"/>
      </w:r>
      <w:r w:rsidR="00622B69" w:rsidRPr="009A6462">
        <w:rPr>
          <w:sz w:val="26"/>
          <w:szCs w:val="26"/>
        </w:rPr>
        <w:t>5.6.2</w:t>
      </w:r>
      <w:r w:rsidR="00F67C6A" w:rsidRPr="009A6462">
        <w:rPr>
          <w:sz w:val="26"/>
          <w:szCs w:val="26"/>
        </w:rPr>
        <w:fldChar w:fldCharType="end"/>
      </w:r>
      <w:r w:rsidR="003F3A69" w:rsidRPr="009A6462">
        <w:rPr>
          <w:sz w:val="26"/>
          <w:szCs w:val="26"/>
        </w:rPr>
        <w:t>)</w:t>
      </w:r>
      <w:r w:rsidR="00F74202" w:rsidRPr="009A6462">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9A6462">
        <w:rPr>
          <w:sz w:val="26"/>
          <w:szCs w:val="26"/>
        </w:rPr>
        <w:t xml:space="preserve"> в Российской Федерации»)</w:t>
      </w:r>
      <w:r w:rsidR="000A545B" w:rsidRPr="009A6462">
        <w:rPr>
          <w:sz w:val="26"/>
          <w:szCs w:val="26"/>
        </w:rPr>
        <w:t>.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 xml:space="preserve">письмо </w:t>
      </w:r>
      <w:r w:rsidR="000A545B" w:rsidRPr="009A6462">
        <w:rPr>
          <w:sz w:val="26"/>
          <w:szCs w:val="26"/>
        </w:rPr>
        <w:t xml:space="preserve">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sz w:val="26"/>
          <w:szCs w:val="26"/>
        </w:rPr>
        <w:t>;</w:t>
      </w:r>
      <w:bookmarkEnd w:id="274"/>
    </w:p>
    <w:p w:rsidR="00F82225" w:rsidRPr="009A6462" w:rsidRDefault="00DA6907"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Копии документов (письма, свидетельства, дилерские сертификаты, договоры, иные документы от производител</w:t>
      </w:r>
      <w:proofErr w:type="gramStart"/>
      <w:r w:rsidRPr="009A6462">
        <w:rPr>
          <w:sz w:val="26"/>
          <w:szCs w:val="26"/>
        </w:rPr>
        <w:t>я(</w:t>
      </w:r>
      <w:proofErr w:type="gramEnd"/>
      <w:r w:rsidRPr="009A6462">
        <w:rPr>
          <w:sz w:val="26"/>
          <w:szCs w:val="26"/>
        </w:rPr>
        <w:t xml:space="preserve">ей) Участнику, в том числе через дилеров, </w:t>
      </w:r>
      <w:proofErr w:type="spellStart"/>
      <w:r w:rsidRPr="009A6462">
        <w:rPr>
          <w:sz w:val="26"/>
          <w:szCs w:val="26"/>
        </w:rPr>
        <w:t>дистрибьютеров</w:t>
      </w:r>
      <w:proofErr w:type="spellEnd"/>
      <w:r w:rsidRPr="009A6462">
        <w:rPr>
          <w:sz w:val="26"/>
          <w:szCs w:val="26"/>
        </w:rPr>
        <w:t xml:space="preserve"> и т.д.), подтверждающие наличие у Участника закупочной процедуры полномочий</w:t>
      </w:r>
      <w:r w:rsidR="00920CB0" w:rsidRPr="009A6462">
        <w:rPr>
          <w:sz w:val="26"/>
          <w:szCs w:val="26"/>
        </w:rPr>
        <w:t>;</w:t>
      </w:r>
    </w:p>
    <w:p w:rsidR="00920CB0"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о перечне и объемах выполнения аналогичных договоров </w:t>
      </w:r>
      <w:r w:rsidR="00A154B7" w:rsidRPr="009A6462">
        <w:rPr>
          <w:bCs w:val="0"/>
          <w:sz w:val="26"/>
          <w:szCs w:val="26"/>
        </w:rPr>
        <w:t>по форме и в соответствии с инструкциями, приведенными в настоящей Документации</w:t>
      </w:r>
      <w:r w:rsidR="009948B4" w:rsidRPr="009A6462">
        <w:rPr>
          <w:sz w:val="26"/>
          <w:szCs w:val="26"/>
        </w:rPr>
        <w:t xml:space="preserve"> (</w:t>
      </w:r>
      <w:r w:rsidR="003C2207" w:rsidRPr="009A6462">
        <w:rPr>
          <w:sz w:val="26"/>
          <w:szCs w:val="26"/>
        </w:rPr>
        <w:t>подраздел</w:t>
      </w:r>
      <w:r w:rsidR="005111C8" w:rsidRPr="009A6462">
        <w:rPr>
          <w:sz w:val="26"/>
          <w:szCs w:val="26"/>
        </w:rPr>
        <w:t xml:space="preserve"> </w:t>
      </w:r>
      <w:r w:rsidR="00763E64" w:rsidRPr="009A6462">
        <w:rPr>
          <w:sz w:val="26"/>
          <w:szCs w:val="26"/>
        </w:rPr>
        <w:fldChar w:fldCharType="begin"/>
      </w:r>
      <w:r w:rsidR="005111C8" w:rsidRPr="009A6462">
        <w:rPr>
          <w:sz w:val="26"/>
          <w:szCs w:val="26"/>
        </w:rPr>
        <w:instrText xml:space="preserve"> REF _Ref449017073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5111C8" w:rsidRPr="009A6462">
        <w:rPr>
          <w:sz w:val="26"/>
          <w:szCs w:val="26"/>
        </w:rPr>
        <w:t>5.7</w:t>
      </w:r>
      <w:r w:rsidR="00763E64" w:rsidRPr="009A6462">
        <w:rPr>
          <w:sz w:val="26"/>
          <w:szCs w:val="26"/>
        </w:rPr>
        <w:fldChar w:fldCharType="end"/>
      </w:r>
      <w:r w:rsidR="009948B4" w:rsidRPr="009A6462">
        <w:rPr>
          <w:sz w:val="26"/>
          <w:szCs w:val="26"/>
        </w:rPr>
        <w:t>)</w:t>
      </w:r>
      <w:r w:rsidR="00920CB0" w:rsidRPr="009A6462">
        <w:rPr>
          <w:sz w:val="26"/>
          <w:szCs w:val="26"/>
        </w:rPr>
        <w:t>;</w:t>
      </w:r>
    </w:p>
    <w:p w:rsidR="007705A5" w:rsidRPr="009A6462" w:rsidRDefault="008E7D6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w:t>
      </w:r>
      <w:r w:rsidR="007705A5" w:rsidRPr="009A6462">
        <w:rPr>
          <w:sz w:val="26"/>
          <w:szCs w:val="26"/>
        </w:rPr>
        <w:t xml:space="preserve">о кадровых ресурсах, которые будут привлечены в ходе </w:t>
      </w:r>
      <w:r w:rsidR="007705A5" w:rsidRPr="009A6462">
        <w:rPr>
          <w:sz w:val="26"/>
          <w:szCs w:val="26"/>
        </w:rPr>
        <w:lastRenderedPageBreak/>
        <w:t>выполнения Договора, по установленной в настоящей Документации по запросу предложений форме — Справка о кадровых ресурсах (</w:t>
      </w:r>
      <w:r w:rsidR="003C2207"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_Ref55336398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5.8</w:t>
      </w:r>
      <w:r w:rsidR="00763E64" w:rsidRPr="009A6462">
        <w:rPr>
          <w:sz w:val="26"/>
          <w:szCs w:val="26"/>
        </w:rPr>
        <w:fldChar w:fldCharType="end"/>
      </w:r>
      <w:r w:rsidR="007705A5" w:rsidRPr="009A6462">
        <w:rPr>
          <w:sz w:val="26"/>
          <w:szCs w:val="26"/>
        </w:rPr>
        <w:t>);</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Отзывы, рекомендации или другие документальные доказательства выполнения аналогичных договоров (</w:t>
      </w:r>
      <w:r w:rsidR="00E45C56" w:rsidRPr="009A6462">
        <w:rPr>
          <w:sz w:val="26"/>
          <w:szCs w:val="26"/>
        </w:rPr>
        <w:t>желательное требование, предоставляется Участником при наличии</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bookmarkStart w:id="275" w:name="_Ref442188512"/>
      <w:r w:rsidRPr="009A6462">
        <w:rPr>
          <w:sz w:val="26"/>
          <w:szCs w:val="26"/>
        </w:rPr>
        <w:t xml:space="preserve">Соглашение о неустойке </w:t>
      </w:r>
      <w:r w:rsidR="00A154B7" w:rsidRPr="009A6462">
        <w:rPr>
          <w:bCs w:val="0"/>
          <w:sz w:val="26"/>
          <w:szCs w:val="26"/>
        </w:rPr>
        <w:t>по форме и в соответствии с инструкциями, приведенными в настоящей Документации</w:t>
      </w:r>
      <w:r w:rsidR="00A154B7" w:rsidRPr="009A6462">
        <w:rPr>
          <w:sz w:val="26"/>
          <w:szCs w:val="26"/>
        </w:rPr>
        <w:t xml:space="preserve"> </w:t>
      </w:r>
      <w:r w:rsidRPr="009A6462">
        <w:rPr>
          <w:sz w:val="26"/>
          <w:szCs w:val="26"/>
        </w:rPr>
        <w:t>(</w:t>
      </w:r>
      <w:r w:rsidR="003C2207" w:rsidRPr="009A6462">
        <w:rPr>
          <w:sz w:val="26"/>
          <w:szCs w:val="26"/>
        </w:rPr>
        <w:t>подраздел</w:t>
      </w:r>
      <w:r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_Ref440272256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Pr="009A6462">
        <w:rPr>
          <w:sz w:val="26"/>
          <w:szCs w:val="26"/>
        </w:rPr>
        <w:t>);</w:t>
      </w:r>
      <w:bookmarkEnd w:id="275"/>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Pr="009A6462">
        <w:rPr>
          <w:sz w:val="26"/>
          <w:szCs w:val="26"/>
        </w:rPr>
        <w:t xml:space="preserve"> (</w:t>
      </w:r>
      <w:r w:rsidR="003C2207" w:rsidRPr="009A6462">
        <w:rPr>
          <w:sz w:val="26"/>
          <w:szCs w:val="26"/>
        </w:rPr>
        <w:t>подраздел</w:t>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_Ref440272274 \r \h  \* MERGEFORMAT </w:instrText>
      </w:r>
      <w:r w:rsidR="00F67C6A" w:rsidRPr="009A6462">
        <w:rPr>
          <w:sz w:val="26"/>
          <w:szCs w:val="26"/>
        </w:rPr>
      </w:r>
      <w:r w:rsidR="00F67C6A" w:rsidRPr="009A6462">
        <w:rPr>
          <w:sz w:val="26"/>
          <w:szCs w:val="26"/>
        </w:rPr>
        <w:fldChar w:fldCharType="separate"/>
      </w:r>
      <w:r w:rsidR="00622B69" w:rsidRPr="009A6462">
        <w:rPr>
          <w:sz w:val="26"/>
          <w:szCs w:val="26"/>
        </w:rPr>
        <w:t>5.14</w:t>
      </w:r>
      <w:r w:rsidR="00F67C6A" w:rsidRPr="009A6462">
        <w:rPr>
          <w:sz w:val="26"/>
          <w:szCs w:val="26"/>
        </w:rPr>
        <w:fldChar w:fldCharType="end"/>
      </w:r>
      <w:r w:rsidRPr="009A6462">
        <w:rPr>
          <w:sz w:val="26"/>
          <w:szCs w:val="26"/>
        </w:rPr>
        <w:t>)</w:t>
      </w:r>
      <w:r w:rsidR="00DA7E3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DA7E38" w:rsidRPr="009A6462">
        <w:rPr>
          <w:sz w:val="26"/>
          <w:szCs w:val="26"/>
        </w:rPr>
        <w:t>)</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крупной)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7705A5">
      <w:pPr>
        <w:pStyle w:val="affffff0"/>
        <w:widowControl w:val="0"/>
        <w:tabs>
          <w:tab w:val="left" w:pos="1260"/>
        </w:tabs>
        <w:autoSpaceDE w:val="0"/>
        <w:spacing w:line="264" w:lineRule="auto"/>
        <w:ind w:left="1428" w:firstLine="0"/>
        <w:rPr>
          <w:i/>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w:t>
      </w:r>
      <w:r w:rsidR="00D15381" w:rsidRPr="009A6462">
        <w:rPr>
          <w:sz w:val="26"/>
          <w:szCs w:val="26"/>
        </w:rPr>
        <w:t>Участником</w:t>
      </w:r>
      <w:r w:rsidRPr="009A6462">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sidRPr="009A6462">
        <w:rPr>
          <w:sz w:val="26"/>
          <w:szCs w:val="26"/>
        </w:rPr>
        <w:lastRenderedPageBreak/>
        <w:t xml:space="preserve">если сделка согласно законодательству не является для </w:t>
      </w:r>
      <w:r w:rsidR="00D15381" w:rsidRPr="009A6462">
        <w:rPr>
          <w:sz w:val="26"/>
          <w:szCs w:val="26"/>
        </w:rPr>
        <w:t>Участника</w:t>
      </w:r>
      <w:r w:rsidRPr="009A6462">
        <w:rPr>
          <w:sz w:val="26"/>
          <w:szCs w:val="26"/>
        </w:rPr>
        <w:t xml:space="preserve"> сделкой, в совершении которой имеется заинтересованность)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A6462" w:rsidRDefault="007705A5" w:rsidP="00BD40A3">
      <w:pPr>
        <w:pStyle w:val="affffff0"/>
        <w:widowControl w:val="0"/>
        <w:tabs>
          <w:tab w:val="left" w:pos="1260"/>
        </w:tabs>
        <w:autoSpaceDE w:val="0"/>
        <w:spacing w:line="264" w:lineRule="auto"/>
        <w:ind w:left="1428" w:firstLine="0"/>
        <w:rPr>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A6462" w:rsidRDefault="0051755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9A6462" w:rsidRDefault="00BD40A3"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Иные документы, которые</w:t>
      </w:r>
      <w:r w:rsidR="007705A5" w:rsidRPr="009A6462">
        <w:rPr>
          <w:sz w:val="26"/>
          <w:szCs w:val="26"/>
        </w:rPr>
        <w:t>,</w:t>
      </w:r>
      <w:r w:rsidRPr="009A6462">
        <w:rPr>
          <w:sz w:val="26"/>
          <w:szCs w:val="26"/>
        </w:rPr>
        <w:t xml:space="preserve"> по мнению Участника</w:t>
      </w:r>
      <w:r w:rsidR="007705A5" w:rsidRPr="009A6462">
        <w:rPr>
          <w:sz w:val="26"/>
          <w:szCs w:val="26"/>
        </w:rPr>
        <w:t>,</w:t>
      </w:r>
      <w:r w:rsidRPr="009A6462">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A6462" w:rsidRDefault="00680B79"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вправе отклонить </w:t>
      </w:r>
      <w:r w:rsidR="007B6A8B" w:rsidRPr="009A6462">
        <w:rPr>
          <w:bCs w:val="0"/>
          <w:sz w:val="26"/>
          <w:szCs w:val="26"/>
        </w:rPr>
        <w:t>Заявку</w:t>
      </w:r>
      <w:r w:rsidRPr="009A6462">
        <w:rPr>
          <w:bCs w:val="0"/>
          <w:sz w:val="26"/>
          <w:szCs w:val="26"/>
        </w:rPr>
        <w:t xml:space="preserve"> </w:t>
      </w:r>
      <w:r w:rsidR="00B20653" w:rsidRPr="009A6462">
        <w:rPr>
          <w:bCs w:val="0"/>
          <w:sz w:val="26"/>
          <w:szCs w:val="26"/>
        </w:rPr>
        <w:t>Участника</w:t>
      </w:r>
      <w:r w:rsidRPr="009A6462">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xml:space="preserve">- наличие существенных замечаний Заказчика по составу и качеству поставки, задержка устранения дефектов в поставленных товарах и/или  </w:t>
      </w:r>
      <w:r w:rsidRPr="009A6462">
        <w:rPr>
          <w:sz w:val="26"/>
          <w:szCs w:val="26"/>
        </w:rPr>
        <w:lastRenderedPageBreak/>
        <w:t>задержка возмещения расходов Заказчика на устранение указанных дефектов;</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несоблюдение сроков окончания поставки, предусмотренных договором поставки;</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иные существенные нарушения условий заключенных договоров поставок.</w:t>
      </w:r>
    </w:p>
    <w:p w:rsidR="005B074F" w:rsidRPr="009A6462" w:rsidRDefault="005B074F"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9A6462">
        <w:rPr>
          <w:bCs w:val="0"/>
          <w:sz w:val="26"/>
          <w:szCs w:val="26"/>
        </w:rPr>
        <w:t xml:space="preserve"> документов по правоспособности</w:t>
      </w:r>
      <w:r w:rsidRPr="009A6462">
        <w:rPr>
          <w:bCs w:val="0"/>
          <w:sz w:val="26"/>
          <w:szCs w:val="26"/>
        </w:rPr>
        <w:t xml:space="preserve"> </w:t>
      </w:r>
      <w:r w:rsidR="00A44B30" w:rsidRPr="009A6462">
        <w:rPr>
          <w:bCs w:val="0"/>
          <w:sz w:val="26"/>
          <w:szCs w:val="26"/>
        </w:rPr>
        <w:t>и квалификации.</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Все указанные документы прилагаются </w:t>
      </w:r>
      <w:r w:rsidR="009C744E" w:rsidRPr="009A6462">
        <w:rPr>
          <w:bCs w:val="0"/>
          <w:sz w:val="26"/>
          <w:szCs w:val="26"/>
        </w:rPr>
        <w:t>Участник</w:t>
      </w:r>
      <w:r w:rsidRPr="009A6462">
        <w:rPr>
          <w:bCs w:val="0"/>
          <w:sz w:val="26"/>
          <w:szCs w:val="26"/>
        </w:rPr>
        <w:t xml:space="preserve">ом к </w:t>
      </w:r>
      <w:r w:rsidR="004B5EB3" w:rsidRPr="009A6462">
        <w:rPr>
          <w:bCs w:val="0"/>
          <w:sz w:val="26"/>
          <w:szCs w:val="26"/>
        </w:rPr>
        <w:t>Заявк</w:t>
      </w:r>
      <w:r w:rsidRPr="009A6462">
        <w:rPr>
          <w:bCs w:val="0"/>
          <w:sz w:val="26"/>
          <w:szCs w:val="26"/>
        </w:rPr>
        <w:t>е.</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В случае</w:t>
      </w:r>
      <w:proofErr w:type="gramStart"/>
      <w:r w:rsidRPr="009A6462">
        <w:rPr>
          <w:bCs w:val="0"/>
          <w:sz w:val="26"/>
          <w:szCs w:val="26"/>
        </w:rPr>
        <w:t>,</w:t>
      </w:r>
      <w:proofErr w:type="gramEnd"/>
      <w:r w:rsidRPr="009A6462">
        <w:rPr>
          <w:bCs w:val="0"/>
          <w:sz w:val="26"/>
          <w:szCs w:val="26"/>
        </w:rPr>
        <w:t xml:space="preserve"> если по каким-либо причинам </w:t>
      </w:r>
      <w:r w:rsidR="009C744E" w:rsidRPr="009A6462">
        <w:rPr>
          <w:bCs w:val="0"/>
          <w:sz w:val="26"/>
          <w:szCs w:val="26"/>
        </w:rPr>
        <w:t>Участник</w:t>
      </w:r>
      <w:r w:rsidRPr="009A6462">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A6462">
        <w:rPr>
          <w:bCs w:val="0"/>
          <w:sz w:val="26"/>
          <w:szCs w:val="26"/>
        </w:rPr>
        <w:t>Участник</w:t>
      </w:r>
      <w:r w:rsidRPr="009A6462">
        <w:rPr>
          <w:bCs w:val="0"/>
          <w:sz w:val="26"/>
          <w:szCs w:val="26"/>
        </w:rPr>
        <w:t>а данному требованию.</w:t>
      </w:r>
    </w:p>
    <w:p w:rsidR="00717F60" w:rsidRPr="009A6462" w:rsidRDefault="00717F60" w:rsidP="00BC19F9">
      <w:pPr>
        <w:widowControl w:val="0"/>
        <w:numPr>
          <w:ilvl w:val="3"/>
          <w:numId w:val="26"/>
        </w:numPr>
        <w:tabs>
          <w:tab w:val="left" w:pos="1700"/>
        </w:tabs>
        <w:autoSpaceDE w:val="0"/>
        <w:spacing w:after="100" w:line="264" w:lineRule="auto"/>
        <w:ind w:left="0" w:firstLine="709"/>
        <w:rPr>
          <w:sz w:val="26"/>
          <w:szCs w:val="26"/>
        </w:rPr>
      </w:pPr>
      <w:r w:rsidRPr="009A6462">
        <w:rPr>
          <w:sz w:val="26"/>
          <w:szCs w:val="26"/>
        </w:rPr>
        <w:t xml:space="preserve">В случае участия в запросе предложений иностранной организации, такой </w:t>
      </w:r>
      <w:r w:rsidR="00553A57" w:rsidRPr="009A6462">
        <w:rPr>
          <w:sz w:val="26"/>
          <w:szCs w:val="26"/>
        </w:rPr>
        <w:t>Участник</w:t>
      </w:r>
      <w:r w:rsidRPr="009A6462">
        <w:rPr>
          <w:sz w:val="26"/>
          <w:szCs w:val="26"/>
        </w:rPr>
        <w:t xml:space="preserve"> </w:t>
      </w:r>
      <w:proofErr w:type="gramStart"/>
      <w:r w:rsidRPr="009A6462">
        <w:rPr>
          <w:sz w:val="26"/>
          <w:szCs w:val="26"/>
        </w:rPr>
        <w:t>предоставляет аналогичные документы</w:t>
      </w:r>
      <w:proofErr w:type="gramEnd"/>
      <w:r w:rsidRPr="009A6462">
        <w:rPr>
          <w:sz w:val="26"/>
          <w:szCs w:val="26"/>
        </w:rPr>
        <w:t xml:space="preserve">. Такие документы должны быть переведены на русский язык и </w:t>
      </w:r>
      <w:proofErr w:type="spellStart"/>
      <w:r w:rsidRPr="009A6462">
        <w:rPr>
          <w:sz w:val="26"/>
          <w:szCs w:val="26"/>
        </w:rPr>
        <w:t>апостилированы</w:t>
      </w:r>
      <w:proofErr w:type="spellEnd"/>
      <w:r w:rsidRPr="009A6462">
        <w:rPr>
          <w:sz w:val="26"/>
          <w:szCs w:val="26"/>
        </w:rPr>
        <w:t xml:space="preserve">, в противном случае </w:t>
      </w:r>
      <w:r w:rsidR="00F85CCF" w:rsidRPr="009A6462">
        <w:rPr>
          <w:sz w:val="26"/>
          <w:szCs w:val="26"/>
        </w:rPr>
        <w:t>З</w:t>
      </w:r>
      <w:r w:rsidR="00F81E4D" w:rsidRPr="009A6462">
        <w:rPr>
          <w:sz w:val="26"/>
          <w:szCs w:val="26"/>
        </w:rPr>
        <w:t xml:space="preserve">акупочная </w:t>
      </w:r>
      <w:r w:rsidRPr="009A6462">
        <w:rPr>
          <w:sz w:val="26"/>
          <w:szCs w:val="26"/>
        </w:rPr>
        <w:t xml:space="preserve">комиссия вправе не рассматривать документы </w:t>
      </w:r>
      <w:r w:rsidR="009C744E" w:rsidRPr="009A6462">
        <w:rPr>
          <w:sz w:val="26"/>
          <w:szCs w:val="26"/>
        </w:rPr>
        <w:t>Участник</w:t>
      </w:r>
      <w:r w:rsidRPr="009A6462">
        <w:rPr>
          <w:sz w:val="26"/>
          <w:szCs w:val="26"/>
        </w:rPr>
        <w:t>а.</w:t>
      </w:r>
    </w:p>
    <w:p w:rsidR="00717F60" w:rsidRPr="009A6462" w:rsidRDefault="00717F60" w:rsidP="00E71A48">
      <w:pPr>
        <w:pStyle w:val="3"/>
        <w:spacing w:line="264" w:lineRule="auto"/>
        <w:rPr>
          <w:sz w:val="26"/>
          <w:szCs w:val="26"/>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9A6462">
        <w:rPr>
          <w:sz w:val="26"/>
          <w:szCs w:val="26"/>
        </w:rPr>
        <w:t xml:space="preserve">Привлечение </w:t>
      </w:r>
      <w:bookmarkEnd w:id="276"/>
      <w:proofErr w:type="spellStart"/>
      <w:r w:rsidR="005B074F" w:rsidRPr="009A6462">
        <w:rPr>
          <w:sz w:val="26"/>
          <w:szCs w:val="26"/>
        </w:rPr>
        <w:t>сопоставщиков</w:t>
      </w:r>
      <w:bookmarkEnd w:id="277"/>
      <w:bookmarkEnd w:id="278"/>
      <w:bookmarkEnd w:id="279"/>
      <w:bookmarkEnd w:id="280"/>
      <w:bookmarkEnd w:id="281"/>
      <w:bookmarkEnd w:id="282"/>
      <w:bookmarkEnd w:id="283"/>
      <w:proofErr w:type="spellEnd"/>
    </w:p>
    <w:p w:rsidR="005B074F" w:rsidRPr="009A6462" w:rsidRDefault="00A44B30" w:rsidP="00BC19F9">
      <w:pPr>
        <w:widowControl w:val="0"/>
        <w:numPr>
          <w:ilvl w:val="3"/>
          <w:numId w:val="37"/>
        </w:numPr>
        <w:tabs>
          <w:tab w:val="left" w:pos="1843"/>
        </w:tabs>
        <w:overflowPunct w:val="0"/>
        <w:autoSpaceDE w:val="0"/>
        <w:spacing w:after="100" w:line="264" w:lineRule="auto"/>
        <w:ind w:left="0" w:firstLine="709"/>
        <w:rPr>
          <w:bCs w:val="0"/>
          <w:sz w:val="26"/>
          <w:szCs w:val="26"/>
        </w:rPr>
      </w:pPr>
      <w:r w:rsidRPr="009A6462">
        <w:rPr>
          <w:bCs w:val="0"/>
          <w:sz w:val="26"/>
          <w:szCs w:val="26"/>
        </w:rPr>
        <w:t xml:space="preserve">Привлечение </w:t>
      </w:r>
      <w:r w:rsidR="009C744E" w:rsidRPr="009A6462">
        <w:rPr>
          <w:bCs w:val="0"/>
          <w:sz w:val="26"/>
          <w:szCs w:val="26"/>
        </w:rPr>
        <w:t>Участник</w:t>
      </w:r>
      <w:r w:rsidRPr="009A6462">
        <w:rPr>
          <w:bCs w:val="0"/>
          <w:sz w:val="26"/>
          <w:szCs w:val="26"/>
        </w:rPr>
        <w:t>ами</w:t>
      </w:r>
      <w:r w:rsidR="00717F60" w:rsidRPr="009A6462">
        <w:rPr>
          <w:bCs w:val="0"/>
          <w:sz w:val="26"/>
          <w:szCs w:val="26"/>
        </w:rPr>
        <w:t xml:space="preserve"> запроса предложений </w:t>
      </w:r>
      <w:proofErr w:type="spellStart"/>
      <w:r w:rsidR="005B074F" w:rsidRPr="009A6462">
        <w:rPr>
          <w:bCs w:val="0"/>
          <w:sz w:val="26"/>
          <w:szCs w:val="26"/>
        </w:rPr>
        <w:t>сопоставщиков</w:t>
      </w:r>
      <w:proofErr w:type="spellEnd"/>
      <w:r w:rsidRPr="009A6462">
        <w:rPr>
          <w:bCs w:val="0"/>
          <w:sz w:val="26"/>
          <w:szCs w:val="26"/>
        </w:rPr>
        <w:t xml:space="preserve"> не допускается.</w:t>
      </w:r>
      <w:r w:rsidR="003F6889" w:rsidRPr="009A6462">
        <w:rPr>
          <w:bCs w:val="0"/>
          <w:sz w:val="26"/>
          <w:szCs w:val="26"/>
        </w:rPr>
        <w:t xml:space="preserve"> </w:t>
      </w:r>
    </w:p>
    <w:p w:rsidR="00717F60" w:rsidRPr="009A6462" w:rsidRDefault="00717F60" w:rsidP="00E71A48">
      <w:pPr>
        <w:pStyle w:val="3"/>
        <w:spacing w:line="264" w:lineRule="auto"/>
        <w:rPr>
          <w:sz w:val="26"/>
          <w:szCs w:val="26"/>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9A6462">
        <w:rPr>
          <w:sz w:val="26"/>
          <w:szCs w:val="26"/>
        </w:rPr>
        <w:t xml:space="preserve">Участие в запросе предложений коллективных </w:t>
      </w:r>
      <w:r w:rsidR="009C744E" w:rsidRPr="009A6462">
        <w:rPr>
          <w:sz w:val="26"/>
          <w:szCs w:val="26"/>
        </w:rPr>
        <w:t>Участник</w:t>
      </w:r>
      <w:r w:rsidRPr="009A6462">
        <w:rPr>
          <w:sz w:val="26"/>
          <w:szCs w:val="26"/>
        </w:rPr>
        <w:t>ов</w:t>
      </w:r>
      <w:bookmarkEnd w:id="284"/>
      <w:bookmarkEnd w:id="285"/>
      <w:bookmarkEnd w:id="286"/>
      <w:bookmarkEnd w:id="287"/>
      <w:bookmarkEnd w:id="288"/>
      <w:bookmarkEnd w:id="289"/>
      <w:bookmarkEnd w:id="290"/>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A6462" w:rsidDel="009C744E">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_Ref191386482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3.3.8.1</w:t>
      </w:r>
      <w:r w:rsidR="00F67C6A" w:rsidRPr="009A6462">
        <w:rPr>
          <w:sz w:val="26"/>
          <w:szCs w:val="26"/>
        </w:rPr>
        <w:fldChar w:fldCharType="end"/>
      </w:r>
      <w:r w:rsidRPr="009A6462">
        <w:rPr>
          <w:bCs w:val="0"/>
          <w:sz w:val="26"/>
          <w:szCs w:val="26"/>
        </w:rPr>
        <w:t xml:space="preserve">), но и их объединения (группы лиц), способные на законных основаниях выполнить требуемые </w:t>
      </w:r>
      <w:r w:rsidR="0007043F" w:rsidRPr="009A6462">
        <w:rPr>
          <w:bCs w:val="0"/>
          <w:sz w:val="26"/>
          <w:szCs w:val="26"/>
        </w:rPr>
        <w:t xml:space="preserve">поставки, </w:t>
      </w:r>
      <w:r w:rsidR="0007043F" w:rsidRPr="009A6462">
        <w:rPr>
          <w:sz w:val="26"/>
          <w:szCs w:val="26"/>
        </w:rPr>
        <w:t>работы</w:t>
      </w:r>
      <w:r w:rsidR="0091430E" w:rsidRPr="009A6462">
        <w:rPr>
          <w:sz w:val="26"/>
          <w:szCs w:val="26"/>
        </w:rPr>
        <w:t xml:space="preserve">, </w:t>
      </w:r>
      <w:r w:rsidR="0007043F" w:rsidRPr="009A6462">
        <w:rPr>
          <w:sz w:val="26"/>
          <w:szCs w:val="26"/>
        </w:rPr>
        <w:t>услуги</w:t>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 xml:space="preserve">Если </w:t>
      </w:r>
      <w:r w:rsidR="004B5EB3" w:rsidRPr="009A6462">
        <w:rPr>
          <w:bCs w:val="0"/>
          <w:sz w:val="26"/>
          <w:szCs w:val="26"/>
        </w:rPr>
        <w:t>Заявк</w:t>
      </w:r>
      <w:r w:rsidRPr="009A6462">
        <w:rPr>
          <w:bCs w:val="0"/>
          <w:sz w:val="26"/>
          <w:szCs w:val="26"/>
        </w:rPr>
        <w:t xml:space="preserve">а подается коллективным </w:t>
      </w:r>
      <w:r w:rsidR="009C744E" w:rsidRPr="009A6462">
        <w:rPr>
          <w:bCs w:val="0"/>
          <w:sz w:val="26"/>
          <w:szCs w:val="26"/>
        </w:rPr>
        <w:t>Участник</w:t>
      </w:r>
      <w:r w:rsidRPr="009A6462">
        <w:rPr>
          <w:bCs w:val="0"/>
          <w:sz w:val="26"/>
          <w:szCs w:val="26"/>
        </w:rPr>
        <w:t xml:space="preserve">ом (группой лиц), дополнительно к требованиям, указанным в п.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Pr="009A6462">
        <w:rPr>
          <w:bCs w:val="0"/>
          <w:sz w:val="26"/>
          <w:szCs w:val="26"/>
        </w:rPr>
        <w:t>, должны быть выполнены нижеприведенные требования.</w:t>
      </w:r>
    </w:p>
    <w:p w:rsidR="00717F60" w:rsidRPr="009A6462" w:rsidRDefault="001F0956"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 xml:space="preserve">Каждое юридическое лицо (индивидуальный предприниматель), входящее в состав коллективного </w:t>
      </w:r>
      <w:r w:rsidR="009C744E" w:rsidRPr="009A6462">
        <w:rPr>
          <w:bCs w:val="0"/>
          <w:sz w:val="26"/>
          <w:szCs w:val="26"/>
        </w:rPr>
        <w:t>Участник</w:t>
      </w:r>
      <w:r w:rsidRPr="009A6462">
        <w:rPr>
          <w:bCs w:val="0"/>
          <w:sz w:val="26"/>
          <w:szCs w:val="26"/>
        </w:rPr>
        <w:t xml:space="preserve">а или физическое лицо, входящее в состав коллективного </w:t>
      </w:r>
      <w:r w:rsidR="009C744E" w:rsidRPr="009A6462">
        <w:rPr>
          <w:bCs w:val="0"/>
          <w:sz w:val="26"/>
          <w:szCs w:val="26"/>
        </w:rPr>
        <w:t>Участник</w:t>
      </w:r>
      <w:r w:rsidRPr="009A6462">
        <w:rPr>
          <w:bCs w:val="0"/>
          <w:sz w:val="26"/>
          <w:szCs w:val="26"/>
        </w:rPr>
        <w:t xml:space="preserve">а, должно отвечать требованиям настоящей </w:t>
      </w:r>
      <w:r w:rsidR="007D07A7" w:rsidRPr="009A6462">
        <w:rPr>
          <w:bCs w:val="0"/>
          <w:sz w:val="26"/>
          <w:szCs w:val="26"/>
        </w:rPr>
        <w:t>Д</w:t>
      </w:r>
      <w:r w:rsidRPr="009A6462">
        <w:rPr>
          <w:bCs w:val="0"/>
          <w:sz w:val="26"/>
          <w:szCs w:val="26"/>
        </w:rPr>
        <w:t xml:space="preserve">окументации, изложенным в п.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291" w:name="_Ref306032591"/>
      <w:r w:rsidRPr="009A6462">
        <w:rPr>
          <w:bCs w:val="0"/>
          <w:sz w:val="26"/>
          <w:szCs w:val="26"/>
        </w:rPr>
        <w:t>Юридические лица</w:t>
      </w:r>
      <w:r w:rsidR="001F0956" w:rsidRPr="009A6462">
        <w:rPr>
          <w:bCs w:val="0"/>
          <w:sz w:val="26"/>
          <w:szCs w:val="26"/>
        </w:rPr>
        <w:t>, физические лица</w:t>
      </w:r>
      <w:r w:rsidR="00A15A79" w:rsidRPr="009A6462">
        <w:rPr>
          <w:bCs w:val="0"/>
          <w:sz w:val="26"/>
          <w:szCs w:val="26"/>
        </w:rPr>
        <w:t>,</w:t>
      </w:r>
      <w:r w:rsidRPr="009A6462">
        <w:rPr>
          <w:bCs w:val="0"/>
          <w:sz w:val="26"/>
          <w:szCs w:val="26"/>
        </w:rPr>
        <w:t xml:space="preserve"> </w:t>
      </w:r>
      <w:r w:rsidR="001F0956" w:rsidRPr="009A6462">
        <w:rPr>
          <w:bCs w:val="0"/>
          <w:sz w:val="26"/>
          <w:szCs w:val="26"/>
        </w:rPr>
        <w:t xml:space="preserve">в том числе </w:t>
      </w:r>
      <w:r w:rsidRPr="009A6462">
        <w:rPr>
          <w:bCs w:val="0"/>
          <w:sz w:val="26"/>
          <w:szCs w:val="26"/>
        </w:rPr>
        <w:t xml:space="preserve">индивидуальные предприниматели, представляющие коллективного </w:t>
      </w:r>
      <w:r w:rsidR="009C744E" w:rsidRPr="009A6462">
        <w:rPr>
          <w:bCs w:val="0"/>
          <w:sz w:val="26"/>
          <w:szCs w:val="26"/>
        </w:rPr>
        <w:t>Участник</w:t>
      </w:r>
      <w:r w:rsidRPr="009A6462">
        <w:rPr>
          <w:bCs w:val="0"/>
          <w:sz w:val="26"/>
          <w:szCs w:val="26"/>
        </w:rPr>
        <w:t>а, заключают между собой соглашение, соответствующее нормам Гражданского кодекса Р</w:t>
      </w:r>
      <w:r w:rsidR="007F3FB7" w:rsidRPr="009A6462">
        <w:rPr>
          <w:bCs w:val="0"/>
          <w:sz w:val="26"/>
          <w:szCs w:val="26"/>
        </w:rPr>
        <w:t xml:space="preserve">оссийской </w:t>
      </w:r>
      <w:r w:rsidRPr="009A6462">
        <w:rPr>
          <w:bCs w:val="0"/>
          <w:sz w:val="26"/>
          <w:szCs w:val="26"/>
        </w:rPr>
        <w:t>Ф</w:t>
      </w:r>
      <w:r w:rsidR="007F3FB7" w:rsidRPr="009A6462">
        <w:rPr>
          <w:bCs w:val="0"/>
          <w:sz w:val="26"/>
          <w:szCs w:val="26"/>
        </w:rPr>
        <w:t>едерации</w:t>
      </w:r>
      <w:r w:rsidRPr="009A6462">
        <w:rPr>
          <w:bCs w:val="0"/>
          <w:sz w:val="26"/>
          <w:szCs w:val="26"/>
        </w:rPr>
        <w:t>, и отвечающее следующим требованиям:</w:t>
      </w:r>
      <w:bookmarkEnd w:id="291"/>
    </w:p>
    <w:p w:rsidR="00717F60" w:rsidRPr="009A6462"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292" w:name="_Ref307563248"/>
      <w:r w:rsidRPr="009A6462">
        <w:rPr>
          <w:bCs w:val="0"/>
          <w:sz w:val="26"/>
          <w:szCs w:val="26"/>
        </w:rPr>
        <w:t xml:space="preserve">в соглашении должны быть четко определены права и обязанности сторон как в рамках участия в </w:t>
      </w:r>
      <w:r w:rsidR="009C744E" w:rsidRPr="009A6462">
        <w:rPr>
          <w:bCs w:val="0"/>
          <w:sz w:val="26"/>
          <w:szCs w:val="26"/>
        </w:rPr>
        <w:t>З</w:t>
      </w:r>
      <w:r w:rsidRPr="009A6462">
        <w:rPr>
          <w:bCs w:val="0"/>
          <w:sz w:val="26"/>
          <w:szCs w:val="26"/>
        </w:rPr>
        <w:t xml:space="preserve">апросе предложений, так и в рамках исполнения </w:t>
      </w:r>
      <w:r w:rsidR="00123C70" w:rsidRPr="009A6462">
        <w:rPr>
          <w:bCs w:val="0"/>
          <w:sz w:val="26"/>
          <w:szCs w:val="26"/>
        </w:rPr>
        <w:lastRenderedPageBreak/>
        <w:t>Договор</w:t>
      </w:r>
      <w:r w:rsidRPr="009A6462">
        <w:rPr>
          <w:bCs w:val="0"/>
          <w:sz w:val="26"/>
          <w:szCs w:val="26"/>
        </w:rPr>
        <w:t>а;</w:t>
      </w:r>
      <w:bookmarkEnd w:id="292"/>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должно быть приведено четкое распределение объемов, стоимости и сроков выполнения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9C744E" w:rsidRPr="009A6462">
        <w:rPr>
          <w:sz w:val="26"/>
          <w:szCs w:val="26"/>
        </w:rPr>
        <w:t xml:space="preserve"> </w:t>
      </w:r>
      <w:r w:rsidR="0091430E" w:rsidRPr="009A6462">
        <w:rPr>
          <w:sz w:val="26"/>
          <w:szCs w:val="26"/>
        </w:rPr>
        <w:t>услуг</w:t>
      </w:r>
      <w:r w:rsidR="000E024A" w:rsidRPr="009A6462">
        <w:rPr>
          <w:bCs w:val="0"/>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w:t>
      </w:r>
      <w:r w:rsidRPr="009A6462">
        <w:rPr>
          <w:bCs w:val="0"/>
          <w:sz w:val="26"/>
          <w:szCs w:val="26"/>
        </w:rPr>
        <w:t>частника;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A6462">
        <w:rPr>
          <w:bCs w:val="0"/>
          <w:sz w:val="26"/>
          <w:szCs w:val="26"/>
        </w:rPr>
        <w:t>Участник</w:t>
      </w:r>
      <w:r w:rsidRPr="009A6462">
        <w:rPr>
          <w:bCs w:val="0"/>
          <w:sz w:val="26"/>
          <w:szCs w:val="26"/>
        </w:rPr>
        <w:t>а во взаимоотношениях с Организатором и Заказчиком;</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должна быть установлена субсидиарная ответственность каждого члена коллективного </w:t>
      </w:r>
      <w:r w:rsidR="009C744E" w:rsidRPr="009A6462">
        <w:rPr>
          <w:bCs w:val="0"/>
          <w:sz w:val="26"/>
          <w:szCs w:val="26"/>
        </w:rPr>
        <w:t>Участник</w:t>
      </w:r>
      <w:r w:rsidRPr="009A6462">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соглашением должно быть предусмотрено, что все операции по выполнению </w:t>
      </w:r>
      <w:r w:rsidR="00123C70" w:rsidRPr="009A6462">
        <w:rPr>
          <w:bCs w:val="0"/>
          <w:sz w:val="26"/>
          <w:szCs w:val="26"/>
        </w:rPr>
        <w:t>Договор</w:t>
      </w:r>
      <w:r w:rsidRPr="009A6462">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срок действия соглашения должен быть не менее</w:t>
      </w:r>
      <w:proofErr w:type="gramStart"/>
      <w:r w:rsidRPr="009A6462">
        <w:rPr>
          <w:bCs w:val="0"/>
          <w:sz w:val="26"/>
          <w:szCs w:val="26"/>
        </w:rPr>
        <w:t>,</w:t>
      </w:r>
      <w:proofErr w:type="gramEnd"/>
      <w:r w:rsidRPr="009A6462">
        <w:rPr>
          <w:bCs w:val="0"/>
          <w:sz w:val="26"/>
          <w:szCs w:val="26"/>
        </w:rPr>
        <w:t xml:space="preserve"> чем срок действия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293" w:name="_Ref307563262"/>
      <w:r w:rsidRPr="009A6462">
        <w:rPr>
          <w:bCs w:val="0"/>
          <w:sz w:val="26"/>
          <w:szCs w:val="26"/>
        </w:rPr>
        <w:t>соглашение не должно изменяться без одобрения Организатора запроса предложений и Заказчика.</w:t>
      </w:r>
      <w:bookmarkEnd w:id="293"/>
      <w:r w:rsidRPr="009A6462">
        <w:rPr>
          <w:bCs w:val="0"/>
          <w:sz w:val="26"/>
          <w:szCs w:val="26"/>
        </w:rPr>
        <w:t xml:space="preserve"> </w:t>
      </w:r>
    </w:p>
    <w:p w:rsidR="00DB109A" w:rsidRPr="009A6462" w:rsidRDefault="00DB109A"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A6462">
        <w:rPr>
          <w:bCs w:val="0"/>
          <w:sz w:val="26"/>
          <w:szCs w:val="26"/>
        </w:rPr>
        <w:t>а</w:t>
      </w:r>
      <w:r w:rsidRPr="009A6462">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7C6A" w:rsidRPr="009A6462">
        <w:rPr>
          <w:sz w:val="26"/>
          <w:szCs w:val="26"/>
        </w:rPr>
        <w:fldChar w:fldCharType="begin"/>
      </w:r>
      <w:r w:rsidR="00F67C6A" w:rsidRPr="009A6462">
        <w:rPr>
          <w:sz w:val="26"/>
          <w:szCs w:val="26"/>
        </w:rPr>
        <w:instrText xml:space="preserve"> REF _Ref307563248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a</w:t>
      </w:r>
      <w:r w:rsidR="00622B69" w:rsidRPr="009A6462">
        <w:rPr>
          <w:bCs w:val="0"/>
          <w:sz w:val="26"/>
          <w:szCs w:val="26"/>
        </w:rPr>
        <w:t>)</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_Ref307563262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g</w:t>
      </w:r>
      <w:r w:rsidR="00622B69" w:rsidRPr="009A6462">
        <w:rPr>
          <w:bCs w:val="0"/>
          <w:sz w:val="26"/>
          <w:szCs w:val="26"/>
        </w:rPr>
        <w:t>)</w:t>
      </w:r>
      <w:r w:rsidR="00F67C6A" w:rsidRPr="009A6462">
        <w:rPr>
          <w:sz w:val="26"/>
          <w:szCs w:val="26"/>
        </w:rPr>
        <w:fldChar w:fldCharType="end"/>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_Ref306032591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3.3.10.4</w:t>
      </w:r>
      <w:r w:rsidR="00F67C6A" w:rsidRPr="009A6462">
        <w:rPr>
          <w:sz w:val="26"/>
          <w:szCs w:val="26"/>
        </w:rPr>
        <w:fldChar w:fldCharType="end"/>
      </w:r>
      <w:r w:rsidRPr="009A6462">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Любое юридическое лицо</w:t>
      </w:r>
      <w:r w:rsidR="00D77DCB" w:rsidRPr="009A6462">
        <w:rPr>
          <w:bCs w:val="0"/>
          <w:sz w:val="26"/>
          <w:szCs w:val="26"/>
        </w:rPr>
        <w:t xml:space="preserve"> или</w:t>
      </w:r>
      <w:r w:rsidRPr="009A6462">
        <w:rPr>
          <w:bCs w:val="0"/>
          <w:sz w:val="26"/>
          <w:szCs w:val="26"/>
        </w:rPr>
        <w:t xml:space="preserve"> </w:t>
      </w:r>
      <w:r w:rsidR="00D77DCB" w:rsidRPr="009A6462">
        <w:rPr>
          <w:bCs w:val="0"/>
          <w:sz w:val="26"/>
          <w:szCs w:val="26"/>
        </w:rPr>
        <w:t>физическое лицо</w:t>
      </w:r>
      <w:r w:rsidR="00DB109A" w:rsidRPr="009A6462">
        <w:rPr>
          <w:bCs w:val="0"/>
          <w:sz w:val="26"/>
          <w:szCs w:val="26"/>
        </w:rPr>
        <w:t xml:space="preserve">, </w:t>
      </w:r>
      <w:r w:rsidR="00D77DCB" w:rsidRPr="009A6462">
        <w:rPr>
          <w:bCs w:val="0"/>
          <w:sz w:val="26"/>
          <w:szCs w:val="26"/>
        </w:rPr>
        <w:t>в т</w:t>
      </w:r>
      <w:r w:rsidR="00DB109A" w:rsidRPr="009A6462">
        <w:rPr>
          <w:bCs w:val="0"/>
          <w:sz w:val="26"/>
          <w:szCs w:val="26"/>
        </w:rPr>
        <w:t>.</w:t>
      </w:r>
      <w:r w:rsidR="00D77DCB" w:rsidRPr="009A6462">
        <w:rPr>
          <w:bCs w:val="0"/>
          <w:sz w:val="26"/>
          <w:szCs w:val="26"/>
        </w:rPr>
        <w:t xml:space="preserve"> ч</w:t>
      </w:r>
      <w:r w:rsidR="00DB109A" w:rsidRPr="009A6462">
        <w:rPr>
          <w:bCs w:val="0"/>
          <w:sz w:val="26"/>
          <w:szCs w:val="26"/>
        </w:rPr>
        <w:t>.</w:t>
      </w:r>
      <w:r w:rsidR="00D77DCB" w:rsidRPr="009A6462">
        <w:rPr>
          <w:bCs w:val="0"/>
          <w:sz w:val="26"/>
          <w:szCs w:val="26"/>
        </w:rPr>
        <w:t xml:space="preserve"> </w:t>
      </w:r>
      <w:r w:rsidRPr="009A6462">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9A6462">
        <w:rPr>
          <w:bCs w:val="0"/>
          <w:sz w:val="26"/>
          <w:szCs w:val="26"/>
        </w:rPr>
        <w:t>.</w:t>
      </w:r>
      <w:r w:rsidRPr="009A6462">
        <w:rPr>
          <w:bCs w:val="0"/>
          <w:sz w:val="26"/>
          <w:szCs w:val="26"/>
        </w:rPr>
        <w:t xml:space="preserve"> </w:t>
      </w:r>
      <w:r w:rsidR="00D77DCB" w:rsidRPr="009A6462">
        <w:rPr>
          <w:bCs w:val="0"/>
          <w:sz w:val="26"/>
          <w:szCs w:val="26"/>
        </w:rPr>
        <w:t xml:space="preserve">В случае невыполнения этих требований </w:t>
      </w:r>
      <w:r w:rsidR="008C75C0" w:rsidRPr="009A6462">
        <w:rPr>
          <w:bCs w:val="0"/>
          <w:sz w:val="26"/>
          <w:szCs w:val="26"/>
        </w:rPr>
        <w:t>Заявки</w:t>
      </w:r>
      <w:r w:rsidR="00D77DCB" w:rsidRPr="009A6462">
        <w:rPr>
          <w:bCs w:val="0"/>
          <w:sz w:val="26"/>
          <w:szCs w:val="26"/>
        </w:rPr>
        <w:t xml:space="preserve"> с участием таких лиц будут отклонены без рассмотрения по существу.</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proofErr w:type="gramStart"/>
      <w:r w:rsidRPr="009A6462">
        <w:rPr>
          <w:bCs w:val="0"/>
          <w:sz w:val="26"/>
          <w:szCs w:val="26"/>
        </w:rPr>
        <w:t xml:space="preserve">В связи с вышеизложенным коллективный </w:t>
      </w:r>
      <w:r w:rsidR="009C744E" w:rsidRPr="009A6462">
        <w:rPr>
          <w:bCs w:val="0"/>
          <w:sz w:val="26"/>
          <w:szCs w:val="26"/>
        </w:rPr>
        <w:t>Участник</w:t>
      </w:r>
      <w:r w:rsidRPr="009A6462">
        <w:rPr>
          <w:bCs w:val="0"/>
          <w:sz w:val="26"/>
          <w:szCs w:val="26"/>
        </w:rPr>
        <w:t xml:space="preserve"> готовит </w:t>
      </w:r>
      <w:r w:rsidR="004B5EB3" w:rsidRPr="009A6462">
        <w:rPr>
          <w:bCs w:val="0"/>
          <w:sz w:val="26"/>
          <w:szCs w:val="26"/>
        </w:rPr>
        <w:t>Заявк</w:t>
      </w:r>
      <w:r w:rsidRPr="009A6462">
        <w:rPr>
          <w:bCs w:val="0"/>
          <w:sz w:val="26"/>
          <w:szCs w:val="26"/>
        </w:rPr>
        <w:t>у с учетом следующих дополнительных требований:</w:t>
      </w:r>
      <w:proofErr w:type="gramEnd"/>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9A6462">
        <w:rPr>
          <w:bCs w:val="0"/>
          <w:sz w:val="26"/>
          <w:szCs w:val="26"/>
        </w:rPr>
        <w:t>Заявк</w:t>
      </w:r>
      <w:r w:rsidR="00717F60" w:rsidRPr="009A6462">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A6462">
        <w:rPr>
          <w:bCs w:val="0"/>
          <w:sz w:val="26"/>
          <w:szCs w:val="26"/>
        </w:rPr>
        <w:t xml:space="preserve"> </w:t>
      </w:r>
      <w:r w:rsidR="00763E64" w:rsidRPr="009A6462">
        <w:rPr>
          <w:sz w:val="26"/>
          <w:szCs w:val="26"/>
        </w:rPr>
        <w:fldChar w:fldCharType="begin"/>
      </w:r>
      <w:r w:rsidR="000F4365" w:rsidRPr="009A6462">
        <w:rPr>
          <w:bCs w:val="0"/>
          <w:sz w:val="26"/>
          <w:szCs w:val="26"/>
        </w:rPr>
        <w:instrText xml:space="preserve"> REF _Ref303669127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3.3.8.2</w:t>
      </w:r>
      <w:r w:rsidR="00763E64" w:rsidRPr="009A6462">
        <w:rPr>
          <w:sz w:val="26"/>
          <w:szCs w:val="26"/>
        </w:rPr>
        <w:fldChar w:fldCharType="end"/>
      </w:r>
      <w:r w:rsidR="00717F60" w:rsidRPr="009A6462">
        <w:rPr>
          <w:bCs w:val="0"/>
          <w:sz w:val="26"/>
          <w:szCs w:val="26"/>
        </w:rPr>
        <w:t>);</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AD3EBC" w:rsidRPr="009A6462">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A6462">
        <w:rPr>
          <w:bCs w:val="0"/>
          <w:sz w:val="26"/>
          <w:szCs w:val="26"/>
        </w:rPr>
        <w:t>Участник</w:t>
      </w:r>
      <w:r w:rsidR="00AD3EBC" w:rsidRPr="009A6462">
        <w:rPr>
          <w:bCs w:val="0"/>
          <w:sz w:val="26"/>
          <w:szCs w:val="26"/>
        </w:rPr>
        <w:t>а;</w:t>
      </w:r>
    </w:p>
    <w:p w:rsidR="00717F60" w:rsidRPr="009A6462"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состав </w:t>
      </w:r>
      <w:r w:rsidR="004B5EB3" w:rsidRPr="009A6462">
        <w:rPr>
          <w:bCs w:val="0"/>
          <w:sz w:val="26"/>
          <w:szCs w:val="26"/>
        </w:rPr>
        <w:t>Заявк</w:t>
      </w:r>
      <w:r w:rsidRPr="009A6462">
        <w:rPr>
          <w:bCs w:val="0"/>
          <w:sz w:val="26"/>
          <w:szCs w:val="26"/>
        </w:rPr>
        <w:t>и дополнительн</w:t>
      </w:r>
      <w:r w:rsidR="00717F60" w:rsidRPr="009A6462">
        <w:rPr>
          <w:bCs w:val="0"/>
          <w:sz w:val="26"/>
          <w:szCs w:val="26"/>
        </w:rPr>
        <w:t xml:space="preserve">о включается нотариально заверенная копия соглашения между членами коллективного </w:t>
      </w:r>
      <w:r w:rsidR="009C744E" w:rsidRPr="009A6462">
        <w:rPr>
          <w:bCs w:val="0"/>
          <w:sz w:val="26"/>
          <w:szCs w:val="26"/>
        </w:rPr>
        <w:t>Участник</w:t>
      </w:r>
      <w:r w:rsidR="00717F60" w:rsidRPr="009A6462">
        <w:rPr>
          <w:bCs w:val="0"/>
          <w:sz w:val="26"/>
          <w:szCs w:val="26"/>
        </w:rPr>
        <w:t>а;</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717F60" w:rsidRPr="009A6462">
        <w:rPr>
          <w:bCs w:val="0"/>
          <w:sz w:val="26"/>
          <w:szCs w:val="26"/>
        </w:rPr>
        <w:t>а дополнительно должна включать сведения о распределени</w:t>
      </w:r>
      <w:r w:rsidR="00AE556B" w:rsidRPr="009A6462">
        <w:rPr>
          <w:bCs w:val="0"/>
          <w:sz w:val="26"/>
          <w:szCs w:val="26"/>
        </w:rPr>
        <w:t>и</w:t>
      </w:r>
      <w:r w:rsidR="00717F60" w:rsidRPr="009A6462">
        <w:rPr>
          <w:bCs w:val="0"/>
          <w:sz w:val="26"/>
          <w:szCs w:val="26"/>
        </w:rPr>
        <w:t xml:space="preserve"> объемов, стоимости и сроков </w:t>
      </w:r>
      <w:proofErr w:type="gramStart"/>
      <w:r w:rsidR="00717F60" w:rsidRPr="009A6462">
        <w:rPr>
          <w:bCs w:val="0"/>
          <w:sz w:val="26"/>
          <w:szCs w:val="26"/>
        </w:rPr>
        <w:t xml:space="preserve">выполнения </w:t>
      </w:r>
      <w:r w:rsidR="005B074F" w:rsidRPr="009A6462">
        <w:rPr>
          <w:bCs w:val="0"/>
          <w:sz w:val="26"/>
          <w:szCs w:val="26"/>
        </w:rPr>
        <w:t>работ/оказания услуг/</w:t>
      </w:r>
      <w:r w:rsidR="0007043F" w:rsidRPr="009A6462">
        <w:rPr>
          <w:bCs w:val="0"/>
          <w:sz w:val="26"/>
          <w:szCs w:val="26"/>
        </w:rPr>
        <w:t>поставок</w:t>
      </w:r>
      <w:r w:rsidR="005B074F" w:rsidRPr="009A6462">
        <w:rPr>
          <w:bCs w:val="0"/>
          <w:sz w:val="26"/>
          <w:szCs w:val="26"/>
        </w:rPr>
        <w:t xml:space="preserve"> товаров</w:t>
      </w:r>
      <w:proofErr w:type="gramEnd"/>
      <w:r w:rsidR="0007043F" w:rsidRPr="009A6462">
        <w:rPr>
          <w:bCs w:val="0"/>
          <w:sz w:val="26"/>
          <w:szCs w:val="26"/>
        </w:rPr>
        <w:t xml:space="preserve"> </w:t>
      </w:r>
      <w:r w:rsidR="00717F60" w:rsidRPr="009A6462">
        <w:rPr>
          <w:bCs w:val="0"/>
          <w:sz w:val="26"/>
          <w:szCs w:val="26"/>
        </w:rPr>
        <w:t xml:space="preserve">между членами коллективного </w:t>
      </w:r>
      <w:r w:rsidR="009C744E" w:rsidRPr="009A6462">
        <w:rPr>
          <w:bCs w:val="0"/>
          <w:sz w:val="26"/>
          <w:szCs w:val="26"/>
        </w:rPr>
        <w:t>Участник</w:t>
      </w:r>
      <w:r w:rsidR="00717F60" w:rsidRPr="009A6462">
        <w:rPr>
          <w:bCs w:val="0"/>
          <w:sz w:val="26"/>
          <w:szCs w:val="26"/>
        </w:rPr>
        <w:t xml:space="preserve">а по установленной в настоящей </w:t>
      </w:r>
      <w:r w:rsidR="00717F60" w:rsidRPr="009A6462">
        <w:rPr>
          <w:bCs w:val="0"/>
          <w:sz w:val="26"/>
          <w:szCs w:val="26"/>
        </w:rPr>
        <w:lastRenderedPageBreak/>
        <w:t>Документации форме (</w:t>
      </w:r>
      <w:r w:rsidR="003C2207" w:rsidRPr="009A6462">
        <w:rPr>
          <w:bCs w:val="0"/>
          <w:sz w:val="26"/>
          <w:szCs w:val="26"/>
        </w:rPr>
        <w:t>под</w:t>
      </w:r>
      <w:r w:rsidR="00717F60" w:rsidRPr="009A6462">
        <w:rPr>
          <w:bCs w:val="0"/>
          <w:sz w:val="26"/>
          <w:szCs w:val="26"/>
        </w:rPr>
        <w:t>раздел</w:t>
      </w:r>
      <w:r w:rsidR="003C2207" w:rsidRPr="009A6462">
        <w:rPr>
          <w:bCs w:val="0"/>
          <w:sz w:val="26"/>
          <w:szCs w:val="26"/>
        </w:rPr>
        <w:t xml:space="preserve"> </w:t>
      </w:r>
      <w:r w:rsidR="00763E64" w:rsidRPr="009A6462">
        <w:rPr>
          <w:bCs w:val="0"/>
          <w:sz w:val="26"/>
          <w:szCs w:val="26"/>
        </w:rPr>
        <w:fldChar w:fldCharType="begin"/>
      </w:r>
      <w:r w:rsidR="003C2207" w:rsidRPr="009A6462">
        <w:rPr>
          <w:bCs w:val="0"/>
          <w:sz w:val="26"/>
          <w:szCs w:val="26"/>
        </w:rPr>
        <w:instrText xml:space="preserve"> REF _Ref440272510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5.15</w:t>
      </w:r>
      <w:r w:rsidR="00763E64" w:rsidRPr="009A6462">
        <w:rPr>
          <w:bCs w:val="0"/>
          <w:sz w:val="26"/>
          <w:szCs w:val="26"/>
        </w:rPr>
        <w:fldChar w:fldCharType="end"/>
      </w:r>
      <w:r w:rsidR="00717F60" w:rsidRPr="009A6462">
        <w:rPr>
          <w:bCs w:val="0"/>
          <w:sz w:val="26"/>
          <w:szCs w:val="26"/>
        </w:rPr>
        <w:t>)</w:t>
      </w:r>
      <w:r w:rsidR="00AE556B" w:rsidRPr="009A6462">
        <w:rPr>
          <w:bCs w:val="0"/>
          <w:sz w:val="26"/>
          <w:szCs w:val="26"/>
        </w:rPr>
        <w:t xml:space="preserve">. Указанная форма </w:t>
      </w:r>
      <w:r w:rsidR="00AE556B" w:rsidRPr="009A6462">
        <w:rPr>
          <w:sz w:val="26"/>
          <w:szCs w:val="26"/>
        </w:rPr>
        <w:t>должна быть подготовлена отдельно по каждому из лотов с указанием номера и названия лота</w:t>
      </w:r>
      <w:r w:rsidR="00717F60"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При оценке количественных параметров деятельности коллективного </w:t>
      </w:r>
      <w:r w:rsidR="009C744E" w:rsidRPr="009A6462">
        <w:rPr>
          <w:bCs w:val="0"/>
          <w:sz w:val="26"/>
          <w:szCs w:val="26"/>
        </w:rPr>
        <w:t>Участник</w:t>
      </w:r>
      <w:r w:rsidRPr="009A6462">
        <w:rPr>
          <w:bCs w:val="0"/>
          <w:sz w:val="26"/>
          <w:szCs w:val="26"/>
        </w:rPr>
        <w:t xml:space="preserve">а, количественные параметры членов объединения суммируются в соответствии с распределением </w:t>
      </w:r>
      <w:r w:rsidR="00BE62BA" w:rsidRPr="009A6462">
        <w:rPr>
          <w:sz w:val="26"/>
          <w:szCs w:val="26"/>
        </w:rPr>
        <w:t xml:space="preserve">объемов выполняемых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F85CCF" w:rsidRPr="009A6462">
        <w:rPr>
          <w:sz w:val="26"/>
          <w:szCs w:val="26"/>
        </w:rPr>
        <w:t xml:space="preserve"> </w:t>
      </w:r>
      <w:r w:rsidR="0007043F" w:rsidRPr="009A6462">
        <w:rPr>
          <w:sz w:val="26"/>
          <w:szCs w:val="26"/>
        </w:rPr>
        <w:t>услуг</w:t>
      </w:r>
      <w:r w:rsidR="00BE62BA" w:rsidRPr="009A6462">
        <w:rPr>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Участник</w:t>
      </w:r>
      <w:r w:rsidRPr="009A6462">
        <w:rPr>
          <w:bCs w:val="0"/>
          <w:sz w:val="26"/>
          <w:szCs w:val="26"/>
        </w:rPr>
        <w:t>а. Не подлежащие суммированию показатели</w:t>
      </w:r>
      <w:r w:rsidR="00EE2EFB" w:rsidRPr="009A6462">
        <w:rPr>
          <w:bCs w:val="0"/>
          <w:sz w:val="26"/>
          <w:szCs w:val="26"/>
        </w:rPr>
        <w:t xml:space="preserve"> (за исключением </w:t>
      </w:r>
      <w:proofErr w:type="gramStart"/>
      <w:r w:rsidR="00EE2EFB" w:rsidRPr="009A6462">
        <w:rPr>
          <w:bCs w:val="0"/>
          <w:sz w:val="26"/>
          <w:szCs w:val="26"/>
        </w:rPr>
        <w:t>указанных</w:t>
      </w:r>
      <w:proofErr w:type="gramEnd"/>
      <w:r w:rsidR="00EE2EFB" w:rsidRPr="009A6462">
        <w:rPr>
          <w:bCs w:val="0"/>
          <w:sz w:val="26"/>
          <w:szCs w:val="26"/>
        </w:rPr>
        <w:t xml:space="preserve"> </w:t>
      </w:r>
      <w:r w:rsidR="00D77DCB" w:rsidRPr="009A6462">
        <w:rPr>
          <w:bCs w:val="0"/>
          <w:sz w:val="26"/>
          <w:szCs w:val="26"/>
        </w:rPr>
        <w:t>п.</w:t>
      </w:r>
      <w:r w:rsidR="009C744E" w:rsidRPr="009A6462">
        <w:rPr>
          <w:bCs w:val="0"/>
          <w:sz w:val="26"/>
          <w:szCs w:val="26"/>
        </w:rPr>
        <w:t xml:space="preserve">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00D77DCB" w:rsidRPr="009A6462">
        <w:rPr>
          <w:bCs w:val="0"/>
          <w:sz w:val="26"/>
          <w:szCs w:val="26"/>
        </w:rPr>
        <w:t xml:space="preserve">) </w:t>
      </w:r>
      <w:r w:rsidRPr="009A6462">
        <w:rPr>
          <w:bCs w:val="0"/>
          <w:sz w:val="26"/>
          <w:szCs w:val="26"/>
        </w:rPr>
        <w:t>должны быть в наличии хотя бы у одного члена объединения.</w:t>
      </w:r>
    </w:p>
    <w:p w:rsidR="00717F60" w:rsidRPr="009A646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9A6462">
        <w:rPr>
          <w:bCs w:val="0"/>
          <w:sz w:val="26"/>
          <w:szCs w:val="26"/>
        </w:rPr>
        <w:t xml:space="preserve">Закупочная комиссия может отклонить </w:t>
      </w:r>
      <w:r w:rsidR="004B5EB3" w:rsidRPr="009A6462">
        <w:rPr>
          <w:bCs w:val="0"/>
          <w:sz w:val="26"/>
          <w:szCs w:val="26"/>
        </w:rPr>
        <w:t>Заявк</w:t>
      </w:r>
      <w:r w:rsidRPr="009A6462">
        <w:rPr>
          <w:bCs w:val="0"/>
          <w:sz w:val="26"/>
          <w:szCs w:val="26"/>
        </w:rPr>
        <w:t xml:space="preserve">у, а Заказчик имеет право на одностороннее расторжение </w:t>
      </w:r>
      <w:r w:rsidR="00123C70" w:rsidRPr="009A6462">
        <w:rPr>
          <w:bCs w:val="0"/>
          <w:sz w:val="26"/>
          <w:szCs w:val="26"/>
        </w:rPr>
        <w:t>Договор</w:t>
      </w:r>
      <w:r w:rsidRPr="009A6462">
        <w:rPr>
          <w:bCs w:val="0"/>
          <w:sz w:val="26"/>
          <w:szCs w:val="26"/>
        </w:rPr>
        <w:t xml:space="preserve">а, если выяснится, что из состава коллективного </w:t>
      </w:r>
      <w:r w:rsidR="009C744E" w:rsidRPr="009A6462">
        <w:rPr>
          <w:bCs w:val="0"/>
          <w:sz w:val="26"/>
          <w:szCs w:val="26"/>
        </w:rPr>
        <w:t>Участник</w:t>
      </w:r>
      <w:r w:rsidRPr="009A6462">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A6462">
        <w:rPr>
          <w:bCs w:val="0"/>
          <w:sz w:val="26"/>
          <w:szCs w:val="26"/>
        </w:rPr>
        <w:t>Договор</w:t>
      </w:r>
      <w:r w:rsidRPr="009A6462">
        <w:rPr>
          <w:bCs w:val="0"/>
          <w:sz w:val="26"/>
          <w:szCs w:val="26"/>
        </w:rPr>
        <w:t>.</w:t>
      </w:r>
    </w:p>
    <w:p w:rsidR="00717F60" w:rsidRPr="009A6462" w:rsidRDefault="00717F60" w:rsidP="00E71A48">
      <w:pPr>
        <w:pStyle w:val="3"/>
        <w:spacing w:line="264" w:lineRule="auto"/>
        <w:rPr>
          <w:sz w:val="26"/>
          <w:szCs w:val="26"/>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9A6462">
        <w:rPr>
          <w:sz w:val="26"/>
          <w:szCs w:val="26"/>
        </w:rPr>
        <w:t>Разъяснение Документации по запросу предложений</w:t>
      </w:r>
      <w:bookmarkEnd w:id="294"/>
      <w:bookmarkEnd w:id="295"/>
      <w:bookmarkEnd w:id="296"/>
      <w:bookmarkEnd w:id="297"/>
      <w:bookmarkEnd w:id="298"/>
      <w:bookmarkEnd w:id="299"/>
      <w:bookmarkEnd w:id="300"/>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 xml:space="preserve">В процессе подготовки </w:t>
      </w:r>
      <w:r w:rsidR="004B5EB3" w:rsidRPr="009A6462">
        <w:rPr>
          <w:bCs w:val="0"/>
          <w:iCs/>
          <w:sz w:val="26"/>
          <w:szCs w:val="26"/>
        </w:rPr>
        <w:t>Заявк</w:t>
      </w:r>
      <w:r w:rsidRPr="009A6462">
        <w:rPr>
          <w:bCs w:val="0"/>
          <w:iCs/>
          <w:sz w:val="26"/>
          <w:szCs w:val="26"/>
        </w:rPr>
        <w:t xml:space="preserve">и </w:t>
      </w:r>
      <w:r w:rsidR="009C744E" w:rsidRPr="009A6462">
        <w:rPr>
          <w:bCs w:val="0"/>
          <w:iCs/>
          <w:sz w:val="26"/>
          <w:szCs w:val="26"/>
        </w:rPr>
        <w:t>Участник</w:t>
      </w:r>
      <w:r w:rsidRPr="009A6462">
        <w:rPr>
          <w:bCs w:val="0"/>
          <w:iCs/>
          <w:sz w:val="26"/>
          <w:szCs w:val="26"/>
        </w:rPr>
        <w:t>и вправе обратиться к Организатору запроса предложений за разъяснениями настоящей Д</w:t>
      </w:r>
      <w:r w:rsidRPr="009A6462">
        <w:rPr>
          <w:bCs w:val="0"/>
          <w:sz w:val="26"/>
          <w:szCs w:val="26"/>
        </w:rPr>
        <w:t>окументации по запросу предложений</w:t>
      </w:r>
      <w:r w:rsidRPr="009A6462">
        <w:rPr>
          <w:bCs w:val="0"/>
          <w:iCs/>
          <w:sz w:val="26"/>
          <w:szCs w:val="26"/>
        </w:rPr>
        <w:t xml:space="preserve">. Запросы на разъяснение </w:t>
      </w:r>
      <w:r w:rsidR="007D07A7" w:rsidRPr="009A6462">
        <w:rPr>
          <w:bCs w:val="0"/>
          <w:iCs/>
          <w:sz w:val="26"/>
          <w:szCs w:val="26"/>
        </w:rPr>
        <w:t>Д</w:t>
      </w:r>
      <w:r w:rsidRPr="009A6462">
        <w:rPr>
          <w:bCs w:val="0"/>
          <w:iCs/>
          <w:sz w:val="26"/>
          <w:szCs w:val="26"/>
        </w:rPr>
        <w:t>окументации должны быть направ</w:t>
      </w:r>
      <w:r w:rsidR="003B4C1B" w:rsidRPr="009A6462">
        <w:rPr>
          <w:bCs w:val="0"/>
          <w:iCs/>
          <w:sz w:val="26"/>
          <w:szCs w:val="26"/>
        </w:rPr>
        <w:t>лены через ЭТП или в письменной</w:t>
      </w:r>
      <w:r w:rsidR="00673FC7" w:rsidRPr="009A6462">
        <w:rPr>
          <w:sz w:val="26"/>
          <w:szCs w:val="26"/>
        </w:rPr>
        <w:t xml:space="preserve"> </w:t>
      </w:r>
      <w:r w:rsidRPr="009A6462">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A6462">
        <w:rPr>
          <w:bCs w:val="0"/>
          <w:iCs/>
          <w:sz w:val="26"/>
          <w:szCs w:val="26"/>
        </w:rPr>
        <w:t>Участник</w:t>
      </w:r>
      <w:r w:rsidRPr="009A6462">
        <w:rPr>
          <w:bCs w:val="0"/>
          <w:iCs/>
          <w:sz w:val="26"/>
          <w:szCs w:val="26"/>
        </w:rPr>
        <w:t>а.</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A6462">
        <w:rPr>
          <w:bCs w:val="0"/>
          <w:sz w:val="26"/>
          <w:szCs w:val="26"/>
        </w:rPr>
        <w:t>Заявк</w:t>
      </w:r>
      <w:r w:rsidRPr="009A6462">
        <w:rPr>
          <w:bCs w:val="0"/>
          <w:sz w:val="26"/>
          <w:szCs w:val="26"/>
        </w:rPr>
        <w:t>и.</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A6462">
        <w:rPr>
          <w:bCs w:val="0"/>
          <w:sz w:val="26"/>
          <w:szCs w:val="26"/>
        </w:rPr>
        <w:t>окументации по запросу предложений</w:t>
      </w:r>
      <w:r w:rsidRPr="009A6462">
        <w:rPr>
          <w:bCs w:val="0"/>
          <w:iCs/>
          <w:sz w:val="26"/>
          <w:szCs w:val="26"/>
        </w:rPr>
        <w:t>, если в тексте ответа не будет указано иное. В случае</w:t>
      </w:r>
      <w:proofErr w:type="gramStart"/>
      <w:r w:rsidRPr="009A6462">
        <w:rPr>
          <w:bCs w:val="0"/>
          <w:iCs/>
          <w:sz w:val="26"/>
          <w:szCs w:val="26"/>
        </w:rPr>
        <w:t>,</w:t>
      </w:r>
      <w:proofErr w:type="gramEnd"/>
      <w:r w:rsidRPr="009A6462">
        <w:rPr>
          <w:bCs w:val="0"/>
          <w:iCs/>
          <w:sz w:val="26"/>
          <w:szCs w:val="26"/>
        </w:rPr>
        <w:t xml:space="preserve"> если разъяснения изменяют </w:t>
      </w:r>
      <w:r w:rsidR="007D07A7" w:rsidRPr="009A6462">
        <w:rPr>
          <w:bCs w:val="0"/>
          <w:iCs/>
          <w:sz w:val="26"/>
          <w:szCs w:val="26"/>
        </w:rPr>
        <w:t>Д</w:t>
      </w:r>
      <w:r w:rsidRPr="009A6462">
        <w:rPr>
          <w:bCs w:val="0"/>
          <w:iCs/>
          <w:sz w:val="26"/>
          <w:szCs w:val="26"/>
        </w:rPr>
        <w:t xml:space="preserve">окументацию, Организатором осуществляется </w:t>
      </w:r>
      <w:r w:rsidR="007441D3" w:rsidRPr="009A6462">
        <w:rPr>
          <w:bCs w:val="0"/>
          <w:iCs/>
          <w:sz w:val="26"/>
          <w:szCs w:val="26"/>
        </w:rPr>
        <w:t>внесение изменений в Д</w:t>
      </w:r>
      <w:r w:rsidR="007441D3" w:rsidRPr="009A6462">
        <w:rPr>
          <w:bCs w:val="0"/>
          <w:sz w:val="26"/>
          <w:szCs w:val="26"/>
        </w:rPr>
        <w:t>окументацию по запросу предложений</w:t>
      </w:r>
      <w:r w:rsidR="007441D3" w:rsidRPr="009A6462">
        <w:rPr>
          <w:bCs w:val="0"/>
          <w:iCs/>
          <w:sz w:val="26"/>
          <w:szCs w:val="26"/>
        </w:rPr>
        <w:t xml:space="preserve"> (п. </w:t>
      </w:r>
      <w:r w:rsidR="00F67C6A" w:rsidRPr="009A6462">
        <w:rPr>
          <w:sz w:val="26"/>
          <w:szCs w:val="26"/>
        </w:rPr>
        <w:fldChar w:fldCharType="begin"/>
      </w:r>
      <w:r w:rsidR="00F67C6A" w:rsidRPr="009A6462">
        <w:rPr>
          <w:sz w:val="26"/>
          <w:szCs w:val="26"/>
        </w:rPr>
        <w:instrText xml:space="preserve"> REF _Ref440969765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3.3.12</w:t>
      </w:r>
      <w:r w:rsidR="00F67C6A" w:rsidRPr="009A6462">
        <w:rPr>
          <w:sz w:val="26"/>
          <w:szCs w:val="26"/>
        </w:rPr>
        <w:fldChar w:fldCharType="end"/>
      </w:r>
      <w:r w:rsidR="007441D3" w:rsidRPr="009A6462">
        <w:rPr>
          <w:bCs w:val="0"/>
          <w:iCs/>
          <w:sz w:val="26"/>
          <w:szCs w:val="26"/>
        </w:rPr>
        <w:t xml:space="preserve">) и, при необходимости, </w:t>
      </w:r>
      <w:r w:rsidRPr="009A6462">
        <w:rPr>
          <w:bCs w:val="0"/>
          <w:iCs/>
          <w:sz w:val="26"/>
          <w:szCs w:val="26"/>
        </w:rPr>
        <w:t xml:space="preserve">продление подачи заявок в соответствии с п. </w:t>
      </w:r>
      <w:r w:rsidR="00F67C6A" w:rsidRPr="009A6462">
        <w:rPr>
          <w:sz w:val="26"/>
          <w:szCs w:val="26"/>
        </w:rPr>
        <w:fldChar w:fldCharType="begin"/>
      </w:r>
      <w:r w:rsidR="00F67C6A" w:rsidRPr="009A6462">
        <w:rPr>
          <w:sz w:val="26"/>
          <w:szCs w:val="26"/>
        </w:rPr>
        <w:instrText xml:space="preserve"> REF _Ref440289401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3.3.13</w:t>
      </w:r>
      <w:r w:rsidR="00F67C6A" w:rsidRPr="009A6462">
        <w:rPr>
          <w:sz w:val="26"/>
          <w:szCs w:val="26"/>
        </w:rPr>
        <w:fldChar w:fldCharType="end"/>
      </w:r>
      <w:r w:rsidR="00400D7D" w:rsidRPr="009A6462">
        <w:rPr>
          <w:bCs w:val="0"/>
          <w:iCs/>
          <w:sz w:val="26"/>
          <w:szCs w:val="26"/>
        </w:rPr>
        <w:t xml:space="preserve"> </w:t>
      </w:r>
      <w:r w:rsidR="007D07A7" w:rsidRPr="009A6462">
        <w:rPr>
          <w:bCs w:val="0"/>
          <w:iCs/>
          <w:sz w:val="26"/>
          <w:szCs w:val="26"/>
        </w:rPr>
        <w:t>Д</w:t>
      </w:r>
      <w:r w:rsidRPr="009A6462">
        <w:rPr>
          <w:bCs w:val="0"/>
          <w:iCs/>
          <w:sz w:val="26"/>
          <w:szCs w:val="26"/>
        </w:rPr>
        <w:t>окументации</w:t>
      </w:r>
      <w:r w:rsidR="007D07A7" w:rsidRPr="009A6462">
        <w:rPr>
          <w:bCs w:val="0"/>
          <w:iCs/>
          <w:sz w:val="26"/>
          <w:szCs w:val="26"/>
        </w:rPr>
        <w:t xml:space="preserve"> по запросу предложений</w:t>
      </w:r>
      <w:r w:rsidRPr="009A6462">
        <w:rPr>
          <w:bCs w:val="0"/>
          <w:iCs/>
          <w:sz w:val="26"/>
          <w:szCs w:val="26"/>
        </w:rPr>
        <w:t>.</w:t>
      </w:r>
    </w:p>
    <w:p w:rsidR="00717F60" w:rsidRPr="009A6462" w:rsidRDefault="00717F60" w:rsidP="00E71A48">
      <w:pPr>
        <w:pStyle w:val="3"/>
        <w:spacing w:line="264" w:lineRule="auto"/>
        <w:rPr>
          <w:sz w:val="26"/>
          <w:szCs w:val="26"/>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9A6462">
        <w:rPr>
          <w:sz w:val="26"/>
          <w:szCs w:val="26"/>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A6462">
        <w:rPr>
          <w:bCs w:val="0"/>
          <w:iCs/>
          <w:sz w:val="26"/>
          <w:szCs w:val="26"/>
        </w:rPr>
        <w:t>Д</w:t>
      </w:r>
      <w:r w:rsidRPr="009A6462">
        <w:rPr>
          <w:bCs w:val="0"/>
          <w:sz w:val="26"/>
          <w:szCs w:val="26"/>
        </w:rPr>
        <w:t xml:space="preserve">окументацию по запросу предложений. </w:t>
      </w:r>
    </w:p>
    <w:p w:rsidR="00717F6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запроса предложений, оформившие свое участие в запросе предложений через ЭТП, получат соответствующие уведомления в порядке, </w:t>
      </w:r>
      <w:r w:rsidRPr="009A6462">
        <w:rPr>
          <w:bCs w:val="0"/>
          <w:sz w:val="26"/>
          <w:szCs w:val="26"/>
        </w:rPr>
        <w:lastRenderedPageBreak/>
        <w:t>установленными правилами данной системы.</w:t>
      </w:r>
    </w:p>
    <w:p w:rsidR="00717F60" w:rsidRPr="009A6462" w:rsidRDefault="00717F60" w:rsidP="00E71A48">
      <w:pPr>
        <w:pStyle w:val="3"/>
        <w:spacing w:line="264" w:lineRule="auto"/>
        <w:rPr>
          <w:sz w:val="26"/>
          <w:szCs w:val="26"/>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9A6462">
        <w:rPr>
          <w:sz w:val="26"/>
          <w:szCs w:val="26"/>
        </w:rPr>
        <w:t>Продление срока окончания приема Заявок</w:t>
      </w:r>
      <w:bookmarkEnd w:id="308"/>
      <w:bookmarkEnd w:id="309"/>
      <w:bookmarkEnd w:id="310"/>
      <w:bookmarkEnd w:id="311"/>
      <w:bookmarkEnd w:id="312"/>
      <w:bookmarkEnd w:id="313"/>
      <w:bookmarkEnd w:id="314"/>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A6462">
        <w:rPr>
          <w:bCs w:val="0"/>
          <w:sz w:val="26"/>
          <w:szCs w:val="26"/>
        </w:rPr>
        <w:t>Участник</w:t>
      </w:r>
      <w:r w:rsidRPr="009A6462">
        <w:rPr>
          <w:bCs w:val="0"/>
          <w:sz w:val="26"/>
          <w:szCs w:val="26"/>
        </w:rPr>
        <w:t>ов запроса предложений, имеет право продлевать срок окончания приема Заявок.</w:t>
      </w:r>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оформившие свое участие в запросе </w:t>
      </w:r>
      <w:r w:rsidRPr="009A6462">
        <w:rPr>
          <w:sz w:val="26"/>
          <w:szCs w:val="26"/>
        </w:rPr>
        <w:t xml:space="preserve">предложений </w:t>
      </w:r>
      <w:r w:rsidRPr="009A6462">
        <w:rPr>
          <w:bCs w:val="0"/>
          <w:sz w:val="26"/>
          <w:szCs w:val="26"/>
        </w:rPr>
        <w:t>через ЭТП, получат соответствующие уведомления в порядке, установленными правилами ЭТП.</w:t>
      </w:r>
      <w:bookmarkStart w:id="315" w:name="_Ref191386249"/>
    </w:p>
    <w:p w:rsidR="00AC1995" w:rsidRPr="009A6462" w:rsidRDefault="00AC1995" w:rsidP="00E71A48">
      <w:pPr>
        <w:pStyle w:val="3"/>
        <w:spacing w:line="264" w:lineRule="auto"/>
        <w:rPr>
          <w:sz w:val="26"/>
          <w:szCs w:val="26"/>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9A6462">
        <w:rPr>
          <w:bCs w:val="0"/>
          <w:sz w:val="26"/>
          <w:szCs w:val="26"/>
          <w:lang w:eastAsia="ru-RU"/>
        </w:rPr>
        <w:t xml:space="preserve">Обеспечение </w:t>
      </w:r>
      <w:proofErr w:type="gramStart"/>
      <w:r w:rsidRPr="009A6462">
        <w:rPr>
          <w:sz w:val="26"/>
          <w:szCs w:val="26"/>
        </w:rPr>
        <w:t>исполнения</w:t>
      </w:r>
      <w:r w:rsidRPr="009A6462">
        <w:rPr>
          <w:bCs w:val="0"/>
          <w:sz w:val="26"/>
          <w:szCs w:val="26"/>
          <w:lang w:eastAsia="ru-RU"/>
        </w:rPr>
        <w:t xml:space="preserve"> </w:t>
      </w:r>
      <w:r w:rsidR="00D12816" w:rsidRPr="009A6462">
        <w:rPr>
          <w:bCs w:val="0"/>
          <w:sz w:val="26"/>
          <w:szCs w:val="26"/>
          <w:lang w:eastAsia="ru-RU"/>
        </w:rPr>
        <w:t xml:space="preserve">обязательств </w:t>
      </w:r>
      <w:r w:rsidR="009C744E" w:rsidRPr="009A6462">
        <w:rPr>
          <w:bCs w:val="0"/>
          <w:sz w:val="26"/>
          <w:szCs w:val="26"/>
          <w:lang w:eastAsia="ru-RU"/>
        </w:rPr>
        <w:t>Участник</w:t>
      </w:r>
      <w:r w:rsidRPr="009A6462">
        <w:rPr>
          <w:bCs w:val="0"/>
          <w:sz w:val="26"/>
          <w:szCs w:val="26"/>
          <w:lang w:eastAsia="ru-RU"/>
        </w:rPr>
        <w:t>а запроса предложений</w:t>
      </w:r>
      <w:proofErr w:type="gramEnd"/>
      <w:r w:rsidRPr="009A6462">
        <w:rPr>
          <w:bCs w:val="0"/>
          <w:sz w:val="26"/>
          <w:szCs w:val="26"/>
          <w:lang w:eastAsia="ru-RU"/>
        </w:rPr>
        <w:t>.</w:t>
      </w:r>
      <w:bookmarkEnd w:id="316"/>
      <w:bookmarkEnd w:id="317"/>
      <w:bookmarkEnd w:id="318"/>
      <w:bookmarkEnd w:id="319"/>
      <w:bookmarkEnd w:id="320"/>
      <w:bookmarkEnd w:id="321"/>
      <w:bookmarkEnd w:id="322"/>
      <w:bookmarkEnd w:id="323"/>
      <w:bookmarkEnd w:id="324"/>
    </w:p>
    <w:p w:rsidR="00932C0A" w:rsidRPr="009A6462" w:rsidRDefault="009C744E"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Участник</w:t>
      </w:r>
      <w:r w:rsidR="00932C0A" w:rsidRPr="009A6462">
        <w:rPr>
          <w:bCs w:val="0"/>
          <w:sz w:val="26"/>
          <w:szCs w:val="26"/>
        </w:rPr>
        <w:t xml:space="preserve"> </w:t>
      </w:r>
      <w:r w:rsidR="0089163E" w:rsidRPr="009A6462">
        <w:rPr>
          <w:bCs w:val="0"/>
          <w:sz w:val="26"/>
          <w:szCs w:val="26"/>
        </w:rPr>
        <w:t xml:space="preserve">запроса предложений </w:t>
      </w:r>
      <w:r w:rsidR="00932C0A" w:rsidRPr="009A6462">
        <w:rPr>
          <w:bCs w:val="0"/>
          <w:sz w:val="26"/>
          <w:szCs w:val="26"/>
        </w:rPr>
        <w:t xml:space="preserve">в составе своей </w:t>
      </w:r>
      <w:r w:rsidR="004B5EB3" w:rsidRPr="009A6462">
        <w:rPr>
          <w:bCs w:val="0"/>
          <w:sz w:val="26"/>
          <w:szCs w:val="26"/>
        </w:rPr>
        <w:t>Заявк</w:t>
      </w:r>
      <w:r w:rsidR="00932C0A" w:rsidRPr="009A6462">
        <w:rPr>
          <w:bCs w:val="0"/>
          <w:sz w:val="26"/>
          <w:szCs w:val="26"/>
        </w:rPr>
        <w:t xml:space="preserve">и представляет обеспечение исполнения обязательств, связанных с участием в </w:t>
      </w:r>
      <w:r w:rsidR="0089163E" w:rsidRPr="009A6462">
        <w:rPr>
          <w:bCs w:val="0"/>
          <w:sz w:val="26"/>
          <w:szCs w:val="26"/>
        </w:rPr>
        <w:t>запросе предложений</w:t>
      </w:r>
      <w:r w:rsidR="00932C0A" w:rsidRPr="009A6462">
        <w:rPr>
          <w:bCs w:val="0"/>
          <w:sz w:val="26"/>
          <w:szCs w:val="26"/>
        </w:rPr>
        <w:t xml:space="preserve"> и подачей </w:t>
      </w:r>
      <w:r w:rsidR="004B5EB3" w:rsidRPr="009A6462">
        <w:rPr>
          <w:bCs w:val="0"/>
          <w:sz w:val="26"/>
          <w:szCs w:val="26"/>
        </w:rPr>
        <w:t>Заявк</w:t>
      </w:r>
      <w:r w:rsidR="00932C0A" w:rsidRPr="009A6462">
        <w:rPr>
          <w:bCs w:val="0"/>
          <w:sz w:val="26"/>
          <w:szCs w:val="26"/>
        </w:rPr>
        <w:t xml:space="preserve">и, на </w:t>
      </w:r>
      <w:r w:rsidR="007C49C7" w:rsidRPr="007C49C7">
        <w:rPr>
          <w:bCs w:val="0"/>
          <w:sz w:val="26"/>
          <w:szCs w:val="26"/>
        </w:rPr>
        <w:t>сумму 2% от стоимости Заявки</w:t>
      </w:r>
      <w:r w:rsidR="00932C0A" w:rsidRPr="009A6462">
        <w:rPr>
          <w:bCs w:val="0"/>
          <w:sz w:val="26"/>
          <w:szCs w:val="26"/>
        </w:rPr>
        <w:t xml:space="preserve">, с учетом НДС. </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 xml:space="preserve">Обеспечение </w:t>
      </w:r>
      <w:proofErr w:type="gramStart"/>
      <w:r w:rsidRPr="009A6462">
        <w:rPr>
          <w:bCs w:val="0"/>
          <w:sz w:val="26"/>
          <w:szCs w:val="26"/>
        </w:rPr>
        <w:t xml:space="preserve">исполнения обязательств </w:t>
      </w:r>
      <w:r w:rsidR="009C744E" w:rsidRPr="009A6462">
        <w:rPr>
          <w:bCs w:val="0"/>
          <w:sz w:val="26"/>
          <w:szCs w:val="26"/>
        </w:rPr>
        <w:t>Участник</w:t>
      </w:r>
      <w:r w:rsidRPr="009A6462">
        <w:rPr>
          <w:bCs w:val="0"/>
          <w:sz w:val="26"/>
          <w:szCs w:val="26"/>
        </w:rPr>
        <w:t xml:space="preserve">а </w:t>
      </w:r>
      <w:r w:rsidR="0089163E" w:rsidRPr="009A6462">
        <w:rPr>
          <w:bCs w:val="0"/>
          <w:sz w:val="26"/>
          <w:szCs w:val="26"/>
        </w:rPr>
        <w:t>запроса предложений</w:t>
      </w:r>
      <w:proofErr w:type="gramEnd"/>
      <w:r w:rsidR="0089163E" w:rsidRPr="009A6462">
        <w:rPr>
          <w:bCs w:val="0"/>
          <w:sz w:val="26"/>
          <w:szCs w:val="26"/>
        </w:rPr>
        <w:t xml:space="preserve"> </w:t>
      </w:r>
      <w:r w:rsidRPr="009A6462">
        <w:rPr>
          <w:bCs w:val="0"/>
          <w:sz w:val="26"/>
          <w:szCs w:val="26"/>
        </w:rPr>
        <w:t>должно иметь форму неустойки.</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5" w:name="_Ref306390343"/>
      <w:r w:rsidRPr="009A6462">
        <w:rPr>
          <w:bCs w:val="0"/>
          <w:sz w:val="26"/>
          <w:szCs w:val="26"/>
        </w:rPr>
        <w:t>Форма соглашения о неустойке должна</w:t>
      </w:r>
      <w:r w:rsidR="00ED01BF" w:rsidRPr="009A6462">
        <w:rPr>
          <w:bCs w:val="0"/>
          <w:sz w:val="26"/>
          <w:szCs w:val="26"/>
        </w:rPr>
        <w:t xml:space="preserve"> соответствовать требованиям ст</w:t>
      </w:r>
      <w:r w:rsidRPr="009A6462">
        <w:rPr>
          <w:bCs w:val="0"/>
          <w:sz w:val="26"/>
          <w:szCs w:val="26"/>
        </w:rPr>
        <w:t>.330, 331 Гражданского кодекса Российской Федерации</w:t>
      </w:r>
      <w:bookmarkEnd w:id="325"/>
      <w:r w:rsidR="003C2207" w:rsidRPr="009A6462">
        <w:rPr>
          <w:bCs w:val="0"/>
          <w:sz w:val="26"/>
          <w:szCs w:val="26"/>
        </w:rPr>
        <w:t xml:space="preserve"> и быть подготовлена по </w:t>
      </w:r>
      <w:r w:rsidR="005818B2" w:rsidRPr="009A6462">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A6462">
        <w:rPr>
          <w:bCs w:val="0"/>
          <w:sz w:val="26"/>
          <w:szCs w:val="26"/>
        </w:rPr>
        <w:t xml:space="preserve"> (</w:t>
      </w:r>
      <w:r w:rsidR="003C2207" w:rsidRPr="009A6462">
        <w:rPr>
          <w:bCs w:val="0"/>
          <w:sz w:val="26"/>
          <w:szCs w:val="26"/>
          <w:lang w:eastAsia="ru-RU"/>
        </w:rPr>
        <w:t xml:space="preserve">подраздел </w:t>
      </w:r>
      <w:r w:rsidR="00763E64" w:rsidRPr="009A6462">
        <w:rPr>
          <w:bCs w:val="0"/>
          <w:sz w:val="26"/>
          <w:szCs w:val="26"/>
          <w:lang w:eastAsia="ru-RU"/>
        </w:rPr>
        <w:fldChar w:fldCharType="begin"/>
      </w:r>
      <w:r w:rsidR="003C2207" w:rsidRPr="009A6462">
        <w:rPr>
          <w:bCs w:val="0"/>
          <w:sz w:val="26"/>
          <w:szCs w:val="26"/>
          <w:lang w:eastAsia="ru-RU"/>
        </w:rPr>
        <w:instrText xml:space="preserve"> REF _Ref440272678 \r \h </w:instrText>
      </w:r>
      <w:r w:rsidR="009A6462">
        <w:rPr>
          <w:bCs w:val="0"/>
          <w:sz w:val="26"/>
          <w:szCs w:val="26"/>
          <w:lang w:eastAsia="ru-RU"/>
        </w:rPr>
        <w:instrText xml:space="preserve"> \* MERGEFORMAT </w:instrText>
      </w:r>
      <w:r w:rsidR="00763E64" w:rsidRPr="009A6462">
        <w:rPr>
          <w:bCs w:val="0"/>
          <w:sz w:val="26"/>
          <w:szCs w:val="26"/>
          <w:lang w:eastAsia="ru-RU"/>
        </w:rPr>
      </w:r>
      <w:r w:rsidR="00763E64" w:rsidRPr="009A6462">
        <w:rPr>
          <w:bCs w:val="0"/>
          <w:sz w:val="26"/>
          <w:szCs w:val="26"/>
          <w:lang w:eastAsia="ru-RU"/>
        </w:rPr>
        <w:fldChar w:fldCharType="separate"/>
      </w:r>
      <w:r w:rsidR="00622B69" w:rsidRPr="009A6462">
        <w:rPr>
          <w:bCs w:val="0"/>
          <w:sz w:val="26"/>
          <w:szCs w:val="26"/>
          <w:lang w:eastAsia="ru-RU"/>
        </w:rPr>
        <w:t>5.13</w:t>
      </w:r>
      <w:r w:rsidR="00763E64" w:rsidRPr="009A6462">
        <w:rPr>
          <w:bCs w:val="0"/>
          <w:sz w:val="26"/>
          <w:szCs w:val="26"/>
          <w:lang w:eastAsia="ru-RU"/>
        </w:rPr>
        <w:fldChar w:fldCharType="end"/>
      </w:r>
      <w:r w:rsidR="003C2207" w:rsidRPr="009A6462">
        <w:rPr>
          <w:bCs w:val="0"/>
          <w:sz w:val="26"/>
          <w:szCs w:val="26"/>
        </w:rPr>
        <w:t>)</w:t>
      </w:r>
      <w:r w:rsidR="000A6857"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6" w:name="_Ref307586570"/>
      <w:r w:rsidRPr="009A6462">
        <w:rPr>
          <w:bCs w:val="0"/>
          <w:sz w:val="26"/>
          <w:szCs w:val="26"/>
        </w:rPr>
        <w:t>В соглашении о неустойке должно быть указано</w:t>
      </w:r>
      <w:bookmarkStart w:id="327" w:name="_Ref305753174"/>
      <w:r w:rsidRPr="009A6462">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A6462">
        <w:rPr>
          <w:bCs w:val="0"/>
          <w:sz w:val="26"/>
          <w:szCs w:val="26"/>
        </w:rPr>
        <w:t>запросе предложений</w:t>
      </w:r>
      <w:r w:rsidRPr="009A6462">
        <w:rPr>
          <w:bCs w:val="0"/>
          <w:sz w:val="26"/>
          <w:szCs w:val="26"/>
        </w:rPr>
        <w:t>:</w:t>
      </w:r>
      <w:bookmarkEnd w:id="326"/>
      <w:bookmarkEnd w:id="327"/>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изменения или отзыва </w:t>
      </w:r>
      <w:r w:rsidR="004B5EB3" w:rsidRPr="009A6462">
        <w:rPr>
          <w:bCs w:val="0"/>
          <w:sz w:val="26"/>
          <w:szCs w:val="26"/>
        </w:rPr>
        <w:t>Заявк</w:t>
      </w:r>
      <w:r w:rsidRPr="009A6462">
        <w:rPr>
          <w:bCs w:val="0"/>
          <w:sz w:val="26"/>
          <w:szCs w:val="26"/>
        </w:rPr>
        <w:t>и, в том числе в процессе проведения переторжки, в течение срока ее действия (п.</w:t>
      </w:r>
      <w:r w:rsidR="00F67C6A" w:rsidRPr="009A6462">
        <w:rPr>
          <w:sz w:val="26"/>
          <w:szCs w:val="26"/>
        </w:rPr>
        <w:fldChar w:fldCharType="begin"/>
      </w:r>
      <w:r w:rsidR="00F67C6A" w:rsidRPr="009A6462">
        <w:rPr>
          <w:sz w:val="26"/>
          <w:szCs w:val="26"/>
        </w:rPr>
        <w:instrText xml:space="preserve"> REF _Ref306008743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3.3.4</w:t>
      </w:r>
      <w:r w:rsidR="00F67C6A" w:rsidRPr="009A6462">
        <w:rPr>
          <w:sz w:val="26"/>
          <w:szCs w:val="26"/>
        </w:rPr>
        <w:fldChar w:fldCharType="end"/>
      </w:r>
      <w:r w:rsidRPr="009A6462">
        <w:rPr>
          <w:bCs w:val="0"/>
          <w:sz w:val="26"/>
          <w:szCs w:val="26"/>
        </w:rPr>
        <w:t xml:space="preserve">) после истечения срока окончания подачи заявок (п. </w:t>
      </w:r>
      <w:r w:rsidR="00763E64" w:rsidRPr="009A6462">
        <w:rPr>
          <w:sz w:val="26"/>
          <w:szCs w:val="26"/>
        </w:rPr>
        <w:fldChar w:fldCharType="begin"/>
      </w:r>
      <w:r w:rsidR="00065ED6" w:rsidRPr="009A6462">
        <w:rPr>
          <w:bCs w:val="0"/>
          <w:sz w:val="26"/>
          <w:szCs w:val="26"/>
        </w:rPr>
        <w:instrText xml:space="preserve"> REF _Ref440289953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3.4.1.3</w:t>
      </w:r>
      <w:r w:rsidR="00763E64" w:rsidRPr="009A6462">
        <w:rPr>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A6462">
        <w:rPr>
          <w:bCs w:val="0"/>
          <w:sz w:val="26"/>
          <w:szCs w:val="26"/>
        </w:rPr>
        <w:t>Заявк</w:t>
      </w:r>
      <w:r w:rsidRPr="009A6462">
        <w:rPr>
          <w:bCs w:val="0"/>
          <w:sz w:val="26"/>
          <w:szCs w:val="26"/>
        </w:rPr>
        <w:t>и;</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proofErr w:type="gramStart"/>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D07A7" w:rsidRPr="009A6462">
        <w:rPr>
          <w:bCs w:val="0"/>
          <w:sz w:val="26"/>
          <w:szCs w:val="26"/>
        </w:rPr>
        <w:t xml:space="preserve">запроса </w:t>
      </w:r>
      <w:r w:rsidR="00D536DC" w:rsidRPr="009A6462">
        <w:rPr>
          <w:bCs w:val="0"/>
          <w:sz w:val="26"/>
          <w:szCs w:val="26"/>
        </w:rPr>
        <w:t>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D536DC" w:rsidRPr="009A6462">
        <w:rPr>
          <w:bCs w:val="0"/>
          <w:sz w:val="26"/>
          <w:szCs w:val="26"/>
        </w:rPr>
        <w:t xml:space="preserve"> </w:t>
      </w:r>
      <w:r w:rsidRPr="009A6462">
        <w:rPr>
          <w:bCs w:val="0"/>
          <w:sz w:val="26"/>
          <w:szCs w:val="26"/>
        </w:rPr>
        <w:t xml:space="preserve">либо </w:t>
      </w:r>
      <w:r w:rsidR="009C744E" w:rsidRPr="009A6462">
        <w:rPr>
          <w:bCs w:val="0"/>
          <w:sz w:val="26"/>
          <w:szCs w:val="26"/>
        </w:rPr>
        <w:t>Участник</w:t>
      </w:r>
      <w:r w:rsidRPr="009A6462">
        <w:rPr>
          <w:bCs w:val="0"/>
          <w:sz w:val="26"/>
          <w:szCs w:val="26"/>
        </w:rPr>
        <w:t xml:space="preserve">а </w:t>
      </w:r>
      <w:r w:rsidR="00D536DC" w:rsidRPr="009A6462">
        <w:rPr>
          <w:bCs w:val="0"/>
          <w:sz w:val="26"/>
          <w:szCs w:val="26"/>
        </w:rPr>
        <w:t>запроса предложений</w:t>
      </w:r>
      <w:r w:rsidRPr="009A6462">
        <w:rPr>
          <w:bCs w:val="0"/>
          <w:sz w:val="26"/>
          <w:szCs w:val="26"/>
        </w:rPr>
        <w:t>, давшего предпоследн</w:t>
      </w:r>
      <w:r w:rsidR="00FE5731" w:rsidRPr="009A6462">
        <w:rPr>
          <w:bCs w:val="0"/>
          <w:sz w:val="26"/>
          <w:szCs w:val="26"/>
        </w:rPr>
        <w:t>юю</w:t>
      </w:r>
      <w:r w:rsidRPr="009A6462">
        <w:rPr>
          <w:bCs w:val="0"/>
          <w:sz w:val="26"/>
          <w:szCs w:val="26"/>
        </w:rPr>
        <w:t xml:space="preserve"> </w:t>
      </w:r>
      <w:r w:rsidR="004B5EB3" w:rsidRPr="009A6462">
        <w:rPr>
          <w:bCs w:val="0"/>
          <w:sz w:val="26"/>
          <w:szCs w:val="26"/>
        </w:rPr>
        <w:t>Заявк</w:t>
      </w:r>
      <w:r w:rsidR="00FE5731" w:rsidRPr="009A6462">
        <w:rPr>
          <w:bCs w:val="0"/>
          <w:sz w:val="26"/>
          <w:szCs w:val="26"/>
        </w:rPr>
        <w:t xml:space="preserve">у </w:t>
      </w:r>
      <w:r w:rsidRPr="009A6462">
        <w:rPr>
          <w:bCs w:val="0"/>
          <w:sz w:val="26"/>
          <w:szCs w:val="26"/>
        </w:rPr>
        <w:t xml:space="preserve">по цене при условии уклонения </w:t>
      </w:r>
      <w:r w:rsidR="009C744E" w:rsidRPr="009A6462">
        <w:rPr>
          <w:bCs w:val="0"/>
          <w:sz w:val="26"/>
          <w:szCs w:val="26"/>
        </w:rPr>
        <w:t>Участник</w:t>
      </w:r>
      <w:r w:rsidR="004C5164" w:rsidRPr="009A6462">
        <w:rPr>
          <w:bCs w:val="0"/>
          <w:sz w:val="26"/>
          <w:szCs w:val="26"/>
        </w:rPr>
        <w:t xml:space="preserve">а </w:t>
      </w:r>
      <w:r w:rsidR="00FE5731"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FE5731" w:rsidRPr="009A6462">
        <w:rPr>
          <w:bCs w:val="0"/>
          <w:sz w:val="26"/>
          <w:szCs w:val="26"/>
        </w:rPr>
        <w:t xml:space="preserve"> </w:t>
      </w:r>
      <w:r w:rsidRPr="009A6462">
        <w:rPr>
          <w:bCs w:val="0"/>
          <w:sz w:val="26"/>
          <w:szCs w:val="26"/>
        </w:rPr>
        <w:t xml:space="preserve">от заключения </w:t>
      </w:r>
      <w:r w:rsidR="00123C70" w:rsidRPr="009A6462">
        <w:rPr>
          <w:bCs w:val="0"/>
          <w:sz w:val="26"/>
          <w:szCs w:val="26"/>
        </w:rPr>
        <w:t>Договор</w:t>
      </w:r>
      <w:r w:rsidRPr="009A6462">
        <w:rPr>
          <w:bCs w:val="0"/>
          <w:sz w:val="26"/>
          <w:szCs w:val="26"/>
        </w:rPr>
        <w:t xml:space="preserve">а либо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r w:rsidRPr="009A6462">
        <w:rPr>
          <w:bCs w:val="0"/>
          <w:sz w:val="26"/>
          <w:szCs w:val="26"/>
        </w:rPr>
        <w:t xml:space="preserve">, признанного единственным </w:t>
      </w:r>
      <w:r w:rsidR="009C744E" w:rsidRPr="009A6462">
        <w:rPr>
          <w:bCs w:val="0"/>
          <w:sz w:val="26"/>
          <w:szCs w:val="26"/>
        </w:rPr>
        <w:t>Участник</w:t>
      </w:r>
      <w:r w:rsidRPr="009A6462">
        <w:rPr>
          <w:bCs w:val="0"/>
          <w:sz w:val="26"/>
          <w:szCs w:val="26"/>
        </w:rPr>
        <w:t xml:space="preserve">ом при условии его соответствия требованиям </w:t>
      </w:r>
      <w:r w:rsidR="007D07A7" w:rsidRPr="009A6462">
        <w:rPr>
          <w:bCs w:val="0"/>
          <w:sz w:val="26"/>
          <w:szCs w:val="26"/>
        </w:rPr>
        <w:t>Д</w:t>
      </w:r>
      <w:r w:rsidRPr="009A6462">
        <w:rPr>
          <w:bCs w:val="0"/>
          <w:sz w:val="26"/>
          <w:szCs w:val="26"/>
        </w:rPr>
        <w:t>окументации</w:t>
      </w:r>
      <w:r w:rsidR="007D07A7" w:rsidRPr="009A6462">
        <w:rPr>
          <w:bCs w:val="0"/>
          <w:sz w:val="26"/>
          <w:szCs w:val="26"/>
        </w:rPr>
        <w:t xml:space="preserve"> по запросу предложений</w:t>
      </w:r>
      <w:r w:rsidRPr="009A6462">
        <w:rPr>
          <w:bCs w:val="0"/>
          <w:sz w:val="26"/>
          <w:szCs w:val="26"/>
        </w:rPr>
        <w:t xml:space="preserve">, заключить </w:t>
      </w:r>
      <w:r w:rsidR="00123C70" w:rsidRPr="009A6462">
        <w:rPr>
          <w:bCs w:val="0"/>
          <w:sz w:val="26"/>
          <w:szCs w:val="26"/>
        </w:rPr>
        <w:t>Договор</w:t>
      </w:r>
      <w:r w:rsidRPr="009A6462">
        <w:rPr>
          <w:bCs w:val="0"/>
          <w:sz w:val="26"/>
          <w:szCs w:val="26"/>
        </w:rPr>
        <w:t xml:space="preserve"> в установленном настоящей </w:t>
      </w:r>
      <w:r w:rsidR="007D07A7" w:rsidRPr="009A6462">
        <w:rPr>
          <w:bCs w:val="0"/>
          <w:sz w:val="26"/>
          <w:szCs w:val="26"/>
        </w:rPr>
        <w:t>Д</w:t>
      </w:r>
      <w:r w:rsidRPr="009A6462">
        <w:rPr>
          <w:bCs w:val="0"/>
          <w:sz w:val="26"/>
          <w:szCs w:val="26"/>
        </w:rPr>
        <w:t>окументацией порядке (п</w:t>
      </w:r>
      <w:r w:rsidR="00403042" w:rsidRPr="009A6462">
        <w:rPr>
          <w:bCs w:val="0"/>
          <w:sz w:val="26"/>
          <w:szCs w:val="26"/>
        </w:rPr>
        <w:t>.</w:t>
      </w:r>
      <w:r w:rsidR="00763E64" w:rsidRPr="009A6462">
        <w:rPr>
          <w:bCs w:val="0"/>
          <w:sz w:val="26"/>
          <w:szCs w:val="26"/>
        </w:rPr>
        <w:fldChar w:fldCharType="begin"/>
      </w:r>
      <w:r w:rsidR="00414CAF" w:rsidRPr="009A6462">
        <w:rPr>
          <w:bCs w:val="0"/>
          <w:sz w:val="26"/>
          <w:szCs w:val="26"/>
        </w:rPr>
        <w:instrText xml:space="preserve"> REF _Ref303683929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3.10</w:t>
      </w:r>
      <w:r w:rsidR="00763E64" w:rsidRPr="009A6462">
        <w:rPr>
          <w:bCs w:val="0"/>
          <w:sz w:val="26"/>
          <w:szCs w:val="26"/>
        </w:rPr>
        <w:fldChar w:fldCharType="end"/>
      </w:r>
      <w:r w:rsidRPr="009A6462">
        <w:rPr>
          <w:bCs w:val="0"/>
          <w:sz w:val="26"/>
          <w:szCs w:val="26"/>
        </w:rPr>
        <w:t>);</w:t>
      </w:r>
      <w:proofErr w:type="gramEnd"/>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A439E"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7A439E" w:rsidRPr="009A6462">
        <w:rPr>
          <w:bCs w:val="0"/>
          <w:sz w:val="26"/>
          <w:szCs w:val="26"/>
        </w:rPr>
        <w:t xml:space="preserve"> </w:t>
      </w:r>
      <w:r w:rsidRPr="009A6462">
        <w:rPr>
          <w:bCs w:val="0"/>
          <w:sz w:val="26"/>
          <w:szCs w:val="26"/>
        </w:rPr>
        <w:t xml:space="preserve">предоставить финансовое обеспечение по </w:t>
      </w:r>
      <w:r w:rsidR="00123C70" w:rsidRPr="009A6462">
        <w:rPr>
          <w:bCs w:val="0"/>
          <w:sz w:val="26"/>
          <w:szCs w:val="26"/>
        </w:rPr>
        <w:t>Договор</w:t>
      </w:r>
      <w:r w:rsidRPr="009A6462">
        <w:rPr>
          <w:bCs w:val="0"/>
          <w:sz w:val="26"/>
          <w:szCs w:val="26"/>
        </w:rPr>
        <w:t>у</w:t>
      </w:r>
      <w:r w:rsidR="00311F48"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shd w:val="clear" w:color="auto" w:fill="FFFF99"/>
        </w:rPr>
      </w:pPr>
      <w:bookmarkStart w:id="328" w:name="_Ref307563802"/>
      <w:r w:rsidRPr="009A6462">
        <w:rPr>
          <w:bCs w:val="0"/>
          <w:sz w:val="26"/>
          <w:szCs w:val="26"/>
        </w:rPr>
        <w:t xml:space="preserve">В случаях, указанных в п. </w:t>
      </w:r>
      <w:r w:rsidR="00F67C6A" w:rsidRPr="009A6462">
        <w:rPr>
          <w:sz w:val="26"/>
          <w:szCs w:val="26"/>
        </w:rPr>
        <w:fldChar w:fldCharType="begin"/>
      </w:r>
      <w:r w:rsidR="00F67C6A" w:rsidRPr="009A6462">
        <w:rPr>
          <w:sz w:val="26"/>
          <w:szCs w:val="26"/>
        </w:rPr>
        <w:instrText xml:space="preserve"> REF _Ref305753174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3.3.14.4</w:t>
      </w:r>
      <w:r w:rsidR="00F67C6A" w:rsidRPr="009A6462">
        <w:rPr>
          <w:sz w:val="26"/>
          <w:szCs w:val="26"/>
        </w:rPr>
        <w:fldChar w:fldCharType="end"/>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обязан выплатить Заказчику неустойку в размере </w:t>
      </w:r>
      <w:bookmarkEnd w:id="328"/>
      <w:r w:rsidR="00124635">
        <w:rPr>
          <w:bCs w:val="0"/>
          <w:sz w:val="26"/>
          <w:szCs w:val="26"/>
        </w:rPr>
        <w:t>2</w:t>
      </w:r>
      <w:r w:rsidR="000A7A8E" w:rsidRPr="009A6462">
        <w:rPr>
          <w:bCs w:val="0"/>
          <w:sz w:val="26"/>
          <w:szCs w:val="26"/>
        </w:rPr>
        <w:t>% от стоимости Заявки, с учетом НДС.</w:t>
      </w:r>
    </w:p>
    <w:p w:rsidR="00932C0A" w:rsidRPr="009A6462" w:rsidRDefault="009C744E" w:rsidP="00BC19F9">
      <w:pPr>
        <w:widowControl w:val="0"/>
        <w:numPr>
          <w:ilvl w:val="3"/>
          <w:numId w:val="38"/>
        </w:numPr>
        <w:tabs>
          <w:tab w:val="left" w:pos="1620"/>
        </w:tabs>
        <w:suppressAutoHyphens w:val="0"/>
        <w:spacing w:line="264" w:lineRule="auto"/>
        <w:ind w:left="0" w:firstLine="540"/>
        <w:rPr>
          <w:bCs w:val="0"/>
          <w:sz w:val="26"/>
          <w:szCs w:val="26"/>
        </w:rPr>
      </w:pPr>
      <w:bookmarkStart w:id="329" w:name="_Ref299109207"/>
      <w:bookmarkStart w:id="330" w:name="_Ref307563826"/>
      <w:r w:rsidRPr="009A6462">
        <w:rPr>
          <w:bCs w:val="0"/>
          <w:sz w:val="26"/>
          <w:szCs w:val="26"/>
        </w:rPr>
        <w:t>Участник</w:t>
      </w:r>
      <w:r w:rsidR="00932C0A" w:rsidRPr="009A6462">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9A6462" w:rsidRDefault="008D1B83" w:rsidP="008D1B83">
      <w:pPr>
        <w:widowControl w:val="0"/>
        <w:numPr>
          <w:ilvl w:val="3"/>
          <w:numId w:val="38"/>
        </w:numPr>
        <w:tabs>
          <w:tab w:val="left" w:pos="1620"/>
        </w:tabs>
        <w:suppressAutoHyphens w:val="0"/>
        <w:spacing w:line="264" w:lineRule="auto"/>
        <w:ind w:left="0" w:firstLine="540"/>
        <w:rPr>
          <w:bCs w:val="0"/>
          <w:sz w:val="26"/>
          <w:szCs w:val="26"/>
        </w:rPr>
      </w:pPr>
      <w:r w:rsidRPr="009A6462">
        <w:rPr>
          <w:bCs w:val="0"/>
          <w:sz w:val="26"/>
          <w:szCs w:val="26"/>
        </w:rPr>
        <w:t xml:space="preserve">Участник должен предоставить оригинал соглашения о неустойке </w:t>
      </w:r>
      <w:r w:rsidRPr="009A6462">
        <w:rPr>
          <w:bCs w:val="0"/>
          <w:sz w:val="26"/>
          <w:szCs w:val="26"/>
        </w:rPr>
        <w:lastRenderedPageBreak/>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_Ref440272256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5.13</w:t>
      </w:r>
      <w:r w:rsidR="00F67C6A" w:rsidRPr="009A6462">
        <w:rPr>
          <w:sz w:val="26"/>
          <w:szCs w:val="26"/>
        </w:rPr>
        <w:fldChar w:fldCharType="end"/>
      </w:r>
      <w:r w:rsidRPr="009A6462">
        <w:rPr>
          <w:bCs w:val="0"/>
          <w:sz w:val="26"/>
          <w:szCs w:val="26"/>
        </w:rPr>
        <w:t xml:space="preserve">), а также Расписку сдачи-приемки соглашения о неустойке, подготовленную по </w:t>
      </w:r>
      <w:r w:rsidRPr="009A6462">
        <w:rPr>
          <w:bCs w:val="0"/>
          <w:spacing w:val="-1"/>
          <w:sz w:val="26"/>
          <w:szCs w:val="26"/>
        </w:rPr>
        <w:t xml:space="preserve">форме и в соответствии с инструкциями, приведенными в настоящей Документации </w:t>
      </w:r>
      <w:r w:rsidRPr="009A6462">
        <w:rPr>
          <w:bCs w:val="0"/>
          <w:sz w:val="26"/>
          <w:szCs w:val="26"/>
        </w:rPr>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_Ref441574460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5.16</w:t>
      </w:r>
      <w:r w:rsidR="00F67C6A" w:rsidRPr="009A6462">
        <w:rPr>
          <w:sz w:val="26"/>
          <w:szCs w:val="26"/>
        </w:rPr>
        <w:fldChar w:fldCharType="end"/>
      </w:r>
      <w:r w:rsidRPr="009A6462">
        <w:rPr>
          <w:bCs w:val="0"/>
          <w:sz w:val="26"/>
          <w:szCs w:val="26"/>
        </w:rPr>
        <w:t xml:space="preserve">), в срок не позднее даты и времени окончания приема заявок, </w:t>
      </w:r>
      <w:r w:rsidR="00F67C6A" w:rsidRPr="00F67C6A">
        <w:rPr>
          <w:bCs w:val="0"/>
          <w:sz w:val="26"/>
          <w:szCs w:val="26"/>
        </w:rPr>
        <w:t xml:space="preserve">указанных в пункте </w:t>
      </w:r>
      <w:r w:rsidR="00F67C6A" w:rsidRPr="00F67C6A">
        <w:rPr>
          <w:sz w:val="26"/>
          <w:szCs w:val="26"/>
        </w:rPr>
        <w:fldChar w:fldCharType="begin"/>
      </w:r>
      <w:r w:rsidR="00F67C6A" w:rsidRPr="00F67C6A">
        <w:rPr>
          <w:sz w:val="26"/>
          <w:szCs w:val="26"/>
        </w:rPr>
        <w:instrText xml:space="preserve"> REF _Ref440289953 \r \h  \* MERGEFORMAT </w:instrText>
      </w:r>
      <w:r w:rsidR="00F67C6A" w:rsidRPr="00F67C6A">
        <w:rPr>
          <w:sz w:val="26"/>
          <w:szCs w:val="26"/>
        </w:rPr>
      </w:r>
      <w:r w:rsidR="00F67C6A" w:rsidRPr="00F67C6A">
        <w:rPr>
          <w:sz w:val="26"/>
          <w:szCs w:val="26"/>
        </w:rPr>
        <w:fldChar w:fldCharType="separate"/>
      </w:r>
      <w:r w:rsidR="00F67C6A" w:rsidRPr="00F67C6A">
        <w:rPr>
          <w:bCs w:val="0"/>
          <w:sz w:val="26"/>
          <w:szCs w:val="26"/>
        </w:rPr>
        <w:t>3.4.1.3</w:t>
      </w:r>
      <w:r w:rsidR="00F67C6A" w:rsidRPr="00F67C6A">
        <w:rPr>
          <w:bCs w:val="0"/>
          <w:sz w:val="26"/>
          <w:szCs w:val="26"/>
        </w:rPr>
        <w:fldChar w:fldCharType="end"/>
      </w:r>
      <w:r w:rsidR="00F67C6A" w:rsidRPr="00F67C6A">
        <w:rPr>
          <w:bCs w:val="0"/>
          <w:sz w:val="26"/>
          <w:szCs w:val="26"/>
        </w:rPr>
        <w:t xml:space="preserve"> настоящей Документации, по адресу: РФ, 302030, г. Орел, ул. </w:t>
      </w:r>
      <w:r w:rsidR="000D623D">
        <w:rPr>
          <w:bCs w:val="0"/>
          <w:sz w:val="26"/>
          <w:szCs w:val="26"/>
        </w:rPr>
        <w:t>Московская</w:t>
      </w:r>
      <w:r w:rsidR="00F67C6A" w:rsidRPr="00F67C6A">
        <w:rPr>
          <w:bCs w:val="0"/>
          <w:sz w:val="26"/>
          <w:szCs w:val="26"/>
        </w:rPr>
        <w:t>, дом 1</w:t>
      </w:r>
      <w:r w:rsidR="000D623D">
        <w:rPr>
          <w:bCs w:val="0"/>
          <w:sz w:val="26"/>
          <w:szCs w:val="26"/>
        </w:rPr>
        <w:t>5</w:t>
      </w:r>
      <w:r w:rsidR="00F67C6A" w:rsidRPr="00F67C6A">
        <w:rPr>
          <w:bCs w:val="0"/>
          <w:sz w:val="26"/>
          <w:szCs w:val="26"/>
        </w:rPr>
        <w:t>5</w:t>
      </w:r>
      <w:r w:rsidR="000D623D">
        <w:rPr>
          <w:bCs w:val="0"/>
          <w:sz w:val="26"/>
          <w:szCs w:val="26"/>
        </w:rPr>
        <w:t>а, корп.4</w:t>
      </w:r>
      <w:r w:rsidR="00F67C6A" w:rsidRPr="00F67C6A">
        <w:rPr>
          <w:bCs w:val="0"/>
          <w:sz w:val="26"/>
          <w:szCs w:val="26"/>
        </w:rPr>
        <w:t xml:space="preserve">, </w:t>
      </w:r>
      <w:proofErr w:type="spellStart"/>
      <w:r w:rsidR="00F67C6A" w:rsidRPr="00F67C6A">
        <w:rPr>
          <w:bCs w:val="0"/>
          <w:sz w:val="26"/>
          <w:szCs w:val="26"/>
        </w:rPr>
        <w:t>каб</w:t>
      </w:r>
      <w:proofErr w:type="spellEnd"/>
      <w:r w:rsidR="00F67C6A" w:rsidRPr="00F67C6A">
        <w:rPr>
          <w:bCs w:val="0"/>
          <w:sz w:val="26"/>
          <w:szCs w:val="26"/>
        </w:rPr>
        <w:t>. №1</w:t>
      </w:r>
      <w:r w:rsidR="000D623D">
        <w:rPr>
          <w:bCs w:val="0"/>
          <w:sz w:val="26"/>
          <w:szCs w:val="26"/>
        </w:rPr>
        <w:t>1-12</w:t>
      </w:r>
      <w:r w:rsidR="00F67C6A" w:rsidRPr="00F67C6A">
        <w:rPr>
          <w:bCs w:val="0"/>
          <w:sz w:val="26"/>
          <w:szCs w:val="26"/>
        </w:rPr>
        <w:t xml:space="preserve">, исполнительный сотрудник – Заболотская Маргарита Владимировна, контактный телефон (4862) </w:t>
      </w:r>
      <w:r w:rsidR="001777CF" w:rsidRPr="003E5DE6">
        <w:rPr>
          <w:iCs/>
          <w:sz w:val="26"/>
          <w:szCs w:val="26"/>
        </w:rPr>
        <w:t>44-50-31 доб. 387</w:t>
      </w:r>
      <w:r w:rsidR="001777CF">
        <w:rPr>
          <w:iCs/>
          <w:sz w:val="26"/>
          <w:szCs w:val="26"/>
        </w:rPr>
        <w:t xml:space="preserve">, </w:t>
      </w:r>
      <w:r w:rsidR="001777CF" w:rsidRPr="00F67C6A">
        <w:rPr>
          <w:bCs w:val="0"/>
          <w:sz w:val="26"/>
          <w:szCs w:val="26"/>
        </w:rPr>
        <w:t>(либо Алисов Максим Александрович</w:t>
      </w:r>
      <w:r w:rsidR="001777CF">
        <w:rPr>
          <w:bCs w:val="0"/>
          <w:sz w:val="26"/>
          <w:szCs w:val="26"/>
        </w:rPr>
        <w:t xml:space="preserve">, </w:t>
      </w:r>
      <w:r w:rsidR="001777CF" w:rsidRPr="00F67C6A">
        <w:rPr>
          <w:bCs w:val="0"/>
          <w:sz w:val="26"/>
          <w:szCs w:val="26"/>
        </w:rPr>
        <w:t xml:space="preserve">контактный телефон (4862) </w:t>
      </w:r>
      <w:r w:rsidR="001777CF">
        <w:rPr>
          <w:iCs/>
          <w:sz w:val="26"/>
          <w:szCs w:val="26"/>
        </w:rPr>
        <w:t>44-50-31 доб. 375</w:t>
      </w:r>
      <w:r w:rsidR="001777CF" w:rsidRPr="00F67C6A">
        <w:rPr>
          <w:bCs w:val="0"/>
          <w:sz w:val="26"/>
          <w:szCs w:val="26"/>
        </w:rPr>
        <w:t>)</w:t>
      </w:r>
      <w:r w:rsidRPr="009A6462">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Пометка «</w:t>
      </w:r>
      <w:r w:rsidRPr="009A6462">
        <w:rPr>
          <w:bCs w:val="0"/>
          <w:sz w:val="26"/>
          <w:szCs w:val="26"/>
        </w:rPr>
        <w:t xml:space="preserve"> Соглашение о неустойке</w:t>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наименование и адрес Организатора в соответствии с пунктом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полное фирменное наименование Участника и его почтовый адрес;</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предмет Договора в соответствии с пунктом </w:t>
      </w:r>
      <w:r w:rsidR="00F67C6A" w:rsidRPr="009A6462">
        <w:rPr>
          <w:sz w:val="26"/>
          <w:szCs w:val="26"/>
        </w:rPr>
        <w:fldChar w:fldCharType="begin"/>
      </w:r>
      <w:r w:rsidR="00F67C6A" w:rsidRPr="009A6462">
        <w:rPr>
          <w:sz w:val="26"/>
          <w:szCs w:val="26"/>
        </w:rPr>
        <w:instrText xml:space="preserve"> REF _Ref303323780 \r \h  \* MERGEFORMAT </w:instrText>
      </w:r>
      <w:r w:rsidR="00F67C6A" w:rsidRPr="009A6462">
        <w:rPr>
          <w:sz w:val="26"/>
          <w:szCs w:val="26"/>
        </w:rPr>
      </w:r>
      <w:r w:rsidR="00F67C6A" w:rsidRPr="009A6462">
        <w:rPr>
          <w:sz w:val="26"/>
          <w:szCs w:val="26"/>
        </w:rPr>
        <w:fldChar w:fldCharType="separate"/>
      </w:r>
      <w:r w:rsidR="00622B69" w:rsidRPr="009A6462">
        <w:rPr>
          <w:sz w:val="26"/>
          <w:szCs w:val="26"/>
        </w:rPr>
        <w:t>1.1.4</w:t>
      </w:r>
      <w:r w:rsidR="00F67C6A" w:rsidRPr="009A6462">
        <w:rPr>
          <w:sz w:val="26"/>
          <w:szCs w:val="26"/>
        </w:rPr>
        <w:fldChar w:fldCharType="end"/>
      </w:r>
      <w:r w:rsidRPr="009A6462">
        <w:rPr>
          <w:sz w:val="26"/>
          <w:szCs w:val="26"/>
        </w:rPr>
        <w:t>.</w:t>
      </w:r>
    </w:p>
    <w:p w:rsidR="008D1B83" w:rsidRPr="009A6462" w:rsidRDefault="008D1B83" w:rsidP="008D1B83">
      <w:pPr>
        <w:widowControl w:val="0"/>
        <w:numPr>
          <w:ilvl w:val="3"/>
          <w:numId w:val="38"/>
        </w:numPr>
        <w:tabs>
          <w:tab w:val="left" w:pos="1620"/>
        </w:tabs>
        <w:suppressAutoHyphens w:val="0"/>
        <w:spacing w:line="264" w:lineRule="auto"/>
        <w:ind w:left="0" w:firstLine="540"/>
        <w:rPr>
          <w:sz w:val="26"/>
          <w:szCs w:val="26"/>
        </w:rPr>
      </w:pPr>
      <w:r w:rsidRPr="009A6462">
        <w:rPr>
          <w:bCs w:val="0"/>
          <w:sz w:val="26"/>
          <w:szCs w:val="26"/>
        </w:rPr>
        <w:t>Предоставление</w:t>
      </w:r>
      <w:r w:rsidRPr="009A6462">
        <w:rPr>
          <w:sz w:val="26"/>
          <w:szCs w:val="26"/>
        </w:rPr>
        <w:t xml:space="preserve"> оригинала </w:t>
      </w:r>
      <w:r w:rsidRPr="009A6462">
        <w:rPr>
          <w:bCs w:val="0"/>
          <w:sz w:val="26"/>
          <w:szCs w:val="26"/>
        </w:rPr>
        <w:t>соглашения о неустойке</w:t>
      </w:r>
      <w:r w:rsidRPr="009A6462">
        <w:rPr>
          <w:sz w:val="26"/>
          <w:szCs w:val="26"/>
        </w:rPr>
        <w:t xml:space="preserve"> без Расписки сдачи-приемки </w:t>
      </w:r>
      <w:r w:rsidRPr="009A6462">
        <w:rPr>
          <w:bCs w:val="0"/>
          <w:sz w:val="26"/>
          <w:szCs w:val="26"/>
        </w:rPr>
        <w:t>соглашения о неустойке</w:t>
      </w:r>
      <w:r w:rsidRPr="009A6462">
        <w:rPr>
          <w:sz w:val="26"/>
          <w:szCs w:val="26"/>
        </w:rPr>
        <w:t xml:space="preserve"> будет считаться Организатором как не предоставление </w:t>
      </w:r>
      <w:r w:rsidRPr="009A6462">
        <w:rPr>
          <w:bCs w:val="0"/>
          <w:sz w:val="26"/>
          <w:szCs w:val="26"/>
        </w:rPr>
        <w:t>соглашения о неустойке</w:t>
      </w:r>
      <w:r w:rsidRPr="009A6462">
        <w:rPr>
          <w:sz w:val="26"/>
          <w:szCs w:val="26"/>
        </w:rPr>
        <w:t xml:space="preserve">, и повлечет за собой последствия, указанные в п. </w:t>
      </w:r>
      <w:r w:rsidR="00763E64" w:rsidRPr="009A6462">
        <w:rPr>
          <w:sz w:val="26"/>
          <w:szCs w:val="26"/>
        </w:rPr>
        <w:fldChar w:fldCharType="begin"/>
      </w:r>
      <w:r w:rsidRPr="009A6462">
        <w:rPr>
          <w:sz w:val="26"/>
          <w:szCs w:val="26"/>
        </w:rPr>
        <w:instrText xml:space="preserve"> REF _Ref442188624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3.3.14.9</w:t>
      </w:r>
      <w:r w:rsidR="00763E64" w:rsidRPr="009A6462">
        <w:rPr>
          <w:sz w:val="26"/>
          <w:szCs w:val="26"/>
        </w:rPr>
        <w:fldChar w:fldCharType="end"/>
      </w:r>
      <w:r w:rsidRPr="009A6462">
        <w:rPr>
          <w:sz w:val="26"/>
          <w:szCs w:val="26"/>
        </w:rPr>
        <w:t xml:space="preserve"> настоящей Документации.</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rPr>
      </w:pPr>
      <w:bookmarkStart w:id="331" w:name="_Ref442188624"/>
      <w:r w:rsidRPr="009A6462">
        <w:rPr>
          <w:bCs w:val="0"/>
          <w:sz w:val="26"/>
          <w:szCs w:val="26"/>
        </w:rPr>
        <w:t xml:space="preserve">Непредставление </w:t>
      </w:r>
      <w:proofErr w:type="gramStart"/>
      <w:r w:rsidRPr="009A6462">
        <w:rPr>
          <w:bCs w:val="0"/>
          <w:sz w:val="26"/>
          <w:szCs w:val="26"/>
        </w:rPr>
        <w:t xml:space="preserve">обеспечения обязательств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proofErr w:type="gramEnd"/>
      <w:r w:rsidR="007A439E" w:rsidRPr="009A6462">
        <w:rPr>
          <w:bCs w:val="0"/>
          <w:sz w:val="26"/>
          <w:szCs w:val="26"/>
        </w:rPr>
        <w:t xml:space="preserve"> </w:t>
      </w:r>
      <w:r w:rsidRPr="009A6462">
        <w:rPr>
          <w:bCs w:val="0"/>
          <w:sz w:val="26"/>
          <w:szCs w:val="26"/>
        </w:rPr>
        <w:t xml:space="preserve">или несоответствие условий и содержания обеспечения обязательств требованиям Документации </w:t>
      </w:r>
      <w:r w:rsidR="006375B4" w:rsidRPr="009A6462">
        <w:rPr>
          <w:bCs w:val="0"/>
          <w:sz w:val="26"/>
          <w:szCs w:val="26"/>
        </w:rPr>
        <w:t>будет</w:t>
      </w:r>
      <w:r w:rsidRPr="009A6462">
        <w:rPr>
          <w:bCs w:val="0"/>
          <w:sz w:val="26"/>
          <w:szCs w:val="26"/>
        </w:rPr>
        <w:t xml:space="preserve"> являться основанием для отклонения </w:t>
      </w:r>
      <w:r w:rsidR="004B5EB3" w:rsidRPr="009A6462">
        <w:rPr>
          <w:bCs w:val="0"/>
          <w:sz w:val="26"/>
          <w:szCs w:val="26"/>
        </w:rPr>
        <w:t>Заявк</w:t>
      </w:r>
      <w:r w:rsidRPr="009A6462">
        <w:rPr>
          <w:bCs w:val="0"/>
          <w:sz w:val="26"/>
          <w:szCs w:val="26"/>
        </w:rPr>
        <w:t>и.</w:t>
      </w:r>
      <w:bookmarkEnd w:id="331"/>
    </w:p>
    <w:p w:rsidR="00717F60" w:rsidRPr="009A6462" w:rsidRDefault="00717F60" w:rsidP="00E71A48">
      <w:pPr>
        <w:pStyle w:val="2"/>
        <w:tabs>
          <w:tab w:val="clear" w:pos="0"/>
          <w:tab w:val="clear" w:pos="1700"/>
          <w:tab w:val="num" w:pos="709"/>
        </w:tabs>
        <w:spacing w:line="264" w:lineRule="auto"/>
        <w:rPr>
          <w:sz w:val="26"/>
          <w:szCs w:val="26"/>
        </w:rPr>
      </w:pPr>
      <w:bookmarkStart w:id="332" w:name="_Ref305973214"/>
      <w:bookmarkStart w:id="333" w:name="_Toc447269786"/>
      <w:r w:rsidRPr="009A6462">
        <w:rPr>
          <w:sz w:val="26"/>
          <w:szCs w:val="26"/>
        </w:rPr>
        <w:t>Подача Заявок и их прием</w:t>
      </w:r>
      <w:bookmarkStart w:id="334" w:name="_Ref56229451"/>
      <w:bookmarkEnd w:id="315"/>
      <w:bookmarkEnd w:id="332"/>
      <w:bookmarkEnd w:id="333"/>
    </w:p>
    <w:p w:rsidR="00717F60" w:rsidRPr="009A6462" w:rsidRDefault="00717F60" w:rsidP="00E71A48">
      <w:pPr>
        <w:pStyle w:val="3"/>
        <w:spacing w:line="264" w:lineRule="auto"/>
        <w:rPr>
          <w:sz w:val="26"/>
          <w:szCs w:val="26"/>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9A6462">
        <w:rPr>
          <w:sz w:val="26"/>
          <w:szCs w:val="26"/>
        </w:rPr>
        <w:t>Подача Заявок через ЭТП</w:t>
      </w:r>
      <w:bookmarkEnd w:id="335"/>
      <w:bookmarkEnd w:id="336"/>
      <w:bookmarkEnd w:id="337"/>
      <w:bookmarkEnd w:id="338"/>
      <w:bookmarkEnd w:id="339"/>
      <w:bookmarkEnd w:id="340"/>
      <w:bookmarkEnd w:id="341"/>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Порядок подачи Заявок на ЭТП определяется правилами и инструкциями данной ЭТП.</w:t>
      </w:r>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A6462">
        <w:rPr>
          <w:bCs w:val="0"/>
          <w:sz w:val="26"/>
          <w:szCs w:val="26"/>
        </w:rPr>
        <w:t>Участник</w:t>
      </w:r>
      <w:r w:rsidRPr="009A6462">
        <w:rPr>
          <w:bCs w:val="0"/>
          <w:sz w:val="26"/>
          <w:szCs w:val="26"/>
        </w:rPr>
        <w:t>ом через ЭТП в отсканированном виде</w:t>
      </w:r>
      <w:r w:rsidR="005436EC" w:rsidRPr="009A6462">
        <w:rPr>
          <w:bCs w:val="0"/>
          <w:sz w:val="26"/>
          <w:szCs w:val="26"/>
        </w:rPr>
        <w:t xml:space="preserve"> (за исключением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выполненного в формате MS </w:t>
      </w:r>
      <w:proofErr w:type="spellStart"/>
      <w:r w:rsidR="005436EC" w:rsidRPr="009A6462">
        <w:rPr>
          <w:bCs w:val="0"/>
          <w:sz w:val="26"/>
          <w:szCs w:val="26"/>
        </w:rPr>
        <w:t>Word</w:t>
      </w:r>
      <w:proofErr w:type="spellEnd"/>
      <w:r w:rsidR="005436EC" w:rsidRPr="009A6462">
        <w:rPr>
          <w:bCs w:val="0"/>
          <w:sz w:val="26"/>
          <w:szCs w:val="26"/>
        </w:rPr>
        <w:t>)</w:t>
      </w:r>
      <w:r w:rsidRPr="009A6462">
        <w:rPr>
          <w:bCs w:val="0"/>
          <w:sz w:val="26"/>
          <w:szCs w:val="26"/>
        </w:rPr>
        <w:t xml:space="preserve"> в доступном для прочтения формате (предпочтительнее формат *.</w:t>
      </w:r>
      <w:proofErr w:type="spellStart"/>
      <w:r w:rsidRPr="009A6462">
        <w:rPr>
          <w:bCs w:val="0"/>
          <w:sz w:val="26"/>
          <w:szCs w:val="26"/>
        </w:rPr>
        <w:t>pdf</w:t>
      </w:r>
      <w:proofErr w:type="spellEnd"/>
      <w:r w:rsidRPr="009A6462">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A6462">
        <w:rPr>
          <w:bCs w:val="0"/>
          <w:sz w:val="26"/>
          <w:szCs w:val="26"/>
        </w:rPr>
        <w:t xml:space="preserve">электронных </w:t>
      </w:r>
      <w:r w:rsidRPr="009A6462">
        <w:rPr>
          <w:bCs w:val="0"/>
          <w:sz w:val="26"/>
          <w:szCs w:val="26"/>
        </w:rPr>
        <w:t>архивов, состоящих из нескольких частей (томов) на ЭТП не допускается.</w:t>
      </w:r>
    </w:p>
    <w:p w:rsidR="00717F60" w:rsidRPr="009A6462" w:rsidRDefault="004B5EB3" w:rsidP="00BC19F9">
      <w:pPr>
        <w:widowControl w:val="0"/>
        <w:numPr>
          <w:ilvl w:val="3"/>
          <w:numId w:val="27"/>
        </w:numPr>
        <w:overflowPunct w:val="0"/>
        <w:autoSpaceDE w:val="0"/>
        <w:spacing w:after="100" w:line="264" w:lineRule="auto"/>
        <w:ind w:left="0" w:firstLine="567"/>
        <w:rPr>
          <w:bCs w:val="0"/>
          <w:sz w:val="26"/>
          <w:szCs w:val="26"/>
        </w:rPr>
      </w:pPr>
      <w:bookmarkStart w:id="342" w:name="_Ref440289953"/>
      <w:r w:rsidRPr="009A6462">
        <w:rPr>
          <w:bCs w:val="0"/>
          <w:sz w:val="26"/>
          <w:szCs w:val="26"/>
        </w:rPr>
        <w:t>Заявк</w:t>
      </w:r>
      <w:r w:rsidR="00717F60" w:rsidRPr="009A6462">
        <w:rPr>
          <w:bCs w:val="0"/>
          <w:sz w:val="26"/>
          <w:szCs w:val="26"/>
        </w:rPr>
        <w:t xml:space="preserve">и на ЭТП могут быть поданы до </w:t>
      </w:r>
      <w:r w:rsidR="002B5044" w:rsidRPr="009A6462">
        <w:rPr>
          <w:b/>
          <w:bCs w:val="0"/>
          <w:sz w:val="26"/>
          <w:szCs w:val="26"/>
        </w:rPr>
        <w:t xml:space="preserve">12 часов 00 </w:t>
      </w:r>
      <w:r w:rsidR="002B5044" w:rsidRPr="00F67C6A">
        <w:rPr>
          <w:b/>
          <w:bCs w:val="0"/>
          <w:sz w:val="26"/>
          <w:szCs w:val="26"/>
        </w:rPr>
        <w:t xml:space="preserve">минут </w:t>
      </w:r>
      <w:r w:rsidR="00F67C6A" w:rsidRPr="00F67C6A">
        <w:rPr>
          <w:b/>
          <w:bCs w:val="0"/>
          <w:sz w:val="26"/>
          <w:szCs w:val="26"/>
        </w:rPr>
        <w:t>07</w:t>
      </w:r>
      <w:r w:rsidR="002B5044" w:rsidRPr="00F67C6A">
        <w:rPr>
          <w:b/>
          <w:bCs w:val="0"/>
          <w:sz w:val="26"/>
          <w:szCs w:val="26"/>
        </w:rPr>
        <w:t xml:space="preserve"> </w:t>
      </w:r>
      <w:r w:rsidR="00F67C6A" w:rsidRPr="00F67C6A">
        <w:rPr>
          <w:b/>
          <w:bCs w:val="0"/>
          <w:sz w:val="26"/>
          <w:szCs w:val="26"/>
        </w:rPr>
        <w:t>ноября</w:t>
      </w:r>
      <w:r w:rsidR="002B5044" w:rsidRPr="00F67C6A">
        <w:rPr>
          <w:b/>
          <w:bCs w:val="0"/>
          <w:sz w:val="26"/>
          <w:szCs w:val="26"/>
        </w:rPr>
        <w:t xml:space="preserve"> 2016 года</w:t>
      </w:r>
      <w:r w:rsidR="00BC2634" w:rsidRPr="00F67C6A">
        <w:rPr>
          <w:b/>
          <w:bCs w:val="0"/>
          <w:sz w:val="26"/>
          <w:szCs w:val="26"/>
        </w:rPr>
        <w:t xml:space="preserve">, </w:t>
      </w:r>
      <w:r w:rsidR="00BC2634" w:rsidRPr="00F67C6A">
        <w:rPr>
          <w:bCs w:val="0"/>
          <w:sz w:val="26"/>
          <w:szCs w:val="26"/>
        </w:rPr>
        <w:t xml:space="preserve">при этом предложенная Участником в Письме о подаче оферты </w:t>
      </w:r>
      <w:r w:rsidR="00BC2634" w:rsidRPr="00F67C6A">
        <w:rPr>
          <w:bCs w:val="0"/>
          <w:spacing w:val="-2"/>
          <w:sz w:val="26"/>
          <w:szCs w:val="26"/>
        </w:rPr>
        <w:t>(под</w:t>
      </w:r>
      <w:r w:rsidR="00BC2634" w:rsidRPr="00F67C6A">
        <w:rPr>
          <w:bCs w:val="0"/>
          <w:sz w:val="26"/>
          <w:szCs w:val="26"/>
        </w:rPr>
        <w:t xml:space="preserve">раздел </w:t>
      </w:r>
      <w:r w:rsidR="00763E64" w:rsidRPr="00F67C6A">
        <w:rPr>
          <w:bCs w:val="0"/>
          <w:sz w:val="26"/>
          <w:szCs w:val="26"/>
        </w:rPr>
        <w:fldChar w:fldCharType="begin"/>
      </w:r>
      <w:r w:rsidR="00BC2634" w:rsidRPr="00F67C6A">
        <w:rPr>
          <w:bCs w:val="0"/>
          <w:sz w:val="26"/>
          <w:szCs w:val="26"/>
        </w:rPr>
        <w:instrText xml:space="preserve"> REF _Ref55336310 \r \h </w:instrText>
      </w:r>
      <w:r w:rsidR="009A6462" w:rsidRPr="00F67C6A">
        <w:rPr>
          <w:bCs w:val="0"/>
          <w:sz w:val="26"/>
          <w:szCs w:val="26"/>
        </w:rPr>
        <w:instrText xml:space="preserve"> \* MERGEFORMAT </w:instrText>
      </w:r>
      <w:r w:rsidR="00763E64" w:rsidRPr="00F67C6A">
        <w:rPr>
          <w:bCs w:val="0"/>
          <w:sz w:val="26"/>
          <w:szCs w:val="26"/>
        </w:rPr>
      </w:r>
      <w:r w:rsidR="00763E64" w:rsidRPr="00F67C6A">
        <w:rPr>
          <w:bCs w:val="0"/>
          <w:sz w:val="26"/>
          <w:szCs w:val="26"/>
        </w:rPr>
        <w:fldChar w:fldCharType="separate"/>
      </w:r>
      <w:r w:rsidR="00622B69" w:rsidRPr="00F67C6A">
        <w:rPr>
          <w:bCs w:val="0"/>
          <w:sz w:val="26"/>
          <w:szCs w:val="26"/>
        </w:rPr>
        <w:t>5.1</w:t>
      </w:r>
      <w:r w:rsidR="00763E64" w:rsidRPr="00F67C6A">
        <w:rPr>
          <w:bCs w:val="0"/>
          <w:sz w:val="26"/>
          <w:szCs w:val="26"/>
        </w:rPr>
        <w:fldChar w:fldCharType="end"/>
      </w:r>
      <w:r w:rsidR="00BC2634" w:rsidRPr="00F67C6A">
        <w:rPr>
          <w:bCs w:val="0"/>
          <w:sz w:val="26"/>
          <w:szCs w:val="26"/>
          <w:lang w:eastAsia="ru-RU"/>
        </w:rPr>
        <w:t>)</w:t>
      </w:r>
      <w:r w:rsidR="00BC2634" w:rsidRPr="00F67C6A">
        <w:rPr>
          <w:bCs w:val="0"/>
          <w:sz w:val="26"/>
          <w:szCs w:val="26"/>
        </w:rPr>
        <w:t xml:space="preserve"> цена должна соответствовать цене, указанной Участником</w:t>
      </w:r>
      <w:r w:rsidR="00BC2634" w:rsidRPr="009A6462">
        <w:rPr>
          <w:bCs w:val="0"/>
          <w:sz w:val="26"/>
          <w:szCs w:val="26"/>
        </w:rPr>
        <w:t xml:space="preserve"> на «котировочной доске» ЭТП</w:t>
      </w:r>
      <w:r w:rsidR="00717F60" w:rsidRPr="009A6462">
        <w:rPr>
          <w:bCs w:val="0"/>
          <w:i/>
          <w:sz w:val="26"/>
          <w:szCs w:val="26"/>
        </w:rPr>
        <w:t>.</w:t>
      </w:r>
      <w:bookmarkEnd w:id="342"/>
    </w:p>
    <w:p w:rsidR="00717F60" w:rsidRPr="009A6462" w:rsidRDefault="00717F60" w:rsidP="00E71A48">
      <w:pPr>
        <w:pStyle w:val="3"/>
        <w:spacing w:line="264" w:lineRule="auto"/>
        <w:rPr>
          <w:sz w:val="26"/>
          <w:szCs w:val="26"/>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9A6462">
        <w:rPr>
          <w:sz w:val="26"/>
          <w:szCs w:val="26"/>
        </w:rPr>
        <w:lastRenderedPageBreak/>
        <w:t xml:space="preserve">Подача Заявок в письменной </w:t>
      </w:r>
      <w:r w:rsidR="00673FC7" w:rsidRPr="009A6462">
        <w:rPr>
          <w:sz w:val="26"/>
          <w:szCs w:val="26"/>
        </w:rPr>
        <w:t xml:space="preserve">(бумажной) </w:t>
      </w:r>
      <w:r w:rsidRPr="009A6462">
        <w:rPr>
          <w:sz w:val="26"/>
          <w:szCs w:val="26"/>
        </w:rPr>
        <w:t>форме</w:t>
      </w:r>
      <w:bookmarkEnd w:id="343"/>
      <w:bookmarkEnd w:id="344"/>
      <w:bookmarkEnd w:id="345"/>
      <w:bookmarkEnd w:id="346"/>
      <w:bookmarkEnd w:id="347"/>
      <w:bookmarkEnd w:id="348"/>
      <w:bookmarkEnd w:id="349"/>
      <w:bookmarkEnd w:id="350"/>
    </w:p>
    <w:bookmarkEnd w:id="334"/>
    <w:p w:rsidR="00717F60" w:rsidRPr="009A6462" w:rsidRDefault="001A3C31" w:rsidP="00BC19F9">
      <w:pPr>
        <w:widowControl w:val="0"/>
        <w:numPr>
          <w:ilvl w:val="3"/>
          <w:numId w:val="28"/>
        </w:numPr>
        <w:overflowPunct w:val="0"/>
        <w:autoSpaceDE w:val="0"/>
        <w:spacing w:after="100" w:line="264" w:lineRule="auto"/>
        <w:ind w:left="0" w:firstLine="567"/>
        <w:rPr>
          <w:bCs w:val="0"/>
          <w:sz w:val="26"/>
          <w:szCs w:val="26"/>
        </w:rPr>
      </w:pPr>
      <w:r w:rsidRPr="009A6462">
        <w:rPr>
          <w:bCs w:val="0"/>
          <w:sz w:val="26"/>
          <w:szCs w:val="26"/>
        </w:rPr>
        <w:t>Подача Участником Заявки в письменной</w:t>
      </w:r>
      <w:r w:rsidR="00673FC7" w:rsidRPr="009A6462">
        <w:rPr>
          <w:bCs w:val="0"/>
          <w:sz w:val="26"/>
          <w:szCs w:val="26"/>
        </w:rPr>
        <w:t xml:space="preserve"> </w:t>
      </w:r>
      <w:r w:rsidR="00673FC7" w:rsidRPr="009A6462">
        <w:rPr>
          <w:sz w:val="26"/>
          <w:szCs w:val="26"/>
        </w:rPr>
        <w:t>(бумажной)</w:t>
      </w:r>
      <w:r w:rsidRPr="009A6462">
        <w:rPr>
          <w:bCs w:val="0"/>
          <w:sz w:val="26"/>
          <w:szCs w:val="26"/>
        </w:rPr>
        <w:t xml:space="preserve"> форме не предусмотрена</w:t>
      </w:r>
      <w:r w:rsidR="008D1B83" w:rsidRPr="009A6462">
        <w:rPr>
          <w:bCs w:val="0"/>
          <w:sz w:val="26"/>
          <w:szCs w:val="26"/>
        </w:rPr>
        <w:t xml:space="preserve">, 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_Ref441574649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Pr="009A6462">
        <w:rPr>
          <w:bCs w:val="0"/>
          <w:sz w:val="26"/>
          <w:szCs w:val="26"/>
        </w:rPr>
        <w:t>.</w:t>
      </w:r>
    </w:p>
    <w:p w:rsidR="00717F60" w:rsidRPr="009A6462" w:rsidRDefault="00717F60" w:rsidP="00E71A48">
      <w:pPr>
        <w:pStyle w:val="2"/>
        <w:tabs>
          <w:tab w:val="clear" w:pos="1700"/>
          <w:tab w:val="left" w:pos="709"/>
        </w:tabs>
        <w:spacing w:line="264" w:lineRule="auto"/>
        <w:rPr>
          <w:sz w:val="26"/>
          <w:szCs w:val="26"/>
        </w:rPr>
      </w:pPr>
      <w:bookmarkStart w:id="351" w:name="_Ref303683883"/>
      <w:bookmarkStart w:id="352" w:name="_Toc447269789"/>
      <w:r w:rsidRPr="009A6462">
        <w:rPr>
          <w:sz w:val="26"/>
          <w:szCs w:val="26"/>
        </w:rPr>
        <w:t xml:space="preserve">Изменение и отзыв </w:t>
      </w:r>
      <w:r w:rsidR="004B5EB3" w:rsidRPr="009A6462">
        <w:rPr>
          <w:sz w:val="26"/>
          <w:szCs w:val="26"/>
        </w:rPr>
        <w:t>Заявк</w:t>
      </w:r>
      <w:r w:rsidRPr="009A6462">
        <w:rPr>
          <w:sz w:val="26"/>
          <w:szCs w:val="26"/>
        </w:rPr>
        <w:t>и</w:t>
      </w:r>
      <w:bookmarkEnd w:id="351"/>
      <w:bookmarkEnd w:id="352"/>
    </w:p>
    <w:p w:rsidR="00622B69" w:rsidRPr="009A6462" w:rsidRDefault="00622B69" w:rsidP="00622B69">
      <w:pPr>
        <w:widowControl w:val="0"/>
        <w:numPr>
          <w:ilvl w:val="2"/>
          <w:numId w:val="29"/>
        </w:numPr>
        <w:autoSpaceDE w:val="0"/>
        <w:spacing w:after="100" w:line="264" w:lineRule="auto"/>
        <w:ind w:left="0" w:firstLine="567"/>
        <w:rPr>
          <w:bCs w:val="0"/>
          <w:sz w:val="26"/>
          <w:szCs w:val="26"/>
        </w:rPr>
      </w:pPr>
      <w:bookmarkStart w:id="353" w:name="_Ref305973250"/>
      <w:r w:rsidRPr="009A6462">
        <w:rPr>
          <w:bCs w:val="0"/>
          <w:sz w:val="26"/>
          <w:szCs w:val="26"/>
        </w:rPr>
        <w:t xml:space="preserve">До окончания срока подачи заявок (п.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 Участник вправе изменить или отозвать поданную Заявку</w:t>
      </w:r>
      <w:r w:rsidRPr="009A6462">
        <w:rPr>
          <w:sz w:val="26"/>
          <w:szCs w:val="26"/>
        </w:rPr>
        <w:t>, после окончания срока подачи заявок Участник может только отозвать свою поданную Заявку</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567"/>
        <w:rPr>
          <w:bCs w:val="0"/>
          <w:sz w:val="26"/>
          <w:szCs w:val="26"/>
        </w:rPr>
      </w:pPr>
      <w:r w:rsidRPr="009A6462">
        <w:rPr>
          <w:sz w:val="26"/>
          <w:szCs w:val="26"/>
        </w:rPr>
        <w:t xml:space="preserve">Порядок изменения или отзыва Заявок до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через ЭТП</w:t>
      </w:r>
      <w:r w:rsidRPr="009A6462">
        <w:rPr>
          <w:color w:val="000000"/>
          <w:sz w:val="26"/>
          <w:szCs w:val="26"/>
        </w:rPr>
        <w:t xml:space="preserve"> </w:t>
      </w:r>
      <w:r w:rsidRPr="009A6462">
        <w:rPr>
          <w:sz w:val="26"/>
          <w:szCs w:val="26"/>
        </w:rPr>
        <w:t>определяется правилами данной системы</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709"/>
        <w:rPr>
          <w:sz w:val="26"/>
          <w:szCs w:val="26"/>
        </w:rPr>
      </w:pPr>
      <w:r w:rsidRPr="009A6462">
        <w:rPr>
          <w:sz w:val="26"/>
          <w:szCs w:val="26"/>
        </w:rPr>
        <w:t xml:space="preserve">После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7C6A" w:rsidRPr="009A6462">
        <w:rPr>
          <w:sz w:val="26"/>
          <w:szCs w:val="26"/>
        </w:rPr>
        <w:fldChar w:fldCharType="begin"/>
      </w:r>
      <w:r w:rsidR="00F67C6A" w:rsidRPr="009A6462">
        <w:rPr>
          <w:sz w:val="26"/>
          <w:szCs w:val="26"/>
        </w:rPr>
        <w:instrText xml:space="preserve"> REF _Ref55279015 \r \h  \* MERGEFORMAT </w:instrText>
      </w:r>
      <w:r w:rsidR="00F67C6A" w:rsidRPr="009A6462">
        <w:rPr>
          <w:sz w:val="26"/>
          <w:szCs w:val="26"/>
        </w:rPr>
      </w:r>
      <w:r w:rsidR="00F67C6A" w:rsidRPr="009A6462">
        <w:rPr>
          <w:sz w:val="26"/>
          <w:szCs w:val="26"/>
        </w:rPr>
        <w:fldChar w:fldCharType="separate"/>
      </w:r>
      <w:r w:rsidRPr="009A6462">
        <w:rPr>
          <w:sz w:val="26"/>
          <w:szCs w:val="26"/>
        </w:rPr>
        <w:t>3.3.1.6</w:t>
      </w:r>
      <w:r w:rsidR="00F67C6A" w:rsidRPr="009A6462">
        <w:rPr>
          <w:sz w:val="26"/>
          <w:szCs w:val="26"/>
        </w:rPr>
        <w:fldChar w:fldCharType="end"/>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_Ref195087786 \r \h  \* MERGEFORMAT </w:instrText>
      </w:r>
      <w:r w:rsidR="00F67C6A" w:rsidRPr="009A6462">
        <w:rPr>
          <w:sz w:val="26"/>
          <w:szCs w:val="26"/>
        </w:rPr>
      </w:r>
      <w:r w:rsidR="00F67C6A" w:rsidRPr="009A6462">
        <w:rPr>
          <w:sz w:val="26"/>
          <w:szCs w:val="26"/>
        </w:rPr>
        <w:fldChar w:fldCharType="separate"/>
      </w:r>
      <w:r w:rsidRPr="009A6462">
        <w:rPr>
          <w:sz w:val="26"/>
          <w:szCs w:val="26"/>
        </w:rPr>
        <w:t>3.3.1.7</w:t>
      </w:r>
      <w:r w:rsidR="00F67C6A" w:rsidRPr="009A6462">
        <w:rPr>
          <w:sz w:val="26"/>
          <w:szCs w:val="26"/>
        </w:rPr>
        <w:fldChar w:fldCharType="end"/>
      </w:r>
      <w:r w:rsidRPr="009A6462">
        <w:rPr>
          <w:sz w:val="26"/>
          <w:szCs w:val="26"/>
        </w:rPr>
        <w:t>, в письменной форме.</w:t>
      </w:r>
    </w:p>
    <w:p w:rsidR="00717F60" w:rsidRPr="009A6462" w:rsidRDefault="00717F60" w:rsidP="00E71A48">
      <w:pPr>
        <w:pStyle w:val="2"/>
        <w:tabs>
          <w:tab w:val="clear" w:pos="1700"/>
          <w:tab w:val="left" w:pos="709"/>
        </w:tabs>
        <w:spacing w:line="264" w:lineRule="auto"/>
        <w:rPr>
          <w:sz w:val="26"/>
          <w:szCs w:val="26"/>
        </w:rPr>
      </w:pPr>
      <w:bookmarkStart w:id="354" w:name="_Toc447269790"/>
      <w:r w:rsidRPr="009A6462">
        <w:rPr>
          <w:sz w:val="26"/>
          <w:szCs w:val="26"/>
        </w:rPr>
        <w:t>Оценка Заявок и проведение переговоров</w:t>
      </w:r>
      <w:bookmarkEnd w:id="353"/>
      <w:bookmarkEnd w:id="354"/>
      <w:r w:rsidRPr="009A6462">
        <w:rPr>
          <w:sz w:val="26"/>
          <w:szCs w:val="26"/>
        </w:rPr>
        <w:t xml:space="preserve"> </w:t>
      </w:r>
    </w:p>
    <w:p w:rsidR="00717F60" w:rsidRPr="009A6462" w:rsidRDefault="00717F60" w:rsidP="00E71A48">
      <w:pPr>
        <w:pStyle w:val="3"/>
        <w:spacing w:line="264" w:lineRule="auto"/>
        <w:rPr>
          <w:sz w:val="26"/>
          <w:szCs w:val="26"/>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9A6462">
        <w:rPr>
          <w:sz w:val="26"/>
          <w:szCs w:val="26"/>
        </w:rPr>
        <w:t>Общие положения</w:t>
      </w:r>
      <w:bookmarkEnd w:id="355"/>
      <w:bookmarkEnd w:id="356"/>
      <w:bookmarkEnd w:id="357"/>
      <w:bookmarkEnd w:id="358"/>
      <w:bookmarkEnd w:id="359"/>
      <w:bookmarkEnd w:id="360"/>
      <w:bookmarkEnd w:id="361"/>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осуществляется Закупочной комиссией </w:t>
      </w:r>
      <w:r w:rsidRPr="009A6462">
        <w:rPr>
          <w:bCs w:val="0"/>
          <w:spacing w:val="-1"/>
          <w:sz w:val="26"/>
          <w:szCs w:val="26"/>
        </w:rPr>
        <w:t xml:space="preserve">и иными лицами (экспертами и специалистами), привлеченными </w:t>
      </w:r>
      <w:r w:rsidRPr="009A6462">
        <w:rPr>
          <w:bCs w:val="0"/>
          <w:sz w:val="26"/>
          <w:szCs w:val="26"/>
        </w:rPr>
        <w:t>Организатором.</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Оценка Заявок будет осуществляться, исходя из электронных версий документов Заявок.</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Рассмотрение и оценка заявок осуществляется в соответствии с условиями настоящей </w:t>
      </w:r>
      <w:r w:rsidR="007D07A7" w:rsidRPr="009A6462">
        <w:rPr>
          <w:bCs w:val="0"/>
          <w:sz w:val="26"/>
          <w:szCs w:val="26"/>
        </w:rPr>
        <w:t>Д</w:t>
      </w:r>
      <w:r w:rsidRPr="009A6462">
        <w:rPr>
          <w:bCs w:val="0"/>
          <w:sz w:val="26"/>
          <w:szCs w:val="26"/>
        </w:rPr>
        <w:t>окументации.</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A6462">
        <w:rPr>
          <w:bCs w:val="0"/>
          <w:sz w:val="26"/>
          <w:szCs w:val="26"/>
        </w:rPr>
        <w:t>Участник</w:t>
      </w:r>
      <w:r w:rsidRPr="009A6462">
        <w:rPr>
          <w:bCs w:val="0"/>
          <w:sz w:val="26"/>
          <w:szCs w:val="26"/>
        </w:rPr>
        <w:t xml:space="preserve">ов, а также рекомендации по присуждению </w:t>
      </w:r>
      <w:r w:rsidR="00123C70" w:rsidRPr="009A6462">
        <w:rPr>
          <w:bCs w:val="0"/>
          <w:sz w:val="26"/>
          <w:szCs w:val="26"/>
        </w:rPr>
        <w:t>Договор</w:t>
      </w:r>
      <w:r w:rsidRPr="009A6462">
        <w:rPr>
          <w:bCs w:val="0"/>
          <w:sz w:val="26"/>
          <w:szCs w:val="26"/>
        </w:rPr>
        <w:t xml:space="preserve">а является строго конфиденциальной и не подлежит разглашению </w:t>
      </w:r>
      <w:r w:rsidR="009C744E" w:rsidRPr="009A6462">
        <w:rPr>
          <w:bCs w:val="0"/>
          <w:sz w:val="26"/>
          <w:szCs w:val="26"/>
        </w:rPr>
        <w:t>Участник</w:t>
      </w:r>
      <w:r w:rsidRPr="009A6462">
        <w:rPr>
          <w:bCs w:val="0"/>
          <w:sz w:val="26"/>
          <w:szCs w:val="26"/>
        </w:rPr>
        <w:t>ам или иным лицам, которые официально не имеют к этому отношения</w:t>
      </w:r>
      <w:r w:rsidR="008F7BD0" w:rsidRPr="009A6462">
        <w:rPr>
          <w:bCs w:val="0"/>
          <w:sz w:val="26"/>
          <w:szCs w:val="26"/>
        </w:rPr>
        <w:t>,</w:t>
      </w:r>
      <w:r w:rsidR="008F7BD0" w:rsidRPr="009A6462">
        <w:rPr>
          <w:sz w:val="26"/>
          <w:szCs w:val="26"/>
        </w:rPr>
        <w:t xml:space="preserve"> за исключением сведений, размещаемых на официальном сайте, сайте </w:t>
      </w:r>
      <w:r w:rsidR="001A3C31" w:rsidRPr="009A6462">
        <w:rPr>
          <w:iCs/>
          <w:sz w:val="26"/>
          <w:szCs w:val="26"/>
        </w:rPr>
        <w:t>ПАО «МРСК Центра»</w:t>
      </w:r>
      <w:r w:rsidR="001A3C31" w:rsidRPr="009A6462">
        <w:rPr>
          <w:sz w:val="26"/>
          <w:szCs w:val="26"/>
        </w:rPr>
        <w:t>,</w:t>
      </w:r>
      <w:r w:rsidR="008F7BD0" w:rsidRPr="009A6462">
        <w:rPr>
          <w:sz w:val="26"/>
          <w:szCs w:val="26"/>
        </w:rPr>
        <w:t xml:space="preserve"> ЭТП</w:t>
      </w:r>
      <w:r w:rsidR="001A3C31" w:rsidRPr="009A6462">
        <w:rPr>
          <w:sz w:val="26"/>
          <w:szCs w:val="26"/>
        </w:rPr>
        <w:t>.</w:t>
      </w:r>
    </w:p>
    <w:p w:rsidR="00717F60" w:rsidRPr="009A6462" w:rsidRDefault="009C744E"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Участник</w:t>
      </w:r>
      <w:r w:rsidR="00717F60" w:rsidRPr="009A6462">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A6462">
        <w:rPr>
          <w:bCs w:val="0"/>
          <w:sz w:val="26"/>
          <w:szCs w:val="26"/>
        </w:rPr>
        <w:t>Участник</w:t>
      </w:r>
      <w:r w:rsidR="00717F60" w:rsidRPr="009A6462">
        <w:rPr>
          <w:bCs w:val="0"/>
          <w:sz w:val="26"/>
          <w:szCs w:val="26"/>
        </w:rPr>
        <w:t xml:space="preserve">ов повлиять на Закупочную комиссию при экспертизе Заявок или на присуждение </w:t>
      </w:r>
      <w:r w:rsidR="00123C70" w:rsidRPr="009A6462">
        <w:rPr>
          <w:bCs w:val="0"/>
          <w:sz w:val="26"/>
          <w:szCs w:val="26"/>
        </w:rPr>
        <w:t>Договор</w:t>
      </w:r>
      <w:r w:rsidR="00717F60" w:rsidRPr="009A6462">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A6462">
        <w:rPr>
          <w:bCs w:val="0"/>
          <w:sz w:val="26"/>
          <w:szCs w:val="26"/>
        </w:rPr>
        <w:t>Участник</w:t>
      </w:r>
      <w:r w:rsidR="00717F60" w:rsidRPr="009A6462">
        <w:rPr>
          <w:bCs w:val="0"/>
          <w:sz w:val="26"/>
          <w:szCs w:val="26"/>
        </w:rPr>
        <w:t>ов.</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может включать отборочную стадию (пункт </w:t>
      </w:r>
      <w:r w:rsidR="00F67C6A" w:rsidRPr="009A6462">
        <w:rPr>
          <w:sz w:val="26"/>
          <w:szCs w:val="26"/>
        </w:rPr>
        <w:fldChar w:fldCharType="begin"/>
      </w:r>
      <w:r w:rsidR="00F67C6A" w:rsidRPr="009A6462">
        <w:rPr>
          <w:sz w:val="26"/>
          <w:szCs w:val="26"/>
        </w:rPr>
        <w:instrText xml:space="preserve"> REF _Ref93089454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3.6.2</w:t>
      </w:r>
      <w:r w:rsidR="00F67C6A" w:rsidRPr="009A6462">
        <w:rPr>
          <w:sz w:val="26"/>
          <w:szCs w:val="26"/>
        </w:rPr>
        <w:fldChar w:fldCharType="end"/>
      </w:r>
      <w:r w:rsidRPr="009A6462">
        <w:rPr>
          <w:bCs w:val="0"/>
          <w:sz w:val="26"/>
          <w:szCs w:val="26"/>
        </w:rPr>
        <w:t xml:space="preserve">), проведение (при необходимости) переговоров (пункт </w:t>
      </w:r>
      <w:r w:rsidR="00F67C6A" w:rsidRPr="009A6462">
        <w:rPr>
          <w:sz w:val="26"/>
          <w:szCs w:val="26"/>
        </w:rPr>
        <w:fldChar w:fldCharType="begin"/>
      </w:r>
      <w:r w:rsidR="00F67C6A" w:rsidRPr="009A6462">
        <w:rPr>
          <w:sz w:val="26"/>
          <w:szCs w:val="26"/>
        </w:rPr>
        <w:instrText xml:space="preserve"> REF _Ref303670674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3.6.3</w:t>
      </w:r>
      <w:r w:rsidR="00F67C6A" w:rsidRPr="009A6462">
        <w:rPr>
          <w:sz w:val="26"/>
          <w:szCs w:val="26"/>
        </w:rPr>
        <w:fldChar w:fldCharType="end"/>
      </w:r>
      <w:r w:rsidRPr="009A6462">
        <w:rPr>
          <w:bCs w:val="0"/>
          <w:sz w:val="26"/>
          <w:szCs w:val="26"/>
        </w:rPr>
        <w:t>) и оценочную стадию (пункт</w:t>
      </w:r>
      <w:r w:rsidR="007F3FB7"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_Ref306138385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3.6.4</w:t>
      </w:r>
      <w:r w:rsidR="00F67C6A" w:rsidRPr="009A6462">
        <w:rPr>
          <w:sz w:val="26"/>
          <w:szCs w:val="26"/>
        </w:rPr>
        <w:fldChar w:fldCharType="end"/>
      </w:r>
      <w:r w:rsidRPr="009A6462">
        <w:rPr>
          <w:bCs w:val="0"/>
          <w:sz w:val="26"/>
          <w:szCs w:val="26"/>
        </w:rPr>
        <w:t>).</w:t>
      </w:r>
    </w:p>
    <w:p w:rsidR="00717F60" w:rsidRPr="009A6462" w:rsidRDefault="00717F60" w:rsidP="00E71A48">
      <w:pPr>
        <w:pStyle w:val="3"/>
        <w:spacing w:line="264" w:lineRule="auto"/>
        <w:rPr>
          <w:sz w:val="26"/>
          <w:szCs w:val="26"/>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9A6462">
        <w:rPr>
          <w:sz w:val="26"/>
          <w:szCs w:val="26"/>
        </w:rPr>
        <w:lastRenderedPageBreak/>
        <w:t>Отборочная стадия</w:t>
      </w:r>
      <w:bookmarkEnd w:id="362"/>
      <w:bookmarkEnd w:id="363"/>
      <w:bookmarkEnd w:id="364"/>
      <w:bookmarkEnd w:id="365"/>
      <w:bookmarkEnd w:id="366"/>
      <w:bookmarkEnd w:id="367"/>
      <w:bookmarkEnd w:id="368"/>
      <w:bookmarkEnd w:id="369"/>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bCs w:val="0"/>
          <w:sz w:val="26"/>
          <w:szCs w:val="26"/>
        </w:rPr>
      </w:pPr>
      <w:r w:rsidRPr="009A6462">
        <w:rPr>
          <w:bCs w:val="0"/>
          <w:sz w:val="26"/>
          <w:szCs w:val="26"/>
        </w:rPr>
        <w:t>В рамках отборочной стадии Закупочная комиссия проверяет:</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правильность оформления </w:t>
      </w:r>
      <w:r w:rsidR="004B5EB3" w:rsidRPr="009A6462">
        <w:rPr>
          <w:bCs w:val="0"/>
          <w:sz w:val="26"/>
          <w:szCs w:val="26"/>
        </w:rPr>
        <w:t>Заявк</w:t>
      </w:r>
      <w:r w:rsidRPr="009A6462">
        <w:rPr>
          <w:bCs w:val="0"/>
          <w:sz w:val="26"/>
          <w:szCs w:val="26"/>
        </w:rPr>
        <w:t xml:space="preserve">и и </w:t>
      </w:r>
      <w:r w:rsidR="00930B86" w:rsidRPr="009A6462">
        <w:rPr>
          <w:bCs w:val="0"/>
          <w:sz w:val="26"/>
          <w:szCs w:val="26"/>
        </w:rPr>
        <w:t>ее</w:t>
      </w:r>
      <w:r w:rsidRPr="009A6462">
        <w:rPr>
          <w:bCs w:val="0"/>
          <w:sz w:val="26"/>
          <w:szCs w:val="26"/>
        </w:rPr>
        <w:t xml:space="preserve"> соответствие требованиям настоящей </w:t>
      </w:r>
      <w:r w:rsidR="007D07A7" w:rsidRPr="009A6462">
        <w:rPr>
          <w:bCs w:val="0"/>
          <w:sz w:val="26"/>
          <w:szCs w:val="26"/>
        </w:rPr>
        <w:t>Д</w:t>
      </w:r>
      <w:r w:rsidRPr="009A6462">
        <w:rPr>
          <w:bCs w:val="0"/>
          <w:sz w:val="26"/>
          <w:szCs w:val="26"/>
        </w:rPr>
        <w:t>окументации по запросу предложений по существу;</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proofErr w:type="gramStart"/>
      <w:r w:rsidRPr="009A6462">
        <w:rPr>
          <w:bCs w:val="0"/>
          <w:sz w:val="26"/>
          <w:szCs w:val="26"/>
        </w:rPr>
        <w:t xml:space="preserve">соответствие </w:t>
      </w:r>
      <w:r w:rsidR="003A59B8" w:rsidRPr="009A6462">
        <w:rPr>
          <w:bCs w:val="0"/>
          <w:sz w:val="26"/>
          <w:szCs w:val="26"/>
        </w:rPr>
        <w:t xml:space="preserve">Заявки </w:t>
      </w:r>
      <w:r w:rsidR="009C744E" w:rsidRPr="009A6462">
        <w:rPr>
          <w:bCs w:val="0"/>
          <w:sz w:val="26"/>
          <w:szCs w:val="26"/>
        </w:rPr>
        <w:t>Участник</w:t>
      </w:r>
      <w:r w:rsidRPr="009A6462">
        <w:rPr>
          <w:bCs w:val="0"/>
          <w:sz w:val="26"/>
          <w:szCs w:val="26"/>
        </w:rPr>
        <w:t xml:space="preserve">а запроса предложений требованиям настоящей </w:t>
      </w:r>
      <w:r w:rsidR="007D07A7" w:rsidRPr="009A6462">
        <w:rPr>
          <w:bCs w:val="0"/>
          <w:sz w:val="26"/>
          <w:szCs w:val="26"/>
        </w:rPr>
        <w:t>Д</w:t>
      </w:r>
      <w:r w:rsidRPr="009A6462">
        <w:rPr>
          <w:bCs w:val="0"/>
          <w:sz w:val="26"/>
          <w:szCs w:val="26"/>
        </w:rPr>
        <w:t xml:space="preserve">окументации, в том числе отсутствие </w:t>
      </w:r>
      <w:r w:rsidR="009C744E" w:rsidRPr="009A6462">
        <w:rPr>
          <w:bCs w:val="0"/>
          <w:sz w:val="26"/>
          <w:szCs w:val="26"/>
        </w:rPr>
        <w:t>Участник</w:t>
      </w:r>
      <w:r w:rsidRPr="009A6462">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bCs w:val="0"/>
          <w:sz w:val="26"/>
          <w:szCs w:val="26"/>
        </w:rPr>
        <w:t>, Федерального закона от 18.07.2011 № 223-ФЗ «О закупках товаров, работ, услуг отдельными видами юридических лиц»;</w:t>
      </w:r>
      <w:proofErr w:type="gramEnd"/>
      <w:r w:rsidRPr="009A6462">
        <w:rPr>
          <w:bCs w:val="0"/>
          <w:sz w:val="26"/>
          <w:szCs w:val="26"/>
        </w:rPr>
        <w:t xml:space="preserve"> отсутствие отрицательных отзывов о работе </w:t>
      </w:r>
      <w:r w:rsidR="009C744E" w:rsidRPr="009A6462">
        <w:rPr>
          <w:bCs w:val="0"/>
          <w:sz w:val="26"/>
          <w:szCs w:val="26"/>
        </w:rPr>
        <w:t>Участник</w:t>
      </w:r>
      <w:r w:rsidRPr="009A6462">
        <w:rPr>
          <w:bCs w:val="0"/>
          <w:sz w:val="26"/>
          <w:szCs w:val="26"/>
        </w:rPr>
        <w:t xml:space="preserve">а; </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с</w:t>
      </w:r>
      <w:r w:rsidR="003A59B8" w:rsidRPr="009A6462">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A6462">
        <w:rPr>
          <w:b/>
          <w:bCs w:val="0"/>
          <w:i/>
          <w:sz w:val="26"/>
          <w:szCs w:val="26"/>
        </w:rPr>
        <w:t>.</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0" w:name="_Ref55304419"/>
      <w:r w:rsidRPr="009A6462">
        <w:rPr>
          <w:sz w:val="26"/>
          <w:szCs w:val="26"/>
        </w:rPr>
        <w:t xml:space="preserve">В рамках отборочной стадии Закупочная комиссия может запросить у </w:t>
      </w:r>
      <w:r w:rsidR="009C744E" w:rsidRPr="009A6462">
        <w:rPr>
          <w:sz w:val="26"/>
          <w:szCs w:val="26"/>
        </w:rPr>
        <w:t>Участник</w:t>
      </w:r>
      <w:r w:rsidRPr="009A6462">
        <w:rPr>
          <w:sz w:val="26"/>
          <w:szCs w:val="26"/>
        </w:rPr>
        <w:t>ов разъясн</w:t>
      </w:r>
      <w:r w:rsidR="00DA7E38" w:rsidRPr="009A6462">
        <w:rPr>
          <w:sz w:val="26"/>
          <w:szCs w:val="26"/>
        </w:rPr>
        <w:t>ения или дополнения их Заявок</w:t>
      </w:r>
      <w:r w:rsidRPr="009A6462">
        <w:rPr>
          <w:sz w:val="26"/>
          <w:szCs w:val="26"/>
        </w:rPr>
        <w:t xml:space="preserve">. При этом Закупочная комиссия не вправе запрашивать разъяснения или требовать документы, меняющие суть </w:t>
      </w:r>
      <w:r w:rsidR="004B5EB3" w:rsidRPr="009A6462">
        <w:rPr>
          <w:sz w:val="26"/>
          <w:szCs w:val="26"/>
        </w:rPr>
        <w:t>Заявк</w:t>
      </w:r>
      <w:r w:rsidRPr="009A6462">
        <w:rPr>
          <w:sz w:val="26"/>
          <w:szCs w:val="26"/>
        </w:rPr>
        <w:t>и</w:t>
      </w:r>
      <w:r w:rsidR="00076D8B" w:rsidRPr="009A6462">
        <w:rPr>
          <w:sz w:val="26"/>
          <w:szCs w:val="26"/>
        </w:rPr>
        <w:t>, а также документы, перечень которых отсутствует в настоящей Документации</w:t>
      </w:r>
      <w:r w:rsidRPr="009A6462">
        <w:rPr>
          <w:sz w:val="26"/>
          <w:szCs w:val="26"/>
        </w:rPr>
        <w:t xml:space="preserve">. Допускаются уточняющие запросы по техническим условиям </w:t>
      </w:r>
      <w:r w:rsidR="004B5EB3" w:rsidRPr="009A6462">
        <w:rPr>
          <w:sz w:val="26"/>
          <w:szCs w:val="26"/>
        </w:rPr>
        <w:t>Заявк</w:t>
      </w:r>
      <w:r w:rsidRPr="009A6462">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A6462">
        <w:rPr>
          <w:sz w:val="26"/>
          <w:szCs w:val="26"/>
        </w:rPr>
        <w:t>З</w:t>
      </w:r>
      <w:r w:rsidRPr="009A6462">
        <w:rPr>
          <w:sz w:val="26"/>
          <w:szCs w:val="26"/>
        </w:rPr>
        <w:t>апроса предложений.</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проверке правильности оформления </w:t>
      </w:r>
      <w:r w:rsidR="004B5EB3" w:rsidRPr="009A6462">
        <w:rPr>
          <w:sz w:val="26"/>
          <w:szCs w:val="26"/>
        </w:rPr>
        <w:t>Заявк</w:t>
      </w:r>
      <w:r w:rsidRPr="009A6462">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A6462">
        <w:rPr>
          <w:sz w:val="26"/>
          <w:szCs w:val="26"/>
        </w:rPr>
        <w:t>Заявк</w:t>
      </w:r>
      <w:r w:rsidRPr="009A6462">
        <w:rPr>
          <w:sz w:val="26"/>
          <w:szCs w:val="26"/>
        </w:rPr>
        <w:t xml:space="preserve">и. Закупочная комиссия с письменного согласия </w:t>
      </w:r>
      <w:r w:rsidR="009C744E" w:rsidRPr="009A6462">
        <w:rPr>
          <w:sz w:val="26"/>
          <w:szCs w:val="26"/>
        </w:rPr>
        <w:t>Участник</w:t>
      </w:r>
      <w:r w:rsidRPr="009A6462">
        <w:rPr>
          <w:sz w:val="26"/>
          <w:szCs w:val="26"/>
        </w:rPr>
        <w:t>а также может исправлять очевидные арифметические и грамматические ошибки.</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1" w:name="_Ref55307002"/>
      <w:r w:rsidRPr="009A6462">
        <w:rPr>
          <w:sz w:val="26"/>
          <w:szCs w:val="26"/>
        </w:rPr>
        <w:t xml:space="preserve">По результатам проведения отборочной стадии Закупочная комиссия </w:t>
      </w:r>
      <w:r w:rsidR="00DA7E38" w:rsidRPr="009A6462">
        <w:rPr>
          <w:sz w:val="26"/>
          <w:szCs w:val="26"/>
        </w:rPr>
        <w:t>отклонит</w:t>
      </w:r>
      <w:r w:rsidRPr="009A6462">
        <w:rPr>
          <w:sz w:val="26"/>
          <w:szCs w:val="26"/>
        </w:rPr>
        <w:t xml:space="preserve"> </w:t>
      </w:r>
      <w:r w:rsidR="004B5EB3" w:rsidRPr="009A6462">
        <w:rPr>
          <w:sz w:val="26"/>
          <w:szCs w:val="26"/>
        </w:rPr>
        <w:t>Заявк</w:t>
      </w:r>
      <w:r w:rsidRPr="009A6462">
        <w:rPr>
          <w:sz w:val="26"/>
          <w:szCs w:val="26"/>
        </w:rPr>
        <w:t>и, которые:</w:t>
      </w:r>
      <w:bookmarkEnd w:id="370"/>
      <w:bookmarkEnd w:id="371"/>
    </w:p>
    <w:p w:rsidR="00C138CC" w:rsidRPr="009A6462" w:rsidRDefault="003A59B8"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A6462">
        <w:rPr>
          <w:sz w:val="26"/>
          <w:szCs w:val="26"/>
        </w:rPr>
        <w:t>числе</w:t>
      </w:r>
      <w:proofErr w:type="gramEnd"/>
      <w:r w:rsidRPr="009A6462">
        <w:rPr>
          <w:sz w:val="26"/>
          <w:szCs w:val="26"/>
        </w:rPr>
        <w:t xml:space="preserve"> если Участник (в </w:t>
      </w:r>
      <w:proofErr w:type="spellStart"/>
      <w:r w:rsidRPr="009A6462">
        <w:rPr>
          <w:sz w:val="26"/>
          <w:szCs w:val="26"/>
        </w:rPr>
        <w:t>т.ч</w:t>
      </w:r>
      <w:proofErr w:type="spellEnd"/>
      <w:r w:rsidRPr="009A6462">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7C6A" w:rsidRPr="009A6462">
        <w:rPr>
          <w:sz w:val="26"/>
          <w:szCs w:val="26"/>
        </w:rPr>
        <w:fldChar w:fldCharType="begin"/>
      </w:r>
      <w:r w:rsidR="00F67C6A" w:rsidRPr="009A6462">
        <w:rPr>
          <w:sz w:val="26"/>
          <w:szCs w:val="26"/>
        </w:rPr>
        <w:instrText xml:space="preserve"> REF _Ref444179578 \r \h  \* MERGEFORMAT </w:instrText>
      </w:r>
      <w:r w:rsidR="00F67C6A" w:rsidRPr="009A6462">
        <w:rPr>
          <w:sz w:val="26"/>
          <w:szCs w:val="26"/>
        </w:rPr>
      </w:r>
      <w:r w:rsidR="00F67C6A" w:rsidRPr="009A6462">
        <w:rPr>
          <w:sz w:val="26"/>
          <w:szCs w:val="26"/>
        </w:rPr>
        <w:fldChar w:fldCharType="separate"/>
      </w:r>
      <w:r w:rsidRPr="009A6462">
        <w:rPr>
          <w:sz w:val="26"/>
          <w:szCs w:val="26"/>
        </w:rPr>
        <w:t>5.11</w:t>
      </w:r>
      <w:r w:rsidR="00F67C6A" w:rsidRPr="009A6462">
        <w:rPr>
          <w:sz w:val="26"/>
          <w:szCs w:val="26"/>
        </w:rPr>
        <w:fldChar w:fldCharType="end"/>
      </w:r>
      <w:r w:rsidRPr="009A6462">
        <w:rPr>
          <w:sz w:val="26"/>
          <w:szCs w:val="26"/>
        </w:rPr>
        <w:t xml:space="preserve">); </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Pr="009A6462">
        <w:rPr>
          <w:sz w:val="26"/>
          <w:szCs w:val="26"/>
        </w:rPr>
        <w:t>3.3.14</w:t>
      </w:r>
      <w:r w:rsidR="00F67C6A" w:rsidRPr="009A6462">
        <w:rPr>
          <w:sz w:val="26"/>
          <w:szCs w:val="26"/>
        </w:rPr>
        <w:fldChar w:fldCharType="end"/>
      </w:r>
      <w:r w:rsidRPr="009A6462">
        <w:rPr>
          <w:sz w:val="26"/>
          <w:szCs w:val="26"/>
        </w:rPr>
        <w:t>;</w:t>
      </w:r>
    </w:p>
    <w:p w:rsidR="00C138CC" w:rsidRPr="009A6462" w:rsidRDefault="003A59B8"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t xml:space="preserve">поданы Участниками, но не содержат всех </w:t>
      </w:r>
      <w:proofErr w:type="gramStart"/>
      <w:r w:rsidRPr="009A6462">
        <w:rPr>
          <w:sz w:val="26"/>
          <w:szCs w:val="26"/>
        </w:rPr>
        <w:t>документов</w:t>
      </w:r>
      <w:proofErr w:type="gramEnd"/>
      <w:r w:rsidRPr="009A6462">
        <w:rPr>
          <w:sz w:val="26"/>
          <w:szCs w:val="26"/>
        </w:rPr>
        <w:t xml:space="preserve"> требуемых настоящей Документацией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BC19F9"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содержат очевидные арифметические или грамматические ошибки, с исправлением которых не согласился Участник.</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A6462">
        <w:rPr>
          <w:sz w:val="26"/>
          <w:szCs w:val="26"/>
        </w:rPr>
        <w:t>Участник</w:t>
      </w:r>
      <w:r w:rsidRPr="009A6462">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A6462">
        <w:rPr>
          <w:sz w:val="26"/>
          <w:szCs w:val="26"/>
        </w:rPr>
        <w:t>Заявк</w:t>
      </w:r>
      <w:r w:rsidRPr="009A6462">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A6462">
        <w:rPr>
          <w:sz w:val="26"/>
          <w:szCs w:val="26"/>
        </w:rPr>
        <w:t>Заявк</w:t>
      </w:r>
      <w:r w:rsidRPr="009A6462">
        <w:rPr>
          <w:sz w:val="26"/>
          <w:szCs w:val="26"/>
        </w:rPr>
        <w:t xml:space="preserve">и, Заказчик имеет право удержать с </w:t>
      </w:r>
      <w:r w:rsidR="009C744E" w:rsidRPr="009A6462">
        <w:rPr>
          <w:sz w:val="26"/>
          <w:szCs w:val="26"/>
        </w:rPr>
        <w:t>Участник</w:t>
      </w:r>
      <w:r w:rsidRPr="009A6462">
        <w:rPr>
          <w:sz w:val="26"/>
          <w:szCs w:val="26"/>
        </w:rPr>
        <w:t xml:space="preserve">а финансовое обеспечение </w:t>
      </w:r>
      <w:r w:rsidR="004B5EB3" w:rsidRPr="009A6462">
        <w:rPr>
          <w:sz w:val="26"/>
          <w:szCs w:val="26"/>
        </w:rPr>
        <w:t>Заявк</w:t>
      </w:r>
      <w:r w:rsidRPr="009A6462">
        <w:rPr>
          <w:sz w:val="26"/>
          <w:szCs w:val="26"/>
        </w:rPr>
        <w:t xml:space="preserve">и </w:t>
      </w:r>
      <w:r w:rsidR="007F3FB7" w:rsidRPr="009A6462">
        <w:rPr>
          <w:sz w:val="26"/>
          <w:szCs w:val="26"/>
        </w:rPr>
        <w:t xml:space="preserve">(п.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3.3.14</w:t>
      </w:r>
      <w:r w:rsidR="00F67C6A" w:rsidRPr="009A6462">
        <w:rPr>
          <w:sz w:val="26"/>
          <w:szCs w:val="26"/>
        </w:rPr>
        <w:fldChar w:fldCharType="end"/>
      </w:r>
      <w:r w:rsidR="007F3FB7" w:rsidRPr="009A6462">
        <w:rPr>
          <w:sz w:val="26"/>
          <w:szCs w:val="26"/>
        </w:rPr>
        <w:t xml:space="preserve">). </w:t>
      </w:r>
      <w:r w:rsidRPr="009A6462">
        <w:rPr>
          <w:sz w:val="26"/>
          <w:szCs w:val="26"/>
        </w:rPr>
        <w:t xml:space="preserve"> </w:t>
      </w:r>
    </w:p>
    <w:p w:rsidR="00717F60" w:rsidRPr="009A6462" w:rsidRDefault="00717F60" w:rsidP="00E71A48">
      <w:pPr>
        <w:pStyle w:val="3"/>
        <w:spacing w:line="264" w:lineRule="auto"/>
        <w:rPr>
          <w:sz w:val="26"/>
          <w:szCs w:val="26"/>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9A6462">
        <w:rPr>
          <w:sz w:val="26"/>
          <w:szCs w:val="26"/>
        </w:rPr>
        <w:t>Проведение переговоров</w:t>
      </w:r>
      <w:bookmarkEnd w:id="372"/>
      <w:bookmarkEnd w:id="373"/>
      <w:bookmarkEnd w:id="374"/>
      <w:bookmarkEnd w:id="375"/>
      <w:bookmarkEnd w:id="376"/>
      <w:bookmarkEnd w:id="377"/>
      <w:bookmarkEnd w:id="378"/>
      <w:bookmarkEnd w:id="379"/>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После предварительного рассмотрения и оценки </w:t>
      </w:r>
      <w:r w:rsidR="00FE5731" w:rsidRPr="009A6462">
        <w:rPr>
          <w:sz w:val="26"/>
          <w:szCs w:val="26"/>
        </w:rPr>
        <w:t xml:space="preserve">Заявок </w:t>
      </w:r>
      <w:r w:rsidRPr="009A6462">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A6462">
        <w:rPr>
          <w:sz w:val="26"/>
          <w:szCs w:val="26"/>
        </w:rPr>
        <w:t>Участник</w:t>
      </w:r>
      <w:r w:rsidRPr="009A6462">
        <w:rPr>
          <w:sz w:val="26"/>
          <w:szCs w:val="26"/>
        </w:rPr>
        <w:t xml:space="preserve">ов, </w:t>
      </w:r>
      <w:r w:rsidR="004B5EB3" w:rsidRPr="009A6462">
        <w:rPr>
          <w:sz w:val="26"/>
          <w:szCs w:val="26"/>
        </w:rPr>
        <w:t>Заявк</w:t>
      </w:r>
      <w:r w:rsidRPr="009A6462">
        <w:rPr>
          <w:sz w:val="26"/>
          <w:szCs w:val="26"/>
        </w:rPr>
        <w:t xml:space="preserve">и которых не были отклонены, по любому положению его </w:t>
      </w:r>
      <w:r w:rsidR="004B5EB3" w:rsidRPr="009A6462">
        <w:rPr>
          <w:sz w:val="26"/>
          <w:szCs w:val="26"/>
        </w:rPr>
        <w:t>Заявк</w:t>
      </w:r>
      <w:r w:rsidRPr="009A6462">
        <w:rPr>
          <w:sz w:val="26"/>
          <w:szCs w:val="26"/>
        </w:rPr>
        <w:t>и.</w:t>
      </w:r>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00FE5731" w:rsidRPr="009A6462">
        <w:rPr>
          <w:sz w:val="26"/>
          <w:szCs w:val="26"/>
        </w:rPr>
        <w:t xml:space="preserve">и </w:t>
      </w:r>
      <w:r w:rsidRPr="009A6462">
        <w:rPr>
          <w:sz w:val="26"/>
          <w:szCs w:val="26"/>
        </w:rPr>
        <w:t xml:space="preserve">не подлежат обсуждению с </w:t>
      </w:r>
      <w:r w:rsidR="009C744E" w:rsidRPr="009A6462">
        <w:rPr>
          <w:sz w:val="26"/>
          <w:szCs w:val="26"/>
        </w:rPr>
        <w:t>Участник</w:t>
      </w:r>
      <w:r w:rsidRPr="009A6462">
        <w:rPr>
          <w:sz w:val="26"/>
          <w:szCs w:val="26"/>
        </w:rPr>
        <w:t>ом.</w:t>
      </w:r>
    </w:p>
    <w:p w:rsidR="00717F60" w:rsidRPr="009A6462" w:rsidRDefault="00717F60" w:rsidP="00E71A48">
      <w:pPr>
        <w:pStyle w:val="3"/>
        <w:spacing w:line="264" w:lineRule="auto"/>
        <w:rPr>
          <w:sz w:val="26"/>
          <w:szCs w:val="26"/>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9A6462">
        <w:rPr>
          <w:sz w:val="26"/>
          <w:szCs w:val="26"/>
        </w:rPr>
        <w:t>Оценочная стадия</w:t>
      </w:r>
      <w:bookmarkEnd w:id="380"/>
      <w:bookmarkEnd w:id="381"/>
      <w:bookmarkEnd w:id="382"/>
      <w:bookmarkEnd w:id="383"/>
      <w:bookmarkEnd w:id="384"/>
      <w:bookmarkEnd w:id="385"/>
      <w:bookmarkEnd w:id="386"/>
      <w:bookmarkEnd w:id="387"/>
    </w:p>
    <w:p w:rsidR="007D0EA7" w:rsidRPr="009A6462" w:rsidRDefault="007D0EA7" w:rsidP="00BC19F9">
      <w:pPr>
        <w:widowControl w:val="0"/>
        <w:numPr>
          <w:ilvl w:val="3"/>
          <w:numId w:val="33"/>
        </w:numPr>
        <w:shd w:val="clear" w:color="auto" w:fill="FFFFFF"/>
        <w:autoSpaceDE w:val="0"/>
        <w:spacing w:before="60" w:after="100" w:line="264" w:lineRule="auto"/>
        <w:ind w:left="0" w:right="159" w:firstLine="709"/>
        <w:rPr>
          <w:bCs w:val="0"/>
          <w:sz w:val="26"/>
          <w:szCs w:val="26"/>
        </w:rPr>
      </w:pPr>
      <w:r w:rsidRPr="009A6462">
        <w:rPr>
          <w:sz w:val="26"/>
          <w:szCs w:val="26"/>
        </w:rPr>
        <w:t>В</w:t>
      </w:r>
      <w:r w:rsidR="00D275BB" w:rsidRPr="009A6462">
        <w:rPr>
          <w:sz w:val="26"/>
          <w:szCs w:val="26"/>
        </w:rPr>
        <w:t xml:space="preserve"> </w:t>
      </w:r>
      <w:r w:rsidRPr="009A6462">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A6462">
        <w:rPr>
          <w:sz w:val="26"/>
          <w:szCs w:val="26"/>
        </w:rPr>
        <w:t xml:space="preserve">. Порядок проведения оценочной стадии, </w:t>
      </w:r>
      <w:r w:rsidRPr="009A6462">
        <w:rPr>
          <w:sz w:val="26"/>
          <w:szCs w:val="26"/>
        </w:rPr>
        <w:t>критери</w:t>
      </w:r>
      <w:r w:rsidR="00D275BB" w:rsidRPr="009A6462">
        <w:rPr>
          <w:sz w:val="26"/>
          <w:szCs w:val="26"/>
        </w:rPr>
        <w:t>и</w:t>
      </w:r>
      <w:r w:rsidRPr="009A6462">
        <w:rPr>
          <w:sz w:val="26"/>
          <w:szCs w:val="26"/>
        </w:rPr>
        <w:t xml:space="preserve"> и их весов</w:t>
      </w:r>
      <w:r w:rsidR="00D275BB" w:rsidRPr="009A6462">
        <w:rPr>
          <w:sz w:val="26"/>
          <w:szCs w:val="26"/>
        </w:rPr>
        <w:t>ые</w:t>
      </w:r>
      <w:r w:rsidRPr="009A6462">
        <w:rPr>
          <w:sz w:val="26"/>
          <w:szCs w:val="26"/>
        </w:rPr>
        <w:t xml:space="preserve"> коэффициент</w:t>
      </w:r>
      <w:r w:rsidR="00D275BB" w:rsidRPr="009A6462">
        <w:rPr>
          <w:sz w:val="26"/>
          <w:szCs w:val="26"/>
        </w:rPr>
        <w:t>ы изложены в Приложении №3 к настоящей Документации.</w:t>
      </w:r>
      <w:r w:rsidRPr="009A6462">
        <w:rPr>
          <w:sz w:val="26"/>
          <w:szCs w:val="26"/>
        </w:rPr>
        <w:t xml:space="preserve">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Закупочная комиссия ранжирует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по степени предпочтительности условий, предложенных </w:t>
      </w:r>
      <w:r w:rsidR="009C744E" w:rsidRPr="009A6462">
        <w:rPr>
          <w:sz w:val="26"/>
          <w:szCs w:val="26"/>
        </w:rPr>
        <w:t>Участник</w:t>
      </w:r>
      <w:r w:rsidRPr="009A6462">
        <w:rPr>
          <w:sz w:val="26"/>
          <w:szCs w:val="26"/>
        </w:rPr>
        <w:t xml:space="preserve">ами.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Pr="009A6462">
        <w:rPr>
          <w:sz w:val="26"/>
          <w:szCs w:val="26"/>
        </w:rPr>
        <w:t xml:space="preserve">и не подлежат обсуждению с </w:t>
      </w:r>
      <w:r w:rsidR="009C744E" w:rsidRPr="009A6462">
        <w:rPr>
          <w:sz w:val="26"/>
          <w:szCs w:val="26"/>
        </w:rPr>
        <w:t>Участник</w:t>
      </w:r>
      <w:r w:rsidRPr="009A6462">
        <w:rPr>
          <w:sz w:val="26"/>
          <w:szCs w:val="26"/>
        </w:rPr>
        <w:t>ом.</w:t>
      </w:r>
    </w:p>
    <w:p w:rsidR="00F15392" w:rsidRPr="009A6462" w:rsidRDefault="00F15392" w:rsidP="00E71A48">
      <w:pPr>
        <w:pStyle w:val="2"/>
        <w:spacing w:line="264" w:lineRule="auto"/>
        <w:rPr>
          <w:sz w:val="26"/>
          <w:szCs w:val="26"/>
        </w:rPr>
      </w:pPr>
      <w:bookmarkStart w:id="388" w:name="_Ref303250967"/>
      <w:bookmarkStart w:id="389" w:name="_Toc305697378"/>
      <w:bookmarkStart w:id="390" w:name="_Toc447269795"/>
      <w:bookmarkStart w:id="391" w:name="_Toc255985696"/>
      <w:r w:rsidRPr="009A6462">
        <w:rPr>
          <w:sz w:val="26"/>
          <w:szCs w:val="26"/>
        </w:rPr>
        <w:t>Аукционная процедура понижени</w:t>
      </w:r>
      <w:r w:rsidR="00E60F8E" w:rsidRPr="009A6462">
        <w:rPr>
          <w:sz w:val="26"/>
          <w:szCs w:val="26"/>
        </w:rPr>
        <w:t>я</w:t>
      </w:r>
      <w:r w:rsidRPr="009A6462">
        <w:rPr>
          <w:sz w:val="26"/>
          <w:szCs w:val="26"/>
        </w:rPr>
        <w:t xml:space="preserve"> цены (переторжка)</w:t>
      </w:r>
      <w:bookmarkEnd w:id="388"/>
      <w:bookmarkEnd w:id="389"/>
      <w:bookmarkEnd w:id="390"/>
      <w:r w:rsidRPr="009A6462">
        <w:rPr>
          <w:sz w:val="26"/>
          <w:szCs w:val="26"/>
        </w:rPr>
        <w:t xml:space="preserve"> </w:t>
      </w:r>
    </w:p>
    <w:bookmarkEnd w:id="391"/>
    <w:p w:rsidR="00F15392" w:rsidRPr="009A646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9A6462">
        <w:rPr>
          <w:sz w:val="26"/>
          <w:szCs w:val="26"/>
          <w:lang w:eastAsia="ru-RU"/>
        </w:rPr>
        <w:t xml:space="preserve">Организатором </w:t>
      </w:r>
      <w:r w:rsidR="00C05EF6" w:rsidRPr="009A6462">
        <w:rPr>
          <w:sz w:val="26"/>
          <w:szCs w:val="26"/>
          <w:lang w:eastAsia="ru-RU"/>
        </w:rPr>
        <w:t>запроса предложений</w:t>
      </w:r>
      <w:r w:rsidRPr="009A6462">
        <w:rPr>
          <w:sz w:val="26"/>
          <w:szCs w:val="26"/>
          <w:lang w:eastAsia="ru-RU"/>
        </w:rPr>
        <w:t xml:space="preserve"> предусмотрена возможность проведения </w:t>
      </w:r>
      <w:r w:rsidR="003417F7" w:rsidRPr="009A6462">
        <w:rPr>
          <w:sz w:val="26"/>
          <w:szCs w:val="26"/>
          <w:lang w:eastAsia="ru-RU"/>
        </w:rPr>
        <w:t xml:space="preserve">аукционной </w:t>
      </w:r>
      <w:r w:rsidRPr="009A6462">
        <w:rPr>
          <w:sz w:val="26"/>
          <w:szCs w:val="26"/>
          <w:lang w:eastAsia="ru-RU"/>
        </w:rPr>
        <w:t>процедуры</w:t>
      </w:r>
      <w:r w:rsidR="003417F7" w:rsidRPr="009A6462">
        <w:rPr>
          <w:sz w:val="26"/>
          <w:szCs w:val="26"/>
          <w:lang w:eastAsia="ru-RU"/>
        </w:rPr>
        <w:t xml:space="preserve"> понижения цены -</w:t>
      </w:r>
      <w:r w:rsidRPr="009A6462">
        <w:rPr>
          <w:sz w:val="26"/>
          <w:szCs w:val="26"/>
          <w:lang w:eastAsia="ru-RU"/>
        </w:rPr>
        <w:t xml:space="preserve"> переторжки, т.е. предоставление </w:t>
      </w:r>
      <w:r w:rsidR="009C744E" w:rsidRPr="009A6462">
        <w:rPr>
          <w:sz w:val="26"/>
          <w:szCs w:val="26"/>
          <w:lang w:eastAsia="ru-RU"/>
        </w:rPr>
        <w:t>Участник</w:t>
      </w:r>
      <w:r w:rsidRPr="009A6462">
        <w:rPr>
          <w:sz w:val="26"/>
          <w:szCs w:val="26"/>
          <w:lang w:eastAsia="ru-RU"/>
        </w:rPr>
        <w:t xml:space="preserve">ам </w:t>
      </w:r>
      <w:r w:rsidR="00C05EF6" w:rsidRPr="009A6462">
        <w:rPr>
          <w:sz w:val="26"/>
          <w:szCs w:val="26"/>
          <w:lang w:eastAsia="ru-RU"/>
        </w:rPr>
        <w:t>запроса предложений</w:t>
      </w:r>
      <w:r w:rsidRPr="009A6462">
        <w:rPr>
          <w:sz w:val="26"/>
          <w:szCs w:val="26"/>
          <w:lang w:eastAsia="ru-RU"/>
        </w:rPr>
        <w:t xml:space="preserve"> возможности добровольно повысить предпочтительность их </w:t>
      </w:r>
      <w:r w:rsidR="00D275BB" w:rsidRPr="009A6462">
        <w:rPr>
          <w:sz w:val="26"/>
          <w:szCs w:val="26"/>
          <w:lang w:eastAsia="ru-RU"/>
        </w:rPr>
        <w:t>Заявок</w:t>
      </w:r>
      <w:r w:rsidRPr="009A6462">
        <w:rPr>
          <w:sz w:val="26"/>
          <w:szCs w:val="26"/>
          <w:lang w:eastAsia="ru-RU"/>
        </w:rPr>
        <w:t xml:space="preserve"> путем снижения первоначальной, указанной в  </w:t>
      </w:r>
      <w:r w:rsidR="004B5EB3" w:rsidRPr="009A6462">
        <w:rPr>
          <w:sz w:val="26"/>
          <w:szCs w:val="26"/>
          <w:lang w:eastAsia="ru-RU"/>
        </w:rPr>
        <w:t>Заявк</w:t>
      </w:r>
      <w:r w:rsidRPr="009A6462">
        <w:rPr>
          <w:sz w:val="26"/>
          <w:szCs w:val="26"/>
          <w:lang w:eastAsia="ru-RU"/>
        </w:rPr>
        <w:t>е, цены.</w:t>
      </w:r>
    </w:p>
    <w:p w:rsidR="00F15392" w:rsidRPr="009A646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A6462">
        <w:rPr>
          <w:sz w:val="26"/>
          <w:szCs w:val="26"/>
          <w:lang w:eastAsia="ru-RU"/>
        </w:rPr>
        <w:t>.</w:t>
      </w:r>
    </w:p>
    <w:p w:rsidR="00F15392" w:rsidRPr="009A646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2" w:name="_Ref306352987"/>
      <w:r w:rsidRPr="009A6462">
        <w:rPr>
          <w:sz w:val="26"/>
          <w:szCs w:val="26"/>
          <w:lang w:eastAsia="ru-RU"/>
        </w:rPr>
        <w:t>Участник</w:t>
      </w:r>
      <w:r w:rsidR="00F15392" w:rsidRPr="009A6462">
        <w:rPr>
          <w:sz w:val="26"/>
          <w:szCs w:val="26"/>
          <w:lang w:eastAsia="ru-RU"/>
        </w:rPr>
        <w:t xml:space="preserve"> </w:t>
      </w:r>
      <w:r w:rsidR="00C05EF6" w:rsidRPr="009A6462">
        <w:rPr>
          <w:sz w:val="26"/>
          <w:szCs w:val="26"/>
          <w:lang w:eastAsia="ru-RU"/>
        </w:rPr>
        <w:t>запроса предложений</w:t>
      </w:r>
      <w:r w:rsidR="00F15392" w:rsidRPr="009A6462">
        <w:rPr>
          <w:sz w:val="26"/>
          <w:szCs w:val="26"/>
          <w:lang w:eastAsia="ru-RU"/>
        </w:rPr>
        <w:t xml:space="preserve">, приглашенный на переторжку, </w:t>
      </w:r>
      <w:r w:rsidR="00F15392" w:rsidRPr="009A6462">
        <w:rPr>
          <w:sz w:val="26"/>
          <w:szCs w:val="26"/>
          <w:lang w:eastAsia="ru-RU"/>
        </w:rPr>
        <w:lastRenderedPageBreak/>
        <w:t xml:space="preserve">вправе не участвовать в ней, тогда его </w:t>
      </w:r>
      <w:r w:rsidR="004B5EB3" w:rsidRPr="009A6462">
        <w:rPr>
          <w:sz w:val="26"/>
          <w:szCs w:val="26"/>
          <w:lang w:eastAsia="ru-RU"/>
        </w:rPr>
        <w:t>Заявк</w:t>
      </w:r>
      <w:r w:rsidR="00BD05FA" w:rsidRPr="009A6462">
        <w:rPr>
          <w:sz w:val="26"/>
          <w:szCs w:val="26"/>
          <w:lang w:eastAsia="ru-RU"/>
        </w:rPr>
        <w:t>а</w:t>
      </w:r>
      <w:r w:rsidR="00F15392" w:rsidRPr="009A6462">
        <w:rPr>
          <w:sz w:val="26"/>
          <w:szCs w:val="26"/>
          <w:lang w:eastAsia="ru-RU"/>
        </w:rPr>
        <w:t xml:space="preserve">, </w:t>
      </w:r>
      <w:r w:rsidR="00F15392" w:rsidRPr="009A6462">
        <w:rPr>
          <w:i/>
          <w:sz w:val="26"/>
          <w:szCs w:val="26"/>
          <w:lang w:eastAsia="ru-RU"/>
        </w:rPr>
        <w:t>по которо</w:t>
      </w:r>
      <w:r w:rsidR="00BD05FA" w:rsidRPr="009A6462">
        <w:rPr>
          <w:i/>
          <w:sz w:val="26"/>
          <w:szCs w:val="26"/>
          <w:lang w:eastAsia="ru-RU"/>
        </w:rPr>
        <w:t>й</w:t>
      </w:r>
      <w:r w:rsidR="00F15392" w:rsidRPr="009A6462">
        <w:rPr>
          <w:i/>
          <w:sz w:val="26"/>
          <w:szCs w:val="26"/>
          <w:lang w:eastAsia="ru-RU"/>
        </w:rPr>
        <w:t xml:space="preserve"> он не участвовал в переторжке,</w:t>
      </w:r>
      <w:r w:rsidR="00F15392" w:rsidRPr="009A6462">
        <w:rPr>
          <w:sz w:val="26"/>
          <w:szCs w:val="26"/>
          <w:lang w:eastAsia="ru-RU"/>
        </w:rPr>
        <w:t xml:space="preserve"> остается </w:t>
      </w:r>
      <w:r w:rsidR="00BC23FF" w:rsidRPr="009A6462">
        <w:rPr>
          <w:sz w:val="26"/>
          <w:szCs w:val="26"/>
          <w:lang w:eastAsia="ru-RU"/>
        </w:rPr>
        <w:t xml:space="preserve">действующей </w:t>
      </w:r>
      <w:r w:rsidR="00F15392" w:rsidRPr="009A6462">
        <w:rPr>
          <w:sz w:val="26"/>
          <w:szCs w:val="26"/>
          <w:lang w:eastAsia="ru-RU"/>
        </w:rPr>
        <w:t>с ранее объявленной ценой.</w:t>
      </w:r>
      <w:bookmarkEnd w:id="392"/>
    </w:p>
    <w:p w:rsidR="00F15392" w:rsidRPr="009A646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A6462">
        <w:rPr>
          <w:sz w:val="26"/>
          <w:szCs w:val="26"/>
          <w:lang w:eastAsia="ru-RU"/>
        </w:rPr>
        <w:t>.</w:t>
      </w:r>
    </w:p>
    <w:p w:rsidR="00F15392" w:rsidRPr="009A646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3" w:name="_Ref306353005"/>
      <w:r w:rsidRPr="009A6462">
        <w:rPr>
          <w:sz w:val="26"/>
          <w:szCs w:val="26"/>
          <w:lang w:eastAsia="ru-RU"/>
        </w:rPr>
        <w:t>Процедура переторжки проводится с использованием ЭТП</w:t>
      </w:r>
      <w:r w:rsidRPr="009A6462">
        <w:rPr>
          <w:iCs/>
          <w:sz w:val="26"/>
          <w:szCs w:val="26"/>
          <w:lang w:eastAsia="ru-RU"/>
        </w:rPr>
        <w:t xml:space="preserve">. </w:t>
      </w:r>
      <w:r w:rsidRPr="009A6462">
        <w:rPr>
          <w:sz w:val="26"/>
          <w:szCs w:val="26"/>
          <w:lang w:eastAsia="ru-RU"/>
        </w:rPr>
        <w:t>Порядок проведения процедуры переторжки на ЭТП определяется правилами данной системы.</w:t>
      </w:r>
      <w:bookmarkEnd w:id="393"/>
    </w:p>
    <w:p w:rsidR="00F15392" w:rsidRPr="009A6462" w:rsidRDefault="00F15392" w:rsidP="00E71A48">
      <w:pPr>
        <w:suppressAutoHyphens w:val="0"/>
        <w:overflowPunct w:val="0"/>
        <w:autoSpaceDE w:val="0"/>
        <w:autoSpaceDN w:val="0"/>
        <w:adjustRightInd w:val="0"/>
        <w:spacing w:line="264" w:lineRule="auto"/>
        <w:ind w:firstLine="540"/>
        <w:rPr>
          <w:iCs/>
          <w:sz w:val="26"/>
          <w:szCs w:val="26"/>
          <w:lang w:eastAsia="ru-RU"/>
        </w:rPr>
      </w:pPr>
      <w:r w:rsidRPr="009A6462">
        <w:rPr>
          <w:iCs/>
          <w:sz w:val="26"/>
          <w:szCs w:val="26"/>
          <w:lang w:eastAsia="ru-RU"/>
        </w:rPr>
        <w:t xml:space="preserve">В период с момента начала переторжки на ЭТП </w:t>
      </w:r>
      <w:r w:rsidR="009C744E" w:rsidRPr="009A6462">
        <w:rPr>
          <w:iCs/>
          <w:sz w:val="26"/>
          <w:szCs w:val="26"/>
          <w:lang w:eastAsia="ru-RU"/>
        </w:rPr>
        <w:t>Участник</w:t>
      </w:r>
      <w:r w:rsidRPr="009A6462">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A6462">
        <w:rPr>
          <w:iCs/>
          <w:sz w:val="26"/>
          <w:szCs w:val="26"/>
          <w:lang w:eastAsia="ru-RU"/>
        </w:rPr>
        <w:t>Заявк</w:t>
      </w:r>
      <w:r w:rsidRPr="009A6462">
        <w:rPr>
          <w:iCs/>
          <w:sz w:val="26"/>
          <w:szCs w:val="26"/>
          <w:lang w:eastAsia="ru-RU"/>
        </w:rPr>
        <w:t>и путем снижения ее цены, должен заявить в режиме реального времени на ЭТП «окончательную</w:t>
      </w:r>
      <w:r w:rsidR="00076D8B" w:rsidRPr="009A6462">
        <w:rPr>
          <w:iCs/>
          <w:sz w:val="26"/>
          <w:szCs w:val="26"/>
          <w:lang w:eastAsia="ru-RU"/>
        </w:rPr>
        <w:t>»</w:t>
      </w:r>
      <w:r w:rsidRPr="009A6462">
        <w:rPr>
          <w:iCs/>
          <w:sz w:val="26"/>
          <w:szCs w:val="26"/>
          <w:lang w:eastAsia="ru-RU"/>
        </w:rPr>
        <w:t xml:space="preserve"> цену </w:t>
      </w:r>
      <w:r w:rsidR="004B5EB3" w:rsidRPr="009A6462">
        <w:rPr>
          <w:iCs/>
          <w:sz w:val="26"/>
          <w:szCs w:val="26"/>
          <w:lang w:eastAsia="ru-RU"/>
        </w:rPr>
        <w:t>Заявк</w:t>
      </w:r>
      <w:r w:rsidRPr="009A6462">
        <w:rPr>
          <w:iCs/>
          <w:sz w:val="26"/>
          <w:szCs w:val="26"/>
          <w:lang w:eastAsia="ru-RU"/>
        </w:rPr>
        <w:t xml:space="preserve">и. Снижение цены </w:t>
      </w:r>
      <w:r w:rsidR="004B5EB3" w:rsidRPr="009A6462">
        <w:rPr>
          <w:iCs/>
          <w:sz w:val="26"/>
          <w:szCs w:val="26"/>
          <w:lang w:eastAsia="ru-RU"/>
        </w:rPr>
        <w:t>Заявк</w:t>
      </w:r>
      <w:r w:rsidRPr="009A6462">
        <w:rPr>
          <w:iCs/>
          <w:sz w:val="26"/>
          <w:szCs w:val="26"/>
          <w:lang w:eastAsia="ru-RU"/>
        </w:rPr>
        <w:t xml:space="preserve">и может производиться </w:t>
      </w:r>
      <w:r w:rsidR="009C744E" w:rsidRPr="009A6462">
        <w:rPr>
          <w:iCs/>
          <w:sz w:val="26"/>
          <w:szCs w:val="26"/>
          <w:lang w:eastAsia="ru-RU"/>
        </w:rPr>
        <w:t>Участник</w:t>
      </w:r>
      <w:r w:rsidRPr="009A6462">
        <w:rPr>
          <w:iCs/>
          <w:sz w:val="26"/>
          <w:szCs w:val="26"/>
          <w:lang w:eastAsia="ru-RU"/>
        </w:rPr>
        <w:t>ом поэтапно до момента окончания переторжки неограниченное количество раз</w:t>
      </w:r>
      <w:r w:rsidR="00076D8B" w:rsidRPr="009A6462">
        <w:rPr>
          <w:iCs/>
          <w:sz w:val="26"/>
          <w:szCs w:val="26"/>
          <w:lang w:eastAsia="ru-RU"/>
        </w:rPr>
        <w:t>.</w:t>
      </w:r>
      <w:r w:rsidRPr="009A6462">
        <w:rPr>
          <w:iCs/>
          <w:sz w:val="26"/>
          <w:szCs w:val="26"/>
          <w:lang w:eastAsia="ru-RU"/>
        </w:rPr>
        <w:t xml:space="preserve"> </w:t>
      </w:r>
      <w:r w:rsidR="00076D8B" w:rsidRPr="009A6462">
        <w:rPr>
          <w:iCs/>
          <w:sz w:val="26"/>
          <w:szCs w:val="26"/>
          <w:lang w:eastAsia="ru-RU"/>
        </w:rPr>
        <w:t>И</w:t>
      </w:r>
      <w:r w:rsidRPr="009A6462">
        <w:rPr>
          <w:iCs/>
          <w:sz w:val="26"/>
          <w:szCs w:val="26"/>
          <w:lang w:eastAsia="ru-RU"/>
        </w:rPr>
        <w:t xml:space="preserve">зменение цены </w:t>
      </w:r>
      <w:r w:rsidR="004B5EB3" w:rsidRPr="009A6462">
        <w:rPr>
          <w:iCs/>
          <w:sz w:val="26"/>
          <w:szCs w:val="26"/>
          <w:lang w:eastAsia="ru-RU"/>
        </w:rPr>
        <w:t>Заявк</w:t>
      </w:r>
      <w:r w:rsidRPr="009A6462">
        <w:rPr>
          <w:iCs/>
          <w:sz w:val="26"/>
          <w:szCs w:val="26"/>
          <w:lang w:eastAsia="ru-RU"/>
        </w:rPr>
        <w:t xml:space="preserve">и не должно повлечь за собой изменение иных условий </w:t>
      </w:r>
      <w:r w:rsidR="004B5EB3" w:rsidRPr="009A6462">
        <w:rPr>
          <w:iCs/>
          <w:sz w:val="26"/>
          <w:szCs w:val="26"/>
          <w:lang w:eastAsia="ru-RU"/>
        </w:rPr>
        <w:t>Заявк</w:t>
      </w:r>
      <w:r w:rsidRPr="009A6462">
        <w:rPr>
          <w:iCs/>
          <w:sz w:val="26"/>
          <w:szCs w:val="26"/>
          <w:lang w:eastAsia="ru-RU"/>
        </w:rPr>
        <w:t>и</w:t>
      </w:r>
      <w:r w:rsidR="00076D8B" w:rsidRPr="009A6462">
        <w:rPr>
          <w:iCs/>
          <w:sz w:val="26"/>
          <w:szCs w:val="26"/>
          <w:lang w:eastAsia="ru-RU"/>
        </w:rPr>
        <w:t>, за исключением документов, обосновывающие определение цены</w:t>
      </w:r>
      <w:r w:rsidRPr="009A6462">
        <w:rPr>
          <w:iCs/>
          <w:sz w:val="26"/>
          <w:szCs w:val="26"/>
          <w:lang w:eastAsia="ru-RU"/>
        </w:rPr>
        <w:t>. Прием предложений по снижению цен заявок прекращается на ЭТП</w:t>
      </w:r>
      <w:r w:rsidRPr="009A6462">
        <w:rPr>
          <w:sz w:val="26"/>
          <w:szCs w:val="26"/>
          <w:lang w:eastAsia="ru-RU"/>
        </w:rPr>
        <w:t xml:space="preserve"> в </w:t>
      </w:r>
      <w:r w:rsidRPr="009A6462">
        <w:rPr>
          <w:iCs/>
          <w:sz w:val="26"/>
          <w:szCs w:val="26"/>
          <w:lang w:eastAsia="ru-RU"/>
        </w:rPr>
        <w:t xml:space="preserve">момент окончания переторжки. </w:t>
      </w:r>
    </w:p>
    <w:p w:rsidR="00076D8B" w:rsidRPr="009A6462"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Приглашенные </w:t>
      </w:r>
      <w:r w:rsidR="009C744E" w:rsidRPr="009A6462">
        <w:rPr>
          <w:iCs/>
          <w:sz w:val="26"/>
          <w:szCs w:val="26"/>
          <w:lang w:eastAsia="ru-RU"/>
        </w:rPr>
        <w:t>Участник</w:t>
      </w:r>
      <w:r w:rsidRPr="009A6462">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A6462">
        <w:rPr>
          <w:iCs/>
          <w:sz w:val="26"/>
          <w:szCs w:val="26"/>
          <w:lang w:eastAsia="ru-RU"/>
        </w:rPr>
        <w:t>Участник</w:t>
      </w:r>
      <w:r w:rsidRPr="009A6462">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A6462">
        <w:rPr>
          <w:iCs/>
          <w:sz w:val="26"/>
          <w:szCs w:val="26"/>
          <w:lang w:eastAsia="ru-RU"/>
        </w:rPr>
        <w:t>Участник</w:t>
      </w:r>
      <w:r w:rsidRPr="009A6462">
        <w:rPr>
          <w:iCs/>
          <w:sz w:val="26"/>
          <w:szCs w:val="26"/>
          <w:lang w:eastAsia="ru-RU"/>
        </w:rPr>
        <w:t xml:space="preserve">а возмещения расходов, связанных с организацией такой переторжки на основании </w:t>
      </w:r>
      <w:r w:rsidR="00123C70" w:rsidRPr="009A6462">
        <w:rPr>
          <w:iCs/>
          <w:sz w:val="26"/>
          <w:szCs w:val="26"/>
          <w:lang w:eastAsia="ru-RU"/>
        </w:rPr>
        <w:t>Договор</w:t>
      </w:r>
      <w:r w:rsidRPr="009A6462">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A6462">
        <w:rPr>
          <w:iCs/>
          <w:sz w:val="26"/>
          <w:szCs w:val="26"/>
          <w:lang w:eastAsia="ru-RU"/>
        </w:rPr>
        <w:t xml:space="preserve"> такого вознаграждения</w:t>
      </w:r>
      <w:r w:rsidRPr="009A6462">
        <w:rPr>
          <w:iCs/>
          <w:sz w:val="26"/>
          <w:szCs w:val="26"/>
          <w:lang w:eastAsia="ru-RU"/>
        </w:rPr>
        <w:t xml:space="preserve">.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В случае</w:t>
      </w:r>
      <w:proofErr w:type="gramStart"/>
      <w:r w:rsidRPr="009A6462">
        <w:rPr>
          <w:iCs/>
          <w:sz w:val="26"/>
          <w:szCs w:val="26"/>
          <w:lang w:eastAsia="ru-RU"/>
        </w:rPr>
        <w:t>,</w:t>
      </w:r>
      <w:proofErr w:type="gramEnd"/>
      <w:r w:rsidRPr="009A6462">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A6462">
        <w:rPr>
          <w:iCs/>
          <w:sz w:val="26"/>
          <w:szCs w:val="26"/>
          <w:lang w:eastAsia="ru-RU"/>
        </w:rPr>
        <w:t>Участник</w:t>
      </w:r>
      <w:r w:rsidRPr="009A6462">
        <w:rPr>
          <w:iCs/>
          <w:sz w:val="26"/>
          <w:szCs w:val="26"/>
          <w:lang w:eastAsia="ru-RU"/>
        </w:rPr>
        <w:t>ов запроса предложений за проведение таких переторжек не взимается.</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На каждую последующую переторжку приглашаются </w:t>
      </w:r>
      <w:r w:rsidR="009C744E" w:rsidRPr="009A6462">
        <w:rPr>
          <w:iCs/>
          <w:sz w:val="26"/>
          <w:szCs w:val="26"/>
          <w:lang w:eastAsia="ru-RU"/>
        </w:rPr>
        <w:t>Участник</w:t>
      </w:r>
      <w:r w:rsidRPr="009A6462">
        <w:rPr>
          <w:iCs/>
          <w:sz w:val="26"/>
          <w:szCs w:val="26"/>
          <w:lang w:eastAsia="ru-RU"/>
        </w:rPr>
        <w:t xml:space="preserve">и запроса предложений, участвующие в предыдущей переторжке.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Проведение каждой последующей переторжки осуществляется по правилам, предусмотренным в п.п.</w:t>
      </w:r>
      <w:r w:rsidR="00F67C6A" w:rsidRPr="009A6462">
        <w:rPr>
          <w:sz w:val="26"/>
          <w:szCs w:val="26"/>
        </w:rPr>
        <w:fldChar w:fldCharType="begin"/>
      </w:r>
      <w:r w:rsidR="00F67C6A" w:rsidRPr="009A6462">
        <w:rPr>
          <w:sz w:val="26"/>
          <w:szCs w:val="26"/>
        </w:rPr>
        <w:instrText xml:space="preserve"> REF _Ref306352987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3.7.3</w:t>
      </w:r>
      <w:r w:rsidR="00F67C6A" w:rsidRPr="009A6462">
        <w:rPr>
          <w:sz w:val="26"/>
          <w:szCs w:val="26"/>
        </w:rPr>
        <w:fldChar w:fldCharType="end"/>
      </w:r>
      <w:r w:rsidRPr="009A6462">
        <w:rPr>
          <w:iCs/>
          <w:sz w:val="26"/>
          <w:szCs w:val="26"/>
          <w:lang w:eastAsia="ru-RU"/>
        </w:rPr>
        <w:t xml:space="preserve"> - </w:t>
      </w:r>
      <w:r w:rsidR="00F67C6A" w:rsidRPr="009A6462">
        <w:rPr>
          <w:sz w:val="26"/>
          <w:szCs w:val="26"/>
        </w:rPr>
        <w:fldChar w:fldCharType="begin"/>
      </w:r>
      <w:r w:rsidR="00F67C6A" w:rsidRPr="009A6462">
        <w:rPr>
          <w:sz w:val="26"/>
          <w:szCs w:val="26"/>
        </w:rPr>
        <w:instrText xml:space="preserve"> REF _Ref306353005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3.7.5</w:t>
      </w:r>
      <w:r w:rsidR="00F67C6A" w:rsidRPr="009A6462">
        <w:rPr>
          <w:sz w:val="26"/>
          <w:szCs w:val="26"/>
        </w:rPr>
        <w:fldChar w:fldCharType="end"/>
      </w:r>
      <w:r w:rsidRPr="009A6462">
        <w:rPr>
          <w:iCs/>
          <w:sz w:val="26"/>
          <w:szCs w:val="26"/>
          <w:lang w:eastAsia="ru-RU"/>
        </w:rPr>
        <w:t>.</w:t>
      </w:r>
    </w:p>
    <w:p w:rsidR="00F15392" w:rsidRPr="009A646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Участник</w:t>
      </w:r>
      <w:r w:rsidR="00F15392" w:rsidRPr="009A6462">
        <w:rPr>
          <w:sz w:val="26"/>
          <w:szCs w:val="26"/>
          <w:lang w:eastAsia="ru-RU"/>
        </w:rPr>
        <w:t xml:space="preserve"> </w:t>
      </w:r>
      <w:r w:rsidR="00C86793" w:rsidRPr="009A6462">
        <w:rPr>
          <w:sz w:val="26"/>
          <w:szCs w:val="26"/>
          <w:lang w:eastAsia="ru-RU"/>
        </w:rPr>
        <w:t>запроса предложений</w:t>
      </w:r>
      <w:r w:rsidR="00F15392" w:rsidRPr="009A6462">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A6462">
        <w:rPr>
          <w:sz w:val="26"/>
          <w:szCs w:val="26"/>
          <w:lang w:eastAsia="ru-RU"/>
        </w:rPr>
        <w:t xml:space="preserve"> </w:t>
      </w:r>
      <w:r w:rsidR="00BC19F9" w:rsidRPr="009A6462">
        <w:rPr>
          <w:sz w:val="26"/>
          <w:szCs w:val="26"/>
        </w:rPr>
        <w:t>(все документы, входящие в Заявку, которые содержат информацию о предложенной цене)</w:t>
      </w:r>
      <w:r w:rsidR="00F15392" w:rsidRPr="009A6462">
        <w:rPr>
          <w:sz w:val="26"/>
          <w:szCs w:val="26"/>
          <w:lang w:eastAsia="ru-RU"/>
        </w:rPr>
        <w:t xml:space="preserve">. Изменение цены в сторону снижения не должно повлечь за собой изменение иных условий </w:t>
      </w:r>
      <w:r w:rsidR="004B5EB3" w:rsidRPr="009A6462">
        <w:rPr>
          <w:sz w:val="26"/>
          <w:szCs w:val="26"/>
          <w:lang w:eastAsia="ru-RU"/>
        </w:rPr>
        <w:t>Заявк</w:t>
      </w:r>
      <w:r w:rsidR="00F15392" w:rsidRPr="009A6462">
        <w:rPr>
          <w:sz w:val="26"/>
          <w:szCs w:val="26"/>
          <w:lang w:eastAsia="ru-RU"/>
        </w:rPr>
        <w:t>и.</w:t>
      </w:r>
    </w:p>
    <w:p w:rsidR="00F15392" w:rsidRPr="009A646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 xml:space="preserve">По решению </w:t>
      </w:r>
      <w:r w:rsidR="00685336" w:rsidRPr="009A6462">
        <w:rPr>
          <w:sz w:val="26"/>
          <w:szCs w:val="26"/>
          <w:lang w:eastAsia="ru-RU"/>
        </w:rPr>
        <w:t xml:space="preserve">Закупочной </w:t>
      </w:r>
      <w:r w:rsidRPr="009A6462">
        <w:rPr>
          <w:sz w:val="26"/>
          <w:szCs w:val="26"/>
          <w:lang w:eastAsia="ru-RU"/>
        </w:rPr>
        <w:t xml:space="preserve">комиссии порядок проведения переторжки </w:t>
      </w:r>
      <w:r w:rsidRPr="009A6462">
        <w:rPr>
          <w:sz w:val="26"/>
          <w:szCs w:val="26"/>
          <w:lang w:eastAsia="ru-RU"/>
        </w:rPr>
        <w:lastRenderedPageBreak/>
        <w:t xml:space="preserve">может быть уточнен. </w:t>
      </w:r>
    </w:p>
    <w:p w:rsidR="00717F60" w:rsidRPr="009A6462" w:rsidRDefault="00717F60" w:rsidP="00E71A48">
      <w:pPr>
        <w:pStyle w:val="2"/>
        <w:tabs>
          <w:tab w:val="clear" w:pos="1700"/>
          <w:tab w:val="left" w:pos="709"/>
        </w:tabs>
        <w:spacing w:line="264" w:lineRule="auto"/>
        <w:rPr>
          <w:sz w:val="26"/>
          <w:szCs w:val="26"/>
        </w:rPr>
      </w:pPr>
      <w:bookmarkStart w:id="394" w:name="_Ref303681924"/>
      <w:bookmarkStart w:id="395" w:name="_Ref303683914"/>
      <w:bookmarkStart w:id="396" w:name="_Toc447269796"/>
      <w:r w:rsidRPr="009A6462">
        <w:rPr>
          <w:sz w:val="26"/>
          <w:szCs w:val="26"/>
        </w:rPr>
        <w:t xml:space="preserve">Подведение итогов </w:t>
      </w:r>
      <w:r w:rsidR="00DF639D" w:rsidRPr="009A6462">
        <w:rPr>
          <w:sz w:val="26"/>
          <w:szCs w:val="26"/>
        </w:rPr>
        <w:t>З</w:t>
      </w:r>
      <w:r w:rsidRPr="009A6462">
        <w:rPr>
          <w:sz w:val="26"/>
          <w:szCs w:val="26"/>
        </w:rPr>
        <w:t>апроса предложений</w:t>
      </w:r>
      <w:bookmarkEnd w:id="394"/>
      <w:bookmarkEnd w:id="395"/>
      <w:bookmarkEnd w:id="396"/>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bookmarkStart w:id="397" w:name="_Ref440290296"/>
      <w:r w:rsidRPr="009A6462">
        <w:rPr>
          <w:sz w:val="26"/>
          <w:szCs w:val="26"/>
        </w:rPr>
        <w:t xml:space="preserve">По результатам оценочной стадии Закупочная комиссия принимает решение либо по </w:t>
      </w:r>
      <w:r w:rsidRPr="009A6462">
        <w:rPr>
          <w:sz w:val="26"/>
          <w:szCs w:val="26"/>
          <w:lang w:eastAsia="ru-RU"/>
        </w:rPr>
        <w:t>определению</w:t>
      </w:r>
      <w:r w:rsidRPr="009A6462">
        <w:rPr>
          <w:sz w:val="26"/>
          <w:szCs w:val="26"/>
        </w:rPr>
        <w:t xml:space="preserve"> </w:t>
      </w:r>
      <w:r w:rsidR="004D431C" w:rsidRPr="009A6462">
        <w:rPr>
          <w:sz w:val="26"/>
          <w:szCs w:val="26"/>
        </w:rPr>
        <w:t xml:space="preserve">лучшей </w:t>
      </w:r>
      <w:r w:rsidR="004B5EB3" w:rsidRPr="009A6462">
        <w:rPr>
          <w:sz w:val="26"/>
          <w:szCs w:val="26"/>
        </w:rPr>
        <w:t>Заявк</w:t>
      </w:r>
      <w:r w:rsidR="004D431C" w:rsidRPr="009A6462">
        <w:rPr>
          <w:sz w:val="26"/>
          <w:szCs w:val="26"/>
        </w:rPr>
        <w:t>и запроса предложений</w:t>
      </w:r>
      <w:r w:rsidRPr="009A6462">
        <w:rPr>
          <w:sz w:val="26"/>
          <w:szCs w:val="26"/>
        </w:rPr>
        <w:t xml:space="preserve">, либо по завершению данной процедуры </w:t>
      </w:r>
      <w:r w:rsidR="00DF639D" w:rsidRPr="009A6462">
        <w:rPr>
          <w:sz w:val="26"/>
          <w:szCs w:val="26"/>
        </w:rPr>
        <w:t>З</w:t>
      </w:r>
      <w:r w:rsidRPr="009A6462">
        <w:rPr>
          <w:sz w:val="26"/>
          <w:szCs w:val="26"/>
        </w:rPr>
        <w:t xml:space="preserve">апроса предложений без определения </w:t>
      </w:r>
      <w:r w:rsidR="009C744E" w:rsidRPr="009A6462">
        <w:rPr>
          <w:sz w:val="26"/>
          <w:szCs w:val="26"/>
        </w:rPr>
        <w:t>Участник</w:t>
      </w:r>
      <w:r w:rsidR="004D431C" w:rsidRPr="009A6462">
        <w:rPr>
          <w:sz w:val="26"/>
          <w:szCs w:val="26"/>
        </w:rPr>
        <w:t xml:space="preserve">а, чья </w:t>
      </w:r>
      <w:r w:rsidR="004B5EB3" w:rsidRPr="009A6462">
        <w:rPr>
          <w:sz w:val="26"/>
          <w:szCs w:val="26"/>
        </w:rPr>
        <w:t>Заявк</w:t>
      </w:r>
      <w:r w:rsidR="004D431C" w:rsidRPr="009A6462">
        <w:rPr>
          <w:sz w:val="26"/>
          <w:szCs w:val="26"/>
        </w:rPr>
        <w:t xml:space="preserve">а признана лучшей, </w:t>
      </w:r>
      <w:r w:rsidRPr="009A6462">
        <w:rPr>
          <w:sz w:val="26"/>
          <w:szCs w:val="26"/>
        </w:rPr>
        <w:t xml:space="preserve">и заключения </w:t>
      </w:r>
      <w:r w:rsidR="00123C70" w:rsidRPr="009A6462">
        <w:rPr>
          <w:sz w:val="26"/>
          <w:szCs w:val="26"/>
        </w:rPr>
        <w:t>Договор</w:t>
      </w:r>
      <w:r w:rsidRPr="009A6462">
        <w:rPr>
          <w:sz w:val="26"/>
          <w:szCs w:val="26"/>
        </w:rPr>
        <w:t>а:</w:t>
      </w:r>
      <w:bookmarkEnd w:id="397"/>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4B5EB3" w:rsidRPr="009A6462">
        <w:rPr>
          <w:bCs w:val="0"/>
          <w:sz w:val="26"/>
          <w:szCs w:val="26"/>
        </w:rPr>
        <w:t>Заявк</w:t>
      </w:r>
      <w:r w:rsidRPr="009A6462">
        <w:rPr>
          <w:bCs w:val="0"/>
          <w:sz w:val="26"/>
          <w:szCs w:val="26"/>
        </w:rPr>
        <w:t xml:space="preserve">а какого-либо из </w:t>
      </w:r>
      <w:r w:rsidR="009C744E" w:rsidRPr="009A6462">
        <w:rPr>
          <w:bCs w:val="0"/>
          <w:sz w:val="26"/>
          <w:szCs w:val="26"/>
        </w:rPr>
        <w:t>Участник</w:t>
      </w:r>
      <w:r w:rsidRPr="009A6462">
        <w:rPr>
          <w:bCs w:val="0"/>
          <w:sz w:val="26"/>
          <w:szCs w:val="26"/>
        </w:rPr>
        <w:t>ов полностью удовлетворит Закупочную комиссию</w:t>
      </w:r>
      <w:r w:rsidR="0087407B" w:rsidRPr="009A6462">
        <w:rPr>
          <w:bCs w:val="0"/>
          <w:sz w:val="26"/>
          <w:szCs w:val="26"/>
        </w:rPr>
        <w:t xml:space="preserve"> и признается </w:t>
      </w:r>
      <w:proofErr w:type="gramStart"/>
      <w:r w:rsidR="0087407B" w:rsidRPr="009A6462">
        <w:rPr>
          <w:bCs w:val="0"/>
          <w:sz w:val="26"/>
          <w:szCs w:val="26"/>
        </w:rPr>
        <w:t>наилучшей</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незамедлительно уведомляется о признании его </w:t>
      </w:r>
      <w:r w:rsidR="004B5EB3" w:rsidRPr="009A6462">
        <w:rPr>
          <w:bCs w:val="0"/>
          <w:sz w:val="26"/>
          <w:szCs w:val="26"/>
        </w:rPr>
        <w:t>Заявк</w:t>
      </w:r>
      <w:r w:rsidR="0087407B" w:rsidRPr="009A6462">
        <w:rPr>
          <w:bCs w:val="0"/>
          <w:sz w:val="26"/>
          <w:szCs w:val="26"/>
        </w:rPr>
        <w:t>и лучшей</w:t>
      </w:r>
      <w:r w:rsidRPr="009A6462">
        <w:rPr>
          <w:bCs w:val="0"/>
          <w:sz w:val="26"/>
          <w:szCs w:val="26"/>
        </w:rPr>
        <w:t>; процедура запроса предложений на этом будет завершена;</w:t>
      </w:r>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1716DB" w:rsidRPr="009A6462">
        <w:rPr>
          <w:bCs w:val="0"/>
          <w:sz w:val="26"/>
          <w:szCs w:val="26"/>
        </w:rPr>
        <w:t xml:space="preserve">ни одна </w:t>
      </w:r>
      <w:r w:rsidR="004B5EB3" w:rsidRPr="009A6462">
        <w:rPr>
          <w:bCs w:val="0"/>
          <w:sz w:val="26"/>
          <w:szCs w:val="26"/>
        </w:rPr>
        <w:t>Заявк</w:t>
      </w:r>
      <w:r w:rsidRPr="009A6462">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Решение Закупочной комиссии оформляется протоколом заседания Закупочной комиссии</w:t>
      </w:r>
      <w:r w:rsidR="00E60F8E" w:rsidRPr="009A6462">
        <w:rPr>
          <w:sz w:val="26"/>
          <w:szCs w:val="26"/>
        </w:rPr>
        <w:t>, который подписывается ответственным секретарем Закупочной комиссии</w:t>
      </w:r>
      <w:r w:rsidRPr="009A6462">
        <w:rPr>
          <w:sz w:val="26"/>
          <w:szCs w:val="26"/>
        </w:rPr>
        <w:t>.</w:t>
      </w:r>
    </w:p>
    <w:p w:rsidR="00717F60" w:rsidRPr="009A646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6"/>
          <w:szCs w:val="26"/>
        </w:rPr>
      </w:pPr>
      <w:r w:rsidRPr="009A6462">
        <w:rPr>
          <w:sz w:val="26"/>
          <w:szCs w:val="26"/>
        </w:rPr>
        <w:t>Участник</w:t>
      </w:r>
      <w:r w:rsidR="00717F60" w:rsidRPr="009A6462">
        <w:rPr>
          <w:bCs w:val="0"/>
          <w:sz w:val="26"/>
          <w:szCs w:val="26"/>
        </w:rPr>
        <w:t xml:space="preserve"> </w:t>
      </w:r>
      <w:r w:rsidR="0087407B" w:rsidRPr="009A6462">
        <w:rPr>
          <w:bCs w:val="0"/>
          <w:sz w:val="26"/>
          <w:szCs w:val="26"/>
        </w:rPr>
        <w:t xml:space="preserve">запроса предложений </w:t>
      </w:r>
      <w:r w:rsidR="00717F60" w:rsidRPr="009A6462">
        <w:rPr>
          <w:bCs w:val="0"/>
          <w:sz w:val="26"/>
          <w:szCs w:val="26"/>
        </w:rPr>
        <w:t xml:space="preserve">незамедлительно уведомляется о признании его </w:t>
      </w:r>
      <w:r w:rsidR="004B5EB3" w:rsidRPr="009A6462">
        <w:rPr>
          <w:sz w:val="26"/>
          <w:szCs w:val="26"/>
        </w:rPr>
        <w:t>Заявк</w:t>
      </w:r>
      <w:r w:rsidR="0087407B" w:rsidRPr="009A6462">
        <w:rPr>
          <w:sz w:val="26"/>
          <w:szCs w:val="26"/>
        </w:rPr>
        <w:t>и лучшей</w:t>
      </w:r>
      <w:r w:rsidR="0087407B" w:rsidRPr="009A6462">
        <w:rPr>
          <w:bCs w:val="0"/>
          <w:sz w:val="26"/>
          <w:szCs w:val="26"/>
        </w:rPr>
        <w:t xml:space="preserve"> </w:t>
      </w:r>
      <w:r w:rsidR="00717F60" w:rsidRPr="009A6462">
        <w:rPr>
          <w:bCs w:val="0"/>
          <w:sz w:val="26"/>
          <w:szCs w:val="26"/>
        </w:rPr>
        <w:t>функционалом ЭТП</w:t>
      </w:r>
      <w:r w:rsidR="00717F60" w:rsidRPr="009A6462">
        <w:rPr>
          <w:bCs w:val="0"/>
          <w:color w:val="000000"/>
          <w:sz w:val="26"/>
          <w:szCs w:val="26"/>
        </w:rPr>
        <w:t xml:space="preserve"> </w:t>
      </w:r>
      <w:r w:rsidR="00717F60" w:rsidRPr="009A6462">
        <w:rPr>
          <w:bCs w:val="0"/>
          <w:sz w:val="26"/>
          <w:szCs w:val="26"/>
        </w:rPr>
        <w:t>согласно правилам данной ЭТП.</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 xml:space="preserve">В случае </w:t>
      </w:r>
      <w:r w:rsidR="001716DB" w:rsidRPr="009A6462">
        <w:rPr>
          <w:sz w:val="26"/>
          <w:szCs w:val="26"/>
        </w:rPr>
        <w:t xml:space="preserve">завершения или </w:t>
      </w:r>
      <w:r w:rsidRPr="009A6462">
        <w:rPr>
          <w:sz w:val="26"/>
          <w:szCs w:val="26"/>
        </w:rPr>
        <w:t>прекращени</w:t>
      </w:r>
      <w:r w:rsidR="001716DB" w:rsidRPr="009A6462">
        <w:rPr>
          <w:sz w:val="26"/>
          <w:szCs w:val="26"/>
        </w:rPr>
        <w:t>я</w:t>
      </w:r>
      <w:r w:rsidRPr="009A6462">
        <w:rPr>
          <w:sz w:val="26"/>
          <w:szCs w:val="26"/>
        </w:rPr>
        <w:t xml:space="preserve"> процедуры запроса предложений </w:t>
      </w:r>
      <w:r w:rsidR="009C744E" w:rsidRPr="009A6462">
        <w:rPr>
          <w:sz w:val="26"/>
          <w:szCs w:val="26"/>
        </w:rPr>
        <w:t>Участник</w:t>
      </w:r>
      <w:r w:rsidRPr="009A6462">
        <w:rPr>
          <w:sz w:val="26"/>
          <w:szCs w:val="26"/>
        </w:rPr>
        <w:t>ам направляются уведомления о результатах запроса предложений согласно правилам ЭТП.</w:t>
      </w:r>
    </w:p>
    <w:p w:rsidR="0075787E" w:rsidRPr="009A6462" w:rsidRDefault="0075787E" w:rsidP="00E71A48">
      <w:pPr>
        <w:widowControl w:val="0"/>
        <w:overflowPunct w:val="0"/>
        <w:autoSpaceDE w:val="0"/>
        <w:spacing w:line="264" w:lineRule="auto"/>
        <w:ind w:firstLine="700"/>
        <w:rPr>
          <w:sz w:val="26"/>
          <w:szCs w:val="26"/>
        </w:rPr>
      </w:pPr>
    </w:p>
    <w:p w:rsidR="00717F60" w:rsidRPr="009A6462" w:rsidRDefault="00717F60" w:rsidP="00E71A48">
      <w:pPr>
        <w:pStyle w:val="2"/>
        <w:tabs>
          <w:tab w:val="clear" w:pos="1700"/>
          <w:tab w:val="left" w:pos="709"/>
        </w:tabs>
        <w:spacing w:line="264" w:lineRule="auto"/>
        <w:rPr>
          <w:sz w:val="26"/>
          <w:szCs w:val="26"/>
        </w:rPr>
      </w:pPr>
      <w:bookmarkStart w:id="398" w:name="_Ref303251044"/>
      <w:bookmarkStart w:id="399" w:name="_Toc447269797"/>
      <w:bookmarkStart w:id="400" w:name="_Ref191386295"/>
      <w:r w:rsidRPr="009A6462">
        <w:rPr>
          <w:sz w:val="26"/>
          <w:szCs w:val="26"/>
        </w:rPr>
        <w:t xml:space="preserve">Признание запроса предложений </w:t>
      </w:r>
      <w:proofErr w:type="gramStart"/>
      <w:r w:rsidRPr="009A6462">
        <w:rPr>
          <w:sz w:val="26"/>
          <w:szCs w:val="26"/>
        </w:rPr>
        <w:t>несостоявшимся</w:t>
      </w:r>
      <w:bookmarkEnd w:id="398"/>
      <w:bookmarkEnd w:id="399"/>
      <w:proofErr w:type="gramEnd"/>
    </w:p>
    <w:p w:rsidR="00717F60" w:rsidRPr="009A646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6"/>
          <w:szCs w:val="26"/>
        </w:rPr>
      </w:pPr>
      <w:bookmarkStart w:id="401" w:name="_Ref303277595"/>
      <w:r w:rsidRPr="009A6462">
        <w:rPr>
          <w:bCs w:val="0"/>
          <w:sz w:val="26"/>
          <w:szCs w:val="26"/>
        </w:rPr>
        <w:t>Запрос предложений</w:t>
      </w:r>
      <w:r w:rsidRPr="009A6462">
        <w:rPr>
          <w:sz w:val="26"/>
          <w:szCs w:val="26"/>
        </w:rPr>
        <w:t xml:space="preserve"> признается несостоявшимся в случаях:</w:t>
      </w:r>
      <w:bookmarkEnd w:id="401"/>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bookmarkStart w:id="402" w:name="_Ref298429652"/>
      <w:r w:rsidRPr="009A6462">
        <w:rPr>
          <w:bCs/>
          <w:sz w:val="26"/>
          <w:szCs w:val="26"/>
        </w:rPr>
        <w:t xml:space="preserve">подана </w:t>
      </w:r>
      <w:r w:rsidRPr="009A6462">
        <w:rPr>
          <w:sz w:val="26"/>
          <w:szCs w:val="26"/>
          <w:lang w:eastAsia="ru-RU"/>
        </w:rPr>
        <w:t xml:space="preserve">только одна </w:t>
      </w:r>
      <w:r w:rsidR="004B5EB3" w:rsidRPr="009A6462">
        <w:rPr>
          <w:sz w:val="26"/>
          <w:szCs w:val="26"/>
          <w:lang w:eastAsia="ru-RU"/>
        </w:rPr>
        <w:t>Заявк</w:t>
      </w:r>
      <w:r w:rsidRPr="009A6462">
        <w:rPr>
          <w:sz w:val="26"/>
          <w:szCs w:val="26"/>
          <w:lang w:eastAsia="ru-RU"/>
        </w:rPr>
        <w:t>а;</w:t>
      </w:r>
      <w:bookmarkEnd w:id="402"/>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не подана ни одна </w:t>
      </w:r>
      <w:r w:rsidR="004B5EB3" w:rsidRPr="009A6462">
        <w:rPr>
          <w:sz w:val="26"/>
          <w:szCs w:val="26"/>
          <w:lang w:eastAsia="ru-RU"/>
        </w:rPr>
        <w:t>Заявк</w:t>
      </w:r>
      <w:r w:rsidRPr="009A6462">
        <w:rPr>
          <w:sz w:val="26"/>
          <w:szCs w:val="26"/>
          <w:lang w:eastAsia="ru-RU"/>
        </w:rPr>
        <w:t>а;</w:t>
      </w:r>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принято решение об отказе в допуске всем </w:t>
      </w:r>
      <w:r w:rsidR="009C744E" w:rsidRPr="009A6462">
        <w:rPr>
          <w:sz w:val="26"/>
          <w:szCs w:val="26"/>
          <w:lang w:eastAsia="ru-RU"/>
        </w:rPr>
        <w:t>Участник</w:t>
      </w:r>
      <w:r w:rsidRPr="009A6462">
        <w:rPr>
          <w:sz w:val="26"/>
          <w:szCs w:val="26"/>
          <w:lang w:eastAsia="ru-RU"/>
        </w:rPr>
        <w:t xml:space="preserve">ам, подавшим </w:t>
      </w:r>
      <w:r w:rsidR="004B5EB3" w:rsidRPr="009A6462">
        <w:rPr>
          <w:sz w:val="26"/>
          <w:szCs w:val="26"/>
          <w:lang w:eastAsia="ru-RU"/>
        </w:rPr>
        <w:t>Заявк</w:t>
      </w:r>
      <w:r w:rsidRPr="009A6462">
        <w:rPr>
          <w:sz w:val="26"/>
          <w:szCs w:val="26"/>
          <w:lang w:eastAsia="ru-RU"/>
        </w:rPr>
        <w:t>и;</w:t>
      </w:r>
    </w:p>
    <w:p w:rsidR="00717F60" w:rsidRPr="009A6462" w:rsidRDefault="00717F60" w:rsidP="00D75CA2">
      <w:pPr>
        <w:pStyle w:val="35"/>
        <w:numPr>
          <w:ilvl w:val="0"/>
          <w:numId w:val="12"/>
        </w:numPr>
        <w:suppressAutoHyphens w:val="0"/>
        <w:spacing w:line="264" w:lineRule="auto"/>
        <w:ind w:left="0" w:firstLine="709"/>
        <w:rPr>
          <w:bCs/>
          <w:sz w:val="26"/>
          <w:szCs w:val="26"/>
        </w:rPr>
      </w:pPr>
      <w:r w:rsidRPr="009A6462">
        <w:rPr>
          <w:sz w:val="26"/>
          <w:szCs w:val="26"/>
          <w:lang w:eastAsia="ru-RU"/>
        </w:rPr>
        <w:t>принято решение о допуске</w:t>
      </w:r>
      <w:r w:rsidRPr="009A6462">
        <w:rPr>
          <w:bCs/>
          <w:sz w:val="26"/>
          <w:szCs w:val="26"/>
        </w:rPr>
        <w:t xml:space="preserve"> только одного </w:t>
      </w:r>
      <w:r w:rsidR="009C744E" w:rsidRPr="009A6462">
        <w:rPr>
          <w:bCs/>
          <w:sz w:val="26"/>
          <w:szCs w:val="26"/>
        </w:rPr>
        <w:t>Участник</w:t>
      </w:r>
      <w:r w:rsidRPr="009A6462">
        <w:rPr>
          <w:bCs/>
          <w:sz w:val="26"/>
          <w:szCs w:val="26"/>
        </w:rPr>
        <w:t>а.</w:t>
      </w:r>
    </w:p>
    <w:p w:rsidR="00F20C7B" w:rsidRPr="009A646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6"/>
          <w:szCs w:val="26"/>
          <w:lang w:eastAsia="ru-RU"/>
        </w:rPr>
      </w:pPr>
      <w:bookmarkStart w:id="403" w:name="_Ref311220495"/>
      <w:r w:rsidRPr="009A6462">
        <w:rPr>
          <w:bCs w:val="0"/>
          <w:sz w:val="26"/>
          <w:szCs w:val="26"/>
          <w:lang w:eastAsia="ru-RU"/>
        </w:rPr>
        <w:t xml:space="preserve">В </w:t>
      </w:r>
      <w:r w:rsidRPr="009A6462">
        <w:rPr>
          <w:bCs w:val="0"/>
          <w:sz w:val="26"/>
          <w:szCs w:val="26"/>
        </w:rPr>
        <w:t>случае</w:t>
      </w:r>
      <w:proofErr w:type="gramStart"/>
      <w:r w:rsidRPr="009A6462">
        <w:rPr>
          <w:bCs w:val="0"/>
          <w:sz w:val="26"/>
          <w:szCs w:val="26"/>
          <w:lang w:eastAsia="ru-RU"/>
        </w:rPr>
        <w:t>,</w:t>
      </w:r>
      <w:proofErr w:type="gramEnd"/>
      <w:r w:rsidRPr="009A6462">
        <w:rPr>
          <w:bCs w:val="0"/>
          <w:sz w:val="26"/>
          <w:szCs w:val="26"/>
          <w:lang w:eastAsia="ru-RU"/>
        </w:rPr>
        <w:t xml:space="preserve"> если при проведении запроса предложений: </w:t>
      </w:r>
      <w:bookmarkEnd w:id="403"/>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A6462">
        <w:rPr>
          <w:bCs w:val="0"/>
          <w:sz w:val="26"/>
          <w:szCs w:val="26"/>
          <w:lang w:eastAsia="ru-RU"/>
        </w:rPr>
        <w:t>по запросу предложений и при условии получения сог</w:t>
      </w:r>
      <w:r w:rsidRPr="009A6462">
        <w:rPr>
          <w:bCs w:val="0"/>
          <w:sz w:val="26"/>
          <w:szCs w:val="26"/>
          <w:lang w:eastAsia="ru-RU"/>
        </w:rPr>
        <w:t>ласия ЦКК Общества;</w:t>
      </w:r>
    </w:p>
    <w:p w:rsidR="00F20C7B" w:rsidRPr="009A6462" w:rsidRDefault="00F20C7B" w:rsidP="00BC19F9">
      <w:pPr>
        <w:numPr>
          <w:ilvl w:val="0"/>
          <w:numId w:val="51"/>
        </w:numPr>
        <w:suppressAutoHyphens w:val="0"/>
        <w:spacing w:line="264" w:lineRule="auto"/>
        <w:rPr>
          <w:bCs w:val="0"/>
          <w:sz w:val="26"/>
          <w:szCs w:val="26"/>
        </w:rPr>
      </w:pPr>
      <w:r w:rsidRPr="009A6462">
        <w:rPr>
          <w:bCs w:val="0"/>
          <w:sz w:val="26"/>
          <w:szCs w:val="26"/>
          <w:lang w:eastAsia="ru-RU"/>
        </w:rPr>
        <w:t xml:space="preserve">признать </w:t>
      </w:r>
      <w:r w:rsidR="002514DE" w:rsidRPr="009A6462">
        <w:rPr>
          <w:bCs w:val="0"/>
          <w:sz w:val="26"/>
          <w:szCs w:val="26"/>
          <w:lang w:eastAsia="ru-RU"/>
        </w:rPr>
        <w:t>запрос предложений</w:t>
      </w:r>
      <w:r w:rsidR="00DA4ADE" w:rsidRPr="009A6462">
        <w:rPr>
          <w:bCs w:val="0"/>
          <w:sz w:val="26"/>
          <w:szCs w:val="26"/>
          <w:lang w:eastAsia="ru-RU"/>
        </w:rPr>
        <w:t xml:space="preserve"> несостоявшим</w:t>
      </w:r>
      <w:r w:rsidRPr="009A6462">
        <w:rPr>
          <w:bCs w:val="0"/>
          <w:sz w:val="26"/>
          <w:szCs w:val="26"/>
          <w:lang w:eastAsia="ru-RU"/>
        </w:rPr>
        <w:t xml:space="preserve">ся и назначить повторную процедуру </w:t>
      </w:r>
      <w:r w:rsidR="00DA4ADE" w:rsidRPr="009A6462">
        <w:rPr>
          <w:bCs w:val="0"/>
          <w:sz w:val="26"/>
          <w:szCs w:val="26"/>
          <w:lang w:eastAsia="ru-RU"/>
        </w:rPr>
        <w:t xml:space="preserve">запроса предложений </w:t>
      </w:r>
      <w:r w:rsidRPr="009A6462">
        <w:rPr>
          <w:bCs w:val="0"/>
          <w:sz w:val="26"/>
          <w:szCs w:val="26"/>
          <w:lang w:eastAsia="ru-RU"/>
        </w:rPr>
        <w:t>либо провести закупки иным способом, предусмотренным Положением о закупках Общества.</w:t>
      </w:r>
    </w:p>
    <w:p w:rsidR="00717F60" w:rsidRPr="009A6462" w:rsidRDefault="00717F60" w:rsidP="00E71A48">
      <w:pPr>
        <w:pStyle w:val="2"/>
        <w:tabs>
          <w:tab w:val="clear" w:pos="1700"/>
          <w:tab w:val="left" w:pos="709"/>
        </w:tabs>
        <w:spacing w:line="264" w:lineRule="auto"/>
        <w:rPr>
          <w:sz w:val="26"/>
          <w:szCs w:val="26"/>
        </w:rPr>
      </w:pPr>
      <w:bookmarkStart w:id="404" w:name="_Ref303683929"/>
      <w:bookmarkStart w:id="405" w:name="_Toc447269798"/>
      <w:r w:rsidRPr="009A6462">
        <w:rPr>
          <w:sz w:val="26"/>
          <w:szCs w:val="26"/>
        </w:rPr>
        <w:lastRenderedPageBreak/>
        <w:t>Проведение пред</w:t>
      </w:r>
      <w:r w:rsidR="006353B1" w:rsidRPr="009A6462">
        <w:rPr>
          <w:sz w:val="26"/>
          <w:szCs w:val="26"/>
        </w:rPr>
        <w:t>д</w:t>
      </w:r>
      <w:r w:rsidR="00123C70" w:rsidRPr="009A6462">
        <w:rPr>
          <w:sz w:val="26"/>
          <w:szCs w:val="26"/>
        </w:rPr>
        <w:t>оговор</w:t>
      </w:r>
      <w:r w:rsidRPr="009A6462">
        <w:rPr>
          <w:sz w:val="26"/>
          <w:szCs w:val="26"/>
        </w:rPr>
        <w:t xml:space="preserve">ных переговоров (по необходимости) и подписание </w:t>
      </w:r>
      <w:r w:rsidR="00123C70" w:rsidRPr="009A6462">
        <w:rPr>
          <w:sz w:val="26"/>
          <w:szCs w:val="26"/>
        </w:rPr>
        <w:t>Договор</w:t>
      </w:r>
      <w:r w:rsidRPr="009A6462">
        <w:rPr>
          <w:sz w:val="26"/>
          <w:szCs w:val="26"/>
        </w:rPr>
        <w:t>а</w:t>
      </w:r>
      <w:bookmarkEnd w:id="400"/>
      <w:bookmarkEnd w:id="404"/>
      <w:bookmarkEnd w:id="405"/>
    </w:p>
    <w:p w:rsidR="00717F60" w:rsidRPr="009A6462" w:rsidRDefault="00717F60" w:rsidP="00BC19F9">
      <w:pPr>
        <w:widowControl w:val="0"/>
        <w:numPr>
          <w:ilvl w:val="2"/>
          <w:numId w:val="44"/>
        </w:numPr>
        <w:overflowPunct w:val="0"/>
        <w:autoSpaceDE w:val="0"/>
        <w:spacing w:line="264" w:lineRule="auto"/>
        <w:ind w:left="0" w:firstLine="709"/>
        <w:rPr>
          <w:bCs w:val="0"/>
          <w:sz w:val="26"/>
          <w:szCs w:val="26"/>
        </w:rPr>
      </w:pPr>
      <w:proofErr w:type="gramStart"/>
      <w:r w:rsidRPr="009A6462">
        <w:rPr>
          <w:bCs w:val="0"/>
          <w:i/>
          <w:sz w:val="26"/>
          <w:szCs w:val="26"/>
        </w:rPr>
        <w:t xml:space="preserve">По всем вопросам, не нашедшим отражение в </w:t>
      </w:r>
      <w:r w:rsidR="004B5EB3" w:rsidRPr="009A6462">
        <w:rPr>
          <w:bCs w:val="0"/>
          <w:i/>
          <w:sz w:val="26"/>
          <w:szCs w:val="26"/>
        </w:rPr>
        <w:t>Извещени</w:t>
      </w:r>
      <w:r w:rsidRPr="009A6462">
        <w:rPr>
          <w:bCs w:val="0"/>
          <w:i/>
          <w:sz w:val="26"/>
          <w:szCs w:val="26"/>
        </w:rPr>
        <w:t xml:space="preserve">и о проведении запроса предложений, настоящей Документации и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стороны имеют право вступить в пред</w:t>
      </w:r>
      <w:r w:rsidR="006353B1" w:rsidRPr="009A6462">
        <w:rPr>
          <w:bCs w:val="0"/>
          <w:i/>
          <w:sz w:val="26"/>
          <w:szCs w:val="26"/>
        </w:rPr>
        <w:t>д</w:t>
      </w:r>
      <w:r w:rsidR="00123C70" w:rsidRPr="009A6462">
        <w:rPr>
          <w:bCs w:val="0"/>
          <w:i/>
          <w:sz w:val="26"/>
          <w:szCs w:val="26"/>
        </w:rPr>
        <w:t>оговор</w:t>
      </w:r>
      <w:r w:rsidRPr="009A6462">
        <w:rPr>
          <w:bCs w:val="0"/>
          <w:i/>
          <w:sz w:val="26"/>
          <w:szCs w:val="26"/>
        </w:rPr>
        <w:t>ные переговоры, направленные на уточнение любых условий технико-коммерческо</w:t>
      </w:r>
      <w:r w:rsidR="00841A6F" w:rsidRPr="009A6462">
        <w:rPr>
          <w:bCs w:val="0"/>
          <w:i/>
          <w:sz w:val="26"/>
          <w:szCs w:val="26"/>
        </w:rPr>
        <w:t>й части</w:t>
      </w:r>
      <w:r w:rsidRPr="009A6462">
        <w:rPr>
          <w:bCs w:val="0"/>
          <w:i/>
          <w:sz w:val="26"/>
          <w:szCs w:val="26"/>
        </w:rPr>
        <w:t xml:space="preserve">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однако при этом не допускается создание </w:t>
      </w:r>
      <w:r w:rsidR="009C744E" w:rsidRPr="009A6462">
        <w:rPr>
          <w:bCs w:val="0"/>
          <w:i/>
          <w:sz w:val="26"/>
          <w:szCs w:val="26"/>
        </w:rPr>
        <w:t>Участник</w:t>
      </w:r>
      <w:r w:rsidR="0087407B" w:rsidRPr="009A6462">
        <w:rPr>
          <w:bCs w:val="0"/>
          <w:i/>
          <w:sz w:val="26"/>
          <w:szCs w:val="26"/>
        </w:rPr>
        <w:t xml:space="preserve">у </w:t>
      </w:r>
      <w:r w:rsidRPr="009A6462">
        <w:rPr>
          <w:bCs w:val="0"/>
          <w:i/>
          <w:sz w:val="26"/>
          <w:szCs w:val="26"/>
        </w:rPr>
        <w:t>запроса предложений</w:t>
      </w:r>
      <w:r w:rsidR="0087407B" w:rsidRPr="009A6462">
        <w:rPr>
          <w:bCs w:val="0"/>
          <w:i/>
          <w:sz w:val="26"/>
          <w:szCs w:val="26"/>
        </w:rPr>
        <w:t xml:space="preserve">, </w:t>
      </w:r>
      <w:r w:rsidR="0087407B" w:rsidRPr="009A6462">
        <w:rPr>
          <w:i/>
          <w:sz w:val="26"/>
          <w:szCs w:val="26"/>
        </w:rPr>
        <w:t xml:space="preserve">чья </w:t>
      </w:r>
      <w:r w:rsidR="004B5EB3" w:rsidRPr="009A6462">
        <w:rPr>
          <w:i/>
          <w:sz w:val="26"/>
          <w:szCs w:val="26"/>
        </w:rPr>
        <w:t>Заявк</w:t>
      </w:r>
      <w:r w:rsidR="0087407B" w:rsidRPr="009A6462">
        <w:rPr>
          <w:i/>
          <w:sz w:val="26"/>
          <w:szCs w:val="26"/>
        </w:rPr>
        <w:t>а признана лучшей,</w:t>
      </w:r>
      <w:r w:rsidRPr="009A6462">
        <w:rPr>
          <w:bCs w:val="0"/>
          <w:i/>
          <w:sz w:val="26"/>
          <w:szCs w:val="26"/>
        </w:rPr>
        <w:t xml:space="preserve"> преимущественных условий участия в запросе предложений</w:t>
      </w:r>
      <w:r w:rsidRPr="009A6462">
        <w:rPr>
          <w:bCs w:val="0"/>
          <w:sz w:val="26"/>
          <w:szCs w:val="26"/>
        </w:rPr>
        <w:t>.</w:t>
      </w:r>
      <w:proofErr w:type="gramEnd"/>
    </w:p>
    <w:p w:rsidR="00717F60" w:rsidRPr="009A6462" w:rsidRDefault="00AD3EBC" w:rsidP="00BC19F9">
      <w:pPr>
        <w:pStyle w:val="affffff0"/>
        <w:numPr>
          <w:ilvl w:val="2"/>
          <w:numId w:val="44"/>
        </w:numPr>
        <w:spacing w:line="264" w:lineRule="auto"/>
        <w:ind w:left="0" w:firstLine="709"/>
        <w:rPr>
          <w:rStyle w:val="adskobk"/>
          <w:i/>
          <w:sz w:val="26"/>
          <w:szCs w:val="26"/>
        </w:rPr>
      </w:pPr>
      <w:r w:rsidRPr="009A6462">
        <w:rPr>
          <w:rStyle w:val="adskobk"/>
          <w:i/>
          <w:sz w:val="26"/>
          <w:szCs w:val="26"/>
        </w:rPr>
        <w:t>Ход переговоров и достигнутые результаты фиксируются в Протоколе пред</w:t>
      </w:r>
      <w:r w:rsidR="006353B1" w:rsidRPr="009A6462">
        <w:rPr>
          <w:rStyle w:val="adskobk"/>
          <w:i/>
          <w:sz w:val="26"/>
          <w:szCs w:val="26"/>
        </w:rPr>
        <w:t>д</w:t>
      </w:r>
      <w:r w:rsidR="00123C70" w:rsidRPr="009A6462">
        <w:rPr>
          <w:rStyle w:val="adskobk"/>
          <w:i/>
          <w:sz w:val="26"/>
          <w:szCs w:val="26"/>
        </w:rPr>
        <w:t>оговор</w:t>
      </w:r>
      <w:r w:rsidRPr="009A6462">
        <w:rPr>
          <w:rStyle w:val="adskobk"/>
          <w:i/>
          <w:sz w:val="26"/>
          <w:szCs w:val="26"/>
        </w:rPr>
        <w:t>ных переговоров</w:t>
      </w:r>
      <w:r w:rsidR="00E60F8E" w:rsidRPr="009A6462">
        <w:rPr>
          <w:rStyle w:val="adskobk"/>
          <w:i/>
          <w:sz w:val="26"/>
          <w:szCs w:val="26"/>
        </w:rPr>
        <w:t>,</w:t>
      </w:r>
      <w:r w:rsidR="00E60F8E" w:rsidRPr="009A6462">
        <w:rPr>
          <w:bCs/>
          <w:i/>
          <w:sz w:val="26"/>
          <w:szCs w:val="26"/>
        </w:rPr>
        <w:t xml:space="preserve"> который подписывается уполномоченными представителями Заказчика/Организатора</w:t>
      </w:r>
      <w:r w:rsidRPr="009A6462">
        <w:rPr>
          <w:rStyle w:val="adskobk"/>
          <w:i/>
          <w:sz w:val="26"/>
          <w:szCs w:val="26"/>
        </w:rPr>
        <w:t>.</w:t>
      </w:r>
    </w:p>
    <w:p w:rsidR="00717F60" w:rsidRPr="009A6462" w:rsidRDefault="00123C70" w:rsidP="00BC19F9">
      <w:pPr>
        <w:widowControl w:val="0"/>
        <w:numPr>
          <w:ilvl w:val="2"/>
          <w:numId w:val="44"/>
        </w:numPr>
        <w:overflowPunct w:val="0"/>
        <w:autoSpaceDE w:val="0"/>
        <w:spacing w:line="264" w:lineRule="auto"/>
        <w:ind w:left="0" w:firstLine="726"/>
        <w:rPr>
          <w:bCs w:val="0"/>
          <w:color w:val="000000"/>
          <w:sz w:val="26"/>
          <w:szCs w:val="26"/>
        </w:rPr>
      </w:pPr>
      <w:bookmarkStart w:id="406" w:name="_Ref294695403"/>
      <w:bookmarkStart w:id="407" w:name="_Ref306320315"/>
      <w:r w:rsidRPr="009A6462">
        <w:rPr>
          <w:bCs w:val="0"/>
          <w:sz w:val="26"/>
          <w:szCs w:val="26"/>
        </w:rPr>
        <w:t>Договор</w:t>
      </w:r>
      <w:r w:rsidR="00717F60" w:rsidRPr="009A6462">
        <w:rPr>
          <w:bCs w:val="0"/>
          <w:sz w:val="26"/>
          <w:szCs w:val="26"/>
        </w:rPr>
        <w:t xml:space="preserve"> между Заказчиком и </w:t>
      </w:r>
      <w:r w:rsidR="009C744E" w:rsidRPr="009A6462">
        <w:rPr>
          <w:bCs w:val="0"/>
          <w:sz w:val="26"/>
          <w:szCs w:val="26"/>
        </w:rPr>
        <w:t>Участник</w:t>
      </w:r>
      <w:r w:rsidR="0087407B" w:rsidRPr="009A6462">
        <w:rPr>
          <w:bCs w:val="0"/>
          <w:sz w:val="26"/>
          <w:szCs w:val="26"/>
        </w:rPr>
        <w:t xml:space="preserve">ом, чья </w:t>
      </w:r>
      <w:r w:rsidR="004B5EB3" w:rsidRPr="009A6462">
        <w:rPr>
          <w:bCs w:val="0"/>
          <w:sz w:val="26"/>
          <w:szCs w:val="26"/>
        </w:rPr>
        <w:t>Заявк</w:t>
      </w:r>
      <w:r w:rsidR="0087407B" w:rsidRPr="009A6462">
        <w:rPr>
          <w:bCs w:val="0"/>
          <w:sz w:val="26"/>
          <w:szCs w:val="26"/>
        </w:rPr>
        <w:t xml:space="preserve">а признана лучшей, </w:t>
      </w:r>
      <w:r w:rsidR="00717F60" w:rsidRPr="009A6462">
        <w:rPr>
          <w:bCs w:val="0"/>
          <w:sz w:val="26"/>
          <w:szCs w:val="26"/>
        </w:rPr>
        <w:t>подписывается в течение 20 дней</w:t>
      </w:r>
      <w:r w:rsidR="006F758C" w:rsidRPr="009A6462">
        <w:rPr>
          <w:bCs w:val="0"/>
          <w:sz w:val="26"/>
          <w:szCs w:val="26"/>
        </w:rPr>
        <w:t xml:space="preserve"> </w:t>
      </w:r>
      <w:r w:rsidR="00717F60" w:rsidRPr="009A6462">
        <w:rPr>
          <w:bCs w:val="0"/>
          <w:sz w:val="26"/>
          <w:szCs w:val="26"/>
        </w:rPr>
        <w:t xml:space="preserve">с момента определения </w:t>
      </w:r>
      <w:r w:rsidR="0087407B" w:rsidRPr="009A6462">
        <w:rPr>
          <w:bCs w:val="0"/>
          <w:sz w:val="26"/>
          <w:szCs w:val="26"/>
        </w:rPr>
        <w:t xml:space="preserve">лучшей </w:t>
      </w:r>
      <w:r w:rsidR="004B5EB3" w:rsidRPr="009A6462">
        <w:rPr>
          <w:bCs w:val="0"/>
          <w:sz w:val="26"/>
          <w:szCs w:val="26"/>
        </w:rPr>
        <w:t>Заявк</w:t>
      </w:r>
      <w:r w:rsidR="0087407B" w:rsidRPr="009A6462">
        <w:rPr>
          <w:bCs w:val="0"/>
          <w:sz w:val="26"/>
          <w:szCs w:val="26"/>
        </w:rPr>
        <w:t>и</w:t>
      </w:r>
      <w:r w:rsidR="00717F60" w:rsidRPr="009A6462">
        <w:rPr>
          <w:bCs w:val="0"/>
          <w:sz w:val="26"/>
          <w:szCs w:val="26"/>
        </w:rPr>
        <w:t>.</w:t>
      </w:r>
      <w:r w:rsidR="00717F60" w:rsidRPr="009A6462">
        <w:rPr>
          <w:bCs w:val="0"/>
          <w:color w:val="000000"/>
          <w:sz w:val="26"/>
          <w:szCs w:val="26"/>
        </w:rPr>
        <w:t xml:space="preserve"> </w:t>
      </w:r>
      <w:proofErr w:type="gramStart"/>
      <w:r w:rsidR="00717F60" w:rsidRPr="009A6462">
        <w:rPr>
          <w:bCs w:val="0"/>
          <w:color w:val="000000"/>
          <w:sz w:val="26"/>
          <w:szCs w:val="26"/>
        </w:rPr>
        <w:t xml:space="preserve">Для </w:t>
      </w:r>
      <w:r w:rsidR="009C744E" w:rsidRPr="009A6462">
        <w:rPr>
          <w:bCs w:val="0"/>
          <w:color w:val="000000"/>
          <w:sz w:val="26"/>
          <w:szCs w:val="26"/>
        </w:rPr>
        <w:t>Участник</w:t>
      </w:r>
      <w:r w:rsidR="0087407B" w:rsidRPr="009A6462">
        <w:rPr>
          <w:bCs w:val="0"/>
          <w:color w:val="000000"/>
          <w:sz w:val="26"/>
          <w:szCs w:val="26"/>
        </w:rPr>
        <w:t xml:space="preserve">а, </w:t>
      </w:r>
      <w:r w:rsidR="0087407B" w:rsidRPr="009A6462">
        <w:rPr>
          <w:sz w:val="26"/>
          <w:szCs w:val="26"/>
        </w:rPr>
        <w:t xml:space="preserve">чья </w:t>
      </w:r>
      <w:r w:rsidR="004B5EB3" w:rsidRPr="009A6462">
        <w:rPr>
          <w:sz w:val="26"/>
          <w:szCs w:val="26"/>
        </w:rPr>
        <w:t>Заявк</w:t>
      </w:r>
      <w:r w:rsidR="0087407B" w:rsidRPr="009A6462">
        <w:rPr>
          <w:sz w:val="26"/>
          <w:szCs w:val="26"/>
        </w:rPr>
        <w:t>а признана лучшей,</w:t>
      </w:r>
      <w:r w:rsidR="0087407B" w:rsidRPr="009A6462">
        <w:rPr>
          <w:bCs w:val="0"/>
          <w:color w:val="000000"/>
          <w:sz w:val="26"/>
          <w:szCs w:val="26"/>
        </w:rPr>
        <w:t xml:space="preserve"> </w:t>
      </w:r>
      <w:r w:rsidR="00717F60" w:rsidRPr="009A6462">
        <w:rPr>
          <w:bCs w:val="0"/>
          <w:color w:val="000000"/>
          <w:sz w:val="26"/>
          <w:szCs w:val="26"/>
        </w:rPr>
        <w:t xml:space="preserve">срок для подписания </w:t>
      </w:r>
      <w:r w:rsidRPr="009A6462">
        <w:rPr>
          <w:bCs w:val="0"/>
          <w:color w:val="000000"/>
          <w:sz w:val="26"/>
          <w:szCs w:val="26"/>
        </w:rPr>
        <w:t>Договор</w:t>
      </w:r>
      <w:r w:rsidR="00717F60" w:rsidRPr="009A6462">
        <w:rPr>
          <w:bCs w:val="0"/>
          <w:color w:val="000000"/>
          <w:sz w:val="26"/>
          <w:szCs w:val="26"/>
        </w:rPr>
        <w:t xml:space="preserve">а – не позднее 5 рабочих дней с момента получения от Заказчика конечной редакции </w:t>
      </w:r>
      <w:r w:rsidRPr="009A6462">
        <w:rPr>
          <w:bCs w:val="0"/>
          <w:color w:val="000000"/>
          <w:sz w:val="26"/>
          <w:szCs w:val="26"/>
        </w:rPr>
        <w:t>Договор</w:t>
      </w:r>
      <w:r w:rsidR="00717F60" w:rsidRPr="009A6462">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A6462">
        <w:rPr>
          <w:bCs w:val="0"/>
          <w:color w:val="000000"/>
          <w:sz w:val="26"/>
          <w:szCs w:val="26"/>
        </w:rPr>
        <w:t>Договор</w:t>
      </w:r>
      <w:r w:rsidR="00717F60" w:rsidRPr="009A6462">
        <w:rPr>
          <w:bCs w:val="0"/>
          <w:color w:val="000000"/>
          <w:sz w:val="26"/>
          <w:szCs w:val="26"/>
        </w:rPr>
        <w:t xml:space="preserve">а, соответствующие требованиям </w:t>
      </w:r>
      <w:r w:rsidR="007D07A7" w:rsidRPr="009A6462">
        <w:rPr>
          <w:bCs w:val="0"/>
          <w:color w:val="000000"/>
          <w:sz w:val="26"/>
          <w:szCs w:val="26"/>
        </w:rPr>
        <w:t>Д</w:t>
      </w:r>
      <w:r w:rsidR="00717F60" w:rsidRPr="009A6462">
        <w:rPr>
          <w:bCs w:val="0"/>
          <w:color w:val="000000"/>
          <w:sz w:val="26"/>
          <w:szCs w:val="26"/>
        </w:rPr>
        <w:t>окументации</w:t>
      </w:r>
      <w:r w:rsidR="00DF639D" w:rsidRPr="009A6462">
        <w:rPr>
          <w:bCs w:val="0"/>
          <w:color w:val="000000"/>
          <w:sz w:val="26"/>
          <w:szCs w:val="26"/>
        </w:rPr>
        <w:t>.</w:t>
      </w:r>
      <w:bookmarkEnd w:id="406"/>
      <w:bookmarkEnd w:id="407"/>
      <w:r w:rsidR="00717F60" w:rsidRPr="009A6462">
        <w:rPr>
          <w:bCs w:val="0"/>
          <w:color w:val="000000"/>
          <w:sz w:val="26"/>
          <w:szCs w:val="26"/>
        </w:rPr>
        <w:t xml:space="preserve"> </w:t>
      </w:r>
      <w:proofErr w:type="gramEnd"/>
    </w:p>
    <w:p w:rsidR="00717F60" w:rsidRPr="009A6462" w:rsidRDefault="009C744E" w:rsidP="00BC19F9">
      <w:pPr>
        <w:widowControl w:val="0"/>
        <w:numPr>
          <w:ilvl w:val="2"/>
          <w:numId w:val="44"/>
        </w:numPr>
        <w:overflowPunct w:val="0"/>
        <w:autoSpaceDE w:val="0"/>
        <w:spacing w:line="264" w:lineRule="auto"/>
        <w:ind w:left="0" w:firstLine="700"/>
        <w:rPr>
          <w:sz w:val="26"/>
          <w:szCs w:val="26"/>
        </w:rPr>
      </w:pPr>
      <w:bookmarkStart w:id="408" w:name="_Ref305979053"/>
      <w:r w:rsidRPr="009A6462">
        <w:rPr>
          <w:sz w:val="26"/>
          <w:szCs w:val="26"/>
        </w:rPr>
        <w:t>Участник</w:t>
      </w:r>
      <w:r w:rsidR="00717F60" w:rsidRPr="009A6462">
        <w:rPr>
          <w:sz w:val="26"/>
          <w:szCs w:val="26"/>
        </w:rPr>
        <w:t xml:space="preserve"> запроса предложений</w:t>
      </w:r>
      <w:r w:rsidR="0087407B" w:rsidRPr="009A6462">
        <w:rPr>
          <w:sz w:val="26"/>
          <w:szCs w:val="26"/>
        </w:rPr>
        <w:t xml:space="preserve">, чья </w:t>
      </w:r>
      <w:r w:rsidR="004B5EB3" w:rsidRPr="009A6462">
        <w:rPr>
          <w:sz w:val="26"/>
          <w:szCs w:val="26"/>
        </w:rPr>
        <w:t>Заявк</w:t>
      </w:r>
      <w:r w:rsidR="0087407B" w:rsidRPr="009A6462">
        <w:rPr>
          <w:sz w:val="26"/>
          <w:szCs w:val="26"/>
        </w:rPr>
        <w:t xml:space="preserve">а </w:t>
      </w:r>
      <w:r w:rsidR="00717F60" w:rsidRPr="009A6462">
        <w:rPr>
          <w:sz w:val="26"/>
          <w:szCs w:val="26"/>
        </w:rPr>
        <w:t xml:space="preserve">утрачивает статус </w:t>
      </w:r>
      <w:proofErr w:type="gramStart"/>
      <w:r w:rsidR="00696966" w:rsidRPr="009A6462">
        <w:rPr>
          <w:sz w:val="26"/>
          <w:szCs w:val="26"/>
        </w:rPr>
        <w:t>наилучшей</w:t>
      </w:r>
      <w:proofErr w:type="gramEnd"/>
      <w:r w:rsidR="00717F60" w:rsidRPr="009A6462">
        <w:rPr>
          <w:sz w:val="26"/>
          <w:szCs w:val="26"/>
        </w:rPr>
        <w:t xml:space="preserve">, и его действия (бездействия) означают отказ от заключения </w:t>
      </w:r>
      <w:r w:rsidR="00123C70" w:rsidRPr="009A6462">
        <w:rPr>
          <w:sz w:val="26"/>
          <w:szCs w:val="26"/>
        </w:rPr>
        <w:t>Договор</w:t>
      </w:r>
      <w:r w:rsidR="00717F60" w:rsidRPr="009A6462">
        <w:rPr>
          <w:sz w:val="26"/>
          <w:szCs w:val="26"/>
        </w:rPr>
        <w:t>а в следующих случаях:</w:t>
      </w:r>
      <w:bookmarkEnd w:id="408"/>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подписал по итогам проведения запроса предложений </w:t>
      </w:r>
      <w:r w:rsidR="00123C70" w:rsidRPr="009A6462">
        <w:rPr>
          <w:bCs w:val="0"/>
          <w:sz w:val="26"/>
          <w:szCs w:val="26"/>
        </w:rPr>
        <w:t>Договор</w:t>
      </w:r>
      <w:r w:rsidRPr="009A6462">
        <w:rPr>
          <w:bCs w:val="0"/>
          <w:sz w:val="26"/>
          <w:szCs w:val="26"/>
        </w:rPr>
        <w:t xml:space="preserve"> на условиях, определяемых в п.</w:t>
      </w:r>
      <w:r w:rsidR="00F67C6A" w:rsidRPr="009A6462">
        <w:rPr>
          <w:sz w:val="26"/>
          <w:szCs w:val="26"/>
        </w:rPr>
        <w:fldChar w:fldCharType="begin"/>
      </w:r>
      <w:r w:rsidR="00F67C6A" w:rsidRPr="009A6462">
        <w:rPr>
          <w:sz w:val="26"/>
          <w:szCs w:val="26"/>
        </w:rPr>
        <w:instrText xml:space="preserve"> REF _Ref294695546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 xml:space="preserve"> 1.2.6 </w:t>
      </w:r>
      <w:r w:rsidR="00F67C6A" w:rsidRPr="009A6462">
        <w:rPr>
          <w:sz w:val="26"/>
          <w:szCs w:val="26"/>
        </w:rPr>
        <w:fldChar w:fldCharType="end"/>
      </w:r>
      <w:r w:rsidRPr="009A6462">
        <w:rPr>
          <w:bCs w:val="0"/>
          <w:sz w:val="26"/>
          <w:szCs w:val="26"/>
        </w:rPr>
        <w:t>и/или в срок, определенный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_Ref294695403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3.10.3</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предоставил обеспечения исполнения обязательств по </w:t>
      </w:r>
      <w:r w:rsidR="00123C70" w:rsidRPr="009A6462">
        <w:rPr>
          <w:bCs w:val="0"/>
          <w:sz w:val="26"/>
          <w:szCs w:val="26"/>
        </w:rPr>
        <w:t>Договор</w:t>
      </w:r>
      <w:r w:rsidRPr="009A6462">
        <w:rPr>
          <w:bCs w:val="0"/>
          <w:sz w:val="26"/>
          <w:szCs w:val="26"/>
        </w:rPr>
        <w:t xml:space="preserve">у в течение установленного в </w:t>
      </w:r>
      <w:r w:rsidR="007D07A7" w:rsidRPr="009A6462">
        <w:rPr>
          <w:bCs w:val="0"/>
          <w:sz w:val="26"/>
          <w:szCs w:val="26"/>
        </w:rPr>
        <w:t>Д</w:t>
      </w:r>
      <w:r w:rsidRPr="009A6462">
        <w:rPr>
          <w:bCs w:val="0"/>
          <w:sz w:val="26"/>
          <w:szCs w:val="26"/>
        </w:rPr>
        <w:t>окументации по запросу предложений срока;</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предложил Заказчику внести изменения в условия </w:t>
      </w:r>
      <w:r w:rsidR="00123C70" w:rsidRPr="009A6462">
        <w:rPr>
          <w:bCs w:val="0"/>
          <w:sz w:val="26"/>
          <w:szCs w:val="26"/>
        </w:rPr>
        <w:t>Договор</w:t>
      </w:r>
      <w:r w:rsidRPr="009A6462">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A6462" w:rsidRDefault="00717F60" w:rsidP="00BC19F9">
      <w:pPr>
        <w:widowControl w:val="0"/>
        <w:numPr>
          <w:ilvl w:val="2"/>
          <w:numId w:val="44"/>
        </w:numPr>
        <w:overflowPunct w:val="0"/>
        <w:autoSpaceDE w:val="0"/>
        <w:spacing w:line="264" w:lineRule="auto"/>
        <w:ind w:left="0" w:firstLine="700"/>
        <w:rPr>
          <w:bCs w:val="0"/>
          <w:sz w:val="26"/>
          <w:szCs w:val="26"/>
        </w:rPr>
      </w:pPr>
      <w:r w:rsidRPr="009A6462">
        <w:rPr>
          <w:bCs w:val="0"/>
          <w:sz w:val="26"/>
          <w:szCs w:val="26"/>
        </w:rPr>
        <w:t>При наступ</w:t>
      </w:r>
      <w:r w:rsidR="00CF6A0E" w:rsidRPr="009A6462">
        <w:rPr>
          <w:bCs w:val="0"/>
          <w:sz w:val="26"/>
          <w:szCs w:val="26"/>
        </w:rPr>
        <w:t>лении случаев, определенных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_Ref305979053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3.10.4</w:t>
      </w:r>
      <w:r w:rsidR="00F67C6A" w:rsidRPr="009A6462">
        <w:rPr>
          <w:sz w:val="26"/>
          <w:szCs w:val="26"/>
        </w:rPr>
        <w:fldChar w:fldCharType="end"/>
      </w:r>
      <w:r w:rsidRPr="009A6462">
        <w:rPr>
          <w:bCs w:val="0"/>
          <w:sz w:val="26"/>
          <w:szCs w:val="26"/>
        </w:rPr>
        <w:t xml:space="preserve">, Организатор запроса предложений имеет право выбрать новую выигравшую </w:t>
      </w:r>
      <w:r w:rsidR="004B5EB3" w:rsidRPr="009A6462">
        <w:rPr>
          <w:bCs w:val="0"/>
          <w:sz w:val="26"/>
          <w:szCs w:val="26"/>
        </w:rPr>
        <w:t>Заявк</w:t>
      </w:r>
      <w:r w:rsidRPr="009A6462">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D663E3" w:rsidRPr="009A6462">
        <w:rPr>
          <w:bCs w:val="0"/>
          <w:sz w:val="26"/>
          <w:szCs w:val="26"/>
        </w:rPr>
        <w:t xml:space="preserve">чья </w:t>
      </w:r>
      <w:r w:rsidR="004B5EB3" w:rsidRPr="009A6462">
        <w:rPr>
          <w:bCs w:val="0"/>
          <w:sz w:val="26"/>
          <w:szCs w:val="26"/>
        </w:rPr>
        <w:t>Заявк</w:t>
      </w:r>
      <w:r w:rsidR="00D663E3" w:rsidRPr="009A6462">
        <w:rPr>
          <w:bCs w:val="0"/>
          <w:sz w:val="26"/>
          <w:szCs w:val="26"/>
        </w:rPr>
        <w:t xml:space="preserve">а утратила </w:t>
      </w:r>
      <w:r w:rsidRPr="009A6462">
        <w:rPr>
          <w:bCs w:val="0"/>
          <w:sz w:val="26"/>
          <w:szCs w:val="26"/>
        </w:rPr>
        <w:t xml:space="preserve">статус </w:t>
      </w:r>
      <w:r w:rsidR="00D663E3" w:rsidRPr="009A6462">
        <w:rPr>
          <w:bCs w:val="0"/>
          <w:sz w:val="26"/>
          <w:szCs w:val="26"/>
        </w:rPr>
        <w:t>лучшей</w:t>
      </w:r>
      <w:r w:rsidRPr="009A6462">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A6462">
        <w:rPr>
          <w:bCs w:val="0"/>
          <w:sz w:val="26"/>
          <w:szCs w:val="26"/>
        </w:rPr>
        <w:t>З</w:t>
      </w:r>
      <w:r w:rsidR="00C74146" w:rsidRPr="009A6462">
        <w:rPr>
          <w:bCs w:val="0"/>
          <w:sz w:val="26"/>
          <w:szCs w:val="26"/>
        </w:rPr>
        <w:t>О</w:t>
      </w:r>
      <w:r w:rsidRPr="009A6462">
        <w:rPr>
          <w:bCs w:val="0"/>
          <w:sz w:val="26"/>
          <w:szCs w:val="26"/>
        </w:rPr>
        <w:t xml:space="preserve"> </w:t>
      </w:r>
      <w:r w:rsidR="00E74632" w:rsidRPr="009A6462">
        <w:rPr>
          <w:bCs w:val="0"/>
          <w:sz w:val="26"/>
          <w:szCs w:val="26"/>
        </w:rPr>
        <w:t>ПАО</w:t>
      </w:r>
      <w:r w:rsidRPr="009A6462">
        <w:rPr>
          <w:bCs w:val="0"/>
          <w:sz w:val="26"/>
          <w:szCs w:val="26"/>
        </w:rPr>
        <w:t xml:space="preserve"> «</w:t>
      </w:r>
      <w:r w:rsidR="00C12FA4" w:rsidRPr="009A6462">
        <w:rPr>
          <w:bCs w:val="0"/>
          <w:sz w:val="26"/>
          <w:szCs w:val="26"/>
        </w:rPr>
        <w:t>МРСК Центра</w:t>
      </w:r>
      <w:r w:rsidRPr="009A6462">
        <w:rPr>
          <w:bCs w:val="0"/>
          <w:sz w:val="26"/>
          <w:szCs w:val="26"/>
        </w:rPr>
        <w:t xml:space="preserve">». </w:t>
      </w:r>
    </w:p>
    <w:p w:rsidR="00717F60" w:rsidRPr="009A6462" w:rsidRDefault="00717F60" w:rsidP="00BC19F9">
      <w:pPr>
        <w:widowControl w:val="0"/>
        <w:numPr>
          <w:ilvl w:val="2"/>
          <w:numId w:val="44"/>
        </w:numPr>
        <w:overflowPunct w:val="0"/>
        <w:autoSpaceDE w:val="0"/>
        <w:spacing w:line="264" w:lineRule="auto"/>
        <w:ind w:left="0" w:firstLine="700"/>
        <w:rPr>
          <w:sz w:val="26"/>
          <w:szCs w:val="26"/>
        </w:rPr>
      </w:pPr>
      <w:r w:rsidRPr="009A6462">
        <w:rPr>
          <w:sz w:val="26"/>
          <w:szCs w:val="26"/>
        </w:rPr>
        <w:t xml:space="preserve">В случае признания </w:t>
      </w:r>
      <w:r w:rsidR="004B5EB3" w:rsidRPr="009A6462">
        <w:rPr>
          <w:sz w:val="26"/>
          <w:szCs w:val="26"/>
        </w:rPr>
        <w:t>Заявк</w:t>
      </w:r>
      <w:r w:rsidR="00EB1E5E" w:rsidRPr="009A6462">
        <w:rPr>
          <w:sz w:val="26"/>
          <w:szCs w:val="26"/>
        </w:rPr>
        <w:t xml:space="preserve">и </w:t>
      </w:r>
      <w:r w:rsidR="009C744E" w:rsidRPr="009A6462">
        <w:rPr>
          <w:sz w:val="26"/>
          <w:szCs w:val="26"/>
        </w:rPr>
        <w:t>Участник</w:t>
      </w:r>
      <w:r w:rsidR="00EB1E5E" w:rsidRPr="009A6462">
        <w:rPr>
          <w:sz w:val="26"/>
          <w:szCs w:val="26"/>
        </w:rPr>
        <w:t>а лучшей</w:t>
      </w:r>
      <w:r w:rsidRPr="009A6462">
        <w:rPr>
          <w:sz w:val="26"/>
          <w:szCs w:val="26"/>
        </w:rPr>
        <w:t xml:space="preserve">, заключение </w:t>
      </w:r>
      <w:r w:rsidR="00DF639D" w:rsidRPr="009A6462">
        <w:rPr>
          <w:sz w:val="26"/>
          <w:szCs w:val="26"/>
        </w:rPr>
        <w:t>Д</w:t>
      </w:r>
      <w:r w:rsidRPr="009A6462">
        <w:rPr>
          <w:sz w:val="26"/>
          <w:szCs w:val="26"/>
        </w:rPr>
        <w:t>оговора с</w:t>
      </w:r>
      <w:r w:rsidR="00EB1E5E" w:rsidRPr="009A6462">
        <w:rPr>
          <w:sz w:val="26"/>
          <w:szCs w:val="26"/>
        </w:rPr>
        <w:t xml:space="preserve"> данным </w:t>
      </w:r>
      <w:r w:rsidR="009C744E" w:rsidRPr="009A6462">
        <w:rPr>
          <w:sz w:val="26"/>
          <w:szCs w:val="26"/>
        </w:rPr>
        <w:t>Участник</w:t>
      </w:r>
      <w:r w:rsidR="00EB1E5E" w:rsidRPr="009A6462">
        <w:rPr>
          <w:sz w:val="26"/>
          <w:szCs w:val="26"/>
        </w:rPr>
        <w:t>ом</w:t>
      </w:r>
      <w:r w:rsidRPr="009A6462">
        <w:rPr>
          <w:sz w:val="26"/>
          <w:szCs w:val="26"/>
        </w:rPr>
        <w:t xml:space="preserve"> требует предварительного одобрения Советом директоров </w:t>
      </w:r>
      <w:r w:rsidR="00C12FA4" w:rsidRPr="009A6462">
        <w:rPr>
          <w:sz w:val="26"/>
          <w:szCs w:val="26"/>
        </w:rPr>
        <w:t>ПАО «МРСК Центра»</w:t>
      </w:r>
      <w:r w:rsidRPr="009A6462">
        <w:rPr>
          <w:sz w:val="26"/>
          <w:szCs w:val="26"/>
        </w:rPr>
        <w:t xml:space="preserve"> как сделки, в совершении которой имеется заинтересованность, </w:t>
      </w:r>
      <w:r w:rsidR="00123C70" w:rsidRPr="009A6462">
        <w:rPr>
          <w:sz w:val="26"/>
          <w:szCs w:val="26"/>
        </w:rPr>
        <w:t>Договор</w:t>
      </w:r>
      <w:r w:rsidRPr="009A6462">
        <w:rPr>
          <w:sz w:val="26"/>
          <w:szCs w:val="26"/>
        </w:rPr>
        <w:t xml:space="preserve"> заключается после одобрения Советом директоров </w:t>
      </w:r>
      <w:r w:rsidR="00E74632" w:rsidRPr="009A6462">
        <w:rPr>
          <w:sz w:val="26"/>
          <w:szCs w:val="26"/>
        </w:rPr>
        <w:t>ПАО</w:t>
      </w:r>
      <w:r w:rsidRPr="009A6462">
        <w:rPr>
          <w:sz w:val="26"/>
          <w:szCs w:val="26"/>
        </w:rPr>
        <w:t xml:space="preserve"> «</w:t>
      </w:r>
      <w:r w:rsidR="00C12FA4" w:rsidRPr="009A6462">
        <w:rPr>
          <w:sz w:val="26"/>
          <w:szCs w:val="26"/>
        </w:rPr>
        <w:t>МРСК Центра</w:t>
      </w:r>
      <w:r w:rsidRPr="009A6462">
        <w:rPr>
          <w:sz w:val="26"/>
          <w:szCs w:val="26"/>
        </w:rPr>
        <w:t>».</w:t>
      </w:r>
    </w:p>
    <w:p w:rsidR="00717F60" w:rsidRPr="009A6462" w:rsidRDefault="00717F60" w:rsidP="00BC19F9">
      <w:pPr>
        <w:widowControl w:val="0"/>
        <w:numPr>
          <w:ilvl w:val="2"/>
          <w:numId w:val="44"/>
        </w:numPr>
        <w:overflowPunct w:val="0"/>
        <w:autoSpaceDE w:val="0"/>
        <w:spacing w:line="264" w:lineRule="auto"/>
        <w:ind w:left="0" w:firstLine="700"/>
        <w:rPr>
          <w:bCs w:val="0"/>
          <w:color w:val="000000"/>
          <w:sz w:val="26"/>
          <w:szCs w:val="26"/>
        </w:rPr>
      </w:pPr>
      <w:bookmarkStart w:id="409" w:name="_Ref191386314"/>
      <w:r w:rsidRPr="009A6462">
        <w:rPr>
          <w:bCs w:val="0"/>
          <w:sz w:val="26"/>
          <w:szCs w:val="26"/>
        </w:rPr>
        <w:lastRenderedPageBreak/>
        <w:t xml:space="preserve">Заказчик оставляет за собой право при присуждении и заключении </w:t>
      </w:r>
      <w:r w:rsidR="00DF639D" w:rsidRPr="009A6462">
        <w:rPr>
          <w:bCs w:val="0"/>
          <w:sz w:val="26"/>
          <w:szCs w:val="26"/>
        </w:rPr>
        <w:t>Д</w:t>
      </w:r>
      <w:r w:rsidRPr="009A6462">
        <w:rPr>
          <w:bCs w:val="0"/>
          <w:sz w:val="26"/>
          <w:szCs w:val="26"/>
        </w:rPr>
        <w:t xml:space="preserve">оговора увеличивать или уменьшать изначальный объем </w:t>
      </w:r>
      <w:r w:rsidRPr="009A6462">
        <w:rPr>
          <w:bCs w:val="0"/>
          <w:color w:val="000000"/>
          <w:sz w:val="26"/>
          <w:szCs w:val="26"/>
        </w:rPr>
        <w:t>закупаемой продукции в пределах</w:t>
      </w:r>
      <w:r w:rsidR="006F758C" w:rsidRPr="009A6462">
        <w:rPr>
          <w:bCs w:val="0"/>
          <w:color w:val="000000"/>
          <w:sz w:val="26"/>
          <w:szCs w:val="26"/>
        </w:rPr>
        <w:t xml:space="preserve"> 10%, </w:t>
      </w:r>
      <w:r w:rsidRPr="009A6462">
        <w:rPr>
          <w:bCs w:val="0"/>
          <w:sz w:val="26"/>
          <w:szCs w:val="26"/>
        </w:rPr>
        <w:t xml:space="preserve">не меняя при этом цену единицы </w:t>
      </w:r>
      <w:r w:rsidRPr="009A6462">
        <w:rPr>
          <w:bCs w:val="0"/>
          <w:color w:val="000000"/>
          <w:sz w:val="26"/>
          <w:szCs w:val="26"/>
        </w:rPr>
        <w:t>поставляемой продукции и другие условия.</w:t>
      </w:r>
    </w:p>
    <w:p w:rsidR="00667F31" w:rsidRPr="009A6462" w:rsidRDefault="00932C0A" w:rsidP="00667F31">
      <w:pPr>
        <w:pStyle w:val="2"/>
        <w:tabs>
          <w:tab w:val="clear" w:pos="1700"/>
          <w:tab w:val="left" w:pos="709"/>
        </w:tabs>
        <w:spacing w:line="264" w:lineRule="auto"/>
        <w:rPr>
          <w:sz w:val="26"/>
          <w:szCs w:val="26"/>
        </w:rPr>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9A6462">
        <w:rPr>
          <w:sz w:val="26"/>
          <w:szCs w:val="26"/>
        </w:rPr>
        <w:t xml:space="preserve">Обеспечение исполнения обязательств </w:t>
      </w:r>
      <w:r w:rsidR="0088633C" w:rsidRPr="009A6462">
        <w:rPr>
          <w:sz w:val="26"/>
          <w:szCs w:val="26"/>
        </w:rPr>
        <w:t>Поставщика</w:t>
      </w:r>
      <w:r w:rsidR="00972AAA" w:rsidRPr="009A6462">
        <w:rPr>
          <w:sz w:val="26"/>
          <w:szCs w:val="26"/>
        </w:rPr>
        <w:t xml:space="preserve"> </w:t>
      </w:r>
      <w:r w:rsidRPr="009A6462">
        <w:rPr>
          <w:sz w:val="26"/>
          <w:szCs w:val="26"/>
        </w:rPr>
        <w:t>по </w:t>
      </w:r>
      <w:r w:rsidR="00123C70" w:rsidRPr="009A6462">
        <w:rPr>
          <w:sz w:val="26"/>
          <w:szCs w:val="26"/>
        </w:rPr>
        <w:t>Договор</w:t>
      </w:r>
      <w:r w:rsidRPr="009A6462">
        <w:rPr>
          <w:sz w:val="26"/>
          <w:szCs w:val="26"/>
        </w:rPr>
        <w:t>у</w:t>
      </w:r>
      <w:bookmarkEnd w:id="410"/>
      <w:bookmarkEnd w:id="411"/>
      <w:bookmarkEnd w:id="412"/>
      <w:bookmarkEnd w:id="413"/>
      <w:bookmarkEnd w:id="414"/>
      <w:r w:rsidRPr="009A6462">
        <w:rPr>
          <w:sz w:val="26"/>
          <w:szCs w:val="26"/>
        </w:rPr>
        <w:t xml:space="preserve"> </w:t>
      </w:r>
      <w:bookmarkEnd w:id="415"/>
      <w:bookmarkEnd w:id="416"/>
    </w:p>
    <w:p w:rsidR="00932C0A" w:rsidRPr="009A6462" w:rsidRDefault="00414CAF" w:rsidP="00BC19F9">
      <w:pPr>
        <w:widowControl w:val="0"/>
        <w:numPr>
          <w:ilvl w:val="2"/>
          <w:numId w:val="45"/>
        </w:numPr>
        <w:tabs>
          <w:tab w:val="left" w:pos="1620"/>
        </w:tabs>
        <w:suppressAutoHyphens w:val="0"/>
        <w:spacing w:line="264" w:lineRule="auto"/>
        <w:ind w:left="0" w:firstLine="709"/>
        <w:rPr>
          <w:sz w:val="26"/>
          <w:szCs w:val="26"/>
          <w:lang w:eastAsia="ru-RU"/>
        </w:rPr>
      </w:pPr>
      <w:r w:rsidRPr="009A6462">
        <w:rPr>
          <w:sz w:val="26"/>
          <w:szCs w:val="26"/>
        </w:rPr>
        <w:t xml:space="preserve">Дополнительного обеспечения исполнения обязательств Поставщика по Договору, помимо указанного в </w:t>
      </w:r>
      <w:r w:rsidR="005818B2" w:rsidRPr="009A6462">
        <w:rPr>
          <w:sz w:val="26"/>
          <w:szCs w:val="26"/>
        </w:rPr>
        <w:t>проекте Договора</w:t>
      </w:r>
      <w:r w:rsidRPr="009A6462">
        <w:rPr>
          <w:sz w:val="26"/>
          <w:szCs w:val="26"/>
        </w:rPr>
        <w:t xml:space="preserve"> (</w:t>
      </w:r>
      <w:r w:rsidR="005818B2" w:rsidRPr="009A6462">
        <w:rPr>
          <w:sz w:val="26"/>
          <w:szCs w:val="26"/>
        </w:rPr>
        <w:t xml:space="preserve">раздел </w:t>
      </w:r>
      <w:r w:rsidR="00763E64" w:rsidRPr="009A6462">
        <w:rPr>
          <w:sz w:val="26"/>
          <w:szCs w:val="26"/>
        </w:rPr>
        <w:fldChar w:fldCharType="begin"/>
      </w:r>
      <w:r w:rsidR="005818B2"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не требуется.</w:t>
      </w:r>
    </w:p>
    <w:p w:rsidR="00932C0A" w:rsidRPr="009A6462" w:rsidRDefault="00932C0A" w:rsidP="00B42AE0">
      <w:pPr>
        <w:pStyle w:val="2"/>
        <w:tabs>
          <w:tab w:val="clear" w:pos="1700"/>
          <w:tab w:val="left" w:pos="709"/>
        </w:tabs>
        <w:spacing w:line="264" w:lineRule="auto"/>
        <w:rPr>
          <w:sz w:val="26"/>
          <w:szCs w:val="26"/>
        </w:rPr>
      </w:pPr>
      <w:bookmarkStart w:id="419" w:name="_Ref303694483"/>
      <w:bookmarkStart w:id="420" w:name="_Toc305835590"/>
      <w:bookmarkStart w:id="421" w:name="_Ref306140451"/>
      <w:bookmarkStart w:id="422" w:name="_Toc447269800"/>
      <w:r w:rsidRPr="009A6462">
        <w:rPr>
          <w:sz w:val="26"/>
          <w:szCs w:val="26"/>
        </w:rPr>
        <w:t xml:space="preserve">Уведомление о результатах </w:t>
      </w:r>
      <w:bookmarkEnd w:id="419"/>
      <w:bookmarkEnd w:id="420"/>
      <w:r w:rsidRPr="009A6462">
        <w:rPr>
          <w:sz w:val="26"/>
          <w:szCs w:val="26"/>
        </w:rPr>
        <w:t>запроса предложений</w:t>
      </w:r>
      <w:bookmarkEnd w:id="421"/>
      <w:bookmarkEnd w:id="422"/>
    </w:p>
    <w:bookmarkEnd w:id="417"/>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3.12.1</w:t>
      </w:r>
      <w:r w:rsidRPr="009A6462">
        <w:rPr>
          <w:bCs w:val="0"/>
          <w:sz w:val="26"/>
          <w:szCs w:val="26"/>
          <w:lang w:eastAsia="ru-RU"/>
        </w:rPr>
        <w:tab/>
      </w:r>
      <w:r w:rsidR="00ED5C7C" w:rsidRPr="009A6462">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A6462">
        <w:rPr>
          <w:bCs w:val="0"/>
          <w:sz w:val="26"/>
          <w:szCs w:val="26"/>
          <w:lang w:eastAsia="ru-RU"/>
        </w:rPr>
        <w:t xml:space="preserve">на интернет-сайтах, на которых было опубликовано </w:t>
      </w:r>
      <w:r w:rsidR="00D56F8C" w:rsidRPr="009A6462">
        <w:rPr>
          <w:iCs/>
          <w:sz w:val="26"/>
          <w:szCs w:val="26"/>
        </w:rPr>
        <w:t>Извещение</w:t>
      </w:r>
      <w:r w:rsidR="00D56F8C" w:rsidRPr="009A6462">
        <w:rPr>
          <w:sz w:val="26"/>
          <w:szCs w:val="26"/>
        </w:rPr>
        <w:t xml:space="preserve"> о проведении открытого </w:t>
      </w:r>
      <w:r w:rsidR="00D56F8C" w:rsidRPr="009A6462">
        <w:rPr>
          <w:iCs/>
          <w:sz w:val="26"/>
          <w:szCs w:val="26"/>
        </w:rPr>
        <w:t xml:space="preserve">запроса предложений (подраздел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iCs/>
          <w:sz w:val="26"/>
          <w:szCs w:val="26"/>
        </w:rPr>
        <w:t>1.1.1</w:t>
      </w:r>
      <w:r w:rsidR="00F67C6A" w:rsidRPr="009A6462">
        <w:rPr>
          <w:sz w:val="26"/>
          <w:szCs w:val="26"/>
        </w:rPr>
        <w:fldChar w:fldCharType="end"/>
      </w:r>
      <w:r w:rsidR="00D56F8C" w:rsidRPr="009A6462">
        <w:rPr>
          <w:iCs/>
          <w:sz w:val="26"/>
          <w:szCs w:val="26"/>
        </w:rPr>
        <w:t>)</w:t>
      </w:r>
      <w:r w:rsidR="00D56F8C" w:rsidRPr="009A6462">
        <w:rPr>
          <w:sz w:val="26"/>
          <w:szCs w:val="26"/>
        </w:rPr>
        <w:t>,</w:t>
      </w:r>
      <w:r w:rsidR="00D56F8C" w:rsidRPr="009A6462">
        <w:rPr>
          <w:bCs w:val="0"/>
          <w:sz w:val="26"/>
          <w:szCs w:val="26"/>
          <w:lang w:eastAsia="ru-RU"/>
        </w:rPr>
        <w:t xml:space="preserve">  </w:t>
      </w:r>
      <w:r w:rsidR="00ED5C7C" w:rsidRPr="009A6462">
        <w:rPr>
          <w:bCs w:val="0"/>
          <w:sz w:val="26"/>
          <w:szCs w:val="26"/>
          <w:lang w:eastAsia="ru-RU"/>
        </w:rPr>
        <w:t xml:space="preserve">для всех </w:t>
      </w:r>
      <w:r w:rsidR="00D15381" w:rsidRPr="009A6462">
        <w:rPr>
          <w:bCs w:val="0"/>
          <w:sz w:val="26"/>
          <w:szCs w:val="26"/>
          <w:lang w:eastAsia="ru-RU"/>
        </w:rPr>
        <w:t>Участников</w:t>
      </w:r>
      <w:r w:rsidR="00ED5C7C" w:rsidRPr="009A6462">
        <w:rPr>
          <w:bCs w:val="0"/>
          <w:sz w:val="26"/>
          <w:szCs w:val="26"/>
          <w:lang w:eastAsia="ru-RU"/>
        </w:rPr>
        <w:t xml:space="preserve"> Протокол о выборе победителя открытого запроса предложений, в котором указывает:</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Наименование и адрес Победителя;</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 xml:space="preserve">Краткое изложение предмета и общей цены </w:t>
      </w:r>
      <w:r w:rsidR="009D58D0" w:rsidRPr="009A6462">
        <w:rPr>
          <w:bCs w:val="0"/>
          <w:sz w:val="26"/>
          <w:szCs w:val="26"/>
          <w:lang w:eastAsia="ru-RU"/>
        </w:rPr>
        <w:t>Заявки</w:t>
      </w:r>
      <w:r w:rsidRPr="009A6462">
        <w:rPr>
          <w:bCs w:val="0"/>
          <w:sz w:val="26"/>
          <w:szCs w:val="26"/>
          <w:lang w:eastAsia="ru-RU"/>
        </w:rPr>
        <w:t xml:space="preserve"> Победителя.</w:t>
      </w:r>
    </w:p>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3.12.2</w:t>
      </w:r>
      <w:r w:rsidRPr="009A6462">
        <w:rPr>
          <w:bCs w:val="0"/>
          <w:sz w:val="26"/>
          <w:szCs w:val="26"/>
          <w:lang w:eastAsia="ru-RU"/>
        </w:rPr>
        <w:tab/>
      </w:r>
      <w:r w:rsidR="00ED5C7C" w:rsidRPr="009A6462">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A6462" w:rsidRDefault="00C12FA4"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sectPr w:rsidR="00B42AE0" w:rsidRPr="009A6462"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A6462"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423" w:name="_Ref440270568"/>
      <w:bookmarkStart w:id="424" w:name="_Ref440274159"/>
      <w:bookmarkStart w:id="425" w:name="_Ref440292555"/>
      <w:bookmarkStart w:id="426" w:name="_Ref440292779"/>
      <w:bookmarkStart w:id="427" w:name="_Toc447269801"/>
      <w:r w:rsidRPr="009A6462">
        <w:rPr>
          <w:sz w:val="26"/>
          <w:szCs w:val="26"/>
        </w:rPr>
        <w:lastRenderedPageBreak/>
        <w:t>Техническая часть</w:t>
      </w:r>
      <w:bookmarkEnd w:id="423"/>
      <w:bookmarkEnd w:id="424"/>
      <w:bookmarkEnd w:id="425"/>
      <w:bookmarkEnd w:id="426"/>
      <w:bookmarkEnd w:id="427"/>
      <w:r w:rsidRPr="009A6462">
        <w:rPr>
          <w:sz w:val="26"/>
          <w:szCs w:val="26"/>
        </w:rPr>
        <w:t xml:space="preserve"> </w:t>
      </w:r>
    </w:p>
    <w:p w:rsidR="002B5044" w:rsidRPr="009A6462" w:rsidRDefault="002B5044" w:rsidP="002A47D1">
      <w:pPr>
        <w:pStyle w:val="2"/>
        <w:ind w:left="1701" w:hanging="1134"/>
        <w:rPr>
          <w:sz w:val="26"/>
          <w:szCs w:val="26"/>
        </w:rPr>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9A6462">
        <w:rPr>
          <w:sz w:val="26"/>
          <w:szCs w:val="26"/>
        </w:rPr>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9A6462" w:rsidRDefault="002B5044" w:rsidP="002B5044">
      <w:pPr>
        <w:pStyle w:val="3"/>
        <w:ind w:left="0" w:firstLine="851"/>
        <w:jc w:val="both"/>
        <w:rPr>
          <w:b w:val="0"/>
          <w:sz w:val="26"/>
          <w:szCs w:val="26"/>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9A6462">
        <w:rPr>
          <w:b w:val="0"/>
          <w:sz w:val="26"/>
          <w:szCs w:val="26"/>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9A6462" w:rsidRDefault="002B5044" w:rsidP="002B5044">
      <w:pPr>
        <w:pStyle w:val="3"/>
        <w:ind w:left="0" w:firstLine="851"/>
        <w:jc w:val="both"/>
        <w:rPr>
          <w:b w:val="0"/>
          <w:sz w:val="26"/>
          <w:szCs w:val="26"/>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9A6462">
        <w:rPr>
          <w:b w:val="0"/>
          <w:sz w:val="26"/>
          <w:szCs w:val="26"/>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9A6462" w:rsidRDefault="002B5044" w:rsidP="0021751A">
      <w:pPr>
        <w:pStyle w:val="2"/>
        <w:ind w:left="1701" w:hanging="1134"/>
        <w:rPr>
          <w:sz w:val="26"/>
          <w:szCs w:val="26"/>
        </w:rPr>
      </w:pPr>
      <w:bookmarkStart w:id="472" w:name="_Toc423421726"/>
      <w:bookmarkStart w:id="473" w:name="_Toc447269805"/>
      <w:bookmarkStart w:id="474" w:name="_Ref450646963"/>
      <w:r w:rsidRPr="009A6462">
        <w:rPr>
          <w:sz w:val="26"/>
          <w:szCs w:val="26"/>
        </w:rPr>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9A6462" w:rsidRDefault="002B5044" w:rsidP="002B5044">
      <w:pPr>
        <w:pStyle w:val="3"/>
        <w:ind w:left="0" w:firstLine="851"/>
        <w:jc w:val="both"/>
        <w:rPr>
          <w:b w:val="0"/>
          <w:sz w:val="26"/>
          <w:szCs w:val="26"/>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9A6462">
        <w:rPr>
          <w:b w:val="0"/>
          <w:sz w:val="26"/>
          <w:szCs w:val="26"/>
        </w:rPr>
        <w:t>Техническ</w:t>
      </w:r>
      <w:r w:rsidR="003776BB" w:rsidRPr="009A6462">
        <w:rPr>
          <w:b w:val="0"/>
          <w:sz w:val="26"/>
          <w:szCs w:val="26"/>
        </w:rPr>
        <w:t>ое</w:t>
      </w:r>
      <w:r w:rsidRPr="009A6462">
        <w:rPr>
          <w:b w:val="0"/>
          <w:sz w:val="26"/>
          <w:szCs w:val="26"/>
        </w:rPr>
        <w:t xml:space="preserve"> задани</w:t>
      </w:r>
      <w:r w:rsidR="003776BB" w:rsidRPr="009A6462">
        <w:rPr>
          <w:b w:val="0"/>
          <w:sz w:val="26"/>
          <w:szCs w:val="26"/>
        </w:rPr>
        <w:t>е</w:t>
      </w:r>
      <w:r w:rsidRPr="009A6462">
        <w:rPr>
          <w:b w:val="0"/>
          <w:sz w:val="26"/>
          <w:szCs w:val="26"/>
        </w:rPr>
        <w:t xml:space="preserve"> </w:t>
      </w:r>
      <w:r w:rsidR="00A154B7" w:rsidRPr="009A6462">
        <w:rPr>
          <w:b w:val="0"/>
          <w:sz w:val="26"/>
          <w:szCs w:val="26"/>
        </w:rPr>
        <w:t xml:space="preserve">по Лоту </w:t>
      </w:r>
      <w:r w:rsidR="00A154B7" w:rsidRPr="003A5FF6">
        <w:rPr>
          <w:b w:val="0"/>
          <w:sz w:val="26"/>
          <w:szCs w:val="26"/>
        </w:rPr>
        <w:t xml:space="preserve">№1 (подраздел </w:t>
      </w:r>
      <w:r w:rsidR="00763E64" w:rsidRPr="003A5FF6">
        <w:rPr>
          <w:b w:val="0"/>
          <w:sz w:val="26"/>
          <w:szCs w:val="26"/>
        </w:rPr>
        <w:fldChar w:fldCharType="begin"/>
      </w:r>
      <w:r w:rsidR="00A154B7" w:rsidRPr="003A5FF6">
        <w:rPr>
          <w:b w:val="0"/>
          <w:sz w:val="26"/>
          <w:szCs w:val="26"/>
        </w:rPr>
        <w:instrText xml:space="preserve"> REF _Ref440275279 \r \h </w:instrText>
      </w:r>
      <w:r w:rsidR="009A6462" w:rsidRPr="003A5FF6">
        <w:rPr>
          <w:b w:val="0"/>
          <w:sz w:val="26"/>
          <w:szCs w:val="26"/>
        </w:rPr>
        <w:instrText xml:space="preserve"> \* MERGEFORMAT </w:instrText>
      </w:r>
      <w:r w:rsidR="00763E64" w:rsidRPr="003A5FF6">
        <w:rPr>
          <w:b w:val="0"/>
          <w:sz w:val="26"/>
          <w:szCs w:val="26"/>
        </w:rPr>
      </w:r>
      <w:r w:rsidR="00763E64" w:rsidRPr="003A5FF6">
        <w:rPr>
          <w:b w:val="0"/>
          <w:sz w:val="26"/>
          <w:szCs w:val="26"/>
        </w:rPr>
        <w:fldChar w:fldCharType="separate"/>
      </w:r>
      <w:r w:rsidR="00622B69" w:rsidRPr="003A5FF6">
        <w:rPr>
          <w:b w:val="0"/>
          <w:sz w:val="26"/>
          <w:szCs w:val="26"/>
        </w:rPr>
        <w:t>1.1.4</w:t>
      </w:r>
      <w:r w:rsidR="00763E64" w:rsidRPr="003A5FF6">
        <w:rPr>
          <w:b w:val="0"/>
          <w:sz w:val="26"/>
          <w:szCs w:val="26"/>
        </w:rPr>
        <w:fldChar w:fldCharType="end"/>
      </w:r>
      <w:r w:rsidR="00A154B7" w:rsidRPr="003A5FF6">
        <w:rPr>
          <w:b w:val="0"/>
          <w:sz w:val="26"/>
          <w:szCs w:val="26"/>
        </w:rPr>
        <w:t>)</w:t>
      </w:r>
      <w:r w:rsidRPr="003A5FF6">
        <w:rPr>
          <w:b w:val="0"/>
          <w:sz w:val="26"/>
          <w:szCs w:val="26"/>
        </w:rPr>
        <w:t xml:space="preserve"> изложен</w:t>
      </w:r>
      <w:r w:rsidR="00F463E8" w:rsidRPr="003A5FF6">
        <w:rPr>
          <w:b w:val="0"/>
          <w:sz w:val="26"/>
          <w:szCs w:val="26"/>
        </w:rPr>
        <w:t>о</w:t>
      </w:r>
      <w:r w:rsidRPr="003A5FF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3A5FF6">
        <w:rPr>
          <w:b w:val="0"/>
          <w:sz w:val="26"/>
          <w:szCs w:val="26"/>
        </w:rPr>
        <w:t>Участник</w:t>
      </w:r>
      <w:r w:rsidRPr="003A5FF6">
        <w:rPr>
          <w:b w:val="0"/>
          <w:sz w:val="26"/>
          <w:szCs w:val="26"/>
        </w:rPr>
        <w:t>ам вместе</w:t>
      </w:r>
      <w:r w:rsidRPr="009A6462">
        <w:rPr>
          <w:b w:val="0"/>
          <w:sz w:val="26"/>
          <w:szCs w:val="26"/>
        </w:rPr>
        <w:t xml:space="preserve">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9A6462" w:rsidRDefault="002B5044" w:rsidP="0021751A">
      <w:pPr>
        <w:pStyle w:val="2"/>
        <w:ind w:left="1701" w:hanging="1134"/>
        <w:rPr>
          <w:sz w:val="26"/>
          <w:szCs w:val="26"/>
        </w:rPr>
      </w:pPr>
      <w:bookmarkStart w:id="489" w:name="_Ref194832984"/>
      <w:bookmarkStart w:id="490" w:name="_Ref197686508"/>
      <w:bookmarkStart w:id="491" w:name="_Toc423421727"/>
      <w:bookmarkStart w:id="492" w:name="_Toc447269807"/>
      <w:r w:rsidRPr="009A6462">
        <w:rPr>
          <w:sz w:val="26"/>
          <w:szCs w:val="26"/>
        </w:rPr>
        <w:t>Требование к поставляемой продукции</w:t>
      </w:r>
      <w:bookmarkEnd w:id="489"/>
      <w:bookmarkEnd w:id="490"/>
      <w:bookmarkEnd w:id="491"/>
      <w:bookmarkEnd w:id="492"/>
    </w:p>
    <w:p w:rsidR="002B5044" w:rsidRPr="009A6462" w:rsidRDefault="0021751A" w:rsidP="002B5044">
      <w:pPr>
        <w:pStyle w:val="3"/>
        <w:ind w:left="0" w:firstLine="851"/>
        <w:jc w:val="both"/>
        <w:rPr>
          <w:b w:val="0"/>
          <w:sz w:val="26"/>
          <w:szCs w:val="26"/>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9A6462">
        <w:rPr>
          <w:b w:val="0"/>
          <w:sz w:val="26"/>
          <w:szCs w:val="26"/>
        </w:rPr>
        <w:t>Участник</w:t>
      </w:r>
      <w:r w:rsidR="002B5044" w:rsidRPr="009A6462">
        <w:rPr>
          <w:b w:val="0"/>
          <w:sz w:val="26"/>
          <w:szCs w:val="26"/>
        </w:rPr>
        <w:t xml:space="preserve"> в составе свое</w:t>
      </w:r>
      <w:r w:rsidR="00841A6F" w:rsidRPr="009A6462">
        <w:rPr>
          <w:b w:val="0"/>
          <w:sz w:val="26"/>
          <w:szCs w:val="26"/>
        </w:rPr>
        <w:t>й</w:t>
      </w:r>
      <w:r w:rsidR="002B5044" w:rsidRPr="009A6462">
        <w:rPr>
          <w:b w:val="0"/>
          <w:sz w:val="26"/>
          <w:szCs w:val="26"/>
        </w:rPr>
        <w:t xml:space="preserve"> </w:t>
      </w:r>
      <w:r w:rsidR="00841A6F" w:rsidRPr="009A6462">
        <w:rPr>
          <w:b w:val="0"/>
          <w:sz w:val="26"/>
          <w:szCs w:val="26"/>
        </w:rPr>
        <w:t>Заявки</w:t>
      </w:r>
      <w:r w:rsidR="002B5044" w:rsidRPr="009A6462">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9A6462" w:rsidRDefault="002B5044" w:rsidP="002B5044">
      <w:pPr>
        <w:pStyle w:val="3"/>
        <w:ind w:left="0" w:firstLine="851"/>
        <w:jc w:val="both"/>
        <w:rPr>
          <w:b w:val="0"/>
          <w:sz w:val="26"/>
          <w:szCs w:val="26"/>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9A6462">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A6462">
        <w:rPr>
          <w:b w:val="0"/>
          <w:sz w:val="26"/>
          <w:szCs w:val="26"/>
          <w:lang w:eastAsia="ru-RU"/>
        </w:rPr>
        <w:t>Техническог</w:t>
      </w:r>
      <w:proofErr w:type="gramStart"/>
      <w:r w:rsidR="003776BB" w:rsidRPr="009A6462">
        <w:rPr>
          <w:b w:val="0"/>
          <w:sz w:val="26"/>
          <w:szCs w:val="26"/>
          <w:lang w:eastAsia="ru-RU"/>
        </w:rPr>
        <w:t>о(</w:t>
      </w:r>
      <w:proofErr w:type="gramEnd"/>
      <w:r w:rsidR="003776BB" w:rsidRPr="009A6462">
        <w:rPr>
          <w:b w:val="0"/>
          <w:sz w:val="26"/>
          <w:szCs w:val="26"/>
          <w:lang w:eastAsia="ru-RU"/>
        </w:rPr>
        <w:t>их) задания(й), изложены в Приложении №1 (Техническ</w:t>
      </w:r>
      <w:r w:rsidR="003A5FF6">
        <w:rPr>
          <w:b w:val="0"/>
          <w:sz w:val="26"/>
          <w:szCs w:val="26"/>
          <w:lang w:eastAsia="ru-RU"/>
        </w:rPr>
        <w:t>ом</w:t>
      </w:r>
      <w:r w:rsidR="003776BB" w:rsidRPr="009A6462">
        <w:rPr>
          <w:b w:val="0"/>
          <w:sz w:val="26"/>
          <w:szCs w:val="26"/>
          <w:lang w:eastAsia="ru-RU"/>
        </w:rPr>
        <w:t xml:space="preserve"> задании) к настоящей Документации. При несоблюдении требований Технического задания Закупочная комиссия отклонит Заявку Участника</w:t>
      </w:r>
      <w:r w:rsidRPr="009A6462">
        <w:rPr>
          <w:b w:val="0"/>
          <w:sz w:val="26"/>
          <w:szCs w:val="26"/>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9A6462" w:rsidRDefault="002B5044" w:rsidP="0021751A">
      <w:pPr>
        <w:pStyle w:val="2"/>
        <w:ind w:left="1701" w:hanging="1134"/>
        <w:rPr>
          <w:sz w:val="26"/>
          <w:szCs w:val="26"/>
        </w:rPr>
      </w:pPr>
      <w:bookmarkStart w:id="524" w:name="_Ref247513861"/>
      <w:bookmarkStart w:id="525" w:name="_Toc423421728"/>
      <w:bookmarkStart w:id="526" w:name="_Toc447269810"/>
      <w:r w:rsidRPr="009A6462">
        <w:rPr>
          <w:sz w:val="26"/>
          <w:szCs w:val="26"/>
        </w:rPr>
        <w:t xml:space="preserve">Требование к </w:t>
      </w:r>
      <w:r w:rsidR="0021751A" w:rsidRPr="009A6462">
        <w:rPr>
          <w:sz w:val="26"/>
          <w:szCs w:val="26"/>
        </w:rPr>
        <w:t>Участник</w:t>
      </w:r>
      <w:r w:rsidRPr="009A6462">
        <w:rPr>
          <w:sz w:val="26"/>
          <w:szCs w:val="26"/>
        </w:rPr>
        <w:t>у</w:t>
      </w:r>
      <w:bookmarkEnd w:id="507"/>
      <w:bookmarkEnd w:id="508"/>
      <w:bookmarkEnd w:id="509"/>
      <w:r w:rsidRPr="009A6462">
        <w:rPr>
          <w:sz w:val="26"/>
          <w:szCs w:val="26"/>
        </w:rPr>
        <w:t>.</w:t>
      </w:r>
      <w:bookmarkEnd w:id="524"/>
      <w:bookmarkEnd w:id="525"/>
      <w:bookmarkEnd w:id="526"/>
    </w:p>
    <w:p w:rsidR="002B5044" w:rsidRPr="009A6462" w:rsidRDefault="002B5044" w:rsidP="002B5044">
      <w:pPr>
        <w:pStyle w:val="3"/>
        <w:ind w:left="0" w:firstLine="851"/>
        <w:jc w:val="both"/>
        <w:rPr>
          <w:b w:val="0"/>
          <w:sz w:val="26"/>
          <w:szCs w:val="26"/>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9A6462">
        <w:rPr>
          <w:b w:val="0"/>
          <w:sz w:val="26"/>
          <w:szCs w:val="26"/>
        </w:rPr>
        <w:t xml:space="preserve">В составе </w:t>
      </w:r>
      <w:r w:rsidR="0094713A" w:rsidRPr="009A6462">
        <w:rPr>
          <w:b w:val="0"/>
          <w:sz w:val="26"/>
          <w:szCs w:val="26"/>
        </w:rPr>
        <w:t>своей Заявки</w:t>
      </w:r>
      <w:r w:rsidRPr="009A6462">
        <w:rPr>
          <w:b w:val="0"/>
          <w:sz w:val="26"/>
          <w:szCs w:val="26"/>
        </w:rPr>
        <w:t xml:space="preserve"> </w:t>
      </w:r>
      <w:r w:rsidR="0021751A" w:rsidRPr="009A6462">
        <w:rPr>
          <w:b w:val="0"/>
          <w:sz w:val="26"/>
          <w:szCs w:val="26"/>
        </w:rPr>
        <w:t>Участник</w:t>
      </w:r>
      <w:r w:rsidRPr="009A6462">
        <w:rPr>
          <w:b w:val="0"/>
          <w:sz w:val="26"/>
          <w:szCs w:val="26"/>
        </w:rPr>
        <w:t xml:space="preserve"> должен предоставить руководств</w:t>
      </w:r>
      <w:proofErr w:type="gramStart"/>
      <w:r w:rsidRPr="009A6462">
        <w:rPr>
          <w:b w:val="0"/>
          <w:sz w:val="26"/>
          <w:szCs w:val="26"/>
        </w:rPr>
        <w:t>о(</w:t>
      </w:r>
      <w:proofErr w:type="gramEnd"/>
      <w:r w:rsidRPr="009A6462">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9A6462">
        <w:rPr>
          <w:b w:val="0"/>
          <w:sz w:val="26"/>
          <w:szCs w:val="26"/>
        </w:rPr>
        <w:t>Участник</w:t>
      </w:r>
      <w:r w:rsidR="0094713A" w:rsidRPr="009A6462">
        <w:rPr>
          <w:b w:val="0"/>
          <w:sz w:val="26"/>
          <w:szCs w:val="26"/>
        </w:rPr>
        <w:t>ом оборудования в Т</w:t>
      </w:r>
      <w:r w:rsidRPr="009A6462">
        <w:rPr>
          <w:b w:val="0"/>
          <w:sz w:val="26"/>
          <w:szCs w:val="26"/>
        </w:rPr>
        <w:t>ехническом предложении (</w:t>
      </w:r>
      <w:r w:rsidR="00D56F8C" w:rsidRPr="009A6462">
        <w:rPr>
          <w:b w:val="0"/>
          <w:sz w:val="26"/>
          <w:szCs w:val="26"/>
        </w:rPr>
        <w:t>подраздел</w:t>
      </w:r>
      <w:r w:rsidR="0094713A" w:rsidRPr="009A6462">
        <w:rPr>
          <w:b w:val="0"/>
          <w:sz w:val="26"/>
          <w:szCs w:val="26"/>
        </w:rPr>
        <w:t xml:space="preserve">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Pr="009A6462">
        <w:rPr>
          <w:b w:val="0"/>
          <w:sz w:val="26"/>
          <w:szCs w:val="26"/>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9A6462" w:rsidRDefault="002B5044" w:rsidP="002B5044">
      <w:pPr>
        <w:pStyle w:val="3"/>
        <w:ind w:left="0" w:firstLine="851"/>
        <w:jc w:val="both"/>
        <w:rPr>
          <w:b w:val="0"/>
          <w:sz w:val="26"/>
          <w:szCs w:val="26"/>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9A6462">
        <w:rPr>
          <w:b w:val="0"/>
          <w:sz w:val="26"/>
          <w:szCs w:val="26"/>
        </w:rPr>
        <w:t xml:space="preserve">Непредставление </w:t>
      </w:r>
      <w:r w:rsidR="0021751A" w:rsidRPr="009A6462">
        <w:rPr>
          <w:b w:val="0"/>
          <w:sz w:val="26"/>
          <w:szCs w:val="26"/>
        </w:rPr>
        <w:t>Участник</w:t>
      </w:r>
      <w:r w:rsidRPr="009A6462">
        <w:rPr>
          <w:b w:val="0"/>
          <w:sz w:val="26"/>
          <w:szCs w:val="26"/>
        </w:rPr>
        <w:t>ом технических параметров на предлагаемую к поставке продукцию в Техническ</w:t>
      </w:r>
      <w:r w:rsidR="0094713A" w:rsidRPr="009A6462">
        <w:rPr>
          <w:b w:val="0"/>
          <w:sz w:val="26"/>
          <w:szCs w:val="26"/>
        </w:rPr>
        <w:t>ом</w:t>
      </w:r>
      <w:r w:rsidRPr="009A6462">
        <w:rPr>
          <w:b w:val="0"/>
          <w:sz w:val="26"/>
          <w:szCs w:val="26"/>
        </w:rPr>
        <w:t xml:space="preserve"> предложени</w:t>
      </w:r>
      <w:r w:rsidR="0094713A" w:rsidRPr="009A6462">
        <w:rPr>
          <w:b w:val="0"/>
          <w:sz w:val="26"/>
          <w:szCs w:val="26"/>
        </w:rPr>
        <w:t>и</w:t>
      </w:r>
      <w:r w:rsidRPr="009A6462">
        <w:rPr>
          <w:b w:val="0"/>
          <w:sz w:val="26"/>
          <w:szCs w:val="26"/>
        </w:rPr>
        <w:t xml:space="preserve"> </w:t>
      </w:r>
      <w:r w:rsidR="00D56F8C" w:rsidRPr="009A6462">
        <w:rPr>
          <w:b w:val="0"/>
          <w:sz w:val="26"/>
          <w:szCs w:val="26"/>
        </w:rPr>
        <w:t xml:space="preserve">(подраздел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00D56F8C" w:rsidRPr="009A6462">
        <w:rPr>
          <w:b w:val="0"/>
          <w:sz w:val="26"/>
          <w:szCs w:val="26"/>
        </w:rPr>
        <w:t>)</w:t>
      </w:r>
      <w:r w:rsidRPr="009A6462">
        <w:rPr>
          <w:b w:val="0"/>
          <w:sz w:val="26"/>
          <w:szCs w:val="26"/>
        </w:rPr>
        <w:t xml:space="preserve"> будет являться причиной для отклонения предложения </w:t>
      </w:r>
      <w:r w:rsidR="0021751A" w:rsidRPr="009A6462">
        <w:rPr>
          <w:b w:val="0"/>
          <w:sz w:val="26"/>
          <w:szCs w:val="26"/>
        </w:rPr>
        <w:t>Участник</w:t>
      </w:r>
      <w:r w:rsidRPr="009A6462">
        <w:rPr>
          <w:b w:val="0"/>
          <w:sz w:val="26"/>
          <w:szCs w:val="26"/>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9A6462" w:rsidRDefault="00464832" w:rsidP="00464832">
      <w:pPr>
        <w:pStyle w:val="2"/>
        <w:ind w:left="1701" w:hanging="1134"/>
        <w:rPr>
          <w:sz w:val="26"/>
          <w:szCs w:val="26"/>
        </w:rPr>
      </w:pPr>
      <w:bookmarkStart w:id="556" w:name="_Toc248219573"/>
      <w:bookmarkStart w:id="557" w:name="_Toc256099315"/>
      <w:bookmarkStart w:id="558" w:name="_Toc423421664"/>
      <w:bookmarkStart w:id="559" w:name="_Toc447269813"/>
      <w:bookmarkEnd w:id="442"/>
      <w:bookmarkEnd w:id="443"/>
      <w:r w:rsidRPr="009A6462">
        <w:rPr>
          <w:sz w:val="26"/>
          <w:szCs w:val="26"/>
        </w:rPr>
        <w:t>Иные требования</w:t>
      </w:r>
      <w:bookmarkEnd w:id="556"/>
      <w:bookmarkEnd w:id="557"/>
      <w:bookmarkEnd w:id="558"/>
      <w:bookmarkEnd w:id="559"/>
    </w:p>
    <w:p w:rsidR="0011726E" w:rsidRPr="009A6462" w:rsidRDefault="0011726E" w:rsidP="0011726E">
      <w:pPr>
        <w:pStyle w:val="3"/>
        <w:ind w:left="0" w:firstLine="851"/>
        <w:jc w:val="both"/>
        <w:rPr>
          <w:b w:val="0"/>
          <w:sz w:val="26"/>
          <w:szCs w:val="26"/>
        </w:rPr>
      </w:pPr>
      <w:bookmarkStart w:id="560" w:name="_Toc447269814"/>
      <w:r w:rsidRPr="009A6462">
        <w:rPr>
          <w:b w:val="0"/>
          <w:sz w:val="26"/>
          <w:szCs w:val="26"/>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9A6462">
        <w:rPr>
          <w:b w:val="0"/>
          <w:sz w:val="26"/>
          <w:szCs w:val="26"/>
        </w:rPr>
        <w:t>,</w:t>
      </w:r>
      <w:proofErr w:type="gramEnd"/>
      <w:r w:rsidRPr="009A6462">
        <w:rPr>
          <w:b w:val="0"/>
          <w:sz w:val="26"/>
          <w:szCs w:val="26"/>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9A6462" w:rsidRDefault="00464832" w:rsidP="00464832">
      <w:pPr>
        <w:pStyle w:val="3"/>
        <w:ind w:left="0" w:firstLine="851"/>
        <w:jc w:val="both"/>
        <w:rPr>
          <w:b w:val="0"/>
          <w:sz w:val="26"/>
          <w:szCs w:val="26"/>
        </w:rPr>
      </w:pPr>
      <w:r w:rsidRPr="009A6462">
        <w:rPr>
          <w:b w:val="0"/>
          <w:sz w:val="26"/>
          <w:szCs w:val="26"/>
        </w:rPr>
        <w:t>В случае</w:t>
      </w:r>
      <w:proofErr w:type="gramStart"/>
      <w:r w:rsidRPr="009A6462">
        <w:rPr>
          <w:b w:val="0"/>
          <w:sz w:val="26"/>
          <w:szCs w:val="26"/>
        </w:rPr>
        <w:t>,</w:t>
      </w:r>
      <w:proofErr w:type="gramEnd"/>
      <w:r w:rsidRPr="009A6462">
        <w:rPr>
          <w:b w:val="0"/>
          <w:sz w:val="26"/>
          <w:szCs w:val="26"/>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9A6462" w:rsidRDefault="002B5044" w:rsidP="002B5044">
      <w:pPr>
        <w:pStyle w:val="11"/>
        <w:rPr>
          <w:sz w:val="26"/>
          <w:szCs w:val="26"/>
          <w:lang w:eastAsia="ru-RU"/>
        </w:rPr>
      </w:pPr>
    </w:p>
    <w:p w:rsidR="00E35404" w:rsidRPr="009A6462" w:rsidRDefault="002B5044" w:rsidP="00E35404">
      <w:pPr>
        <w:pStyle w:val="1"/>
        <w:tabs>
          <w:tab w:val="clear" w:pos="568"/>
          <w:tab w:val="num" w:pos="0"/>
          <w:tab w:val="left" w:pos="426"/>
        </w:tabs>
        <w:spacing w:before="0" w:after="0" w:line="264" w:lineRule="auto"/>
        <w:ind w:left="0" w:hanging="11"/>
        <w:jc w:val="center"/>
        <w:rPr>
          <w:sz w:val="26"/>
          <w:szCs w:val="26"/>
          <w:lang w:eastAsia="ru-RU"/>
        </w:rPr>
      </w:pPr>
      <w:bookmarkStart w:id="561" w:name="_Ref440270602"/>
      <w:bookmarkStart w:id="562" w:name="_Toc447269815"/>
      <w:bookmarkEnd w:id="5"/>
      <w:bookmarkEnd w:id="418"/>
      <w:r w:rsidRPr="009A6462">
        <w:rPr>
          <w:sz w:val="26"/>
          <w:szCs w:val="26"/>
        </w:rPr>
        <w:lastRenderedPageBreak/>
        <w:t>Образцы основных форм документов, включаемых в Заявку</w:t>
      </w:r>
      <w:bookmarkEnd w:id="561"/>
      <w:bookmarkEnd w:id="562"/>
      <w:r w:rsidRPr="009A6462">
        <w:rPr>
          <w:sz w:val="26"/>
          <w:szCs w:val="26"/>
        </w:rPr>
        <w:t xml:space="preserve"> </w:t>
      </w:r>
    </w:p>
    <w:p w:rsidR="004F4D80" w:rsidRPr="009A6462" w:rsidRDefault="004F4D80" w:rsidP="004F4D80">
      <w:pPr>
        <w:pStyle w:val="2"/>
        <w:rPr>
          <w:sz w:val="26"/>
          <w:szCs w:val="26"/>
        </w:rPr>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9A6462">
        <w:rPr>
          <w:sz w:val="26"/>
          <w:szCs w:val="26"/>
        </w:rPr>
        <w:t xml:space="preserve">Письмо о подаче оферты </w:t>
      </w:r>
      <w:bookmarkStart w:id="570" w:name="_Ref22846535"/>
      <w:r w:rsidRPr="009A6462">
        <w:rPr>
          <w:sz w:val="26"/>
          <w:szCs w:val="26"/>
        </w:rPr>
        <w:t>(</w:t>
      </w:r>
      <w:bookmarkEnd w:id="570"/>
      <w:r w:rsidRPr="009A6462">
        <w:rPr>
          <w:sz w:val="26"/>
          <w:szCs w:val="26"/>
        </w:rPr>
        <w:t xml:space="preserve">форма </w:t>
      </w:r>
      <w:r w:rsidRPr="009A6462">
        <w:rPr>
          <w:noProof/>
          <w:sz w:val="26"/>
          <w:szCs w:val="26"/>
        </w:rPr>
        <w:t>1</w:t>
      </w:r>
      <w:r w:rsidRPr="009A6462">
        <w:rPr>
          <w:sz w:val="26"/>
          <w:szCs w:val="26"/>
        </w:rPr>
        <w:t>)</w:t>
      </w:r>
      <w:bookmarkEnd w:id="563"/>
      <w:bookmarkEnd w:id="564"/>
      <w:bookmarkEnd w:id="565"/>
      <w:bookmarkEnd w:id="566"/>
      <w:bookmarkEnd w:id="567"/>
      <w:bookmarkEnd w:id="568"/>
      <w:bookmarkEnd w:id="569"/>
    </w:p>
    <w:p w:rsidR="004F4D80" w:rsidRPr="009A6462" w:rsidRDefault="004F4D80" w:rsidP="004F4D80">
      <w:pPr>
        <w:pStyle w:val="3"/>
        <w:rPr>
          <w:sz w:val="26"/>
          <w:szCs w:val="26"/>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9A6462">
        <w:rPr>
          <w:sz w:val="26"/>
          <w:szCs w:val="26"/>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right="5243" w:firstLine="0"/>
        <w:rPr>
          <w:sz w:val="26"/>
          <w:szCs w:val="26"/>
        </w:rPr>
      </w:pPr>
    </w:p>
    <w:p w:rsidR="004F4D80" w:rsidRPr="009A6462" w:rsidRDefault="004F4D80" w:rsidP="004F4D80">
      <w:pPr>
        <w:spacing w:line="240" w:lineRule="auto"/>
        <w:ind w:right="5243" w:firstLine="0"/>
        <w:rPr>
          <w:sz w:val="26"/>
          <w:szCs w:val="26"/>
        </w:rPr>
      </w:pPr>
      <w:r w:rsidRPr="009A6462">
        <w:rPr>
          <w:sz w:val="26"/>
          <w:szCs w:val="26"/>
        </w:rPr>
        <w:t>«_____»_______________ года</w:t>
      </w:r>
    </w:p>
    <w:p w:rsidR="004F4D80" w:rsidRPr="009A6462" w:rsidRDefault="004F4D80" w:rsidP="004F4D80">
      <w:pPr>
        <w:spacing w:before="100" w:beforeAutospacing="1" w:line="240" w:lineRule="auto"/>
        <w:ind w:right="5243" w:firstLine="0"/>
        <w:rPr>
          <w:sz w:val="26"/>
          <w:szCs w:val="26"/>
        </w:rPr>
      </w:pPr>
      <w:r w:rsidRPr="009A6462">
        <w:rPr>
          <w:sz w:val="26"/>
          <w:szCs w:val="26"/>
        </w:rPr>
        <w:t>№________________________</w:t>
      </w:r>
    </w:p>
    <w:p w:rsidR="004F4D80" w:rsidRPr="009A6462" w:rsidRDefault="004F4D80" w:rsidP="004F4D80">
      <w:pPr>
        <w:spacing w:before="480" w:after="120" w:line="240" w:lineRule="auto"/>
        <w:jc w:val="center"/>
        <w:rPr>
          <w:sz w:val="26"/>
          <w:szCs w:val="26"/>
        </w:rPr>
      </w:pPr>
      <w:bookmarkStart w:id="586" w:name="_Ref34763774"/>
      <w:r w:rsidRPr="009A6462">
        <w:rPr>
          <w:sz w:val="26"/>
          <w:szCs w:val="26"/>
        </w:rPr>
        <w:t>Уважаемые господа!</w:t>
      </w:r>
    </w:p>
    <w:p w:rsidR="004F4D80" w:rsidRPr="009A6462" w:rsidRDefault="004F4D80" w:rsidP="004F4D80">
      <w:pPr>
        <w:spacing w:line="240" w:lineRule="auto"/>
        <w:rPr>
          <w:sz w:val="26"/>
          <w:szCs w:val="26"/>
        </w:rPr>
      </w:pPr>
      <w:r w:rsidRPr="009A6462">
        <w:rPr>
          <w:sz w:val="26"/>
          <w:szCs w:val="26"/>
        </w:rPr>
        <w:t xml:space="preserve">Изучив Извещение о проведении </w:t>
      </w:r>
      <w:r w:rsidR="00C236C0" w:rsidRPr="009A6462">
        <w:rPr>
          <w:sz w:val="26"/>
          <w:szCs w:val="26"/>
        </w:rPr>
        <w:t>запроса предложений</w:t>
      </w:r>
      <w:r w:rsidRPr="009A6462">
        <w:rPr>
          <w:sz w:val="26"/>
          <w:szCs w:val="26"/>
        </w:rPr>
        <w:t xml:space="preserve">, опубликованное </w:t>
      </w:r>
      <w:proofErr w:type="gramStart"/>
      <w:r w:rsidRPr="009A6462">
        <w:rPr>
          <w:sz w:val="26"/>
          <w:szCs w:val="26"/>
        </w:rPr>
        <w:t>в</w:t>
      </w:r>
      <w:proofErr w:type="gramEnd"/>
      <w:r w:rsidRPr="009A6462">
        <w:rPr>
          <w:sz w:val="26"/>
          <w:szCs w:val="26"/>
        </w:rPr>
        <w:t xml:space="preserve"> [</w:t>
      </w:r>
      <w:r w:rsidRPr="009A6462">
        <w:rPr>
          <w:rStyle w:val="aa"/>
          <w:sz w:val="26"/>
          <w:szCs w:val="26"/>
        </w:rPr>
        <w:t xml:space="preserve">указывается </w:t>
      </w:r>
      <w:proofErr w:type="gramStart"/>
      <w:r w:rsidRPr="009A6462">
        <w:rPr>
          <w:rStyle w:val="aa"/>
          <w:sz w:val="26"/>
          <w:szCs w:val="26"/>
        </w:rPr>
        <w:t>дата</w:t>
      </w:r>
      <w:proofErr w:type="gramEnd"/>
      <w:r w:rsidRPr="009A6462">
        <w:rPr>
          <w:rStyle w:val="aa"/>
          <w:sz w:val="26"/>
          <w:szCs w:val="26"/>
        </w:rPr>
        <w:t xml:space="preserve"> публикации Извещения о проведении </w:t>
      </w:r>
      <w:r w:rsidR="00C236C0" w:rsidRPr="009A6462">
        <w:rPr>
          <w:rStyle w:val="aa"/>
          <w:sz w:val="26"/>
          <w:szCs w:val="26"/>
        </w:rPr>
        <w:t>запроса предложений</w:t>
      </w:r>
      <w:r w:rsidRPr="009A6462">
        <w:rPr>
          <w:rStyle w:val="aa"/>
          <w:sz w:val="26"/>
          <w:szCs w:val="26"/>
        </w:rPr>
        <w:t xml:space="preserve"> и издание, в котором оно было опубликовано</w:t>
      </w:r>
      <w:r w:rsidRPr="009A6462">
        <w:rPr>
          <w:sz w:val="26"/>
          <w:szCs w:val="26"/>
        </w:rPr>
        <w:t xml:space="preserve">], и </w:t>
      </w:r>
      <w:r w:rsidR="00C236C0" w:rsidRPr="009A6462">
        <w:rPr>
          <w:sz w:val="26"/>
          <w:szCs w:val="26"/>
        </w:rPr>
        <w:t>Документацию по запросу предложений</w:t>
      </w:r>
      <w:r w:rsidRPr="009A6462">
        <w:rPr>
          <w:sz w:val="26"/>
          <w:szCs w:val="26"/>
        </w:rPr>
        <w:t xml:space="preserve">, и принимая установленные в них требования и условия </w:t>
      </w:r>
      <w:r w:rsidR="00C236C0" w:rsidRPr="009A6462">
        <w:rPr>
          <w:sz w:val="26"/>
          <w:szCs w:val="26"/>
        </w:rPr>
        <w:t>запроса предложений</w:t>
      </w:r>
      <w:r w:rsidRPr="009A6462">
        <w:rPr>
          <w:sz w:val="26"/>
          <w:szCs w:val="26"/>
        </w:rPr>
        <w:t>,</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(полное наименование </w:t>
      </w:r>
      <w:r w:rsidR="00C236C0" w:rsidRPr="009A6462">
        <w:rPr>
          <w:sz w:val="26"/>
          <w:szCs w:val="26"/>
          <w:vertAlign w:val="superscript"/>
        </w:rPr>
        <w:t>Участник</w:t>
      </w:r>
      <w:r w:rsidRPr="009A6462">
        <w:rPr>
          <w:sz w:val="26"/>
          <w:szCs w:val="26"/>
          <w:vertAlign w:val="superscript"/>
        </w:rPr>
        <w:t>а с указанием организационно-правовой формы)</w:t>
      </w:r>
    </w:p>
    <w:p w:rsidR="004F4D80" w:rsidRPr="009A6462" w:rsidRDefault="004F4D80" w:rsidP="004F4D80">
      <w:pPr>
        <w:spacing w:line="240" w:lineRule="auto"/>
        <w:ind w:firstLine="0"/>
        <w:rPr>
          <w:sz w:val="26"/>
          <w:szCs w:val="26"/>
        </w:rPr>
      </w:pPr>
      <w:proofErr w:type="gramStart"/>
      <w:r w:rsidRPr="009A6462">
        <w:rPr>
          <w:sz w:val="26"/>
          <w:szCs w:val="26"/>
        </w:rPr>
        <w:t>зарегистрированное</w:t>
      </w:r>
      <w:proofErr w:type="gramEnd"/>
      <w:r w:rsidRPr="009A6462">
        <w:rPr>
          <w:sz w:val="26"/>
          <w:szCs w:val="26"/>
        </w:rPr>
        <w:t xml:space="preserve"> по адресу 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(юридический адрес </w:t>
      </w:r>
      <w:r w:rsidR="00C236C0" w:rsidRPr="009A6462">
        <w:rPr>
          <w:sz w:val="26"/>
          <w:szCs w:val="26"/>
          <w:vertAlign w:val="superscript"/>
        </w:rPr>
        <w:t>Участник</w:t>
      </w:r>
      <w:r w:rsidRPr="009A6462">
        <w:rPr>
          <w:sz w:val="26"/>
          <w:szCs w:val="26"/>
          <w:vertAlign w:val="superscript"/>
        </w:rPr>
        <w:t>а)</w:t>
      </w:r>
    </w:p>
    <w:p w:rsidR="004F4D80" w:rsidRPr="009A6462" w:rsidRDefault="004F4D80" w:rsidP="004F4D80">
      <w:pPr>
        <w:spacing w:line="240" w:lineRule="auto"/>
        <w:ind w:firstLine="0"/>
        <w:rPr>
          <w:sz w:val="26"/>
          <w:szCs w:val="26"/>
        </w:rPr>
      </w:pPr>
      <w:r w:rsidRPr="009A6462">
        <w:rPr>
          <w:sz w:val="26"/>
          <w:szCs w:val="26"/>
        </w:rPr>
        <w:t>предлагает заключить Договор на поставку следующей продукции:</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_______________________________________________________________________________</w:t>
      </w:r>
    </w:p>
    <w:p w:rsidR="004F4D80" w:rsidRPr="009A6462" w:rsidRDefault="004F4D80" w:rsidP="004F4D80">
      <w:pPr>
        <w:spacing w:line="240" w:lineRule="auto"/>
        <w:ind w:firstLine="0"/>
        <w:jc w:val="center"/>
        <w:rPr>
          <w:sz w:val="26"/>
          <w:szCs w:val="26"/>
          <w:vertAlign w:val="superscript"/>
        </w:rPr>
      </w:pPr>
      <w:r w:rsidRPr="009A6462">
        <w:rPr>
          <w:sz w:val="26"/>
          <w:szCs w:val="26"/>
          <w:vertAlign w:val="superscript"/>
        </w:rPr>
        <w:t>(краткое описание предлагаемой продукции)</w:t>
      </w:r>
    </w:p>
    <w:p w:rsidR="004F4D80" w:rsidRPr="009A6462" w:rsidRDefault="004F4D80" w:rsidP="004F4D80">
      <w:pPr>
        <w:spacing w:after="120" w:line="240" w:lineRule="auto"/>
        <w:ind w:firstLine="0"/>
        <w:rPr>
          <w:sz w:val="26"/>
          <w:szCs w:val="26"/>
        </w:rPr>
      </w:pPr>
      <w:r w:rsidRPr="009A6462">
        <w:rPr>
          <w:sz w:val="26"/>
          <w:szCs w:val="26"/>
        </w:rPr>
        <w:t xml:space="preserve">на условиях и в соответствии с </w:t>
      </w:r>
      <w:r w:rsidR="00975C64" w:rsidRPr="009A6462">
        <w:rPr>
          <w:sz w:val="26"/>
          <w:szCs w:val="26"/>
        </w:rPr>
        <w:t xml:space="preserve">Техническим предложением, Графиком выполнения поставок, Сводной таблицей стоимости </w:t>
      </w:r>
      <w:r w:rsidR="00F04258" w:rsidRPr="009A6462">
        <w:rPr>
          <w:bCs w:val="0"/>
          <w:sz w:val="26"/>
          <w:szCs w:val="26"/>
        </w:rPr>
        <w:t xml:space="preserve">поставок </w:t>
      </w:r>
      <w:r w:rsidR="00975C64" w:rsidRPr="009A6462">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A6462">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A646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rPr>
                <w:sz w:val="26"/>
                <w:szCs w:val="26"/>
              </w:rPr>
            </w:pPr>
            <w:r w:rsidRPr="009A6462">
              <w:rPr>
                <w:sz w:val="26"/>
                <w:szCs w:val="26"/>
              </w:rPr>
              <w:t xml:space="preserve">Итоговая стоимость </w:t>
            </w:r>
            <w:r w:rsidR="00C236C0" w:rsidRPr="009A6462">
              <w:rPr>
                <w:sz w:val="26"/>
                <w:szCs w:val="26"/>
              </w:rPr>
              <w:t>Заявки</w:t>
            </w:r>
            <w:r w:rsidRPr="009A6462">
              <w:rPr>
                <w:sz w:val="26"/>
                <w:szCs w:val="26"/>
              </w:rPr>
              <w:t xml:space="preserve"> без НДС, </w:t>
            </w:r>
            <w:proofErr w:type="spellStart"/>
            <w:r w:rsidRPr="009A6462">
              <w:rPr>
                <w:sz w:val="26"/>
                <w:szCs w:val="26"/>
              </w:rPr>
              <w:t>руб.РФ</w:t>
            </w:r>
            <w:proofErr w:type="spellEnd"/>
            <w:r w:rsidRPr="009A6462">
              <w:rPr>
                <w:sz w:val="26"/>
                <w:szCs w:val="26"/>
              </w:rPr>
              <w:t>.</w:t>
            </w:r>
          </w:p>
          <w:p w:rsidR="004F4D80" w:rsidRPr="009A6462" w:rsidRDefault="004F4D80" w:rsidP="004F4D80">
            <w:pPr>
              <w:spacing w:line="240" w:lineRule="auto"/>
              <w:ind w:right="-45" w:firstLine="0"/>
              <w:rPr>
                <w:sz w:val="26"/>
                <w:szCs w:val="26"/>
              </w:rPr>
            </w:pPr>
            <w:r w:rsidRPr="009A6462">
              <w:rPr>
                <w:rStyle w:val="aa"/>
                <w:b w:val="0"/>
                <w:i w:val="0"/>
                <w:sz w:val="26"/>
                <w:szCs w:val="26"/>
              </w:rPr>
              <w:t xml:space="preserve">по лоту № </w:t>
            </w:r>
            <w:r w:rsidRPr="009A6462">
              <w:rPr>
                <w:rStyle w:val="aa"/>
                <w:b w:val="0"/>
                <w:sz w:val="26"/>
                <w:szCs w:val="26"/>
              </w:rPr>
              <w:t xml:space="preserve">(указывается номер и название  лота, на который подает оферту </w:t>
            </w:r>
            <w:r w:rsidR="00C236C0" w:rsidRPr="009A6462">
              <w:rPr>
                <w:rStyle w:val="aa"/>
                <w:b w:val="0"/>
                <w:sz w:val="26"/>
                <w:szCs w:val="26"/>
              </w:rPr>
              <w:t>Участник</w:t>
            </w:r>
            <w:r w:rsidRPr="009A6462">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(итоговая стоимость, рублей</w:t>
            </w:r>
            <w:r w:rsidRPr="009A6462">
              <w:rPr>
                <w:rStyle w:val="aa"/>
                <w:b w:val="0"/>
                <w:i w:val="0"/>
                <w:sz w:val="26"/>
                <w:szCs w:val="26"/>
              </w:rPr>
              <w:t xml:space="preserve"> РФ</w:t>
            </w:r>
            <w:r w:rsidRPr="009A6462">
              <w:rPr>
                <w:sz w:val="26"/>
                <w:szCs w:val="26"/>
              </w:rPr>
              <w:t>, без НДС)</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(НДС по итоговой стоимости, рублей)</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20"/>
        <w:ind w:left="284"/>
        <w:rPr>
          <w:sz w:val="26"/>
          <w:szCs w:val="26"/>
          <w:shd w:val="clear" w:color="auto" w:fill="FFFF99"/>
        </w:rPr>
      </w:pPr>
      <w:r w:rsidRPr="009A6462">
        <w:rPr>
          <w:sz w:val="26"/>
          <w:szCs w:val="26"/>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3152"/>
        <w:gridCol w:w="6586"/>
      </w:tblGrid>
      <w:tr w:rsidR="004F4D80" w:rsidRPr="009A6462" w:rsidTr="004F4D80">
        <w:trPr>
          <w:trHeight w:val="546"/>
        </w:trPr>
        <w:tc>
          <w:tcPr>
            <w:tcW w:w="54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w:t>
            </w:r>
          </w:p>
          <w:p w:rsidR="004F4D80" w:rsidRPr="009A6462" w:rsidRDefault="004F4D80" w:rsidP="004F4D80">
            <w:pPr>
              <w:spacing w:line="240" w:lineRule="auto"/>
              <w:ind w:hanging="108"/>
              <w:jc w:val="center"/>
              <w:rPr>
                <w:rStyle w:val="aa"/>
                <w:b w:val="0"/>
                <w:i w:val="0"/>
                <w:sz w:val="26"/>
                <w:szCs w:val="26"/>
              </w:rPr>
            </w:pPr>
            <w:proofErr w:type="gramStart"/>
            <w:r w:rsidRPr="009A6462">
              <w:rPr>
                <w:rStyle w:val="aa"/>
                <w:b w:val="0"/>
                <w:i w:val="0"/>
                <w:sz w:val="26"/>
                <w:szCs w:val="26"/>
              </w:rPr>
              <w:t>п</w:t>
            </w:r>
            <w:proofErr w:type="gramEnd"/>
            <w:r w:rsidRPr="009A6462">
              <w:rPr>
                <w:rStyle w:val="aa"/>
                <w:b w:val="0"/>
                <w:i w:val="0"/>
                <w:sz w:val="26"/>
                <w:szCs w:val="26"/>
              </w:rPr>
              <w:t>/п</w:t>
            </w:r>
          </w:p>
        </w:tc>
        <w:tc>
          <w:tcPr>
            <w:tcW w:w="349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Наименование</w:t>
            </w:r>
          </w:p>
        </w:tc>
        <w:tc>
          <w:tcPr>
            <w:tcW w:w="6216"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Итоговая сумма</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1</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564"/>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lastRenderedPageBreak/>
              <w:t>2</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00" w:beforeAutospacing="1" w:line="240" w:lineRule="auto"/>
        <w:rPr>
          <w:sz w:val="26"/>
          <w:szCs w:val="26"/>
        </w:rPr>
      </w:pPr>
      <w:r w:rsidRPr="009A6462">
        <w:rPr>
          <w:sz w:val="26"/>
          <w:szCs w:val="26"/>
        </w:rPr>
        <w:t>Стоимость является окончательной и содержит все расходы, связанные с исполнением Договора.</w:t>
      </w:r>
    </w:p>
    <w:p w:rsidR="004F4D80" w:rsidRPr="009A6462" w:rsidRDefault="004F4D80" w:rsidP="004F4D80">
      <w:pPr>
        <w:pStyle w:val="Times120"/>
        <w:widowControl w:val="0"/>
        <w:spacing w:before="120"/>
        <w:rPr>
          <w:b/>
          <w:sz w:val="26"/>
          <w:szCs w:val="26"/>
        </w:rPr>
      </w:pPr>
      <w:r w:rsidRPr="009A6462">
        <w:rPr>
          <w:b/>
          <w:sz w:val="26"/>
          <w:szCs w:val="26"/>
        </w:rPr>
        <w:t xml:space="preserve">Срок выполнения поставок: </w:t>
      </w:r>
    </w:p>
    <w:p w:rsidR="004F4D80" w:rsidRPr="009A6462" w:rsidRDefault="004F4D80" w:rsidP="004F4D80">
      <w:pPr>
        <w:pStyle w:val="Times120"/>
        <w:widowControl w:val="0"/>
        <w:rPr>
          <w:sz w:val="26"/>
          <w:szCs w:val="26"/>
        </w:rPr>
      </w:pPr>
      <w:r w:rsidRPr="009A6462">
        <w:rPr>
          <w:sz w:val="26"/>
          <w:szCs w:val="26"/>
        </w:rPr>
        <w:t xml:space="preserve">Начало выполнения поставок: </w:t>
      </w:r>
      <w:r w:rsidRPr="009A6462">
        <w:rPr>
          <w:rStyle w:val="aa"/>
          <w:bCs w:val="0"/>
          <w:snapToGrid w:val="0"/>
          <w:sz w:val="26"/>
          <w:szCs w:val="26"/>
        </w:rPr>
        <w:t>_____________________________________________________</w:t>
      </w:r>
      <w:r w:rsidRPr="009A6462">
        <w:rPr>
          <w:sz w:val="26"/>
          <w:szCs w:val="26"/>
        </w:rPr>
        <w:t>.</w:t>
      </w:r>
    </w:p>
    <w:p w:rsidR="004F4D80" w:rsidRPr="009A6462" w:rsidRDefault="004F4D80" w:rsidP="004F4D80">
      <w:pPr>
        <w:pStyle w:val="Times120"/>
        <w:widowControl w:val="0"/>
        <w:rPr>
          <w:sz w:val="26"/>
          <w:szCs w:val="26"/>
        </w:rPr>
      </w:pPr>
      <w:r w:rsidRPr="009A6462">
        <w:rPr>
          <w:sz w:val="26"/>
          <w:szCs w:val="26"/>
        </w:rPr>
        <w:t xml:space="preserve">Окончание выполнения поставок: </w:t>
      </w:r>
      <w:r w:rsidRPr="009A6462">
        <w:rPr>
          <w:rStyle w:val="aa"/>
          <w:bCs w:val="0"/>
          <w:snapToGrid w:val="0"/>
          <w:sz w:val="26"/>
          <w:szCs w:val="26"/>
        </w:rPr>
        <w:t>________________________________________________</w:t>
      </w:r>
      <w:r w:rsidRPr="009A6462">
        <w:rPr>
          <w:sz w:val="26"/>
          <w:szCs w:val="26"/>
        </w:rPr>
        <w:t>.</w:t>
      </w:r>
    </w:p>
    <w:p w:rsidR="004F4D80" w:rsidRPr="009A6462" w:rsidRDefault="004F4D80" w:rsidP="004F4D80">
      <w:pPr>
        <w:pStyle w:val="Times120"/>
        <w:widowControl w:val="0"/>
        <w:spacing w:after="120"/>
        <w:rPr>
          <w:iCs/>
          <w:sz w:val="26"/>
          <w:szCs w:val="26"/>
        </w:rPr>
      </w:pPr>
      <w:r w:rsidRPr="009A6462">
        <w:rPr>
          <w:b/>
          <w:sz w:val="26"/>
          <w:szCs w:val="26"/>
        </w:rPr>
        <w:t>Условия оплаты выполнения поставок</w:t>
      </w:r>
      <w:r w:rsidRPr="009A6462">
        <w:rPr>
          <w:b/>
          <w:iCs/>
          <w:sz w:val="26"/>
          <w:szCs w:val="26"/>
        </w:rPr>
        <w:t>:</w:t>
      </w:r>
      <w:r w:rsidRPr="009A6462">
        <w:rPr>
          <w:iCs/>
          <w:sz w:val="26"/>
          <w:szCs w:val="26"/>
        </w:rPr>
        <w:t xml:space="preserve"> </w:t>
      </w:r>
      <w:r w:rsidRPr="009A6462">
        <w:rPr>
          <w:rStyle w:val="aa"/>
          <w:bCs w:val="0"/>
          <w:snapToGrid w:val="0"/>
          <w:sz w:val="26"/>
          <w:szCs w:val="26"/>
        </w:rPr>
        <w:t>________________________________</w:t>
      </w:r>
      <w:r w:rsidRPr="009A6462">
        <w:rPr>
          <w:rStyle w:val="aa"/>
          <w:b w:val="0"/>
          <w:bCs w:val="0"/>
          <w:snapToGrid w:val="0"/>
          <w:sz w:val="26"/>
          <w:szCs w:val="26"/>
        </w:rPr>
        <w:t>_______</w:t>
      </w:r>
      <w:r w:rsidRPr="009A6462">
        <w:rPr>
          <w:rStyle w:val="aa"/>
          <w:bCs w:val="0"/>
          <w:snapToGrid w:val="0"/>
          <w:sz w:val="26"/>
          <w:szCs w:val="26"/>
        </w:rPr>
        <w:t>__</w:t>
      </w:r>
      <w:r w:rsidRPr="009A6462">
        <w:rPr>
          <w:iCs/>
          <w:sz w:val="26"/>
          <w:szCs w:val="26"/>
        </w:rPr>
        <w:t>.</w:t>
      </w:r>
    </w:p>
    <w:p w:rsidR="004F4D80" w:rsidRPr="009A6462" w:rsidRDefault="004F4D80" w:rsidP="004F4D80">
      <w:pPr>
        <w:spacing w:after="120" w:line="240" w:lineRule="auto"/>
        <w:rPr>
          <w:sz w:val="26"/>
          <w:szCs w:val="26"/>
        </w:rPr>
      </w:pPr>
      <w:r w:rsidRPr="009A6462">
        <w:rPr>
          <w:i/>
          <w:sz w:val="26"/>
          <w:szCs w:val="26"/>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A6462" w:rsidRDefault="004F4D80" w:rsidP="004F4D80">
      <w:pPr>
        <w:spacing w:after="60" w:line="240" w:lineRule="auto"/>
        <w:rPr>
          <w:sz w:val="26"/>
          <w:szCs w:val="26"/>
        </w:rPr>
      </w:pPr>
      <w:r w:rsidRPr="009A6462">
        <w:rPr>
          <w:sz w:val="26"/>
          <w:szCs w:val="26"/>
        </w:rPr>
        <w:t xml:space="preserve">Настоящая </w:t>
      </w:r>
      <w:r w:rsidR="00C236C0" w:rsidRPr="009A6462">
        <w:rPr>
          <w:sz w:val="26"/>
          <w:szCs w:val="26"/>
        </w:rPr>
        <w:t>Заявка</w:t>
      </w:r>
      <w:r w:rsidRPr="009A6462">
        <w:rPr>
          <w:sz w:val="26"/>
          <w:szCs w:val="26"/>
        </w:rPr>
        <w:t xml:space="preserve"> имеет правовой статус оферты и действует до «____»_______________ 200_ года.</w:t>
      </w:r>
    </w:p>
    <w:p w:rsidR="00975C64" w:rsidRPr="009A6462" w:rsidRDefault="00975C64" w:rsidP="00975C64">
      <w:pPr>
        <w:tabs>
          <w:tab w:val="left" w:pos="1080"/>
        </w:tabs>
        <w:spacing w:line="240" w:lineRule="auto"/>
        <w:ind w:firstLine="540"/>
        <w:rPr>
          <w:sz w:val="26"/>
          <w:szCs w:val="26"/>
        </w:rPr>
      </w:pPr>
      <w:r w:rsidRPr="009A6462">
        <w:rPr>
          <w:sz w:val="26"/>
          <w:szCs w:val="26"/>
        </w:rPr>
        <w:t>Данная Заявка подается с пониманием того, что:</w:t>
      </w:r>
    </w:p>
    <w:p w:rsidR="00975C64" w:rsidRPr="009A6462" w:rsidRDefault="00975C64" w:rsidP="00975C64">
      <w:pPr>
        <w:tabs>
          <w:tab w:val="left" w:pos="1080"/>
        </w:tabs>
        <w:spacing w:line="240" w:lineRule="auto"/>
        <w:ind w:firstLine="540"/>
        <w:rPr>
          <w:sz w:val="26"/>
          <w:szCs w:val="26"/>
        </w:rPr>
      </w:pPr>
      <w:r w:rsidRPr="009A6462">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A6462" w:rsidRDefault="00975C64" w:rsidP="00975C64">
      <w:pPr>
        <w:tabs>
          <w:tab w:val="left" w:pos="1080"/>
        </w:tabs>
        <w:spacing w:line="240" w:lineRule="auto"/>
        <w:ind w:firstLine="540"/>
        <w:rPr>
          <w:sz w:val="26"/>
          <w:szCs w:val="26"/>
        </w:rPr>
      </w:pPr>
      <w:r w:rsidRPr="009A6462">
        <w:rPr>
          <w:sz w:val="26"/>
          <w:szCs w:val="26"/>
        </w:rPr>
        <w:t>вы оставляете за собой право:</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заявки с ценами, превышающими начальную (максимальную) цену договора (цену лота);</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принять или отклонить любую Заявку в соответствии с условиями документации о закупке;</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все заявки.</w:t>
      </w:r>
    </w:p>
    <w:p w:rsidR="00975C64" w:rsidRPr="009A6462" w:rsidRDefault="00975C64" w:rsidP="00975C64">
      <w:pPr>
        <w:tabs>
          <w:tab w:val="left" w:pos="1080"/>
        </w:tabs>
        <w:spacing w:line="240" w:lineRule="auto"/>
        <w:ind w:firstLine="540"/>
        <w:rPr>
          <w:sz w:val="26"/>
          <w:szCs w:val="26"/>
        </w:rPr>
      </w:pPr>
      <w:r w:rsidRPr="009A6462">
        <w:rPr>
          <w:sz w:val="26"/>
          <w:szCs w:val="26"/>
        </w:rPr>
        <w:t>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proofErr w:type="gramStart"/>
      <w:r w:rsidRPr="009A6462">
        <w:rPr>
          <w:sz w:val="26"/>
          <w:szCs w:val="26"/>
        </w:rPr>
        <w:t>заключить договор в установленном в документации о закупке порядке,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Победителем/участником, предложившим </w:t>
      </w:r>
      <w:r w:rsidRPr="009A6462">
        <w:rPr>
          <w:sz w:val="26"/>
          <w:szCs w:val="26"/>
        </w:rPr>
        <w:lastRenderedPageBreak/>
        <w:t>наилучшую заявку.</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предоставить в качестве </w:t>
      </w:r>
      <w:proofErr w:type="gramStart"/>
      <w:r w:rsidRPr="009A6462">
        <w:rPr>
          <w:sz w:val="26"/>
          <w:szCs w:val="26"/>
        </w:rPr>
        <w:t>обеспечения исполнения обязательств Участника закупки</w:t>
      </w:r>
      <w:proofErr w:type="gramEnd"/>
      <w:r w:rsidRPr="009A6462">
        <w:rPr>
          <w:sz w:val="26"/>
          <w:szCs w:val="26"/>
        </w:rPr>
        <w:t xml:space="preserve"> в составе подаваемой Заявки Соглашение о неустойке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Документации по запросу предложений,</w:t>
      </w:r>
      <w:r w:rsidRPr="009A6462">
        <w:rPr>
          <w:sz w:val="26"/>
          <w:szCs w:val="26"/>
        </w:rPr>
        <w:t xml:space="preserve"> в установленный в документации о закупке срок</w:t>
      </w:r>
      <w:r w:rsidRPr="009A6462">
        <w:rPr>
          <w:i/>
          <w:sz w:val="26"/>
          <w:szCs w:val="26"/>
        </w:rPr>
        <w:t>.</w:t>
      </w:r>
    </w:p>
    <w:p w:rsidR="00975C64" w:rsidRPr="009A6462" w:rsidRDefault="00975C64" w:rsidP="00975C64">
      <w:pPr>
        <w:widowControl w:val="0"/>
        <w:tabs>
          <w:tab w:val="left" w:pos="1080"/>
        </w:tabs>
        <w:spacing w:line="240" w:lineRule="auto"/>
        <w:ind w:left="1260"/>
        <w:rPr>
          <w:sz w:val="26"/>
          <w:szCs w:val="26"/>
        </w:rPr>
      </w:pPr>
    </w:p>
    <w:p w:rsidR="00975C64" w:rsidRPr="009A6462" w:rsidRDefault="00975C64" w:rsidP="00975C64">
      <w:pPr>
        <w:tabs>
          <w:tab w:val="left" w:pos="1080"/>
        </w:tabs>
        <w:spacing w:line="240" w:lineRule="auto"/>
        <w:ind w:firstLine="540"/>
        <w:rPr>
          <w:sz w:val="26"/>
          <w:szCs w:val="26"/>
        </w:rPr>
      </w:pPr>
      <w:r w:rsidRPr="009A6462">
        <w:rPr>
          <w:sz w:val="26"/>
          <w:szCs w:val="26"/>
        </w:rPr>
        <w:t>Я, нижеподписавшийся, настоящим удостоверяю, что на момент подписания настоящей заявки ______________ (</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полностью удовлетворяет требованиям к Участникам закупки и в частности: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правоспособным;</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proofErr w:type="gramStart"/>
      <w:r w:rsidRPr="009A6462">
        <w:rPr>
          <w:sz w:val="26"/>
          <w:szCs w:val="26"/>
        </w:rPr>
        <w:t>является полностью дееспособным [</w:t>
      </w:r>
      <w:r w:rsidRPr="009A6462">
        <w:rPr>
          <w:rStyle w:val="FTN-"/>
          <w:sz w:val="26"/>
          <w:szCs w:val="26"/>
        </w:rPr>
        <w:t>заполняется физическим лицом, подающим Заявку на участие в закупочной процедуре.</w:t>
      </w:r>
      <w:proofErr w:type="gramEnd"/>
      <w:r w:rsidRPr="009A6462">
        <w:rPr>
          <w:rStyle w:val="FTN-"/>
          <w:sz w:val="26"/>
          <w:szCs w:val="26"/>
        </w:rPr>
        <w:t xml:space="preserve"> </w:t>
      </w:r>
      <w:proofErr w:type="gramStart"/>
      <w:r w:rsidRPr="009A6462">
        <w:rPr>
          <w:rStyle w:val="FTN-"/>
          <w:sz w:val="26"/>
          <w:szCs w:val="26"/>
        </w:rPr>
        <w:t>При подготовке Заявки юридическим лицом – данная формулировка подлежит удалению]</w:t>
      </w:r>
      <w:r w:rsidRPr="009A6462">
        <w:rPr>
          <w:sz w:val="26"/>
          <w:szCs w:val="26"/>
        </w:rPr>
        <w:t>;</w:t>
      </w:r>
      <w:proofErr w:type="gramEnd"/>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6"/>
          <w:szCs w:val="26"/>
        </w:rPr>
      </w:pPr>
      <w:proofErr w:type="gramStart"/>
      <w:r w:rsidRPr="009A6462">
        <w:rPr>
          <w:sz w:val="26"/>
          <w:szCs w:val="26"/>
        </w:rPr>
        <w:t>не находится  в процессе ликвидации, не имеет вступившего в силу решения арбитражного суда о признании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банкротом и об открытии конкурсного производства, на имущество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в части существенной для исполнения договора, не наложен арест, экономическая деятельность</w:t>
      </w:r>
      <w:proofErr w:type="gramEnd"/>
      <w:r w:rsidRPr="009A6462">
        <w:rPr>
          <w:sz w:val="26"/>
          <w:szCs w:val="26"/>
        </w:rPr>
        <w:t xml:space="preserve">  ________________________(</w:t>
      </w:r>
      <w:proofErr w:type="gramStart"/>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не приостановлена.</w:t>
      </w:r>
      <w:proofErr w:type="gramEnd"/>
    </w:p>
    <w:p w:rsidR="00975C64" w:rsidRPr="009A6462" w:rsidRDefault="00975C64" w:rsidP="00975C64">
      <w:pPr>
        <w:spacing w:after="120" w:line="240" w:lineRule="auto"/>
        <w:rPr>
          <w:sz w:val="26"/>
          <w:szCs w:val="26"/>
        </w:rPr>
      </w:pPr>
      <w:r w:rsidRPr="009A6462">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A6462">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A646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 xml:space="preserve">№ </w:t>
            </w:r>
            <w:proofErr w:type="spellStart"/>
            <w:proofErr w:type="gramStart"/>
            <w:r w:rsidRPr="009A6462">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Число    страниц</w:t>
            </w: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r w:rsidRPr="009A6462">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bl>
    <w:p w:rsidR="00DF4A13" w:rsidRPr="009A6462" w:rsidRDefault="00DF4A13" w:rsidP="00975C64">
      <w:pPr>
        <w:spacing w:after="120" w:line="240" w:lineRule="auto"/>
        <w:rPr>
          <w:sz w:val="26"/>
          <w:szCs w:val="26"/>
        </w:rPr>
      </w:pPr>
    </w:p>
    <w:p w:rsidR="00DF4A13" w:rsidRPr="009A6462" w:rsidRDefault="00DF4A13"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lastRenderedPageBreak/>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C236C0" w:rsidRPr="009A6462" w:rsidRDefault="00C236C0">
      <w:pPr>
        <w:suppressAutoHyphens w:val="0"/>
        <w:spacing w:line="240" w:lineRule="auto"/>
        <w:ind w:firstLine="0"/>
        <w:jc w:val="left"/>
        <w:rPr>
          <w:sz w:val="26"/>
          <w:szCs w:val="26"/>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9A6462">
        <w:rPr>
          <w:b/>
          <w:sz w:val="26"/>
          <w:szCs w:val="26"/>
        </w:rPr>
        <w:br w:type="page"/>
      </w:r>
    </w:p>
    <w:p w:rsidR="004F4D80" w:rsidRPr="009A6462" w:rsidRDefault="004F4D80" w:rsidP="004F4D80">
      <w:pPr>
        <w:pStyle w:val="3"/>
        <w:rPr>
          <w:sz w:val="26"/>
          <w:szCs w:val="26"/>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9A6462">
        <w:rPr>
          <w:sz w:val="26"/>
          <w:szCs w:val="26"/>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следует оформить на официальном бланке </w:t>
      </w:r>
      <w:r w:rsidR="00C236C0" w:rsidRPr="009A6462">
        <w:rPr>
          <w:sz w:val="26"/>
          <w:szCs w:val="26"/>
        </w:rPr>
        <w:t>Участник</w:t>
      </w:r>
      <w:r w:rsidRPr="009A6462">
        <w:rPr>
          <w:sz w:val="26"/>
          <w:szCs w:val="26"/>
        </w:rPr>
        <w:t xml:space="preserve">а. </w:t>
      </w:r>
      <w:r w:rsidR="00C236C0" w:rsidRPr="009A6462">
        <w:rPr>
          <w:sz w:val="26"/>
          <w:szCs w:val="26"/>
        </w:rPr>
        <w:t>Участник</w:t>
      </w:r>
      <w:r w:rsidRPr="009A6462">
        <w:rPr>
          <w:sz w:val="26"/>
          <w:szCs w:val="26"/>
        </w:rPr>
        <w:t xml:space="preserve"> присваивает письму дату и номер в соответствии с принятыми у него правилами документооборота.</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9A6462">
        <w:rPr>
          <w:sz w:val="26"/>
          <w:szCs w:val="26"/>
        </w:rPr>
        <w:t>ХХХ</w:t>
      </w:r>
      <w:proofErr w:type="spellEnd"/>
      <w:r w:rsidR="004F4D80" w:rsidRPr="009A6462">
        <w:rPr>
          <w:sz w:val="26"/>
          <w:szCs w:val="26"/>
        </w:rPr>
        <w:t> ХХХ</w:t>
      </w:r>
      <w:proofErr w:type="gramStart"/>
      <w:r w:rsidR="004F4D80" w:rsidRPr="009A6462">
        <w:rPr>
          <w:sz w:val="26"/>
          <w:szCs w:val="26"/>
        </w:rPr>
        <w:t>,Х</w:t>
      </w:r>
      <w:proofErr w:type="gramEnd"/>
      <w:r w:rsidR="004F4D80" w:rsidRPr="009A6462">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9A6462">
        <w:rPr>
          <w:sz w:val="26"/>
          <w:szCs w:val="26"/>
        </w:rPr>
        <w:t>шеф-монтажа</w:t>
      </w:r>
      <w:proofErr w:type="gramEnd"/>
      <w:r w:rsidRPr="009A6462">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срок действия Заявки согласно требованиям подпункта </w:t>
      </w:r>
      <w:r w:rsidR="00763E64" w:rsidRPr="009A6462">
        <w:rPr>
          <w:sz w:val="26"/>
          <w:szCs w:val="26"/>
        </w:rPr>
        <w:fldChar w:fldCharType="begin"/>
      </w:r>
      <w:r w:rsidR="009C271D" w:rsidRPr="009A6462">
        <w:rPr>
          <w:sz w:val="26"/>
          <w:szCs w:val="26"/>
        </w:rPr>
        <w:instrText xml:space="preserve"> REF _Ref306008743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3.3.4</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6462">
        <w:rPr>
          <w:sz w:val="26"/>
          <w:szCs w:val="26"/>
        </w:rPr>
        <w:t>Участник</w:t>
      </w:r>
      <w:r w:rsidR="004F4D80"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должно быть подписано и скреплено печатью в соответствии с требованиями подпунктов </w:t>
      </w:r>
      <w:r w:rsidR="00763E64" w:rsidRPr="009A6462">
        <w:rPr>
          <w:sz w:val="26"/>
          <w:szCs w:val="26"/>
        </w:rPr>
        <w:fldChar w:fldCharType="begin"/>
      </w:r>
      <w:r w:rsidR="00D56F8C" w:rsidRPr="009A6462">
        <w:rPr>
          <w:sz w:val="26"/>
          <w:szCs w:val="26"/>
        </w:rPr>
        <w:instrText xml:space="preserve"> REF _Ref55279015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3.3.1.6</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D56F8C" w:rsidRPr="009A6462">
        <w:rPr>
          <w:sz w:val="26"/>
          <w:szCs w:val="26"/>
        </w:rPr>
        <w:instrText xml:space="preserve"> REF _Ref195087786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3.3.1.7</w:t>
      </w:r>
      <w:r w:rsidR="00763E64" w:rsidRPr="009A6462">
        <w:rPr>
          <w:sz w:val="26"/>
          <w:szCs w:val="26"/>
        </w:rPr>
        <w:fldChar w:fldCharType="end"/>
      </w:r>
      <w:r w:rsidRPr="009A6462">
        <w:rPr>
          <w:sz w:val="26"/>
          <w:szCs w:val="26"/>
        </w:rPr>
        <w:t>.</w:t>
      </w:r>
    </w:p>
    <w:p w:rsidR="00920CB0" w:rsidRPr="009A6462" w:rsidRDefault="00920CB0">
      <w:pPr>
        <w:suppressAutoHyphens w:val="0"/>
        <w:spacing w:line="240" w:lineRule="auto"/>
        <w:ind w:firstLine="0"/>
        <w:jc w:val="left"/>
        <w:rPr>
          <w:b/>
          <w:sz w:val="26"/>
          <w:szCs w:val="26"/>
        </w:rPr>
      </w:pPr>
      <w:bookmarkStart w:id="607" w:name="_Ref55335821"/>
      <w:bookmarkStart w:id="608" w:name="_Ref55336345"/>
      <w:bookmarkStart w:id="609" w:name="_Toc57314674"/>
      <w:bookmarkStart w:id="610" w:name="_Toc69728988"/>
      <w:bookmarkStart w:id="611" w:name="_Toc98253922"/>
      <w:bookmarkStart w:id="612" w:name="_Toc165173850"/>
      <w:r w:rsidRPr="009A6462">
        <w:rPr>
          <w:sz w:val="26"/>
          <w:szCs w:val="26"/>
        </w:rPr>
        <w:br w:type="page"/>
      </w:r>
    </w:p>
    <w:p w:rsidR="00920CB0" w:rsidRPr="009A6462" w:rsidRDefault="00920CB0" w:rsidP="00920CB0">
      <w:pPr>
        <w:pStyle w:val="3"/>
        <w:rPr>
          <w:sz w:val="26"/>
          <w:szCs w:val="26"/>
        </w:rPr>
      </w:pPr>
      <w:bookmarkStart w:id="613" w:name="_Ref440271964"/>
      <w:bookmarkStart w:id="614" w:name="_Toc440357135"/>
      <w:bookmarkStart w:id="615" w:name="_Toc440359690"/>
      <w:bookmarkStart w:id="616" w:name="_Toc447269819"/>
      <w:r w:rsidRPr="009A6462">
        <w:rPr>
          <w:sz w:val="26"/>
          <w:szCs w:val="26"/>
        </w:rPr>
        <w:lastRenderedPageBreak/>
        <w:t>Антикоррупционные обязательства (Форма 1.1).</w:t>
      </w:r>
      <w:bookmarkEnd w:id="613"/>
      <w:bookmarkEnd w:id="614"/>
      <w:bookmarkEnd w:id="615"/>
      <w:bookmarkEnd w:id="616"/>
    </w:p>
    <w:p w:rsidR="00920CB0" w:rsidRPr="009A6462" w:rsidRDefault="00920CB0" w:rsidP="00BC19F9">
      <w:pPr>
        <w:pStyle w:val="3"/>
        <w:numPr>
          <w:ilvl w:val="3"/>
          <w:numId w:val="76"/>
        </w:numPr>
        <w:rPr>
          <w:b w:val="0"/>
          <w:sz w:val="26"/>
          <w:szCs w:val="26"/>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A6462">
        <w:rPr>
          <w:b w:val="0"/>
          <w:sz w:val="26"/>
          <w:szCs w:val="26"/>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9A6462" w:rsidRDefault="00920CB0" w:rsidP="00920CB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920CB0" w:rsidRPr="009A6462" w:rsidRDefault="00920CB0" w:rsidP="00920CB0">
      <w:pPr>
        <w:ind w:firstLine="0"/>
        <w:rPr>
          <w:sz w:val="26"/>
          <w:szCs w:val="26"/>
        </w:rPr>
      </w:pPr>
      <w:r w:rsidRPr="009A6462">
        <w:rPr>
          <w:sz w:val="26"/>
          <w:szCs w:val="26"/>
        </w:rPr>
        <w:t>Приложение 1 к письму о подаче оферты</w:t>
      </w:r>
    </w:p>
    <w:p w:rsidR="00920CB0" w:rsidRPr="009A6462" w:rsidRDefault="00920CB0" w:rsidP="00920CB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920CB0" w:rsidRPr="009A6462" w:rsidRDefault="00920CB0" w:rsidP="00920CB0">
      <w:pPr>
        <w:keepNext/>
        <w:tabs>
          <w:tab w:val="num" w:pos="1134"/>
        </w:tabs>
        <w:spacing w:line="240" w:lineRule="auto"/>
        <w:jc w:val="right"/>
        <w:outlineLvl w:val="1"/>
        <w:rPr>
          <w:b/>
          <w:sz w:val="26"/>
          <w:szCs w:val="26"/>
        </w:rPr>
      </w:pPr>
    </w:p>
    <w:p w:rsidR="00920CB0" w:rsidRPr="009A6462" w:rsidRDefault="00920CB0" w:rsidP="00920CB0">
      <w:pPr>
        <w:spacing w:line="240" w:lineRule="auto"/>
        <w:ind w:firstLine="709"/>
        <w:jc w:val="center"/>
        <w:rPr>
          <w:b/>
          <w:bCs w:val="0"/>
          <w:color w:val="000000"/>
          <w:sz w:val="26"/>
          <w:szCs w:val="26"/>
        </w:rPr>
      </w:pPr>
      <w:r w:rsidRPr="009A6462">
        <w:rPr>
          <w:b/>
          <w:bCs w:val="0"/>
          <w:color w:val="000000"/>
          <w:sz w:val="26"/>
          <w:szCs w:val="26"/>
        </w:rPr>
        <w:t>Антикоррупционные обязательства</w:t>
      </w:r>
    </w:p>
    <w:p w:rsidR="00920CB0" w:rsidRPr="009A6462" w:rsidRDefault="00920CB0" w:rsidP="00920CB0">
      <w:pPr>
        <w:spacing w:line="240" w:lineRule="auto"/>
        <w:ind w:firstLine="709"/>
        <w:jc w:val="center"/>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по разработке и принятию мер по предупреждению и противодействию коррупции.</w:t>
      </w:r>
    </w:p>
    <w:p w:rsidR="00920CB0" w:rsidRPr="009A6462" w:rsidRDefault="00920CB0" w:rsidP="00BC19F9">
      <w:pPr>
        <w:numPr>
          <w:ilvl w:val="0"/>
          <w:numId w:val="71"/>
        </w:numPr>
        <w:tabs>
          <w:tab w:val="num" w:pos="0"/>
        </w:tabs>
        <w:suppressAutoHyphens w:val="0"/>
        <w:spacing w:line="240" w:lineRule="auto"/>
        <w:ind w:left="0" w:firstLine="709"/>
        <w:rPr>
          <w:color w:val="000000"/>
          <w:sz w:val="26"/>
          <w:szCs w:val="26"/>
        </w:rPr>
      </w:pPr>
      <w:r w:rsidRPr="009A6462">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A6462" w:rsidRDefault="00920CB0" w:rsidP="00920CB0">
      <w:pPr>
        <w:widowControl w:val="0"/>
        <w:spacing w:line="240" w:lineRule="auto"/>
        <w:ind w:firstLine="709"/>
        <w:contextualSpacing/>
        <w:rPr>
          <w:sz w:val="26"/>
          <w:szCs w:val="26"/>
        </w:rPr>
      </w:pPr>
      <w:r w:rsidRPr="009A6462">
        <w:rPr>
          <w:sz w:val="26"/>
          <w:szCs w:val="26"/>
        </w:rPr>
        <w:t>1.1</w:t>
      </w:r>
      <w:r w:rsidRPr="009A6462">
        <w:rPr>
          <w:sz w:val="26"/>
          <w:szCs w:val="26"/>
        </w:rPr>
        <w:tab/>
        <w:t>Ознакомлен с Антикоррупционной политикой ПАО «</w:t>
      </w:r>
      <w:proofErr w:type="spellStart"/>
      <w:r w:rsidRPr="009A6462">
        <w:rPr>
          <w:sz w:val="26"/>
          <w:szCs w:val="26"/>
        </w:rPr>
        <w:t>Россети</w:t>
      </w:r>
      <w:proofErr w:type="spellEnd"/>
      <w:r w:rsidRPr="009A6462">
        <w:rPr>
          <w:sz w:val="26"/>
          <w:szCs w:val="26"/>
        </w:rPr>
        <w:t>» и его ДЗО, утвержденной решением Совета директоров ПАО «</w:t>
      </w:r>
      <w:proofErr w:type="spellStart"/>
      <w:r w:rsidRPr="009A6462">
        <w:rPr>
          <w:sz w:val="26"/>
          <w:szCs w:val="26"/>
        </w:rPr>
        <w:t>Россети</w:t>
      </w:r>
      <w:proofErr w:type="spellEnd"/>
      <w:r w:rsidRPr="009A6462">
        <w:rPr>
          <w:sz w:val="26"/>
          <w:szCs w:val="26"/>
        </w:rPr>
        <w:t>»/</w:t>
      </w:r>
      <w:r w:rsidRPr="009A6462">
        <w:rPr>
          <w:rFonts w:ascii="Calibri" w:hAnsi="Calibri"/>
          <w:sz w:val="26"/>
          <w:szCs w:val="26"/>
        </w:rPr>
        <w:t xml:space="preserve"> </w:t>
      </w:r>
      <w:r w:rsidRPr="009A6462">
        <w:rPr>
          <w:sz w:val="26"/>
          <w:szCs w:val="26"/>
        </w:rPr>
        <w:t>ДЗО ПАО «</w:t>
      </w:r>
      <w:proofErr w:type="spellStart"/>
      <w:r w:rsidRPr="009A6462">
        <w:rPr>
          <w:sz w:val="26"/>
          <w:szCs w:val="26"/>
        </w:rPr>
        <w:t>Россети</w:t>
      </w:r>
      <w:proofErr w:type="spellEnd"/>
      <w:r w:rsidRPr="009A6462">
        <w:rPr>
          <w:sz w:val="26"/>
          <w:szCs w:val="26"/>
        </w:rPr>
        <w:t>» (протокол от 28.11.2014 №171) (далее - Антикоррупционная политика).</w:t>
      </w:r>
    </w:p>
    <w:p w:rsidR="00920CB0" w:rsidRPr="009A6462" w:rsidRDefault="00920CB0" w:rsidP="00BC19F9">
      <w:pPr>
        <w:widowControl w:val="0"/>
        <w:numPr>
          <w:ilvl w:val="1"/>
          <w:numId w:val="75"/>
        </w:numPr>
        <w:suppressAutoHyphens w:val="0"/>
        <w:spacing w:line="240" w:lineRule="auto"/>
        <w:ind w:left="0" w:firstLine="709"/>
        <w:contextualSpacing/>
        <w:rPr>
          <w:sz w:val="26"/>
          <w:szCs w:val="26"/>
        </w:rPr>
      </w:pPr>
      <w:proofErr w:type="gramStart"/>
      <w:r w:rsidRPr="009A6462">
        <w:rPr>
          <w:sz w:val="26"/>
          <w:szCs w:val="26"/>
        </w:rPr>
        <w:t>Согласен с принимаемыми в ПАО «</w:t>
      </w:r>
      <w:proofErr w:type="spellStart"/>
      <w:r w:rsidRPr="009A6462">
        <w:rPr>
          <w:sz w:val="26"/>
          <w:szCs w:val="26"/>
        </w:rPr>
        <w:t>Россети</w:t>
      </w:r>
      <w:proofErr w:type="spellEnd"/>
      <w:r w:rsidRPr="009A6462">
        <w:rPr>
          <w:sz w:val="26"/>
          <w:szCs w:val="26"/>
        </w:rPr>
        <w:t>»/ДЗО ПАО «</w:t>
      </w:r>
      <w:proofErr w:type="spellStart"/>
      <w:r w:rsidRPr="009A6462">
        <w:rPr>
          <w:sz w:val="26"/>
          <w:szCs w:val="26"/>
        </w:rPr>
        <w:t>Россети</w:t>
      </w:r>
      <w:proofErr w:type="spellEnd"/>
      <w:r w:rsidRPr="009A6462">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A6462">
        <w:rPr>
          <w:sz w:val="26"/>
          <w:szCs w:val="26"/>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A6462">
        <w:rPr>
          <w:sz w:val="26"/>
          <w:szCs w:val="26"/>
        </w:rPr>
        <w:t>Надлежащим образом заверенный перевод на русский язык документов</w:t>
      </w:r>
      <w:r w:rsidR="00C12FA4" w:rsidRPr="009A6462">
        <w:rPr>
          <w:sz w:val="26"/>
          <w:szCs w:val="26"/>
        </w:rPr>
        <w:t xml:space="preserve"> </w:t>
      </w:r>
      <w:r w:rsidRPr="009A6462">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A6462">
        <w:rPr>
          <w:sz w:val="26"/>
          <w:szCs w:val="26"/>
        </w:rPr>
        <w:t>Заявок</w:t>
      </w:r>
      <w:r w:rsidRPr="009A6462">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A6462">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A6462" w:rsidRDefault="00920CB0" w:rsidP="00BC19F9">
      <w:pPr>
        <w:numPr>
          <w:ilvl w:val="0"/>
          <w:numId w:val="71"/>
        </w:numPr>
        <w:suppressAutoHyphens w:val="0"/>
        <w:spacing w:line="240" w:lineRule="auto"/>
        <w:ind w:left="0" w:firstLine="709"/>
        <w:rPr>
          <w:color w:val="000000"/>
          <w:sz w:val="26"/>
          <w:szCs w:val="26"/>
        </w:rPr>
      </w:pPr>
      <w:r w:rsidRPr="009A6462">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A6462">
        <w:rPr>
          <w:bCs w:val="0"/>
          <w:color w:val="000000"/>
          <w:sz w:val="26"/>
          <w:szCs w:val="26"/>
        </w:rPr>
        <w:t>Запрещённые действия</w:t>
      </w:r>
      <w:r w:rsidRPr="009A6462">
        <w:rPr>
          <w:color w:val="000000"/>
          <w:sz w:val="26"/>
          <w:szCs w:val="26"/>
        </w:rPr>
        <w:t>»).</w:t>
      </w:r>
    </w:p>
    <w:p w:rsidR="00920CB0" w:rsidRPr="009A6462" w:rsidRDefault="00920CB0" w:rsidP="00920CB0">
      <w:pPr>
        <w:spacing w:line="240" w:lineRule="auto"/>
        <w:ind w:firstLine="709"/>
        <w:rPr>
          <w:color w:val="000000"/>
          <w:sz w:val="26"/>
          <w:szCs w:val="26"/>
        </w:rPr>
      </w:pPr>
      <w:r w:rsidRPr="009A6462">
        <w:rPr>
          <w:color w:val="000000"/>
          <w:sz w:val="26"/>
          <w:szCs w:val="26"/>
        </w:rPr>
        <w:t>2. 1. К Запрещ</w:t>
      </w:r>
      <w:r w:rsidRPr="009A6462">
        <w:rPr>
          <w:bCs w:val="0"/>
          <w:color w:val="000000"/>
          <w:sz w:val="26"/>
          <w:szCs w:val="26"/>
        </w:rPr>
        <w:t>ё</w:t>
      </w:r>
      <w:r w:rsidRPr="009A6462">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t>предоставление неполных, заведомо ложных, недостоверных сведений о структуре собственников;</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lastRenderedPageBreak/>
        <w:t xml:space="preserve">непредставление информации о наличии аффилированных и иных связей, </w:t>
      </w:r>
      <w:proofErr w:type="gramStart"/>
      <w:r w:rsidRPr="009A6462">
        <w:rPr>
          <w:color w:val="000000"/>
          <w:sz w:val="26"/>
          <w:szCs w:val="26"/>
        </w:rPr>
        <w:t>пред</w:t>
      </w:r>
      <w:proofErr w:type="gramEnd"/>
      <w:r w:rsidRPr="009A6462">
        <w:rPr>
          <w:color w:val="000000"/>
          <w:sz w:val="26"/>
          <w:szCs w:val="26"/>
        </w:rPr>
        <w:t>/</w:t>
      </w:r>
      <w:proofErr w:type="gramStart"/>
      <w:r w:rsidRPr="009A6462">
        <w:rPr>
          <w:color w:val="000000"/>
          <w:sz w:val="26"/>
          <w:szCs w:val="26"/>
        </w:rPr>
        <w:t>конфликта</w:t>
      </w:r>
      <w:proofErr w:type="gramEnd"/>
      <w:r w:rsidRPr="009A6462">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освобождение, предложение или обещание освободить от исполнения обязательства или обязанности;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оказание, предложение или обещание оказать услуги;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 xml:space="preserve">предоставление, предложение или обещание предоставить иные выгоды; </w:t>
      </w:r>
    </w:p>
    <w:p w:rsidR="00920CB0" w:rsidRPr="009A6462" w:rsidRDefault="00920CB0" w:rsidP="00BC19F9">
      <w:pPr>
        <w:numPr>
          <w:ilvl w:val="0"/>
          <w:numId w:val="72"/>
        </w:numPr>
        <w:suppressAutoHyphens w:val="0"/>
        <w:spacing w:line="240" w:lineRule="auto"/>
        <w:ind w:left="0" w:firstLine="709"/>
        <w:rPr>
          <w:sz w:val="26"/>
          <w:szCs w:val="26"/>
        </w:rPr>
      </w:pPr>
      <w:r w:rsidRPr="009A6462">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lang w:val="en-US"/>
        </w:rPr>
        <w:t>C</w:t>
      </w:r>
      <w:proofErr w:type="spellStart"/>
      <w:r w:rsidRPr="009A6462">
        <w:rPr>
          <w:sz w:val="26"/>
          <w:szCs w:val="26"/>
        </w:rPr>
        <w:t>тимулирование</w:t>
      </w:r>
      <w:proofErr w:type="spellEnd"/>
      <w:r w:rsidRPr="009A6462">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rPr>
        <w:t>Под действиями работника Заказчика/Организатора закупки, осуществляемыми в пользу Участника, понимаются:</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неоправданных преимуществ по сравнению с другими участниками закупочных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каких-либо гарантий;</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ускорение существующих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A6462">
        <w:rPr>
          <w:sz w:val="26"/>
          <w:szCs w:val="26"/>
        </w:rPr>
        <w:t xml:space="preserve"> </w:t>
      </w:r>
      <w:r w:rsidRPr="009A6462">
        <w:rPr>
          <w:color w:val="000000"/>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A6462" w:rsidRDefault="00920CB0" w:rsidP="00920CB0">
      <w:pPr>
        <w:spacing w:line="240" w:lineRule="auto"/>
        <w:ind w:firstLine="709"/>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b/>
          <w:bCs w:val="0"/>
          <w:color w:val="000000"/>
          <w:sz w:val="26"/>
          <w:szCs w:val="26"/>
        </w:rPr>
        <w:t xml:space="preserve">Участник: </w:t>
      </w:r>
      <w:r w:rsidRPr="009A6462">
        <w:rPr>
          <w:color w:val="000000"/>
          <w:sz w:val="26"/>
          <w:szCs w:val="26"/>
        </w:rPr>
        <w:t>_______________/</w:t>
      </w: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i/>
          <w:color w:val="000000"/>
          <w:sz w:val="26"/>
          <w:szCs w:val="26"/>
        </w:rPr>
      </w:pPr>
      <w:r w:rsidRPr="009A6462">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A6462" w:rsidRDefault="00920CB0" w:rsidP="00920CB0">
      <w:pPr>
        <w:rPr>
          <w:sz w:val="26"/>
          <w:szCs w:val="26"/>
        </w:rPr>
      </w:pPr>
      <w:r w:rsidRPr="009A6462">
        <w:rPr>
          <w:i/>
          <w:sz w:val="26"/>
          <w:szCs w:val="26"/>
        </w:rPr>
        <w:lastRenderedPageBreak/>
        <w:t xml:space="preserve">В ПАО «_______» действует система </w:t>
      </w:r>
      <w:r w:rsidRPr="009A6462">
        <w:rPr>
          <w:bCs w:val="0"/>
          <w:i/>
          <w:iCs/>
          <w:sz w:val="26"/>
          <w:szCs w:val="26"/>
        </w:rPr>
        <w:t>предупреждения и профилактики коррупции.</w:t>
      </w:r>
      <w:r w:rsidRPr="009A6462">
        <w:rPr>
          <w:i/>
          <w:sz w:val="26"/>
          <w:szCs w:val="26"/>
        </w:rPr>
        <w:t xml:space="preserve"> </w:t>
      </w:r>
      <w:r w:rsidRPr="009A6462">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9A6462">
          <w:rPr>
            <w:i/>
            <w:color w:val="262626"/>
            <w:sz w:val="26"/>
            <w:szCs w:val="26"/>
            <w:u w:val="single"/>
            <w:shd w:val="clear" w:color="auto" w:fill="FFFFFF"/>
          </w:rPr>
          <w:t>форму обратной связи</w:t>
        </w:r>
      </w:hyperlink>
      <w:r w:rsidRPr="009A6462">
        <w:rPr>
          <w:i/>
          <w:sz w:val="26"/>
          <w:szCs w:val="26"/>
        </w:rPr>
        <w:t xml:space="preserve"> на корпоративном веб-сайте</w:t>
      </w:r>
      <w:r w:rsidRPr="009A6462">
        <w:rPr>
          <w:i/>
          <w:color w:val="2F2C2D"/>
          <w:sz w:val="26"/>
          <w:szCs w:val="26"/>
          <w:shd w:val="clear" w:color="auto" w:fill="FFFFFF"/>
        </w:rPr>
        <w:t xml:space="preserve">, позвонив по телефону «Горячей линии» </w:t>
      </w:r>
      <w:r w:rsidRPr="009A6462">
        <w:rPr>
          <w:bCs w:val="0"/>
          <w:i/>
          <w:color w:val="2F2C2D"/>
          <w:sz w:val="26"/>
          <w:szCs w:val="26"/>
          <w:shd w:val="clear" w:color="auto" w:fill="FFFFFF"/>
        </w:rPr>
        <w:t>________ (указывается номер «горячей» линии заказчика)</w:t>
      </w:r>
      <w:r w:rsidRPr="009A6462">
        <w:rPr>
          <w:i/>
          <w:color w:val="2F2C2D"/>
          <w:sz w:val="26"/>
          <w:szCs w:val="26"/>
          <w:shd w:val="clear" w:color="auto" w:fill="FFFFFF"/>
        </w:rPr>
        <w:t xml:space="preserve">, </w:t>
      </w:r>
      <w:proofErr w:type="gramStart"/>
      <w:r w:rsidRPr="009A6462">
        <w:rPr>
          <w:i/>
          <w:color w:val="2F2C2D"/>
          <w:sz w:val="26"/>
          <w:szCs w:val="26"/>
          <w:shd w:val="clear" w:color="auto" w:fill="FFFFFF"/>
        </w:rPr>
        <w:t>или</w:t>
      </w:r>
      <w:proofErr w:type="gramEnd"/>
      <w:r w:rsidRPr="009A6462">
        <w:rPr>
          <w:i/>
          <w:color w:val="2F2C2D"/>
          <w:sz w:val="26"/>
          <w:szCs w:val="26"/>
          <w:shd w:val="clear" w:color="auto" w:fill="FFFFFF"/>
        </w:rPr>
        <w:t xml:space="preserve"> направив письменное обращение по адресу: </w:t>
      </w:r>
      <w:r w:rsidRPr="009A6462">
        <w:rPr>
          <w:iCs/>
          <w:color w:val="2F2C2D"/>
          <w:sz w:val="26"/>
          <w:szCs w:val="26"/>
          <w:shd w:val="clear" w:color="auto" w:fill="FFFFFF"/>
        </w:rPr>
        <w:t xml:space="preserve">___________ </w:t>
      </w:r>
      <w:r w:rsidRPr="009A6462">
        <w:rPr>
          <w:i/>
          <w:iCs/>
          <w:color w:val="2F2C2D"/>
          <w:sz w:val="26"/>
          <w:szCs w:val="26"/>
          <w:shd w:val="clear" w:color="auto" w:fill="FFFFFF"/>
        </w:rPr>
        <w:t>(указывается адрес заказчика)</w:t>
      </w:r>
      <w:r w:rsidRPr="009A6462">
        <w:rPr>
          <w:iCs/>
          <w:color w:val="2F2C2D"/>
          <w:sz w:val="26"/>
          <w:szCs w:val="26"/>
          <w:shd w:val="clear" w:color="auto" w:fill="FFFFFF"/>
        </w:rPr>
        <w:t>.</w:t>
      </w:r>
    </w:p>
    <w:p w:rsidR="00920CB0" w:rsidRPr="009A6462" w:rsidRDefault="00920CB0" w:rsidP="00920CB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920CB0" w:rsidRPr="009A6462" w:rsidRDefault="00920CB0">
      <w:pPr>
        <w:suppressAutoHyphens w:val="0"/>
        <w:spacing w:line="240" w:lineRule="auto"/>
        <w:ind w:firstLine="0"/>
        <w:jc w:val="left"/>
        <w:rPr>
          <w:b/>
          <w:sz w:val="26"/>
          <w:szCs w:val="26"/>
        </w:rPr>
      </w:pPr>
      <w:r w:rsidRPr="009A6462">
        <w:rPr>
          <w:sz w:val="26"/>
          <w:szCs w:val="26"/>
        </w:rPr>
        <w:br w:type="page"/>
      </w:r>
    </w:p>
    <w:p w:rsidR="004F4D80" w:rsidRPr="009A6462" w:rsidRDefault="004F4D80"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sectPr w:rsidR="004F4D80" w:rsidRPr="009A6462" w:rsidSect="004F4D80">
          <w:footerReference w:type="even" r:id="rId42"/>
          <w:pgSz w:w="11906" w:h="16838" w:code="9"/>
          <w:pgMar w:top="680" w:right="566" w:bottom="539" w:left="1134" w:header="680" w:footer="278" w:gutter="0"/>
          <w:cols w:space="708"/>
          <w:titlePg/>
          <w:docGrid w:linePitch="360"/>
        </w:sectPr>
      </w:pPr>
    </w:p>
    <w:p w:rsidR="004F4D80" w:rsidRPr="009A6462" w:rsidRDefault="00492C8B"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9A6462">
        <w:rPr>
          <w:sz w:val="26"/>
          <w:szCs w:val="26"/>
        </w:rPr>
        <w:lastRenderedPageBreak/>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(форма </w:t>
      </w:r>
      <w:r w:rsidR="004F4D80" w:rsidRPr="009A6462">
        <w:rPr>
          <w:noProof/>
          <w:sz w:val="26"/>
          <w:szCs w:val="26"/>
        </w:rPr>
        <w:t>2</w:t>
      </w:r>
      <w:r w:rsidR="004F4D80" w:rsidRPr="009A6462">
        <w:rPr>
          <w:sz w:val="26"/>
          <w:szCs w:val="26"/>
        </w:rPr>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9A6462">
        <w:rPr>
          <w:sz w:val="26"/>
          <w:szCs w:val="26"/>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9A6462">
        <w:rPr>
          <w:sz w:val="26"/>
          <w:szCs w:val="26"/>
        </w:rPr>
        <w:t>Сводной таблицы стоимости</w:t>
      </w:r>
      <w:bookmarkEnd w:id="647"/>
      <w:bookmarkEnd w:id="648"/>
      <w:bookmarkEnd w:id="649"/>
      <w:bookmarkEnd w:id="650"/>
      <w:bookmarkEnd w:id="651"/>
      <w:bookmarkEnd w:id="652"/>
      <w:r w:rsidR="00F04258" w:rsidRPr="009A6462">
        <w:rPr>
          <w:bCs w:val="0"/>
          <w:sz w:val="26"/>
          <w:szCs w:val="26"/>
        </w:rPr>
        <w:t xml:space="preserve"> поставок</w:t>
      </w:r>
      <w:bookmarkEnd w:id="653"/>
      <w:bookmarkEnd w:id="654"/>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ind w:firstLine="0"/>
        <w:rPr>
          <w:sz w:val="26"/>
          <w:szCs w:val="26"/>
        </w:rPr>
      </w:pPr>
      <w:r w:rsidRPr="009A6462">
        <w:rPr>
          <w:sz w:val="26"/>
          <w:szCs w:val="26"/>
        </w:rPr>
        <w:t xml:space="preserve">Приложение </w:t>
      </w:r>
      <w:r w:rsidR="00920CB0" w:rsidRPr="009A6462">
        <w:rPr>
          <w:sz w:val="26"/>
          <w:szCs w:val="26"/>
        </w:rPr>
        <w:t>2</w:t>
      </w:r>
      <w:r w:rsidRPr="009A6462">
        <w:rPr>
          <w:sz w:val="26"/>
          <w:szCs w:val="26"/>
        </w:rPr>
        <w:t xml:space="preserve"> к письму о подаче оферты</w:t>
      </w:r>
    </w:p>
    <w:p w:rsidR="004F4D80" w:rsidRPr="009A6462" w:rsidRDefault="004F4D80" w:rsidP="004F4D8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4F4D80" w:rsidRPr="009A6462" w:rsidRDefault="00492C8B" w:rsidP="004F4D80">
      <w:pPr>
        <w:jc w:val="center"/>
        <w:rPr>
          <w:b/>
          <w:sz w:val="26"/>
          <w:szCs w:val="26"/>
        </w:rPr>
      </w:pPr>
      <w:r w:rsidRPr="009A6462">
        <w:rPr>
          <w:b/>
          <w:sz w:val="26"/>
          <w:szCs w:val="26"/>
        </w:rPr>
        <w:t>Сводная таблица стоимости</w:t>
      </w:r>
      <w:r w:rsidR="00F04258" w:rsidRPr="009A6462">
        <w:rPr>
          <w:bCs w:val="0"/>
          <w:sz w:val="26"/>
          <w:szCs w:val="26"/>
        </w:rPr>
        <w:t xml:space="preserve"> </w:t>
      </w:r>
      <w:r w:rsidR="00F04258" w:rsidRPr="009A6462">
        <w:rPr>
          <w:b/>
          <w:sz w:val="26"/>
          <w:szCs w:val="26"/>
        </w:rPr>
        <w:t>поставок</w:t>
      </w:r>
    </w:p>
    <w:p w:rsidR="004F4D80" w:rsidRPr="009A6462" w:rsidRDefault="004F4D80" w:rsidP="004F4D80">
      <w:pPr>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b/>
          <w:sz w:val="26"/>
          <w:szCs w:val="26"/>
        </w:rPr>
      </w:pPr>
      <w:r w:rsidRPr="009A6462">
        <w:rPr>
          <w:b/>
          <w:sz w:val="26"/>
          <w:szCs w:val="26"/>
        </w:rPr>
        <w:t>Таблица-1. Расчет стоимости поставляемой продукции</w:t>
      </w:r>
    </w:p>
    <w:tbl>
      <w:tblPr>
        <w:tblW w:w="14014" w:type="dxa"/>
        <w:tblInd w:w="93" w:type="dxa"/>
        <w:tblLook w:val="04A0" w:firstRow="1" w:lastRow="0" w:firstColumn="1" w:lastColumn="0" w:noHBand="0" w:noVBand="1"/>
      </w:tblPr>
      <w:tblGrid>
        <w:gridCol w:w="582"/>
        <w:gridCol w:w="1803"/>
        <w:gridCol w:w="2487"/>
        <w:gridCol w:w="1823"/>
        <w:gridCol w:w="1882"/>
        <w:gridCol w:w="559"/>
        <w:gridCol w:w="1484"/>
        <w:gridCol w:w="1174"/>
        <w:gridCol w:w="1174"/>
        <w:gridCol w:w="1387"/>
        <w:gridCol w:w="1387"/>
      </w:tblGrid>
      <w:tr w:rsidR="004F4D80" w:rsidRPr="009A6462"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gramStart"/>
            <w:r w:rsidRPr="009A6462">
              <w:rPr>
                <w:b/>
                <w:bCs w:val="0"/>
                <w:color w:val="000000"/>
                <w:sz w:val="26"/>
                <w:szCs w:val="26"/>
              </w:rPr>
              <w:t>п</w:t>
            </w:r>
            <w:proofErr w:type="gramEnd"/>
            <w:r w:rsidRPr="009A6462">
              <w:rPr>
                <w:b/>
                <w:bCs w:val="0"/>
                <w:color w:val="000000"/>
                <w:sz w:val="26"/>
                <w:szCs w:val="26"/>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АНАЛОГ</w:t>
            </w:r>
            <w:r w:rsidRPr="009A6462">
              <w:rPr>
                <w:b/>
                <w:bCs w:val="0"/>
                <w:color w:val="000000"/>
                <w:sz w:val="26"/>
                <w:szCs w:val="26"/>
              </w:rPr>
              <w:br/>
              <w:t xml:space="preserve">(заполняется </w:t>
            </w:r>
            <w:proofErr w:type="gramStart"/>
            <w:r w:rsidR="00C236C0" w:rsidRPr="009A6462">
              <w:rPr>
                <w:b/>
                <w:bCs w:val="0"/>
                <w:color w:val="000000"/>
                <w:sz w:val="26"/>
                <w:szCs w:val="26"/>
              </w:rPr>
              <w:t>Участник</w:t>
            </w:r>
            <w:r w:rsidRPr="009A6462">
              <w:rPr>
                <w:b/>
                <w:bCs w:val="0"/>
                <w:color w:val="000000"/>
                <w:sz w:val="26"/>
                <w:szCs w:val="26"/>
              </w:rPr>
              <w:t>ом</w:t>
            </w:r>
            <w:proofErr w:type="gramEnd"/>
            <w:r w:rsidRPr="009A6462">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с НДС, руб.</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w:t>
            </w:r>
            <w:r w:rsidRPr="009A6462">
              <w:rPr>
                <w:b/>
                <w:bCs w:val="0"/>
                <w:sz w:val="26"/>
                <w:szCs w:val="26"/>
              </w:rPr>
              <w:t>Филиал 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xml:space="preserve">Филиал ПАО «МРСК Центра»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sz w:val="26"/>
                <w:szCs w:val="26"/>
                <w:highlight w:val="yellow"/>
              </w:rPr>
              <w:t>………………</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bl>
    <w:p w:rsidR="004F4D80" w:rsidRPr="009A6462" w:rsidRDefault="004F4D80" w:rsidP="004F4D80">
      <w:pPr>
        <w:spacing w:line="240" w:lineRule="auto"/>
        <w:rPr>
          <w:b/>
          <w:sz w:val="26"/>
          <w:szCs w:val="26"/>
        </w:rPr>
      </w:pPr>
    </w:p>
    <w:p w:rsidR="004F4D80" w:rsidRPr="009A6462" w:rsidRDefault="004F4D80" w:rsidP="004F4D80">
      <w:pPr>
        <w:spacing w:line="240" w:lineRule="auto"/>
        <w:rPr>
          <w:sz w:val="26"/>
          <w:szCs w:val="26"/>
        </w:rPr>
      </w:pPr>
      <w:proofErr w:type="gramStart"/>
      <w:r w:rsidRPr="009A6462">
        <w:rPr>
          <w:sz w:val="26"/>
          <w:szCs w:val="26"/>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9A6462" w:rsidRDefault="004F4D80" w:rsidP="004F4D80">
      <w:pPr>
        <w:spacing w:before="60" w:line="240" w:lineRule="auto"/>
        <w:rPr>
          <w:b/>
          <w:sz w:val="26"/>
          <w:szCs w:val="26"/>
        </w:rPr>
      </w:pPr>
    </w:p>
    <w:p w:rsidR="004F4D80" w:rsidRPr="009A6462" w:rsidRDefault="004F4D80" w:rsidP="004F4D80">
      <w:pPr>
        <w:spacing w:before="60" w:line="240" w:lineRule="auto"/>
        <w:rPr>
          <w:b/>
          <w:sz w:val="26"/>
          <w:szCs w:val="26"/>
        </w:rPr>
      </w:pPr>
      <w:r w:rsidRPr="009A6462">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A6462" w:rsidTr="004F4D80">
        <w:tc>
          <w:tcPr>
            <w:tcW w:w="648" w:type="dxa"/>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Значение</w:t>
            </w:r>
          </w:p>
        </w:tc>
      </w:tr>
      <w:tr w:rsidR="004F4D80" w:rsidRPr="009A6462" w:rsidTr="004F4D80">
        <w:trPr>
          <w:cantSplit/>
        </w:trPr>
        <w:tc>
          <w:tcPr>
            <w:tcW w:w="648" w:type="dxa"/>
            <w:vAlign w:val="center"/>
          </w:tcPr>
          <w:p w:rsidR="004F4D80" w:rsidRPr="009A6462" w:rsidRDefault="004F4D80" w:rsidP="004F4D80">
            <w:pPr>
              <w:tabs>
                <w:tab w:val="num" w:pos="360"/>
              </w:tabs>
              <w:spacing w:line="240" w:lineRule="auto"/>
              <w:ind w:firstLine="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Гарантийный срок</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Условия оплаты</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и т.д.</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p>
        </w:tc>
        <w:tc>
          <w:tcPr>
            <w:tcW w:w="4860" w:type="dxa"/>
          </w:tcPr>
          <w:p w:rsidR="004F4D80" w:rsidRPr="009A6462" w:rsidRDefault="004F4D80" w:rsidP="004F4D80">
            <w:pPr>
              <w:pStyle w:val="aff1"/>
              <w:spacing w:before="0" w:after="0"/>
              <w:ind w:left="0" w:right="0"/>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ind w:right="3684"/>
        <w:jc w:val="center"/>
        <w:rPr>
          <w:sz w:val="26"/>
          <w:szCs w:val="26"/>
          <w:vertAlign w:val="superscript"/>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pPr>
      <w:bookmarkStart w:id="655" w:name="_Toc176765534"/>
      <w:bookmarkStart w:id="656" w:name="_Toc198979983"/>
      <w:bookmarkStart w:id="657" w:name="_Toc217466315"/>
      <w:bookmarkStart w:id="658" w:name="_Toc217702856"/>
      <w:bookmarkStart w:id="659" w:name="_Toc233601974"/>
      <w:bookmarkStart w:id="660" w:name="_Toc263343460"/>
      <w:r w:rsidRPr="009A6462">
        <w:rPr>
          <w:b w:val="0"/>
          <w:sz w:val="26"/>
          <w:szCs w:val="26"/>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9A6462">
        <w:rPr>
          <w:sz w:val="26"/>
          <w:szCs w:val="26"/>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w:t>
      </w:r>
      <w:r w:rsidR="00841A6F" w:rsidRPr="009A6462">
        <w:rPr>
          <w:sz w:val="26"/>
          <w:szCs w:val="26"/>
        </w:rPr>
        <w:t>ая</w:t>
      </w:r>
      <w:r w:rsidR="004F4D80" w:rsidRPr="009A6462">
        <w:rPr>
          <w:sz w:val="26"/>
          <w:szCs w:val="26"/>
        </w:rPr>
        <w:t xml:space="preserve"> </w:t>
      </w:r>
      <w:r w:rsidR="00841A6F" w:rsidRPr="009A6462">
        <w:rPr>
          <w:sz w:val="26"/>
          <w:szCs w:val="26"/>
        </w:rPr>
        <w:t>Сводная таблица стоимости</w:t>
      </w:r>
      <w:r w:rsidR="00F04258" w:rsidRPr="009A6462">
        <w:rPr>
          <w:bCs w:val="0"/>
          <w:sz w:val="26"/>
          <w:szCs w:val="26"/>
        </w:rPr>
        <w:t xml:space="preserve"> поставок</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подготавливается на основании </w:t>
      </w:r>
      <w:r w:rsidR="008179BB" w:rsidRPr="009A6462">
        <w:rPr>
          <w:sz w:val="26"/>
          <w:szCs w:val="26"/>
        </w:rPr>
        <w:t>Техническог</w:t>
      </w:r>
      <w:proofErr w:type="gramStart"/>
      <w:r w:rsidR="008179BB" w:rsidRPr="009A6462">
        <w:rPr>
          <w:sz w:val="26"/>
          <w:szCs w:val="26"/>
        </w:rPr>
        <w:t>о(</w:t>
      </w:r>
      <w:proofErr w:type="gramEnd"/>
      <w:r w:rsidR="008179BB" w:rsidRPr="009A6462">
        <w:rPr>
          <w:sz w:val="26"/>
          <w:szCs w:val="26"/>
        </w:rPr>
        <w:t xml:space="preserve">их) задания(й) (п. </w:t>
      </w:r>
      <w:r w:rsidR="00763E64" w:rsidRPr="009A6462">
        <w:rPr>
          <w:sz w:val="26"/>
          <w:szCs w:val="26"/>
        </w:rPr>
        <w:fldChar w:fldCharType="begin"/>
      </w:r>
      <w:r w:rsidR="008179BB" w:rsidRPr="009A6462">
        <w:rPr>
          <w:sz w:val="26"/>
          <w:szCs w:val="26"/>
        </w:rPr>
        <w:instrText xml:space="preserve"> REF _Ref450646963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8179BB" w:rsidRPr="009A6462">
        <w:rPr>
          <w:sz w:val="26"/>
          <w:szCs w:val="26"/>
        </w:rPr>
        <w:t>4.2</w:t>
      </w:r>
      <w:r w:rsidR="00763E64" w:rsidRPr="009A6462">
        <w:rPr>
          <w:sz w:val="26"/>
          <w:szCs w:val="26"/>
        </w:rPr>
        <w:fldChar w:fldCharType="end"/>
      </w:r>
      <w:r w:rsidR="008179BB" w:rsidRPr="009A6462">
        <w:rPr>
          <w:sz w:val="26"/>
          <w:szCs w:val="26"/>
        </w:rPr>
        <w:t xml:space="preserve">) и </w:t>
      </w:r>
      <w:r w:rsidR="004F4D80" w:rsidRPr="009A6462">
        <w:rPr>
          <w:sz w:val="26"/>
          <w:szCs w:val="26"/>
        </w:rPr>
        <w:t xml:space="preserve">Технического предложения (подраздел </w:t>
      </w:r>
      <w:r w:rsidR="00763E64" w:rsidRPr="009A6462">
        <w:rPr>
          <w:sz w:val="26"/>
          <w:szCs w:val="26"/>
        </w:rPr>
        <w:fldChar w:fldCharType="begin"/>
      </w:r>
      <w:r w:rsidR="00D56F8C" w:rsidRPr="009A6462">
        <w:rPr>
          <w:sz w:val="26"/>
          <w:szCs w:val="26"/>
        </w:rPr>
        <w:instrText xml:space="preserve"> REF _Ref86826666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5.3</w:t>
      </w:r>
      <w:r w:rsidR="00763E64" w:rsidRPr="009A6462">
        <w:rPr>
          <w:sz w:val="26"/>
          <w:szCs w:val="26"/>
        </w:rPr>
        <w:fldChar w:fldCharType="end"/>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w:t>
      </w:r>
      <w:r w:rsidR="00492C8B" w:rsidRPr="009A6462">
        <w:rPr>
          <w:sz w:val="26"/>
          <w:szCs w:val="26"/>
        </w:rPr>
        <w:t xml:space="preserve">предложении </w:t>
      </w:r>
      <w:r w:rsidRPr="009A6462">
        <w:rPr>
          <w:sz w:val="26"/>
          <w:szCs w:val="26"/>
        </w:rPr>
        <w:t xml:space="preserve">и </w:t>
      </w:r>
      <w:r w:rsidR="00492C8B"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указана различная продукция (тип-марка предлагаемой к поставке</w:t>
      </w:r>
      <w:r w:rsidR="00F728CD" w:rsidRPr="009A6462">
        <w:rPr>
          <w:sz w:val="26"/>
          <w:szCs w:val="26"/>
        </w:rPr>
        <w:t xml:space="preserve"> продукции</w:t>
      </w:r>
      <w:r w:rsidRPr="009A6462">
        <w:rPr>
          <w:sz w:val="26"/>
          <w:szCs w:val="26"/>
        </w:rPr>
        <w:t xml:space="preserve">, завод-изготовитель, иные параметры) – такая </w:t>
      </w:r>
      <w:r w:rsidR="00C236C0" w:rsidRPr="009A6462">
        <w:rPr>
          <w:sz w:val="26"/>
          <w:szCs w:val="26"/>
        </w:rPr>
        <w:t>Заявка</w:t>
      </w:r>
      <w:r w:rsidRPr="009A6462">
        <w:rPr>
          <w:sz w:val="26"/>
          <w:szCs w:val="26"/>
        </w:rPr>
        <w:t xml:space="preserve"> будет отклонена.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приводится расчет стоимости продукции. </w:t>
      </w:r>
      <w:proofErr w:type="gramStart"/>
      <w:r w:rsidRPr="009A6462">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9A6462">
        <w:rPr>
          <w:sz w:val="26"/>
          <w:szCs w:val="26"/>
        </w:rPr>
        <w:t xml:space="preserve"> </w:t>
      </w:r>
      <w:r w:rsidR="00763E64" w:rsidRPr="009A6462">
        <w:rPr>
          <w:sz w:val="26"/>
          <w:szCs w:val="26"/>
        </w:rPr>
        <w:fldChar w:fldCharType="begin"/>
      </w:r>
      <w:r w:rsidR="004E7FE3" w:rsidRPr="009A6462">
        <w:rPr>
          <w:sz w:val="26"/>
          <w:szCs w:val="26"/>
        </w:rPr>
        <w:instrText xml:space="preserve"> REF _Ref440292752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4E7FE3" w:rsidRPr="009A6462">
        <w:rPr>
          <w:sz w:val="26"/>
          <w:szCs w:val="26"/>
        </w:rPr>
        <w:instrText xml:space="preserve"> REF _Ref440292779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A6462">
        <w:rPr>
          <w:sz w:val="26"/>
          <w:szCs w:val="26"/>
        </w:rPr>
        <w:t>Участник</w:t>
      </w:r>
      <w:r w:rsidRPr="009A6462">
        <w:rPr>
          <w:sz w:val="26"/>
          <w:szCs w:val="26"/>
        </w:rPr>
        <w:t xml:space="preserve">ом продукции, указанной в поле «Наименование продукции, Тип, марка» либо «АНАЛОГ (заполняется </w:t>
      </w:r>
      <w:proofErr w:type="gramStart"/>
      <w:r w:rsidR="00C236C0" w:rsidRPr="009A6462">
        <w:rPr>
          <w:sz w:val="26"/>
          <w:szCs w:val="26"/>
        </w:rPr>
        <w:t>Участник</w:t>
      </w:r>
      <w:r w:rsidRPr="009A6462">
        <w:rPr>
          <w:sz w:val="26"/>
          <w:szCs w:val="26"/>
        </w:rPr>
        <w:t>ом</w:t>
      </w:r>
      <w:proofErr w:type="gramEnd"/>
      <w:r w:rsidRPr="009A6462">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A6462">
        <w:rPr>
          <w:sz w:val="26"/>
          <w:szCs w:val="26"/>
        </w:rPr>
        <w:t>Участник</w:t>
      </w:r>
      <w:r w:rsidRPr="009A6462">
        <w:rPr>
          <w:sz w:val="26"/>
          <w:szCs w:val="26"/>
        </w:rPr>
        <w:t>а будет отклонена.</w:t>
      </w:r>
    </w:p>
    <w:p w:rsidR="003902C8" w:rsidRPr="009A6462" w:rsidRDefault="003902C8" w:rsidP="003902C8">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таблице-2 приводятся иные параметры коммерческ</w:t>
      </w:r>
      <w:r w:rsidR="00815A1D" w:rsidRPr="009A6462">
        <w:rPr>
          <w:sz w:val="26"/>
          <w:szCs w:val="26"/>
        </w:rPr>
        <w:t>их</w:t>
      </w:r>
      <w:r w:rsidRPr="009A6462">
        <w:rPr>
          <w:sz w:val="26"/>
          <w:szCs w:val="26"/>
        </w:rPr>
        <w:t xml:space="preserve"> </w:t>
      </w:r>
      <w:r w:rsidR="00815A1D" w:rsidRPr="009A6462">
        <w:rPr>
          <w:sz w:val="26"/>
          <w:szCs w:val="26"/>
        </w:rPr>
        <w:t>условий</w:t>
      </w:r>
      <w:r w:rsidRPr="009A6462">
        <w:rPr>
          <w:sz w:val="26"/>
          <w:szCs w:val="26"/>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A6462">
        <w:rPr>
          <w:sz w:val="26"/>
          <w:szCs w:val="26"/>
        </w:rPr>
        <w:t>Участник</w:t>
      </w:r>
      <w:r w:rsidR="004F4D80" w:rsidRPr="009A6462">
        <w:rPr>
          <w:sz w:val="26"/>
          <w:szCs w:val="26"/>
        </w:rPr>
        <w:t>а на подготовку Договора данн</w:t>
      </w:r>
      <w:r w:rsidRPr="009A6462">
        <w:rPr>
          <w:sz w:val="26"/>
          <w:szCs w:val="26"/>
        </w:rPr>
        <w:t>ую</w:t>
      </w:r>
      <w:r w:rsidR="004F4D80" w:rsidRPr="009A6462">
        <w:rPr>
          <w:sz w:val="26"/>
          <w:szCs w:val="26"/>
        </w:rPr>
        <w:t xml:space="preserve"> </w:t>
      </w:r>
      <w:r w:rsidRPr="009A6462">
        <w:rPr>
          <w:sz w:val="26"/>
          <w:szCs w:val="26"/>
        </w:rPr>
        <w:t>Сводную таблицу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следует подготовить так, чтобы ее можно было с минимальными изменениями включить в Договор.</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Арифметические ошибки в </w:t>
      </w:r>
      <w:r w:rsidR="00492C8B" w:rsidRPr="009A6462">
        <w:rPr>
          <w:sz w:val="26"/>
          <w:szCs w:val="26"/>
        </w:rPr>
        <w:t>Сводной таблице стоимости</w:t>
      </w:r>
      <w:r w:rsidR="00F04258" w:rsidRPr="009A6462">
        <w:rPr>
          <w:bCs w:val="0"/>
          <w:sz w:val="26"/>
          <w:szCs w:val="26"/>
        </w:rPr>
        <w:t xml:space="preserve"> поставок</w:t>
      </w:r>
      <w:r w:rsidR="00492C8B" w:rsidRPr="009A6462">
        <w:rPr>
          <w:sz w:val="26"/>
          <w:szCs w:val="26"/>
        </w:rPr>
        <w:t xml:space="preserve"> </w:t>
      </w:r>
      <w:r w:rsidRPr="009A6462">
        <w:rPr>
          <w:sz w:val="26"/>
          <w:szCs w:val="26"/>
        </w:rPr>
        <w:t xml:space="preserve">могут быть причиной отклонения </w:t>
      </w:r>
      <w:r w:rsidR="00C236C0" w:rsidRPr="009A6462">
        <w:rPr>
          <w:sz w:val="26"/>
          <w:szCs w:val="26"/>
        </w:rPr>
        <w:t>Заявки</w:t>
      </w:r>
      <w:r w:rsidRPr="009A6462">
        <w:rPr>
          <w:sz w:val="26"/>
          <w:szCs w:val="26"/>
        </w:rPr>
        <w:t xml:space="preserve">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w:t>
      </w:r>
      <w:r w:rsidR="00C236C0" w:rsidRPr="009A6462">
        <w:rPr>
          <w:sz w:val="26"/>
          <w:szCs w:val="26"/>
        </w:rPr>
        <w:t>Участник</w:t>
      </w:r>
      <w:r w:rsidRPr="009A6462">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9A6462">
        <w:rPr>
          <w:sz w:val="26"/>
          <w:szCs w:val="26"/>
        </w:rPr>
        <w:t>й</w:t>
      </w:r>
      <w:r w:rsidRPr="009A6462">
        <w:rPr>
          <w:sz w:val="26"/>
          <w:szCs w:val="26"/>
        </w:rPr>
        <w:t xml:space="preserve">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следует заполнить поле АНАЛОГ «Наименование продукции, </w:t>
      </w:r>
      <w:r w:rsidRPr="009A6462">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суммы </w:t>
      </w:r>
      <w:r w:rsidR="00492C8B" w:rsidRPr="009A6462">
        <w:rPr>
          <w:sz w:val="26"/>
          <w:szCs w:val="26"/>
        </w:rPr>
        <w:t>Сводной таблицы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должны быть представлены в формате XXX </w:t>
      </w:r>
      <w:proofErr w:type="spellStart"/>
      <w:r w:rsidRPr="009A6462">
        <w:rPr>
          <w:sz w:val="26"/>
          <w:szCs w:val="26"/>
        </w:rPr>
        <w:t>XXX</w:t>
      </w:r>
      <w:proofErr w:type="spellEnd"/>
      <w:r w:rsidRPr="009A6462">
        <w:rPr>
          <w:sz w:val="26"/>
          <w:szCs w:val="26"/>
        </w:rPr>
        <w:t xml:space="preserve"> XXX,XX руб. например: «1 234 567,89 руб.».</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673" w:name="_Ref86826666"/>
      <w:bookmarkStart w:id="674" w:name="_Toc90385112"/>
      <w:bookmarkStart w:id="675" w:name="_Toc98253925"/>
      <w:bookmarkStart w:id="676" w:name="_Toc165173853"/>
      <w:bookmarkStart w:id="677" w:name="_Toc423423669"/>
      <w:bookmarkStart w:id="678" w:name="_Toc447269824"/>
      <w:r w:rsidRPr="009A6462">
        <w:rPr>
          <w:color w:val="000000"/>
          <w:sz w:val="26"/>
          <w:szCs w:val="26"/>
        </w:rPr>
        <w:lastRenderedPageBreak/>
        <w:t xml:space="preserve">Техническое предложение (форма </w:t>
      </w:r>
      <w:r w:rsidRPr="009A6462">
        <w:rPr>
          <w:noProof/>
          <w:color w:val="000000"/>
          <w:sz w:val="26"/>
          <w:szCs w:val="26"/>
        </w:rPr>
        <w:t>3</w:t>
      </w:r>
      <w:r w:rsidRPr="009A6462">
        <w:rPr>
          <w:color w:val="000000"/>
          <w:sz w:val="26"/>
          <w:szCs w:val="26"/>
        </w:rPr>
        <w:t>)</w:t>
      </w:r>
      <w:bookmarkEnd w:id="673"/>
      <w:bookmarkEnd w:id="674"/>
      <w:bookmarkEnd w:id="675"/>
      <w:bookmarkEnd w:id="676"/>
      <w:bookmarkEnd w:id="677"/>
      <w:bookmarkEnd w:id="67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9A6462">
        <w:rPr>
          <w:sz w:val="26"/>
          <w:szCs w:val="26"/>
        </w:rPr>
        <w:t xml:space="preserve">Форма </w:t>
      </w:r>
      <w:bookmarkEnd w:id="679"/>
      <w:bookmarkEnd w:id="680"/>
      <w:bookmarkEnd w:id="681"/>
      <w:bookmarkEnd w:id="682"/>
      <w:bookmarkEnd w:id="683"/>
      <w:bookmarkEnd w:id="684"/>
      <w:bookmarkEnd w:id="685"/>
      <w:bookmarkEnd w:id="686"/>
      <w:bookmarkEnd w:id="687"/>
      <w:bookmarkEnd w:id="688"/>
      <w:r w:rsidRPr="009A6462">
        <w:rPr>
          <w:sz w:val="26"/>
          <w:szCs w:val="26"/>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3</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9A6462">
        <w:rPr>
          <w:b/>
          <w:sz w:val="26"/>
          <w:szCs w:val="26"/>
        </w:rPr>
        <w:t>Техническое предложение</w:t>
      </w:r>
    </w:p>
    <w:p w:rsidR="004F4D80" w:rsidRPr="009A6462" w:rsidRDefault="004F4D80" w:rsidP="004F4D80">
      <w:pPr>
        <w:spacing w:line="240" w:lineRule="auto"/>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A6462" w:rsidTr="004F4D80">
        <w:tc>
          <w:tcPr>
            <w:tcW w:w="284" w:type="pct"/>
            <w:vMerge w:val="restart"/>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2296"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Требуемая Заказчику продукция</w:t>
            </w:r>
          </w:p>
        </w:tc>
        <w:tc>
          <w:tcPr>
            <w:tcW w:w="2420"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Предлагаемая </w:t>
            </w:r>
            <w:r w:rsidR="00C236C0" w:rsidRPr="009A6462">
              <w:rPr>
                <w:b/>
                <w:sz w:val="26"/>
                <w:szCs w:val="26"/>
              </w:rPr>
              <w:t>Участник</w:t>
            </w:r>
            <w:r w:rsidRPr="009A6462">
              <w:rPr>
                <w:b/>
                <w:sz w:val="26"/>
                <w:szCs w:val="26"/>
              </w:rPr>
              <w:t>ом продукция</w:t>
            </w:r>
          </w:p>
        </w:tc>
      </w:tr>
      <w:tr w:rsidR="004F4D80" w:rsidRPr="009A6462" w:rsidTr="004F4D80">
        <w:tc>
          <w:tcPr>
            <w:tcW w:w="284" w:type="pct"/>
            <w:vMerge/>
            <w:vAlign w:val="center"/>
          </w:tcPr>
          <w:p w:rsidR="004F4D80" w:rsidRPr="009A6462" w:rsidRDefault="004F4D80" w:rsidP="004F4D80">
            <w:pPr>
              <w:spacing w:line="240" w:lineRule="auto"/>
              <w:ind w:firstLine="0"/>
              <w:jc w:val="center"/>
              <w:rPr>
                <w:b/>
                <w:bCs w:val="0"/>
                <w:sz w:val="26"/>
                <w:szCs w:val="26"/>
              </w:rPr>
            </w:pPr>
          </w:p>
        </w:tc>
        <w:tc>
          <w:tcPr>
            <w:tcW w:w="1320"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976"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характеристики/комплектация продукции</w:t>
            </w:r>
          </w:p>
        </w:tc>
        <w:tc>
          <w:tcPr>
            <w:tcW w:w="1255"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1165"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w:t>
            </w:r>
            <w:r w:rsidRPr="009A6462">
              <w:rPr>
                <w:b/>
                <w:sz w:val="26"/>
                <w:szCs w:val="26"/>
              </w:rPr>
              <w:br/>
              <w:t>комплектация предлагаемой продукции</w:t>
            </w: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b/>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color w:val="000000"/>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bl>
    <w:p w:rsidR="004F4D80" w:rsidRPr="009A6462" w:rsidRDefault="004F4D80" w:rsidP="004F4D80">
      <w:pPr>
        <w:spacing w:line="240" w:lineRule="auto"/>
        <w:rPr>
          <w:b/>
          <w:bCs w:val="0"/>
          <w:sz w:val="26"/>
          <w:szCs w:val="26"/>
        </w:rPr>
      </w:pPr>
    </w:p>
    <w:p w:rsidR="004F4D80" w:rsidRPr="009A6462" w:rsidRDefault="004F4D80" w:rsidP="004F4D80">
      <w:pPr>
        <w:spacing w:line="240" w:lineRule="auto"/>
        <w:jc w:val="left"/>
        <w:rPr>
          <w:sz w:val="26"/>
          <w:szCs w:val="26"/>
        </w:rPr>
      </w:pPr>
      <w:r w:rsidRPr="009A6462">
        <w:rPr>
          <w:sz w:val="26"/>
          <w:szCs w:val="26"/>
        </w:rPr>
        <w:t>Гарантии на предлагаемое к поставке оборудование: _____________________________________________.</w:t>
      </w:r>
    </w:p>
    <w:p w:rsidR="004F4D80" w:rsidRPr="009A6462" w:rsidRDefault="004F4D80" w:rsidP="004F4D80">
      <w:pPr>
        <w:spacing w:line="240" w:lineRule="auto"/>
        <w:jc w:val="left"/>
        <w:rPr>
          <w:sz w:val="26"/>
          <w:szCs w:val="26"/>
        </w:rPr>
      </w:pPr>
    </w:p>
    <w:p w:rsidR="004F4D80" w:rsidRPr="009A6462" w:rsidRDefault="004F4D80" w:rsidP="004F4D80">
      <w:pPr>
        <w:spacing w:line="240" w:lineRule="auto"/>
        <w:jc w:val="left"/>
        <w:rPr>
          <w:sz w:val="26"/>
          <w:szCs w:val="26"/>
        </w:rPr>
      </w:pPr>
      <w:r w:rsidRPr="009A6462">
        <w:rPr>
          <w:sz w:val="26"/>
          <w:szCs w:val="26"/>
        </w:rPr>
        <w:t>Срок службы: _____________________________________________________________________.</w:t>
      </w:r>
    </w:p>
    <w:p w:rsidR="004F4D80" w:rsidRPr="009A6462" w:rsidRDefault="004F4D80" w:rsidP="004F4D80">
      <w:pPr>
        <w:spacing w:line="240" w:lineRule="auto"/>
        <w:rPr>
          <w:sz w:val="26"/>
          <w:szCs w:val="26"/>
        </w:rPr>
      </w:pPr>
      <w:r w:rsidRPr="009A6462">
        <w:rPr>
          <w:sz w:val="26"/>
          <w:szCs w:val="26"/>
        </w:rPr>
        <w:t xml:space="preserve"> </w:t>
      </w:r>
    </w:p>
    <w:p w:rsidR="004F4D80" w:rsidRPr="009A6462" w:rsidRDefault="004F4D80" w:rsidP="004F4D80">
      <w:pPr>
        <w:spacing w:line="240" w:lineRule="auto"/>
        <w:rPr>
          <w:sz w:val="26"/>
          <w:szCs w:val="26"/>
        </w:rPr>
      </w:pPr>
      <w:r w:rsidRPr="009A6462">
        <w:rPr>
          <w:sz w:val="26"/>
          <w:szCs w:val="26"/>
        </w:rPr>
        <w:t>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lastRenderedPageBreak/>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rPr>
          <w:sz w:val="26"/>
          <w:szCs w:val="26"/>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spacing w:line="240" w:lineRule="auto"/>
        <w:rPr>
          <w:sz w:val="26"/>
          <w:szCs w:val="26"/>
        </w:rPr>
      </w:pPr>
      <w:r w:rsidRPr="009A6462">
        <w:rPr>
          <w:sz w:val="26"/>
          <w:szCs w:val="26"/>
        </w:rPr>
        <w:br w:type="page"/>
      </w:r>
    </w:p>
    <w:p w:rsidR="004F4D80" w:rsidRPr="009A6462" w:rsidRDefault="004F4D80" w:rsidP="00C236C0">
      <w:pPr>
        <w:pStyle w:val="3"/>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9A6462">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техническом предложении описываются все позиции таблицы-1 </w:t>
      </w:r>
      <w:r w:rsidR="00841A6F" w:rsidRPr="009A6462">
        <w:rPr>
          <w:sz w:val="26"/>
          <w:szCs w:val="26"/>
        </w:rPr>
        <w:t>Сводной таблицы стоимости</w:t>
      </w:r>
      <w:r w:rsidR="00F04258" w:rsidRPr="009A6462">
        <w:rPr>
          <w:bCs w:val="0"/>
          <w:sz w:val="26"/>
          <w:szCs w:val="26"/>
        </w:rPr>
        <w:t xml:space="preserve"> поставок</w:t>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«Требования Заказчика» отдельно приводится каждое отдельное требование, указанное в разделе </w:t>
      </w:r>
      <w:r w:rsidR="00763E64" w:rsidRPr="009A6462">
        <w:rPr>
          <w:sz w:val="26"/>
          <w:szCs w:val="26"/>
        </w:rPr>
        <w:fldChar w:fldCharType="begin"/>
      </w:r>
      <w:r w:rsidR="0019725C" w:rsidRPr="009A6462">
        <w:rPr>
          <w:sz w:val="26"/>
          <w:szCs w:val="26"/>
        </w:rPr>
        <w:instrText xml:space="preserve"> REF _Ref440292555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«Предложение </w:t>
      </w:r>
      <w:r w:rsidR="00C236C0" w:rsidRPr="009A6462">
        <w:rPr>
          <w:sz w:val="26"/>
          <w:szCs w:val="26"/>
        </w:rPr>
        <w:t>Участник</w:t>
      </w:r>
      <w:r w:rsidRPr="009A6462">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предложении вместо информации, изложенной в п. </w:t>
      </w:r>
      <w:r w:rsidR="00763E64" w:rsidRPr="009A6462">
        <w:rPr>
          <w:sz w:val="26"/>
          <w:szCs w:val="26"/>
        </w:rPr>
        <w:fldChar w:fldCharType="begin"/>
      </w:r>
      <w:r w:rsidR="00D56F8C"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A6462">
        <w:rPr>
          <w:sz w:val="26"/>
          <w:szCs w:val="26"/>
        </w:rPr>
        <w:t>Заявка</w:t>
      </w:r>
      <w:r w:rsidRPr="009A6462">
        <w:rPr>
          <w:sz w:val="26"/>
          <w:szCs w:val="26"/>
        </w:rPr>
        <w:t xml:space="preserve"> будет отклонена без рассмотрения по существу.</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763E64" w:rsidRPr="009A6462">
        <w:rPr>
          <w:sz w:val="26"/>
          <w:szCs w:val="26"/>
        </w:rPr>
        <w:fldChar w:fldCharType="begin"/>
      </w:r>
      <w:r w:rsidR="0019725C" w:rsidRPr="009A6462">
        <w:rPr>
          <w:sz w:val="26"/>
          <w:szCs w:val="26"/>
        </w:rPr>
        <w:instrText xml:space="preserve"> REF _Ref440292618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4.4.1</w:t>
      </w:r>
      <w:r w:rsidR="00763E64" w:rsidRPr="009A6462">
        <w:rPr>
          <w:sz w:val="26"/>
          <w:szCs w:val="26"/>
        </w:rPr>
        <w:fldChar w:fldCharType="end"/>
      </w:r>
      <w:r w:rsidRPr="009A6462">
        <w:rPr>
          <w:sz w:val="26"/>
          <w:szCs w:val="26"/>
        </w:rPr>
        <w:t xml:space="preserve"> настоящей документации.</w:t>
      </w:r>
    </w:p>
    <w:p w:rsidR="004F4D80" w:rsidRPr="009A6462" w:rsidRDefault="004F4D80" w:rsidP="004F4D80">
      <w:pPr>
        <w:pStyle w:val="aff6"/>
        <w:numPr>
          <w:ilvl w:val="3"/>
          <w:numId w:val="1"/>
        </w:numPr>
        <w:tabs>
          <w:tab w:val="num" w:pos="1134"/>
        </w:tabs>
        <w:suppressAutoHyphens w:val="0"/>
        <w:spacing w:before="100" w:beforeAutospacing="1" w:after="100" w:afterAutospacing="1" w:line="240" w:lineRule="auto"/>
        <w:rPr>
          <w:sz w:val="26"/>
          <w:szCs w:val="26"/>
        </w:rPr>
      </w:pPr>
      <w:r w:rsidRPr="009A6462">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A6462">
        <w:rPr>
          <w:sz w:val="26"/>
          <w:szCs w:val="26"/>
        </w:rPr>
        <w:t>Участник</w:t>
      </w:r>
      <w:r w:rsidRPr="009A6462">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bookmarkStart w:id="729" w:name="_Ref194807296"/>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730" w:name="_Toc423423670"/>
      <w:bookmarkStart w:id="731" w:name="_Ref440271036"/>
      <w:bookmarkStart w:id="732" w:name="_Ref440274366"/>
      <w:bookmarkStart w:id="733" w:name="_Ref440274902"/>
      <w:bookmarkStart w:id="734" w:name="_Ref440284947"/>
      <w:bookmarkStart w:id="735" w:name="_Toc447269827"/>
      <w:r w:rsidRPr="009A6462">
        <w:rPr>
          <w:sz w:val="26"/>
          <w:szCs w:val="26"/>
        </w:rPr>
        <w:lastRenderedPageBreak/>
        <w:t xml:space="preserve">График </w:t>
      </w:r>
      <w:r w:rsidR="00512B0F" w:rsidRPr="009A6462">
        <w:rPr>
          <w:sz w:val="26"/>
          <w:szCs w:val="26"/>
        </w:rPr>
        <w:t>выполнения поставок</w:t>
      </w:r>
      <w:r w:rsidRPr="009A6462">
        <w:rPr>
          <w:sz w:val="26"/>
          <w:szCs w:val="26"/>
        </w:rPr>
        <w:t xml:space="preserve"> (форма </w:t>
      </w:r>
      <w:r w:rsidRPr="009A6462">
        <w:rPr>
          <w:noProof/>
          <w:sz w:val="26"/>
          <w:szCs w:val="26"/>
        </w:rPr>
        <w:t>4</w:t>
      </w:r>
      <w:r w:rsidRPr="009A6462">
        <w:rPr>
          <w:sz w:val="26"/>
          <w:szCs w:val="26"/>
        </w:rPr>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9A6462">
        <w:rPr>
          <w:b w:val="0"/>
          <w:sz w:val="26"/>
          <w:szCs w:val="26"/>
        </w:rPr>
        <w:t xml:space="preserve">Форма </w:t>
      </w:r>
      <w:bookmarkEnd w:id="736"/>
      <w:r w:rsidRPr="009A6462">
        <w:rPr>
          <w:b w:val="0"/>
          <w:sz w:val="26"/>
          <w:szCs w:val="26"/>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9A6462">
        <w:rPr>
          <w:b w:val="0"/>
          <w:sz w:val="26"/>
          <w:szCs w:val="26"/>
        </w:rPr>
        <w:t>выполнения поставок</w:t>
      </w:r>
      <w:bookmarkEnd w:id="750"/>
      <w:bookmarkEnd w:id="751"/>
      <w:bookmarkEnd w:id="752"/>
      <w:bookmarkEnd w:id="753"/>
      <w:bookmarkEnd w:id="754"/>
      <w:bookmarkEnd w:id="75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B21EC0"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before="240" w:line="240" w:lineRule="auto"/>
        <w:jc w:val="center"/>
        <w:rPr>
          <w:b/>
          <w:sz w:val="26"/>
          <w:szCs w:val="26"/>
        </w:rPr>
      </w:pPr>
      <w:r w:rsidRPr="009A6462">
        <w:rPr>
          <w:b/>
          <w:sz w:val="26"/>
          <w:szCs w:val="26"/>
        </w:rPr>
        <w:t xml:space="preserve">График </w:t>
      </w:r>
      <w:r w:rsidR="00512B0F" w:rsidRPr="009A6462">
        <w:rPr>
          <w:b/>
          <w:color w:val="000000"/>
          <w:sz w:val="26"/>
          <w:szCs w:val="26"/>
        </w:rPr>
        <w:t>выполнения поставок</w:t>
      </w:r>
    </w:p>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A646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Срок поставки продукции</w:t>
            </w:r>
          </w:p>
        </w:tc>
      </w:tr>
      <w:tr w:rsidR="004F4D80" w:rsidRPr="009A646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 xml:space="preserve">Предложение </w:t>
            </w:r>
            <w:r w:rsidR="00C236C0" w:rsidRPr="009A6462">
              <w:rPr>
                <w:b/>
                <w:color w:val="000000"/>
                <w:sz w:val="26"/>
                <w:szCs w:val="26"/>
              </w:rPr>
              <w:t>Участник</w:t>
            </w:r>
            <w:r w:rsidRPr="009A6462">
              <w:rPr>
                <w:b/>
                <w:color w:val="000000"/>
                <w:sz w:val="26"/>
                <w:szCs w:val="26"/>
              </w:rPr>
              <w:t>а</w:t>
            </w:r>
          </w:p>
        </w:tc>
      </w:tr>
      <w:tr w:rsidR="004F4D80" w:rsidRPr="009A646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b w:val="0"/>
          <w:sz w:val="26"/>
          <w:szCs w:val="26"/>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9A6462">
        <w:rPr>
          <w:b w:val="0"/>
          <w:sz w:val="26"/>
          <w:szCs w:val="26"/>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9A6462">
        <w:rPr>
          <w:b w:val="0"/>
          <w:sz w:val="26"/>
          <w:szCs w:val="26"/>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В данном Графике </w:t>
      </w:r>
      <w:r w:rsidR="00512B0F" w:rsidRPr="009A6462">
        <w:rPr>
          <w:sz w:val="26"/>
          <w:szCs w:val="26"/>
        </w:rPr>
        <w:t>выполнения поставок</w:t>
      </w:r>
      <w:r w:rsidRPr="009A6462">
        <w:rPr>
          <w:sz w:val="26"/>
          <w:szCs w:val="26"/>
        </w:rPr>
        <w:t xml:space="preserve"> приводятся расчетные сроки поставки </w:t>
      </w:r>
      <w:r w:rsidR="00841A6F" w:rsidRPr="009A6462">
        <w:rPr>
          <w:sz w:val="26"/>
          <w:szCs w:val="26"/>
        </w:rPr>
        <w:t xml:space="preserve">продукции </w:t>
      </w:r>
      <w:r w:rsidRPr="009A6462">
        <w:rPr>
          <w:sz w:val="26"/>
          <w:szCs w:val="26"/>
        </w:rPr>
        <w:t>в рамках Договора, перечисленн</w:t>
      </w:r>
      <w:r w:rsidR="00841A6F" w:rsidRPr="009A6462">
        <w:rPr>
          <w:sz w:val="26"/>
          <w:szCs w:val="26"/>
        </w:rPr>
        <w:t>ой</w:t>
      </w:r>
      <w:r w:rsidRPr="009A6462">
        <w:rPr>
          <w:sz w:val="26"/>
          <w:szCs w:val="26"/>
        </w:rPr>
        <w:t xml:space="preserve"> в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w:t>
      </w:r>
      <w:r w:rsidR="00D56F8C"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56F8C" w:rsidRPr="009A6462">
        <w:rPr>
          <w:sz w:val="26"/>
          <w:szCs w:val="26"/>
        </w:rPr>
        <w:instrText xml:space="preserve"> REF _Ref440273986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Для указания сроков против каждого этапа / </w:t>
      </w:r>
      <w:proofErr w:type="spellStart"/>
      <w:r w:rsidRPr="009A6462">
        <w:rPr>
          <w:sz w:val="26"/>
          <w:szCs w:val="26"/>
        </w:rPr>
        <w:t>подэтапа</w:t>
      </w:r>
      <w:proofErr w:type="spellEnd"/>
      <w:r w:rsidRPr="009A6462">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9A6462"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 </w:t>
            </w:r>
            <w:proofErr w:type="gramStart"/>
            <w:r w:rsidRPr="009A6462">
              <w:rPr>
                <w:color w:val="000000"/>
                <w:sz w:val="26"/>
                <w:szCs w:val="26"/>
              </w:rPr>
              <w:t>п</w:t>
            </w:r>
            <w:proofErr w:type="gramEnd"/>
            <w:r w:rsidRPr="009A6462">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p>
          <w:p w:rsidR="004F4D80" w:rsidRPr="009A6462" w:rsidRDefault="004F4D80" w:rsidP="004F4D80">
            <w:pPr>
              <w:pStyle w:val="aff0"/>
              <w:spacing w:before="0" w:after="0"/>
              <w:ind w:left="0" w:right="0"/>
              <w:jc w:val="center"/>
              <w:rPr>
                <w:sz w:val="26"/>
                <w:szCs w:val="26"/>
              </w:rPr>
            </w:pPr>
            <w:r w:rsidRPr="009A6462">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Предложение </w:t>
            </w:r>
            <w:r w:rsidR="00C236C0" w:rsidRPr="009A6462">
              <w:rPr>
                <w:color w:val="000000"/>
                <w:sz w:val="26"/>
                <w:szCs w:val="26"/>
              </w:rPr>
              <w:t>Участник</w:t>
            </w:r>
            <w:r w:rsidRPr="009A6462">
              <w:rPr>
                <w:color w:val="000000"/>
                <w:sz w:val="26"/>
                <w:szCs w:val="26"/>
              </w:rPr>
              <w:t>а</w:t>
            </w:r>
          </w:p>
        </w:tc>
      </w:tr>
      <w:tr w:rsidR="004F4D80" w:rsidRPr="009A6462" w:rsidTr="004F4D80">
        <w:trPr>
          <w:cantSplit/>
        </w:trPr>
        <w:tc>
          <w:tcPr>
            <w:tcW w:w="720" w:type="dxa"/>
            <w:vMerge/>
            <w:tcBorders>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9A6462" w:rsidRDefault="004F4D80" w:rsidP="004F4D80">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817246">
            <w:pPr>
              <w:pStyle w:val="aff0"/>
              <w:spacing w:before="0" w:after="0"/>
              <w:ind w:left="0" w:right="0"/>
              <w:jc w:val="center"/>
              <w:rPr>
                <w:color w:val="000000"/>
                <w:sz w:val="26"/>
                <w:szCs w:val="26"/>
              </w:rPr>
            </w:pPr>
            <w:r w:rsidRPr="009A6462">
              <w:rPr>
                <w:color w:val="000000"/>
                <w:sz w:val="26"/>
                <w:szCs w:val="26"/>
              </w:rPr>
              <w:t xml:space="preserve">График </w:t>
            </w:r>
            <w:r w:rsidR="00817246" w:rsidRPr="009A6462">
              <w:rPr>
                <w:color w:val="000000"/>
                <w:sz w:val="26"/>
                <w:szCs w:val="26"/>
              </w:rPr>
              <w:t>выполнения поставок</w:t>
            </w:r>
            <w:r w:rsidRPr="009A6462">
              <w:rPr>
                <w:color w:val="000000"/>
                <w:sz w:val="26"/>
                <w:szCs w:val="26"/>
              </w:rPr>
              <w:t>, в неделях ________  (</w:t>
            </w:r>
            <w:r w:rsidRPr="009A6462">
              <w:rPr>
                <w:i/>
                <w:color w:val="000000"/>
                <w:sz w:val="26"/>
                <w:szCs w:val="26"/>
              </w:rPr>
              <w:t>с момента подписания Договора</w:t>
            </w:r>
            <w:r w:rsidRPr="009A6462">
              <w:rPr>
                <w:color w:val="000000"/>
                <w:sz w:val="26"/>
                <w:szCs w:val="26"/>
              </w:rPr>
              <w:t>)</w:t>
            </w:r>
          </w:p>
        </w:tc>
      </w:tr>
      <w:tr w:rsidR="004F4D80" w:rsidRPr="009A6462"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9A6462" w:rsidRDefault="004F4D80" w:rsidP="004F4D80">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w:t>
            </w:r>
          </w:p>
        </w:tc>
      </w:tr>
      <w:tr w:rsidR="004F4D80" w:rsidRPr="009A6462"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bl>
    <w:p w:rsidR="004F4D80" w:rsidRPr="009A6462" w:rsidRDefault="004F4D80" w:rsidP="004F4D80">
      <w:pPr>
        <w:pStyle w:val="aff6"/>
        <w:numPr>
          <w:ilvl w:val="0"/>
          <w:numId w:val="0"/>
        </w:numPr>
        <w:tabs>
          <w:tab w:val="left" w:pos="708"/>
        </w:tabs>
        <w:spacing w:line="240" w:lineRule="auto"/>
        <w:ind w:left="1134"/>
        <w:rPr>
          <w:sz w:val="26"/>
          <w:szCs w:val="26"/>
        </w:rPr>
      </w:pPr>
    </w:p>
    <w:p w:rsidR="004F4D80" w:rsidRPr="009A6462" w:rsidRDefault="004F4D80" w:rsidP="004F4D80">
      <w:pPr>
        <w:spacing w:line="240" w:lineRule="auto"/>
        <w:rPr>
          <w:sz w:val="26"/>
          <w:szCs w:val="26"/>
        </w:rPr>
      </w:pPr>
      <w:r w:rsidRPr="009A6462">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A6462">
        <w:rPr>
          <w:sz w:val="26"/>
          <w:szCs w:val="26"/>
        </w:rPr>
        <w:t>Microsoft</w:t>
      </w:r>
      <w:proofErr w:type="spellEnd"/>
      <w:r w:rsidRPr="009A6462">
        <w:rPr>
          <w:sz w:val="26"/>
          <w:szCs w:val="26"/>
        </w:rPr>
        <w:t xml:space="preserve"> </w:t>
      </w:r>
      <w:proofErr w:type="spellStart"/>
      <w:r w:rsidRPr="009A6462">
        <w:rPr>
          <w:sz w:val="26"/>
          <w:szCs w:val="26"/>
        </w:rPr>
        <w:t>Project</w:t>
      </w:r>
      <w:proofErr w:type="spellEnd"/>
      <w:r w:rsidRPr="009A6462">
        <w:rPr>
          <w:sz w:val="26"/>
          <w:szCs w:val="26"/>
        </w:rPr>
        <w:t xml:space="preserve"> и т.п.).</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9A6462">
        <w:rPr>
          <w:color w:val="000000"/>
          <w:sz w:val="26"/>
          <w:szCs w:val="26"/>
        </w:rPr>
        <w:lastRenderedPageBreak/>
        <w:t xml:space="preserve">Протокол разногласий к проекту Договора (форма </w:t>
      </w:r>
      <w:r w:rsidRPr="009A6462">
        <w:rPr>
          <w:noProof/>
          <w:color w:val="000000"/>
          <w:sz w:val="26"/>
          <w:szCs w:val="26"/>
        </w:rPr>
        <w:t>5</w:t>
      </w:r>
      <w:r w:rsidRPr="009A6462">
        <w:rPr>
          <w:color w:val="000000"/>
          <w:sz w:val="26"/>
          <w:szCs w:val="26"/>
        </w:rPr>
        <w:t>)</w:t>
      </w:r>
      <w:bookmarkEnd w:id="709"/>
      <w:bookmarkEnd w:id="710"/>
      <w:bookmarkEnd w:id="783"/>
      <w:bookmarkEnd w:id="784"/>
      <w:bookmarkEnd w:id="785"/>
      <w:bookmarkEnd w:id="786"/>
      <w:bookmarkEnd w:id="787"/>
      <w:bookmarkEnd w:id="78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9A6462">
        <w:rPr>
          <w:b w:val="0"/>
          <w:sz w:val="26"/>
          <w:szCs w:val="26"/>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9A6462">
        <w:rPr>
          <w:b w:val="0"/>
          <w:sz w:val="26"/>
          <w:szCs w:val="26"/>
        </w:rPr>
        <w:t xml:space="preserve"> </w:t>
      </w:r>
      <w:bookmarkEnd w:id="801"/>
      <w:bookmarkEnd w:id="802"/>
      <w:bookmarkEnd w:id="803"/>
      <w:bookmarkEnd w:id="804"/>
      <w:bookmarkEnd w:id="805"/>
      <w:bookmarkEnd w:id="806"/>
      <w:bookmarkEnd w:id="807"/>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Протокол разногласий к проекту Договора</w:t>
      </w:r>
    </w:p>
    <w:p w:rsidR="004F4D80" w:rsidRPr="009A6462" w:rsidRDefault="004F4D80" w:rsidP="004F4D80">
      <w:pPr>
        <w:rPr>
          <w:sz w:val="26"/>
          <w:szCs w:val="26"/>
        </w:rPr>
      </w:pPr>
    </w:p>
    <w:p w:rsidR="004F4D80" w:rsidRPr="009A6462" w:rsidRDefault="004F4D80" w:rsidP="004F4D80">
      <w:pPr>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jc w:val="center"/>
        <w:rPr>
          <w:b/>
          <w:bCs w:val="0"/>
          <w:color w:val="000000"/>
          <w:sz w:val="26"/>
          <w:szCs w:val="26"/>
        </w:rPr>
      </w:pPr>
      <w:r w:rsidRPr="009A6462">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77786C">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jc w:val="center"/>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jc w:val="center"/>
        <w:rPr>
          <w:b/>
          <w:bCs w:val="0"/>
          <w:color w:val="000000"/>
          <w:sz w:val="26"/>
          <w:szCs w:val="26"/>
        </w:rPr>
      </w:pPr>
    </w:p>
    <w:p w:rsidR="004F4D80" w:rsidRPr="009A6462" w:rsidRDefault="004F4D80" w:rsidP="004F4D80">
      <w:pPr>
        <w:jc w:val="center"/>
        <w:rPr>
          <w:b/>
          <w:bCs w:val="0"/>
          <w:color w:val="000000"/>
          <w:sz w:val="26"/>
          <w:szCs w:val="26"/>
        </w:rPr>
      </w:pPr>
      <w:r w:rsidRPr="009A6462">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keepNext/>
        <w:rPr>
          <w:b/>
          <w:bCs w:val="0"/>
          <w:color w:val="000000"/>
          <w:sz w:val="26"/>
          <w:szCs w:val="26"/>
        </w:rPr>
      </w:pPr>
    </w:p>
    <w:p w:rsidR="004F4D80" w:rsidRPr="009A6462"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6"/>
          <w:szCs w:val="26"/>
        </w:rPr>
      </w:pPr>
      <w:r w:rsidRPr="009A6462">
        <w:rPr>
          <w:b/>
          <w:color w:val="000000"/>
          <w:spacing w:val="36"/>
          <w:sz w:val="26"/>
          <w:szCs w:val="26"/>
        </w:rPr>
        <w:tab/>
        <w:t>конец формы</w:t>
      </w:r>
      <w:r w:rsidRPr="009A6462">
        <w:rPr>
          <w:b/>
          <w:color w:val="000000"/>
          <w:spacing w:val="36"/>
          <w:sz w:val="26"/>
          <w:szCs w:val="26"/>
        </w:rPr>
        <w:tab/>
      </w:r>
    </w:p>
    <w:p w:rsidR="00D56F8C" w:rsidRPr="009A6462" w:rsidRDefault="00D56F8C">
      <w:pPr>
        <w:suppressAutoHyphens w:val="0"/>
        <w:spacing w:line="240" w:lineRule="auto"/>
        <w:ind w:firstLine="0"/>
        <w:jc w:val="left"/>
        <w:rPr>
          <w:b/>
          <w:sz w:val="26"/>
          <w:szCs w:val="26"/>
        </w:rPr>
      </w:pPr>
      <w:r w:rsidRPr="009A6462">
        <w:rPr>
          <w:b/>
          <w:sz w:val="26"/>
          <w:szCs w:val="26"/>
        </w:rPr>
        <w:br w:type="page"/>
      </w:r>
    </w:p>
    <w:p w:rsidR="004F4D80" w:rsidRPr="009A6462" w:rsidRDefault="004F4D80" w:rsidP="004F4D80">
      <w:pPr>
        <w:pStyle w:val="a1"/>
        <w:numPr>
          <w:ilvl w:val="0"/>
          <w:numId w:val="0"/>
        </w:numPr>
        <w:ind w:left="1134"/>
        <w:rPr>
          <w:b/>
          <w:sz w:val="26"/>
          <w:szCs w:val="26"/>
        </w:rPr>
      </w:pPr>
    </w:p>
    <w:p w:rsidR="004F4D80" w:rsidRPr="009A6462" w:rsidRDefault="004F4D80" w:rsidP="004F4D80">
      <w:pPr>
        <w:pStyle w:val="3"/>
        <w:rPr>
          <w:b w:val="0"/>
          <w:sz w:val="26"/>
          <w:szCs w:val="26"/>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9A6462">
        <w:rPr>
          <w:b w:val="0"/>
          <w:sz w:val="26"/>
          <w:szCs w:val="26"/>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9A6462" w:rsidRDefault="007B5153"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(подраздел </w:t>
      </w:r>
      <w:r w:rsidR="00763E64" w:rsidRPr="009A6462">
        <w:rPr>
          <w:sz w:val="26"/>
          <w:szCs w:val="26"/>
        </w:rPr>
        <w:fldChar w:fldCharType="begin"/>
      </w:r>
      <w:r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как в случае наличия у </w:t>
      </w:r>
      <w:r w:rsidR="00C236C0" w:rsidRPr="009A6462">
        <w:rPr>
          <w:sz w:val="26"/>
          <w:szCs w:val="26"/>
        </w:rPr>
        <w:t>Участник</w:t>
      </w:r>
      <w:r w:rsidRPr="009A6462">
        <w:rPr>
          <w:sz w:val="26"/>
          <w:szCs w:val="26"/>
        </w:rPr>
        <w:t xml:space="preserve">а требований или предложений по изменению проекта Договора (раздел </w:t>
      </w:r>
      <w:r w:rsidR="00763E64" w:rsidRPr="009A6462">
        <w:rPr>
          <w:sz w:val="26"/>
          <w:szCs w:val="26"/>
        </w:rPr>
        <w:fldChar w:fldCharType="begin"/>
      </w:r>
      <w:r w:rsidR="00D56F8C" w:rsidRPr="009A6462">
        <w:rPr>
          <w:sz w:val="26"/>
          <w:szCs w:val="26"/>
        </w:rPr>
        <w:instrText xml:space="preserve"> REF _Ref440274025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случае наличия у </w:t>
      </w:r>
      <w:r w:rsidR="00C236C0" w:rsidRPr="009A6462">
        <w:rPr>
          <w:sz w:val="26"/>
          <w:szCs w:val="26"/>
        </w:rPr>
        <w:t>Участник</w:t>
      </w:r>
      <w:r w:rsidRPr="009A6462">
        <w:rPr>
          <w:sz w:val="26"/>
          <w:szCs w:val="26"/>
        </w:rPr>
        <w:t xml:space="preserve">а предложений по внесению изменений в проект Договора, </w:t>
      </w:r>
      <w:r w:rsidR="00C236C0" w:rsidRPr="009A6462">
        <w:rPr>
          <w:sz w:val="26"/>
          <w:szCs w:val="26"/>
        </w:rPr>
        <w:t>Участник</w:t>
      </w:r>
      <w:r w:rsidRPr="009A6462">
        <w:rPr>
          <w:sz w:val="26"/>
          <w:szCs w:val="26"/>
        </w:rPr>
        <w:t xml:space="preserve"> должен представить в составе своей </w:t>
      </w:r>
      <w:r w:rsidR="00D904EF" w:rsidRPr="009A6462">
        <w:rPr>
          <w:sz w:val="26"/>
          <w:szCs w:val="26"/>
        </w:rPr>
        <w:t>Заявки</w:t>
      </w:r>
      <w:r w:rsidRPr="009A6462">
        <w:rPr>
          <w:sz w:val="26"/>
          <w:szCs w:val="26"/>
        </w:rPr>
        <w:t xml:space="preserve"> данный протокол разногласий. В подготовленном протоколе разногласий </w:t>
      </w:r>
      <w:r w:rsidR="00C236C0" w:rsidRPr="009A6462">
        <w:rPr>
          <w:sz w:val="26"/>
          <w:szCs w:val="26"/>
        </w:rPr>
        <w:t>Участник</w:t>
      </w:r>
      <w:r w:rsidRPr="009A6462">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A6462">
        <w:rPr>
          <w:sz w:val="26"/>
          <w:szCs w:val="26"/>
        </w:rPr>
        <w:t>отклонение</w:t>
      </w:r>
      <w:proofErr w:type="gramEnd"/>
      <w:r w:rsidRPr="009A6462">
        <w:rPr>
          <w:sz w:val="26"/>
          <w:szCs w:val="26"/>
        </w:rPr>
        <w:t xml:space="preserve"> которых Организатором не повлечет отказа </w:t>
      </w:r>
      <w:r w:rsidR="00C236C0" w:rsidRPr="009A6462">
        <w:rPr>
          <w:sz w:val="26"/>
          <w:szCs w:val="26"/>
        </w:rPr>
        <w:t>Участник</w:t>
      </w:r>
      <w:r w:rsidRPr="009A6462">
        <w:rPr>
          <w:sz w:val="26"/>
          <w:szCs w:val="26"/>
        </w:rPr>
        <w:t>а от подписания Договора в случае признания его Победителем.</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Условия Договора будут определят</w:t>
      </w:r>
      <w:r w:rsidR="001F77A1" w:rsidRPr="009A6462">
        <w:rPr>
          <w:sz w:val="26"/>
          <w:szCs w:val="26"/>
        </w:rPr>
        <w:t>ь</w:t>
      </w:r>
      <w:r w:rsidRPr="009A6462">
        <w:rPr>
          <w:sz w:val="26"/>
          <w:szCs w:val="26"/>
        </w:rPr>
        <w:t xml:space="preserve">ся в соответствии с пунктом </w:t>
      </w:r>
      <w:r w:rsidR="00763E64" w:rsidRPr="009A6462">
        <w:rPr>
          <w:sz w:val="26"/>
          <w:szCs w:val="26"/>
        </w:rPr>
        <w:fldChar w:fldCharType="begin"/>
      </w:r>
      <w:r w:rsidR="00D56F8C" w:rsidRPr="009A6462">
        <w:rPr>
          <w:sz w:val="26"/>
          <w:szCs w:val="26"/>
        </w:rPr>
        <w:instrText xml:space="preserve"> REF _Ref294695546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 xml:space="preserve"> 1.2.6 </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9A6462">
        <w:rPr>
          <w:sz w:val="26"/>
          <w:szCs w:val="26"/>
        </w:rPr>
        <w:t>,</w:t>
      </w:r>
      <w:proofErr w:type="gramEnd"/>
      <w:r w:rsidRPr="009A6462">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A6462">
        <w:rPr>
          <w:sz w:val="26"/>
          <w:szCs w:val="26"/>
        </w:rPr>
        <w:t>Документации</w:t>
      </w:r>
      <w:r w:rsidRPr="009A6462">
        <w:rPr>
          <w:sz w:val="26"/>
          <w:szCs w:val="26"/>
        </w:rPr>
        <w:t xml:space="preserve"> и </w:t>
      </w:r>
      <w:r w:rsidR="00D904EF" w:rsidRPr="009A6462">
        <w:rPr>
          <w:sz w:val="26"/>
          <w:szCs w:val="26"/>
        </w:rPr>
        <w:t>Заявке</w:t>
      </w:r>
      <w:r w:rsidRPr="009A6462">
        <w:rPr>
          <w:sz w:val="26"/>
          <w:szCs w:val="26"/>
        </w:rPr>
        <w:t xml:space="preserve"> Победителя.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любом случае </w:t>
      </w:r>
      <w:r w:rsidR="00C236C0" w:rsidRPr="009A6462">
        <w:rPr>
          <w:sz w:val="26"/>
          <w:szCs w:val="26"/>
        </w:rPr>
        <w:t>Участник</w:t>
      </w:r>
      <w:r w:rsidRPr="009A6462">
        <w:rPr>
          <w:sz w:val="26"/>
          <w:szCs w:val="26"/>
        </w:rPr>
        <w:t xml:space="preserve"> должен иметь в виду что:</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если какое-либо из обязательных Договорных предложений и условий, выдвинутых </w:t>
      </w:r>
      <w:r w:rsidR="00C236C0" w:rsidRPr="009A6462">
        <w:rPr>
          <w:sz w:val="26"/>
          <w:szCs w:val="26"/>
        </w:rPr>
        <w:t>Участник</w:t>
      </w:r>
      <w:r w:rsidRPr="009A6462">
        <w:rPr>
          <w:sz w:val="26"/>
          <w:szCs w:val="26"/>
        </w:rPr>
        <w:t xml:space="preserve">ом, будет неприемлемо для Организатора, такая </w:t>
      </w:r>
      <w:r w:rsidR="00D904EF" w:rsidRPr="009A6462">
        <w:rPr>
          <w:sz w:val="26"/>
          <w:szCs w:val="26"/>
        </w:rPr>
        <w:t>Заявка</w:t>
      </w:r>
      <w:r w:rsidRPr="009A6462">
        <w:rPr>
          <w:sz w:val="26"/>
          <w:szCs w:val="26"/>
        </w:rPr>
        <w:t xml:space="preserve"> будет отклонена независимо от содержания технико-коммерческих предложений;</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в любом случае, предоставление </w:t>
      </w:r>
      <w:r w:rsidR="00C236C0" w:rsidRPr="009A6462">
        <w:rPr>
          <w:sz w:val="26"/>
          <w:szCs w:val="26"/>
        </w:rPr>
        <w:t>Участник</w:t>
      </w:r>
      <w:r w:rsidRPr="009A6462">
        <w:rPr>
          <w:sz w:val="26"/>
          <w:szCs w:val="26"/>
        </w:rPr>
        <w:t xml:space="preserve">ом протокола разногласий к подготовленному Заказчиком исходному проекту Договора не лишает </w:t>
      </w:r>
      <w:r w:rsidR="00C236C0" w:rsidRPr="009A6462">
        <w:rPr>
          <w:sz w:val="26"/>
          <w:szCs w:val="26"/>
        </w:rPr>
        <w:t>Участник</w:t>
      </w:r>
      <w:r w:rsidRPr="009A6462">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9A6462">
        <w:rPr>
          <w:sz w:val="26"/>
          <w:szCs w:val="26"/>
        </w:rPr>
        <w:lastRenderedPageBreak/>
        <w:t>Анкета (форма 6)</w:t>
      </w:r>
      <w:bookmarkEnd w:id="820"/>
      <w:bookmarkEnd w:id="821"/>
      <w:bookmarkEnd w:id="822"/>
      <w:bookmarkEnd w:id="823"/>
      <w:bookmarkEnd w:id="824"/>
      <w:bookmarkEnd w:id="825"/>
      <w:bookmarkEnd w:id="826"/>
      <w:bookmarkEnd w:id="827"/>
    </w:p>
    <w:p w:rsidR="004F4D80" w:rsidRPr="009A6462" w:rsidRDefault="004F4D80" w:rsidP="004F4D80">
      <w:pPr>
        <w:pStyle w:val="3"/>
        <w:rPr>
          <w:b w:val="0"/>
          <w:sz w:val="26"/>
          <w:szCs w:val="26"/>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9A6462">
        <w:rPr>
          <w:b w:val="0"/>
          <w:sz w:val="26"/>
          <w:szCs w:val="26"/>
        </w:rPr>
        <w:t xml:space="preserve">Форма Анкеты </w:t>
      </w:r>
      <w:r w:rsidR="00C236C0" w:rsidRPr="009A6462">
        <w:rPr>
          <w:b w:val="0"/>
          <w:sz w:val="26"/>
          <w:szCs w:val="26"/>
        </w:rPr>
        <w:t>Участник</w:t>
      </w:r>
      <w:r w:rsidRPr="009A6462">
        <w:rPr>
          <w:b w:val="0"/>
          <w:sz w:val="26"/>
          <w:szCs w:val="26"/>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6</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Анкета </w:t>
      </w:r>
      <w:r w:rsidR="00C236C0" w:rsidRPr="009A6462">
        <w:rPr>
          <w:b/>
          <w:sz w:val="26"/>
          <w:szCs w:val="26"/>
        </w:rPr>
        <w:t>Участник</w:t>
      </w:r>
      <w:r w:rsidRPr="009A6462">
        <w:rPr>
          <w:b/>
          <w:sz w:val="26"/>
          <w:szCs w:val="26"/>
        </w:rPr>
        <w:t>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A646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 xml:space="preserve">Сведения </w:t>
            </w:r>
            <w:proofErr w:type="gramStart"/>
            <w:r w:rsidRPr="009A6462">
              <w:rPr>
                <w:sz w:val="26"/>
                <w:szCs w:val="26"/>
              </w:rPr>
              <w:t>о</w:t>
            </w:r>
            <w:proofErr w:type="gramEnd"/>
            <w:r w:rsidRPr="009A6462">
              <w:rPr>
                <w:sz w:val="26"/>
                <w:szCs w:val="26"/>
              </w:rPr>
              <w:t xml:space="preserve"> </w:t>
            </w:r>
            <w:r w:rsidR="00C236C0" w:rsidRPr="009A6462">
              <w:rPr>
                <w:sz w:val="26"/>
                <w:szCs w:val="26"/>
              </w:rPr>
              <w:t>Участник</w:t>
            </w:r>
            <w:r w:rsidRPr="009A6462">
              <w:rPr>
                <w:sz w:val="26"/>
                <w:szCs w:val="26"/>
              </w:rPr>
              <w:t>е</w:t>
            </w: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Организационно-правовая форма и фирменное наименование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6D58F3" w:rsidP="004F4D80">
            <w:pPr>
              <w:pStyle w:val="aff1"/>
              <w:spacing w:before="0" w:after="0"/>
              <w:ind w:left="0" w:right="0"/>
              <w:rPr>
                <w:sz w:val="26"/>
                <w:szCs w:val="26"/>
              </w:rPr>
            </w:pPr>
            <w:r w:rsidRPr="009A6462">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ИНН/КПП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Банковские реквизиты (наименование и адрес банка, номер расчетного счета </w:t>
            </w:r>
            <w:r w:rsidR="00C236C0" w:rsidRPr="009A6462">
              <w:rPr>
                <w:sz w:val="26"/>
                <w:szCs w:val="26"/>
              </w:rPr>
              <w:t>Участник</w:t>
            </w:r>
            <w:r w:rsidRPr="009A6462">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Телефоны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Факс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Адрес электронной почты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руководителя </w:t>
            </w:r>
            <w:r w:rsidR="00C236C0" w:rsidRPr="009A6462">
              <w:rPr>
                <w:color w:val="000000"/>
                <w:sz w:val="26"/>
                <w:szCs w:val="26"/>
              </w:rPr>
              <w:t>Участник</w:t>
            </w:r>
            <w:r w:rsidRPr="009A6462">
              <w:rPr>
                <w:color w:val="000000"/>
                <w:sz w:val="26"/>
                <w:szCs w:val="26"/>
              </w:rPr>
              <w:t xml:space="preserve">а, имеющего право подписи согласно учредительным документам </w:t>
            </w:r>
            <w:r w:rsidR="00C236C0" w:rsidRPr="009A6462">
              <w:rPr>
                <w:color w:val="000000"/>
                <w:sz w:val="26"/>
                <w:szCs w:val="26"/>
              </w:rPr>
              <w:t>Участник</w:t>
            </w:r>
            <w:r w:rsidRPr="009A6462">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главного бухгалтера </w:t>
            </w:r>
            <w:r w:rsidR="00C236C0" w:rsidRPr="009A6462">
              <w:rPr>
                <w:color w:val="000000"/>
                <w:sz w:val="26"/>
                <w:szCs w:val="26"/>
              </w:rPr>
              <w:t>Участник</w:t>
            </w:r>
            <w:r w:rsidRPr="009A6462">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Фамилия, Имя и Отчество ответственного лица </w:t>
            </w:r>
            <w:r w:rsidR="00C236C0" w:rsidRPr="009A6462">
              <w:rPr>
                <w:color w:val="000000"/>
                <w:sz w:val="26"/>
                <w:szCs w:val="26"/>
              </w:rPr>
              <w:t>Участник</w:t>
            </w:r>
            <w:r w:rsidRPr="009A6462">
              <w:rPr>
                <w:color w:val="000000"/>
                <w:sz w:val="26"/>
                <w:szCs w:val="26"/>
              </w:rPr>
              <w:t>а</w:t>
            </w:r>
            <w:r w:rsidRPr="009A6462">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highlight w:val="yellow"/>
              </w:rPr>
            </w:pPr>
          </w:p>
        </w:tc>
      </w:tr>
      <w:tr w:rsidR="004F4D80" w:rsidRPr="009A646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tabs>
                <w:tab w:val="num" w:pos="360"/>
              </w:tabs>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b/>
                <w:iCs/>
                <w:color w:val="1F497D"/>
                <w:sz w:val="26"/>
                <w:szCs w:val="26"/>
              </w:rPr>
            </w:pPr>
            <w:r w:rsidRPr="009A6462">
              <w:rPr>
                <w:rStyle w:val="aa"/>
                <w:sz w:val="26"/>
                <w:szCs w:val="26"/>
              </w:rPr>
              <w:t>(если да, то укажите наименование особой экономической зоны)</w:t>
            </w:r>
          </w:p>
        </w:tc>
      </w:tr>
      <w:tr w:rsidR="004F4D80" w:rsidRPr="009A646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какой)</w:t>
            </w:r>
          </w:p>
        </w:tc>
      </w:tr>
      <w:tr w:rsidR="004F4D80" w:rsidRPr="009A646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что именно)</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spacing w:line="240" w:lineRule="auto"/>
        <w:ind w:right="5527"/>
        <w:jc w:val="center"/>
        <w:rPr>
          <w:color w:val="000000"/>
          <w:sz w:val="26"/>
          <w:szCs w:val="26"/>
          <w:vertAlign w:val="superscript"/>
        </w:rPr>
        <w:sectPr w:rsidR="004F4D80" w:rsidRPr="009A6462" w:rsidSect="004F4D80">
          <w:pgSz w:w="11906" w:h="16838" w:code="9"/>
          <w:pgMar w:top="680" w:right="567" w:bottom="539" w:left="1134" w:header="680" w:footer="278" w:gutter="0"/>
          <w:cols w:space="708"/>
          <w:titlePg/>
          <w:docGrid w:linePitch="360"/>
        </w:sectPr>
      </w:pPr>
    </w:p>
    <w:p w:rsidR="004F4D80" w:rsidRPr="009A6462" w:rsidRDefault="004F4D80" w:rsidP="004F4D80">
      <w:pPr>
        <w:pStyle w:val="3"/>
        <w:rPr>
          <w:b w:val="0"/>
          <w:sz w:val="26"/>
          <w:szCs w:val="26"/>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9A6462">
        <w:rPr>
          <w:b w:val="0"/>
          <w:sz w:val="26"/>
          <w:szCs w:val="26"/>
        </w:rPr>
        <w:lastRenderedPageBreak/>
        <w:t xml:space="preserve">Форма </w:t>
      </w:r>
      <w:bookmarkEnd w:id="846"/>
      <w:bookmarkEnd w:id="847"/>
      <w:bookmarkEnd w:id="848"/>
      <w:bookmarkEnd w:id="849"/>
      <w:r w:rsidR="00FB00C0" w:rsidRPr="009A6462">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9A6462" w:rsidRDefault="004F4D80" w:rsidP="004F4D80">
      <w:pPr>
        <w:spacing w:line="240" w:lineRule="auto"/>
        <w:ind w:left="540" w:firstLine="0"/>
        <w:jc w:val="left"/>
        <w:rPr>
          <w:sz w:val="26"/>
          <w:szCs w:val="26"/>
        </w:rPr>
      </w:pPr>
      <w:r w:rsidRPr="009A6462">
        <w:rPr>
          <w:sz w:val="26"/>
          <w:szCs w:val="26"/>
        </w:rPr>
        <w:t>Приложение</w:t>
      </w:r>
      <w:r w:rsidR="00553A57" w:rsidRPr="009A6462">
        <w:rPr>
          <w:sz w:val="26"/>
          <w:szCs w:val="26"/>
        </w:rPr>
        <w:t xml:space="preserve"> 6</w:t>
      </w:r>
      <w:r w:rsidRPr="009A6462">
        <w:rPr>
          <w:noProof/>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3D2773" w:rsidRPr="009A6462" w:rsidRDefault="003D2773" w:rsidP="003D2773">
      <w:pPr>
        <w:autoSpaceDE w:val="0"/>
        <w:autoSpaceDN w:val="0"/>
        <w:adjustRightInd w:val="0"/>
        <w:spacing w:line="240" w:lineRule="auto"/>
        <w:ind w:firstLine="540"/>
        <w:jc w:val="center"/>
        <w:outlineLvl w:val="3"/>
        <w:rPr>
          <w:b/>
          <w:sz w:val="26"/>
          <w:szCs w:val="26"/>
        </w:rPr>
      </w:pPr>
      <w:bookmarkStart w:id="857" w:name="_Toc439170690"/>
      <w:bookmarkStart w:id="858" w:name="_Toc439172792"/>
      <w:bookmarkStart w:id="859" w:name="_Toc439173236"/>
      <w:bookmarkStart w:id="860" w:name="_Toc439238232"/>
      <w:r w:rsidRPr="009A6462">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A6462" w:rsidRDefault="00A71624" w:rsidP="003D2773">
      <w:pPr>
        <w:autoSpaceDE w:val="0"/>
        <w:autoSpaceDN w:val="0"/>
        <w:adjustRightInd w:val="0"/>
        <w:spacing w:line="240" w:lineRule="auto"/>
        <w:ind w:firstLine="540"/>
        <w:outlineLvl w:val="3"/>
        <w:rPr>
          <w:sz w:val="26"/>
          <w:szCs w:val="26"/>
        </w:rPr>
      </w:pPr>
    </w:p>
    <w:p w:rsidR="00A71624" w:rsidRPr="009A6462" w:rsidRDefault="00A71624" w:rsidP="00A71624">
      <w:pPr>
        <w:rPr>
          <w:sz w:val="26"/>
          <w:szCs w:val="26"/>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9A6462">
        <w:rPr>
          <w:sz w:val="26"/>
          <w:szCs w:val="26"/>
        </w:rPr>
        <w:t xml:space="preserve">Подтверждаем, что  </w:t>
      </w:r>
    </w:p>
    <w:p w:rsidR="00A71624" w:rsidRPr="009A6462" w:rsidRDefault="00A71624" w:rsidP="00A71624">
      <w:pPr>
        <w:pBdr>
          <w:top w:val="single" w:sz="4" w:space="1" w:color="auto"/>
        </w:pBdr>
        <w:spacing w:after="120"/>
        <w:ind w:left="2637"/>
        <w:jc w:val="center"/>
        <w:rPr>
          <w:sz w:val="26"/>
          <w:szCs w:val="26"/>
        </w:rPr>
      </w:pPr>
      <w:r w:rsidRPr="009A6462">
        <w:rPr>
          <w:sz w:val="26"/>
          <w:szCs w:val="26"/>
        </w:rPr>
        <w:t>(указывается наименование участника закупки)</w:t>
      </w:r>
    </w:p>
    <w:p w:rsidR="00A71624" w:rsidRPr="009A6462" w:rsidRDefault="00A71624" w:rsidP="00A71624">
      <w:pPr>
        <w:rPr>
          <w:sz w:val="26"/>
          <w:szCs w:val="26"/>
        </w:rPr>
      </w:pPr>
      <w:r w:rsidRPr="009A6462">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9A6462" w:rsidRDefault="00A71624" w:rsidP="00A71624">
      <w:pPr>
        <w:pBdr>
          <w:top w:val="single" w:sz="4" w:space="1" w:color="auto"/>
        </w:pBdr>
        <w:spacing w:after="120"/>
        <w:ind w:left="2665"/>
        <w:jc w:val="center"/>
        <w:rPr>
          <w:sz w:val="26"/>
          <w:szCs w:val="26"/>
        </w:rPr>
      </w:pPr>
      <w:r w:rsidRPr="009A6462">
        <w:rPr>
          <w:sz w:val="26"/>
          <w:szCs w:val="26"/>
        </w:rPr>
        <w:t>(указывается субъект малого или среднего предпринимательства</w:t>
      </w:r>
      <w:r w:rsidRPr="009A6462">
        <w:rPr>
          <w:sz w:val="26"/>
          <w:szCs w:val="26"/>
        </w:rPr>
        <w:br/>
        <w:t>в зависимости от критериев отнесения)</w:t>
      </w:r>
    </w:p>
    <w:p w:rsidR="00A71624" w:rsidRPr="009A6462" w:rsidRDefault="00A71624" w:rsidP="00A71624">
      <w:pPr>
        <w:rPr>
          <w:sz w:val="26"/>
          <w:szCs w:val="26"/>
        </w:rPr>
      </w:pPr>
      <w:r w:rsidRPr="009A6462">
        <w:rPr>
          <w:sz w:val="26"/>
          <w:szCs w:val="26"/>
        </w:rPr>
        <w:t>предпринимательства, и сообщаем следующую информацию:</w:t>
      </w:r>
    </w:p>
    <w:p w:rsidR="00A71624" w:rsidRPr="009A6462" w:rsidRDefault="00A71624" w:rsidP="00A71624">
      <w:pPr>
        <w:ind w:left="567"/>
        <w:rPr>
          <w:sz w:val="26"/>
          <w:szCs w:val="26"/>
        </w:rPr>
      </w:pPr>
      <w:r w:rsidRPr="009A6462">
        <w:rPr>
          <w:sz w:val="26"/>
          <w:szCs w:val="26"/>
        </w:rPr>
        <w:t xml:space="preserve">1. Адрес местонахождения (юридический адрес):  </w:t>
      </w:r>
    </w:p>
    <w:p w:rsidR="00A71624" w:rsidRPr="009A6462" w:rsidRDefault="00A71624" w:rsidP="00A71624">
      <w:pPr>
        <w:pBdr>
          <w:top w:val="single" w:sz="4" w:space="1" w:color="auto"/>
        </w:pBdr>
        <w:ind w:left="5755"/>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rPr>
          <w:sz w:val="26"/>
          <w:szCs w:val="26"/>
        </w:rPr>
      </w:pPr>
    </w:p>
    <w:p w:rsidR="00A71624" w:rsidRPr="009A6462" w:rsidRDefault="00A71624" w:rsidP="00A71624">
      <w:pPr>
        <w:tabs>
          <w:tab w:val="right" w:pos="9923"/>
        </w:tabs>
        <w:ind w:left="567"/>
        <w:rPr>
          <w:sz w:val="26"/>
          <w:szCs w:val="26"/>
        </w:rPr>
      </w:pPr>
      <w:r w:rsidRPr="009A6462">
        <w:rPr>
          <w:sz w:val="26"/>
          <w:szCs w:val="26"/>
        </w:rPr>
        <w:t>2.</w:t>
      </w:r>
      <w:r w:rsidRPr="009A6462">
        <w:rPr>
          <w:sz w:val="26"/>
          <w:szCs w:val="26"/>
          <w:lang w:val="en-US"/>
        </w:rPr>
        <w:t> </w:t>
      </w:r>
      <w:r w:rsidRPr="009A6462">
        <w:rPr>
          <w:sz w:val="26"/>
          <w:szCs w:val="26"/>
        </w:rPr>
        <w:t xml:space="preserve">ИНН/КПП:  </w:t>
      </w:r>
      <w:r w:rsidRPr="009A6462">
        <w:rPr>
          <w:sz w:val="26"/>
          <w:szCs w:val="26"/>
        </w:rPr>
        <w:tab/>
        <w:t>.</w:t>
      </w:r>
    </w:p>
    <w:p w:rsidR="00A71624" w:rsidRPr="009A6462" w:rsidRDefault="00A71624" w:rsidP="00A71624">
      <w:pPr>
        <w:pBdr>
          <w:top w:val="single" w:sz="4" w:space="1" w:color="auto"/>
        </w:pBdr>
        <w:ind w:left="2098" w:right="113"/>
        <w:jc w:val="center"/>
        <w:rPr>
          <w:sz w:val="26"/>
          <w:szCs w:val="26"/>
        </w:rPr>
      </w:pPr>
      <w:r w:rsidRPr="009A6462">
        <w:rPr>
          <w:sz w:val="26"/>
          <w:szCs w:val="26"/>
        </w:rPr>
        <w:t>(№, сведения о дате выдачи документа и выдавшем его органе)</w:t>
      </w:r>
    </w:p>
    <w:p w:rsidR="00A71624" w:rsidRPr="009A6462" w:rsidRDefault="00A71624" w:rsidP="00A71624">
      <w:pPr>
        <w:tabs>
          <w:tab w:val="right" w:pos="9923"/>
        </w:tabs>
        <w:ind w:left="567"/>
        <w:rPr>
          <w:sz w:val="26"/>
          <w:szCs w:val="26"/>
        </w:rPr>
      </w:pPr>
      <w:r w:rsidRPr="009A6462">
        <w:rPr>
          <w:sz w:val="26"/>
          <w:szCs w:val="26"/>
        </w:rPr>
        <w:t xml:space="preserve">3. ОГРН:  </w:t>
      </w:r>
      <w:r w:rsidRPr="009A6462">
        <w:rPr>
          <w:sz w:val="26"/>
          <w:szCs w:val="26"/>
        </w:rPr>
        <w:tab/>
        <w:t>.</w:t>
      </w:r>
    </w:p>
    <w:p w:rsidR="00A71624" w:rsidRPr="009A6462" w:rsidRDefault="00A71624" w:rsidP="00A71624">
      <w:pPr>
        <w:pBdr>
          <w:top w:val="single" w:sz="4" w:space="1" w:color="auto"/>
        </w:pBdr>
        <w:ind w:left="1616" w:right="113"/>
        <w:rPr>
          <w:sz w:val="26"/>
          <w:szCs w:val="26"/>
        </w:rPr>
      </w:pPr>
    </w:p>
    <w:p w:rsidR="00A71624" w:rsidRPr="009A6462" w:rsidRDefault="00A71624" w:rsidP="00A71624">
      <w:pPr>
        <w:rPr>
          <w:sz w:val="26"/>
          <w:szCs w:val="26"/>
        </w:rPr>
      </w:pPr>
      <w:r w:rsidRPr="009A6462">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9A6462" w:rsidRDefault="00A71624" w:rsidP="00A71624">
      <w:pPr>
        <w:pBdr>
          <w:top w:val="single" w:sz="4" w:space="1" w:color="auto"/>
        </w:pBdr>
        <w:ind w:left="7002"/>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jc w:val="center"/>
        <w:rPr>
          <w:sz w:val="26"/>
          <w:szCs w:val="26"/>
        </w:rPr>
      </w:pPr>
      <w:r w:rsidRPr="009A6462">
        <w:rPr>
          <w:sz w:val="26"/>
          <w:szCs w:val="26"/>
        </w:rPr>
        <w:t>(наименование уполномоченного органа, дата внесения в реестр и номер в реестре)</w:t>
      </w:r>
    </w:p>
    <w:p w:rsidR="00A71624" w:rsidRPr="009A6462" w:rsidRDefault="00A71624" w:rsidP="00A71624">
      <w:pPr>
        <w:spacing w:after="120"/>
        <w:rPr>
          <w:sz w:val="26"/>
          <w:szCs w:val="26"/>
        </w:rPr>
      </w:pPr>
      <w:r w:rsidRPr="009A6462">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A6462">
        <w:rPr>
          <w:rStyle w:val="afffffff9"/>
          <w:sz w:val="26"/>
          <w:szCs w:val="26"/>
        </w:rPr>
        <w:endnoteReference w:id="1"/>
      </w:r>
      <w:r w:rsidRPr="009A6462">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9A6462" w:rsidTr="00F67C6A">
        <w:trPr>
          <w:cantSplit/>
          <w:tblHeader/>
        </w:trPr>
        <w:tc>
          <w:tcPr>
            <w:tcW w:w="567" w:type="dxa"/>
            <w:vAlign w:val="center"/>
          </w:tcPr>
          <w:p w:rsidR="00A71624" w:rsidRPr="009A6462" w:rsidRDefault="00A71624" w:rsidP="00F67C6A">
            <w:pPr>
              <w:ind w:firstLine="0"/>
              <w:jc w:val="center"/>
              <w:rPr>
                <w:sz w:val="26"/>
                <w:szCs w:val="26"/>
              </w:rPr>
            </w:pPr>
            <w:r w:rsidRPr="009A6462">
              <w:rPr>
                <w:sz w:val="26"/>
                <w:szCs w:val="26"/>
              </w:rPr>
              <w:lastRenderedPageBreak/>
              <w:t xml:space="preserve">№ </w:t>
            </w:r>
            <w:proofErr w:type="gramStart"/>
            <w:r w:rsidRPr="009A6462">
              <w:rPr>
                <w:sz w:val="26"/>
                <w:szCs w:val="26"/>
              </w:rPr>
              <w:t>п</w:t>
            </w:r>
            <w:proofErr w:type="gramEnd"/>
            <w:r w:rsidRPr="009A6462">
              <w:rPr>
                <w:sz w:val="26"/>
                <w:szCs w:val="26"/>
              </w:rPr>
              <w:t>/п</w:t>
            </w:r>
          </w:p>
        </w:tc>
        <w:tc>
          <w:tcPr>
            <w:tcW w:w="4649" w:type="dxa"/>
            <w:vAlign w:val="center"/>
          </w:tcPr>
          <w:p w:rsidR="00A71624" w:rsidRPr="009A6462" w:rsidRDefault="00A71624" w:rsidP="00F67C6A">
            <w:pPr>
              <w:ind w:firstLine="0"/>
              <w:jc w:val="center"/>
              <w:rPr>
                <w:sz w:val="26"/>
                <w:szCs w:val="26"/>
              </w:rPr>
            </w:pPr>
            <w:r w:rsidRPr="009A6462">
              <w:rPr>
                <w:sz w:val="26"/>
                <w:szCs w:val="26"/>
              </w:rPr>
              <w:t>Наименование сведений</w:t>
            </w:r>
            <w:r w:rsidRPr="009A6462">
              <w:rPr>
                <w:rStyle w:val="afffffff9"/>
                <w:sz w:val="26"/>
                <w:szCs w:val="26"/>
              </w:rPr>
              <w:t>2</w:t>
            </w:r>
          </w:p>
        </w:tc>
        <w:tc>
          <w:tcPr>
            <w:tcW w:w="1588" w:type="dxa"/>
            <w:vAlign w:val="center"/>
          </w:tcPr>
          <w:p w:rsidR="00A71624" w:rsidRPr="009A6462" w:rsidRDefault="00A71624" w:rsidP="00F67C6A">
            <w:pPr>
              <w:ind w:firstLine="0"/>
              <w:jc w:val="center"/>
              <w:rPr>
                <w:sz w:val="26"/>
                <w:szCs w:val="26"/>
              </w:rPr>
            </w:pPr>
            <w:r w:rsidRPr="009A6462">
              <w:rPr>
                <w:sz w:val="26"/>
                <w:szCs w:val="26"/>
              </w:rPr>
              <w:t>Малые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Средние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Показатель</w:t>
            </w:r>
          </w:p>
        </w:tc>
      </w:tr>
      <w:tr w:rsidR="00A71624" w:rsidRPr="009A6462" w:rsidTr="00F67C6A">
        <w:trPr>
          <w:cantSplit/>
          <w:tblHeader/>
        </w:trPr>
        <w:tc>
          <w:tcPr>
            <w:tcW w:w="567" w:type="dxa"/>
          </w:tcPr>
          <w:p w:rsidR="00A71624" w:rsidRPr="009A6462" w:rsidRDefault="00A71624" w:rsidP="00F67C6A">
            <w:pPr>
              <w:ind w:firstLine="0"/>
              <w:jc w:val="center"/>
              <w:rPr>
                <w:sz w:val="26"/>
                <w:szCs w:val="26"/>
              </w:rPr>
            </w:pPr>
            <w:r w:rsidRPr="009A6462">
              <w:rPr>
                <w:sz w:val="26"/>
                <w:szCs w:val="26"/>
              </w:rPr>
              <w:t>1</w:t>
            </w:r>
            <w:r w:rsidRPr="009A6462">
              <w:rPr>
                <w:rStyle w:val="afffffff9"/>
                <w:sz w:val="26"/>
                <w:szCs w:val="26"/>
              </w:rPr>
              <w:t>3</w:t>
            </w:r>
          </w:p>
        </w:tc>
        <w:tc>
          <w:tcPr>
            <w:tcW w:w="4649" w:type="dxa"/>
          </w:tcPr>
          <w:p w:rsidR="00A71624" w:rsidRPr="009A6462" w:rsidRDefault="00A71624" w:rsidP="00F67C6A">
            <w:pPr>
              <w:ind w:firstLine="0"/>
              <w:jc w:val="center"/>
              <w:rPr>
                <w:sz w:val="26"/>
                <w:szCs w:val="26"/>
              </w:rPr>
            </w:pPr>
            <w:r w:rsidRPr="009A6462">
              <w:rPr>
                <w:sz w:val="26"/>
                <w:szCs w:val="26"/>
              </w:rPr>
              <w:t>2</w:t>
            </w:r>
          </w:p>
        </w:tc>
        <w:tc>
          <w:tcPr>
            <w:tcW w:w="1588" w:type="dxa"/>
          </w:tcPr>
          <w:p w:rsidR="00A71624" w:rsidRPr="009A6462" w:rsidRDefault="00A71624" w:rsidP="00F67C6A">
            <w:pPr>
              <w:ind w:firstLine="0"/>
              <w:jc w:val="center"/>
              <w:rPr>
                <w:sz w:val="26"/>
                <w:szCs w:val="26"/>
              </w:rPr>
            </w:pPr>
            <w:r w:rsidRPr="009A6462">
              <w:rPr>
                <w:sz w:val="26"/>
                <w:szCs w:val="26"/>
              </w:rPr>
              <w:t>3</w:t>
            </w:r>
          </w:p>
        </w:tc>
        <w:tc>
          <w:tcPr>
            <w:tcW w:w="1588" w:type="dxa"/>
          </w:tcPr>
          <w:p w:rsidR="00A71624" w:rsidRPr="009A6462" w:rsidRDefault="00A71624" w:rsidP="00F67C6A">
            <w:pPr>
              <w:ind w:firstLine="0"/>
              <w:jc w:val="center"/>
              <w:rPr>
                <w:sz w:val="26"/>
                <w:szCs w:val="26"/>
              </w:rPr>
            </w:pPr>
            <w:r w:rsidRPr="009A6462">
              <w:rPr>
                <w:sz w:val="26"/>
                <w:szCs w:val="26"/>
              </w:rPr>
              <w:t>4</w:t>
            </w:r>
          </w:p>
        </w:tc>
        <w:tc>
          <w:tcPr>
            <w:tcW w:w="1588" w:type="dxa"/>
          </w:tcPr>
          <w:p w:rsidR="00A71624" w:rsidRPr="009A6462" w:rsidRDefault="00A71624" w:rsidP="00F67C6A">
            <w:pPr>
              <w:ind w:firstLine="0"/>
              <w:jc w:val="center"/>
              <w:rPr>
                <w:sz w:val="26"/>
                <w:szCs w:val="26"/>
              </w:rPr>
            </w:pPr>
            <w:r w:rsidRPr="009A6462">
              <w:rPr>
                <w:sz w:val="26"/>
                <w:szCs w:val="26"/>
              </w:rPr>
              <w:t>5</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25</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2</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A6462">
              <w:rPr>
                <w:rStyle w:val="afffffff"/>
                <w:sz w:val="26"/>
                <w:szCs w:val="26"/>
              </w:rPr>
              <w:footnoteReference w:customMarkFollows="1" w:id="1"/>
              <w:t>3</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49</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3</w:t>
            </w:r>
          </w:p>
        </w:tc>
        <w:tc>
          <w:tcPr>
            <w:tcW w:w="4649" w:type="dxa"/>
          </w:tcPr>
          <w:p w:rsidR="00A71624" w:rsidRPr="009A6462" w:rsidRDefault="00A71624" w:rsidP="00F67C6A">
            <w:pPr>
              <w:ind w:left="57" w:firstLine="0"/>
              <w:rPr>
                <w:sz w:val="26"/>
                <w:szCs w:val="26"/>
              </w:rPr>
            </w:pPr>
            <w:r w:rsidRPr="009A6462">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_</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4</w:t>
            </w:r>
          </w:p>
        </w:tc>
        <w:tc>
          <w:tcPr>
            <w:tcW w:w="4649" w:type="dxa"/>
          </w:tcPr>
          <w:p w:rsidR="00A71624" w:rsidRPr="009A6462" w:rsidRDefault="00A71624" w:rsidP="00F67C6A">
            <w:pPr>
              <w:ind w:left="57" w:firstLine="0"/>
              <w:rPr>
                <w:sz w:val="26"/>
                <w:szCs w:val="26"/>
              </w:rPr>
            </w:pPr>
            <w:proofErr w:type="gramStart"/>
            <w:r w:rsidRPr="009A6462">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t>5</w:t>
            </w:r>
          </w:p>
        </w:tc>
        <w:tc>
          <w:tcPr>
            <w:tcW w:w="4649" w:type="dxa"/>
          </w:tcPr>
          <w:p w:rsidR="00A71624" w:rsidRPr="009A6462" w:rsidRDefault="00A71624" w:rsidP="00F67C6A">
            <w:pPr>
              <w:ind w:left="57" w:firstLine="0"/>
              <w:rPr>
                <w:sz w:val="26"/>
                <w:szCs w:val="26"/>
              </w:rPr>
            </w:pPr>
            <w:r w:rsidRPr="009A6462">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9A6462">
                <w:rPr>
                  <w:sz w:val="26"/>
                  <w:szCs w:val="26"/>
                </w:rPr>
                <w:t>законом</w:t>
              </w:r>
            </w:hyperlink>
            <w:r w:rsidRPr="009A6462">
              <w:rPr>
                <w:sz w:val="26"/>
                <w:szCs w:val="26"/>
              </w:rPr>
              <w:t xml:space="preserve"> "Об инновационном центре "</w:t>
            </w:r>
            <w:proofErr w:type="spellStart"/>
            <w:r w:rsidRPr="009A6462">
              <w:rPr>
                <w:sz w:val="26"/>
                <w:szCs w:val="26"/>
              </w:rPr>
              <w:t>Сколково</w:t>
            </w:r>
            <w:proofErr w:type="spellEnd"/>
            <w:r w:rsidRPr="009A6462">
              <w:rPr>
                <w:sz w:val="26"/>
                <w:szCs w:val="26"/>
              </w:rPr>
              <w:t>"</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6</w:t>
            </w:r>
          </w:p>
        </w:tc>
        <w:tc>
          <w:tcPr>
            <w:tcW w:w="4649" w:type="dxa"/>
          </w:tcPr>
          <w:p w:rsidR="00A71624" w:rsidRPr="009A6462" w:rsidRDefault="00A71624" w:rsidP="00F67C6A">
            <w:pPr>
              <w:adjustRightInd w:val="0"/>
              <w:ind w:firstLine="0"/>
              <w:rPr>
                <w:sz w:val="26"/>
                <w:szCs w:val="26"/>
              </w:rPr>
            </w:pPr>
            <w:proofErr w:type="gramStart"/>
            <w:r w:rsidRPr="009A6462">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9A6462">
                <w:rPr>
                  <w:sz w:val="26"/>
                  <w:szCs w:val="26"/>
                </w:rPr>
                <w:t>законом</w:t>
              </w:r>
            </w:hyperlink>
            <w:r w:rsidRPr="009A6462">
              <w:rPr>
                <w:sz w:val="26"/>
                <w:szCs w:val="26"/>
              </w:rPr>
              <w:t xml:space="preserve"> «О науке и государственной научно-технической политике».</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lang w:val="en-US"/>
              </w:rPr>
            </w:pPr>
            <w:r w:rsidRPr="009A6462">
              <w:rPr>
                <w:sz w:val="26"/>
                <w:szCs w:val="26"/>
                <w:lang w:val="en-US"/>
              </w:rPr>
              <w:t>7</w:t>
            </w:r>
          </w:p>
        </w:tc>
        <w:tc>
          <w:tcPr>
            <w:tcW w:w="4649" w:type="dxa"/>
            <w:vMerge w:val="restart"/>
          </w:tcPr>
          <w:p w:rsidR="00A71624" w:rsidRPr="009A6462" w:rsidRDefault="00A71624" w:rsidP="00F67C6A">
            <w:pPr>
              <w:ind w:left="57" w:firstLine="0"/>
              <w:rPr>
                <w:sz w:val="26"/>
                <w:szCs w:val="26"/>
              </w:rPr>
            </w:pPr>
            <w:r w:rsidRPr="009A6462">
              <w:rPr>
                <w:sz w:val="26"/>
                <w:szCs w:val="26"/>
              </w:rPr>
              <w:t>Среднесписочная численность работников за предшествующий календарный год, человек</w:t>
            </w:r>
          </w:p>
        </w:tc>
        <w:tc>
          <w:tcPr>
            <w:tcW w:w="1588" w:type="dxa"/>
          </w:tcPr>
          <w:p w:rsidR="00A71624" w:rsidRPr="009A6462" w:rsidRDefault="00A71624" w:rsidP="00F67C6A">
            <w:pPr>
              <w:ind w:firstLine="0"/>
              <w:jc w:val="center"/>
              <w:rPr>
                <w:sz w:val="26"/>
                <w:szCs w:val="26"/>
              </w:rPr>
            </w:pPr>
            <w:r w:rsidRPr="009A6462">
              <w:rPr>
                <w:sz w:val="26"/>
                <w:szCs w:val="26"/>
              </w:rPr>
              <w:t>до 100 включительно</w:t>
            </w:r>
          </w:p>
        </w:tc>
        <w:tc>
          <w:tcPr>
            <w:tcW w:w="1588" w:type="dxa"/>
            <w:vMerge w:val="restart"/>
          </w:tcPr>
          <w:p w:rsidR="00A71624" w:rsidRPr="009A6462" w:rsidRDefault="00A71624" w:rsidP="00F67C6A">
            <w:pPr>
              <w:ind w:firstLine="0"/>
              <w:jc w:val="center"/>
              <w:rPr>
                <w:sz w:val="26"/>
                <w:szCs w:val="26"/>
              </w:rPr>
            </w:pPr>
            <w:r w:rsidRPr="009A6462">
              <w:rPr>
                <w:sz w:val="26"/>
                <w:szCs w:val="26"/>
              </w:rPr>
              <w:t>от 101 до 250 включительно</w:t>
            </w:r>
          </w:p>
        </w:tc>
        <w:tc>
          <w:tcPr>
            <w:tcW w:w="1588" w:type="dxa"/>
            <w:vMerge w:val="restart"/>
          </w:tcPr>
          <w:p w:rsidR="00A71624" w:rsidRPr="009A6462" w:rsidRDefault="00A71624" w:rsidP="00F67C6A">
            <w:pPr>
              <w:ind w:left="57" w:firstLine="0"/>
              <w:rPr>
                <w:sz w:val="26"/>
                <w:szCs w:val="26"/>
              </w:rPr>
            </w:pPr>
            <w:r w:rsidRPr="009A6462">
              <w:rPr>
                <w:sz w:val="26"/>
                <w:szCs w:val="26"/>
              </w:rPr>
              <w:t>указывается количество человек</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left="57"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до 15 – </w:t>
            </w:r>
            <w:proofErr w:type="spellStart"/>
            <w:r w:rsidRPr="009A6462">
              <w:rPr>
                <w:sz w:val="26"/>
                <w:szCs w:val="26"/>
              </w:rPr>
              <w:t>микропред</w:t>
            </w:r>
            <w:r w:rsidRPr="009A6462">
              <w:rPr>
                <w:sz w:val="26"/>
                <w:szCs w:val="26"/>
              </w:rPr>
              <w:softHyphen/>
              <w:t>приятие</w:t>
            </w:r>
            <w:proofErr w:type="spellEnd"/>
          </w:p>
        </w:tc>
        <w:tc>
          <w:tcPr>
            <w:tcW w:w="1588" w:type="dxa"/>
            <w:vMerge/>
          </w:tcPr>
          <w:p w:rsidR="00A71624" w:rsidRPr="009A6462" w:rsidRDefault="00A71624" w:rsidP="00F67C6A">
            <w:pPr>
              <w:ind w:firstLine="0"/>
              <w:rPr>
                <w:sz w:val="26"/>
                <w:szCs w:val="26"/>
              </w:rPr>
            </w:pPr>
          </w:p>
        </w:tc>
        <w:tc>
          <w:tcPr>
            <w:tcW w:w="1588" w:type="dxa"/>
            <w:vMerge/>
          </w:tcPr>
          <w:p w:rsidR="00A71624" w:rsidRPr="009A6462" w:rsidRDefault="00A71624" w:rsidP="00F67C6A">
            <w:pPr>
              <w:ind w:left="57" w:firstLine="0"/>
              <w:rPr>
                <w:sz w:val="26"/>
                <w:szCs w:val="26"/>
              </w:rPr>
            </w:pP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rPr>
            </w:pPr>
            <w:r w:rsidRPr="009A6462">
              <w:rPr>
                <w:sz w:val="26"/>
                <w:szCs w:val="26"/>
              </w:rPr>
              <w:t>8</w:t>
            </w:r>
          </w:p>
        </w:tc>
        <w:tc>
          <w:tcPr>
            <w:tcW w:w="4649" w:type="dxa"/>
            <w:vMerge w:val="restart"/>
          </w:tcPr>
          <w:p w:rsidR="00A71624" w:rsidRPr="009A6462" w:rsidRDefault="00A71624" w:rsidP="00F67C6A">
            <w:pPr>
              <w:ind w:left="57" w:firstLine="0"/>
              <w:rPr>
                <w:sz w:val="26"/>
                <w:szCs w:val="26"/>
              </w:rPr>
            </w:pPr>
            <w:r w:rsidRPr="009A6462">
              <w:rPr>
                <w:sz w:val="26"/>
                <w:szCs w:val="26"/>
              </w:rPr>
              <w:t>Доход за предшествующий календарный год, который</w:t>
            </w:r>
          </w:p>
          <w:p w:rsidR="00A71624" w:rsidRPr="009A6462" w:rsidRDefault="00A71624" w:rsidP="00F67C6A">
            <w:pPr>
              <w:ind w:left="57" w:firstLine="0"/>
              <w:rPr>
                <w:sz w:val="26"/>
                <w:szCs w:val="26"/>
              </w:rPr>
            </w:pPr>
            <w:r w:rsidRPr="009A6462">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9A6462" w:rsidRDefault="00A71624" w:rsidP="00F67C6A">
            <w:pPr>
              <w:ind w:firstLine="0"/>
              <w:jc w:val="center"/>
              <w:rPr>
                <w:sz w:val="26"/>
                <w:szCs w:val="26"/>
              </w:rPr>
            </w:pPr>
            <w:r w:rsidRPr="009A6462">
              <w:rPr>
                <w:sz w:val="26"/>
                <w:szCs w:val="26"/>
              </w:rPr>
              <w:t>800</w:t>
            </w:r>
          </w:p>
        </w:tc>
        <w:tc>
          <w:tcPr>
            <w:tcW w:w="1588" w:type="dxa"/>
            <w:vMerge w:val="restart"/>
          </w:tcPr>
          <w:p w:rsidR="00A71624" w:rsidRPr="009A6462" w:rsidRDefault="00A71624" w:rsidP="00F67C6A">
            <w:pPr>
              <w:ind w:firstLine="0"/>
              <w:jc w:val="center"/>
              <w:rPr>
                <w:sz w:val="26"/>
                <w:szCs w:val="26"/>
              </w:rPr>
            </w:pPr>
            <w:r w:rsidRPr="009A6462">
              <w:rPr>
                <w:sz w:val="26"/>
                <w:szCs w:val="26"/>
              </w:rPr>
              <w:t>2000</w:t>
            </w:r>
          </w:p>
        </w:tc>
        <w:tc>
          <w:tcPr>
            <w:tcW w:w="1588" w:type="dxa"/>
          </w:tcPr>
          <w:p w:rsidR="00A71624" w:rsidRPr="009A6462" w:rsidRDefault="00A71624" w:rsidP="00F67C6A">
            <w:pPr>
              <w:ind w:left="57" w:firstLine="0"/>
              <w:rPr>
                <w:sz w:val="26"/>
                <w:szCs w:val="26"/>
              </w:rPr>
            </w:pPr>
            <w:r w:rsidRPr="009A6462">
              <w:rPr>
                <w:sz w:val="26"/>
                <w:szCs w:val="26"/>
              </w:rPr>
              <w:t>указывается в млн. рублей</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120 в год – </w:t>
            </w:r>
            <w:proofErr w:type="spellStart"/>
            <w:r w:rsidRPr="009A6462">
              <w:rPr>
                <w:sz w:val="26"/>
                <w:szCs w:val="26"/>
              </w:rPr>
              <w:t>микро</w:t>
            </w:r>
            <w:r w:rsidRPr="009A6462">
              <w:rPr>
                <w:sz w:val="26"/>
                <w:szCs w:val="26"/>
              </w:rPr>
              <w:softHyphen/>
              <w:t>предприятие</w:t>
            </w:r>
            <w:proofErr w:type="spellEnd"/>
          </w:p>
        </w:tc>
        <w:tc>
          <w:tcPr>
            <w:tcW w:w="1588"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left="57" w:firstLine="0"/>
              <w:rPr>
                <w:sz w:val="26"/>
                <w:szCs w:val="26"/>
              </w:rPr>
            </w:pP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9</w:t>
            </w:r>
          </w:p>
        </w:tc>
        <w:tc>
          <w:tcPr>
            <w:tcW w:w="4649" w:type="dxa"/>
          </w:tcPr>
          <w:p w:rsidR="00A71624" w:rsidRPr="009A6462" w:rsidRDefault="00A71624" w:rsidP="00F67C6A">
            <w:pPr>
              <w:ind w:left="57" w:firstLine="0"/>
              <w:rPr>
                <w:sz w:val="26"/>
                <w:szCs w:val="26"/>
              </w:rPr>
            </w:pPr>
            <w:r w:rsidRPr="009A6462">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10</w:t>
            </w:r>
          </w:p>
        </w:tc>
        <w:tc>
          <w:tcPr>
            <w:tcW w:w="4649" w:type="dxa"/>
          </w:tcPr>
          <w:p w:rsidR="00A71624" w:rsidRPr="009A6462" w:rsidRDefault="00A71624" w:rsidP="00F67C6A">
            <w:pPr>
              <w:ind w:left="57" w:firstLine="0"/>
              <w:rPr>
                <w:sz w:val="26"/>
                <w:szCs w:val="26"/>
              </w:rPr>
            </w:pPr>
            <w:r w:rsidRPr="009A6462">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11</w:t>
            </w:r>
          </w:p>
        </w:tc>
        <w:tc>
          <w:tcPr>
            <w:tcW w:w="4649" w:type="dxa"/>
          </w:tcPr>
          <w:p w:rsidR="00A71624" w:rsidRPr="009A6462" w:rsidRDefault="00A71624" w:rsidP="00F67C6A">
            <w:pPr>
              <w:ind w:left="57" w:firstLine="0"/>
              <w:rPr>
                <w:sz w:val="26"/>
                <w:szCs w:val="26"/>
              </w:rPr>
            </w:pPr>
            <w:r w:rsidRPr="009A6462">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12</w:t>
            </w:r>
          </w:p>
        </w:tc>
        <w:tc>
          <w:tcPr>
            <w:tcW w:w="4649" w:type="dxa"/>
          </w:tcPr>
          <w:p w:rsidR="00A71624" w:rsidRPr="009A6462" w:rsidRDefault="00A71624" w:rsidP="00F67C6A">
            <w:pPr>
              <w:ind w:left="57" w:firstLine="0"/>
              <w:rPr>
                <w:sz w:val="26"/>
                <w:szCs w:val="26"/>
              </w:rPr>
            </w:pPr>
            <w:r w:rsidRPr="009A6462">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13</w:t>
            </w:r>
          </w:p>
        </w:tc>
        <w:tc>
          <w:tcPr>
            <w:tcW w:w="4649" w:type="dxa"/>
          </w:tcPr>
          <w:p w:rsidR="00A71624" w:rsidRPr="009A6462" w:rsidRDefault="00A71624" w:rsidP="00F67C6A">
            <w:pPr>
              <w:ind w:left="57" w:firstLine="0"/>
              <w:rPr>
                <w:sz w:val="26"/>
                <w:szCs w:val="26"/>
              </w:rPr>
            </w:pPr>
            <w:r w:rsidRPr="009A6462">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(в случае участия </w:t>
            </w:r>
            <w:r w:rsidRPr="009A6462">
              <w:rPr>
                <w:sz w:val="26"/>
                <w:szCs w:val="26"/>
              </w:rPr>
              <w:sym w:font="Symbol" w:char="F02D"/>
            </w:r>
            <w:r w:rsidRPr="009A6462">
              <w:rPr>
                <w:sz w:val="26"/>
                <w:szCs w:val="26"/>
              </w:rPr>
              <w:t xml:space="preserve"> наименование заказчика, реализующего программу партнерства)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14</w:t>
            </w:r>
          </w:p>
        </w:tc>
        <w:tc>
          <w:tcPr>
            <w:tcW w:w="4649" w:type="dxa"/>
          </w:tcPr>
          <w:p w:rsidR="00A71624" w:rsidRPr="009A6462" w:rsidRDefault="00A71624" w:rsidP="00F67C6A">
            <w:pPr>
              <w:ind w:left="57" w:firstLine="0"/>
              <w:rPr>
                <w:sz w:val="26"/>
                <w:szCs w:val="26"/>
              </w:rPr>
            </w:pPr>
            <w:proofErr w:type="gramStart"/>
            <w:r w:rsidRPr="009A6462">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9A6462">
                <w:rPr>
                  <w:sz w:val="26"/>
                  <w:szCs w:val="26"/>
                </w:rPr>
                <w:t>законом</w:t>
              </w:r>
            </w:hyperlink>
            <w:r w:rsidRPr="009A6462">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9A6462">
                <w:rPr>
                  <w:sz w:val="26"/>
                  <w:szCs w:val="26"/>
                </w:rPr>
                <w:t>законом</w:t>
              </w:r>
            </w:hyperlink>
            <w:r w:rsidRPr="009A6462">
              <w:rPr>
                <w:sz w:val="26"/>
                <w:szCs w:val="26"/>
              </w:rPr>
              <w:t xml:space="preserve"> "О закупках товаров, работ, услуг отдельными видами юридических лиц"</w:t>
            </w:r>
            <w:proofErr w:type="gramEnd"/>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(при наличии </w:t>
            </w:r>
            <w:r w:rsidRPr="009A6462">
              <w:rPr>
                <w:sz w:val="26"/>
                <w:szCs w:val="26"/>
              </w:rPr>
              <w:sym w:font="Symbol" w:char="F02D"/>
            </w:r>
            <w:r w:rsidRPr="009A6462">
              <w:rPr>
                <w:sz w:val="26"/>
                <w:szCs w:val="26"/>
              </w:rPr>
              <w:t xml:space="preserve"> количество исполненных контрактов и общая сумма)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15</w:t>
            </w:r>
          </w:p>
        </w:tc>
        <w:tc>
          <w:tcPr>
            <w:tcW w:w="4649" w:type="dxa"/>
          </w:tcPr>
          <w:p w:rsidR="00A71624" w:rsidRPr="009A6462" w:rsidRDefault="00A71624" w:rsidP="00F67C6A">
            <w:pPr>
              <w:ind w:left="57" w:firstLine="0"/>
              <w:rPr>
                <w:sz w:val="26"/>
                <w:szCs w:val="26"/>
              </w:rPr>
            </w:pPr>
            <w:proofErr w:type="gramStart"/>
            <w:r w:rsidRPr="009A6462">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A6462">
              <w:rPr>
                <w:sz w:val="26"/>
                <w:szCs w:val="26"/>
              </w:rPr>
              <w:t xml:space="preserve"> дисквалификации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16</w:t>
            </w:r>
          </w:p>
        </w:tc>
        <w:tc>
          <w:tcPr>
            <w:tcW w:w="4649" w:type="dxa"/>
          </w:tcPr>
          <w:p w:rsidR="00A71624" w:rsidRPr="009A6462" w:rsidRDefault="00A71624" w:rsidP="00F67C6A">
            <w:pPr>
              <w:ind w:left="57" w:firstLine="0"/>
              <w:rPr>
                <w:sz w:val="26"/>
                <w:szCs w:val="26"/>
              </w:rPr>
            </w:pPr>
            <w:r w:rsidRPr="009A6462">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9A6462">
                <w:rPr>
                  <w:sz w:val="26"/>
                  <w:szCs w:val="26"/>
                </w:rPr>
                <w:t>О закупках товаров</w:t>
              </w:r>
            </w:hyperlink>
            <w:r w:rsidRPr="009A6462">
              <w:rPr>
                <w:sz w:val="26"/>
                <w:szCs w:val="26"/>
              </w:rPr>
              <w:t>, работ, услуг отдельными видами юридических лиц" и "</w:t>
            </w:r>
            <w:hyperlink r:id="rId48" w:history="1">
              <w:r w:rsidRPr="009A6462">
                <w:rPr>
                  <w:sz w:val="26"/>
                  <w:szCs w:val="26"/>
                </w:rPr>
                <w:t>О контрактной системе</w:t>
              </w:r>
            </w:hyperlink>
            <w:r w:rsidRPr="009A6462">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bl>
    <w:p w:rsidR="00A71624" w:rsidRPr="009A6462" w:rsidRDefault="00A71624" w:rsidP="00A71624">
      <w:pPr>
        <w:spacing w:before="240"/>
        <w:ind w:right="5954"/>
        <w:jc w:val="center"/>
        <w:rPr>
          <w:sz w:val="26"/>
          <w:szCs w:val="26"/>
        </w:rPr>
      </w:pPr>
    </w:p>
    <w:p w:rsidR="00A71624" w:rsidRPr="009A6462" w:rsidRDefault="00A71624" w:rsidP="00A71624">
      <w:pPr>
        <w:pBdr>
          <w:top w:val="single" w:sz="4" w:space="1" w:color="auto"/>
        </w:pBdr>
        <w:ind w:right="5952"/>
        <w:jc w:val="center"/>
        <w:rPr>
          <w:sz w:val="26"/>
          <w:szCs w:val="26"/>
        </w:rPr>
      </w:pPr>
      <w:r w:rsidRPr="009A6462">
        <w:rPr>
          <w:sz w:val="26"/>
          <w:szCs w:val="26"/>
        </w:rPr>
        <w:t>(подпись)</w:t>
      </w:r>
    </w:p>
    <w:p w:rsidR="00A71624" w:rsidRPr="009A6462" w:rsidRDefault="00A71624" w:rsidP="00A71624">
      <w:pPr>
        <w:spacing w:after="240"/>
        <w:ind w:left="851"/>
        <w:rPr>
          <w:sz w:val="26"/>
          <w:szCs w:val="26"/>
        </w:rPr>
      </w:pPr>
      <w:r w:rsidRPr="009A6462">
        <w:rPr>
          <w:sz w:val="26"/>
          <w:szCs w:val="26"/>
        </w:rPr>
        <w:t>М.П.</w:t>
      </w:r>
    </w:p>
    <w:p w:rsidR="00A71624" w:rsidRPr="009A6462" w:rsidRDefault="00A71624" w:rsidP="00A71624">
      <w:pPr>
        <w:rPr>
          <w:sz w:val="26"/>
          <w:szCs w:val="26"/>
        </w:rPr>
      </w:pPr>
    </w:p>
    <w:p w:rsidR="00A71624" w:rsidRPr="009A6462" w:rsidRDefault="00A71624" w:rsidP="00A71624">
      <w:pPr>
        <w:pBdr>
          <w:top w:val="single" w:sz="4" w:space="1" w:color="auto"/>
        </w:pBdr>
        <w:jc w:val="center"/>
        <w:rPr>
          <w:sz w:val="26"/>
          <w:szCs w:val="26"/>
        </w:rPr>
      </w:pPr>
      <w:r w:rsidRPr="009A6462">
        <w:rPr>
          <w:sz w:val="26"/>
          <w:szCs w:val="26"/>
        </w:rPr>
        <w:t xml:space="preserve">(фамилия, имя, отчество (при наличии) </w:t>
      </w:r>
      <w:proofErr w:type="gramStart"/>
      <w:r w:rsidRPr="009A6462">
        <w:rPr>
          <w:sz w:val="26"/>
          <w:szCs w:val="26"/>
        </w:rPr>
        <w:t>подписавшего</w:t>
      </w:r>
      <w:proofErr w:type="gramEnd"/>
      <w:r w:rsidRPr="009A6462">
        <w:rPr>
          <w:sz w:val="26"/>
          <w:szCs w:val="26"/>
        </w:rPr>
        <w:t>, должность)</w:t>
      </w:r>
    </w:p>
    <w:p w:rsidR="00A71624" w:rsidRPr="009A6462" w:rsidRDefault="00A71624" w:rsidP="00A71624">
      <w:pPr>
        <w:rPr>
          <w:sz w:val="26"/>
          <w:szCs w:val="26"/>
        </w:rPr>
      </w:pPr>
    </w:p>
    <w:p w:rsidR="00A71624" w:rsidRPr="009A6462" w:rsidRDefault="00A71624" w:rsidP="00A71624">
      <w:pPr>
        <w:jc w:val="right"/>
        <w:outlineLvl w:val="0"/>
        <w:rPr>
          <w:sz w:val="26"/>
          <w:szCs w:val="26"/>
        </w:rPr>
      </w:pPr>
    </w:p>
    <w:p w:rsidR="00A71624" w:rsidRPr="009A6462" w:rsidRDefault="00A71624" w:rsidP="00A71624">
      <w:pPr>
        <w:pStyle w:val="afffffff7"/>
        <w:jc w:val="both"/>
        <w:rPr>
          <w:sz w:val="26"/>
          <w:szCs w:val="26"/>
        </w:rPr>
      </w:pPr>
      <w:r w:rsidRPr="009A6462">
        <w:rPr>
          <w:rStyle w:val="afffffff9"/>
          <w:sz w:val="26"/>
          <w:szCs w:val="26"/>
        </w:rPr>
        <w:footnoteRef/>
      </w:r>
      <w:r w:rsidRPr="009A6462">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9A6462" w:rsidRDefault="00A71624" w:rsidP="00A71624">
      <w:pPr>
        <w:pStyle w:val="afffffff7"/>
        <w:jc w:val="both"/>
        <w:rPr>
          <w:sz w:val="26"/>
          <w:szCs w:val="26"/>
        </w:rPr>
      </w:pPr>
    </w:p>
    <w:p w:rsidR="00A71624" w:rsidRPr="009A6462" w:rsidRDefault="00A71624" w:rsidP="00A71624">
      <w:pPr>
        <w:pStyle w:val="afffffff7"/>
        <w:jc w:val="both"/>
        <w:rPr>
          <w:sz w:val="26"/>
          <w:szCs w:val="26"/>
        </w:rPr>
      </w:pPr>
      <w:r w:rsidRPr="009A6462">
        <w:rPr>
          <w:rStyle w:val="afffffff9"/>
          <w:sz w:val="26"/>
          <w:szCs w:val="26"/>
        </w:rPr>
        <w:t>2</w:t>
      </w:r>
      <w:r w:rsidRPr="009A6462">
        <w:rPr>
          <w:sz w:val="26"/>
          <w:szCs w:val="26"/>
        </w:rPr>
        <w:t xml:space="preserve"> Пункты 1 – 11 являются обязательными для заполнения.</w:t>
      </w:r>
    </w:p>
    <w:p w:rsidR="00A71624" w:rsidRPr="009A6462" w:rsidRDefault="00A71624" w:rsidP="00A71624">
      <w:pPr>
        <w:pStyle w:val="afffffff7"/>
        <w:rPr>
          <w:sz w:val="26"/>
          <w:szCs w:val="26"/>
        </w:rPr>
      </w:pPr>
    </w:p>
    <w:p w:rsidR="00A71624" w:rsidRPr="009A6462" w:rsidRDefault="00A71624" w:rsidP="00A71624">
      <w:pPr>
        <w:ind w:firstLine="0"/>
        <w:jc w:val="left"/>
        <w:rPr>
          <w:sz w:val="26"/>
          <w:szCs w:val="26"/>
        </w:rPr>
      </w:pPr>
      <w:r w:rsidRPr="009A6462">
        <w:rPr>
          <w:rStyle w:val="afffffff9"/>
          <w:sz w:val="26"/>
          <w:szCs w:val="26"/>
        </w:rPr>
        <w:t>3</w:t>
      </w:r>
      <w:r w:rsidRPr="009A6462">
        <w:rPr>
          <w:sz w:val="26"/>
          <w:szCs w:val="26"/>
        </w:rPr>
        <w:t xml:space="preserve"> </w:t>
      </w:r>
      <w:proofErr w:type="gramStart"/>
      <w:r w:rsidRPr="009A6462">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9A6462">
          <w:rPr>
            <w:sz w:val="26"/>
            <w:szCs w:val="26"/>
          </w:rPr>
          <w:t>подпунктах "в"</w:t>
        </w:r>
      </w:hyperlink>
      <w:r w:rsidRPr="009A6462">
        <w:rPr>
          <w:sz w:val="26"/>
          <w:szCs w:val="26"/>
        </w:rPr>
        <w:t xml:space="preserve"> - </w:t>
      </w:r>
      <w:hyperlink r:id="rId50" w:history="1">
        <w:r w:rsidRPr="009A6462">
          <w:rPr>
            <w:sz w:val="26"/>
            <w:szCs w:val="26"/>
          </w:rPr>
          <w:t>"д" пункта 1 части 1.1 статьи 4</w:t>
        </w:r>
      </w:hyperlink>
      <w:r w:rsidRPr="009A6462">
        <w:rPr>
          <w:sz w:val="26"/>
          <w:szCs w:val="26"/>
        </w:rPr>
        <w:t xml:space="preserve"> Федерального закона "О развитии малого и среднего предпринимательства в Российской Федерации"."</w:t>
      </w:r>
      <w:proofErr w:type="gramEnd"/>
    </w:p>
    <w:p w:rsidR="00A71624" w:rsidRPr="009A6462" w:rsidRDefault="00A71624" w:rsidP="00A71624">
      <w:pPr>
        <w:ind w:right="5527"/>
        <w:jc w:val="center"/>
        <w:rPr>
          <w:color w:val="000000"/>
          <w:sz w:val="26"/>
          <w:szCs w:val="26"/>
          <w:vertAlign w:val="superscript"/>
        </w:rPr>
      </w:pPr>
    </w:p>
    <w:p w:rsidR="00A71624" w:rsidRPr="009A6462" w:rsidRDefault="00A71624" w:rsidP="00A71624">
      <w:pPr>
        <w:ind w:right="5527"/>
        <w:jc w:val="center"/>
        <w:rPr>
          <w:color w:val="000000"/>
          <w:sz w:val="26"/>
          <w:szCs w:val="26"/>
          <w:vertAlign w:val="superscript"/>
        </w:rPr>
      </w:pPr>
    </w:p>
    <w:p w:rsidR="00A71624" w:rsidRPr="009A6462" w:rsidRDefault="00A71624" w:rsidP="00A71624">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A71624" w:rsidRPr="009A6462" w:rsidRDefault="00A71624" w:rsidP="00A71624">
      <w:pPr>
        <w:ind w:firstLine="0"/>
        <w:jc w:val="left"/>
        <w:rPr>
          <w:b/>
          <w:sz w:val="26"/>
          <w:szCs w:val="26"/>
        </w:rPr>
      </w:pPr>
      <w:r w:rsidRPr="009A6462">
        <w:rPr>
          <w:sz w:val="26"/>
          <w:szCs w:val="26"/>
        </w:rPr>
        <w:br w:type="page"/>
      </w:r>
    </w:p>
    <w:p w:rsidR="004F4D80" w:rsidRPr="009A6462" w:rsidRDefault="004F4D80" w:rsidP="004F4D80">
      <w:pPr>
        <w:pStyle w:val="3"/>
        <w:rPr>
          <w:sz w:val="26"/>
          <w:szCs w:val="26"/>
        </w:rPr>
      </w:pPr>
      <w:r w:rsidRPr="009A6462">
        <w:rPr>
          <w:sz w:val="26"/>
          <w:szCs w:val="26"/>
        </w:rPr>
        <w:lastRenderedPageBreak/>
        <w:t>Инструкции по заполнению</w:t>
      </w:r>
      <w:bookmarkEnd w:id="861"/>
      <w:r w:rsidRPr="009A6462">
        <w:rPr>
          <w:sz w:val="26"/>
          <w:szCs w:val="26"/>
        </w:rPr>
        <w:t xml:space="preserve"> Анкеты </w:t>
      </w:r>
      <w:r w:rsidR="00C236C0" w:rsidRPr="009A6462">
        <w:rPr>
          <w:sz w:val="26"/>
          <w:szCs w:val="26"/>
        </w:rPr>
        <w:t>Участник</w:t>
      </w:r>
      <w:r w:rsidRPr="009A6462">
        <w:rPr>
          <w:sz w:val="26"/>
          <w:szCs w:val="26"/>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9A6462" w:rsidRDefault="00C236C0" w:rsidP="004F4D80">
      <w:pPr>
        <w:pStyle w:val="aff6"/>
        <w:numPr>
          <w:ilvl w:val="3"/>
          <w:numId w:val="1"/>
        </w:numPr>
        <w:tabs>
          <w:tab w:val="num" w:pos="1134"/>
        </w:tabs>
        <w:suppressAutoHyphens w:val="0"/>
        <w:snapToGrid w:val="0"/>
        <w:spacing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юридический адрес.</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графе 1</w:t>
      </w:r>
      <w:r w:rsidR="006D58F3" w:rsidRPr="009A6462">
        <w:rPr>
          <w:sz w:val="26"/>
          <w:szCs w:val="26"/>
        </w:rPr>
        <w:t>2</w:t>
      </w:r>
      <w:r w:rsidRPr="009A6462">
        <w:rPr>
          <w:sz w:val="26"/>
          <w:szCs w:val="26"/>
        </w:rPr>
        <w:t xml:space="preserve"> «Банковские реквизиты…» указываются реквизиты, которые будут использованы при заключении Договора.</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bookmarkStart w:id="876" w:name="_Ref55336378"/>
      <w:bookmarkStart w:id="877" w:name="_Toc57314676"/>
      <w:bookmarkStart w:id="878" w:name="_Toc69728990"/>
      <w:bookmarkStart w:id="879" w:name="_Toc98253942"/>
      <w:bookmarkStart w:id="880" w:name="_Toc165173868"/>
      <w:bookmarkStart w:id="881" w:name="_Toc423423674"/>
      <w:r w:rsidRPr="009A6462">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_Ref444164176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w:t>
      </w:r>
      <w:r w:rsidR="00970C8F" w:rsidRPr="009A6462">
        <w:rPr>
          <w:sz w:val="26"/>
          <w:szCs w:val="26"/>
        </w:rPr>
        <w:t xml:space="preserve">, </w:t>
      </w:r>
      <w:r w:rsidR="000A545B" w:rsidRPr="009A6462">
        <w:rPr>
          <w:sz w:val="26"/>
          <w:szCs w:val="26"/>
        </w:rPr>
        <w:t xml:space="preserve">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882" w:name="_Toc447269837"/>
      <w:bookmarkStart w:id="883" w:name="_Ref449017073"/>
      <w:r w:rsidRPr="009A6462">
        <w:rPr>
          <w:sz w:val="26"/>
          <w:szCs w:val="26"/>
        </w:rPr>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9A6462" w:rsidRDefault="004F4D80" w:rsidP="004F4D80">
      <w:pPr>
        <w:pStyle w:val="3"/>
        <w:rPr>
          <w:sz w:val="26"/>
          <w:szCs w:val="26"/>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9A6462">
        <w:rPr>
          <w:sz w:val="26"/>
          <w:szCs w:val="26"/>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7</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Справка о перечне и объемах выполнения аналогичных договоров </w:t>
      </w:r>
      <w:proofErr w:type="gramStart"/>
      <w:r w:rsidRPr="009A6462">
        <w:rPr>
          <w:b/>
          <w:sz w:val="26"/>
          <w:szCs w:val="26"/>
        </w:rPr>
        <w:t>за</w:t>
      </w:r>
      <w:proofErr w:type="gramEnd"/>
      <w:r w:rsidRPr="009A6462">
        <w:rPr>
          <w:b/>
          <w:sz w:val="26"/>
          <w:szCs w:val="26"/>
        </w:rPr>
        <w:t xml:space="preserve"> последние 3 года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A6462" w:rsidTr="004F4D80">
        <w:trPr>
          <w:cantSplit/>
          <w:tblHeader/>
        </w:trPr>
        <w:tc>
          <w:tcPr>
            <w:tcW w:w="720" w:type="dxa"/>
            <w:vAlign w:val="center"/>
          </w:tcPr>
          <w:p w:rsidR="004F4D80" w:rsidRPr="009A6462" w:rsidRDefault="004F4D80" w:rsidP="004F4D80">
            <w:pPr>
              <w:spacing w:line="240" w:lineRule="auto"/>
              <w:ind w:firstLine="0"/>
              <w:jc w:val="center"/>
              <w:rPr>
                <w:sz w:val="26"/>
                <w:szCs w:val="26"/>
              </w:rPr>
            </w:pPr>
            <w:r w:rsidRPr="009A6462">
              <w:rPr>
                <w:sz w:val="26"/>
                <w:szCs w:val="26"/>
              </w:rPr>
              <w:t>№</w:t>
            </w:r>
          </w:p>
          <w:p w:rsidR="004F4D80" w:rsidRPr="009A6462" w:rsidRDefault="004F4D80" w:rsidP="004F4D80">
            <w:pPr>
              <w:spacing w:line="240" w:lineRule="auto"/>
              <w:ind w:firstLine="0"/>
              <w:jc w:val="center"/>
              <w:rPr>
                <w:sz w:val="26"/>
                <w:szCs w:val="26"/>
              </w:rPr>
            </w:pPr>
            <w:proofErr w:type="gramStart"/>
            <w:r w:rsidRPr="009A6462">
              <w:rPr>
                <w:sz w:val="26"/>
                <w:szCs w:val="26"/>
              </w:rPr>
              <w:t>п</w:t>
            </w:r>
            <w:proofErr w:type="gramEnd"/>
            <w:r w:rsidRPr="009A6462">
              <w:rPr>
                <w:sz w:val="26"/>
                <w:szCs w:val="26"/>
              </w:rPr>
              <w:t>/п</w:t>
            </w:r>
          </w:p>
        </w:tc>
        <w:tc>
          <w:tcPr>
            <w:tcW w:w="252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Заказчик </w:t>
            </w:r>
            <w:r w:rsidRPr="009A6462">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Описание договора</w:t>
            </w:r>
            <w:r w:rsidRPr="009A6462">
              <w:rPr>
                <w:sz w:val="26"/>
                <w:szCs w:val="26"/>
              </w:rPr>
              <w:br/>
              <w:t>(объем и состав поставок, описание основных условий договора)</w:t>
            </w:r>
          </w:p>
        </w:tc>
        <w:tc>
          <w:tcPr>
            <w:tcW w:w="12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Сумма договора, рублей</w:t>
            </w:r>
          </w:p>
        </w:tc>
        <w:tc>
          <w:tcPr>
            <w:tcW w:w="14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Сведения о рекламациях по перечисленным договорам</w:t>
            </w: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3</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4</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560" w:type="dxa"/>
            <w:gridSpan w:val="4"/>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w:t>
            </w:r>
            <w:proofErr w:type="gramEnd"/>
            <w:r w:rsidRPr="009A6462">
              <w:rPr>
                <w:b/>
                <w:sz w:val="26"/>
                <w:szCs w:val="26"/>
              </w:rPr>
              <w:t xml:space="preserve"> [</w:t>
            </w:r>
            <w:r w:rsidRPr="009A6462">
              <w:rPr>
                <w:rStyle w:val="aa"/>
                <w:sz w:val="26"/>
                <w:szCs w:val="26"/>
              </w:rPr>
              <w:t xml:space="preserve">указать, </w:t>
            </w:r>
            <w:proofErr w:type="gramStart"/>
            <w:r w:rsidRPr="009A6462">
              <w:rPr>
                <w:rStyle w:val="aa"/>
                <w:sz w:val="26"/>
                <w:szCs w:val="26"/>
              </w:rPr>
              <w:t>в</w:t>
            </w:r>
            <w:proofErr w:type="gramEnd"/>
            <w:r w:rsidRPr="009A6462">
              <w:rPr>
                <w:rStyle w:val="aa"/>
                <w:sz w:val="26"/>
                <w:szCs w:val="26"/>
              </w:rPr>
              <w:t xml:space="preserve"> зависимости от обстоятельств, например «I квартал 201</w:t>
            </w:r>
            <w:r w:rsidR="00863188" w:rsidRPr="009A6462">
              <w:rPr>
                <w:rStyle w:val="aa"/>
                <w:sz w:val="26"/>
                <w:szCs w:val="26"/>
              </w:rPr>
              <w:t>5</w:t>
            </w:r>
            <w:r w:rsidRPr="009A6462">
              <w:rPr>
                <w:rStyle w:val="aa"/>
                <w:sz w:val="26"/>
                <w:szCs w:val="26"/>
              </w:rPr>
              <w:t xml:space="preserve"> года», «201</w:t>
            </w:r>
            <w:r w:rsidR="00863188" w:rsidRPr="009A6462">
              <w:rPr>
                <w:rStyle w:val="aa"/>
                <w:sz w:val="26"/>
                <w:szCs w:val="26"/>
              </w:rPr>
              <w:t>5</w:t>
            </w:r>
            <w:r w:rsidRPr="009A6462">
              <w:rPr>
                <w:rStyle w:val="aa"/>
                <w:sz w:val="26"/>
                <w:szCs w:val="26"/>
              </w:rPr>
              <w:t xml:space="preserve"> год» и т.д.</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b/>
          <w:sz w:val="26"/>
          <w:szCs w:val="26"/>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9A6462">
        <w:rPr>
          <w:sz w:val="26"/>
          <w:szCs w:val="26"/>
        </w:rPr>
        <w:lastRenderedPageBreak/>
        <w:br w:type="page"/>
      </w:r>
    </w:p>
    <w:p w:rsidR="004F4D80" w:rsidRPr="009A6462" w:rsidRDefault="004F4D80" w:rsidP="004F4D80">
      <w:pPr>
        <w:pStyle w:val="3"/>
        <w:rPr>
          <w:sz w:val="26"/>
          <w:szCs w:val="26"/>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9A6462">
        <w:rPr>
          <w:sz w:val="26"/>
          <w:szCs w:val="26"/>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этой форме </w:t>
      </w:r>
      <w:r w:rsidR="00C236C0" w:rsidRPr="009A6462">
        <w:rPr>
          <w:sz w:val="26"/>
          <w:szCs w:val="26"/>
        </w:rPr>
        <w:t>Участник</w:t>
      </w:r>
      <w:r w:rsidRPr="009A6462">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9A6462">
        <w:rPr>
          <w:sz w:val="26"/>
          <w:szCs w:val="26"/>
        </w:rPr>
        <w:fldChar w:fldCharType="begin"/>
      </w:r>
      <w:r w:rsidR="00D90031" w:rsidRPr="009A6462">
        <w:rPr>
          <w:sz w:val="26"/>
          <w:szCs w:val="26"/>
        </w:rPr>
        <w:instrText xml:space="preserve"> REF _Ref440274159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Следует указать не менее трех, но не более десяти аналогичных договоров. </w:t>
      </w:r>
      <w:r w:rsidR="00C236C0" w:rsidRPr="009A6462">
        <w:rPr>
          <w:sz w:val="26"/>
          <w:szCs w:val="26"/>
        </w:rPr>
        <w:t>Участник</w:t>
      </w:r>
      <w:r w:rsidRPr="009A6462">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может включать и незавершенные договоры, обязательно отмечая данный факт.</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9A6462">
        <w:rPr>
          <w:sz w:val="26"/>
          <w:szCs w:val="26"/>
        </w:rPr>
        <w:lastRenderedPageBreak/>
        <w:t xml:space="preserve">Справка о кадровых ресурсах (форма </w:t>
      </w:r>
      <w:r w:rsidR="000D67AD" w:rsidRPr="009A6462">
        <w:rPr>
          <w:sz w:val="26"/>
          <w:szCs w:val="26"/>
        </w:rPr>
        <w:t>8</w:t>
      </w:r>
      <w:r w:rsidRPr="009A6462">
        <w:rPr>
          <w:sz w:val="26"/>
          <w:szCs w:val="26"/>
        </w:rPr>
        <w:t>)</w:t>
      </w:r>
      <w:bookmarkEnd w:id="924"/>
      <w:bookmarkEnd w:id="925"/>
      <w:bookmarkEnd w:id="926"/>
      <w:bookmarkEnd w:id="927"/>
      <w:bookmarkEnd w:id="928"/>
      <w:bookmarkEnd w:id="929"/>
      <w:bookmarkEnd w:id="930"/>
    </w:p>
    <w:p w:rsidR="004F4D80" w:rsidRPr="009A6462" w:rsidRDefault="004F4D80" w:rsidP="004F4D80">
      <w:pPr>
        <w:pStyle w:val="3"/>
        <w:rPr>
          <w:sz w:val="26"/>
          <w:szCs w:val="26"/>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9A6462">
        <w:rPr>
          <w:sz w:val="26"/>
          <w:szCs w:val="26"/>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8</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кадровых ресурсах</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Таблица-1. Основные кадровые ресурсы</w:t>
      </w:r>
    </w:p>
    <w:p w:rsidR="004F4D80" w:rsidRPr="009A6462" w:rsidRDefault="004F4D80" w:rsidP="004F4D8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A6462" w:rsidTr="004F4D80">
        <w:trPr>
          <w:trHeight w:val="551"/>
        </w:trPr>
        <w:tc>
          <w:tcPr>
            <w:tcW w:w="695" w:type="dxa"/>
            <w:vAlign w:val="center"/>
          </w:tcPr>
          <w:p w:rsidR="004F4D80" w:rsidRPr="009A6462" w:rsidRDefault="004F4D80" w:rsidP="004F4D80">
            <w:pPr>
              <w:spacing w:line="240" w:lineRule="auto"/>
              <w:ind w:firstLine="0"/>
              <w:jc w:val="center"/>
              <w:rPr>
                <w:sz w:val="26"/>
                <w:szCs w:val="26"/>
              </w:rPr>
            </w:pPr>
            <w:r w:rsidRPr="009A6462">
              <w:rPr>
                <w:sz w:val="26"/>
                <w:szCs w:val="26"/>
              </w:rPr>
              <w:t>№</w:t>
            </w:r>
            <w:r w:rsidRPr="009A6462">
              <w:rPr>
                <w:sz w:val="26"/>
                <w:szCs w:val="26"/>
              </w:rPr>
              <w:br/>
            </w:r>
            <w:proofErr w:type="gramStart"/>
            <w:r w:rsidRPr="009A6462">
              <w:rPr>
                <w:sz w:val="26"/>
                <w:szCs w:val="26"/>
              </w:rPr>
              <w:t>п</w:t>
            </w:r>
            <w:proofErr w:type="gramEnd"/>
            <w:r w:rsidRPr="009A6462">
              <w:rPr>
                <w:sz w:val="26"/>
                <w:szCs w:val="26"/>
              </w:rPr>
              <w:t>/п</w:t>
            </w:r>
          </w:p>
        </w:tc>
        <w:tc>
          <w:tcPr>
            <w:tcW w:w="2268"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Фамилия, имя, отчество специалиста</w:t>
            </w:r>
          </w:p>
        </w:tc>
        <w:tc>
          <w:tcPr>
            <w:tcW w:w="2586"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Должность</w:t>
            </w:r>
          </w:p>
        </w:tc>
        <w:tc>
          <w:tcPr>
            <w:tcW w:w="2747"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Стаж работы в данной или аналогичной должности, лет</w:t>
            </w: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Руководящее звено (руководитель и его заместители, главный бухгалтер, главный экономист, главный юрист)</w:t>
            </w: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Прочий персонал (в том числе экспедиторы, водители, грузчики, охранники и т.д.)</w:t>
            </w: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Таблица-2. Прочий персонал</w:t>
      </w:r>
    </w:p>
    <w:p w:rsidR="004F4D80" w:rsidRPr="009A6462" w:rsidRDefault="004F4D80" w:rsidP="004F4D8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A646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Штатная численность, чел.</w:t>
            </w: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9A6462">
        <w:rPr>
          <w:b/>
          <w:sz w:val="26"/>
          <w:szCs w:val="26"/>
        </w:rPr>
        <w:lastRenderedPageBreak/>
        <w:br w:type="page"/>
      </w:r>
    </w:p>
    <w:p w:rsidR="004F4D80" w:rsidRPr="009A6462" w:rsidRDefault="004F4D80" w:rsidP="004F4D80">
      <w:pPr>
        <w:pStyle w:val="3"/>
        <w:rPr>
          <w:sz w:val="26"/>
          <w:szCs w:val="26"/>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9A6462">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данной справки перечисляются только те работники, которые будут непосредственно привлечены </w:t>
      </w:r>
      <w:r w:rsidR="00C236C0" w:rsidRPr="009A6462">
        <w:rPr>
          <w:sz w:val="26"/>
          <w:szCs w:val="26"/>
        </w:rPr>
        <w:t>Участник</w:t>
      </w:r>
      <w:r w:rsidRPr="009A6462">
        <w:rPr>
          <w:sz w:val="26"/>
          <w:szCs w:val="26"/>
        </w:rPr>
        <w:t>ом в ходе выполнения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таблице-2 данной справки </w:t>
      </w:r>
      <w:proofErr w:type="gramStart"/>
      <w:r w:rsidRPr="009A6462">
        <w:rPr>
          <w:sz w:val="26"/>
          <w:szCs w:val="26"/>
        </w:rPr>
        <w:t>указывается</w:t>
      </w:r>
      <w:proofErr w:type="gramEnd"/>
      <w:r w:rsidRPr="009A6462">
        <w:rPr>
          <w:sz w:val="26"/>
          <w:szCs w:val="26"/>
        </w:rPr>
        <w:t xml:space="preserve"> в общем штатная численность всех специалистов, находящихся в штате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9A6462">
        <w:rPr>
          <w:sz w:val="26"/>
          <w:szCs w:val="26"/>
        </w:rPr>
        <w:lastRenderedPageBreak/>
        <w:t>Информационное письмо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 (форма </w:t>
      </w:r>
      <w:r w:rsidR="000D67AD" w:rsidRPr="009A6462">
        <w:rPr>
          <w:sz w:val="26"/>
          <w:szCs w:val="26"/>
        </w:rPr>
        <w:t>9</w:t>
      </w:r>
      <w:r w:rsidRPr="009A6462">
        <w:rPr>
          <w:sz w:val="26"/>
          <w:szCs w:val="26"/>
        </w:rPr>
        <w:t>)</w:t>
      </w:r>
      <w:bookmarkEnd w:id="971"/>
      <w:bookmarkEnd w:id="972"/>
      <w:bookmarkEnd w:id="973"/>
      <w:bookmarkEnd w:id="974"/>
      <w:bookmarkEnd w:id="975"/>
      <w:bookmarkEnd w:id="976"/>
    </w:p>
    <w:p w:rsidR="004F4D80" w:rsidRPr="009A6462" w:rsidRDefault="004F4D80" w:rsidP="004F4D80">
      <w:pPr>
        <w:pStyle w:val="3"/>
        <w:rPr>
          <w:sz w:val="26"/>
          <w:szCs w:val="26"/>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9A6462">
        <w:rPr>
          <w:sz w:val="26"/>
          <w:szCs w:val="26"/>
        </w:rPr>
        <w:t>Форма письма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9</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right="5243"/>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b/>
          <w:sz w:val="26"/>
          <w:szCs w:val="26"/>
        </w:rPr>
      </w:pPr>
      <w:r w:rsidRPr="009A6462">
        <w:rPr>
          <w:sz w:val="26"/>
          <w:szCs w:val="26"/>
        </w:rPr>
        <w:t xml:space="preserve">При рассмотрении нашей </w:t>
      </w:r>
      <w:r w:rsidR="00D904EF" w:rsidRPr="009A6462">
        <w:rPr>
          <w:sz w:val="26"/>
          <w:szCs w:val="26"/>
        </w:rPr>
        <w:t>Заявки</w:t>
      </w:r>
      <w:r w:rsidRPr="009A6462">
        <w:rPr>
          <w:sz w:val="26"/>
          <w:szCs w:val="26"/>
        </w:rPr>
        <w:t xml:space="preserve"> просим учесть следующие сведения о наличии у </w:t>
      </w:r>
      <w:r w:rsidRPr="009A6462">
        <w:rPr>
          <w:b/>
          <w:i/>
          <w:sz w:val="26"/>
          <w:szCs w:val="26"/>
        </w:rPr>
        <w:t xml:space="preserve">{указывается наименование </w:t>
      </w:r>
      <w:r w:rsidR="00C236C0" w:rsidRPr="009A6462">
        <w:rPr>
          <w:b/>
          <w:i/>
          <w:sz w:val="26"/>
          <w:szCs w:val="26"/>
        </w:rPr>
        <w:t>Участник</w:t>
      </w:r>
      <w:r w:rsidRPr="009A6462">
        <w:rPr>
          <w:b/>
          <w:i/>
          <w:sz w:val="26"/>
          <w:szCs w:val="26"/>
        </w:rPr>
        <w:t>а}</w:t>
      </w:r>
      <w:r w:rsidRPr="009A6462">
        <w:rPr>
          <w:i/>
          <w:sz w:val="26"/>
          <w:szCs w:val="26"/>
        </w:rPr>
        <w:t xml:space="preserve">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лицами, являющимися </w:t>
      </w:r>
      <w:r w:rsidRPr="009A6462">
        <w:rPr>
          <w:b/>
          <w:i/>
          <w:sz w:val="26"/>
          <w:szCs w:val="26"/>
        </w:rPr>
        <w:t>{</w:t>
      </w:r>
      <w:proofErr w:type="gramStart"/>
      <w:r w:rsidRPr="009A6462">
        <w:rPr>
          <w:b/>
          <w:i/>
          <w:sz w:val="26"/>
          <w:szCs w:val="26"/>
        </w:rPr>
        <w:t>указывается</w:t>
      </w:r>
      <w:proofErr w:type="gramEnd"/>
      <w:r w:rsidRPr="009A6462">
        <w:rPr>
          <w:b/>
          <w:i/>
          <w:sz w:val="26"/>
          <w:szCs w:val="26"/>
        </w:rPr>
        <w:t xml:space="preserve"> кем являются эти лица, пример: учредители, сотрудники, и т.д.}</w:t>
      </w:r>
      <w:r w:rsidRPr="009A6462">
        <w:rPr>
          <w:i/>
          <w:sz w:val="26"/>
          <w:szCs w:val="26"/>
        </w:rPr>
        <w:t xml:space="preserve"> </w:t>
      </w:r>
      <w:r w:rsidRPr="009A6462">
        <w:rPr>
          <w:sz w:val="26"/>
          <w:szCs w:val="26"/>
        </w:rPr>
        <w:t xml:space="preserve">Заказчика </w:t>
      </w:r>
      <w:r w:rsidRPr="009A6462">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A6462">
        <w:rPr>
          <w:b/>
          <w:i/>
          <w:sz w:val="26"/>
          <w:szCs w:val="26"/>
        </w:rPr>
        <w:t>запроса предложений</w:t>
      </w:r>
      <w:r w:rsidRPr="009A6462">
        <w:rPr>
          <w:b/>
          <w:i/>
          <w:sz w:val="26"/>
          <w:szCs w:val="26"/>
        </w:rPr>
        <w:t>}</w:t>
      </w:r>
      <w:r w:rsidRPr="009A6462">
        <w:rPr>
          <w:i/>
          <w:sz w:val="26"/>
          <w:szCs w:val="26"/>
        </w:rPr>
        <w:t xml:space="preserve"> </w:t>
      </w:r>
      <w:r w:rsidRPr="009A6462">
        <w:rPr>
          <w:sz w:val="26"/>
          <w:szCs w:val="26"/>
        </w:rPr>
        <w:t xml:space="preserve"> а именно:</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должность, кратко описывается почему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9A6462">
        <w:rPr>
          <w:b/>
          <w:sz w:val="26"/>
          <w:szCs w:val="26"/>
        </w:rPr>
        <w:br w:type="page"/>
      </w:r>
    </w:p>
    <w:p w:rsidR="004F4D80" w:rsidRPr="009A6462" w:rsidRDefault="004F4D80" w:rsidP="004F4D80">
      <w:pPr>
        <w:pStyle w:val="3"/>
        <w:rPr>
          <w:sz w:val="26"/>
          <w:szCs w:val="26"/>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9A6462">
        <w:rPr>
          <w:sz w:val="26"/>
          <w:szCs w:val="26"/>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A6462">
        <w:rPr>
          <w:sz w:val="26"/>
          <w:szCs w:val="26"/>
        </w:rPr>
        <w:t>Участник</w:t>
      </w:r>
      <w:r w:rsidR="004F4D80" w:rsidRPr="009A6462">
        <w:rPr>
          <w:sz w:val="26"/>
          <w:szCs w:val="26"/>
        </w:rPr>
        <w:t xml:space="preserve">а таких </w:t>
      </w:r>
      <w:proofErr w:type="gramStart"/>
      <w:r w:rsidR="004F4D80" w:rsidRPr="009A6462">
        <w:rPr>
          <w:sz w:val="26"/>
          <w:szCs w:val="26"/>
        </w:rPr>
        <w:t>лиц</w:t>
      </w:r>
      <w:proofErr w:type="gramEnd"/>
      <w:r w:rsidR="004F4D80" w:rsidRPr="009A6462">
        <w:rPr>
          <w:sz w:val="26"/>
          <w:szCs w:val="26"/>
        </w:rPr>
        <w:t xml:space="preserve"> нет, то в письме пишется фраза «При рассмотрении нашей </w:t>
      </w:r>
      <w:r w:rsidR="00D904EF" w:rsidRPr="009A6462">
        <w:rPr>
          <w:sz w:val="26"/>
          <w:szCs w:val="26"/>
        </w:rPr>
        <w:t>Заявки</w:t>
      </w:r>
      <w:r w:rsidR="004F4D80" w:rsidRPr="009A6462">
        <w:rPr>
          <w:sz w:val="26"/>
          <w:szCs w:val="26"/>
        </w:rPr>
        <w:t xml:space="preserve"> просим учесть, что у </w:t>
      </w:r>
      <w:r w:rsidR="004F4D80" w:rsidRPr="009A6462">
        <w:rPr>
          <w:b/>
          <w:i/>
          <w:sz w:val="26"/>
          <w:szCs w:val="26"/>
        </w:rPr>
        <w:t xml:space="preserve">{указывается наименование </w:t>
      </w:r>
      <w:r w:rsidRPr="009A6462">
        <w:rPr>
          <w:b/>
          <w:i/>
          <w:sz w:val="26"/>
          <w:szCs w:val="26"/>
        </w:rPr>
        <w:t>Участник</w:t>
      </w:r>
      <w:r w:rsidR="004F4D80" w:rsidRPr="009A6462">
        <w:rPr>
          <w:b/>
          <w:i/>
          <w:sz w:val="26"/>
          <w:szCs w:val="26"/>
        </w:rPr>
        <w:t xml:space="preserve">а} </w:t>
      </w:r>
      <w:r w:rsidR="004F4D80" w:rsidRPr="009A6462">
        <w:rPr>
          <w:sz w:val="26"/>
          <w:szCs w:val="26"/>
        </w:rPr>
        <w:t>НЕТ</w:t>
      </w:r>
      <w:r w:rsidR="004F4D80" w:rsidRPr="009A6462">
        <w:rPr>
          <w:i/>
          <w:sz w:val="26"/>
          <w:szCs w:val="26"/>
        </w:rPr>
        <w:t xml:space="preserve"> </w:t>
      </w:r>
      <w:r w:rsidR="004F4D80" w:rsidRPr="009A6462">
        <w:rPr>
          <w:sz w:val="26"/>
          <w:szCs w:val="26"/>
        </w:rPr>
        <w:t xml:space="preserve">связей, которые могут быть признаны носящими характер </w:t>
      </w:r>
      <w:proofErr w:type="spellStart"/>
      <w:r w:rsidR="004F4D80" w:rsidRPr="009A6462">
        <w:rPr>
          <w:sz w:val="26"/>
          <w:szCs w:val="26"/>
        </w:rPr>
        <w:t>аффилированности</w:t>
      </w:r>
      <w:proofErr w:type="spellEnd"/>
      <w:r w:rsidR="004F4D80" w:rsidRPr="009A6462">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004F4D80"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after="100" w:afterAutospacing="1" w:line="240" w:lineRule="auto"/>
        <w:rPr>
          <w:sz w:val="26"/>
          <w:szCs w:val="26"/>
        </w:rPr>
      </w:pPr>
      <w:proofErr w:type="gramStart"/>
      <w:r w:rsidRPr="009A6462">
        <w:rPr>
          <w:sz w:val="26"/>
          <w:szCs w:val="26"/>
        </w:rPr>
        <w:t xml:space="preserve">При составлении данного письма </w:t>
      </w:r>
      <w:r w:rsidR="00C236C0" w:rsidRPr="009A6462">
        <w:rPr>
          <w:sz w:val="26"/>
          <w:szCs w:val="26"/>
        </w:rPr>
        <w:t>Участник</w:t>
      </w:r>
      <w:r w:rsidRPr="009A6462">
        <w:rPr>
          <w:sz w:val="26"/>
          <w:szCs w:val="26"/>
        </w:rPr>
        <w:t xml:space="preserve"> должен учесть, что сокрытие любой информации о наличии связей, носящих характер </w:t>
      </w:r>
      <w:proofErr w:type="spellStart"/>
      <w:r w:rsidRPr="009A6462">
        <w:rPr>
          <w:sz w:val="26"/>
          <w:szCs w:val="26"/>
        </w:rPr>
        <w:t>аффилированности</w:t>
      </w:r>
      <w:proofErr w:type="spellEnd"/>
      <w:r w:rsidRPr="009A6462">
        <w:rPr>
          <w:sz w:val="26"/>
          <w:szCs w:val="26"/>
        </w:rPr>
        <w:t xml:space="preserve"> между </w:t>
      </w:r>
      <w:r w:rsidR="00C236C0" w:rsidRPr="009A6462">
        <w:rPr>
          <w:sz w:val="26"/>
          <w:szCs w:val="26"/>
        </w:rPr>
        <w:t>Участник</w:t>
      </w:r>
      <w:r w:rsidRPr="009A6462">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Pr="009A6462">
        <w:rPr>
          <w:sz w:val="26"/>
          <w:szCs w:val="26"/>
        </w:rPr>
        <w:t xml:space="preserve"> может быть признано </w:t>
      </w:r>
      <w:r w:rsidR="00D904EF" w:rsidRPr="009A6462">
        <w:rPr>
          <w:sz w:val="26"/>
          <w:szCs w:val="26"/>
        </w:rPr>
        <w:t>Закупочной комиссией</w:t>
      </w:r>
      <w:r w:rsidRPr="009A6462">
        <w:rPr>
          <w:sz w:val="26"/>
          <w:szCs w:val="26"/>
        </w:rPr>
        <w:t xml:space="preserve"> существенным нарушением условий данного </w:t>
      </w:r>
      <w:r w:rsidR="00D904EF" w:rsidRPr="009A6462">
        <w:rPr>
          <w:sz w:val="26"/>
          <w:szCs w:val="26"/>
        </w:rPr>
        <w:t>запроса предложений</w:t>
      </w:r>
      <w:r w:rsidRPr="009A6462">
        <w:rPr>
          <w:sz w:val="26"/>
          <w:szCs w:val="26"/>
        </w:rPr>
        <w:t>, и повлечь отклонение</w:t>
      </w:r>
      <w:proofErr w:type="gramEnd"/>
      <w:r w:rsidRPr="009A6462">
        <w:rPr>
          <w:sz w:val="26"/>
          <w:szCs w:val="26"/>
        </w:rPr>
        <w:t xml:space="preserve"> </w:t>
      </w:r>
      <w:r w:rsidR="00D904EF" w:rsidRPr="009A6462">
        <w:rPr>
          <w:sz w:val="26"/>
          <w:szCs w:val="26"/>
        </w:rPr>
        <w:t>Заявки</w:t>
      </w:r>
      <w:r w:rsidRPr="009A6462">
        <w:rPr>
          <w:sz w:val="26"/>
          <w:szCs w:val="26"/>
        </w:rPr>
        <w:t xml:space="preserve"> такого </w:t>
      </w:r>
      <w:r w:rsidR="00C236C0" w:rsidRPr="009A6462">
        <w:rPr>
          <w:sz w:val="26"/>
          <w:szCs w:val="26"/>
        </w:rPr>
        <w:t>Участник</w:t>
      </w:r>
      <w:r w:rsidRPr="009A6462">
        <w:rPr>
          <w:sz w:val="26"/>
          <w:szCs w:val="26"/>
        </w:rPr>
        <w:t xml:space="preserve">а. </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9A6462">
        <w:rPr>
          <w:sz w:val="26"/>
          <w:szCs w:val="26"/>
        </w:rPr>
        <w:lastRenderedPageBreak/>
        <w:t xml:space="preserve">Письмо </w:t>
      </w:r>
      <w:bookmarkEnd w:id="1024"/>
      <w:r w:rsidRPr="009A6462">
        <w:rPr>
          <w:sz w:val="26"/>
          <w:szCs w:val="26"/>
        </w:rPr>
        <w:t>производителя продукции (форма 1</w:t>
      </w:r>
      <w:r w:rsidR="000D67AD" w:rsidRPr="009A6462">
        <w:rPr>
          <w:sz w:val="26"/>
          <w:szCs w:val="26"/>
        </w:rPr>
        <w:t>0</w:t>
      </w:r>
      <w:r w:rsidRPr="009A6462">
        <w:rPr>
          <w:sz w:val="26"/>
          <w:szCs w:val="26"/>
        </w:rPr>
        <w:t>)</w:t>
      </w:r>
      <w:bookmarkEnd w:id="1025"/>
      <w:bookmarkEnd w:id="1026"/>
      <w:bookmarkEnd w:id="1027"/>
      <w:bookmarkEnd w:id="1028"/>
      <w:bookmarkEnd w:id="1029"/>
      <w:bookmarkEnd w:id="1030"/>
    </w:p>
    <w:p w:rsidR="004F4D80" w:rsidRPr="009A6462" w:rsidRDefault="004F4D80" w:rsidP="004F4D80">
      <w:pPr>
        <w:pStyle w:val="3"/>
        <w:rPr>
          <w:sz w:val="26"/>
          <w:szCs w:val="26"/>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9A6462">
        <w:rPr>
          <w:sz w:val="26"/>
          <w:szCs w:val="26"/>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Приложение 1</w:t>
      </w:r>
      <w:r w:rsidR="000D67AD" w:rsidRPr="009A6462">
        <w:rPr>
          <w:sz w:val="26"/>
          <w:szCs w:val="26"/>
        </w:rPr>
        <w:t>0</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jc w:val="left"/>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 xml:space="preserve">Настоящим _____________________________________________, </w:t>
      </w:r>
      <w:proofErr w:type="gramStart"/>
      <w:r w:rsidRPr="009A6462">
        <w:rPr>
          <w:sz w:val="26"/>
          <w:szCs w:val="26"/>
        </w:rPr>
        <w:t>являющийся</w:t>
      </w:r>
      <w:proofErr w:type="gramEnd"/>
      <w:r w:rsidRPr="009A6462">
        <w:rPr>
          <w:sz w:val="26"/>
          <w:szCs w:val="26"/>
        </w:rPr>
        <w:t xml:space="preserve"> производителем</w:t>
      </w:r>
    </w:p>
    <w:p w:rsidR="004F4D80" w:rsidRPr="009A6462" w:rsidRDefault="004F4D80" w:rsidP="004F4D80">
      <w:pPr>
        <w:spacing w:line="240" w:lineRule="auto"/>
        <w:ind w:left="2410"/>
        <w:rPr>
          <w:sz w:val="26"/>
          <w:szCs w:val="26"/>
        </w:rPr>
      </w:pPr>
      <w:r w:rsidRPr="009A6462">
        <w:rPr>
          <w:i/>
          <w:sz w:val="26"/>
          <w:szCs w:val="26"/>
          <w:vertAlign w:val="subscript"/>
        </w:rPr>
        <w:t>указать наименование производителя продукции</w:t>
      </w:r>
    </w:p>
    <w:p w:rsidR="004F4D80" w:rsidRPr="009A6462" w:rsidRDefault="004F4D80" w:rsidP="004F4D80">
      <w:pPr>
        <w:spacing w:before="120" w:line="240" w:lineRule="auto"/>
        <w:rPr>
          <w:sz w:val="26"/>
          <w:szCs w:val="26"/>
        </w:rPr>
      </w:pPr>
      <w:r w:rsidRPr="009A6462">
        <w:rPr>
          <w:sz w:val="26"/>
          <w:szCs w:val="26"/>
        </w:rPr>
        <w:t>________________________________ удостоверяет, что _____________________________________</w:t>
      </w:r>
    </w:p>
    <w:p w:rsidR="004F4D80" w:rsidRPr="009A6462" w:rsidRDefault="004F4D80" w:rsidP="004F4D80">
      <w:pPr>
        <w:tabs>
          <w:tab w:val="left" w:pos="5670"/>
        </w:tabs>
        <w:spacing w:line="240" w:lineRule="auto"/>
        <w:ind w:left="284"/>
        <w:rPr>
          <w:sz w:val="26"/>
          <w:szCs w:val="26"/>
          <w:vertAlign w:val="subscript"/>
        </w:rPr>
      </w:pPr>
      <w:r w:rsidRPr="009A6462">
        <w:rPr>
          <w:sz w:val="26"/>
          <w:szCs w:val="26"/>
          <w:vertAlign w:val="subscript"/>
        </w:rPr>
        <w:t>указывается наименование закупаемой продукции</w:t>
      </w:r>
      <w:r w:rsidRPr="009A6462">
        <w:rPr>
          <w:sz w:val="26"/>
          <w:szCs w:val="26"/>
          <w:vertAlign w:val="subscript"/>
        </w:rPr>
        <w:tab/>
        <w:t xml:space="preserve">                                       </w:t>
      </w:r>
      <w:r w:rsidRPr="009A6462">
        <w:rPr>
          <w:i/>
          <w:sz w:val="26"/>
          <w:szCs w:val="26"/>
          <w:vertAlign w:val="subscript"/>
        </w:rPr>
        <w:t xml:space="preserve">указать наименование </w:t>
      </w:r>
      <w:r w:rsidR="00C236C0" w:rsidRPr="009A6462">
        <w:rPr>
          <w:i/>
          <w:sz w:val="26"/>
          <w:szCs w:val="26"/>
          <w:vertAlign w:val="subscript"/>
        </w:rPr>
        <w:t>Участник</w:t>
      </w:r>
      <w:r w:rsidRPr="009A6462">
        <w:rPr>
          <w:i/>
          <w:sz w:val="26"/>
          <w:szCs w:val="26"/>
          <w:vertAlign w:val="subscript"/>
        </w:rPr>
        <w:t>а</w:t>
      </w:r>
    </w:p>
    <w:p w:rsidR="004F4D80" w:rsidRPr="009A6462" w:rsidRDefault="004F4D80" w:rsidP="004F4D80">
      <w:pPr>
        <w:spacing w:before="120" w:line="240" w:lineRule="auto"/>
        <w:rPr>
          <w:sz w:val="26"/>
          <w:szCs w:val="26"/>
        </w:rPr>
      </w:pPr>
      <w:r w:rsidRPr="009A6462">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9A6462">
        <w:rPr>
          <w:sz w:val="26"/>
          <w:szCs w:val="26"/>
        </w:rPr>
        <w:t>Документации по запросу предложений</w:t>
      </w:r>
      <w:r w:rsidRPr="009A6462">
        <w:rPr>
          <w:iCs/>
          <w:sz w:val="26"/>
          <w:szCs w:val="26"/>
        </w:rPr>
        <w:t xml:space="preserve"> на право заключения Договора </w:t>
      </w:r>
      <w:r w:rsidRPr="009A6462">
        <w:rPr>
          <w:sz w:val="26"/>
          <w:szCs w:val="26"/>
        </w:rPr>
        <w:t>___________________________ ______________________________________________________.</w:t>
      </w:r>
    </w:p>
    <w:p w:rsidR="004F4D80" w:rsidRPr="009A6462" w:rsidRDefault="004F4D80" w:rsidP="00D904EF">
      <w:pPr>
        <w:tabs>
          <w:tab w:val="left" w:pos="5670"/>
        </w:tabs>
        <w:spacing w:line="240" w:lineRule="auto"/>
        <w:ind w:firstLine="0"/>
        <w:jc w:val="left"/>
        <w:rPr>
          <w:sz w:val="26"/>
          <w:szCs w:val="26"/>
          <w:vertAlign w:val="subscript"/>
        </w:rPr>
      </w:pPr>
      <w:r w:rsidRPr="009A6462">
        <w:rPr>
          <w:sz w:val="26"/>
          <w:szCs w:val="26"/>
          <w:vertAlign w:val="subscript"/>
        </w:rPr>
        <w:t xml:space="preserve">указывается предмет </w:t>
      </w:r>
      <w:r w:rsidR="00D904EF" w:rsidRPr="009A6462">
        <w:rPr>
          <w:sz w:val="26"/>
          <w:szCs w:val="26"/>
          <w:vertAlign w:val="subscript"/>
        </w:rPr>
        <w:t>запроса предложений</w:t>
      </w:r>
      <w:r w:rsidRPr="009A6462">
        <w:rPr>
          <w:sz w:val="26"/>
          <w:szCs w:val="26"/>
          <w:vertAlign w:val="subscript"/>
        </w:rPr>
        <w:t xml:space="preserve"> в соответствии с п.</w:t>
      </w:r>
      <w:r w:rsidR="00763E64" w:rsidRPr="009A6462">
        <w:rPr>
          <w:sz w:val="26"/>
          <w:szCs w:val="26"/>
          <w:vertAlign w:val="subscript"/>
        </w:rPr>
        <w:fldChar w:fldCharType="begin"/>
      </w:r>
      <w:r w:rsidR="00B963F9"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w:t>
      </w:r>
      <w:r w:rsidR="00D904EF" w:rsidRPr="009A6462">
        <w:rPr>
          <w:sz w:val="26"/>
          <w:szCs w:val="26"/>
          <w:vertAlign w:val="subscript"/>
        </w:rPr>
        <w:t>Документации по запросу предложений</w:t>
      </w:r>
    </w:p>
    <w:p w:rsidR="004F4D80" w:rsidRPr="009A6462" w:rsidRDefault="004F4D80" w:rsidP="004F4D80">
      <w:pPr>
        <w:spacing w:before="120"/>
        <w:ind w:left="567" w:firstLine="0"/>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w:t>
      </w: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b/>
          <w:sz w:val="26"/>
          <w:szCs w:val="26"/>
        </w:rPr>
      </w:pPr>
      <w:r w:rsidRPr="009A6462">
        <w:rPr>
          <w:b/>
          <w:sz w:val="26"/>
          <w:szCs w:val="26"/>
        </w:rPr>
        <w:t>Письмо должно быть подписано генеральным директором предприятия-производителя продукции</w:t>
      </w:r>
    </w:p>
    <w:p w:rsidR="004F4D80" w:rsidRPr="009A6462" w:rsidRDefault="004F4D80" w:rsidP="004F4D80">
      <w:pPr>
        <w:spacing w:line="240" w:lineRule="auto"/>
        <w:ind w:right="-1"/>
        <w:rPr>
          <w:b/>
          <w:sz w:val="26"/>
          <w:szCs w:val="26"/>
        </w:rPr>
      </w:pP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1906" w:h="16838" w:code="9"/>
          <w:pgMar w:top="680" w:right="567" w:bottom="539" w:left="1134" w:header="680" w:footer="278" w:gutter="0"/>
          <w:cols w:space="708"/>
          <w:titlePg/>
          <w:docGrid w:linePitch="360"/>
        </w:sectPr>
      </w:pPr>
      <w:bookmarkStart w:id="1042" w:name="_Toc318208007"/>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43" w:name="_Toc423423680"/>
      <w:bookmarkStart w:id="1044" w:name="_Ref440272035"/>
      <w:bookmarkStart w:id="1045" w:name="_Ref440274733"/>
      <w:bookmarkStart w:id="1046" w:name="_Ref444179578"/>
      <w:bookmarkStart w:id="1047" w:name="_Toc447269848"/>
      <w:r w:rsidRPr="009A6462">
        <w:rPr>
          <w:sz w:val="26"/>
          <w:szCs w:val="26"/>
        </w:rPr>
        <w:lastRenderedPageBreak/>
        <w:t xml:space="preserve">Информация о собственниках </w:t>
      </w:r>
      <w:r w:rsidR="00C236C0" w:rsidRPr="009A6462">
        <w:rPr>
          <w:sz w:val="26"/>
          <w:szCs w:val="26"/>
        </w:rPr>
        <w:t>Участник</w:t>
      </w:r>
      <w:r w:rsidRPr="009A6462">
        <w:rPr>
          <w:sz w:val="26"/>
          <w:szCs w:val="26"/>
        </w:rPr>
        <w:t>а (включая конечных бенефициаров) (форма 1</w:t>
      </w:r>
      <w:r w:rsidR="000D67AD" w:rsidRPr="009A6462">
        <w:rPr>
          <w:sz w:val="26"/>
          <w:szCs w:val="26"/>
        </w:rPr>
        <w:t>1</w:t>
      </w:r>
      <w:r w:rsidRPr="009A6462">
        <w:rPr>
          <w:sz w:val="26"/>
          <w:szCs w:val="26"/>
        </w:rPr>
        <w:t>)</w:t>
      </w:r>
      <w:bookmarkEnd w:id="1042"/>
      <w:bookmarkEnd w:id="1043"/>
      <w:bookmarkEnd w:id="1044"/>
      <w:bookmarkEnd w:id="1045"/>
      <w:bookmarkEnd w:id="1046"/>
      <w:bookmarkEnd w:id="1047"/>
    </w:p>
    <w:p w:rsidR="004F4D80" w:rsidRPr="009A6462" w:rsidRDefault="004F4D80" w:rsidP="004F4D80">
      <w:pPr>
        <w:pStyle w:val="3"/>
        <w:rPr>
          <w:sz w:val="26"/>
          <w:szCs w:val="26"/>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9A6462">
        <w:rPr>
          <w:sz w:val="26"/>
          <w:szCs w:val="26"/>
        </w:rPr>
        <w:t xml:space="preserve">Форма информации о собственниках </w:t>
      </w:r>
      <w:r w:rsidR="00C236C0" w:rsidRPr="009A6462">
        <w:rPr>
          <w:sz w:val="26"/>
          <w:szCs w:val="26"/>
        </w:rPr>
        <w:t>Участник</w:t>
      </w:r>
      <w:r w:rsidRPr="009A6462">
        <w:rPr>
          <w:sz w:val="26"/>
          <w:szCs w:val="26"/>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A6462" w:rsidRDefault="004F4D80" w:rsidP="004F4D80">
      <w:pPr>
        <w:tabs>
          <w:tab w:val="left" w:pos="4757"/>
        </w:tabs>
        <w:spacing w:line="240" w:lineRule="auto"/>
        <w:ind w:left="567" w:firstLine="0"/>
        <w:jc w:val="left"/>
        <w:rPr>
          <w:sz w:val="26"/>
          <w:szCs w:val="26"/>
        </w:rPr>
      </w:pPr>
      <w:r w:rsidRPr="009A6462">
        <w:rPr>
          <w:sz w:val="26"/>
          <w:szCs w:val="26"/>
        </w:rPr>
        <w:t>Приложение 1</w:t>
      </w:r>
      <w:r w:rsidR="000D67AD" w:rsidRPr="009A6462">
        <w:rPr>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Информация о собственниках </w:t>
      </w:r>
      <w:r w:rsidR="00C236C0" w:rsidRPr="009A6462">
        <w:rPr>
          <w:b/>
          <w:sz w:val="26"/>
          <w:szCs w:val="26"/>
        </w:rPr>
        <w:t>Участник</w:t>
      </w:r>
      <w:r w:rsidRPr="009A6462">
        <w:rPr>
          <w:b/>
          <w:sz w:val="26"/>
          <w:szCs w:val="26"/>
        </w:rPr>
        <w:t>а (включая конечных бенефициаров)</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__________________________________________</w:t>
      </w:r>
    </w:p>
    <w:p w:rsidR="004F4D80" w:rsidRPr="009A6462" w:rsidRDefault="004F4D80" w:rsidP="004F4D8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A646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 xml:space="preserve">наименование  </w:t>
            </w:r>
            <w:r w:rsidR="00C236C0" w:rsidRPr="009A6462">
              <w:rPr>
                <w:b/>
                <w:color w:val="000000"/>
                <w:sz w:val="26"/>
                <w:szCs w:val="26"/>
              </w:rPr>
              <w:t>Участник</w:t>
            </w:r>
            <w:r w:rsidRPr="009A6462">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информация о цепочке собственников </w:t>
            </w:r>
            <w:r w:rsidR="00C236C0" w:rsidRPr="009A6462">
              <w:rPr>
                <w:b/>
                <w:bCs w:val="0"/>
                <w:color w:val="000000"/>
                <w:sz w:val="26"/>
                <w:szCs w:val="26"/>
              </w:rPr>
              <w:t>Участник</w:t>
            </w:r>
            <w:r w:rsidRPr="009A6462">
              <w:rPr>
                <w:b/>
                <w:bCs w:val="0"/>
                <w:color w:val="000000"/>
                <w:sz w:val="26"/>
                <w:szCs w:val="26"/>
              </w:rPr>
              <w:t>а, включая бенефициаров (в том числе конечных)</w:t>
            </w:r>
          </w:p>
        </w:tc>
      </w:tr>
      <w:tr w:rsidR="004F4D80" w:rsidRPr="009A646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spellStart"/>
            <w:r w:rsidRPr="009A6462">
              <w:rPr>
                <w:b/>
                <w:bCs w:val="0"/>
                <w:color w:val="000000"/>
                <w:sz w:val="26"/>
                <w:szCs w:val="26"/>
              </w:rPr>
              <w:t>п.п</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w:t>
            </w:r>
            <w:r w:rsidRPr="009A6462">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серия и номер документа, удостоверяющего личность (для </w:t>
            </w:r>
            <w:proofErr w:type="spellStart"/>
            <w:r w:rsidRPr="009A6462">
              <w:rPr>
                <w:b/>
                <w:bCs w:val="0"/>
                <w:color w:val="000000"/>
                <w:sz w:val="26"/>
                <w:szCs w:val="26"/>
              </w:rPr>
              <w:t>физ</w:t>
            </w:r>
            <w:proofErr w:type="gramStart"/>
            <w:r w:rsidRPr="009A6462">
              <w:rPr>
                <w:b/>
                <w:bCs w:val="0"/>
                <w:color w:val="000000"/>
                <w:sz w:val="26"/>
                <w:szCs w:val="26"/>
              </w:rPr>
              <w:t>.л</w:t>
            </w:r>
            <w:proofErr w:type="gramEnd"/>
            <w:r w:rsidRPr="009A6462">
              <w:rPr>
                <w:b/>
                <w:bCs w:val="0"/>
                <w:color w:val="000000"/>
                <w:sz w:val="26"/>
                <w:szCs w:val="26"/>
              </w:rPr>
              <w:t>иц</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руководитель/участник</w:t>
            </w:r>
            <w:r w:rsidRPr="009A6462">
              <w:rPr>
                <w:b/>
                <w:bCs w:val="0"/>
                <w:color w:val="000000"/>
                <w:sz w:val="26"/>
                <w:szCs w:val="26"/>
              </w:rPr>
              <w:br/>
              <w:t>/акционер</w:t>
            </w:r>
            <w:r w:rsidRPr="009A6462">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информация о подтверждающих документах (наименование, реквизиты и т.д.)</w:t>
            </w:r>
          </w:p>
        </w:tc>
      </w:tr>
      <w:tr w:rsidR="004F4D80" w:rsidRPr="009A646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15</w:t>
            </w:r>
          </w:p>
        </w:tc>
      </w:tr>
      <w:tr w:rsidR="004F4D80" w:rsidRPr="009A646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r>
    </w:tbl>
    <w:p w:rsidR="004F4D80" w:rsidRPr="009A6462" w:rsidRDefault="004F4D80" w:rsidP="004F4D80">
      <w:pPr>
        <w:tabs>
          <w:tab w:val="left" w:pos="4757"/>
        </w:tabs>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lastRenderedPageBreak/>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rPr>
          <w:sz w:val="26"/>
          <w:szCs w:val="26"/>
        </w:rPr>
      </w:pP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4F4D80" w:rsidP="004F4D80">
      <w:pPr>
        <w:pStyle w:val="3"/>
        <w:rPr>
          <w:sz w:val="26"/>
          <w:szCs w:val="26"/>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9A6462">
        <w:rPr>
          <w:sz w:val="26"/>
          <w:szCs w:val="26"/>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(№2) и «ОГРН» (№3) - указываются регистрационные данные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(№9) и «ОГРН» (№10) - указываются регистрационные данные собственников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«Наименование краткое» (№4) - указывается краткое наименование </w:t>
      </w:r>
      <w:r w:rsidR="00C236C0" w:rsidRPr="009A6462">
        <w:rPr>
          <w:sz w:val="26"/>
          <w:szCs w:val="26"/>
        </w:rPr>
        <w:t>Участник</w:t>
      </w:r>
      <w:r w:rsidRPr="009A6462">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«Код ОКВЭД» (№5) - указывается код (основные коды) ОКВЭД.</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«ФИО руководителя» (№6) - фамилия, отчество и имя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руководителя» (№7)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(для физ. лиц)» (№13)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 (№8) – заполняется в следующем формате: </w:t>
      </w:r>
    </w:p>
    <w:p w:rsidR="004F4D80" w:rsidRPr="009A6462" w:rsidRDefault="004F4D80" w:rsidP="004F4D80">
      <w:pPr>
        <w:spacing w:line="240" w:lineRule="auto"/>
        <w:ind w:firstLine="1134"/>
        <w:rPr>
          <w:sz w:val="26"/>
          <w:szCs w:val="26"/>
        </w:rPr>
      </w:pPr>
      <w:r w:rsidRPr="009A6462">
        <w:rPr>
          <w:sz w:val="26"/>
          <w:szCs w:val="26"/>
        </w:rPr>
        <w:t xml:space="preserve">1. собственник </w:t>
      </w:r>
      <w:r w:rsidR="00C236C0" w:rsidRPr="009A6462">
        <w:rPr>
          <w:sz w:val="26"/>
          <w:szCs w:val="26"/>
        </w:rPr>
        <w:t>Участник</w:t>
      </w:r>
      <w:r w:rsidRPr="009A6462">
        <w:rPr>
          <w:sz w:val="26"/>
          <w:szCs w:val="26"/>
        </w:rPr>
        <w:t>а.</w:t>
      </w:r>
    </w:p>
    <w:p w:rsidR="004F4D80" w:rsidRPr="009A6462" w:rsidRDefault="004F4D80" w:rsidP="004F4D80">
      <w:pPr>
        <w:spacing w:line="240" w:lineRule="auto"/>
        <w:ind w:firstLine="1134"/>
        <w:rPr>
          <w:sz w:val="26"/>
          <w:szCs w:val="26"/>
        </w:rPr>
      </w:pPr>
      <w:r w:rsidRPr="009A6462">
        <w:rPr>
          <w:sz w:val="26"/>
          <w:szCs w:val="26"/>
        </w:rPr>
        <w:t>1.1.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1.2.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1.1.1. собственник собственника №1.1.</w:t>
      </w:r>
    </w:p>
    <w:p w:rsidR="004F4D80" w:rsidRPr="009A6462" w:rsidRDefault="004F4D80" w:rsidP="004F4D80">
      <w:pPr>
        <w:spacing w:line="240" w:lineRule="auto"/>
        <w:ind w:firstLine="1134"/>
        <w:rPr>
          <w:sz w:val="26"/>
          <w:szCs w:val="26"/>
        </w:rPr>
      </w:pPr>
      <w:r w:rsidRPr="009A6462">
        <w:rPr>
          <w:sz w:val="26"/>
          <w:szCs w:val="26"/>
        </w:rPr>
        <w:t>1.2.1. собственник собственника №1.2.</w:t>
      </w:r>
    </w:p>
    <w:p w:rsidR="004F4D80" w:rsidRPr="009A6462" w:rsidRDefault="004F4D80" w:rsidP="004F4D80">
      <w:pPr>
        <w:spacing w:line="240" w:lineRule="auto"/>
        <w:ind w:firstLine="1134"/>
        <w:rPr>
          <w:sz w:val="26"/>
          <w:szCs w:val="26"/>
        </w:rPr>
      </w:pPr>
      <w:r w:rsidRPr="009A6462">
        <w:rPr>
          <w:sz w:val="26"/>
          <w:szCs w:val="26"/>
        </w:rPr>
        <w:t xml:space="preserve">1.2.1.1. собственник собственника 1.2.1 и так далее. </w:t>
      </w:r>
    </w:p>
    <w:p w:rsidR="004F4D80" w:rsidRPr="009A6462" w:rsidRDefault="004F4D80" w:rsidP="004F4D80">
      <w:pPr>
        <w:spacing w:line="240" w:lineRule="auto"/>
        <w:ind w:firstLine="1134"/>
        <w:rPr>
          <w:sz w:val="26"/>
          <w:szCs w:val="26"/>
        </w:rPr>
      </w:pPr>
      <w:r w:rsidRPr="009A6462">
        <w:rPr>
          <w:sz w:val="26"/>
          <w:szCs w:val="26"/>
        </w:rPr>
        <w:t>Каждый собственник указывается в отдельной строке Формы.</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A6462">
        <w:rPr>
          <w:sz w:val="26"/>
          <w:szCs w:val="26"/>
        </w:rPr>
        <w:t xml:space="preserve"> для физических лиц - фамилия, имя и отчество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A6462">
        <w:rPr>
          <w:sz w:val="26"/>
          <w:szCs w:val="26"/>
        </w:rPr>
        <w:t>, АО</w:t>
      </w:r>
      <w:r w:rsidRPr="009A6462">
        <w:rPr>
          <w:sz w:val="26"/>
          <w:szCs w:val="26"/>
        </w:rPr>
        <w:t xml:space="preserve"> и </w:t>
      </w:r>
      <w:r w:rsidR="000D70B6" w:rsidRPr="009A6462">
        <w:rPr>
          <w:sz w:val="26"/>
          <w:szCs w:val="26"/>
        </w:rPr>
        <w:t>П</w:t>
      </w:r>
      <w:r w:rsidRPr="009A6462">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A6462">
        <w:rPr>
          <w:sz w:val="26"/>
          <w:szCs w:val="26"/>
        </w:rPr>
        <w:t>гос. учреждения</w:t>
      </w:r>
      <w:proofErr w:type="gramEnd"/>
      <w:r w:rsidRPr="009A6462">
        <w:rPr>
          <w:sz w:val="26"/>
          <w:szCs w:val="26"/>
        </w:rPr>
        <w:t xml:space="preserve"> РФ, физические лица, кроме руководителей).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bookmarkStart w:id="1084" w:name="_Toc329588495"/>
      <w:r w:rsidRPr="009A6462">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A6462">
        <w:rPr>
          <w:sz w:val="26"/>
          <w:szCs w:val="26"/>
        </w:rPr>
        <w:t>а(</w:t>
      </w:r>
      <w:proofErr w:type="spellStart"/>
      <w:proofErr w:type="gramEnd"/>
      <w:r w:rsidRPr="009A6462">
        <w:rPr>
          <w:sz w:val="26"/>
          <w:szCs w:val="26"/>
        </w:rPr>
        <w:t>ов</w:t>
      </w:r>
      <w:proofErr w:type="spellEnd"/>
      <w:r w:rsidRPr="009A6462">
        <w:rPr>
          <w:sz w:val="26"/>
          <w:szCs w:val="26"/>
        </w:rPr>
        <w:t xml:space="preserve">) общества (выписка из реестра акционеров либо решение учредителя участника общества и т.д.). </w:t>
      </w:r>
      <w:proofErr w:type="gramStart"/>
      <w:r w:rsidRPr="009A6462">
        <w:rPr>
          <w:sz w:val="26"/>
          <w:szCs w:val="26"/>
        </w:rPr>
        <w:t>Скан-копии</w:t>
      </w:r>
      <w:proofErr w:type="gramEnd"/>
      <w:r w:rsidRPr="009A6462">
        <w:rPr>
          <w:sz w:val="26"/>
          <w:szCs w:val="26"/>
        </w:rPr>
        <w:t xml:space="preserve"> документов, указанных в данном разделе, должны быть приложены </w:t>
      </w:r>
      <w:r w:rsidR="00C236C0" w:rsidRPr="009A6462">
        <w:rPr>
          <w:sz w:val="26"/>
          <w:szCs w:val="26"/>
        </w:rPr>
        <w:t>Участник</w:t>
      </w:r>
      <w:r w:rsidRPr="009A6462">
        <w:rPr>
          <w:sz w:val="26"/>
          <w:szCs w:val="26"/>
        </w:rPr>
        <w:t xml:space="preserve">ом к </w:t>
      </w:r>
      <w:r w:rsidR="00D90031" w:rsidRPr="009A6462">
        <w:rPr>
          <w:sz w:val="26"/>
          <w:szCs w:val="26"/>
        </w:rPr>
        <w:t>настоящей Форме информации о собственниках Участника (включая конечных бенефициаров)</w:t>
      </w:r>
      <w:r w:rsidRPr="009A6462">
        <w:rPr>
          <w:sz w:val="26"/>
          <w:szCs w:val="26"/>
        </w:rPr>
        <w:t xml:space="preserve"> и войти в состав </w:t>
      </w:r>
      <w:r w:rsidR="00D904EF" w:rsidRPr="009A6462">
        <w:rPr>
          <w:sz w:val="26"/>
          <w:szCs w:val="26"/>
        </w:rPr>
        <w:t>Заявки</w:t>
      </w:r>
      <w:r w:rsidRPr="009A6462">
        <w:rPr>
          <w:sz w:val="26"/>
          <w:szCs w:val="26"/>
        </w:rPr>
        <w:t>.</w:t>
      </w: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0D70B6"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85" w:name="_Toc423423683"/>
      <w:bookmarkStart w:id="1086" w:name="_Ref440272051"/>
      <w:bookmarkStart w:id="1087" w:name="_Ref440274744"/>
      <w:bookmarkStart w:id="1088" w:name="_Toc447269851"/>
      <w:r w:rsidRPr="009A6462">
        <w:rPr>
          <w:sz w:val="26"/>
          <w:szCs w:val="26"/>
        </w:rPr>
        <w:lastRenderedPageBreak/>
        <w:t>Согласие на обработку персональных данных</w:t>
      </w:r>
      <w:r w:rsidR="004F4D80" w:rsidRPr="009A6462">
        <w:rPr>
          <w:sz w:val="26"/>
          <w:szCs w:val="26"/>
        </w:rPr>
        <w:t xml:space="preserve"> (форма 1</w:t>
      </w:r>
      <w:r w:rsidR="000D67AD" w:rsidRPr="009A6462">
        <w:rPr>
          <w:sz w:val="26"/>
          <w:szCs w:val="26"/>
        </w:rPr>
        <w:t>2</w:t>
      </w:r>
      <w:r w:rsidR="004F4D80" w:rsidRPr="009A6462">
        <w:rPr>
          <w:sz w:val="26"/>
          <w:szCs w:val="26"/>
        </w:rPr>
        <w:t>)</w:t>
      </w:r>
      <w:bookmarkEnd w:id="1084"/>
      <w:bookmarkEnd w:id="1085"/>
      <w:bookmarkEnd w:id="1086"/>
      <w:bookmarkEnd w:id="1087"/>
      <w:bookmarkEnd w:id="1088"/>
    </w:p>
    <w:p w:rsidR="004F4D80" w:rsidRPr="009A6462" w:rsidRDefault="004F4D80" w:rsidP="004F4D80">
      <w:pPr>
        <w:pStyle w:val="3"/>
        <w:rPr>
          <w:sz w:val="26"/>
          <w:szCs w:val="26"/>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9A6462">
        <w:rPr>
          <w:sz w:val="26"/>
          <w:szCs w:val="26"/>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9A6462">
        <w:rPr>
          <w:sz w:val="26"/>
          <w:szCs w:val="26"/>
        </w:rPr>
        <w:t>Согласия на обработку персональных данных</w:t>
      </w:r>
      <w:bookmarkEnd w:id="1100"/>
      <w:bookmarkEnd w:id="1101"/>
      <w:bookmarkEnd w:id="1102"/>
      <w:bookmarkEnd w:id="1103"/>
      <w:bookmarkEnd w:id="1104"/>
      <w:bookmarkEnd w:id="1105"/>
      <w:bookmarkEnd w:id="1106"/>
    </w:p>
    <w:p w:rsidR="004F4D80" w:rsidRPr="009A6462" w:rsidRDefault="004F4D80" w:rsidP="004F4D80">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2</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contextualSpacing/>
        <w:jc w:val="right"/>
        <w:rPr>
          <w:sz w:val="26"/>
          <w:szCs w:val="26"/>
        </w:rPr>
      </w:pPr>
    </w:p>
    <w:p w:rsidR="002B5044" w:rsidRPr="009A6462" w:rsidRDefault="002B5044" w:rsidP="002B5044">
      <w:pPr>
        <w:rPr>
          <w:sz w:val="26"/>
          <w:szCs w:val="26"/>
          <w:lang w:eastAsia="ru-RU"/>
        </w:rPr>
      </w:pPr>
    </w:p>
    <w:p w:rsidR="003311F3" w:rsidRPr="009A6462" w:rsidRDefault="003311F3" w:rsidP="003311F3">
      <w:pPr>
        <w:widowControl w:val="0"/>
        <w:tabs>
          <w:tab w:val="left" w:pos="0"/>
          <w:tab w:val="num" w:pos="1134"/>
        </w:tabs>
        <w:spacing w:line="240" w:lineRule="auto"/>
        <w:jc w:val="center"/>
        <w:outlineLvl w:val="1"/>
        <w:rPr>
          <w:b/>
          <w:sz w:val="26"/>
          <w:szCs w:val="26"/>
        </w:rPr>
      </w:pPr>
      <w:r w:rsidRPr="009A6462">
        <w:rPr>
          <w:b/>
          <w:sz w:val="26"/>
          <w:szCs w:val="26"/>
        </w:rPr>
        <w:t xml:space="preserve">Согласие на обработку персональных данных </w:t>
      </w:r>
    </w:p>
    <w:p w:rsidR="003311F3" w:rsidRPr="009A6462" w:rsidRDefault="003311F3" w:rsidP="003311F3">
      <w:pPr>
        <w:widowControl w:val="0"/>
        <w:tabs>
          <w:tab w:val="left" w:pos="0"/>
        </w:tabs>
        <w:spacing w:line="240" w:lineRule="auto"/>
        <w:jc w:val="center"/>
        <w:rPr>
          <w:b/>
          <w:snapToGrid w:val="0"/>
          <w:sz w:val="26"/>
          <w:szCs w:val="26"/>
        </w:rPr>
      </w:pPr>
      <w:r w:rsidRPr="009A6462">
        <w:rPr>
          <w:b/>
          <w:snapToGrid w:val="0"/>
          <w:sz w:val="26"/>
          <w:szCs w:val="26"/>
        </w:rPr>
        <w:t xml:space="preserve">от «_____» ____________ 201____ г. </w:t>
      </w:r>
    </w:p>
    <w:p w:rsidR="003311F3" w:rsidRPr="009A6462" w:rsidRDefault="003311F3" w:rsidP="003311F3">
      <w:pPr>
        <w:widowControl w:val="0"/>
        <w:spacing w:line="240" w:lineRule="auto"/>
        <w:jc w:val="center"/>
        <w:rPr>
          <w:sz w:val="26"/>
          <w:szCs w:val="26"/>
        </w:rPr>
      </w:pPr>
    </w:p>
    <w:p w:rsidR="003311F3" w:rsidRPr="009A6462" w:rsidRDefault="003311F3" w:rsidP="003311F3">
      <w:pPr>
        <w:widowControl w:val="0"/>
        <w:autoSpaceDE w:val="0"/>
        <w:autoSpaceDN w:val="0"/>
        <w:adjustRightInd w:val="0"/>
        <w:spacing w:line="240" w:lineRule="auto"/>
        <w:ind w:firstLine="709"/>
        <w:rPr>
          <w:sz w:val="26"/>
          <w:szCs w:val="26"/>
        </w:rPr>
      </w:pPr>
      <w:proofErr w:type="gramStart"/>
      <w:r w:rsidRPr="009A6462">
        <w:rPr>
          <w:sz w:val="26"/>
          <w:szCs w:val="26"/>
        </w:rPr>
        <w:t xml:space="preserve">Настоящим </w:t>
      </w:r>
      <w:r w:rsidRPr="009A6462">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A6462">
        <w:rPr>
          <w:sz w:val="26"/>
          <w:szCs w:val="26"/>
        </w:rPr>
        <w:t>,</w:t>
      </w:r>
      <w:r w:rsidRPr="009A6462">
        <w:rPr>
          <w:b/>
          <w:i/>
          <w:sz w:val="26"/>
          <w:szCs w:val="26"/>
        </w:rPr>
        <w:t xml:space="preserve"> действующего на основании _________</w:t>
      </w:r>
      <w:r w:rsidRPr="009A6462">
        <w:rPr>
          <w:i/>
          <w:sz w:val="26"/>
          <w:szCs w:val="26"/>
        </w:rPr>
        <w:t>_,</w:t>
      </w:r>
      <w:r w:rsidRPr="009A6462">
        <w:rPr>
          <w:b/>
          <w:i/>
          <w:sz w:val="26"/>
          <w:szCs w:val="26"/>
        </w:rPr>
        <w:t xml:space="preserve"> </w:t>
      </w:r>
      <w:r w:rsidRPr="009A6462">
        <w:rPr>
          <w:sz w:val="26"/>
          <w:szCs w:val="26"/>
        </w:rPr>
        <w:t xml:space="preserve">дает свое согласие на </w:t>
      </w:r>
      <w:r w:rsidRPr="009A6462">
        <w:rPr>
          <w:snapToGrid w:val="0"/>
          <w:sz w:val="26"/>
          <w:szCs w:val="26"/>
        </w:rPr>
        <w:t>совершение ПАО «МРСК Центра», и ПАО «</w:t>
      </w:r>
      <w:proofErr w:type="spellStart"/>
      <w:r w:rsidRPr="009A6462">
        <w:rPr>
          <w:snapToGrid w:val="0"/>
          <w:sz w:val="26"/>
          <w:szCs w:val="26"/>
        </w:rPr>
        <w:t>Россети</w:t>
      </w:r>
      <w:proofErr w:type="spellEnd"/>
      <w:r w:rsidRPr="009A6462">
        <w:rPr>
          <w:snapToGrid w:val="0"/>
          <w:sz w:val="26"/>
          <w:szCs w:val="26"/>
        </w:rPr>
        <w:t>» действий, предусмотренных п. 3 ст. 3 ФЗ «О персональных данных» от 27.07.2006 № 152-ФЗ, в отношении</w:t>
      </w:r>
      <w:r w:rsidRPr="009A6462">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A6462">
        <w:rPr>
          <w:sz w:val="26"/>
          <w:szCs w:val="26"/>
        </w:rPr>
        <w:t>субконтрагентов</w:t>
      </w:r>
      <w:proofErr w:type="spellEnd"/>
      <w:r w:rsidRPr="009A6462">
        <w:rPr>
          <w:sz w:val="26"/>
          <w:szCs w:val="26"/>
        </w:rPr>
        <w:t xml:space="preserve"> и</w:t>
      </w:r>
      <w:proofErr w:type="gramEnd"/>
      <w:r w:rsidRPr="009A6462">
        <w:rPr>
          <w:sz w:val="26"/>
          <w:szCs w:val="26"/>
        </w:rPr>
        <w:t xml:space="preserve"> </w:t>
      </w:r>
      <w:proofErr w:type="gramStart"/>
      <w:r w:rsidRPr="009A6462">
        <w:rPr>
          <w:sz w:val="26"/>
          <w:szCs w:val="26"/>
        </w:rPr>
        <w:t>их собственников (участников, учредителей, акционеров), в том числе конечных бенефициаров (</w:t>
      </w:r>
      <w:r w:rsidRPr="009A6462">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A6462">
        <w:rPr>
          <w:snapToGrid w:val="0"/>
          <w:sz w:val="26"/>
          <w:szCs w:val="26"/>
        </w:rPr>
        <w:t xml:space="preserve"> ИНН </w:t>
      </w:r>
      <w:r w:rsidRPr="009A6462">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A6462">
        <w:rPr>
          <w:sz w:val="26"/>
          <w:szCs w:val="26"/>
        </w:rPr>
        <w:t>Росфинмониторинг</w:t>
      </w:r>
      <w:proofErr w:type="spellEnd"/>
      <w:r w:rsidRPr="009A6462">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A6462" w:rsidRDefault="003311F3" w:rsidP="003311F3">
      <w:pPr>
        <w:widowControl w:val="0"/>
        <w:spacing w:line="240" w:lineRule="auto"/>
        <w:ind w:firstLine="709"/>
        <w:rPr>
          <w:snapToGrid w:val="0"/>
          <w:sz w:val="26"/>
          <w:szCs w:val="26"/>
        </w:rPr>
      </w:pPr>
      <w:proofErr w:type="gramStart"/>
      <w:r w:rsidRPr="009A6462">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A6462">
        <w:rPr>
          <w:snapToGrid w:val="0"/>
          <w:sz w:val="26"/>
          <w:szCs w:val="26"/>
        </w:rPr>
        <w:t>выполнения / отмены действия поручений Правительства Российской</w:t>
      </w:r>
      <w:proofErr w:type="gramEnd"/>
      <w:r w:rsidRPr="009A6462">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A6462" w:rsidRDefault="003311F3" w:rsidP="003311F3">
      <w:pPr>
        <w:widowControl w:val="0"/>
        <w:spacing w:line="240" w:lineRule="auto"/>
        <w:jc w:val="left"/>
        <w:rPr>
          <w:color w:val="000000"/>
          <w:sz w:val="26"/>
          <w:szCs w:val="26"/>
        </w:rPr>
      </w:pPr>
      <w:r w:rsidRPr="009A6462">
        <w:rPr>
          <w:color w:val="000000"/>
          <w:sz w:val="26"/>
          <w:szCs w:val="26"/>
        </w:rPr>
        <w:t>_______________________                                                   ______________________</w:t>
      </w:r>
    </w:p>
    <w:p w:rsidR="003311F3" w:rsidRPr="009A6462" w:rsidRDefault="003311F3" w:rsidP="003311F3">
      <w:pPr>
        <w:widowControl w:val="0"/>
        <w:spacing w:line="240" w:lineRule="auto"/>
        <w:jc w:val="left"/>
        <w:rPr>
          <w:sz w:val="26"/>
          <w:szCs w:val="26"/>
        </w:rPr>
      </w:pPr>
      <w:r w:rsidRPr="009A6462">
        <w:rPr>
          <w:sz w:val="26"/>
          <w:szCs w:val="26"/>
        </w:rPr>
        <w:t>(Подпись уполномоченного представителя)                                   (Ф.И.О. и должность подписавшего***)</w:t>
      </w:r>
    </w:p>
    <w:p w:rsidR="003311F3" w:rsidRPr="009A6462" w:rsidRDefault="003311F3" w:rsidP="003311F3">
      <w:pPr>
        <w:widowControl w:val="0"/>
        <w:spacing w:line="240" w:lineRule="auto"/>
        <w:jc w:val="left"/>
        <w:rPr>
          <w:b/>
          <w:bCs w:val="0"/>
          <w:sz w:val="26"/>
          <w:szCs w:val="26"/>
        </w:rPr>
      </w:pPr>
      <w:r w:rsidRPr="009A6462">
        <w:rPr>
          <w:b/>
          <w:bCs w:val="0"/>
          <w:sz w:val="26"/>
          <w:szCs w:val="26"/>
        </w:rPr>
        <w:t>М.П.</w:t>
      </w:r>
    </w:p>
    <w:p w:rsidR="000D67AD" w:rsidRPr="009A6462" w:rsidRDefault="000D67AD">
      <w:pPr>
        <w:suppressAutoHyphens w:val="0"/>
        <w:spacing w:line="240" w:lineRule="auto"/>
        <w:ind w:firstLine="0"/>
        <w:jc w:val="left"/>
        <w:rPr>
          <w:sz w:val="26"/>
          <w:szCs w:val="26"/>
          <w:lang w:eastAsia="ru-RU"/>
        </w:rPr>
      </w:pPr>
      <w:r w:rsidRPr="009A6462">
        <w:rPr>
          <w:sz w:val="26"/>
          <w:szCs w:val="26"/>
          <w:lang w:eastAsia="ru-RU"/>
        </w:rPr>
        <w:br w:type="page"/>
      </w:r>
    </w:p>
    <w:p w:rsidR="003311F3" w:rsidRPr="009A6462" w:rsidRDefault="003311F3" w:rsidP="003311F3">
      <w:pPr>
        <w:pStyle w:val="3"/>
        <w:rPr>
          <w:sz w:val="26"/>
          <w:szCs w:val="26"/>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9A6462">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При заключении договоров </w:t>
      </w:r>
      <w:r w:rsidRPr="009A6462">
        <w:rPr>
          <w:snapToGrid w:val="0"/>
          <w:sz w:val="26"/>
          <w:szCs w:val="26"/>
        </w:rPr>
        <w:t>ПАО «МРСК Центра»</w:t>
      </w:r>
      <w:r w:rsidRPr="009A6462">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A6462">
        <w:rPr>
          <w:sz w:val="26"/>
          <w:szCs w:val="26"/>
        </w:rPr>
        <w:t>субконтрагентов</w:t>
      </w:r>
      <w:proofErr w:type="spellEnd"/>
      <w:r w:rsidRPr="009A6462">
        <w:rPr>
          <w:sz w:val="26"/>
          <w:szCs w:val="26"/>
        </w:rPr>
        <w:t xml:space="preserve">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удостоверяющего личность; ИНН </w:t>
      </w:r>
      <w:r w:rsidRPr="009A6462">
        <w:rPr>
          <w:sz w:val="26"/>
          <w:szCs w:val="26"/>
        </w:rPr>
        <w:t>(участников, учредителей, акционеров).</w:t>
      </w:r>
      <w:proofErr w:type="gramEnd"/>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A6462">
        <w:rPr>
          <w:sz w:val="26"/>
          <w:szCs w:val="26"/>
        </w:rPr>
        <w:t>субконтрагентов</w:t>
      </w:r>
      <w:proofErr w:type="spellEnd"/>
      <w:r w:rsidRPr="009A6462">
        <w:rPr>
          <w:sz w:val="26"/>
          <w:szCs w:val="26"/>
        </w:rPr>
        <w:t xml:space="preserve"> за предоставление Обществу данных о своих собственниках (участниках, учредителях, акционерах</w:t>
      </w:r>
      <w:proofErr w:type="gramEnd"/>
      <w:r w:rsidRPr="009A6462">
        <w:rPr>
          <w:sz w:val="26"/>
          <w:szCs w:val="26"/>
        </w:rPr>
        <w:t xml:space="preserve">), в том числе бенефициарах и бенефициарах своего </w:t>
      </w:r>
      <w:proofErr w:type="spellStart"/>
      <w:r w:rsidRPr="009A6462">
        <w:rPr>
          <w:sz w:val="26"/>
          <w:szCs w:val="26"/>
        </w:rPr>
        <w:t>субконтрагента</w:t>
      </w:r>
      <w:proofErr w:type="spellEnd"/>
      <w:r w:rsidRPr="009A6462">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A6462">
        <w:rPr>
          <w:sz w:val="26"/>
          <w:szCs w:val="26"/>
        </w:rPr>
        <w:t>субконтрагентов</w:t>
      </w:r>
      <w:proofErr w:type="spellEnd"/>
      <w:r w:rsidRPr="009A6462">
        <w:rPr>
          <w:sz w:val="26"/>
          <w:szCs w:val="26"/>
        </w:rPr>
        <w:t xml:space="preserve"> согласие на представление (обработку)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и в уполномоченные государственные органы указанных сведений</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A6462" w:rsidRDefault="007A6A39">
      <w:pPr>
        <w:suppressAutoHyphens w:val="0"/>
        <w:spacing w:line="240" w:lineRule="auto"/>
        <w:ind w:firstLine="0"/>
        <w:jc w:val="left"/>
        <w:rPr>
          <w:sz w:val="26"/>
          <w:szCs w:val="26"/>
          <w:lang w:eastAsia="ru-RU"/>
        </w:rPr>
      </w:pPr>
      <w:r w:rsidRPr="009A6462">
        <w:rPr>
          <w:sz w:val="26"/>
          <w:szCs w:val="26"/>
          <w:lang w:eastAsia="ru-RU"/>
        </w:rPr>
        <w:br w:type="page"/>
      </w:r>
    </w:p>
    <w:p w:rsidR="007A6A39" w:rsidRPr="009A6462" w:rsidRDefault="007A6A39" w:rsidP="007A6A39">
      <w:pPr>
        <w:pStyle w:val="2"/>
        <w:pageBreakBefore/>
        <w:tabs>
          <w:tab w:val="clear" w:pos="0"/>
          <w:tab w:val="clear" w:pos="1700"/>
          <w:tab w:val="num" w:pos="1134"/>
        </w:tabs>
        <w:spacing w:before="100" w:beforeAutospacing="1" w:after="100" w:afterAutospacing="1" w:line="240" w:lineRule="auto"/>
        <w:rPr>
          <w:sz w:val="26"/>
          <w:szCs w:val="26"/>
        </w:rPr>
      </w:pPr>
      <w:bookmarkStart w:id="1115" w:name="_Ref440272256"/>
      <w:bookmarkStart w:id="1116" w:name="_Ref440272678"/>
      <w:bookmarkStart w:id="1117" w:name="_Ref440274944"/>
      <w:bookmarkStart w:id="1118" w:name="_Toc447269854"/>
      <w:r w:rsidRPr="009A6462">
        <w:rPr>
          <w:sz w:val="26"/>
          <w:szCs w:val="26"/>
        </w:rPr>
        <w:lastRenderedPageBreak/>
        <w:t>Соглашение о неустойке (форма 1</w:t>
      </w:r>
      <w:r w:rsidR="000D67AD" w:rsidRPr="009A6462">
        <w:rPr>
          <w:sz w:val="26"/>
          <w:szCs w:val="26"/>
        </w:rPr>
        <w:t>3</w:t>
      </w:r>
      <w:r w:rsidRPr="009A6462">
        <w:rPr>
          <w:sz w:val="26"/>
          <w:szCs w:val="26"/>
        </w:rPr>
        <w:t>)</w:t>
      </w:r>
      <w:bookmarkEnd w:id="1115"/>
      <w:bookmarkEnd w:id="1116"/>
      <w:bookmarkEnd w:id="1117"/>
      <w:bookmarkEnd w:id="1118"/>
    </w:p>
    <w:p w:rsidR="007A6A39" w:rsidRPr="009A6462" w:rsidRDefault="007A6A39" w:rsidP="007A6A39">
      <w:pPr>
        <w:pStyle w:val="3"/>
        <w:rPr>
          <w:sz w:val="26"/>
          <w:szCs w:val="26"/>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9A6462">
        <w:rPr>
          <w:sz w:val="26"/>
          <w:szCs w:val="26"/>
        </w:rPr>
        <w:t>Форма соглашени</w:t>
      </w:r>
      <w:r w:rsidR="00E47073" w:rsidRPr="009A6462">
        <w:rPr>
          <w:sz w:val="26"/>
          <w:szCs w:val="26"/>
        </w:rPr>
        <w:t>я</w:t>
      </w:r>
      <w:r w:rsidRPr="009A6462">
        <w:rPr>
          <w:sz w:val="26"/>
          <w:szCs w:val="26"/>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9A6462" w:rsidRDefault="00311F48" w:rsidP="00311F48">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311F48" w:rsidRPr="009A6462" w:rsidRDefault="00311F48" w:rsidP="007A6A39">
      <w:pPr>
        <w:tabs>
          <w:tab w:val="left" w:pos="4757"/>
        </w:tabs>
        <w:spacing w:line="240" w:lineRule="auto"/>
        <w:ind w:left="1134" w:firstLine="0"/>
        <w:jc w:val="left"/>
        <w:rPr>
          <w:sz w:val="26"/>
          <w:szCs w:val="26"/>
        </w:rPr>
      </w:pPr>
    </w:p>
    <w:p w:rsidR="007A6A39" w:rsidRPr="009A6462" w:rsidRDefault="007A6A39" w:rsidP="007A6A39">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3</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A6A39" w:rsidRPr="009A6462" w:rsidRDefault="007A6A39" w:rsidP="007A6A39">
      <w:pPr>
        <w:contextualSpacing/>
        <w:jc w:val="right"/>
        <w:rPr>
          <w:sz w:val="26"/>
          <w:szCs w:val="26"/>
        </w:rPr>
      </w:pPr>
    </w:p>
    <w:p w:rsidR="007A6A39" w:rsidRPr="009A6462" w:rsidRDefault="007A6A39" w:rsidP="007A6A39">
      <w:pPr>
        <w:spacing w:line="240" w:lineRule="auto"/>
        <w:jc w:val="center"/>
        <w:rPr>
          <w:b/>
          <w:bCs w:val="0"/>
          <w:sz w:val="26"/>
          <w:szCs w:val="26"/>
        </w:rPr>
      </w:pPr>
      <w:r w:rsidRPr="009A6462">
        <w:rPr>
          <w:b/>
          <w:bCs w:val="0"/>
          <w:sz w:val="26"/>
          <w:szCs w:val="26"/>
        </w:rPr>
        <w:t>Соглашение о неустойке</w:t>
      </w:r>
    </w:p>
    <w:p w:rsidR="007A6A39" w:rsidRPr="009A6462" w:rsidRDefault="007A6A39" w:rsidP="007A6A39">
      <w:pPr>
        <w:spacing w:line="240" w:lineRule="auto"/>
        <w:jc w:val="left"/>
        <w:rPr>
          <w:bCs w:val="0"/>
          <w:sz w:val="26"/>
          <w:szCs w:val="26"/>
        </w:rPr>
      </w:pPr>
      <w:r w:rsidRPr="009A6462">
        <w:rPr>
          <w:bCs w:val="0"/>
          <w:sz w:val="26"/>
          <w:szCs w:val="26"/>
        </w:rPr>
        <w:t>г. Москва</w:t>
      </w:r>
    </w:p>
    <w:p w:rsidR="007A6A39" w:rsidRPr="009A6462" w:rsidRDefault="007A6A39" w:rsidP="007A6A39">
      <w:pPr>
        <w:spacing w:line="240" w:lineRule="auto"/>
        <w:jc w:val="center"/>
        <w:rPr>
          <w:sz w:val="26"/>
          <w:szCs w:val="26"/>
        </w:rPr>
      </w:pPr>
    </w:p>
    <w:p w:rsidR="00A21750" w:rsidRPr="009A6462" w:rsidRDefault="00A21750" w:rsidP="00A21750">
      <w:pPr>
        <w:pStyle w:val="afd"/>
        <w:ind w:firstLine="709"/>
        <w:jc w:val="both"/>
        <w:rPr>
          <w:sz w:val="26"/>
          <w:szCs w:val="26"/>
        </w:rPr>
      </w:pPr>
      <w:r w:rsidRPr="009A6462">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9A6462">
        <w:rPr>
          <w:sz w:val="26"/>
          <w:szCs w:val="26"/>
        </w:rPr>
        <w:t>________</w:t>
      </w:r>
      <w:r w:rsidRPr="009A6462">
        <w:rPr>
          <w:sz w:val="26"/>
          <w:szCs w:val="26"/>
        </w:rPr>
        <w:t>_______, именуемое в дальнейшем Организатор, в лице ____________________</w:t>
      </w:r>
      <w:r w:rsidR="000731A1" w:rsidRPr="009A6462">
        <w:rPr>
          <w:sz w:val="26"/>
          <w:szCs w:val="26"/>
        </w:rPr>
        <w:t>________________________</w:t>
      </w:r>
      <w:r w:rsidRPr="009A6462">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A6462" w:rsidRDefault="007A6A39" w:rsidP="007A6A39">
      <w:pPr>
        <w:pStyle w:val="afd"/>
        <w:ind w:firstLine="709"/>
        <w:rPr>
          <w:sz w:val="26"/>
          <w:szCs w:val="26"/>
        </w:rPr>
      </w:pP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Участник, подавший Заявку на участие </w:t>
      </w:r>
      <w:proofErr w:type="gramStart"/>
      <w:r w:rsidRPr="009A6462">
        <w:rPr>
          <w:sz w:val="26"/>
          <w:szCs w:val="26"/>
        </w:rPr>
        <w:t>в</w:t>
      </w:r>
      <w:proofErr w:type="gramEnd"/>
      <w:r w:rsidRPr="009A6462">
        <w:rPr>
          <w:sz w:val="26"/>
          <w:szCs w:val="26"/>
        </w:rPr>
        <w:t xml:space="preserve"> ____________</w:t>
      </w:r>
      <w:r w:rsidR="00311F48" w:rsidRPr="009A6462">
        <w:rPr>
          <w:sz w:val="26"/>
          <w:szCs w:val="26"/>
        </w:rPr>
        <w:t>______________________________________</w:t>
      </w:r>
      <w:r w:rsidRPr="009A6462">
        <w:rPr>
          <w:sz w:val="26"/>
          <w:szCs w:val="26"/>
        </w:rPr>
        <w:t xml:space="preserve">___________________________, </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A6462">
        <w:rPr>
          <w:i/>
          <w:sz w:val="26"/>
          <w:szCs w:val="26"/>
        </w:rPr>
        <w:t>Примечание: если такое обеспечение предусмотрено условиями запроса предложений</w:t>
      </w:r>
      <w:r w:rsidRPr="009A6462">
        <w:rPr>
          <w:sz w:val="26"/>
          <w:szCs w:val="26"/>
        </w:rPr>
        <w:t>)</w:t>
      </w: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A6462">
        <w:rPr>
          <w:sz w:val="26"/>
          <w:szCs w:val="26"/>
        </w:rPr>
        <w:t>в</w:t>
      </w:r>
      <w:proofErr w:type="gramEnd"/>
      <w:r w:rsidRPr="009A6462">
        <w:rPr>
          <w:sz w:val="26"/>
          <w:szCs w:val="26"/>
        </w:rPr>
        <w:t xml:space="preserve"> ____</w:t>
      </w:r>
      <w:r w:rsidR="00311F48" w:rsidRPr="009A6462">
        <w:rPr>
          <w:sz w:val="26"/>
          <w:szCs w:val="26"/>
        </w:rPr>
        <w:t>___________________________________________________</w:t>
      </w:r>
      <w:r w:rsidRPr="009A6462">
        <w:rPr>
          <w:sz w:val="26"/>
          <w:szCs w:val="26"/>
        </w:rPr>
        <w:t>______________________,</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82292A" w:rsidRPr="009A6462">
        <w:rPr>
          <w:sz w:val="26"/>
          <w:szCs w:val="26"/>
          <w:vertAlign w:val="subscript"/>
        </w:rPr>
        <w:t xml:space="preserve"> </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ind w:left="709"/>
        <w:jc w:val="both"/>
        <w:rPr>
          <w:sz w:val="26"/>
          <w:szCs w:val="26"/>
        </w:rPr>
      </w:pP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указанные в п. 1 настоящего соглашения, Участник выплатит Организатору неустойку в размере</w:t>
      </w:r>
      <w:proofErr w:type="gramStart"/>
      <w:r w:rsidRPr="009A6462">
        <w:rPr>
          <w:sz w:val="26"/>
          <w:szCs w:val="26"/>
        </w:rPr>
        <w:t xml:space="preserve"> _____________________ (_______________) </w:t>
      </w:r>
      <w:proofErr w:type="gramEnd"/>
      <w:r w:rsidRPr="009A6462">
        <w:rPr>
          <w:sz w:val="26"/>
          <w:szCs w:val="26"/>
        </w:rPr>
        <w:t>рублей, в течение 5 (пяти) рабочих дней после получения письменного требования Организатора об уплате неустойки.</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9A6462">
        <w:rPr>
          <w:sz w:val="26"/>
          <w:szCs w:val="26"/>
        </w:rPr>
        <w:t xml:space="preserve">будет считаться </w:t>
      </w:r>
      <w:r w:rsidR="003F5CDB" w:rsidRPr="009A6462">
        <w:rPr>
          <w:sz w:val="26"/>
          <w:szCs w:val="26"/>
        </w:rPr>
        <w:t>дата окончания приема поступивших на открытый запрос предложений Заявок</w:t>
      </w:r>
      <w:r w:rsidR="005A2CAE" w:rsidRPr="009A6462">
        <w:rPr>
          <w:sz w:val="26"/>
          <w:szCs w:val="26"/>
        </w:rPr>
        <w:t xml:space="preserve">. </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proofErr w:type="gramStart"/>
      <w:r w:rsidRPr="009A6462">
        <w:rPr>
          <w:sz w:val="26"/>
          <w:szCs w:val="26"/>
        </w:rPr>
        <w:t xml:space="preserve">В случае если Участник будет признан победителем </w:t>
      </w:r>
      <w:r w:rsidR="00311F48" w:rsidRPr="009A6462">
        <w:rPr>
          <w:sz w:val="26"/>
          <w:szCs w:val="26"/>
        </w:rPr>
        <w:t>запроса предложений</w:t>
      </w:r>
      <w:r w:rsidRPr="009A6462">
        <w:rPr>
          <w:sz w:val="26"/>
          <w:szCs w:val="26"/>
        </w:rPr>
        <w:t xml:space="preserve"> и исполнит все принятые на себя обязательства, а именно: 1) не изменит и/или не отзовет свою </w:t>
      </w:r>
      <w:r w:rsidR="00311F48" w:rsidRPr="009A6462">
        <w:rPr>
          <w:sz w:val="26"/>
          <w:szCs w:val="26"/>
        </w:rPr>
        <w:t>Заявку</w:t>
      </w:r>
      <w:r w:rsidRPr="009A6462">
        <w:rPr>
          <w:sz w:val="26"/>
          <w:szCs w:val="26"/>
        </w:rPr>
        <w:t xml:space="preserve"> в течение срока ее действия после истечения срока окончания приема </w:t>
      </w:r>
      <w:r w:rsidR="00311F48" w:rsidRPr="009A6462">
        <w:rPr>
          <w:sz w:val="26"/>
          <w:szCs w:val="26"/>
        </w:rPr>
        <w:t>Заявок</w:t>
      </w:r>
      <w:r w:rsidRPr="009A6462">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A6462">
        <w:rPr>
          <w:sz w:val="26"/>
          <w:szCs w:val="26"/>
        </w:rPr>
        <w:t>Заявки</w:t>
      </w:r>
      <w:r w:rsidRPr="009A6462">
        <w:rPr>
          <w:sz w:val="26"/>
          <w:szCs w:val="26"/>
        </w:rPr>
        <w:t>;</w:t>
      </w:r>
      <w:proofErr w:type="gramEnd"/>
      <w:r w:rsidRPr="009A6462">
        <w:rPr>
          <w:sz w:val="26"/>
          <w:szCs w:val="26"/>
        </w:rPr>
        <w:t xml:space="preserve"> </w:t>
      </w:r>
      <w:proofErr w:type="gramStart"/>
      <w:r w:rsidR="00311F48" w:rsidRPr="009A6462">
        <w:rPr>
          <w:sz w:val="26"/>
          <w:szCs w:val="26"/>
        </w:rPr>
        <w:t>3</w:t>
      </w:r>
      <w:r w:rsidRPr="009A6462">
        <w:rPr>
          <w:sz w:val="26"/>
          <w:szCs w:val="26"/>
        </w:rPr>
        <w:t xml:space="preserve">) заключит договор в установленном документацией по запросу предложений порядке; </w:t>
      </w:r>
      <w:r w:rsidR="00311F48" w:rsidRPr="009A6462">
        <w:rPr>
          <w:sz w:val="26"/>
          <w:szCs w:val="26"/>
        </w:rPr>
        <w:t>4</w:t>
      </w:r>
      <w:r w:rsidRPr="009A6462">
        <w:rPr>
          <w:sz w:val="26"/>
          <w:szCs w:val="26"/>
        </w:rPr>
        <w:t>) предоставит финансовое обеспечение по договору (</w:t>
      </w:r>
      <w:r w:rsidRPr="009A6462">
        <w:rPr>
          <w:i/>
          <w:sz w:val="26"/>
          <w:szCs w:val="26"/>
        </w:rPr>
        <w:t>Примечание: если такое обеспечение предусмотрено условиями запроса предложений</w:t>
      </w:r>
      <w:r w:rsidRPr="009A6462">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Заключение настоящего соглашения не является основанием возникновения права Участника не </w:t>
      </w:r>
      <w:proofErr w:type="gramStart"/>
      <w:r w:rsidRPr="009A6462">
        <w:rPr>
          <w:sz w:val="26"/>
          <w:szCs w:val="26"/>
        </w:rPr>
        <w:t>предоставлять иные документы</w:t>
      </w:r>
      <w:proofErr w:type="gramEnd"/>
      <w:r w:rsidRPr="009A6462">
        <w:rPr>
          <w:sz w:val="26"/>
          <w:szCs w:val="26"/>
        </w:rPr>
        <w:t>, предусмотренные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Настоящее соглашение является неотъемлемой частью письма о подаче оферты и </w:t>
      </w:r>
      <w:r w:rsidR="00311F48" w:rsidRPr="009A6462">
        <w:rPr>
          <w:sz w:val="26"/>
          <w:szCs w:val="26"/>
        </w:rPr>
        <w:t>Заявки</w:t>
      </w:r>
      <w:r w:rsidRPr="009A6462">
        <w:rPr>
          <w:sz w:val="26"/>
          <w:szCs w:val="26"/>
        </w:rPr>
        <w:t xml:space="preserve"> Участника.</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Настоящее соглашение составлено в двух экземплярах по одному для каждой Стороны.</w:t>
      </w:r>
    </w:p>
    <w:p w:rsidR="007A6A39" w:rsidRPr="009A6462" w:rsidRDefault="007A6A39" w:rsidP="007A6A39">
      <w:pPr>
        <w:pStyle w:val="afd"/>
        <w:rPr>
          <w:sz w:val="26"/>
          <w:szCs w:val="26"/>
        </w:rPr>
      </w:pPr>
    </w:p>
    <w:p w:rsidR="007A6A39" w:rsidRPr="009A6462" w:rsidRDefault="007A6A39" w:rsidP="007A6A39">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9A6462" w:rsidTr="00311F48">
        <w:tc>
          <w:tcPr>
            <w:tcW w:w="4431" w:type="dxa"/>
          </w:tcPr>
          <w:p w:rsidR="007A6A39" w:rsidRPr="009A6462" w:rsidRDefault="007A6A39" w:rsidP="007857E5">
            <w:pPr>
              <w:pStyle w:val="afd"/>
              <w:rPr>
                <w:sz w:val="26"/>
                <w:szCs w:val="26"/>
              </w:rPr>
            </w:pPr>
            <w:r w:rsidRPr="009A6462">
              <w:rPr>
                <w:sz w:val="26"/>
                <w:szCs w:val="26"/>
              </w:rPr>
              <w:t>Участник</w:t>
            </w:r>
          </w:p>
        </w:tc>
        <w:tc>
          <w:tcPr>
            <w:tcW w:w="4431" w:type="dxa"/>
          </w:tcPr>
          <w:p w:rsidR="007A6A39" w:rsidRPr="009A6462" w:rsidRDefault="007A6A39" w:rsidP="007857E5">
            <w:pPr>
              <w:pStyle w:val="afd"/>
              <w:rPr>
                <w:sz w:val="26"/>
                <w:szCs w:val="26"/>
              </w:rPr>
            </w:pPr>
            <w:r w:rsidRPr="009A6462">
              <w:rPr>
                <w:sz w:val="26"/>
                <w:szCs w:val="26"/>
              </w:rPr>
              <w:t>Организатор закупки</w:t>
            </w:r>
          </w:p>
        </w:tc>
      </w:tr>
      <w:tr w:rsidR="007A6A39" w:rsidRPr="009A6462" w:rsidTr="00311F48">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w:t>
            </w:r>
            <w:r w:rsidR="0082292A" w:rsidRPr="009A6462">
              <w:rPr>
                <w:sz w:val="26"/>
                <w:szCs w:val="26"/>
              </w:rPr>
              <w:t>____</w:t>
            </w:r>
            <w:r w:rsidRPr="009A6462">
              <w:rPr>
                <w:sz w:val="26"/>
                <w:szCs w:val="26"/>
              </w:rPr>
              <w:t>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r>
    </w:tbl>
    <w:p w:rsidR="00311F48" w:rsidRPr="009A6462" w:rsidRDefault="00311F48" w:rsidP="00311F48">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A6A39" w:rsidRPr="009A6462" w:rsidRDefault="007A6A39" w:rsidP="007A6A39">
      <w:pPr>
        <w:tabs>
          <w:tab w:val="left" w:pos="4757"/>
        </w:tabs>
        <w:ind w:firstLine="0"/>
        <w:rPr>
          <w:i/>
          <w:sz w:val="26"/>
          <w:szCs w:val="26"/>
        </w:rPr>
      </w:pPr>
    </w:p>
    <w:p w:rsidR="007857E5" w:rsidRPr="009A6462" w:rsidRDefault="007857E5">
      <w:pPr>
        <w:suppressAutoHyphens w:val="0"/>
        <w:spacing w:line="240" w:lineRule="auto"/>
        <w:ind w:firstLine="0"/>
        <w:jc w:val="left"/>
        <w:rPr>
          <w:b/>
          <w:sz w:val="26"/>
          <w:szCs w:val="26"/>
        </w:rPr>
      </w:pPr>
      <w:r w:rsidRPr="009A6462">
        <w:rPr>
          <w:sz w:val="26"/>
          <w:szCs w:val="26"/>
        </w:rPr>
        <w:br w:type="page"/>
      </w:r>
    </w:p>
    <w:p w:rsidR="007A6A39" w:rsidRPr="009A6462" w:rsidRDefault="007A6A39" w:rsidP="007857E5">
      <w:pPr>
        <w:pStyle w:val="3"/>
        <w:rPr>
          <w:sz w:val="26"/>
          <w:szCs w:val="26"/>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9A6462">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0731A1" w:rsidRPr="009A6462" w:rsidRDefault="000731A1"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должен заполнить все поля и графы, относящиеся к самому Участнику, а также к настоящему </w:t>
      </w:r>
      <w:r w:rsidR="0082292A" w:rsidRPr="009A6462">
        <w:rPr>
          <w:sz w:val="26"/>
          <w:szCs w:val="26"/>
        </w:rPr>
        <w:t>запросу предложений. Поля и графы, относящиеся к Организатору, не заполняются.</w:t>
      </w:r>
    </w:p>
    <w:p w:rsidR="007857E5" w:rsidRPr="009A6462" w:rsidRDefault="007857E5">
      <w:pPr>
        <w:suppressAutoHyphens w:val="0"/>
        <w:spacing w:line="240" w:lineRule="auto"/>
        <w:ind w:firstLine="0"/>
        <w:jc w:val="left"/>
        <w:rPr>
          <w:sz w:val="26"/>
          <w:szCs w:val="26"/>
          <w:lang w:eastAsia="ru-RU"/>
        </w:rPr>
      </w:pPr>
      <w:r w:rsidRPr="009A6462">
        <w:rPr>
          <w:sz w:val="26"/>
          <w:szCs w:val="26"/>
          <w:lang w:eastAsia="ru-RU"/>
        </w:rPr>
        <w:br w:type="page"/>
      </w:r>
    </w:p>
    <w:p w:rsidR="007857E5" w:rsidRPr="009A6462" w:rsidRDefault="00E47073" w:rsidP="007857E5">
      <w:pPr>
        <w:pStyle w:val="2"/>
        <w:pageBreakBefore/>
        <w:tabs>
          <w:tab w:val="clear" w:pos="0"/>
          <w:tab w:val="clear" w:pos="1700"/>
          <w:tab w:val="num" w:pos="1134"/>
        </w:tabs>
        <w:spacing w:before="100" w:beforeAutospacing="1" w:after="100" w:afterAutospacing="1" w:line="240" w:lineRule="auto"/>
        <w:rPr>
          <w:sz w:val="26"/>
          <w:szCs w:val="26"/>
        </w:rPr>
      </w:pPr>
      <w:bookmarkStart w:id="1143" w:name="_Ref440272274"/>
      <w:bookmarkStart w:id="1144" w:name="_Ref440274756"/>
      <w:bookmarkStart w:id="1145" w:name="_Toc447269857"/>
      <w:r w:rsidRPr="009A6462">
        <w:rPr>
          <w:sz w:val="26"/>
          <w:szCs w:val="26"/>
        </w:rPr>
        <w:lastRenderedPageBreak/>
        <w:t>Согласие Участника налоговым органам на разглашение сведений, составляющих налоговую тайну</w:t>
      </w:r>
      <w:r w:rsidR="007857E5" w:rsidRPr="009A6462">
        <w:rPr>
          <w:sz w:val="26"/>
          <w:szCs w:val="26"/>
        </w:rPr>
        <w:t xml:space="preserve"> (форма 1</w:t>
      </w:r>
      <w:r w:rsidR="000D67AD" w:rsidRPr="009A6462">
        <w:rPr>
          <w:sz w:val="26"/>
          <w:szCs w:val="26"/>
        </w:rPr>
        <w:t>4</w:t>
      </w:r>
      <w:r w:rsidR="007857E5" w:rsidRPr="009A6462">
        <w:rPr>
          <w:sz w:val="26"/>
          <w:szCs w:val="26"/>
        </w:rPr>
        <w:t>)</w:t>
      </w:r>
      <w:bookmarkEnd w:id="1143"/>
      <w:bookmarkEnd w:id="1144"/>
      <w:bookmarkEnd w:id="1145"/>
    </w:p>
    <w:p w:rsidR="007857E5" w:rsidRPr="009A6462" w:rsidRDefault="007857E5" w:rsidP="007857E5">
      <w:pPr>
        <w:pStyle w:val="3"/>
        <w:rPr>
          <w:sz w:val="26"/>
          <w:szCs w:val="26"/>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9A6462">
        <w:rPr>
          <w:sz w:val="26"/>
          <w:szCs w:val="26"/>
        </w:rPr>
        <w:t xml:space="preserve">Форма </w:t>
      </w:r>
      <w:bookmarkEnd w:id="1146"/>
      <w:r w:rsidR="00E47073" w:rsidRPr="009A6462">
        <w:rPr>
          <w:sz w:val="26"/>
          <w:szCs w:val="26"/>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9A6462" w:rsidRDefault="007857E5" w:rsidP="007857E5">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7857E5" w:rsidRPr="009A6462" w:rsidRDefault="007857E5" w:rsidP="007857E5">
      <w:pPr>
        <w:tabs>
          <w:tab w:val="left" w:pos="4757"/>
        </w:tabs>
        <w:spacing w:line="240" w:lineRule="auto"/>
        <w:ind w:left="1134" w:firstLine="0"/>
        <w:jc w:val="left"/>
        <w:rPr>
          <w:sz w:val="26"/>
          <w:szCs w:val="26"/>
        </w:rPr>
      </w:pPr>
    </w:p>
    <w:p w:rsidR="007857E5" w:rsidRPr="009A6462" w:rsidRDefault="007857E5" w:rsidP="007857E5">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857E5" w:rsidRPr="009A6462" w:rsidRDefault="007857E5" w:rsidP="007857E5">
      <w:pPr>
        <w:contextualSpacing/>
        <w:jc w:val="right"/>
        <w:rPr>
          <w:sz w:val="26"/>
          <w:szCs w:val="26"/>
        </w:rPr>
      </w:pPr>
    </w:p>
    <w:p w:rsidR="007857E5" w:rsidRPr="009A6462" w:rsidRDefault="007857E5" w:rsidP="007857E5">
      <w:pPr>
        <w:keepNext/>
        <w:spacing w:line="240" w:lineRule="auto"/>
        <w:jc w:val="center"/>
        <w:outlineLvl w:val="1"/>
        <w:rPr>
          <w:b/>
          <w:bCs w:val="0"/>
          <w:snapToGrid w:val="0"/>
          <w:sz w:val="26"/>
          <w:szCs w:val="26"/>
        </w:rPr>
      </w:pPr>
      <w:bookmarkStart w:id="1158" w:name="_Toc300142269"/>
      <w:bookmarkStart w:id="1159" w:name="_Toc309735391"/>
      <w:bookmarkStart w:id="1160" w:name="_Toc309985625"/>
      <w:r w:rsidRPr="009A6462">
        <w:rPr>
          <w:b/>
          <w:bCs w:val="0"/>
          <w:snapToGrid w:val="0"/>
          <w:sz w:val="26"/>
          <w:szCs w:val="26"/>
        </w:rPr>
        <w:t>Согласие Участника налоговым органам на разглашение сведений, составляющих налоговую тайну</w:t>
      </w:r>
      <w:bookmarkEnd w:id="1158"/>
      <w:r w:rsidRPr="009A6462">
        <w:rPr>
          <w:b/>
          <w:bCs w:val="0"/>
          <w:snapToGrid w:val="0"/>
          <w:sz w:val="26"/>
          <w:szCs w:val="26"/>
        </w:rPr>
        <w:t xml:space="preserve"> </w:t>
      </w:r>
      <w:bookmarkEnd w:id="1159"/>
      <w:bookmarkEnd w:id="1160"/>
    </w:p>
    <w:p w:rsidR="007857E5" w:rsidRPr="009A6462" w:rsidRDefault="007857E5" w:rsidP="007857E5">
      <w:pPr>
        <w:jc w:val="center"/>
        <w:rPr>
          <w:b/>
          <w:bCs w:val="0"/>
          <w:snapToGrid w:val="0"/>
          <w:sz w:val="26"/>
          <w:szCs w:val="26"/>
        </w:rPr>
      </w:pPr>
      <w:r w:rsidRPr="009A6462">
        <w:rPr>
          <w:b/>
          <w:bCs w:val="0"/>
          <w:snapToGrid w:val="0"/>
          <w:sz w:val="26"/>
          <w:szCs w:val="26"/>
        </w:rPr>
        <w:t>от «_____» ____________ 201____ г.</w:t>
      </w:r>
    </w:p>
    <w:p w:rsidR="007857E5" w:rsidRPr="009A6462" w:rsidRDefault="007857E5" w:rsidP="007857E5">
      <w:pPr>
        <w:spacing w:line="240" w:lineRule="auto"/>
        <w:jc w:val="center"/>
        <w:rPr>
          <w:bCs w:val="0"/>
          <w:snapToGrid w:val="0"/>
          <w:sz w:val="26"/>
          <w:szCs w:val="26"/>
        </w:rPr>
      </w:pPr>
    </w:p>
    <w:p w:rsidR="007857E5" w:rsidRPr="009A6462" w:rsidRDefault="007857E5" w:rsidP="007857E5">
      <w:pPr>
        <w:spacing w:line="240" w:lineRule="auto"/>
        <w:rPr>
          <w:sz w:val="26"/>
          <w:szCs w:val="26"/>
        </w:rPr>
      </w:pPr>
      <w:r w:rsidRPr="009A6462">
        <w:rPr>
          <w:sz w:val="26"/>
          <w:szCs w:val="26"/>
        </w:rPr>
        <w:t xml:space="preserve">Настоящим </w:t>
      </w:r>
      <w:r w:rsidRPr="009A6462">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A6462">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A6462">
        <w:rPr>
          <w:sz w:val="26"/>
          <w:szCs w:val="26"/>
        </w:rPr>
        <w:t xml:space="preserve">предпринимателей) </w:t>
      </w:r>
      <w:proofErr w:type="gramEnd"/>
      <w:r w:rsidRPr="009A6462">
        <w:rPr>
          <w:sz w:val="26"/>
          <w:szCs w:val="26"/>
        </w:rPr>
        <w:t xml:space="preserve">отчётности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за </w:t>
      </w:r>
      <w:r w:rsidRPr="009A6462">
        <w:rPr>
          <w:sz w:val="26"/>
          <w:szCs w:val="26"/>
          <w:shd w:val="clear" w:color="auto" w:fill="FFFF99"/>
        </w:rPr>
        <w:t>{указываются налоговые периоды}</w:t>
      </w:r>
      <w:r w:rsidRPr="009A6462">
        <w:rPr>
          <w:sz w:val="26"/>
          <w:szCs w:val="26"/>
        </w:rPr>
        <w:t xml:space="preserve"> общедоступными.</w:t>
      </w:r>
    </w:p>
    <w:p w:rsidR="007857E5" w:rsidRPr="009A6462" w:rsidRDefault="007857E5" w:rsidP="007857E5">
      <w:pPr>
        <w:spacing w:line="240" w:lineRule="auto"/>
        <w:rPr>
          <w:bCs w:val="0"/>
          <w:snapToGrid w:val="0"/>
          <w:sz w:val="26"/>
          <w:szCs w:val="26"/>
        </w:rPr>
      </w:pPr>
      <w:r w:rsidRPr="009A6462">
        <w:rPr>
          <w:sz w:val="26"/>
          <w:szCs w:val="26"/>
        </w:rPr>
        <w:t xml:space="preserve">Одновременно соглашаемся на представление налоговыми органами указанных сведений о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в адрес ____________________ (ИНН __________, ОГРН ___________________).</w:t>
      </w:r>
    </w:p>
    <w:p w:rsidR="007857E5" w:rsidRPr="009A6462" w:rsidRDefault="007857E5" w:rsidP="007857E5">
      <w:pPr>
        <w:spacing w:line="240" w:lineRule="auto"/>
        <w:rPr>
          <w:bCs w:val="0"/>
          <w:snapToGrid w:val="0"/>
          <w:sz w:val="26"/>
          <w:szCs w:val="26"/>
        </w:rPr>
      </w:pPr>
    </w:p>
    <w:p w:rsidR="007857E5" w:rsidRPr="009A6462" w:rsidRDefault="007857E5" w:rsidP="007857E5">
      <w:pPr>
        <w:spacing w:line="240" w:lineRule="auto"/>
        <w:rPr>
          <w:bCs w:val="0"/>
          <w:snapToGrid w:val="0"/>
          <w:sz w:val="26"/>
          <w:szCs w:val="26"/>
        </w:rPr>
      </w:pPr>
      <w:r w:rsidRPr="009A6462">
        <w:rPr>
          <w:bCs w:val="0"/>
          <w:snapToGrid w:val="0"/>
          <w:sz w:val="26"/>
          <w:szCs w:val="26"/>
        </w:rPr>
        <w:t>____________________________________                 ______________________</w:t>
      </w:r>
    </w:p>
    <w:p w:rsidR="007857E5" w:rsidRPr="009A6462" w:rsidRDefault="007857E5" w:rsidP="007857E5">
      <w:pPr>
        <w:spacing w:line="240" w:lineRule="auto"/>
        <w:rPr>
          <w:bCs w:val="0"/>
          <w:snapToGrid w:val="0"/>
          <w:sz w:val="26"/>
          <w:szCs w:val="26"/>
        </w:rPr>
      </w:pPr>
      <w:r w:rsidRPr="009A6462">
        <w:rPr>
          <w:bCs w:val="0"/>
          <w:snapToGrid w:val="0"/>
          <w:sz w:val="26"/>
          <w:szCs w:val="26"/>
        </w:rPr>
        <w:t xml:space="preserve">       (Подпись уполномоченного представителя)                                     (Ф.И.О. и должность подписавшего)</w:t>
      </w:r>
    </w:p>
    <w:p w:rsidR="007857E5" w:rsidRPr="009A6462" w:rsidRDefault="007857E5" w:rsidP="007857E5">
      <w:pPr>
        <w:spacing w:line="240" w:lineRule="auto"/>
        <w:rPr>
          <w:b/>
          <w:snapToGrid w:val="0"/>
          <w:sz w:val="26"/>
          <w:szCs w:val="26"/>
        </w:rPr>
      </w:pPr>
    </w:p>
    <w:p w:rsidR="007857E5" w:rsidRPr="009A6462" w:rsidRDefault="007857E5" w:rsidP="007857E5">
      <w:pPr>
        <w:spacing w:line="240" w:lineRule="auto"/>
        <w:rPr>
          <w:b/>
          <w:snapToGrid w:val="0"/>
          <w:sz w:val="26"/>
          <w:szCs w:val="26"/>
        </w:rPr>
      </w:pPr>
      <w:r w:rsidRPr="009A6462">
        <w:rPr>
          <w:b/>
          <w:snapToGrid w:val="0"/>
          <w:sz w:val="26"/>
          <w:szCs w:val="26"/>
        </w:rPr>
        <w:t>М.П.</w:t>
      </w:r>
    </w:p>
    <w:p w:rsidR="007857E5" w:rsidRPr="009A6462" w:rsidRDefault="007857E5" w:rsidP="007857E5">
      <w:pPr>
        <w:spacing w:line="240" w:lineRule="auto"/>
        <w:rPr>
          <w:b/>
          <w:bCs w:val="0"/>
          <w:snapToGrid w:val="0"/>
          <w:sz w:val="26"/>
          <w:szCs w:val="26"/>
        </w:rPr>
      </w:pPr>
    </w:p>
    <w:p w:rsidR="007857E5" w:rsidRPr="009A6462" w:rsidRDefault="007857E5" w:rsidP="007857E5">
      <w:pPr>
        <w:spacing w:line="240" w:lineRule="auto"/>
        <w:rPr>
          <w:b/>
          <w:bCs w:val="0"/>
          <w:snapToGrid w:val="0"/>
          <w:sz w:val="26"/>
          <w:szCs w:val="26"/>
        </w:rPr>
      </w:pPr>
    </w:p>
    <w:p w:rsidR="007857E5" w:rsidRPr="009A6462" w:rsidRDefault="007857E5" w:rsidP="007857E5">
      <w:pPr>
        <w:autoSpaceDE w:val="0"/>
        <w:autoSpaceDN w:val="0"/>
        <w:adjustRightInd w:val="0"/>
        <w:spacing w:line="240" w:lineRule="auto"/>
        <w:rPr>
          <w:sz w:val="26"/>
          <w:szCs w:val="26"/>
        </w:rPr>
      </w:pPr>
      <w:r w:rsidRPr="009A6462">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A6462">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bl>
    <w:p w:rsidR="007857E5" w:rsidRPr="009A6462" w:rsidRDefault="007857E5" w:rsidP="007857E5">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857E5" w:rsidRPr="009A6462" w:rsidRDefault="007857E5" w:rsidP="007857E5">
      <w:pPr>
        <w:tabs>
          <w:tab w:val="left" w:pos="4757"/>
        </w:tabs>
        <w:ind w:firstLine="0"/>
        <w:rPr>
          <w:i/>
          <w:sz w:val="26"/>
          <w:szCs w:val="26"/>
        </w:rPr>
      </w:pPr>
    </w:p>
    <w:p w:rsidR="007857E5" w:rsidRPr="009A6462" w:rsidRDefault="007857E5" w:rsidP="007857E5">
      <w:pPr>
        <w:suppressAutoHyphens w:val="0"/>
        <w:spacing w:line="240" w:lineRule="auto"/>
        <w:ind w:firstLine="0"/>
        <w:jc w:val="left"/>
        <w:rPr>
          <w:b/>
          <w:sz w:val="26"/>
          <w:szCs w:val="26"/>
        </w:rPr>
      </w:pPr>
      <w:r w:rsidRPr="009A6462">
        <w:rPr>
          <w:sz w:val="26"/>
          <w:szCs w:val="26"/>
        </w:rPr>
        <w:br w:type="page"/>
      </w:r>
    </w:p>
    <w:p w:rsidR="007857E5" w:rsidRPr="009A6462" w:rsidRDefault="007857E5" w:rsidP="007857E5">
      <w:pPr>
        <w:pStyle w:val="3"/>
        <w:rPr>
          <w:sz w:val="26"/>
          <w:szCs w:val="26"/>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9A6462">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Полное наименование Участника закупочной процедуры указывается в соответствии с уставными документами.</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При участии коллективных участников данная форма заполняется каждым Участником.</w:t>
      </w:r>
    </w:p>
    <w:p w:rsidR="00E47073" w:rsidRPr="009A6462" w:rsidRDefault="00E47073">
      <w:pPr>
        <w:suppressAutoHyphens w:val="0"/>
        <w:spacing w:line="240" w:lineRule="auto"/>
        <w:ind w:firstLine="0"/>
        <w:jc w:val="left"/>
        <w:rPr>
          <w:sz w:val="26"/>
          <w:szCs w:val="26"/>
          <w:lang w:eastAsia="ru-RU"/>
        </w:rPr>
      </w:pPr>
      <w:r w:rsidRPr="009A6462">
        <w:rPr>
          <w:sz w:val="26"/>
          <w:szCs w:val="26"/>
          <w:lang w:eastAsia="ru-RU"/>
        </w:rPr>
        <w:br w:type="page"/>
      </w:r>
    </w:p>
    <w:p w:rsidR="00E47073" w:rsidRPr="009A6462" w:rsidRDefault="00E47073" w:rsidP="00E47073">
      <w:pPr>
        <w:pStyle w:val="2"/>
        <w:pageBreakBefore/>
        <w:tabs>
          <w:tab w:val="clear" w:pos="0"/>
          <w:tab w:val="clear" w:pos="1700"/>
          <w:tab w:val="num" w:pos="1134"/>
        </w:tabs>
        <w:spacing w:before="100" w:beforeAutospacing="1" w:after="100" w:afterAutospacing="1" w:line="240" w:lineRule="auto"/>
        <w:rPr>
          <w:sz w:val="26"/>
          <w:szCs w:val="26"/>
        </w:rPr>
        <w:sectPr w:rsidR="00E47073" w:rsidRPr="009A6462"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9A6462"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9A6462">
        <w:rPr>
          <w:sz w:val="26"/>
          <w:szCs w:val="26"/>
        </w:rPr>
        <w:lastRenderedPageBreak/>
        <w:t xml:space="preserve">План распределения объемов выполнения поставок внутри коллективного Участника </w:t>
      </w:r>
      <w:r w:rsidRPr="009A6462">
        <w:rPr>
          <w:color w:val="000000"/>
          <w:sz w:val="26"/>
          <w:szCs w:val="26"/>
        </w:rPr>
        <w:t>(форма 1</w:t>
      </w:r>
      <w:r w:rsidR="00DA7E38" w:rsidRPr="009A6462">
        <w:rPr>
          <w:color w:val="000000"/>
          <w:sz w:val="26"/>
          <w:szCs w:val="26"/>
        </w:rPr>
        <w:t>5</w:t>
      </w:r>
      <w:r w:rsidRPr="009A6462">
        <w:rPr>
          <w:color w:val="000000"/>
          <w:sz w:val="26"/>
          <w:szCs w:val="26"/>
        </w:rPr>
        <w:t>)</w:t>
      </w:r>
      <w:bookmarkEnd w:id="1173"/>
      <w:bookmarkEnd w:id="1174"/>
      <w:bookmarkEnd w:id="1175"/>
      <w:bookmarkEnd w:id="1176"/>
      <w:bookmarkEnd w:id="1177"/>
      <w:bookmarkEnd w:id="1178"/>
      <w:bookmarkEnd w:id="1179"/>
      <w:bookmarkEnd w:id="1180"/>
    </w:p>
    <w:p w:rsidR="00635719" w:rsidRPr="009A6462" w:rsidRDefault="00635719" w:rsidP="00635719">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635719" w:rsidRPr="009A6462" w:rsidRDefault="00635719" w:rsidP="00635719">
      <w:pPr>
        <w:pStyle w:val="3"/>
        <w:rPr>
          <w:sz w:val="26"/>
          <w:szCs w:val="26"/>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9A6462">
        <w:rPr>
          <w:sz w:val="26"/>
          <w:szCs w:val="26"/>
        </w:rPr>
        <w:t xml:space="preserve">Форма </w:t>
      </w:r>
      <w:proofErr w:type="gramStart"/>
      <w:r w:rsidRPr="009A6462">
        <w:rPr>
          <w:sz w:val="26"/>
          <w:szCs w:val="26"/>
        </w:rPr>
        <w:t>плана распределения объемов выполнения поставок</w:t>
      </w:r>
      <w:proofErr w:type="gramEnd"/>
      <w:r w:rsidRPr="009A6462">
        <w:rPr>
          <w:sz w:val="26"/>
          <w:szCs w:val="26"/>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9A6462" w:rsidRDefault="00635719" w:rsidP="00635719">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635719" w:rsidRPr="009A6462" w:rsidRDefault="00635719" w:rsidP="00635719">
      <w:pPr>
        <w:spacing w:line="240" w:lineRule="auto"/>
        <w:ind w:firstLine="0"/>
        <w:jc w:val="left"/>
        <w:rPr>
          <w:color w:val="000000"/>
          <w:sz w:val="26"/>
          <w:szCs w:val="26"/>
        </w:rPr>
      </w:pPr>
      <w:r w:rsidRPr="009A6462">
        <w:rPr>
          <w:color w:val="000000"/>
          <w:sz w:val="26"/>
          <w:szCs w:val="26"/>
        </w:rPr>
        <w:t xml:space="preserve">Приложение </w:t>
      </w:r>
      <w:r w:rsidRPr="009A6462">
        <w:rPr>
          <w:noProof/>
          <w:color w:val="000000"/>
          <w:sz w:val="26"/>
          <w:szCs w:val="26"/>
        </w:rPr>
        <w:t>1</w:t>
      </w:r>
      <w:r w:rsidR="00DA7E38" w:rsidRPr="009A6462">
        <w:rPr>
          <w:noProof/>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jc w:val="center"/>
        <w:rPr>
          <w:b/>
          <w:sz w:val="26"/>
          <w:szCs w:val="26"/>
        </w:rPr>
      </w:pPr>
      <w:r w:rsidRPr="009A6462">
        <w:rPr>
          <w:b/>
          <w:sz w:val="26"/>
          <w:szCs w:val="26"/>
        </w:rPr>
        <w:t xml:space="preserve">План </w:t>
      </w:r>
      <w:proofErr w:type="gramStart"/>
      <w:r w:rsidRPr="009A6462">
        <w:rPr>
          <w:b/>
          <w:sz w:val="26"/>
          <w:szCs w:val="26"/>
        </w:rPr>
        <w:t>распределения объемов выполнения поставок продукции</w:t>
      </w:r>
      <w:proofErr w:type="gramEnd"/>
      <w:r w:rsidRPr="009A6462">
        <w:rPr>
          <w:b/>
          <w:sz w:val="26"/>
          <w:szCs w:val="26"/>
        </w:rPr>
        <w:t xml:space="preserve"> внутри коллективного Участника</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rPr>
          <w:color w:val="000000"/>
          <w:sz w:val="26"/>
          <w:szCs w:val="26"/>
        </w:rPr>
      </w:pPr>
      <w:r w:rsidRPr="009A6462">
        <w:rPr>
          <w:color w:val="000000"/>
          <w:sz w:val="26"/>
          <w:szCs w:val="26"/>
        </w:rPr>
        <w:t>Наименование и адрес лидера коллективного Участника: _______________________</w:t>
      </w:r>
    </w:p>
    <w:p w:rsidR="00635719" w:rsidRPr="009A6462" w:rsidRDefault="00635719" w:rsidP="006357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9A6462" w:rsidTr="00635719">
        <w:trPr>
          <w:trHeight w:val="256"/>
        </w:trPr>
        <w:tc>
          <w:tcPr>
            <w:tcW w:w="640" w:type="dxa"/>
            <w:vMerge w:val="restart"/>
            <w:vAlign w:val="center"/>
          </w:tcPr>
          <w:p w:rsidR="00635719" w:rsidRPr="009A6462" w:rsidRDefault="00635719" w:rsidP="00635719">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284"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продукции, тип, марка</w:t>
            </w:r>
          </w:p>
        </w:tc>
        <w:tc>
          <w:tcPr>
            <w:tcW w:w="168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организации</w:t>
            </w:r>
          </w:p>
        </w:tc>
        <w:tc>
          <w:tcPr>
            <w:tcW w:w="2708" w:type="dxa"/>
            <w:gridSpan w:val="2"/>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Стоимость продукции</w:t>
            </w:r>
          </w:p>
        </w:tc>
        <w:tc>
          <w:tcPr>
            <w:tcW w:w="134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Сроки поставки (начало и окончание)</w:t>
            </w:r>
          </w:p>
        </w:tc>
      </w:tr>
      <w:tr w:rsidR="00635719" w:rsidRPr="009A6462" w:rsidTr="00635719">
        <w:trPr>
          <w:trHeight w:val="147"/>
        </w:trPr>
        <w:tc>
          <w:tcPr>
            <w:tcW w:w="640" w:type="dxa"/>
            <w:vMerge/>
            <w:vAlign w:val="center"/>
          </w:tcPr>
          <w:p w:rsidR="00635719" w:rsidRPr="009A6462" w:rsidRDefault="00635719" w:rsidP="00635719">
            <w:pPr>
              <w:pStyle w:val="aff0"/>
              <w:spacing w:before="0" w:after="0"/>
              <w:ind w:left="0" w:right="0"/>
              <w:jc w:val="center"/>
              <w:rPr>
                <w:sz w:val="26"/>
                <w:szCs w:val="26"/>
              </w:rPr>
            </w:pPr>
          </w:p>
        </w:tc>
        <w:tc>
          <w:tcPr>
            <w:tcW w:w="3284" w:type="dxa"/>
            <w:vMerge/>
            <w:vAlign w:val="center"/>
          </w:tcPr>
          <w:p w:rsidR="00635719" w:rsidRPr="009A6462" w:rsidRDefault="00635719" w:rsidP="00635719">
            <w:pPr>
              <w:pStyle w:val="aff0"/>
              <w:spacing w:before="0" w:after="0"/>
              <w:ind w:left="0" w:right="0"/>
              <w:jc w:val="center"/>
              <w:rPr>
                <w:sz w:val="26"/>
                <w:szCs w:val="26"/>
              </w:rPr>
            </w:pPr>
          </w:p>
        </w:tc>
        <w:tc>
          <w:tcPr>
            <w:tcW w:w="1689" w:type="dxa"/>
            <w:vMerge/>
            <w:vAlign w:val="center"/>
          </w:tcPr>
          <w:p w:rsidR="00635719" w:rsidRPr="009A6462" w:rsidRDefault="00635719" w:rsidP="00635719">
            <w:pPr>
              <w:pStyle w:val="aff0"/>
              <w:spacing w:before="0" w:after="0"/>
              <w:ind w:left="0" w:right="0"/>
              <w:jc w:val="center"/>
              <w:rPr>
                <w:sz w:val="26"/>
                <w:szCs w:val="26"/>
              </w:rPr>
            </w:pPr>
          </w:p>
        </w:tc>
        <w:tc>
          <w:tcPr>
            <w:tcW w:w="1432"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денежном выражении, руб. (без НДС)</w:t>
            </w:r>
          </w:p>
        </w:tc>
        <w:tc>
          <w:tcPr>
            <w:tcW w:w="1276" w:type="dxa"/>
            <w:vAlign w:val="center"/>
          </w:tcPr>
          <w:p w:rsidR="00635719" w:rsidRPr="009A6462" w:rsidRDefault="00635719" w:rsidP="00635719">
            <w:pPr>
              <w:pStyle w:val="aff0"/>
              <w:spacing w:before="0" w:after="0"/>
              <w:ind w:left="0" w:right="0"/>
              <w:jc w:val="center"/>
              <w:rPr>
                <w:b/>
                <w:sz w:val="26"/>
                <w:szCs w:val="26"/>
              </w:rPr>
            </w:pPr>
            <w:proofErr w:type="gramStart"/>
            <w:r w:rsidRPr="009A6462">
              <w:rPr>
                <w:b/>
                <w:sz w:val="26"/>
                <w:szCs w:val="26"/>
              </w:rPr>
              <w:t>в</w:t>
            </w:r>
            <w:proofErr w:type="gramEnd"/>
            <w:r w:rsidRPr="009A6462">
              <w:rPr>
                <w:b/>
                <w:sz w:val="26"/>
                <w:szCs w:val="26"/>
              </w:rPr>
              <w:t xml:space="preserve"> % от общей стоимости</w:t>
            </w:r>
          </w:p>
        </w:tc>
        <w:tc>
          <w:tcPr>
            <w:tcW w:w="1349" w:type="dxa"/>
            <w:vMerge/>
            <w:vAlign w:val="center"/>
          </w:tcPr>
          <w:p w:rsidR="00635719" w:rsidRPr="009A6462" w:rsidRDefault="00635719" w:rsidP="00635719">
            <w:pPr>
              <w:pStyle w:val="aff0"/>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635719">
            <w:pPr>
              <w:pStyle w:val="aff1"/>
              <w:spacing w:before="0" w:after="0"/>
              <w:ind w:left="0" w:right="0"/>
              <w:jc w:val="center"/>
              <w:rPr>
                <w:color w:val="000000"/>
                <w:sz w:val="26"/>
                <w:szCs w:val="26"/>
              </w:rPr>
            </w:pPr>
            <w:r w:rsidRPr="009A6462">
              <w:rPr>
                <w:color w:val="000000"/>
                <w:sz w:val="26"/>
                <w:szCs w:val="26"/>
              </w:rPr>
              <w:t>…</w:t>
            </w: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69"/>
        </w:trPr>
        <w:tc>
          <w:tcPr>
            <w:tcW w:w="5613" w:type="dxa"/>
            <w:gridSpan w:val="3"/>
            <w:vAlign w:val="center"/>
          </w:tcPr>
          <w:p w:rsidR="00635719" w:rsidRPr="009A6462" w:rsidRDefault="00635719" w:rsidP="00635719">
            <w:pPr>
              <w:pStyle w:val="aff1"/>
              <w:spacing w:before="0" w:after="0"/>
              <w:ind w:left="0" w:right="0"/>
              <w:rPr>
                <w:b/>
                <w:sz w:val="26"/>
                <w:szCs w:val="26"/>
              </w:rPr>
            </w:pPr>
            <w:r w:rsidRPr="009A6462">
              <w:rPr>
                <w:b/>
                <w:sz w:val="26"/>
                <w:szCs w:val="26"/>
              </w:rPr>
              <w:t>ИТОГО</w:t>
            </w:r>
          </w:p>
        </w:tc>
        <w:tc>
          <w:tcPr>
            <w:tcW w:w="1432" w:type="dxa"/>
            <w:vAlign w:val="center"/>
          </w:tcPr>
          <w:p w:rsidR="00635719" w:rsidRPr="009A6462" w:rsidRDefault="00635719" w:rsidP="00635719">
            <w:pPr>
              <w:pStyle w:val="aff1"/>
              <w:spacing w:before="0" w:after="0"/>
              <w:ind w:left="0" w:right="0"/>
              <w:jc w:val="center"/>
              <w:rPr>
                <w:b/>
                <w:sz w:val="26"/>
                <w:szCs w:val="26"/>
              </w:rPr>
            </w:pPr>
          </w:p>
        </w:tc>
        <w:tc>
          <w:tcPr>
            <w:tcW w:w="1276"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100%</w:t>
            </w:r>
          </w:p>
        </w:tc>
        <w:tc>
          <w:tcPr>
            <w:tcW w:w="1349"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Х</w:t>
            </w:r>
          </w:p>
        </w:tc>
      </w:tr>
    </w:tbl>
    <w:p w:rsidR="00635719" w:rsidRPr="009A6462" w:rsidRDefault="00635719" w:rsidP="00635719">
      <w:pPr>
        <w:spacing w:line="240" w:lineRule="auto"/>
        <w:rPr>
          <w:color w:val="000000"/>
          <w:sz w:val="26"/>
          <w:szCs w:val="26"/>
        </w:rPr>
      </w:pP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635719" w:rsidRPr="009A6462" w:rsidRDefault="00635719" w:rsidP="00635719">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635719" w:rsidRPr="009A6462" w:rsidRDefault="00635719" w:rsidP="00635719">
      <w:pPr>
        <w:suppressAutoHyphens w:val="0"/>
        <w:spacing w:line="240" w:lineRule="auto"/>
        <w:ind w:firstLine="0"/>
        <w:jc w:val="left"/>
        <w:rPr>
          <w:sz w:val="26"/>
          <w:szCs w:val="26"/>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9A6462">
        <w:rPr>
          <w:b/>
          <w:sz w:val="26"/>
          <w:szCs w:val="26"/>
        </w:rPr>
        <w:br w:type="page"/>
      </w:r>
    </w:p>
    <w:p w:rsidR="00635719" w:rsidRPr="009A6462" w:rsidRDefault="00635719" w:rsidP="00635719">
      <w:pPr>
        <w:pStyle w:val="3"/>
        <w:rPr>
          <w:sz w:val="26"/>
          <w:szCs w:val="26"/>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9A6462">
        <w:rPr>
          <w:sz w:val="26"/>
          <w:szCs w:val="26"/>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только в том случае, если Заявка подается коллективным Участником (подраздел </w:t>
      </w:r>
      <w:r w:rsidR="00763E64" w:rsidRPr="009A6462">
        <w:rPr>
          <w:sz w:val="26"/>
          <w:szCs w:val="26"/>
        </w:rPr>
        <w:fldChar w:fldCharType="begin"/>
      </w:r>
      <w:r w:rsidR="00D90031" w:rsidRPr="009A6462">
        <w:rPr>
          <w:sz w:val="26"/>
          <w:szCs w:val="26"/>
        </w:rPr>
        <w:instrText xml:space="preserve"> REF _Ref191386461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3.3.10</w:t>
      </w:r>
      <w:r w:rsidR="00763E64" w:rsidRPr="009A6462">
        <w:rPr>
          <w:sz w:val="26"/>
          <w:szCs w:val="26"/>
        </w:rPr>
        <w:fldChar w:fldCharType="end"/>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данной форме лидер коллективного Участника указывает:</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перечень поставляемой продукции;</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стоимость продукции в денежном и процентном выражении в соответствии </w:t>
      </w:r>
      <w:proofErr w:type="gramStart"/>
      <w:r w:rsidRPr="009A6462">
        <w:rPr>
          <w:sz w:val="26"/>
          <w:szCs w:val="26"/>
        </w:rPr>
        <w:t>с</w:t>
      </w:r>
      <w:proofErr w:type="gramEnd"/>
      <w:r w:rsidRPr="009A6462">
        <w:rPr>
          <w:sz w:val="26"/>
          <w:szCs w:val="26"/>
        </w:rPr>
        <w:t xml:space="preserve"> </w:t>
      </w:r>
      <w:r w:rsidR="00841A6F" w:rsidRPr="009A6462">
        <w:rPr>
          <w:sz w:val="26"/>
          <w:szCs w:val="26"/>
        </w:rPr>
        <w:t xml:space="preserve">Сводной таблицей стоимости </w:t>
      </w:r>
      <w:r w:rsidR="00F04258" w:rsidRPr="009A6462">
        <w:rPr>
          <w:bCs w:val="0"/>
          <w:sz w:val="26"/>
          <w:szCs w:val="26"/>
        </w:rPr>
        <w:t xml:space="preserve">поставок </w:t>
      </w:r>
      <w:r w:rsidRPr="009A6462">
        <w:rPr>
          <w:sz w:val="26"/>
          <w:szCs w:val="26"/>
        </w:rPr>
        <w:t>(</w:t>
      </w:r>
      <w:r w:rsidR="00D90031"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90031" w:rsidRPr="009A6462">
        <w:rPr>
          <w:sz w:val="26"/>
          <w:szCs w:val="26"/>
        </w:rPr>
        <w:instrText xml:space="preserve"> REF _Ref440274337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сроки поставки продукции в соответствии с Графиком </w:t>
      </w:r>
      <w:r w:rsidR="00817246" w:rsidRPr="009A6462">
        <w:rPr>
          <w:sz w:val="26"/>
          <w:szCs w:val="26"/>
        </w:rPr>
        <w:t>выполнения поставок</w:t>
      </w:r>
      <w:r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_Ref440274366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5.4</w:t>
      </w:r>
      <w:r w:rsidR="00763E64" w:rsidRPr="009A6462">
        <w:rPr>
          <w:sz w:val="26"/>
          <w:szCs w:val="26"/>
        </w:rPr>
        <w:fldChar w:fldCharType="end"/>
      </w:r>
      <w:r w:rsidRPr="009A6462">
        <w:rPr>
          <w:sz w:val="26"/>
          <w:szCs w:val="26"/>
        </w:rPr>
        <w:t>).</w:t>
      </w:r>
    </w:p>
    <w:p w:rsidR="00635719" w:rsidRPr="009A6462" w:rsidRDefault="00635719" w:rsidP="00635719">
      <w:pPr>
        <w:rPr>
          <w:sz w:val="26"/>
          <w:szCs w:val="26"/>
        </w:rPr>
      </w:pPr>
    </w:p>
    <w:p w:rsidR="008D1B83" w:rsidRPr="009A6462" w:rsidRDefault="008D1B83" w:rsidP="00635719">
      <w:pPr>
        <w:rPr>
          <w:sz w:val="26"/>
          <w:szCs w:val="26"/>
        </w:rPr>
        <w:sectPr w:rsidR="008D1B83" w:rsidRPr="009A6462" w:rsidSect="00635719">
          <w:pgSz w:w="11907" w:h="16840" w:code="9"/>
          <w:pgMar w:top="765" w:right="851" w:bottom="765" w:left="1701" w:header="709" w:footer="709" w:gutter="0"/>
          <w:cols w:space="720"/>
          <w:docGrid w:linePitch="360"/>
        </w:sectPr>
      </w:pPr>
    </w:p>
    <w:p w:rsidR="008D1B83" w:rsidRPr="009A6462" w:rsidRDefault="008D1B83" w:rsidP="008D1B83">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215" w:name="_Toc426108836"/>
      <w:bookmarkStart w:id="1216" w:name="_Ref441574460"/>
      <w:bookmarkStart w:id="1217" w:name="_Ref441574649"/>
      <w:bookmarkStart w:id="1218" w:name="_Toc441575251"/>
      <w:bookmarkStart w:id="1219" w:name="_Ref442187883"/>
      <w:bookmarkStart w:id="1220" w:name="_Toc447269863"/>
      <w:r w:rsidRPr="009A6462">
        <w:rPr>
          <w:sz w:val="26"/>
          <w:szCs w:val="26"/>
        </w:rPr>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9A6462" w:rsidRDefault="008D1B83" w:rsidP="008D1B83">
      <w:pPr>
        <w:pStyle w:val="3"/>
        <w:rPr>
          <w:sz w:val="26"/>
          <w:szCs w:val="26"/>
        </w:rPr>
      </w:pPr>
      <w:bookmarkStart w:id="1221" w:name="_Toc426108837"/>
      <w:bookmarkStart w:id="1222" w:name="_Ref441574456"/>
      <w:bookmarkStart w:id="1223" w:name="_Toc441575252"/>
      <w:bookmarkStart w:id="1224" w:name="_Toc447269864"/>
      <w:r w:rsidRPr="009A6462">
        <w:rPr>
          <w:sz w:val="26"/>
          <w:szCs w:val="26"/>
        </w:rPr>
        <w:t xml:space="preserve">Форма Расписки  сдачи-приемки </w:t>
      </w:r>
      <w:bookmarkEnd w:id="1221"/>
      <w:r w:rsidRPr="009A6462">
        <w:rPr>
          <w:sz w:val="26"/>
          <w:szCs w:val="26"/>
        </w:rPr>
        <w:t>соглашения о неустойке</w:t>
      </w:r>
      <w:bookmarkEnd w:id="1222"/>
      <w:bookmarkEnd w:id="1223"/>
      <w:bookmarkEnd w:id="1224"/>
    </w:p>
    <w:p w:rsidR="008D1B83" w:rsidRPr="009A6462" w:rsidRDefault="008D1B83" w:rsidP="008D1B83">
      <w:pPr>
        <w:pStyle w:val="26"/>
        <w:tabs>
          <w:tab w:val="clear" w:pos="4536"/>
        </w:tabs>
        <w:spacing w:before="100" w:beforeAutospacing="1" w:after="100" w:afterAutospacing="1"/>
        <w:ind w:firstLine="0"/>
        <w:jc w:val="center"/>
        <w:rPr>
          <w:sz w:val="26"/>
          <w:szCs w:val="26"/>
        </w:rPr>
      </w:pPr>
    </w:p>
    <w:p w:rsidR="008D1B83" w:rsidRPr="009A6462" w:rsidRDefault="008D1B83" w:rsidP="008D1B83">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8D1B83" w:rsidRPr="009A6462" w:rsidRDefault="008D1B83" w:rsidP="008D1B83">
      <w:pPr>
        <w:ind w:firstLine="0"/>
        <w:jc w:val="center"/>
        <w:rPr>
          <w:b/>
          <w:sz w:val="26"/>
          <w:szCs w:val="26"/>
        </w:rPr>
      </w:pPr>
      <w:r w:rsidRPr="009A6462">
        <w:rPr>
          <w:b/>
          <w:sz w:val="26"/>
          <w:szCs w:val="26"/>
        </w:rPr>
        <w:t>Расписка  сдачи-приемки соглашения о неустойке</w:t>
      </w:r>
    </w:p>
    <w:p w:rsidR="008D1B83" w:rsidRPr="009A6462" w:rsidRDefault="008D1B83" w:rsidP="008D1B8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9A6462" w:rsidTr="00B963F9">
        <w:tc>
          <w:tcPr>
            <w:tcW w:w="14863" w:type="dxa"/>
            <w:gridSpan w:val="7"/>
            <w:shd w:val="clear" w:color="auto" w:fill="auto"/>
          </w:tcPr>
          <w:p w:rsidR="008D1B83" w:rsidRPr="009A6462" w:rsidRDefault="008D1B83" w:rsidP="00B963F9">
            <w:pPr>
              <w:pStyle w:val="afd"/>
              <w:rPr>
                <w:sz w:val="26"/>
                <w:szCs w:val="26"/>
              </w:rPr>
            </w:pPr>
            <w:r w:rsidRPr="009A6462">
              <w:rPr>
                <w:b/>
                <w:sz w:val="26"/>
                <w:szCs w:val="26"/>
              </w:rPr>
              <w:t>ПОЛУЧЕНИЕ</w:t>
            </w:r>
            <w:r w:rsidRPr="009A6462">
              <w:rPr>
                <w:sz w:val="26"/>
                <w:szCs w:val="26"/>
              </w:rPr>
              <w:t>:</w:t>
            </w:r>
          </w:p>
        </w:tc>
      </w:tr>
      <w:tr w:rsidR="008D1B83" w:rsidRPr="009A6462" w:rsidTr="00B963F9">
        <w:tc>
          <w:tcPr>
            <w:tcW w:w="2262" w:type="dxa"/>
            <w:shd w:val="clear" w:color="auto" w:fill="auto"/>
          </w:tcPr>
          <w:p w:rsidR="008D1B83" w:rsidRPr="009A6462" w:rsidRDefault="008D1B83" w:rsidP="00B963F9">
            <w:pPr>
              <w:pStyle w:val="afd"/>
              <w:ind w:right="754"/>
              <w:rPr>
                <w:sz w:val="26"/>
                <w:szCs w:val="26"/>
              </w:rPr>
            </w:pPr>
            <w:r w:rsidRPr="009A6462">
              <w:rPr>
                <w:sz w:val="26"/>
                <w:szCs w:val="26"/>
              </w:rPr>
              <w:t>Участник</w:t>
            </w:r>
          </w:p>
        </w:tc>
        <w:tc>
          <w:tcPr>
            <w:tcW w:w="3800" w:type="dxa"/>
            <w:shd w:val="clear" w:color="auto" w:fill="auto"/>
          </w:tcPr>
          <w:p w:rsidR="008D1B83" w:rsidRPr="009A6462" w:rsidRDefault="008D1B83" w:rsidP="00B963F9">
            <w:pPr>
              <w:pStyle w:val="afd"/>
              <w:rPr>
                <w:sz w:val="26"/>
                <w:szCs w:val="26"/>
              </w:rPr>
            </w:pPr>
            <w:r w:rsidRPr="009A6462">
              <w:rPr>
                <w:sz w:val="26"/>
                <w:szCs w:val="26"/>
              </w:rPr>
              <w:t>Наименование закупочной процедуры</w:t>
            </w:r>
          </w:p>
        </w:tc>
        <w:tc>
          <w:tcPr>
            <w:tcW w:w="1559" w:type="dxa"/>
            <w:shd w:val="clear" w:color="auto" w:fill="auto"/>
          </w:tcPr>
          <w:p w:rsidR="008D1B83" w:rsidRPr="009A6462" w:rsidRDefault="008D1B83" w:rsidP="00B963F9">
            <w:pPr>
              <w:pStyle w:val="afd"/>
              <w:tabs>
                <w:tab w:val="left" w:pos="2995"/>
              </w:tabs>
              <w:rPr>
                <w:sz w:val="26"/>
                <w:szCs w:val="26"/>
              </w:rPr>
            </w:pPr>
            <w:r w:rsidRPr="009A6462">
              <w:rPr>
                <w:sz w:val="26"/>
                <w:szCs w:val="26"/>
              </w:rPr>
              <w:t>Номер на ЭТП</w:t>
            </w:r>
          </w:p>
        </w:tc>
        <w:tc>
          <w:tcPr>
            <w:tcW w:w="1418" w:type="dxa"/>
            <w:shd w:val="clear" w:color="auto" w:fill="auto"/>
          </w:tcPr>
          <w:p w:rsidR="008D1B83" w:rsidRPr="009A6462" w:rsidRDefault="008D1B83" w:rsidP="00B963F9">
            <w:pPr>
              <w:pStyle w:val="afd"/>
              <w:tabs>
                <w:tab w:val="left" w:pos="2995"/>
              </w:tabs>
              <w:rPr>
                <w:sz w:val="26"/>
                <w:szCs w:val="26"/>
              </w:rPr>
            </w:pPr>
            <w:r w:rsidRPr="009A6462">
              <w:rPr>
                <w:sz w:val="26"/>
                <w:szCs w:val="26"/>
              </w:rPr>
              <w:t>Дата передачи</w:t>
            </w:r>
          </w:p>
        </w:tc>
        <w:tc>
          <w:tcPr>
            <w:tcW w:w="1299" w:type="dxa"/>
            <w:shd w:val="clear" w:color="auto" w:fill="auto"/>
          </w:tcPr>
          <w:p w:rsidR="008D1B83" w:rsidRPr="009A6462" w:rsidRDefault="008D1B83" w:rsidP="00B963F9">
            <w:pPr>
              <w:pStyle w:val="afd"/>
              <w:rPr>
                <w:sz w:val="26"/>
                <w:szCs w:val="26"/>
              </w:rPr>
            </w:pPr>
            <w:r w:rsidRPr="009A6462">
              <w:rPr>
                <w:sz w:val="26"/>
                <w:szCs w:val="26"/>
              </w:rPr>
              <w:t>Время получения (</w:t>
            </w:r>
            <w:proofErr w:type="gramStart"/>
            <w:r w:rsidRPr="009A6462">
              <w:rPr>
                <w:sz w:val="26"/>
                <w:szCs w:val="26"/>
              </w:rPr>
              <w:t>МСК</w:t>
            </w:r>
            <w:proofErr w:type="gramEnd"/>
            <w:r w:rsidRPr="009A6462">
              <w:rPr>
                <w:sz w:val="26"/>
                <w:szCs w:val="26"/>
              </w:rPr>
              <w:t>)</w:t>
            </w:r>
          </w:p>
        </w:tc>
        <w:tc>
          <w:tcPr>
            <w:tcW w:w="2262" w:type="dxa"/>
            <w:shd w:val="clear" w:color="auto" w:fill="auto"/>
          </w:tcPr>
          <w:p w:rsidR="008D1B83" w:rsidRPr="009A6462" w:rsidRDefault="008D1B83" w:rsidP="00B963F9">
            <w:pPr>
              <w:pStyle w:val="afd"/>
              <w:ind w:right="86"/>
              <w:rPr>
                <w:sz w:val="26"/>
                <w:szCs w:val="26"/>
              </w:rPr>
            </w:pPr>
            <w:r w:rsidRPr="009A6462">
              <w:rPr>
                <w:sz w:val="26"/>
                <w:szCs w:val="26"/>
              </w:rPr>
              <w:t>Сдал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Участника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c>
          <w:tcPr>
            <w:tcW w:w="2263" w:type="dxa"/>
            <w:shd w:val="clear" w:color="auto" w:fill="auto"/>
          </w:tcPr>
          <w:p w:rsidR="008D1B83" w:rsidRPr="009A6462" w:rsidRDefault="008D1B83" w:rsidP="00B963F9">
            <w:pPr>
              <w:pStyle w:val="afd"/>
              <w:ind w:right="86"/>
              <w:rPr>
                <w:sz w:val="26"/>
                <w:szCs w:val="26"/>
              </w:rPr>
            </w:pPr>
            <w:r w:rsidRPr="009A6462">
              <w:rPr>
                <w:sz w:val="26"/>
                <w:szCs w:val="26"/>
              </w:rPr>
              <w:t>Получил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Организатора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r>
      <w:tr w:rsidR="008D1B83" w:rsidRPr="009A6462" w:rsidTr="00B963F9">
        <w:tc>
          <w:tcPr>
            <w:tcW w:w="2262" w:type="dxa"/>
            <w:shd w:val="clear" w:color="auto" w:fill="auto"/>
          </w:tcPr>
          <w:p w:rsidR="008D1B83" w:rsidRPr="009A6462" w:rsidRDefault="008D1B83" w:rsidP="00B963F9">
            <w:pPr>
              <w:pStyle w:val="afd"/>
              <w:rPr>
                <w:sz w:val="26"/>
                <w:szCs w:val="26"/>
              </w:rPr>
            </w:pPr>
          </w:p>
          <w:p w:rsidR="008D1B83" w:rsidRPr="009A6462" w:rsidRDefault="008D1B83" w:rsidP="00B963F9">
            <w:pPr>
              <w:pStyle w:val="afd"/>
              <w:rPr>
                <w:sz w:val="26"/>
                <w:szCs w:val="26"/>
              </w:rPr>
            </w:pPr>
          </w:p>
        </w:tc>
        <w:tc>
          <w:tcPr>
            <w:tcW w:w="3800" w:type="dxa"/>
            <w:shd w:val="clear" w:color="auto" w:fill="auto"/>
          </w:tcPr>
          <w:p w:rsidR="008D1B83" w:rsidRPr="009A6462" w:rsidRDefault="008D1B83" w:rsidP="00B963F9">
            <w:pPr>
              <w:pStyle w:val="afd"/>
              <w:rPr>
                <w:sz w:val="26"/>
                <w:szCs w:val="26"/>
              </w:rPr>
            </w:pPr>
          </w:p>
        </w:tc>
        <w:tc>
          <w:tcPr>
            <w:tcW w:w="1559" w:type="dxa"/>
            <w:shd w:val="clear" w:color="auto" w:fill="auto"/>
          </w:tcPr>
          <w:p w:rsidR="008D1B83" w:rsidRPr="009A6462" w:rsidRDefault="008D1B83" w:rsidP="00B963F9">
            <w:pPr>
              <w:pStyle w:val="afd"/>
              <w:rPr>
                <w:sz w:val="26"/>
                <w:szCs w:val="26"/>
              </w:rPr>
            </w:pPr>
          </w:p>
        </w:tc>
        <w:tc>
          <w:tcPr>
            <w:tcW w:w="1418" w:type="dxa"/>
            <w:shd w:val="clear" w:color="auto" w:fill="auto"/>
          </w:tcPr>
          <w:p w:rsidR="008D1B83" w:rsidRPr="009A6462" w:rsidRDefault="008D1B83" w:rsidP="00B963F9">
            <w:pPr>
              <w:pStyle w:val="afd"/>
              <w:rPr>
                <w:sz w:val="26"/>
                <w:szCs w:val="26"/>
              </w:rPr>
            </w:pPr>
          </w:p>
        </w:tc>
        <w:tc>
          <w:tcPr>
            <w:tcW w:w="1299" w:type="dxa"/>
            <w:shd w:val="clear" w:color="auto" w:fill="auto"/>
          </w:tcPr>
          <w:p w:rsidR="008D1B83" w:rsidRPr="009A6462" w:rsidRDefault="008D1B83" w:rsidP="00B963F9">
            <w:pPr>
              <w:pStyle w:val="afd"/>
              <w:rPr>
                <w:sz w:val="26"/>
                <w:szCs w:val="26"/>
              </w:rPr>
            </w:pPr>
          </w:p>
        </w:tc>
        <w:tc>
          <w:tcPr>
            <w:tcW w:w="2262" w:type="dxa"/>
            <w:shd w:val="clear" w:color="auto" w:fill="auto"/>
          </w:tcPr>
          <w:p w:rsidR="008D1B83" w:rsidRPr="009A6462" w:rsidRDefault="008D1B83" w:rsidP="00B963F9">
            <w:pPr>
              <w:pStyle w:val="afd"/>
              <w:rPr>
                <w:sz w:val="26"/>
                <w:szCs w:val="26"/>
              </w:rPr>
            </w:pPr>
          </w:p>
        </w:tc>
        <w:tc>
          <w:tcPr>
            <w:tcW w:w="2263" w:type="dxa"/>
            <w:shd w:val="clear" w:color="auto" w:fill="auto"/>
          </w:tcPr>
          <w:p w:rsidR="008D1B83" w:rsidRPr="009A6462" w:rsidRDefault="008D1B83" w:rsidP="00B963F9">
            <w:pPr>
              <w:pStyle w:val="afd"/>
              <w:rPr>
                <w:sz w:val="26"/>
                <w:szCs w:val="26"/>
              </w:rPr>
            </w:pPr>
          </w:p>
        </w:tc>
      </w:tr>
    </w:tbl>
    <w:p w:rsidR="008D1B83" w:rsidRPr="009A6462" w:rsidRDefault="008D1B83" w:rsidP="008D1B83">
      <w:pPr>
        <w:pStyle w:val="afd"/>
        <w:rPr>
          <w:sz w:val="26"/>
          <w:szCs w:val="26"/>
        </w:rPr>
      </w:pPr>
    </w:p>
    <w:p w:rsidR="008D1B83" w:rsidRPr="009A6462" w:rsidRDefault="008D1B83" w:rsidP="008D1B83">
      <w:pPr>
        <w:jc w:val="center"/>
        <w:rPr>
          <w:b/>
          <w:bCs w:val="0"/>
          <w:sz w:val="26"/>
          <w:szCs w:val="26"/>
          <w:u w:val="single"/>
        </w:rPr>
      </w:pPr>
    </w:p>
    <w:p w:rsidR="008D1B83" w:rsidRPr="009A6462" w:rsidRDefault="008D1B83" w:rsidP="008D1B83">
      <w:pPr>
        <w:jc w:val="center"/>
        <w:rPr>
          <w:b/>
          <w:bCs w:val="0"/>
          <w:sz w:val="26"/>
          <w:szCs w:val="26"/>
          <w:u w:val="single"/>
        </w:rPr>
      </w:pPr>
    </w:p>
    <w:p w:rsidR="008D1B83" w:rsidRPr="009A6462" w:rsidRDefault="008D1B83" w:rsidP="008D1B83">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8D1B83" w:rsidRPr="009A6462" w:rsidRDefault="008D1B83" w:rsidP="008D1B83">
      <w:pPr>
        <w:pStyle w:val="26"/>
        <w:pageBreakBefore/>
        <w:numPr>
          <w:ilvl w:val="2"/>
          <w:numId w:val="80"/>
        </w:numPr>
        <w:tabs>
          <w:tab w:val="clear" w:pos="2694"/>
          <w:tab w:val="num" w:pos="1134"/>
        </w:tabs>
        <w:ind w:left="1134"/>
        <w:outlineLvl w:val="2"/>
        <w:rPr>
          <w:sz w:val="26"/>
          <w:szCs w:val="26"/>
        </w:rPr>
        <w:sectPr w:rsidR="008D1B83" w:rsidRPr="009A6462" w:rsidSect="00B963F9">
          <w:pgSz w:w="16838" w:h="11906" w:orient="landscape" w:code="9"/>
          <w:pgMar w:top="1134" w:right="680" w:bottom="567" w:left="1134" w:header="680" w:footer="278" w:gutter="0"/>
          <w:cols w:space="708"/>
          <w:titlePg/>
          <w:docGrid w:linePitch="360"/>
        </w:sectPr>
      </w:pPr>
    </w:p>
    <w:p w:rsidR="008D1B83" w:rsidRPr="009A6462" w:rsidRDefault="008D1B83" w:rsidP="008D1B83">
      <w:pPr>
        <w:pStyle w:val="3"/>
        <w:rPr>
          <w:sz w:val="26"/>
          <w:szCs w:val="26"/>
        </w:rPr>
      </w:pPr>
      <w:bookmarkStart w:id="1225" w:name="_Toc426108838"/>
      <w:bookmarkStart w:id="1226" w:name="_Toc441575253"/>
      <w:bookmarkStart w:id="1227" w:name="_Toc447269865"/>
      <w:r w:rsidRPr="009A6462">
        <w:rPr>
          <w:sz w:val="26"/>
          <w:szCs w:val="26"/>
        </w:rPr>
        <w:lastRenderedPageBreak/>
        <w:t>Инструкции по заполнению</w:t>
      </w:r>
      <w:bookmarkEnd w:id="1225"/>
      <w:bookmarkEnd w:id="1226"/>
      <w:bookmarkEnd w:id="1227"/>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предварительно заполняет графы:</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 xml:space="preserve">«Участник», в </w:t>
      </w:r>
      <w:proofErr w:type="gramStart"/>
      <w:r w:rsidRPr="009A6462">
        <w:rPr>
          <w:sz w:val="26"/>
          <w:szCs w:val="26"/>
        </w:rPr>
        <w:t>которой</w:t>
      </w:r>
      <w:proofErr w:type="gramEnd"/>
      <w:r w:rsidRPr="009A6462">
        <w:rPr>
          <w:sz w:val="26"/>
          <w:szCs w:val="26"/>
        </w:rPr>
        <w:t xml:space="preserve">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proofErr w:type="gramStart"/>
      <w:r w:rsidRPr="009A6462">
        <w:rPr>
          <w:sz w:val="26"/>
          <w:szCs w:val="26"/>
        </w:rPr>
        <w:t>«Номер на ЭТП», в которой указывает номер закупочной процедуры на ЭТП.</w:t>
      </w:r>
      <w:proofErr w:type="gramEnd"/>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Расписка составляется в двух экземплярах, один из которых остается у Организатора.</w:t>
      </w:r>
    </w:p>
    <w:p w:rsidR="008D1B83" w:rsidRPr="009A6462" w:rsidRDefault="008D1B83" w:rsidP="008D1B83">
      <w:pPr>
        <w:ind w:firstLine="0"/>
        <w:rPr>
          <w:bCs w:val="0"/>
          <w:sz w:val="26"/>
          <w:szCs w:val="26"/>
        </w:rPr>
      </w:pPr>
    </w:p>
    <w:p w:rsidR="008D1B83" w:rsidRPr="009A6462" w:rsidRDefault="008D1B83" w:rsidP="008D1B83">
      <w:pPr>
        <w:rPr>
          <w:sz w:val="26"/>
          <w:szCs w:val="26"/>
        </w:rPr>
      </w:pPr>
    </w:p>
    <w:p w:rsidR="00635719" w:rsidRPr="009A6462" w:rsidRDefault="00635719" w:rsidP="00635719">
      <w:pPr>
        <w:rPr>
          <w:sz w:val="26"/>
          <w:szCs w:val="26"/>
        </w:rPr>
      </w:pPr>
    </w:p>
    <w:sectPr w:rsidR="00635719" w:rsidRPr="009A6462"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710" w:rsidRDefault="00FE3710">
      <w:pPr>
        <w:spacing w:line="240" w:lineRule="auto"/>
      </w:pPr>
      <w:r>
        <w:separator/>
      </w:r>
    </w:p>
  </w:endnote>
  <w:endnote w:type="continuationSeparator" w:id="0">
    <w:p w:rsidR="00FE3710" w:rsidRDefault="00FE3710">
      <w:pPr>
        <w:spacing w:line="240" w:lineRule="auto"/>
      </w:pPr>
      <w:r>
        <w:continuationSeparator/>
      </w:r>
    </w:p>
  </w:endnote>
  <w:endnote w:id="1">
    <w:p w:rsidR="00F67C6A" w:rsidRDefault="00F67C6A"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7C6A" w:rsidRDefault="00F67C6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Pr="00FA0376" w:rsidRDefault="00F67C6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A1CB5">
      <w:rPr>
        <w:noProof/>
        <w:sz w:val="16"/>
        <w:szCs w:val="16"/>
        <w:lang w:eastAsia="ru-RU"/>
      </w:rPr>
      <w:t>40</w:t>
    </w:r>
    <w:r w:rsidRPr="00FA0376">
      <w:rPr>
        <w:sz w:val="16"/>
        <w:szCs w:val="16"/>
        <w:lang w:eastAsia="ru-RU"/>
      </w:rPr>
      <w:fldChar w:fldCharType="end"/>
    </w:r>
  </w:p>
  <w:p w:rsidR="00F67C6A" w:rsidRPr="00EE0539" w:rsidRDefault="00F67C6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337CE">
      <w:rPr>
        <w:sz w:val="18"/>
        <w:szCs w:val="18"/>
      </w:rPr>
      <w:t xml:space="preserve">Договоров на </w:t>
    </w:r>
    <w:r w:rsidR="003E5DE6" w:rsidRPr="003E5DE6">
      <w:rPr>
        <w:sz w:val="18"/>
        <w:szCs w:val="18"/>
      </w:rPr>
      <w:t xml:space="preserve">поставку </w:t>
    </w:r>
    <w:r w:rsidR="00B71256" w:rsidRPr="00B71256">
      <w:rPr>
        <w:sz w:val="18"/>
        <w:szCs w:val="18"/>
      </w:rPr>
      <w:t xml:space="preserve">электродвигателей и генераторов </w:t>
    </w:r>
    <w:r w:rsidRPr="009337CE">
      <w:rPr>
        <w:sz w:val="18"/>
        <w:szCs w:val="18"/>
      </w:rPr>
      <w:t>для нужд ПАО «МРСК Центра» (филиала «</w:t>
    </w:r>
    <w:proofErr w:type="spellStart"/>
    <w:r w:rsidRPr="009337CE">
      <w:rPr>
        <w:sz w:val="18"/>
        <w:szCs w:val="18"/>
      </w:rPr>
      <w:t>Орёлэнерго</w:t>
    </w:r>
    <w:proofErr w:type="spellEnd"/>
    <w:r w:rsidRPr="009337C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710" w:rsidRDefault="00FE3710">
      <w:pPr>
        <w:spacing w:line="240" w:lineRule="auto"/>
      </w:pPr>
      <w:r>
        <w:separator/>
      </w:r>
    </w:p>
  </w:footnote>
  <w:footnote w:type="continuationSeparator" w:id="0">
    <w:p w:rsidR="00FE3710" w:rsidRDefault="00FE3710">
      <w:pPr>
        <w:spacing w:line="240" w:lineRule="auto"/>
      </w:pPr>
      <w:r>
        <w:continuationSeparator/>
      </w:r>
    </w:p>
  </w:footnote>
  <w:footnote w:id="1">
    <w:p w:rsidR="00F67C6A" w:rsidRDefault="00F67C6A"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Pr="00930031" w:rsidRDefault="00F67C6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6A" w:rsidRDefault="00F67C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3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4635"/>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777CF"/>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0DC"/>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4FEB"/>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5FF6"/>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D7ED6"/>
    <w:rsid w:val="003E170D"/>
    <w:rsid w:val="003E5DE6"/>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97A27"/>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44CC"/>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870"/>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0C7"/>
    <w:rsid w:val="007A0938"/>
    <w:rsid w:val="007A439E"/>
    <w:rsid w:val="007A5BD1"/>
    <w:rsid w:val="007A681C"/>
    <w:rsid w:val="007A6A39"/>
    <w:rsid w:val="007A6BF1"/>
    <w:rsid w:val="007A7CFF"/>
    <w:rsid w:val="007B04F3"/>
    <w:rsid w:val="007B29BE"/>
    <w:rsid w:val="007B5153"/>
    <w:rsid w:val="007B6A8B"/>
    <w:rsid w:val="007C18F1"/>
    <w:rsid w:val="007C4462"/>
    <w:rsid w:val="007C49C7"/>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6E45"/>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37CE"/>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6462"/>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3D80"/>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256"/>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5C3"/>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33D41"/>
    <w:rsid w:val="00C41228"/>
    <w:rsid w:val="00C421E1"/>
    <w:rsid w:val="00C47845"/>
    <w:rsid w:val="00C521DF"/>
    <w:rsid w:val="00C55B59"/>
    <w:rsid w:val="00C606DE"/>
    <w:rsid w:val="00C634E3"/>
    <w:rsid w:val="00C6609A"/>
    <w:rsid w:val="00C70F61"/>
    <w:rsid w:val="00C74146"/>
    <w:rsid w:val="00C74643"/>
    <w:rsid w:val="00C83E85"/>
    <w:rsid w:val="00C83EB1"/>
    <w:rsid w:val="00C84FF2"/>
    <w:rsid w:val="00C85C4D"/>
    <w:rsid w:val="00C865CB"/>
    <w:rsid w:val="00C86793"/>
    <w:rsid w:val="00C87A34"/>
    <w:rsid w:val="00C94B16"/>
    <w:rsid w:val="00C95F76"/>
    <w:rsid w:val="00C96484"/>
    <w:rsid w:val="00C96CE2"/>
    <w:rsid w:val="00C97FDB"/>
    <w:rsid w:val="00CA1CB5"/>
    <w:rsid w:val="00CA2539"/>
    <w:rsid w:val="00CA64E5"/>
    <w:rsid w:val="00CA7861"/>
    <w:rsid w:val="00CB6141"/>
    <w:rsid w:val="00CB7EB3"/>
    <w:rsid w:val="00CC3810"/>
    <w:rsid w:val="00CC4C3A"/>
    <w:rsid w:val="00CC6D7C"/>
    <w:rsid w:val="00CD0A76"/>
    <w:rsid w:val="00CD322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7C6A"/>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E95"/>
    <w:rsid w:val="00FB00C0"/>
    <w:rsid w:val="00FB1839"/>
    <w:rsid w:val="00FB34FA"/>
    <w:rsid w:val="00FB666F"/>
    <w:rsid w:val="00FB6C72"/>
    <w:rsid w:val="00FB7C04"/>
    <w:rsid w:val="00FC1D5F"/>
    <w:rsid w:val="00FC2A9D"/>
    <w:rsid w:val="00FD0E28"/>
    <w:rsid w:val="00FE0052"/>
    <w:rsid w:val="00FE1CA6"/>
    <w:rsid w:val="00FE239E"/>
    <w:rsid w:val="00FE3710"/>
    <w:rsid w:val="00FE5298"/>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97887-5E68-4B1F-AD39-A5C2D302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95</Pages>
  <Words>24237</Words>
  <Characters>138154</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162067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43</cp:revision>
  <cp:lastPrinted>2015-12-29T14:27:00Z</cp:lastPrinted>
  <dcterms:created xsi:type="dcterms:W3CDTF">2016-04-01T06:18:00Z</dcterms:created>
  <dcterms:modified xsi:type="dcterms:W3CDTF">2016-10-20T13:56:00Z</dcterms:modified>
</cp:coreProperties>
</file>