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753" w:rsidRPr="00083D75" w:rsidRDefault="00864753" w:rsidP="0086475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65606" w:rsidTr="00B808ED">
        <w:tc>
          <w:tcPr>
            <w:tcW w:w="3227" w:type="dxa"/>
            <w:hideMark/>
          </w:tcPr>
          <w:p w:rsidR="00565606" w:rsidRPr="009E46D4" w:rsidRDefault="00565606" w:rsidP="00B808E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</w:tcPr>
          <w:p w:rsidR="00565606" w:rsidRPr="00565606" w:rsidRDefault="00DC3D7E" w:rsidP="00DC3D7E">
            <w:pPr>
              <w:ind w:firstLine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         </w:t>
            </w:r>
            <w:r w:rsidR="00565606">
              <w:rPr>
                <w:b/>
                <w:color w:val="000000"/>
                <w:sz w:val="26"/>
                <w:szCs w:val="26"/>
              </w:rPr>
              <w:t>3</w:t>
            </w:r>
          </w:p>
        </w:tc>
      </w:tr>
      <w:tr w:rsidR="00565606" w:rsidTr="00B808ED">
        <w:tc>
          <w:tcPr>
            <w:tcW w:w="3227" w:type="dxa"/>
            <w:hideMark/>
          </w:tcPr>
          <w:p w:rsidR="00565606" w:rsidRPr="009E46D4" w:rsidRDefault="00565606" w:rsidP="00565606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</w:tcPr>
          <w:p w:rsidR="00565606" w:rsidRPr="00166928" w:rsidRDefault="007B6201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2294446</w:t>
            </w:r>
          </w:p>
          <w:p w:rsidR="00565606" w:rsidRDefault="007B6201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2325214</w:t>
            </w:r>
          </w:p>
          <w:p w:rsidR="009D6B48" w:rsidRPr="00CE0AFB" w:rsidRDefault="007B6201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2321272</w:t>
            </w:r>
          </w:p>
          <w:p w:rsidR="00565606" w:rsidRDefault="00565606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024CE">
              <w:rPr>
                <w:b/>
                <w:color w:val="000000"/>
                <w:sz w:val="24"/>
                <w:szCs w:val="24"/>
              </w:rPr>
              <w:t>2</w:t>
            </w:r>
            <w:r w:rsidR="007B6201">
              <w:rPr>
                <w:b/>
                <w:color w:val="000000"/>
                <w:sz w:val="24"/>
                <w:szCs w:val="24"/>
              </w:rPr>
              <w:t>325395</w:t>
            </w:r>
          </w:p>
          <w:p w:rsidR="00AF11F9" w:rsidRDefault="007B6201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2325067</w:t>
            </w:r>
          </w:p>
          <w:p w:rsidR="00AF11F9" w:rsidRDefault="007B6201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2003879</w:t>
            </w:r>
          </w:p>
          <w:p w:rsidR="009D6B48" w:rsidRPr="009E46D4" w:rsidRDefault="009D6B48" w:rsidP="007B6201">
            <w:pPr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370CF0" w:rsidRDefault="00692C6A" w:rsidP="00370CF0">
      <w:pPr>
        <w:spacing w:line="276" w:lineRule="auto"/>
        <w:ind w:left="5670" w:right="-1" w:firstLine="0"/>
        <w:jc w:val="right"/>
        <w:rPr>
          <w:sz w:val="24"/>
          <w:szCs w:val="24"/>
        </w:rPr>
      </w:pPr>
      <w:r w:rsidRPr="00370CF0">
        <w:rPr>
          <w:sz w:val="24"/>
          <w:szCs w:val="24"/>
        </w:rPr>
        <w:t>И.о.</w:t>
      </w:r>
      <w:r w:rsidR="00370CF0" w:rsidRPr="00370CF0">
        <w:rPr>
          <w:sz w:val="24"/>
          <w:szCs w:val="24"/>
        </w:rPr>
        <w:t>начальника управления Логистики и МТО</w:t>
      </w:r>
    </w:p>
    <w:p w:rsidR="00370CF0" w:rsidRPr="00370CF0" w:rsidRDefault="00F66F64" w:rsidP="00370CF0">
      <w:pPr>
        <w:spacing w:line="276" w:lineRule="auto"/>
        <w:ind w:left="5670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Центра»-«Орелэнерго»</w:t>
      </w:r>
    </w:p>
    <w:p w:rsidR="00370CF0" w:rsidRPr="00370CF0" w:rsidRDefault="00370CF0" w:rsidP="00370CF0">
      <w:pPr>
        <w:spacing w:line="276" w:lineRule="auto"/>
        <w:ind w:right="-1" w:firstLine="0"/>
        <w:rPr>
          <w:sz w:val="24"/>
          <w:szCs w:val="24"/>
        </w:rPr>
      </w:pPr>
    </w:p>
    <w:p w:rsidR="00864753" w:rsidRPr="00370CF0" w:rsidRDefault="00864753" w:rsidP="00864753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370CF0">
        <w:rPr>
          <w:sz w:val="24"/>
          <w:szCs w:val="24"/>
        </w:rPr>
        <w:t>___________________</w:t>
      </w:r>
      <w:r w:rsidR="00F66F64">
        <w:rPr>
          <w:sz w:val="24"/>
          <w:szCs w:val="24"/>
        </w:rPr>
        <w:t xml:space="preserve"> Печурин А.В.</w:t>
      </w:r>
    </w:p>
    <w:p w:rsidR="00864753" w:rsidRPr="00370CF0" w:rsidRDefault="00565606" w:rsidP="00864753">
      <w:pPr>
        <w:spacing w:line="276" w:lineRule="auto"/>
        <w:ind w:right="-2"/>
        <w:jc w:val="right"/>
        <w:rPr>
          <w:caps/>
          <w:sz w:val="24"/>
          <w:szCs w:val="24"/>
        </w:rPr>
      </w:pPr>
      <w:r w:rsidRPr="00370CF0">
        <w:rPr>
          <w:sz w:val="24"/>
          <w:szCs w:val="24"/>
        </w:rPr>
        <w:t>«</w:t>
      </w:r>
      <w:r w:rsidR="00864753" w:rsidRPr="00370CF0">
        <w:rPr>
          <w:sz w:val="24"/>
          <w:szCs w:val="24"/>
        </w:rPr>
        <w:t>_____</w:t>
      </w:r>
      <w:r w:rsidRPr="00370CF0">
        <w:rPr>
          <w:sz w:val="24"/>
          <w:szCs w:val="24"/>
        </w:rPr>
        <w:t>__»</w:t>
      </w:r>
      <w:r w:rsidR="00864753" w:rsidRPr="00370CF0">
        <w:rPr>
          <w:sz w:val="24"/>
          <w:szCs w:val="24"/>
        </w:rPr>
        <w:t xml:space="preserve"> ___________________ 201</w:t>
      </w:r>
      <w:r w:rsidRPr="00370CF0">
        <w:rPr>
          <w:sz w:val="24"/>
          <w:szCs w:val="24"/>
        </w:rPr>
        <w:t>5</w:t>
      </w:r>
      <w:r w:rsidR="00864753" w:rsidRPr="00370CF0">
        <w:rPr>
          <w:sz w:val="24"/>
          <w:szCs w:val="24"/>
        </w:rPr>
        <w:t xml:space="preserve"> г.</w:t>
      </w:r>
    </w:p>
    <w:p w:rsidR="001F5706" w:rsidRPr="00EB40C8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5310E2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7F00E6">
        <w:rPr>
          <w:b/>
          <w:sz w:val="26"/>
          <w:szCs w:val="26"/>
        </w:rPr>
        <w:t>автотракторных запчастей</w:t>
      </w:r>
      <w:r w:rsidR="003F4E6C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D94264">
        <w:rPr>
          <w:b/>
          <w:sz w:val="26"/>
          <w:szCs w:val="26"/>
          <w:u w:val="single"/>
        </w:rPr>
        <w:t>209С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4F4E9E">
      <w:pPr>
        <w:pStyle w:val="ad"/>
        <w:numPr>
          <w:ilvl w:val="1"/>
          <w:numId w:val="43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53555A">
        <w:rPr>
          <w:sz w:val="24"/>
          <w:szCs w:val="24"/>
        </w:rPr>
        <w:t>автотракторных запчастей</w:t>
      </w:r>
      <w:r w:rsidR="00D1149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B6CB8">
        <w:rPr>
          <w:sz w:val="24"/>
          <w:szCs w:val="24"/>
        </w:rPr>
        <w:t>начений, приведенных в таблиц</w:t>
      </w:r>
      <w:r w:rsidR="003F2D3B">
        <w:rPr>
          <w:sz w:val="24"/>
          <w:szCs w:val="24"/>
        </w:rPr>
        <w:t>е № 1</w:t>
      </w:r>
      <w:r w:rsidRPr="00101DD6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 № 1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82"/>
        <w:gridCol w:w="2835"/>
        <w:gridCol w:w="7088"/>
      </w:tblGrid>
      <w:tr w:rsidR="00EE2A46" w:rsidRPr="001A7AC6" w:rsidTr="00DB741F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Default="00EE2A46" w:rsidP="00DB741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EE2A46" w:rsidRPr="001A7AC6" w:rsidRDefault="00EE2A46" w:rsidP="00DB741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B74A26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B74A26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E2A46" w:rsidRPr="001A7AC6" w:rsidTr="00DB741F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4D1E84" w:rsidRDefault="00EE2A46" w:rsidP="00DB741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4D1E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AB9" w:rsidRPr="00662AB9" w:rsidRDefault="00662AB9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662AB9" w:rsidRDefault="00662AB9" w:rsidP="00662AB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Двигатель 210 л/с КАМАЗ 740-1000400</w:t>
            </w:r>
          </w:p>
          <w:p w:rsidR="00EE2A46" w:rsidRPr="00662AB9" w:rsidRDefault="00EE2A46" w:rsidP="00662AB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1A7AC6" w:rsidRDefault="002950EF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ТУ-37.104.224-2001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EF36F7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>Модель – дизель Камаз-740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Число цилиндров - 8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EF36F7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>Рабочий объем, л - 10,85</w:t>
            </w:r>
            <w:r w:rsidR="00EE2A46" w:rsidRPr="00EF36F7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EF36F7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>Гарантируемая мощность, кВт (л. с.) - 154,4(210)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EF36F7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>Максимальный крутящий момент, Н/ м (кгс/м) - 650 (65)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EF36F7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Тип- четырехтактный с воспламенением от сжатия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>Масса силового агрегата, кг - 1120</w:t>
            </w:r>
          </w:p>
        </w:tc>
      </w:tr>
      <w:tr w:rsidR="00EF36F7" w:rsidTr="00EF36F7">
        <w:trPr>
          <w:trHeight w:val="31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F7" w:rsidRPr="001A7AC6" w:rsidRDefault="00EF36F7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F7" w:rsidRPr="001A7AC6" w:rsidRDefault="00EF36F7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6F7" w:rsidRPr="00EF36F7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>Диаметр цилиндров и ход поршня, мм - 120x120</w:t>
            </w:r>
          </w:p>
        </w:tc>
      </w:tr>
      <w:tr w:rsidR="00EE2A46" w:rsidRPr="001A7AC6" w:rsidTr="00DB741F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4D1E84" w:rsidRDefault="00EE2A46" w:rsidP="00DB741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4D1E8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AB9" w:rsidRDefault="00662AB9" w:rsidP="00662AB9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Двигатель ЗМЗ-51100А 511-1000398</w:t>
            </w:r>
          </w:p>
          <w:p w:rsidR="00695F75" w:rsidRPr="00662AB9" w:rsidRDefault="00695F75" w:rsidP="00662AB9">
            <w:pPr>
              <w:tabs>
                <w:tab w:val="left" w:pos="1325"/>
              </w:tabs>
              <w:ind w:right="-156" w:firstLine="0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1A7AC6" w:rsidRDefault="00DD37DC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 Р ИСО 3046-2004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DD37DC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 xml:space="preserve">Модель – </w:t>
            </w:r>
            <w:r>
              <w:rPr>
                <w:sz w:val="24"/>
                <w:szCs w:val="24"/>
              </w:rPr>
              <w:t>ЗМЗ-511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DD37DC" w:rsidRDefault="00DD37DC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37DC">
              <w:rPr>
                <w:sz w:val="24"/>
                <w:szCs w:val="24"/>
              </w:rPr>
              <w:t>оличество цилиндров - 8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DD37DC" w:rsidRDefault="00DD37DC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Тип- четырехтактный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DD37DC" w:rsidRDefault="00DD37DC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37DC">
              <w:rPr>
                <w:sz w:val="24"/>
                <w:szCs w:val="24"/>
              </w:rPr>
              <w:t>Номинальная мощность при частоте вращения</w:t>
            </w:r>
            <w:r w:rsidRPr="00DD37DC">
              <w:rPr>
                <w:sz w:val="24"/>
                <w:szCs w:val="24"/>
              </w:rPr>
              <w:br/>
              <w:t>коленчатого вала 3200-3400 1/мин, кВт (л. с.) -  92 (125)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CE0AFB" w:rsidRDefault="00CE0AFB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E0AFB">
              <w:rPr>
                <w:sz w:val="24"/>
                <w:szCs w:val="24"/>
              </w:rPr>
              <w:t>Минимальный удельный</w:t>
            </w:r>
            <w:r w:rsidRPr="00CE0AFB">
              <w:rPr>
                <w:sz w:val="24"/>
                <w:szCs w:val="24"/>
              </w:rPr>
              <w:br/>
              <w:t>расход топлива г/кВт*ч (г/л. С.*ч) - 286 (210)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CE0AFB" w:rsidRDefault="00CE0AFB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E0AFB">
              <w:rPr>
                <w:sz w:val="24"/>
                <w:szCs w:val="24"/>
              </w:rPr>
              <w:t>Ход поршня, мм - 80</w:t>
            </w:r>
          </w:p>
        </w:tc>
      </w:tr>
      <w:tr w:rsidR="00CE0AFB" w:rsidTr="00CE0AFB">
        <w:trPr>
          <w:trHeight w:val="36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FB" w:rsidRPr="001A7AC6" w:rsidRDefault="00CE0AFB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FB" w:rsidRPr="001A7AC6" w:rsidRDefault="00CE0AFB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FB" w:rsidRDefault="00CE0AFB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E0AFB">
              <w:rPr>
                <w:sz w:val="24"/>
                <w:szCs w:val="24"/>
              </w:rPr>
              <w:t>асса, кг - 262</w:t>
            </w:r>
          </w:p>
        </w:tc>
      </w:tr>
      <w:tr w:rsidR="0064347E" w:rsidRPr="001A7AC6" w:rsidTr="00DB741F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B74A26" w:rsidP="00DB741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AB9" w:rsidRDefault="00662AB9" w:rsidP="00662AB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 ГАЗ-66 66-11-1700010</w:t>
            </w:r>
          </w:p>
          <w:p w:rsidR="00CE0AFB" w:rsidRPr="001A7AC6" w:rsidRDefault="00CE0AFB" w:rsidP="00662AB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47E" w:rsidRPr="00695F75" w:rsidRDefault="00AD41E2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ГОСТ-52430-2005</w:t>
            </w:r>
          </w:p>
        </w:tc>
      </w:tr>
      <w:tr w:rsidR="0064347E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47E" w:rsidRPr="00C77976" w:rsidRDefault="00C7797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Тип - четырехступенчатая с синхронизаторами на 3 и 4 передачах</w:t>
            </w:r>
          </w:p>
        </w:tc>
      </w:tr>
      <w:tr w:rsidR="0064347E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47E" w:rsidRPr="00C77976" w:rsidRDefault="00C7797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Передаточные числа: 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  <w:r w:rsidRPr="00C77976">
              <w:rPr>
                <w:color w:val="000000"/>
                <w:sz w:val="24"/>
                <w:szCs w:val="24"/>
              </w:rPr>
              <w:t>-6</w:t>
            </w:r>
            <w:r>
              <w:rPr>
                <w:color w:val="000000"/>
                <w:sz w:val="24"/>
                <w:szCs w:val="24"/>
              </w:rPr>
              <w:t xml:space="preserve">,55; </w:t>
            </w:r>
            <w:r>
              <w:rPr>
                <w:color w:val="000000"/>
                <w:sz w:val="24"/>
                <w:szCs w:val="24"/>
                <w:lang w:val="en-US"/>
              </w:rPr>
              <w:t>II</w:t>
            </w:r>
            <w:r w:rsidRPr="00C77976">
              <w:rPr>
                <w:color w:val="000000"/>
                <w:sz w:val="24"/>
                <w:szCs w:val="24"/>
              </w:rPr>
              <w:t>-3</w:t>
            </w:r>
            <w:r>
              <w:rPr>
                <w:color w:val="000000"/>
                <w:sz w:val="24"/>
                <w:szCs w:val="24"/>
              </w:rPr>
              <w:t xml:space="preserve">,09; </w:t>
            </w:r>
            <w:r>
              <w:rPr>
                <w:color w:val="000000"/>
                <w:sz w:val="24"/>
                <w:szCs w:val="24"/>
                <w:lang w:val="en-US"/>
              </w:rPr>
              <w:t>III</w:t>
            </w:r>
            <w:r w:rsidRPr="00C77976">
              <w:rPr>
                <w:color w:val="000000"/>
                <w:sz w:val="24"/>
                <w:szCs w:val="24"/>
              </w:rPr>
              <w:t>-1</w:t>
            </w:r>
            <w:r>
              <w:rPr>
                <w:color w:val="000000"/>
                <w:sz w:val="24"/>
                <w:szCs w:val="24"/>
              </w:rPr>
              <w:t>,71;</w:t>
            </w:r>
            <w:r w:rsidRPr="00C779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IV</w:t>
            </w:r>
            <w:r w:rsidRPr="00C77976">
              <w:rPr>
                <w:color w:val="000000"/>
                <w:sz w:val="24"/>
                <w:szCs w:val="24"/>
              </w:rPr>
              <w:t>-1</w:t>
            </w:r>
            <w:r>
              <w:rPr>
                <w:color w:val="000000"/>
                <w:sz w:val="24"/>
                <w:szCs w:val="24"/>
              </w:rPr>
              <w:t>,00; З.Х.-7,77</w:t>
            </w:r>
          </w:p>
        </w:tc>
      </w:tr>
      <w:tr w:rsidR="00C77976" w:rsidRPr="001A7AC6" w:rsidTr="00C77976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Pr="001A7AC6" w:rsidRDefault="00C7797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Pr="001A7AC6" w:rsidRDefault="00C7797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976" w:rsidRPr="001A7AC6" w:rsidRDefault="00C7797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E0AFB">
              <w:rPr>
                <w:sz w:val="24"/>
                <w:szCs w:val="24"/>
              </w:rPr>
              <w:t xml:space="preserve">асса, кг - </w:t>
            </w:r>
            <w:r>
              <w:rPr>
                <w:sz w:val="24"/>
                <w:szCs w:val="24"/>
              </w:rPr>
              <w:t>55</w:t>
            </w:r>
          </w:p>
        </w:tc>
      </w:tr>
      <w:tr w:rsidR="0064347E" w:rsidRPr="001A7AC6" w:rsidTr="00C77976">
        <w:trPr>
          <w:trHeight w:val="36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EF6E80" w:rsidRDefault="00EF6E80" w:rsidP="0064347E">
      <w:pPr>
        <w:ind w:left="851" w:firstLine="0"/>
      </w:pPr>
    </w:p>
    <w:p w:rsidR="00C77976" w:rsidRDefault="00C77976" w:rsidP="0064347E">
      <w:pPr>
        <w:ind w:left="851" w:firstLine="0"/>
      </w:pPr>
    </w:p>
    <w:p w:rsidR="00C77976" w:rsidRDefault="00C77976" w:rsidP="0064347E">
      <w:pPr>
        <w:ind w:left="851" w:firstLine="0"/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1202"/>
        <w:gridCol w:w="2715"/>
        <w:gridCol w:w="6588"/>
      </w:tblGrid>
      <w:tr w:rsidR="00C77976" w:rsidRPr="001A7AC6" w:rsidTr="009617BF">
        <w:trPr>
          <w:trHeight w:val="871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Default="00C77976" w:rsidP="009617B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C77976" w:rsidRPr="001A7AC6" w:rsidRDefault="00C77976" w:rsidP="009617B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Pr="001A7AC6" w:rsidRDefault="00C77976" w:rsidP="009617B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Pr="001A7AC6" w:rsidRDefault="00C77976" w:rsidP="009617B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C77976" w:rsidRPr="001A7AC6" w:rsidTr="009617BF">
        <w:trPr>
          <w:trHeight w:val="377"/>
        </w:trPr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Pr="004D1E84" w:rsidRDefault="00C77976" w:rsidP="009617B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AB9" w:rsidRDefault="00662AB9" w:rsidP="00662AB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Коробка раздаточная ГАЗ 66-40-1800010</w:t>
            </w:r>
          </w:p>
          <w:p w:rsidR="00C77976" w:rsidRPr="00662AB9" w:rsidRDefault="00C77976" w:rsidP="00662AB9">
            <w:pPr>
              <w:tabs>
                <w:tab w:val="left" w:pos="1325"/>
              </w:tabs>
              <w:ind w:right="-156" w:firstLine="0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976" w:rsidRPr="001A7AC6" w:rsidRDefault="00AD41E2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ГОСТ-52430-2005</w:t>
            </w:r>
          </w:p>
        </w:tc>
      </w:tr>
      <w:tr w:rsidR="00C77976" w:rsidRPr="00EF36F7" w:rsidTr="009617BF">
        <w:trPr>
          <w:trHeight w:val="296"/>
        </w:trPr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Pr="001A7AC6" w:rsidRDefault="00C77976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Pr="001A7AC6" w:rsidRDefault="00C77976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976" w:rsidRPr="00556FCA" w:rsidRDefault="00556FCA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Передаточные числа: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I-1</w:t>
            </w:r>
            <w:r>
              <w:rPr>
                <w:color w:val="000000"/>
                <w:sz w:val="24"/>
                <w:szCs w:val="24"/>
              </w:rPr>
              <w:t xml:space="preserve">,982; </w:t>
            </w:r>
            <w:r>
              <w:rPr>
                <w:color w:val="000000"/>
                <w:sz w:val="24"/>
                <w:szCs w:val="24"/>
                <w:lang w:val="en-US"/>
              </w:rPr>
              <w:t>II-1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</w:tr>
      <w:tr w:rsidR="00556FCA" w:rsidTr="009617BF">
        <w:trPr>
          <w:trHeight w:val="227"/>
        </w:trPr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FCA" w:rsidRPr="001A7AC6" w:rsidRDefault="00556FCA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FCA" w:rsidRPr="001A7AC6" w:rsidRDefault="00556FCA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5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FCA" w:rsidRDefault="00556FCA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E0AFB">
              <w:rPr>
                <w:sz w:val="24"/>
                <w:szCs w:val="24"/>
              </w:rPr>
              <w:t xml:space="preserve">асса, кг - </w:t>
            </w:r>
            <w:r>
              <w:rPr>
                <w:sz w:val="24"/>
                <w:szCs w:val="24"/>
              </w:rPr>
              <w:t>53</w:t>
            </w:r>
          </w:p>
        </w:tc>
      </w:tr>
      <w:tr w:rsidR="00C77976" w:rsidRPr="001A7AC6" w:rsidTr="009617BF">
        <w:trPr>
          <w:trHeight w:val="296"/>
        </w:trPr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Pr="004D1E84" w:rsidRDefault="00202685" w:rsidP="009617B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AB9" w:rsidRDefault="00662AB9" w:rsidP="00662AB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 с делителем в сборе КАМАЗ 15-1700050</w:t>
            </w:r>
          </w:p>
          <w:p w:rsidR="00A80885" w:rsidRPr="004D1E84" w:rsidRDefault="00A80885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976" w:rsidRPr="001A7AC6" w:rsidRDefault="00AD41E2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ГОСТ-52430-2005</w:t>
            </w:r>
          </w:p>
        </w:tc>
      </w:tr>
      <w:tr w:rsidR="00C77976" w:rsidTr="009617BF">
        <w:trPr>
          <w:trHeight w:val="296"/>
        </w:trPr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Pr="001A7AC6" w:rsidRDefault="00C77976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Pr="001A7AC6" w:rsidRDefault="00C77976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976" w:rsidRDefault="00A80885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– механическая, пятиступенчатая с передним ускоряющим делителем</w:t>
            </w:r>
          </w:p>
        </w:tc>
      </w:tr>
      <w:tr w:rsidR="00AD41E2" w:rsidRPr="00DD37DC" w:rsidTr="009617BF">
        <w:trPr>
          <w:trHeight w:val="3175"/>
        </w:trPr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E2" w:rsidRPr="001A7AC6" w:rsidRDefault="00AD41E2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1E2" w:rsidRPr="001A7AC6" w:rsidRDefault="00AD41E2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5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1E2" w:rsidRDefault="00AD41E2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Передаточные числа: первая низшая – 7,82</w:t>
            </w:r>
          </w:p>
          <w:p w:rsidR="00AD41E2" w:rsidRDefault="00AD41E2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первая высшая – 6,38</w:t>
            </w:r>
          </w:p>
          <w:p w:rsidR="00AD41E2" w:rsidRDefault="00AD41E2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вторая низшая – 4,03</w:t>
            </w:r>
          </w:p>
          <w:p w:rsidR="00AD41E2" w:rsidRDefault="00AD41E2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вторая высшая – 3,29</w:t>
            </w:r>
          </w:p>
          <w:p w:rsidR="00AD41E2" w:rsidRDefault="00AD41E2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третья низшая – 2,5</w:t>
            </w:r>
          </w:p>
          <w:p w:rsidR="00AD41E2" w:rsidRDefault="00AD41E2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третья высшая – 2,04</w:t>
            </w:r>
          </w:p>
          <w:p w:rsidR="00AD41E2" w:rsidRDefault="00AD41E2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четвертая низшая – 1,53</w:t>
            </w:r>
          </w:p>
          <w:p w:rsidR="00AD41E2" w:rsidRDefault="00AD41E2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четвертая высшая – 1,25</w:t>
            </w:r>
          </w:p>
          <w:p w:rsidR="00AD41E2" w:rsidRDefault="00AD41E2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пятая низшая – 1,0</w:t>
            </w:r>
          </w:p>
          <w:p w:rsidR="00AD41E2" w:rsidRDefault="00AD41E2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пятая высшая – 0,815</w:t>
            </w:r>
          </w:p>
          <w:p w:rsidR="00AD41E2" w:rsidRDefault="00AD41E2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задний ход низшая – 7,38</w:t>
            </w:r>
          </w:p>
          <w:p w:rsidR="00AD41E2" w:rsidRPr="00DD37DC" w:rsidRDefault="00AD41E2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задний ход высшая – 6,01</w:t>
            </w:r>
          </w:p>
        </w:tc>
      </w:tr>
      <w:tr w:rsidR="00202685" w:rsidRPr="00DD37DC" w:rsidTr="009617BF">
        <w:trPr>
          <w:trHeight w:val="393"/>
        </w:trPr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685" w:rsidRPr="001A7AC6" w:rsidRDefault="00202685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685" w:rsidRPr="001A7AC6" w:rsidRDefault="00202685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5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685" w:rsidRPr="00DD37DC" w:rsidRDefault="00AD41E2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E0AFB">
              <w:rPr>
                <w:sz w:val="24"/>
                <w:szCs w:val="24"/>
              </w:rPr>
              <w:t xml:space="preserve">асса, кг - </w:t>
            </w:r>
            <w:r>
              <w:rPr>
                <w:sz w:val="24"/>
                <w:szCs w:val="24"/>
              </w:rPr>
              <w:t>320</w:t>
            </w:r>
          </w:p>
        </w:tc>
      </w:tr>
      <w:tr w:rsidR="00C77976" w:rsidRPr="00695F75" w:rsidTr="009617BF">
        <w:trPr>
          <w:trHeight w:val="414"/>
        </w:trPr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Pr="001A7AC6" w:rsidRDefault="00202685" w:rsidP="009617B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Default="00D51250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Стартер ГАЗ-53</w:t>
            </w:r>
          </w:p>
          <w:p w:rsidR="00691C1F" w:rsidRPr="001A7AC6" w:rsidRDefault="00D51250" w:rsidP="009617B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 230А-378000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976" w:rsidRPr="00691C1F" w:rsidRDefault="00691C1F" w:rsidP="009617BF">
            <w:pPr>
              <w:tabs>
                <w:tab w:val="left" w:pos="1325"/>
              </w:tabs>
              <w:spacing w:line="276" w:lineRule="auto"/>
              <w:ind w:right="-156" w:firstLine="49"/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 xml:space="preserve">ГОСТ </w:t>
            </w:r>
            <w:r w:rsidR="007B6201">
              <w:rPr>
                <w:color w:val="0D0D0D" w:themeColor="text1" w:themeTint="F2"/>
                <w:sz w:val="24"/>
                <w:szCs w:val="24"/>
              </w:rPr>
              <w:t>8799-90</w:t>
            </w:r>
          </w:p>
        </w:tc>
      </w:tr>
      <w:tr w:rsidR="00691C1F" w:rsidRPr="00C77976" w:rsidTr="009617BF">
        <w:trPr>
          <w:trHeight w:val="419"/>
        </w:trPr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1F" w:rsidRPr="001A7AC6" w:rsidRDefault="00691C1F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1F" w:rsidRPr="001A7AC6" w:rsidRDefault="00691C1F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5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C1F" w:rsidRPr="00D51250" w:rsidRDefault="00691C1F" w:rsidP="009617BF">
            <w:pPr>
              <w:tabs>
                <w:tab w:val="left" w:pos="1325"/>
              </w:tabs>
              <w:spacing w:line="276" w:lineRule="auto"/>
              <w:ind w:right="-156" w:firstLine="49"/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 xml:space="preserve">Модель – </w:t>
            </w:r>
            <w:r w:rsidR="00D51250">
              <w:rPr>
                <w:color w:val="0D0D0D" w:themeColor="text1" w:themeTint="F2"/>
                <w:sz w:val="24"/>
                <w:szCs w:val="24"/>
              </w:rPr>
              <w:t>СТ 230А-378000</w:t>
            </w:r>
          </w:p>
        </w:tc>
      </w:tr>
      <w:tr w:rsidR="00C77976" w:rsidRPr="001A7AC6" w:rsidTr="009617BF">
        <w:trPr>
          <w:trHeight w:val="483"/>
        </w:trPr>
        <w:tc>
          <w:tcPr>
            <w:tcW w:w="1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Pr="001A7AC6" w:rsidRDefault="00C77976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Pr="001A7AC6" w:rsidRDefault="00C77976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976" w:rsidRPr="001A7AC6" w:rsidRDefault="00691C1F" w:rsidP="009617BF">
            <w:pPr>
              <w:tabs>
                <w:tab w:val="left" w:pos="1325"/>
              </w:tabs>
              <w:spacing w:line="276" w:lineRule="auto"/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E0AFB">
              <w:rPr>
                <w:sz w:val="24"/>
                <w:szCs w:val="24"/>
              </w:rPr>
              <w:t xml:space="preserve">асса, кг </w:t>
            </w:r>
            <w:r>
              <w:rPr>
                <w:sz w:val="24"/>
                <w:szCs w:val="24"/>
              </w:rPr>
              <w:t>–</w:t>
            </w:r>
            <w:r w:rsidRPr="00CE0AFB">
              <w:rPr>
                <w:sz w:val="24"/>
                <w:szCs w:val="24"/>
              </w:rPr>
              <w:t xml:space="preserve"> </w:t>
            </w:r>
            <w:r w:rsidR="007B6201">
              <w:rPr>
                <w:sz w:val="24"/>
                <w:szCs w:val="24"/>
              </w:rPr>
              <w:t>11,3</w:t>
            </w:r>
          </w:p>
        </w:tc>
      </w:tr>
    </w:tbl>
    <w:p w:rsidR="0053555A" w:rsidRPr="0064347E" w:rsidRDefault="0053555A" w:rsidP="00540F49">
      <w:pPr>
        <w:ind w:firstLine="0"/>
      </w:pPr>
    </w:p>
    <w:p w:rsidR="00612811" w:rsidRPr="0053555A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3555A">
        <w:rPr>
          <w:b/>
          <w:bCs/>
          <w:sz w:val="26"/>
          <w:szCs w:val="26"/>
        </w:rPr>
        <w:t>Общие требования.</w:t>
      </w:r>
    </w:p>
    <w:p w:rsidR="00612811" w:rsidRPr="0053555A" w:rsidRDefault="00612811" w:rsidP="00612811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3555A">
        <w:rPr>
          <w:sz w:val="24"/>
          <w:szCs w:val="24"/>
        </w:rPr>
        <w:t xml:space="preserve"> К поставке допуска</w:t>
      </w:r>
      <w:r w:rsidR="000858AE" w:rsidRPr="0053555A">
        <w:rPr>
          <w:sz w:val="24"/>
          <w:szCs w:val="24"/>
        </w:rPr>
        <w:t>ю</w:t>
      </w:r>
      <w:r w:rsidRPr="0053555A">
        <w:rPr>
          <w:sz w:val="24"/>
          <w:szCs w:val="24"/>
        </w:rPr>
        <w:t xml:space="preserve">тся </w:t>
      </w:r>
      <w:r w:rsidR="00990A06" w:rsidRPr="0053555A">
        <w:rPr>
          <w:sz w:val="24"/>
          <w:szCs w:val="24"/>
        </w:rPr>
        <w:t>автомобильные запасные части</w:t>
      </w:r>
      <w:r w:rsidRPr="0053555A">
        <w:rPr>
          <w:sz w:val="24"/>
          <w:szCs w:val="24"/>
        </w:rPr>
        <w:t>, отвечающ</w:t>
      </w:r>
      <w:r w:rsidR="000858AE" w:rsidRPr="0053555A">
        <w:rPr>
          <w:sz w:val="24"/>
          <w:szCs w:val="24"/>
        </w:rPr>
        <w:t>и</w:t>
      </w:r>
      <w:r w:rsidRPr="0053555A">
        <w:rPr>
          <w:sz w:val="24"/>
          <w:szCs w:val="24"/>
        </w:rPr>
        <w:t>е следующим требованиям:</w:t>
      </w:r>
    </w:p>
    <w:p w:rsidR="00775178" w:rsidRPr="0053555A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3555A"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53555A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3555A">
        <w:rPr>
          <w:sz w:val="24"/>
          <w:szCs w:val="24"/>
        </w:rPr>
        <w:t xml:space="preserve">для российских производителей - </w:t>
      </w:r>
      <w:r w:rsidR="000858AE" w:rsidRPr="0053555A">
        <w:rPr>
          <w:sz w:val="24"/>
          <w:szCs w:val="24"/>
        </w:rPr>
        <w:t>документы, подтверждающие соответствие тех</w:t>
      </w:r>
      <w:r w:rsidR="0071533A" w:rsidRPr="0053555A">
        <w:rPr>
          <w:sz w:val="24"/>
          <w:szCs w:val="24"/>
        </w:rPr>
        <w:t xml:space="preserve">ническим требованиям: </w:t>
      </w:r>
      <w:r w:rsidRPr="0053555A">
        <w:rPr>
          <w:sz w:val="24"/>
          <w:szCs w:val="24"/>
        </w:rPr>
        <w:t xml:space="preserve">положительное </w:t>
      </w:r>
      <w:r w:rsidR="0071533A" w:rsidRPr="0053555A">
        <w:rPr>
          <w:sz w:val="24"/>
          <w:szCs w:val="24"/>
        </w:rPr>
        <w:t>заключение МВК, ТУ</w:t>
      </w:r>
      <w:r w:rsidRPr="0053555A">
        <w:rPr>
          <w:sz w:val="24"/>
          <w:szCs w:val="24"/>
        </w:rPr>
        <w:t>;</w:t>
      </w:r>
    </w:p>
    <w:p w:rsidR="00F64478" w:rsidRPr="0053555A" w:rsidRDefault="00612811" w:rsidP="009C186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3555A">
        <w:rPr>
          <w:sz w:val="24"/>
          <w:szCs w:val="24"/>
        </w:rPr>
        <w:t>для импортн</w:t>
      </w:r>
      <w:r w:rsidR="004E144D" w:rsidRPr="0053555A">
        <w:rPr>
          <w:sz w:val="24"/>
          <w:szCs w:val="24"/>
        </w:rPr>
        <w:t>ых</w:t>
      </w:r>
      <w:r w:rsidRPr="0053555A">
        <w:rPr>
          <w:sz w:val="24"/>
          <w:szCs w:val="24"/>
        </w:rPr>
        <w:t xml:space="preserve"> </w:t>
      </w:r>
      <w:r w:rsidR="0071533A" w:rsidRPr="0053555A">
        <w:rPr>
          <w:sz w:val="24"/>
          <w:szCs w:val="24"/>
        </w:rPr>
        <w:t>производителей</w:t>
      </w:r>
      <w:r w:rsidR="004E144D" w:rsidRPr="0053555A">
        <w:rPr>
          <w:sz w:val="24"/>
          <w:szCs w:val="24"/>
        </w:rPr>
        <w:t>, а так же для отечественных</w:t>
      </w:r>
      <w:r w:rsidR="0071533A" w:rsidRPr="0053555A">
        <w:rPr>
          <w:sz w:val="24"/>
          <w:szCs w:val="24"/>
        </w:rPr>
        <w:t xml:space="preserve">, выпускающих </w:t>
      </w:r>
      <w:r w:rsidR="001C5586">
        <w:rPr>
          <w:sz w:val="24"/>
          <w:szCs w:val="24"/>
        </w:rPr>
        <w:t>автотракторные запчасти</w:t>
      </w:r>
      <w:r w:rsidR="0021378B" w:rsidRPr="0053555A">
        <w:rPr>
          <w:sz w:val="24"/>
          <w:szCs w:val="24"/>
        </w:rPr>
        <w:t xml:space="preserve"> </w:t>
      </w:r>
      <w:r w:rsidRPr="0053555A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</w:t>
      </w:r>
      <w:r w:rsidR="001C5586">
        <w:rPr>
          <w:sz w:val="24"/>
          <w:szCs w:val="24"/>
        </w:rPr>
        <w:t>ствующим отраслевым требованиям.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9C1860" w:rsidRDefault="009C1860" w:rsidP="00612811">
      <w:pPr>
        <w:spacing w:line="276" w:lineRule="auto"/>
        <w:rPr>
          <w:sz w:val="24"/>
          <w:szCs w:val="24"/>
        </w:rPr>
      </w:pPr>
    </w:p>
    <w:p w:rsidR="009C1860" w:rsidRDefault="009C1860" w:rsidP="00612811">
      <w:pPr>
        <w:spacing w:line="276" w:lineRule="auto"/>
        <w:rPr>
          <w:sz w:val="24"/>
          <w:szCs w:val="24"/>
        </w:rPr>
      </w:pPr>
    </w:p>
    <w:p w:rsidR="00612811" w:rsidRPr="001D14F7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D14F7">
        <w:rPr>
          <w:b/>
          <w:bCs/>
          <w:sz w:val="26"/>
          <w:szCs w:val="26"/>
        </w:rPr>
        <w:t>Гарантийные обязательства.</w:t>
      </w:r>
    </w:p>
    <w:p w:rsidR="00612811" w:rsidRDefault="00990A06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D14F7">
        <w:rPr>
          <w:sz w:val="24"/>
          <w:szCs w:val="24"/>
        </w:rPr>
        <w:t>Продукция должна быть сертифицирована и иметь гарантию качества. Срок гарантии не менее 2-х недель с момента продажи</w:t>
      </w:r>
      <w:r w:rsidR="00D253A8" w:rsidRPr="001D14F7">
        <w:rPr>
          <w:sz w:val="24"/>
          <w:szCs w:val="24"/>
        </w:rPr>
        <w:t>. Приобретенная продукция имеющая заводские дефекты подлежит обмену в течении двух часов.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9764E" w:rsidRPr="001D14F7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D14F7">
        <w:rPr>
          <w:sz w:val="24"/>
          <w:szCs w:val="24"/>
        </w:rPr>
        <w:t xml:space="preserve">Маркировка </w:t>
      </w:r>
      <w:r w:rsidR="00FB76CA" w:rsidRPr="001D14F7">
        <w:rPr>
          <w:sz w:val="24"/>
          <w:szCs w:val="24"/>
        </w:rPr>
        <w:t>автотракторных запчастей</w:t>
      </w:r>
      <w:r w:rsidR="0021378B" w:rsidRPr="001D14F7">
        <w:rPr>
          <w:sz w:val="24"/>
          <w:szCs w:val="24"/>
        </w:rPr>
        <w:t xml:space="preserve"> </w:t>
      </w:r>
      <w:r w:rsidRPr="001D14F7">
        <w:rPr>
          <w:sz w:val="24"/>
          <w:szCs w:val="24"/>
        </w:rPr>
        <w:t xml:space="preserve">должна содержать следующие данные: </w:t>
      </w:r>
    </w:p>
    <w:p w:rsidR="004D4E32" w:rsidRPr="001D14F7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D14F7">
        <w:rPr>
          <w:sz w:val="24"/>
          <w:szCs w:val="24"/>
        </w:rPr>
        <w:t>наименование изготовителя;</w:t>
      </w:r>
    </w:p>
    <w:p w:rsidR="004D4E32" w:rsidRPr="001D14F7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D14F7">
        <w:rPr>
          <w:sz w:val="24"/>
          <w:szCs w:val="24"/>
        </w:rPr>
        <w:t>год выпуска;</w:t>
      </w:r>
    </w:p>
    <w:p w:rsidR="00C9764E" w:rsidRPr="001D14F7" w:rsidRDefault="004D4E32" w:rsidP="00E01C90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D14F7">
        <w:rPr>
          <w:sz w:val="24"/>
          <w:szCs w:val="24"/>
        </w:rPr>
        <w:t xml:space="preserve">марку </w:t>
      </w:r>
      <w:r w:rsidR="0000261E" w:rsidRPr="001D14F7">
        <w:rPr>
          <w:sz w:val="24"/>
          <w:szCs w:val="24"/>
        </w:rPr>
        <w:t>изделия</w:t>
      </w:r>
      <w:r w:rsidRPr="001D14F7">
        <w:rPr>
          <w:sz w:val="24"/>
          <w:szCs w:val="24"/>
        </w:rPr>
        <w:t>.</w:t>
      </w:r>
    </w:p>
    <w:p w:rsidR="004F4E9E" w:rsidRPr="001D14F7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1D14F7">
        <w:rPr>
          <w:sz w:val="24"/>
          <w:szCs w:val="24"/>
        </w:rPr>
        <w:t xml:space="preserve">По всем видам </w:t>
      </w:r>
      <w:r w:rsidR="00A969A7" w:rsidRPr="001D14F7">
        <w:rPr>
          <w:sz w:val="24"/>
          <w:szCs w:val="24"/>
        </w:rPr>
        <w:t>автотракторных запчастей</w:t>
      </w:r>
      <w:r w:rsidR="0021378B" w:rsidRPr="001D14F7">
        <w:rPr>
          <w:sz w:val="24"/>
          <w:szCs w:val="24"/>
        </w:rPr>
        <w:t xml:space="preserve"> </w:t>
      </w:r>
      <w:r w:rsidRPr="001D14F7">
        <w:rPr>
          <w:sz w:val="24"/>
          <w:szCs w:val="24"/>
        </w:rPr>
        <w:t xml:space="preserve">Поставщик должен предоставить полный комплект технической и эксплуатационной  документации на русском языке, подготовленной в соответствии с  </w:t>
      </w:r>
      <w:r w:rsidR="00A969A7" w:rsidRPr="001D14F7">
        <w:rPr>
          <w:color w:val="000000"/>
          <w:sz w:val="24"/>
          <w:szCs w:val="24"/>
        </w:rPr>
        <w:t xml:space="preserve">ГОСТ Р ИСО 3046-2004, ГОСТ-52430-2005, </w:t>
      </w:r>
      <w:r w:rsidR="00A969A7" w:rsidRPr="001D14F7">
        <w:rPr>
          <w:color w:val="0D0D0D" w:themeColor="text1" w:themeTint="F2"/>
          <w:sz w:val="24"/>
          <w:szCs w:val="24"/>
        </w:rPr>
        <w:t xml:space="preserve">ГОСТ 5688-61 </w:t>
      </w:r>
      <w:r w:rsidR="00A969A7" w:rsidRPr="001D14F7">
        <w:rPr>
          <w:sz w:val="24"/>
          <w:szCs w:val="24"/>
        </w:rPr>
        <w:t xml:space="preserve">по </w:t>
      </w:r>
      <w:r w:rsidRPr="001D14F7">
        <w:rPr>
          <w:sz w:val="24"/>
          <w:szCs w:val="24"/>
        </w:rPr>
        <w:t xml:space="preserve">обеспечению правильной и безопасной эксплуатации, технического обслуживания поставляемых </w:t>
      </w:r>
      <w:r w:rsidR="00A969A7" w:rsidRPr="001D14F7">
        <w:rPr>
          <w:sz w:val="24"/>
          <w:szCs w:val="24"/>
        </w:rPr>
        <w:t>автотракторных запчастей.</w:t>
      </w:r>
      <w:r w:rsidRPr="001D14F7">
        <w:rPr>
          <w:sz w:val="24"/>
          <w:szCs w:val="24"/>
        </w:rPr>
        <w:t xml:space="preserve"> </w:t>
      </w:r>
    </w:p>
    <w:p w:rsidR="004F4E9E" w:rsidRPr="001D14F7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1D14F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692C6A" w:rsidRPr="001D14F7">
        <w:rPr>
          <w:sz w:val="24"/>
          <w:szCs w:val="24"/>
        </w:rPr>
        <w:t>автотракторных запчастей</w:t>
      </w:r>
      <w:r w:rsidR="0021378B" w:rsidRPr="001D14F7">
        <w:rPr>
          <w:sz w:val="24"/>
          <w:szCs w:val="24"/>
        </w:rPr>
        <w:t xml:space="preserve"> </w:t>
      </w:r>
      <w:r w:rsidRPr="001D14F7">
        <w:rPr>
          <w:sz w:val="24"/>
          <w:szCs w:val="24"/>
        </w:rPr>
        <w:t>должна включать:</w:t>
      </w:r>
    </w:p>
    <w:p w:rsidR="00F64478" w:rsidRPr="001D14F7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1D14F7">
        <w:rPr>
          <w:sz w:val="24"/>
          <w:szCs w:val="24"/>
        </w:rPr>
        <w:t>- паспорт товара;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1D14F7">
        <w:rPr>
          <w:sz w:val="24"/>
          <w:szCs w:val="24"/>
        </w:rPr>
        <w:t>- сертификат соответствия</w:t>
      </w:r>
      <w:r w:rsidR="008F3A51" w:rsidRPr="001D14F7">
        <w:rPr>
          <w:sz w:val="24"/>
          <w:szCs w:val="24"/>
        </w:rPr>
        <w:t>.</w:t>
      </w:r>
    </w:p>
    <w:p w:rsidR="004F4E9E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9C1860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C1860">
        <w:rPr>
          <w:b/>
          <w:bCs/>
          <w:sz w:val="26"/>
          <w:szCs w:val="26"/>
        </w:rPr>
        <w:t xml:space="preserve">Сроки и очередность поставки </w:t>
      </w:r>
      <w:r w:rsidR="000D4FD2" w:rsidRPr="009C1860">
        <w:rPr>
          <w:b/>
          <w:bCs/>
          <w:sz w:val="26"/>
          <w:szCs w:val="26"/>
        </w:rPr>
        <w:t>продукции</w:t>
      </w:r>
      <w:r w:rsidRPr="009C1860">
        <w:rPr>
          <w:b/>
          <w:bCs/>
          <w:sz w:val="26"/>
          <w:szCs w:val="26"/>
        </w:rPr>
        <w:t>.</w:t>
      </w:r>
    </w:p>
    <w:p w:rsidR="00F64478" w:rsidRDefault="00962D9B" w:rsidP="00F64478">
      <w:pPr>
        <w:spacing w:line="276" w:lineRule="auto"/>
        <w:ind w:firstLine="708"/>
        <w:rPr>
          <w:sz w:val="24"/>
          <w:szCs w:val="24"/>
        </w:rPr>
      </w:pPr>
      <w:r w:rsidRPr="00962D9B">
        <w:rPr>
          <w:bCs/>
          <w:sz w:val="24"/>
          <w:szCs w:val="24"/>
        </w:rPr>
        <w:t xml:space="preserve">Поставка автотракторных запчастей производится за счет Поставщика по адресам: г. Орел, ул. Высоковольтная д.9, Орловская область, г. Ливны, </w:t>
      </w:r>
      <w:proofErr w:type="spellStart"/>
      <w:r w:rsidRPr="00962D9B">
        <w:rPr>
          <w:bCs/>
          <w:sz w:val="24"/>
          <w:szCs w:val="24"/>
        </w:rPr>
        <w:t>ул</w:t>
      </w:r>
      <w:proofErr w:type="gramStart"/>
      <w:r w:rsidRPr="00962D9B">
        <w:rPr>
          <w:bCs/>
          <w:sz w:val="24"/>
          <w:szCs w:val="24"/>
        </w:rPr>
        <w:t>.Э</w:t>
      </w:r>
      <w:proofErr w:type="gramEnd"/>
      <w:r w:rsidRPr="00962D9B">
        <w:rPr>
          <w:bCs/>
          <w:sz w:val="24"/>
          <w:szCs w:val="24"/>
        </w:rPr>
        <w:t>нергетиков</w:t>
      </w:r>
      <w:proofErr w:type="spellEnd"/>
      <w:r w:rsidRPr="00962D9B">
        <w:rPr>
          <w:bCs/>
          <w:sz w:val="24"/>
          <w:szCs w:val="24"/>
        </w:rPr>
        <w:t xml:space="preserve"> д.1, с возможностью самовывоза покупателем</w:t>
      </w:r>
      <w:r w:rsidR="00612811" w:rsidRPr="009C1860">
        <w:rPr>
          <w:sz w:val="24"/>
          <w:szCs w:val="24"/>
        </w:rPr>
        <w:t>.</w:t>
      </w:r>
      <w:r w:rsidR="00612811" w:rsidRPr="00612811">
        <w:rPr>
          <w:sz w:val="24"/>
          <w:szCs w:val="24"/>
        </w:rPr>
        <w:t xml:space="preserve"> </w:t>
      </w:r>
    </w:p>
    <w:p w:rsidR="004F4E9E" w:rsidRPr="00612811" w:rsidRDefault="004F4E9E" w:rsidP="00DC7833">
      <w:pPr>
        <w:spacing w:line="276" w:lineRule="auto"/>
        <w:ind w:firstLine="708"/>
        <w:rPr>
          <w:sz w:val="24"/>
          <w:szCs w:val="24"/>
        </w:rPr>
      </w:pPr>
    </w:p>
    <w:p w:rsidR="00612811" w:rsidRPr="001D14F7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</w:t>
      </w:r>
      <w:r w:rsidRPr="001D14F7">
        <w:rPr>
          <w:b/>
          <w:bCs/>
          <w:sz w:val="26"/>
          <w:szCs w:val="26"/>
        </w:rPr>
        <w:t>Требования к Поставщику.</w:t>
      </w:r>
    </w:p>
    <w:p w:rsidR="00612811" w:rsidRPr="001D14F7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1D14F7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EE40DA" w:rsidRPr="001D14F7">
        <w:rPr>
          <w:sz w:val="24"/>
          <w:szCs w:val="24"/>
        </w:rPr>
        <w:t>автотракторных запчастей</w:t>
      </w:r>
      <w:r w:rsidR="00E01C90" w:rsidRPr="001D14F7">
        <w:rPr>
          <w:sz w:val="24"/>
          <w:szCs w:val="24"/>
        </w:rPr>
        <w:t xml:space="preserve"> </w:t>
      </w:r>
      <w:r w:rsidRPr="001D14F7">
        <w:rPr>
          <w:sz w:val="24"/>
          <w:szCs w:val="24"/>
        </w:rPr>
        <w:t>(в соответствии с требованиями конкурсной документа</w:t>
      </w:r>
      <w:r w:rsidR="0047759E" w:rsidRPr="001D14F7">
        <w:rPr>
          <w:sz w:val="24"/>
          <w:szCs w:val="24"/>
        </w:rPr>
        <w:t>ции).</w:t>
      </w:r>
    </w:p>
    <w:p w:rsidR="004F5C65" w:rsidRPr="004F5C65" w:rsidRDefault="004F5C65" w:rsidP="004F5C65">
      <w:pPr>
        <w:ind w:firstLine="709"/>
        <w:rPr>
          <w:sz w:val="24"/>
          <w:szCs w:val="24"/>
        </w:rPr>
      </w:pPr>
      <w:r w:rsidRPr="001D14F7">
        <w:rPr>
          <w:sz w:val="24"/>
          <w:szCs w:val="24"/>
        </w:rPr>
        <w:t>Наличие действующих лицензий на виды деятельности, свя</w:t>
      </w:r>
      <w:r w:rsidR="00F64478" w:rsidRPr="001D14F7">
        <w:rPr>
          <w:sz w:val="24"/>
          <w:szCs w:val="24"/>
        </w:rPr>
        <w:t xml:space="preserve">занные с поставкой </w:t>
      </w:r>
      <w:r w:rsidR="00EE40DA" w:rsidRPr="001D14F7">
        <w:rPr>
          <w:sz w:val="24"/>
          <w:szCs w:val="24"/>
        </w:rPr>
        <w:t>автотракторных запчастей</w:t>
      </w:r>
      <w:r w:rsidR="00F64478" w:rsidRPr="001D14F7">
        <w:rPr>
          <w:sz w:val="24"/>
          <w:szCs w:val="24"/>
        </w:rPr>
        <w:t>.</w:t>
      </w:r>
    </w:p>
    <w:p w:rsidR="009011C0" w:rsidRPr="00612811" w:rsidRDefault="004F5C65" w:rsidP="00F07CCB">
      <w:pPr>
        <w:ind w:firstLine="0"/>
        <w:rPr>
          <w:sz w:val="24"/>
          <w:szCs w:val="24"/>
        </w:rPr>
      </w:pPr>
      <w:r w:rsidRPr="004F5C65">
        <w:rPr>
          <w:sz w:val="24"/>
          <w:szCs w:val="24"/>
        </w:rPr>
        <w:t xml:space="preserve"> </w:t>
      </w:r>
      <w:r w:rsidRPr="004F5C65">
        <w:rPr>
          <w:sz w:val="24"/>
          <w:szCs w:val="24"/>
        </w:rPr>
        <w:tab/>
      </w:r>
    </w:p>
    <w:p w:rsidR="00612811" w:rsidRPr="0053555A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3555A">
        <w:rPr>
          <w:b/>
          <w:bCs/>
          <w:sz w:val="26"/>
          <w:szCs w:val="26"/>
        </w:rPr>
        <w:t xml:space="preserve">Правила приемки </w:t>
      </w:r>
      <w:r w:rsidR="000D4FD2" w:rsidRPr="0053555A">
        <w:rPr>
          <w:b/>
          <w:bCs/>
          <w:sz w:val="26"/>
          <w:szCs w:val="26"/>
        </w:rPr>
        <w:t>продукции</w:t>
      </w:r>
      <w:r w:rsidRPr="0053555A">
        <w:rPr>
          <w:b/>
          <w:bCs/>
          <w:sz w:val="26"/>
          <w:szCs w:val="26"/>
        </w:rPr>
        <w:t>.</w:t>
      </w:r>
    </w:p>
    <w:p w:rsidR="00612811" w:rsidRPr="0053555A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555A">
        <w:rPr>
          <w:szCs w:val="24"/>
        </w:rPr>
        <w:t xml:space="preserve">Каждая партия </w:t>
      </w:r>
      <w:r w:rsidR="005E6FFB" w:rsidRPr="0053555A">
        <w:rPr>
          <w:szCs w:val="24"/>
        </w:rPr>
        <w:t>автотракторных запчастей</w:t>
      </w:r>
      <w:r w:rsidR="00E01C90" w:rsidRPr="0053555A">
        <w:rPr>
          <w:szCs w:val="24"/>
        </w:rPr>
        <w:t xml:space="preserve"> </w:t>
      </w:r>
      <w:r w:rsidRPr="0053555A">
        <w:rPr>
          <w:szCs w:val="24"/>
        </w:rPr>
        <w:t>должна пройти</w:t>
      </w:r>
      <w:r w:rsidR="00612811" w:rsidRPr="0053555A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Pr="0053555A">
        <w:rPr>
          <w:szCs w:val="24"/>
        </w:rPr>
        <w:t>их</w:t>
      </w:r>
      <w:r w:rsidR="00612811" w:rsidRPr="0053555A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3555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00A40" w:rsidRPr="00E836BF" w:rsidRDefault="00200A40" w:rsidP="00200A40">
      <w:pPr>
        <w:pStyle w:val="22"/>
        <w:numPr>
          <w:ilvl w:val="0"/>
          <w:numId w:val="35"/>
        </w:numPr>
        <w:jc w:val="both"/>
        <w:rPr>
          <w:bCs/>
          <w:sz w:val="24"/>
          <w:szCs w:val="24"/>
        </w:rPr>
      </w:pPr>
      <w:r w:rsidRPr="00E836BF">
        <w:rPr>
          <w:b/>
          <w:bCs/>
          <w:sz w:val="26"/>
          <w:szCs w:val="26"/>
        </w:rPr>
        <w:t>Дополнительные требования</w:t>
      </w:r>
      <w:r w:rsidRPr="00E836BF">
        <w:rPr>
          <w:b/>
          <w:bCs/>
          <w:sz w:val="24"/>
          <w:szCs w:val="24"/>
        </w:rPr>
        <w:t>.</w:t>
      </w:r>
      <w:r w:rsidRPr="00663839">
        <w:t xml:space="preserve"> </w:t>
      </w:r>
    </w:p>
    <w:p w:rsidR="00200A40" w:rsidRDefault="00200A40" w:rsidP="00200A40">
      <w:pPr>
        <w:pStyle w:val="22"/>
        <w:ind w:left="0" w:firstLine="709"/>
        <w:jc w:val="both"/>
        <w:rPr>
          <w:bCs/>
          <w:sz w:val="24"/>
          <w:szCs w:val="24"/>
        </w:rPr>
      </w:pPr>
      <w:r w:rsidRPr="00EA2009">
        <w:rPr>
          <w:sz w:val="24"/>
          <w:szCs w:val="24"/>
        </w:rPr>
        <w:t>Поставщик</w:t>
      </w:r>
      <w:r>
        <w:t xml:space="preserve"> </w:t>
      </w:r>
      <w:r w:rsidRPr="00EA2009">
        <w:rPr>
          <w:sz w:val="24"/>
          <w:szCs w:val="24"/>
        </w:rPr>
        <w:t>должен иметь сеть магазинов, складов в г.</w:t>
      </w:r>
      <w:r>
        <w:rPr>
          <w:sz w:val="24"/>
          <w:szCs w:val="24"/>
        </w:rPr>
        <w:t xml:space="preserve"> </w:t>
      </w:r>
      <w:r w:rsidRPr="00EA2009">
        <w:rPr>
          <w:sz w:val="24"/>
          <w:szCs w:val="24"/>
        </w:rPr>
        <w:t>Орле и в г.</w:t>
      </w:r>
      <w:r>
        <w:rPr>
          <w:sz w:val="24"/>
          <w:szCs w:val="24"/>
        </w:rPr>
        <w:t xml:space="preserve"> </w:t>
      </w:r>
      <w:r w:rsidRPr="00EA2009">
        <w:rPr>
          <w:sz w:val="24"/>
          <w:szCs w:val="24"/>
        </w:rPr>
        <w:t>Ливны Орловской области</w:t>
      </w:r>
      <w:r>
        <w:t xml:space="preserve">. </w:t>
      </w:r>
      <w:r w:rsidRPr="007759D1">
        <w:rPr>
          <w:bCs/>
          <w:sz w:val="24"/>
          <w:szCs w:val="24"/>
        </w:rPr>
        <w:t>Поставка  запасных частей  должна осуществляться по отдельным заявкам поступающих от представителей  участков службы механизации и транспорта филиала ОАО</w:t>
      </w:r>
      <w:r>
        <w:rPr>
          <w:bCs/>
          <w:sz w:val="24"/>
          <w:szCs w:val="24"/>
        </w:rPr>
        <w:t xml:space="preserve"> «МРСК Центра» - «Орелэнерго</w:t>
      </w:r>
      <w:r w:rsidRPr="007759D1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в течени</w:t>
      </w:r>
      <w:r w:rsidR="00962D9B"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 xml:space="preserve"> одного часа</w:t>
      </w:r>
      <w:r w:rsidRPr="007759D1">
        <w:rPr>
          <w:bCs/>
          <w:sz w:val="24"/>
          <w:szCs w:val="24"/>
        </w:rPr>
        <w:t>.</w:t>
      </w:r>
    </w:p>
    <w:p w:rsidR="00962D9B" w:rsidRDefault="00962D9B" w:rsidP="00200A40">
      <w:pPr>
        <w:pStyle w:val="22"/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письмо уведомление</w:t>
      </w:r>
      <w:r>
        <w:rPr>
          <w:bCs/>
          <w:sz w:val="24"/>
          <w:szCs w:val="24"/>
        </w:rPr>
        <w:t>.</w:t>
      </w:r>
    </w:p>
    <w:p w:rsidR="00200A40" w:rsidRPr="0053555A" w:rsidRDefault="00200A40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03305" w:rsidRPr="00200A40" w:rsidRDefault="00A03305" w:rsidP="00200A40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rPr>
          <w:b/>
          <w:bCs/>
          <w:sz w:val="24"/>
          <w:szCs w:val="24"/>
        </w:rPr>
      </w:pPr>
      <w:r w:rsidRPr="00200A40">
        <w:rPr>
          <w:b/>
          <w:bCs/>
          <w:sz w:val="24"/>
          <w:szCs w:val="24"/>
        </w:rPr>
        <w:t>Стоимость.</w:t>
      </w:r>
    </w:p>
    <w:p w:rsidR="00A03305" w:rsidRPr="00C96E10" w:rsidRDefault="00A03305" w:rsidP="00A03305">
      <w:pPr>
        <w:tabs>
          <w:tab w:val="left" w:pos="993"/>
        </w:tabs>
        <w:spacing w:line="276" w:lineRule="auto"/>
        <w:ind w:firstLine="709"/>
        <w:rPr>
          <w:color w:val="00B0F0"/>
          <w:sz w:val="24"/>
          <w:szCs w:val="24"/>
        </w:rPr>
      </w:pPr>
      <w:r w:rsidRPr="0053555A">
        <w:rPr>
          <w:sz w:val="24"/>
          <w:szCs w:val="24"/>
        </w:rPr>
        <w:t>В стоимость должны быть включены:  доставка до склада Покупателя.</w:t>
      </w:r>
    </w:p>
    <w:p w:rsidR="00BD73E8" w:rsidRDefault="00BD73E8" w:rsidP="00451C4D">
      <w:pPr>
        <w:ind w:firstLine="0"/>
        <w:rPr>
          <w:sz w:val="26"/>
          <w:szCs w:val="26"/>
        </w:rPr>
      </w:pPr>
    </w:p>
    <w:p w:rsidR="00EF6E80" w:rsidRDefault="00EF6E80" w:rsidP="00EF6E80">
      <w:pPr>
        <w:tabs>
          <w:tab w:val="left" w:pos="0"/>
        </w:tabs>
        <w:rPr>
          <w:sz w:val="26"/>
          <w:szCs w:val="26"/>
          <w:u w:val="single"/>
        </w:rPr>
      </w:pPr>
    </w:p>
    <w:p w:rsidR="00EF6E80" w:rsidRDefault="00EF6E80" w:rsidP="00EF6E80">
      <w:pPr>
        <w:tabs>
          <w:tab w:val="left" w:pos="0"/>
        </w:tabs>
        <w:jc w:val="center"/>
        <w:rPr>
          <w:sz w:val="26"/>
          <w:szCs w:val="26"/>
        </w:rPr>
      </w:pPr>
    </w:p>
    <w:p w:rsidR="00EF6E80" w:rsidRDefault="00EF6E80" w:rsidP="00EF6E80">
      <w:pPr>
        <w:tabs>
          <w:tab w:val="left" w:pos="0"/>
        </w:tabs>
        <w:jc w:val="left"/>
        <w:rPr>
          <w:sz w:val="26"/>
          <w:szCs w:val="26"/>
        </w:rPr>
      </w:pPr>
    </w:p>
    <w:p w:rsidR="00EF6E80" w:rsidRPr="00EF6E80" w:rsidRDefault="005E6FFB" w:rsidP="00EF6E80">
      <w:pPr>
        <w:tabs>
          <w:tab w:val="left" w:pos="0"/>
        </w:tabs>
        <w:jc w:val="left"/>
        <w:rPr>
          <w:sz w:val="26"/>
          <w:szCs w:val="26"/>
        </w:rPr>
      </w:pPr>
      <w:r>
        <w:rPr>
          <w:sz w:val="26"/>
          <w:szCs w:val="26"/>
        </w:rPr>
        <w:t>Начальник СМиТ</w:t>
      </w:r>
      <w:r w:rsidR="007B6201">
        <w:rPr>
          <w:sz w:val="26"/>
          <w:szCs w:val="26"/>
        </w:rPr>
        <w:t xml:space="preserve"> </w:t>
      </w:r>
      <w:r w:rsidR="00FE7E1A">
        <w:rPr>
          <w:sz w:val="26"/>
          <w:szCs w:val="26"/>
        </w:rPr>
        <w:t>УЛиМТО</w:t>
      </w:r>
      <w:r w:rsidR="00EF6E80" w:rsidRPr="00EF6E80">
        <w:rPr>
          <w:sz w:val="26"/>
          <w:szCs w:val="26"/>
        </w:rPr>
        <w:t xml:space="preserve">          </w:t>
      </w:r>
      <w:r w:rsidR="00FE7E1A">
        <w:rPr>
          <w:sz w:val="26"/>
          <w:szCs w:val="26"/>
        </w:rPr>
        <w:t xml:space="preserve">            </w:t>
      </w:r>
      <w:r w:rsidR="00FE7E1A">
        <w:rPr>
          <w:sz w:val="26"/>
          <w:szCs w:val="26"/>
        </w:rPr>
        <w:tab/>
      </w:r>
      <w:r w:rsidR="00FE7E1A">
        <w:rPr>
          <w:sz w:val="26"/>
          <w:szCs w:val="26"/>
        </w:rPr>
        <w:tab/>
      </w:r>
      <w:r w:rsidR="00FE7E1A">
        <w:rPr>
          <w:sz w:val="26"/>
          <w:szCs w:val="26"/>
        </w:rPr>
        <w:tab/>
        <w:t xml:space="preserve">   Утин В.Н.</w:t>
      </w:r>
    </w:p>
    <w:p w:rsidR="00020367" w:rsidRDefault="00020367" w:rsidP="00020367">
      <w:pPr>
        <w:ind w:firstLine="0"/>
        <w:rPr>
          <w:sz w:val="26"/>
          <w:szCs w:val="26"/>
        </w:rPr>
      </w:pPr>
      <w:r w:rsidRPr="00DD53C5">
        <w:rPr>
          <w:sz w:val="26"/>
          <w:szCs w:val="26"/>
        </w:rPr>
        <w:t xml:space="preserve">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20367" w:rsidRPr="00E1390F" w:rsidRDefault="00020367" w:rsidP="0002036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</w:t>
      </w:r>
    </w:p>
    <w:sectPr w:rsidR="00020367" w:rsidRPr="00E1390F" w:rsidSect="00020367">
      <w:headerReference w:type="even" r:id="rId9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A9A" w:rsidRDefault="002A0A9A">
      <w:r>
        <w:separator/>
      </w:r>
    </w:p>
  </w:endnote>
  <w:endnote w:type="continuationSeparator" w:id="0">
    <w:p w:rsidR="002A0A9A" w:rsidRDefault="002A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A9A" w:rsidRDefault="002A0A9A">
      <w:r>
        <w:separator/>
      </w:r>
    </w:p>
  </w:footnote>
  <w:footnote w:type="continuationSeparator" w:id="0">
    <w:p w:rsidR="002A0A9A" w:rsidRDefault="002A0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915" w:rsidRDefault="009D695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6291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62915">
      <w:rPr>
        <w:rStyle w:val="a7"/>
        <w:noProof/>
      </w:rPr>
      <w:t>1</w:t>
    </w:r>
    <w:r>
      <w:rPr>
        <w:rStyle w:val="a7"/>
      </w:rPr>
      <w:fldChar w:fldCharType="end"/>
    </w:r>
  </w:p>
  <w:p w:rsidR="00562915" w:rsidRDefault="0056291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2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8642A2C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4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6"/>
  </w:num>
  <w:num w:numId="8">
    <w:abstractNumId w:val="22"/>
  </w:num>
  <w:num w:numId="9">
    <w:abstractNumId w:val="49"/>
  </w:num>
  <w:num w:numId="10">
    <w:abstractNumId w:val="11"/>
  </w:num>
  <w:num w:numId="11">
    <w:abstractNumId w:val="30"/>
  </w:num>
  <w:num w:numId="12">
    <w:abstractNumId w:val="35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29"/>
  </w:num>
  <w:num w:numId="24">
    <w:abstractNumId w:val="8"/>
  </w:num>
  <w:num w:numId="25">
    <w:abstractNumId w:val="50"/>
  </w:num>
  <w:num w:numId="26">
    <w:abstractNumId w:val="9"/>
  </w:num>
  <w:num w:numId="27">
    <w:abstractNumId w:val="32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4"/>
  </w:num>
  <w:num w:numId="33">
    <w:abstractNumId w:val="23"/>
  </w:num>
  <w:num w:numId="34">
    <w:abstractNumId w:val="46"/>
  </w:num>
  <w:num w:numId="35">
    <w:abstractNumId w:val="24"/>
  </w:num>
  <w:num w:numId="36">
    <w:abstractNumId w:val="31"/>
  </w:num>
  <w:num w:numId="37">
    <w:abstractNumId w:val="3"/>
  </w:num>
  <w:num w:numId="38">
    <w:abstractNumId w:val="27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1"/>
  </w:num>
  <w:num w:numId="50">
    <w:abstractNumId w:val="3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893"/>
    <w:rsid w:val="00007DB5"/>
    <w:rsid w:val="00010695"/>
    <w:rsid w:val="000141BE"/>
    <w:rsid w:val="000150AB"/>
    <w:rsid w:val="00016DC9"/>
    <w:rsid w:val="00020367"/>
    <w:rsid w:val="00020BC6"/>
    <w:rsid w:val="00022596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301C"/>
    <w:rsid w:val="000442DE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808BE"/>
    <w:rsid w:val="00084847"/>
    <w:rsid w:val="000858AE"/>
    <w:rsid w:val="00085DAC"/>
    <w:rsid w:val="00094AC3"/>
    <w:rsid w:val="00095409"/>
    <w:rsid w:val="000961A3"/>
    <w:rsid w:val="000969A3"/>
    <w:rsid w:val="000A0393"/>
    <w:rsid w:val="000A6598"/>
    <w:rsid w:val="000B068C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13C2"/>
    <w:rsid w:val="001339EF"/>
    <w:rsid w:val="00133EF7"/>
    <w:rsid w:val="00136404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6192E"/>
    <w:rsid w:val="00162A2B"/>
    <w:rsid w:val="00163935"/>
    <w:rsid w:val="00165DBD"/>
    <w:rsid w:val="00165E14"/>
    <w:rsid w:val="00166355"/>
    <w:rsid w:val="00166928"/>
    <w:rsid w:val="00166FCC"/>
    <w:rsid w:val="00170481"/>
    <w:rsid w:val="00173531"/>
    <w:rsid w:val="00175B84"/>
    <w:rsid w:val="00182091"/>
    <w:rsid w:val="00190A26"/>
    <w:rsid w:val="00190BD4"/>
    <w:rsid w:val="00192E02"/>
    <w:rsid w:val="00195E7E"/>
    <w:rsid w:val="001962E5"/>
    <w:rsid w:val="00196802"/>
    <w:rsid w:val="001A22A5"/>
    <w:rsid w:val="001A2829"/>
    <w:rsid w:val="001A5D99"/>
    <w:rsid w:val="001A7AC6"/>
    <w:rsid w:val="001B285C"/>
    <w:rsid w:val="001B2AAF"/>
    <w:rsid w:val="001B3E25"/>
    <w:rsid w:val="001C37EA"/>
    <w:rsid w:val="001C402A"/>
    <w:rsid w:val="001C4CAD"/>
    <w:rsid w:val="001C5586"/>
    <w:rsid w:val="001D14F7"/>
    <w:rsid w:val="001D2559"/>
    <w:rsid w:val="001D28CF"/>
    <w:rsid w:val="001D4B0D"/>
    <w:rsid w:val="001E319B"/>
    <w:rsid w:val="001F090B"/>
    <w:rsid w:val="001F19B0"/>
    <w:rsid w:val="001F5706"/>
    <w:rsid w:val="001F6CEB"/>
    <w:rsid w:val="00200A40"/>
    <w:rsid w:val="00202685"/>
    <w:rsid w:val="002037CA"/>
    <w:rsid w:val="002047D5"/>
    <w:rsid w:val="00206147"/>
    <w:rsid w:val="00210C03"/>
    <w:rsid w:val="002119BF"/>
    <w:rsid w:val="00213168"/>
    <w:rsid w:val="0021378B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2C9E"/>
    <w:rsid w:val="002446B5"/>
    <w:rsid w:val="00244733"/>
    <w:rsid w:val="00247E6F"/>
    <w:rsid w:val="0025072F"/>
    <w:rsid w:val="00254341"/>
    <w:rsid w:val="00260499"/>
    <w:rsid w:val="0026458C"/>
    <w:rsid w:val="00265CEA"/>
    <w:rsid w:val="00265E47"/>
    <w:rsid w:val="002662E7"/>
    <w:rsid w:val="00266EA4"/>
    <w:rsid w:val="00267C77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20BD"/>
    <w:rsid w:val="002941EE"/>
    <w:rsid w:val="00294421"/>
    <w:rsid w:val="0029460D"/>
    <w:rsid w:val="002950EF"/>
    <w:rsid w:val="002953E7"/>
    <w:rsid w:val="002957D5"/>
    <w:rsid w:val="00295F44"/>
    <w:rsid w:val="002960DC"/>
    <w:rsid w:val="002A04A8"/>
    <w:rsid w:val="002A0A9A"/>
    <w:rsid w:val="002A1FAD"/>
    <w:rsid w:val="002A3E9F"/>
    <w:rsid w:val="002A7D7B"/>
    <w:rsid w:val="002B06A7"/>
    <w:rsid w:val="002B4599"/>
    <w:rsid w:val="002C08A7"/>
    <w:rsid w:val="002C19BB"/>
    <w:rsid w:val="002C1AA6"/>
    <w:rsid w:val="002C23C4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51F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3A"/>
    <w:rsid w:val="00355F50"/>
    <w:rsid w:val="0036100E"/>
    <w:rsid w:val="00363396"/>
    <w:rsid w:val="00363438"/>
    <w:rsid w:val="00370C33"/>
    <w:rsid w:val="00370CF0"/>
    <w:rsid w:val="003735E0"/>
    <w:rsid w:val="0037514A"/>
    <w:rsid w:val="00375192"/>
    <w:rsid w:val="00375440"/>
    <w:rsid w:val="00375CA2"/>
    <w:rsid w:val="003763A6"/>
    <w:rsid w:val="003814C1"/>
    <w:rsid w:val="00382FEA"/>
    <w:rsid w:val="00383AA7"/>
    <w:rsid w:val="00384B72"/>
    <w:rsid w:val="00384F05"/>
    <w:rsid w:val="00391F3C"/>
    <w:rsid w:val="00393C53"/>
    <w:rsid w:val="003A2F10"/>
    <w:rsid w:val="003A4892"/>
    <w:rsid w:val="003A5327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36AB"/>
    <w:rsid w:val="003D644A"/>
    <w:rsid w:val="003D6545"/>
    <w:rsid w:val="003D7943"/>
    <w:rsid w:val="003D7B36"/>
    <w:rsid w:val="003E2BE8"/>
    <w:rsid w:val="003E7D01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5D0"/>
    <w:rsid w:val="00417997"/>
    <w:rsid w:val="00421E91"/>
    <w:rsid w:val="00422CC1"/>
    <w:rsid w:val="00424173"/>
    <w:rsid w:val="00426525"/>
    <w:rsid w:val="00426C7D"/>
    <w:rsid w:val="004272B5"/>
    <w:rsid w:val="0043338D"/>
    <w:rsid w:val="00437205"/>
    <w:rsid w:val="00437D8C"/>
    <w:rsid w:val="0044051A"/>
    <w:rsid w:val="00440D61"/>
    <w:rsid w:val="0044147D"/>
    <w:rsid w:val="004437D3"/>
    <w:rsid w:val="0045098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724E"/>
    <w:rsid w:val="004708DA"/>
    <w:rsid w:val="00472626"/>
    <w:rsid w:val="00475691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661C"/>
    <w:rsid w:val="00497866"/>
    <w:rsid w:val="00497F02"/>
    <w:rsid w:val="004A353B"/>
    <w:rsid w:val="004A359B"/>
    <w:rsid w:val="004A3D52"/>
    <w:rsid w:val="004A668C"/>
    <w:rsid w:val="004A6926"/>
    <w:rsid w:val="004A7ACD"/>
    <w:rsid w:val="004B2D4B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09F"/>
    <w:rsid w:val="004E144D"/>
    <w:rsid w:val="004E1B1B"/>
    <w:rsid w:val="004E1C6C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0390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555A"/>
    <w:rsid w:val="00536758"/>
    <w:rsid w:val="005374BC"/>
    <w:rsid w:val="00537ED9"/>
    <w:rsid w:val="00537FC8"/>
    <w:rsid w:val="00540F4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FCA"/>
    <w:rsid w:val="00557871"/>
    <w:rsid w:val="0056133F"/>
    <w:rsid w:val="00562915"/>
    <w:rsid w:val="00565606"/>
    <w:rsid w:val="00567CD4"/>
    <w:rsid w:val="0057282B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B04A3"/>
    <w:rsid w:val="005B1FEA"/>
    <w:rsid w:val="005B2069"/>
    <w:rsid w:val="005B3271"/>
    <w:rsid w:val="005B36B8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C7FC8"/>
    <w:rsid w:val="005D0FEF"/>
    <w:rsid w:val="005D2BE7"/>
    <w:rsid w:val="005D3329"/>
    <w:rsid w:val="005D4B2E"/>
    <w:rsid w:val="005D5206"/>
    <w:rsid w:val="005D60BD"/>
    <w:rsid w:val="005E02C1"/>
    <w:rsid w:val="005E14B1"/>
    <w:rsid w:val="005E292D"/>
    <w:rsid w:val="005E6FFB"/>
    <w:rsid w:val="005E7B21"/>
    <w:rsid w:val="005E7D1F"/>
    <w:rsid w:val="005F0A59"/>
    <w:rsid w:val="005F2F38"/>
    <w:rsid w:val="005F3643"/>
    <w:rsid w:val="005F4511"/>
    <w:rsid w:val="005F720C"/>
    <w:rsid w:val="005F7A1F"/>
    <w:rsid w:val="006004FC"/>
    <w:rsid w:val="00602410"/>
    <w:rsid w:val="006033B0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AB4"/>
    <w:rsid w:val="00635291"/>
    <w:rsid w:val="006364F4"/>
    <w:rsid w:val="006405AF"/>
    <w:rsid w:val="0064347E"/>
    <w:rsid w:val="00643D80"/>
    <w:rsid w:val="00644676"/>
    <w:rsid w:val="006459FD"/>
    <w:rsid w:val="00647228"/>
    <w:rsid w:val="006512FD"/>
    <w:rsid w:val="00651664"/>
    <w:rsid w:val="00651675"/>
    <w:rsid w:val="00652824"/>
    <w:rsid w:val="00652856"/>
    <w:rsid w:val="00656B8E"/>
    <w:rsid w:val="00657166"/>
    <w:rsid w:val="0065763B"/>
    <w:rsid w:val="0066047C"/>
    <w:rsid w:val="00661675"/>
    <w:rsid w:val="006626DA"/>
    <w:rsid w:val="00662AB9"/>
    <w:rsid w:val="00662F50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91C1F"/>
    <w:rsid w:val="00692C6A"/>
    <w:rsid w:val="00695F75"/>
    <w:rsid w:val="00697D58"/>
    <w:rsid w:val="006A1090"/>
    <w:rsid w:val="006A383F"/>
    <w:rsid w:val="006A4E1A"/>
    <w:rsid w:val="006A4E99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1D95"/>
    <w:rsid w:val="006C2BF7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2268"/>
    <w:rsid w:val="007056C3"/>
    <w:rsid w:val="0070676C"/>
    <w:rsid w:val="00706A0D"/>
    <w:rsid w:val="00707D0B"/>
    <w:rsid w:val="007115BC"/>
    <w:rsid w:val="00712961"/>
    <w:rsid w:val="0071327A"/>
    <w:rsid w:val="0071533A"/>
    <w:rsid w:val="00716496"/>
    <w:rsid w:val="0072003F"/>
    <w:rsid w:val="0072028E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5FE9"/>
    <w:rsid w:val="0076646C"/>
    <w:rsid w:val="00766745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620A"/>
    <w:rsid w:val="007B000E"/>
    <w:rsid w:val="007B0386"/>
    <w:rsid w:val="007B072A"/>
    <w:rsid w:val="007B2A06"/>
    <w:rsid w:val="007B56FE"/>
    <w:rsid w:val="007B6201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5260"/>
    <w:rsid w:val="007F00E6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024CE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37A3B"/>
    <w:rsid w:val="00841EA2"/>
    <w:rsid w:val="00842C0C"/>
    <w:rsid w:val="008433F9"/>
    <w:rsid w:val="00843B4D"/>
    <w:rsid w:val="00847926"/>
    <w:rsid w:val="00850154"/>
    <w:rsid w:val="008546A6"/>
    <w:rsid w:val="00854C37"/>
    <w:rsid w:val="008574C3"/>
    <w:rsid w:val="00857D4B"/>
    <w:rsid w:val="00864753"/>
    <w:rsid w:val="00865492"/>
    <w:rsid w:val="008664A8"/>
    <w:rsid w:val="008667B2"/>
    <w:rsid w:val="0087122F"/>
    <w:rsid w:val="008727FA"/>
    <w:rsid w:val="0087407B"/>
    <w:rsid w:val="008740B4"/>
    <w:rsid w:val="0087433A"/>
    <w:rsid w:val="0087572B"/>
    <w:rsid w:val="00881604"/>
    <w:rsid w:val="008832E3"/>
    <w:rsid w:val="00884BC3"/>
    <w:rsid w:val="0089198E"/>
    <w:rsid w:val="00892C4C"/>
    <w:rsid w:val="00894850"/>
    <w:rsid w:val="008A0375"/>
    <w:rsid w:val="008A2574"/>
    <w:rsid w:val="008A3C3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33D0"/>
    <w:rsid w:val="008E495A"/>
    <w:rsid w:val="008E6452"/>
    <w:rsid w:val="008E78B7"/>
    <w:rsid w:val="008E7F56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205BB"/>
    <w:rsid w:val="00924511"/>
    <w:rsid w:val="009253E2"/>
    <w:rsid w:val="009337EA"/>
    <w:rsid w:val="00933CA8"/>
    <w:rsid w:val="00934F00"/>
    <w:rsid w:val="00935020"/>
    <w:rsid w:val="00937CB8"/>
    <w:rsid w:val="00940097"/>
    <w:rsid w:val="0094245C"/>
    <w:rsid w:val="0094330D"/>
    <w:rsid w:val="00943E8E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7BF"/>
    <w:rsid w:val="00962D9B"/>
    <w:rsid w:val="009630C2"/>
    <w:rsid w:val="00967633"/>
    <w:rsid w:val="00967E65"/>
    <w:rsid w:val="009710FF"/>
    <w:rsid w:val="00971559"/>
    <w:rsid w:val="00971945"/>
    <w:rsid w:val="00973170"/>
    <w:rsid w:val="00973C4F"/>
    <w:rsid w:val="0097481A"/>
    <w:rsid w:val="009773EE"/>
    <w:rsid w:val="0098437C"/>
    <w:rsid w:val="00984849"/>
    <w:rsid w:val="00990A06"/>
    <w:rsid w:val="00991BDD"/>
    <w:rsid w:val="0099327E"/>
    <w:rsid w:val="009935D6"/>
    <w:rsid w:val="009A2E7D"/>
    <w:rsid w:val="009A3226"/>
    <w:rsid w:val="009A3B0D"/>
    <w:rsid w:val="009A6196"/>
    <w:rsid w:val="009A6C9F"/>
    <w:rsid w:val="009B09DD"/>
    <w:rsid w:val="009B14DB"/>
    <w:rsid w:val="009B2FD2"/>
    <w:rsid w:val="009B521D"/>
    <w:rsid w:val="009B548B"/>
    <w:rsid w:val="009B5D3A"/>
    <w:rsid w:val="009C0389"/>
    <w:rsid w:val="009C14FB"/>
    <w:rsid w:val="009C1860"/>
    <w:rsid w:val="009C200B"/>
    <w:rsid w:val="009C6411"/>
    <w:rsid w:val="009D1E23"/>
    <w:rsid w:val="009D2B2A"/>
    <w:rsid w:val="009D3ED3"/>
    <w:rsid w:val="009D50D5"/>
    <w:rsid w:val="009D5301"/>
    <w:rsid w:val="009D5B2B"/>
    <w:rsid w:val="009D6959"/>
    <w:rsid w:val="009D6B48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5ABE"/>
    <w:rsid w:val="00A36A78"/>
    <w:rsid w:val="00A40BAC"/>
    <w:rsid w:val="00A420E1"/>
    <w:rsid w:val="00A47D57"/>
    <w:rsid w:val="00A501FF"/>
    <w:rsid w:val="00A50F37"/>
    <w:rsid w:val="00A515A6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0885"/>
    <w:rsid w:val="00A81795"/>
    <w:rsid w:val="00A8452F"/>
    <w:rsid w:val="00A856C7"/>
    <w:rsid w:val="00A86855"/>
    <w:rsid w:val="00A87061"/>
    <w:rsid w:val="00A90CFE"/>
    <w:rsid w:val="00A90F72"/>
    <w:rsid w:val="00A91C9F"/>
    <w:rsid w:val="00A93000"/>
    <w:rsid w:val="00A937CA"/>
    <w:rsid w:val="00A93CD6"/>
    <w:rsid w:val="00A969A7"/>
    <w:rsid w:val="00A97E27"/>
    <w:rsid w:val="00AA0527"/>
    <w:rsid w:val="00AA1FFE"/>
    <w:rsid w:val="00AA2A0A"/>
    <w:rsid w:val="00AA2CDA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C1059"/>
    <w:rsid w:val="00AC3175"/>
    <w:rsid w:val="00AC3825"/>
    <w:rsid w:val="00AC53F7"/>
    <w:rsid w:val="00AC5EFD"/>
    <w:rsid w:val="00AC69EB"/>
    <w:rsid w:val="00AC74F3"/>
    <w:rsid w:val="00AC7F6B"/>
    <w:rsid w:val="00AD3598"/>
    <w:rsid w:val="00AD41E2"/>
    <w:rsid w:val="00AD4DE9"/>
    <w:rsid w:val="00AD52A0"/>
    <w:rsid w:val="00AE1B50"/>
    <w:rsid w:val="00AE2CE9"/>
    <w:rsid w:val="00AE3899"/>
    <w:rsid w:val="00AE7BDC"/>
    <w:rsid w:val="00AF11F9"/>
    <w:rsid w:val="00AF5C3C"/>
    <w:rsid w:val="00AF71B7"/>
    <w:rsid w:val="00AF7208"/>
    <w:rsid w:val="00B010B8"/>
    <w:rsid w:val="00B015B1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4C00"/>
    <w:rsid w:val="00B31336"/>
    <w:rsid w:val="00B3141F"/>
    <w:rsid w:val="00B351E3"/>
    <w:rsid w:val="00B4184D"/>
    <w:rsid w:val="00B42BD5"/>
    <w:rsid w:val="00B43052"/>
    <w:rsid w:val="00B448CE"/>
    <w:rsid w:val="00B45886"/>
    <w:rsid w:val="00B45EAF"/>
    <w:rsid w:val="00B51EB6"/>
    <w:rsid w:val="00B54E2D"/>
    <w:rsid w:val="00B551E0"/>
    <w:rsid w:val="00B55D19"/>
    <w:rsid w:val="00B55DE6"/>
    <w:rsid w:val="00B57A29"/>
    <w:rsid w:val="00B61BAC"/>
    <w:rsid w:val="00B63411"/>
    <w:rsid w:val="00B65693"/>
    <w:rsid w:val="00B66055"/>
    <w:rsid w:val="00B71096"/>
    <w:rsid w:val="00B72473"/>
    <w:rsid w:val="00B72E7C"/>
    <w:rsid w:val="00B73ADA"/>
    <w:rsid w:val="00B74A26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6D4"/>
    <w:rsid w:val="00B87BD8"/>
    <w:rsid w:val="00B92097"/>
    <w:rsid w:val="00B946A9"/>
    <w:rsid w:val="00B94D30"/>
    <w:rsid w:val="00B97488"/>
    <w:rsid w:val="00B97AC4"/>
    <w:rsid w:val="00BA0DE5"/>
    <w:rsid w:val="00BA19D6"/>
    <w:rsid w:val="00BA35C8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F028A"/>
    <w:rsid w:val="00BF20ED"/>
    <w:rsid w:val="00BF317D"/>
    <w:rsid w:val="00BF3190"/>
    <w:rsid w:val="00BF3F09"/>
    <w:rsid w:val="00BF612E"/>
    <w:rsid w:val="00C00EAF"/>
    <w:rsid w:val="00C01892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1807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7388"/>
    <w:rsid w:val="00C601CC"/>
    <w:rsid w:val="00C613E0"/>
    <w:rsid w:val="00C6146A"/>
    <w:rsid w:val="00C61D4D"/>
    <w:rsid w:val="00C62013"/>
    <w:rsid w:val="00C6294C"/>
    <w:rsid w:val="00C63F78"/>
    <w:rsid w:val="00C660A1"/>
    <w:rsid w:val="00C72F80"/>
    <w:rsid w:val="00C734C3"/>
    <w:rsid w:val="00C74702"/>
    <w:rsid w:val="00C751BA"/>
    <w:rsid w:val="00C755BC"/>
    <w:rsid w:val="00C75834"/>
    <w:rsid w:val="00C77976"/>
    <w:rsid w:val="00C77DD8"/>
    <w:rsid w:val="00C77E7B"/>
    <w:rsid w:val="00C80805"/>
    <w:rsid w:val="00C8125C"/>
    <w:rsid w:val="00C81641"/>
    <w:rsid w:val="00C81DA1"/>
    <w:rsid w:val="00C87569"/>
    <w:rsid w:val="00C876E5"/>
    <w:rsid w:val="00C87F54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024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0AFB"/>
    <w:rsid w:val="00CE1461"/>
    <w:rsid w:val="00CE6EB5"/>
    <w:rsid w:val="00CF0E1A"/>
    <w:rsid w:val="00CF2CF3"/>
    <w:rsid w:val="00CF4176"/>
    <w:rsid w:val="00CF6699"/>
    <w:rsid w:val="00CF74A8"/>
    <w:rsid w:val="00D00975"/>
    <w:rsid w:val="00D01410"/>
    <w:rsid w:val="00D02549"/>
    <w:rsid w:val="00D02878"/>
    <w:rsid w:val="00D02B18"/>
    <w:rsid w:val="00D02FB5"/>
    <w:rsid w:val="00D03663"/>
    <w:rsid w:val="00D05A6D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253A8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1250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264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B5C"/>
    <w:rsid w:val="00DC3D7E"/>
    <w:rsid w:val="00DC47C8"/>
    <w:rsid w:val="00DC4A9C"/>
    <w:rsid w:val="00DC5589"/>
    <w:rsid w:val="00DC691C"/>
    <w:rsid w:val="00DC6951"/>
    <w:rsid w:val="00DC6965"/>
    <w:rsid w:val="00DC7833"/>
    <w:rsid w:val="00DC7A91"/>
    <w:rsid w:val="00DC7E6D"/>
    <w:rsid w:val="00DD2421"/>
    <w:rsid w:val="00DD37DC"/>
    <w:rsid w:val="00DD67B1"/>
    <w:rsid w:val="00DD6DA9"/>
    <w:rsid w:val="00DD6FFB"/>
    <w:rsid w:val="00DE0469"/>
    <w:rsid w:val="00DE1980"/>
    <w:rsid w:val="00DE1D88"/>
    <w:rsid w:val="00DE472E"/>
    <w:rsid w:val="00DE5A24"/>
    <w:rsid w:val="00DE720C"/>
    <w:rsid w:val="00DE751E"/>
    <w:rsid w:val="00DF0350"/>
    <w:rsid w:val="00DF05E9"/>
    <w:rsid w:val="00DF3243"/>
    <w:rsid w:val="00DF333D"/>
    <w:rsid w:val="00DF43F1"/>
    <w:rsid w:val="00DF687F"/>
    <w:rsid w:val="00DF6CE3"/>
    <w:rsid w:val="00E00D71"/>
    <w:rsid w:val="00E018B4"/>
    <w:rsid w:val="00E01C90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EEC"/>
    <w:rsid w:val="00E20A19"/>
    <w:rsid w:val="00E23859"/>
    <w:rsid w:val="00E26AC7"/>
    <w:rsid w:val="00E26D27"/>
    <w:rsid w:val="00E304A8"/>
    <w:rsid w:val="00E306DA"/>
    <w:rsid w:val="00E3279E"/>
    <w:rsid w:val="00E404E5"/>
    <w:rsid w:val="00E40B32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70CC7"/>
    <w:rsid w:val="00E71A2E"/>
    <w:rsid w:val="00E71B41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2A46"/>
    <w:rsid w:val="00EE3E18"/>
    <w:rsid w:val="00EE40DA"/>
    <w:rsid w:val="00EE6A8E"/>
    <w:rsid w:val="00EE6E8A"/>
    <w:rsid w:val="00EF0964"/>
    <w:rsid w:val="00EF192F"/>
    <w:rsid w:val="00EF270A"/>
    <w:rsid w:val="00EF27AA"/>
    <w:rsid w:val="00EF27B8"/>
    <w:rsid w:val="00EF36F7"/>
    <w:rsid w:val="00EF3756"/>
    <w:rsid w:val="00EF3F91"/>
    <w:rsid w:val="00EF5A9C"/>
    <w:rsid w:val="00EF5E9E"/>
    <w:rsid w:val="00EF6AE5"/>
    <w:rsid w:val="00EF6E80"/>
    <w:rsid w:val="00F0098E"/>
    <w:rsid w:val="00F00AB0"/>
    <w:rsid w:val="00F03B68"/>
    <w:rsid w:val="00F07CCB"/>
    <w:rsid w:val="00F07DCC"/>
    <w:rsid w:val="00F10010"/>
    <w:rsid w:val="00F11013"/>
    <w:rsid w:val="00F128C1"/>
    <w:rsid w:val="00F135C1"/>
    <w:rsid w:val="00F1795B"/>
    <w:rsid w:val="00F2059C"/>
    <w:rsid w:val="00F22A48"/>
    <w:rsid w:val="00F23359"/>
    <w:rsid w:val="00F235DE"/>
    <w:rsid w:val="00F25C59"/>
    <w:rsid w:val="00F27C11"/>
    <w:rsid w:val="00F27CD0"/>
    <w:rsid w:val="00F318A5"/>
    <w:rsid w:val="00F31E92"/>
    <w:rsid w:val="00F322CE"/>
    <w:rsid w:val="00F3335E"/>
    <w:rsid w:val="00F364EA"/>
    <w:rsid w:val="00F37973"/>
    <w:rsid w:val="00F41EEA"/>
    <w:rsid w:val="00F43386"/>
    <w:rsid w:val="00F4441B"/>
    <w:rsid w:val="00F46FBB"/>
    <w:rsid w:val="00F525F8"/>
    <w:rsid w:val="00F532C0"/>
    <w:rsid w:val="00F600EB"/>
    <w:rsid w:val="00F63C42"/>
    <w:rsid w:val="00F64478"/>
    <w:rsid w:val="00F651E4"/>
    <w:rsid w:val="00F66F64"/>
    <w:rsid w:val="00F66FC0"/>
    <w:rsid w:val="00F673A1"/>
    <w:rsid w:val="00F70F9B"/>
    <w:rsid w:val="00F711B5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90B"/>
    <w:rsid w:val="00F96C22"/>
    <w:rsid w:val="00F97B5B"/>
    <w:rsid w:val="00FA0259"/>
    <w:rsid w:val="00FA156C"/>
    <w:rsid w:val="00FA3B15"/>
    <w:rsid w:val="00FA4F69"/>
    <w:rsid w:val="00FA5FA8"/>
    <w:rsid w:val="00FA624B"/>
    <w:rsid w:val="00FA6D11"/>
    <w:rsid w:val="00FA7364"/>
    <w:rsid w:val="00FB1EA8"/>
    <w:rsid w:val="00FB2B61"/>
    <w:rsid w:val="00FB3FB7"/>
    <w:rsid w:val="00FB4717"/>
    <w:rsid w:val="00FB4A8D"/>
    <w:rsid w:val="00FB5BA5"/>
    <w:rsid w:val="00FB76CA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5108"/>
    <w:rsid w:val="00FE7E1A"/>
    <w:rsid w:val="00FF059D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paragraph" w:customStyle="1" w:styleId="22">
    <w:name w:val="Абзац списка2"/>
    <w:basedOn w:val="a0"/>
    <w:rsid w:val="00200A40"/>
    <w:pPr>
      <w:ind w:left="720" w:firstLine="0"/>
      <w:jc w:val="left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8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99F1-BDB9-4F7E-9118-54AF97FB5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krapivchenkov.aa</cp:lastModifiedBy>
  <cp:revision>3</cp:revision>
  <cp:lastPrinted>2015-02-24T06:14:00Z</cp:lastPrinted>
  <dcterms:created xsi:type="dcterms:W3CDTF">2015-05-18T08:07:00Z</dcterms:created>
  <dcterms:modified xsi:type="dcterms:W3CDTF">2015-05-18T08:09:00Z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