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901FF" w:rsidTr="00351A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FF" w:rsidRDefault="00E901FF" w:rsidP="00351A5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FF" w:rsidRPr="00B365E1" w:rsidRDefault="00B365E1" w:rsidP="00B365E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308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</w:p>
        </w:tc>
      </w:tr>
      <w:tr w:rsidR="00E901FF" w:rsidTr="00351A5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FF" w:rsidRDefault="00E901FF" w:rsidP="00351A5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1FF" w:rsidRPr="00604CD8" w:rsidRDefault="00E901FF" w:rsidP="00351A5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</w:tbl>
    <w:p w:rsidR="00E901FF" w:rsidRPr="00E901FF" w:rsidRDefault="00E901FF" w:rsidP="00E901FF">
      <w:pPr>
        <w:tabs>
          <w:tab w:val="right" w:pos="10207"/>
        </w:tabs>
        <w:spacing w:line="276" w:lineRule="auto"/>
        <w:ind w:right="-2" w:firstLine="0"/>
        <w:jc w:val="left"/>
        <w:rPr>
          <w:b/>
          <w:sz w:val="26"/>
          <w:szCs w:val="26"/>
        </w:rPr>
      </w:pPr>
    </w:p>
    <w:p w:rsidR="00E901FF" w:rsidRPr="002C6D27" w:rsidRDefault="00E901FF" w:rsidP="00E901F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2C6D27">
        <w:rPr>
          <w:b/>
          <w:sz w:val="26"/>
          <w:szCs w:val="26"/>
        </w:rPr>
        <w:t>“УТВЕРЖДАЮ”</w:t>
      </w:r>
    </w:p>
    <w:p w:rsidR="00E901FF" w:rsidRPr="002C6D27" w:rsidRDefault="00E901FF" w:rsidP="00E901FF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>Первый заместитель директора –</w:t>
      </w:r>
    </w:p>
    <w:p w:rsidR="00E901FF" w:rsidRPr="002C6D27" w:rsidRDefault="00E901FF" w:rsidP="00E901FF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главный инженер</w:t>
      </w:r>
    </w:p>
    <w:p w:rsidR="00E901FF" w:rsidRPr="002C6D27" w:rsidRDefault="00E901FF" w:rsidP="00E901FF">
      <w:pPr>
        <w:spacing w:line="276" w:lineRule="auto"/>
        <w:ind w:right="-1"/>
        <w:jc w:val="right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5478145</wp:posOffset>
            </wp:positionH>
            <wp:positionV relativeFrom="paragraph">
              <wp:posOffset>47344</wp:posOffset>
            </wp:positionV>
            <wp:extent cx="1368425" cy="542925"/>
            <wp:effectExtent l="0" t="0" r="3175" b="9525"/>
            <wp:wrapNone/>
            <wp:docPr id="2" name="Рисунок 2" descr="C:\Users\barkov.in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barkov.in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6D27">
        <w:rPr>
          <w:sz w:val="26"/>
          <w:szCs w:val="26"/>
        </w:rPr>
        <w:t xml:space="preserve">              ф. ПАО «</w:t>
      </w:r>
      <w:r>
        <w:rPr>
          <w:sz w:val="26"/>
          <w:szCs w:val="26"/>
        </w:rPr>
        <w:t>Россети Центр</w:t>
      </w:r>
      <w:r w:rsidRPr="002C6D27">
        <w:rPr>
          <w:sz w:val="26"/>
          <w:szCs w:val="26"/>
        </w:rPr>
        <w:t>» - «Курскэнерго»</w:t>
      </w:r>
    </w:p>
    <w:p w:rsidR="00E901FF" w:rsidRDefault="00E901FF" w:rsidP="00E901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ab/>
        <w:t>Истомин В.И. /___________</w:t>
      </w:r>
      <w:r>
        <w:rPr>
          <w:sz w:val="26"/>
          <w:szCs w:val="26"/>
        </w:rPr>
        <w:t>___</w:t>
      </w:r>
      <w:r w:rsidRPr="002C6D27">
        <w:rPr>
          <w:sz w:val="26"/>
          <w:szCs w:val="26"/>
        </w:rPr>
        <w:t>__</w:t>
      </w:r>
    </w:p>
    <w:p w:rsidR="00E901FF" w:rsidRPr="002C6D27" w:rsidRDefault="00E901FF" w:rsidP="00E901F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</w:t>
      </w:r>
    </w:p>
    <w:p w:rsidR="00E901FF" w:rsidRDefault="00E901FF" w:rsidP="00E901FF">
      <w:pPr>
        <w:spacing w:line="276" w:lineRule="auto"/>
        <w:ind w:right="-2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>“</w:t>
      </w:r>
      <w:r w:rsidR="007541F9">
        <w:rPr>
          <w:sz w:val="26"/>
          <w:szCs w:val="26"/>
        </w:rPr>
        <w:t xml:space="preserve"> </w:t>
      </w:r>
      <w:proofErr w:type="gramStart"/>
      <w:r w:rsidR="007541F9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Pr="002C6D27">
        <w:rPr>
          <w:sz w:val="26"/>
          <w:szCs w:val="26"/>
        </w:rPr>
        <w:t>”</w:t>
      </w:r>
      <w:proofErr w:type="gramEnd"/>
      <w:r w:rsidRPr="002C6D27">
        <w:rPr>
          <w:sz w:val="26"/>
          <w:szCs w:val="26"/>
        </w:rPr>
        <w:t xml:space="preserve"> </w:t>
      </w:r>
      <w:r w:rsidR="007541F9">
        <w:rPr>
          <w:sz w:val="26"/>
          <w:szCs w:val="26"/>
        </w:rPr>
        <w:t>февраля</w:t>
      </w:r>
      <w:r w:rsidRPr="002C6D27">
        <w:rPr>
          <w:sz w:val="26"/>
          <w:szCs w:val="26"/>
        </w:rPr>
        <w:t xml:space="preserve"> 20</w:t>
      </w:r>
      <w:r w:rsidR="007541F9">
        <w:rPr>
          <w:sz w:val="26"/>
          <w:szCs w:val="26"/>
        </w:rPr>
        <w:t>23</w:t>
      </w:r>
      <w:r w:rsidRPr="002C6D27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652D7">
        <w:rPr>
          <w:b/>
          <w:sz w:val="26"/>
          <w:szCs w:val="26"/>
        </w:rPr>
        <w:t>г</w:t>
      </w:r>
      <w:r w:rsidR="001652D7" w:rsidRPr="00A07A05">
        <w:rPr>
          <w:b/>
          <w:sz w:val="26"/>
          <w:szCs w:val="26"/>
        </w:rPr>
        <w:t>енератор</w:t>
      </w:r>
      <w:r w:rsidR="001652D7">
        <w:rPr>
          <w:b/>
          <w:sz w:val="26"/>
          <w:szCs w:val="26"/>
        </w:rPr>
        <w:t>а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B365E1">
        <w:rPr>
          <w:b/>
          <w:sz w:val="26"/>
          <w:szCs w:val="26"/>
          <w:u w:val="single"/>
        </w:rPr>
        <w:t>B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A07A05">
        <w:rPr>
          <w:sz w:val="24"/>
          <w:szCs w:val="24"/>
        </w:rPr>
        <w:t>генератора</w:t>
      </w:r>
      <w:r w:rsidR="004F4E9E" w:rsidRPr="00101DD6">
        <w:rPr>
          <w:sz w:val="24"/>
          <w:szCs w:val="24"/>
        </w:rPr>
        <w:t xml:space="preserve"> </w:t>
      </w:r>
      <w:r w:rsidR="009E2056">
        <w:rPr>
          <w:sz w:val="24"/>
          <w:szCs w:val="24"/>
        </w:rPr>
        <w:t xml:space="preserve">бензинового </w:t>
      </w:r>
      <w:r w:rsidR="004F4E9E" w:rsidRPr="00101DD6">
        <w:rPr>
          <w:sz w:val="24"/>
          <w:szCs w:val="24"/>
        </w:rPr>
        <w:t>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8C05C6" w:rsidRDefault="008C05C6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tbl>
      <w:tblPr>
        <w:tblW w:w="10343" w:type="dxa"/>
        <w:tblInd w:w="113" w:type="dxa"/>
        <w:tblLook w:val="04A0" w:firstRow="1" w:lastRow="0" w:firstColumn="1" w:lastColumn="0" w:noHBand="0" w:noVBand="1"/>
      </w:tblPr>
      <w:tblGrid>
        <w:gridCol w:w="1420"/>
        <w:gridCol w:w="2340"/>
        <w:gridCol w:w="520"/>
        <w:gridCol w:w="940"/>
        <w:gridCol w:w="5123"/>
      </w:tblGrid>
      <w:tr w:rsidR="00E901FF" w:rsidRPr="00E901FF" w:rsidTr="00E901FF">
        <w:trPr>
          <w:trHeight w:val="61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F" w:rsidRPr="00E901FF" w:rsidRDefault="00E901FF" w:rsidP="00E901F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01FF">
              <w:rPr>
                <w:rFonts w:ascii="Calibri" w:hAnsi="Calibri" w:cs="Calibri"/>
                <w:color w:val="000000"/>
                <w:sz w:val="22"/>
                <w:szCs w:val="22"/>
              </w:rPr>
              <w:t>Номер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F" w:rsidRPr="00E901FF" w:rsidRDefault="00E901FF" w:rsidP="00E901F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01FF">
              <w:rPr>
                <w:rFonts w:ascii="Calibri" w:hAnsi="Calibri" w:cs="Calibri"/>
                <w:color w:val="000000"/>
                <w:sz w:val="22"/>
                <w:szCs w:val="22"/>
              </w:rPr>
              <w:t>Номер материала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F" w:rsidRPr="00E901FF" w:rsidRDefault="00E901FF" w:rsidP="00E901F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01FF">
              <w:rPr>
                <w:rFonts w:ascii="Calibri" w:hAnsi="Calibri" w:cs="Calibri"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F" w:rsidRPr="00E901FF" w:rsidRDefault="00E901FF" w:rsidP="00E901F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01FF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F" w:rsidRPr="00E901FF" w:rsidRDefault="00E901FF" w:rsidP="00E901F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01FF">
              <w:rPr>
                <w:rFonts w:ascii="Calibri" w:hAnsi="Calibri" w:cs="Calibri"/>
                <w:color w:val="000000"/>
                <w:sz w:val="22"/>
                <w:szCs w:val="22"/>
              </w:rPr>
              <w:t>Технические характеристики</w:t>
            </w:r>
          </w:p>
        </w:tc>
      </w:tr>
      <w:tr w:rsidR="00A85F9C" w:rsidRPr="00E901FF" w:rsidTr="00A85F9C">
        <w:trPr>
          <w:trHeight w:val="30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F9C" w:rsidRDefault="00A85F9C" w:rsidP="00A85F9C">
            <w:pPr>
              <w:ind w:firstLine="0"/>
              <w:jc w:val="center"/>
            </w:pPr>
            <w:r w:rsidRPr="00EA0431">
              <w:t>804003192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9C" w:rsidRDefault="00A85F9C" w:rsidP="00BA1F48">
            <w:pPr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Генератор бензин. Вепрь АБП5-230ВФ-БСГК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9C" w:rsidRPr="00E901FF" w:rsidRDefault="00A85F9C" w:rsidP="00A85F9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01FF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F9C" w:rsidRPr="00E901FF" w:rsidRDefault="00A85F9C" w:rsidP="00A85F9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081" w:rsidRPr="00153081" w:rsidRDefault="00153081" w:rsidP="00153081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ощность номинальная:</w:t>
            </w:r>
            <w:r w:rsidR="00B739D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5 кВт</w:t>
            </w:r>
          </w:p>
          <w:p w:rsidR="00153081" w:rsidRPr="00153081" w:rsidRDefault="00153081" w:rsidP="00153081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Мощность максимальная:</w:t>
            </w:r>
            <w:r w:rsidR="00B739D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5.5 кВт</w:t>
            </w:r>
          </w:p>
          <w:p w:rsidR="00153081" w:rsidRPr="00153081" w:rsidRDefault="00153081" w:rsidP="00153081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Напряжение:</w:t>
            </w:r>
            <w:r w:rsidR="00A32C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230 В</w:t>
            </w:r>
          </w:p>
          <w:p w:rsidR="00153081" w:rsidRPr="00153081" w:rsidRDefault="00153081" w:rsidP="00153081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Число фаз:1</w:t>
            </w:r>
          </w:p>
          <w:p w:rsidR="00153081" w:rsidRPr="00153081" w:rsidRDefault="00153081" w:rsidP="00153081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Частота:</w:t>
            </w:r>
            <w:r w:rsidR="00A32C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50 Гц</w:t>
            </w:r>
          </w:p>
          <w:p w:rsidR="00153081" w:rsidRPr="00153081" w:rsidRDefault="00153081" w:rsidP="00153081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Пуск: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электростартер</w:t>
            </w:r>
          </w:p>
          <w:p w:rsidR="00153081" w:rsidRPr="00153081" w:rsidRDefault="00153081" w:rsidP="00153081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Исполнение: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открытое</w:t>
            </w:r>
          </w:p>
          <w:p w:rsidR="00153081" w:rsidRPr="00153081" w:rsidRDefault="00153081" w:rsidP="00153081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Объем топливного бака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(не менее)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 w:rsidR="00A32C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25 л</w:t>
            </w:r>
          </w:p>
          <w:p w:rsidR="00153081" w:rsidRPr="00153081" w:rsidRDefault="00153081" w:rsidP="00153081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Тип генератора: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Синхронный</w:t>
            </w:r>
          </w:p>
          <w:p w:rsidR="00153081" w:rsidRPr="00153081" w:rsidRDefault="00153081" w:rsidP="00153081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Топливо: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бензин</w:t>
            </w:r>
          </w:p>
          <w:p w:rsidR="00A85F9C" w:rsidRPr="00E901FF" w:rsidRDefault="00153081" w:rsidP="00153081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Система охлаждения: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53081">
              <w:rPr>
                <w:rFonts w:ascii="Calibri" w:hAnsi="Calibri" w:cs="Calibri"/>
                <w:color w:val="000000"/>
                <w:sz w:val="22"/>
                <w:szCs w:val="22"/>
              </w:rPr>
              <w:t>воздушная</w:t>
            </w:r>
          </w:p>
        </w:tc>
      </w:tr>
    </w:tbl>
    <w:p w:rsidR="008C05C6" w:rsidRDefault="008C05C6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8C05C6" w:rsidRDefault="008C05C6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842FD4" w:rsidRPr="004D4E32" w:rsidRDefault="00842FD4" w:rsidP="00842F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е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751FAA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751FAA">
        <w:rPr>
          <w:sz w:val="24"/>
          <w:szCs w:val="24"/>
        </w:rPr>
        <w:t xml:space="preserve"> следующим требованиям</w:t>
      </w:r>
      <w:r>
        <w:rPr>
          <w:sz w:val="24"/>
          <w:szCs w:val="24"/>
        </w:rPr>
        <w:t>: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842FD4" w:rsidRDefault="005A010B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CA6E38">
        <w:rPr>
          <w:sz w:val="24"/>
          <w:szCs w:val="24"/>
        </w:rPr>
        <w:t xml:space="preserve"> </w:t>
      </w:r>
      <w:r w:rsidR="00842FD4"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 w:rsidR="00842FD4">
        <w:rPr>
          <w:sz w:val="24"/>
          <w:szCs w:val="24"/>
        </w:rPr>
        <w:t>продукции</w:t>
      </w:r>
      <w:r w:rsidR="00842FD4"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 w:rsidR="00842FD4">
        <w:rPr>
          <w:sz w:val="24"/>
          <w:szCs w:val="24"/>
        </w:rPr>
        <w:t>;</w:t>
      </w:r>
    </w:p>
    <w:p w:rsidR="00842FD4" w:rsidRPr="00751FAA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42FD4" w:rsidRPr="006A6620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ПАО «Россети</w:t>
      </w:r>
      <w:r w:rsidR="00D357B9">
        <w:rPr>
          <w:sz w:val="24"/>
          <w:szCs w:val="24"/>
        </w:rPr>
        <w:t>».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A6E38">
        <w:rPr>
          <w:sz w:val="24"/>
          <w:szCs w:val="24"/>
        </w:rPr>
        <w:t>Победитель</w:t>
      </w:r>
      <w:r w:rsidR="00CA6E38" w:rsidRPr="00751FAA">
        <w:rPr>
          <w:sz w:val="24"/>
          <w:szCs w:val="24"/>
        </w:rPr>
        <w:t xml:space="preserve"> закупочн</w:t>
      </w:r>
      <w:r w:rsidR="00CA6E38">
        <w:rPr>
          <w:sz w:val="24"/>
          <w:szCs w:val="24"/>
        </w:rPr>
        <w:t>ой</w:t>
      </w:r>
      <w:r w:rsidR="00CA6E38" w:rsidRPr="00751FAA">
        <w:rPr>
          <w:sz w:val="24"/>
          <w:szCs w:val="24"/>
        </w:rPr>
        <w:t xml:space="preserve"> процедур</w:t>
      </w:r>
      <w:r w:rsidR="00CA6E38">
        <w:rPr>
          <w:sz w:val="24"/>
          <w:szCs w:val="24"/>
        </w:rPr>
        <w:t>ы</w:t>
      </w:r>
      <w:r w:rsidR="00CA6E38" w:rsidRPr="00751FAA">
        <w:rPr>
          <w:sz w:val="24"/>
          <w:szCs w:val="24"/>
        </w:rPr>
        <w:t xml:space="preserve"> на право заключения договора на поставку </w:t>
      </w:r>
      <w:r w:rsidR="00CA6E38">
        <w:rPr>
          <w:sz w:val="24"/>
          <w:szCs w:val="24"/>
        </w:rPr>
        <w:t>продукции для нужд ПАО «Россети Центр</w:t>
      </w:r>
      <w:r w:rsidR="00CA6E38" w:rsidRPr="00751FAA">
        <w:rPr>
          <w:sz w:val="24"/>
          <w:szCs w:val="24"/>
        </w:rPr>
        <w:t xml:space="preserve">» обязан предоставить </w:t>
      </w:r>
      <w:r w:rsidR="00CA6E38">
        <w:rPr>
          <w:sz w:val="24"/>
          <w:szCs w:val="24"/>
        </w:rPr>
        <w:t>на момент поставки</w:t>
      </w:r>
      <w:r w:rsidR="00CA6E38" w:rsidRPr="00751FAA">
        <w:rPr>
          <w:sz w:val="24"/>
          <w:szCs w:val="24"/>
        </w:rPr>
        <w:t xml:space="preserve"> документацию </w:t>
      </w:r>
      <w:r w:rsidR="00CA6E38" w:rsidRPr="00751FAA">
        <w:rPr>
          <w:sz w:val="24"/>
          <w:szCs w:val="24"/>
        </w:rPr>
        <w:lastRenderedPageBreak/>
        <w:t xml:space="preserve">(технические условия, руководство по эксплуатации и т.п.) </w:t>
      </w:r>
      <w:r w:rsidR="00CA6E38">
        <w:rPr>
          <w:sz w:val="24"/>
          <w:szCs w:val="24"/>
        </w:rPr>
        <w:t>н</w:t>
      </w:r>
      <w:r w:rsidR="00CA6E38"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</w:t>
      </w:r>
      <w:r w:rsidRPr="00751FAA">
        <w:rPr>
          <w:sz w:val="24"/>
          <w:szCs w:val="24"/>
        </w:rPr>
        <w:t>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Продукция</w:t>
      </w:r>
      <w:r w:rsidRPr="00751FA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751FAA">
        <w:rPr>
          <w:sz w:val="24"/>
          <w:szCs w:val="24"/>
        </w:rPr>
        <w:t xml:space="preserve"> соответствовать требованиям стандартов МЭК и ГОСТ: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842FD4" w:rsidRPr="008A5967" w:rsidRDefault="00842FD4" w:rsidP="00842FD4">
      <w:pPr>
        <w:pStyle w:val="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8A5967">
        <w:rPr>
          <w:sz w:val="24"/>
          <w:szCs w:val="24"/>
        </w:rPr>
        <w:t>ГОСТ Р 53988-2010</w:t>
      </w:r>
      <w:r>
        <w:rPr>
          <w:sz w:val="24"/>
          <w:szCs w:val="24"/>
        </w:rPr>
        <w:t xml:space="preserve"> «</w:t>
      </w:r>
      <w:proofErr w:type="spellStart"/>
      <w:r w:rsidRPr="008A5967">
        <w:rPr>
          <w:sz w:val="24"/>
          <w:szCs w:val="24"/>
        </w:rPr>
        <w:t>Электроагрегаты</w:t>
      </w:r>
      <w:proofErr w:type="spellEnd"/>
      <w:r w:rsidRPr="008A5967">
        <w:rPr>
          <w:sz w:val="24"/>
          <w:szCs w:val="24"/>
        </w:rPr>
        <w:t xml:space="preserve"> генераторные переменного тока с приводом от двигателя внутреннего сгорания</w:t>
      </w:r>
      <w:r>
        <w:rPr>
          <w:sz w:val="24"/>
          <w:szCs w:val="24"/>
        </w:rPr>
        <w:t>».</w:t>
      </w:r>
    </w:p>
    <w:p w:rsidR="00842FD4" w:rsidRPr="005F0BD2" w:rsidRDefault="00842FD4" w:rsidP="00842FD4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842FD4" w:rsidRDefault="00842FD4" w:rsidP="00842FD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генераторов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42FD4" w:rsidRDefault="00842FD4" w:rsidP="00842FD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генераторов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842FD4" w:rsidRPr="007D2A13" w:rsidRDefault="00842FD4" w:rsidP="00842FD4">
      <w:pPr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2.7.</w:t>
      </w:r>
      <w:r w:rsidRPr="007D2A13">
        <w:rPr>
          <w:sz w:val="24"/>
          <w:szCs w:val="24"/>
        </w:rPr>
        <w:t xml:space="preserve"> В комплект поставки продукции должно входить:</w:t>
      </w:r>
    </w:p>
    <w:p w:rsidR="00842FD4" w:rsidRDefault="00842FD4" w:rsidP="00842FD4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B47026">
        <w:rPr>
          <w:sz w:val="24"/>
          <w:szCs w:val="24"/>
        </w:rPr>
        <w:t>генератор бензинов</w:t>
      </w:r>
      <w:r>
        <w:rPr>
          <w:sz w:val="24"/>
          <w:szCs w:val="24"/>
        </w:rPr>
        <w:t>ый</w:t>
      </w:r>
      <w:r w:rsidRPr="00FF1557">
        <w:rPr>
          <w:sz w:val="24"/>
          <w:szCs w:val="24"/>
        </w:rPr>
        <w:t>;</w:t>
      </w:r>
    </w:p>
    <w:p w:rsidR="00842FD4" w:rsidRPr="007D2A13" w:rsidRDefault="00842FD4" w:rsidP="00842FD4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7D2A13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:rsidR="00842FD4" w:rsidRDefault="00842FD4" w:rsidP="00842FD4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42FD4" w:rsidRPr="004D4E32" w:rsidRDefault="00842FD4" w:rsidP="00842F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генераторы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генератора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42FD4" w:rsidRPr="004D4E32" w:rsidRDefault="00842FD4" w:rsidP="00842F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Бензиновые генераторы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быть не менее </w:t>
      </w:r>
      <w:r>
        <w:rPr>
          <w:sz w:val="24"/>
          <w:szCs w:val="24"/>
        </w:rPr>
        <w:t>1</w:t>
      </w:r>
      <w:r w:rsidRPr="00910A7C">
        <w:rPr>
          <w:sz w:val="24"/>
          <w:szCs w:val="24"/>
        </w:rPr>
        <w:t>0 лет.</w:t>
      </w:r>
    </w:p>
    <w:p w:rsidR="00842FD4" w:rsidRPr="00612811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42FD4" w:rsidRPr="004D4E32" w:rsidRDefault="00842FD4" w:rsidP="00842F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42FD4" w:rsidRPr="00530F83" w:rsidRDefault="00842FD4" w:rsidP="00842F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генераторы</w:t>
      </w:r>
      <w:r w:rsidRPr="00530F83">
        <w:rPr>
          <w:szCs w:val="24"/>
        </w:rPr>
        <w:t xml:space="preserve"> должны входить документы: </w:t>
      </w:r>
    </w:p>
    <w:p w:rsidR="00842FD4" w:rsidRPr="00A74D8D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842FD4" w:rsidRPr="00A74D8D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842FD4" w:rsidRPr="00792E9B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842FD4" w:rsidRPr="00792E9B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842FD4" w:rsidRPr="00530F83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обозначение типа;</w:t>
      </w:r>
    </w:p>
    <w:p w:rsidR="00842FD4" w:rsidRPr="00530F83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842FD4" w:rsidRPr="00530F83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842FD4" w:rsidRPr="00530F83" w:rsidRDefault="00842FD4" w:rsidP="00842FD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генератора</w:t>
      </w:r>
      <w:r w:rsidRPr="00530F8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быть указан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в конструкторской документации.</w:t>
      </w:r>
    </w:p>
    <w:p w:rsidR="00842FD4" w:rsidRDefault="00842FD4" w:rsidP="00842FD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поставляемой 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</w:t>
      </w:r>
      <w:r>
        <w:rPr>
          <w:sz w:val="24"/>
          <w:szCs w:val="24"/>
        </w:rPr>
        <w:t xml:space="preserve"> Р 2.601-2019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:rsidR="00842FD4" w:rsidRDefault="00842FD4" w:rsidP="00842FD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42FD4" w:rsidRPr="00BB6EA4" w:rsidRDefault="00842FD4" w:rsidP="00842F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42FD4" w:rsidRDefault="00842FD4" w:rsidP="00842F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генераторов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 П</w:t>
      </w:r>
      <w:r w:rsidRPr="00612811">
        <w:rPr>
          <w:szCs w:val="24"/>
        </w:rPr>
        <w:t>АО «</w:t>
      </w:r>
      <w:r w:rsidR="00D92886"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42FD4" w:rsidRDefault="00842FD4" w:rsidP="00842FD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365E1" w:rsidRDefault="00B365E1" w:rsidP="00B365E1">
      <w:pPr>
        <w:pStyle w:val="ad"/>
        <w:tabs>
          <w:tab w:val="left" w:pos="0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:rsidR="00B365E1" w:rsidRDefault="00B365E1" w:rsidP="00CA6E3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A0977">
        <w:rPr>
          <w:b/>
          <w:bCs/>
          <w:sz w:val="26"/>
          <w:szCs w:val="26"/>
        </w:rPr>
        <w:t>Требования к доставке продукции.</w:t>
      </w:r>
    </w:p>
    <w:p w:rsidR="00B365E1" w:rsidRPr="00ED20B1" w:rsidRDefault="00B365E1" w:rsidP="00B365E1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ED20B1">
        <w:rPr>
          <w:sz w:val="24"/>
          <w:szCs w:val="24"/>
        </w:rPr>
        <w:t xml:space="preserve">Адрес доставки: 305527, Курская область, Курский р-н, п. </w:t>
      </w:r>
      <w:proofErr w:type="spellStart"/>
      <w:r w:rsidRPr="00ED20B1">
        <w:rPr>
          <w:sz w:val="24"/>
          <w:szCs w:val="24"/>
        </w:rPr>
        <w:t>Ворошнево</w:t>
      </w:r>
      <w:proofErr w:type="spellEnd"/>
      <w:r w:rsidRPr="00ED20B1">
        <w:rPr>
          <w:sz w:val="24"/>
          <w:szCs w:val="24"/>
        </w:rPr>
        <w:t>, Центральные склады ПАО «</w:t>
      </w:r>
      <w:r>
        <w:rPr>
          <w:sz w:val="24"/>
          <w:szCs w:val="24"/>
        </w:rPr>
        <w:t>Россети Центр</w:t>
      </w:r>
      <w:r w:rsidRPr="00ED20B1">
        <w:rPr>
          <w:sz w:val="24"/>
          <w:szCs w:val="24"/>
        </w:rPr>
        <w:t xml:space="preserve">» (филиала «Курскэнерго»). </w:t>
      </w:r>
    </w:p>
    <w:p w:rsidR="00B365E1" w:rsidRPr="00ED20B1" w:rsidRDefault="00B365E1" w:rsidP="00B365E1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ED20B1">
        <w:rPr>
          <w:sz w:val="24"/>
          <w:szCs w:val="24"/>
        </w:rPr>
        <w:t>Доставка осуществляется силами и за счет Поставщика.</w:t>
      </w:r>
    </w:p>
    <w:p w:rsidR="00B365E1" w:rsidRDefault="00B365E1" w:rsidP="00B365E1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6"/>
          <w:szCs w:val="26"/>
        </w:rPr>
      </w:pPr>
    </w:p>
    <w:p w:rsidR="00B365E1" w:rsidRPr="00CA6E38" w:rsidRDefault="00B365E1" w:rsidP="00CA6E3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A6E38">
        <w:rPr>
          <w:b/>
          <w:bCs/>
          <w:sz w:val="26"/>
          <w:szCs w:val="26"/>
        </w:rPr>
        <w:t>Сроки и очередность поставки оборудования.</w:t>
      </w:r>
    </w:p>
    <w:p w:rsidR="00B365E1" w:rsidRPr="00ED20B1" w:rsidRDefault="00B365E1" w:rsidP="00B365E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ED20B1">
        <w:rPr>
          <w:sz w:val="24"/>
          <w:szCs w:val="24"/>
        </w:rPr>
        <w:t>Поставка оборудования должна осуществляться на основании Договора, заключаемого филиалом с победител</w:t>
      </w:r>
      <w:bookmarkStart w:id="1" w:name="_GoBack"/>
      <w:bookmarkEnd w:id="1"/>
      <w:r w:rsidRPr="00ED20B1">
        <w:rPr>
          <w:sz w:val="24"/>
          <w:szCs w:val="24"/>
        </w:rPr>
        <w:t xml:space="preserve">ем </w:t>
      </w:r>
      <w:r w:rsidR="00A60E6A">
        <w:rPr>
          <w:sz w:val="24"/>
          <w:szCs w:val="24"/>
        </w:rPr>
        <w:t>торгово-закупочной процедуры</w:t>
      </w:r>
      <w:r w:rsidRPr="00ED20B1">
        <w:rPr>
          <w:sz w:val="24"/>
          <w:szCs w:val="24"/>
        </w:rPr>
        <w:t xml:space="preserve">. Поставка оборудования должна быть выполнена в течение </w:t>
      </w:r>
      <w:r w:rsidR="00F357EF">
        <w:rPr>
          <w:sz w:val="24"/>
          <w:szCs w:val="24"/>
        </w:rPr>
        <w:t>45</w:t>
      </w:r>
      <w:r w:rsidRPr="00ED20B1">
        <w:rPr>
          <w:sz w:val="24"/>
          <w:szCs w:val="24"/>
        </w:rPr>
        <w:t xml:space="preserve"> дней с момента подписания Договора.  Изменение сроков поставки оборудования возможно по решению заказчика за месяц до даты, на которую</w:t>
      </w:r>
      <w:r>
        <w:rPr>
          <w:sz w:val="24"/>
          <w:szCs w:val="24"/>
        </w:rPr>
        <w:t xml:space="preserve"> </w:t>
      </w:r>
      <w:r w:rsidRPr="00ED20B1">
        <w:rPr>
          <w:sz w:val="24"/>
          <w:szCs w:val="24"/>
        </w:rPr>
        <w:t>переносится ближайшая поставка и оформляется соглашением между заказчиком и исполнителем</w:t>
      </w:r>
      <w:r w:rsidR="00D92886">
        <w:rPr>
          <w:sz w:val="24"/>
          <w:szCs w:val="24"/>
        </w:rPr>
        <w:t>.</w:t>
      </w:r>
    </w:p>
    <w:p w:rsidR="00D92886" w:rsidRDefault="00D92886" w:rsidP="00D92886">
      <w:r>
        <w:rPr>
          <w:noProof/>
          <w:sz w:val="26"/>
          <w:szCs w:val="26"/>
        </w:rPr>
        <w:drawing>
          <wp:anchor distT="0" distB="0" distL="114300" distR="114300" simplePos="0" relativeHeight="251658752" behindDoc="1" locked="0" layoutInCell="1" allowOverlap="1" wp14:anchorId="188E0CC5" wp14:editId="1C8CA395">
            <wp:simplePos x="0" y="0"/>
            <wp:positionH relativeFrom="column">
              <wp:posOffset>2763079</wp:posOffset>
            </wp:positionH>
            <wp:positionV relativeFrom="paragraph">
              <wp:posOffset>96796</wp:posOffset>
            </wp:positionV>
            <wp:extent cx="2646045" cy="82296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886" w:rsidRPr="003B250D" w:rsidRDefault="00D92886" w:rsidP="00D9288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92886" w:rsidRPr="003B250D" w:rsidRDefault="00D92886" w:rsidP="00D92886">
      <w:pPr>
        <w:rPr>
          <w:sz w:val="26"/>
          <w:szCs w:val="26"/>
        </w:rPr>
      </w:pPr>
      <w:r w:rsidRPr="003B250D">
        <w:rPr>
          <w:sz w:val="26"/>
          <w:szCs w:val="26"/>
          <w:u w:val="single"/>
        </w:rPr>
        <w:t xml:space="preserve">                 </w:t>
      </w:r>
      <w:r>
        <w:rPr>
          <w:sz w:val="26"/>
          <w:szCs w:val="26"/>
          <w:u w:val="single"/>
        </w:rPr>
        <w:t xml:space="preserve"> Н</w:t>
      </w:r>
      <w:r w:rsidRPr="003B250D">
        <w:rPr>
          <w:sz w:val="26"/>
          <w:szCs w:val="26"/>
          <w:u w:val="single"/>
        </w:rPr>
        <w:t xml:space="preserve">ачальник УРС                     </w:t>
      </w:r>
      <w:r w:rsidRPr="003B250D">
        <w:rPr>
          <w:sz w:val="26"/>
          <w:szCs w:val="26"/>
        </w:rPr>
        <w:t>/_______________________/</w:t>
      </w:r>
      <w:r>
        <w:rPr>
          <w:sz w:val="26"/>
          <w:szCs w:val="26"/>
        </w:rPr>
        <w:t>Дмитриев Э.В.</w:t>
      </w:r>
      <w:r w:rsidRPr="003B250D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1652D7" w:rsidRPr="00D92886" w:rsidRDefault="00D92886" w:rsidP="00D92886">
      <w:pPr>
        <w:rPr>
          <w:b/>
          <w:color w:val="00B0F0"/>
        </w:rPr>
      </w:pPr>
      <w:r w:rsidRPr="003B250D">
        <w:t xml:space="preserve">                                       должность                                                       подпись                     Фамилия И.О.</w:t>
      </w:r>
    </w:p>
    <w:sectPr w:rsidR="001652D7" w:rsidRPr="00D92886" w:rsidSect="00A372CD">
      <w:headerReference w:type="even" r:id="rId13"/>
      <w:pgSz w:w="12240" w:h="15840" w:code="1"/>
      <w:pgMar w:top="340" w:right="567" w:bottom="28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285" w:rsidRDefault="000D5285">
      <w:r>
        <w:separator/>
      </w:r>
    </w:p>
  </w:endnote>
  <w:endnote w:type="continuationSeparator" w:id="0">
    <w:p w:rsidR="000D5285" w:rsidRDefault="000D5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285" w:rsidRDefault="000D5285">
      <w:r>
        <w:separator/>
      </w:r>
    </w:p>
  </w:footnote>
  <w:footnote w:type="continuationSeparator" w:id="0">
    <w:p w:rsidR="000D5285" w:rsidRDefault="000D5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4E" w:rsidRDefault="006D52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47882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1094"/>
    <w:rsid w:val="000916B7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5285"/>
    <w:rsid w:val="000D639C"/>
    <w:rsid w:val="000D6AFF"/>
    <w:rsid w:val="000D6C67"/>
    <w:rsid w:val="000D6F7D"/>
    <w:rsid w:val="000D7301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081"/>
    <w:rsid w:val="0015383E"/>
    <w:rsid w:val="00153F44"/>
    <w:rsid w:val="0015414A"/>
    <w:rsid w:val="00154809"/>
    <w:rsid w:val="00155F16"/>
    <w:rsid w:val="001567CA"/>
    <w:rsid w:val="00156931"/>
    <w:rsid w:val="0016192E"/>
    <w:rsid w:val="00162A2B"/>
    <w:rsid w:val="00163418"/>
    <w:rsid w:val="001652D7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D641E"/>
    <w:rsid w:val="001E319B"/>
    <w:rsid w:val="001E634A"/>
    <w:rsid w:val="001F090B"/>
    <w:rsid w:val="001F19B0"/>
    <w:rsid w:val="001F5706"/>
    <w:rsid w:val="001F6CEB"/>
    <w:rsid w:val="002037CA"/>
    <w:rsid w:val="002059B7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51D7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C76CC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58A"/>
    <w:rsid w:val="00322D2F"/>
    <w:rsid w:val="0032363C"/>
    <w:rsid w:val="0032513B"/>
    <w:rsid w:val="00325640"/>
    <w:rsid w:val="003270AA"/>
    <w:rsid w:val="003317E2"/>
    <w:rsid w:val="00331BAE"/>
    <w:rsid w:val="00336156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4F24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087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276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E1F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3B1E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10B"/>
    <w:rsid w:val="005A29B8"/>
    <w:rsid w:val="005A38CB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103"/>
    <w:rsid w:val="005D0FEF"/>
    <w:rsid w:val="005D1C00"/>
    <w:rsid w:val="005D3329"/>
    <w:rsid w:val="005D4B2E"/>
    <w:rsid w:val="005D5206"/>
    <w:rsid w:val="005D60BD"/>
    <w:rsid w:val="005E02C1"/>
    <w:rsid w:val="005E292D"/>
    <w:rsid w:val="005E6B1B"/>
    <w:rsid w:val="005E7B21"/>
    <w:rsid w:val="005E7D1F"/>
    <w:rsid w:val="005F0A59"/>
    <w:rsid w:val="005F27B6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16029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952"/>
    <w:rsid w:val="00635291"/>
    <w:rsid w:val="006364F4"/>
    <w:rsid w:val="006405AF"/>
    <w:rsid w:val="00643D80"/>
    <w:rsid w:val="00644676"/>
    <w:rsid w:val="006459FD"/>
    <w:rsid w:val="00645ABA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660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9E6"/>
    <w:rsid w:val="006D4AD2"/>
    <w:rsid w:val="006D4C35"/>
    <w:rsid w:val="006D51BB"/>
    <w:rsid w:val="006D52C4"/>
    <w:rsid w:val="006E018C"/>
    <w:rsid w:val="006E1458"/>
    <w:rsid w:val="006E14EB"/>
    <w:rsid w:val="006E466C"/>
    <w:rsid w:val="006E4C27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24EE"/>
    <w:rsid w:val="0075345A"/>
    <w:rsid w:val="00753684"/>
    <w:rsid w:val="00753762"/>
    <w:rsid w:val="007541F9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7C5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4AA2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2FD4"/>
    <w:rsid w:val="008433F9"/>
    <w:rsid w:val="00843B4D"/>
    <w:rsid w:val="00846F5C"/>
    <w:rsid w:val="00847926"/>
    <w:rsid w:val="00850154"/>
    <w:rsid w:val="008546A6"/>
    <w:rsid w:val="008563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6701"/>
    <w:rsid w:val="008832E3"/>
    <w:rsid w:val="00884BC3"/>
    <w:rsid w:val="00887C0C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5C6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DEF"/>
    <w:rsid w:val="009D3ED3"/>
    <w:rsid w:val="009D50D5"/>
    <w:rsid w:val="009D5301"/>
    <w:rsid w:val="009D5B2B"/>
    <w:rsid w:val="009E2056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2C13"/>
    <w:rsid w:val="00A35ABE"/>
    <w:rsid w:val="00A3695A"/>
    <w:rsid w:val="00A36A78"/>
    <w:rsid w:val="00A372CD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0E6A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5F9C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3392"/>
    <w:rsid w:val="00B24C00"/>
    <w:rsid w:val="00B31336"/>
    <w:rsid w:val="00B3141F"/>
    <w:rsid w:val="00B365E1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9D4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A1F48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3ED3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0EA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E38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4D1F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5268"/>
    <w:rsid w:val="00CF6699"/>
    <w:rsid w:val="00CF680D"/>
    <w:rsid w:val="00D00975"/>
    <w:rsid w:val="00D01410"/>
    <w:rsid w:val="00D02549"/>
    <w:rsid w:val="00D0255D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57B9"/>
    <w:rsid w:val="00D362F5"/>
    <w:rsid w:val="00D366DE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2E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886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ADC"/>
    <w:rsid w:val="00E11E65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2B09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01FF"/>
    <w:rsid w:val="00E92BDB"/>
    <w:rsid w:val="00E94CFB"/>
    <w:rsid w:val="00E95C74"/>
    <w:rsid w:val="00E961A0"/>
    <w:rsid w:val="00EA00A8"/>
    <w:rsid w:val="00EA0AFD"/>
    <w:rsid w:val="00EA1B45"/>
    <w:rsid w:val="00EA301A"/>
    <w:rsid w:val="00EA39E4"/>
    <w:rsid w:val="00EA52D0"/>
    <w:rsid w:val="00EB03D9"/>
    <w:rsid w:val="00EB415F"/>
    <w:rsid w:val="00EB5236"/>
    <w:rsid w:val="00EB548A"/>
    <w:rsid w:val="00EB744B"/>
    <w:rsid w:val="00EB787F"/>
    <w:rsid w:val="00EB7E9B"/>
    <w:rsid w:val="00EC25B0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7EF"/>
    <w:rsid w:val="00F364EA"/>
    <w:rsid w:val="00F37973"/>
    <w:rsid w:val="00F41EEA"/>
    <w:rsid w:val="00F4441B"/>
    <w:rsid w:val="00F46FBB"/>
    <w:rsid w:val="00F525F8"/>
    <w:rsid w:val="00F56EEF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5F5C"/>
    <w:rsid w:val="00F86F49"/>
    <w:rsid w:val="00F87C16"/>
    <w:rsid w:val="00F90AC6"/>
    <w:rsid w:val="00F91952"/>
    <w:rsid w:val="00F93B1C"/>
    <w:rsid w:val="00F95B3C"/>
    <w:rsid w:val="00F96C22"/>
    <w:rsid w:val="00F97B5B"/>
    <w:rsid w:val="00FA13D7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98DCC"/>
  <w15:docId w15:val="{4D7D74FF-C3AF-4EB4-A3B2-A485B941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7707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BA9A4-C64D-4916-A916-545DDBCF27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B268C6A-FA97-45BF-86C2-9A7C96B5E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DFDDCC-8E66-4235-AD36-D1A4061989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FF9AA5-F383-4C57-9EAB-F5034731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Крупенникова Юлия Николаевна</cp:lastModifiedBy>
  <cp:revision>49</cp:revision>
  <cp:lastPrinted>2010-09-30T13:29:00Z</cp:lastPrinted>
  <dcterms:created xsi:type="dcterms:W3CDTF">2014-07-16T06:01:00Z</dcterms:created>
  <dcterms:modified xsi:type="dcterms:W3CDTF">2023-02-09T05:24:00Z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