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23668F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23668F">
              <w:rPr>
                <w:b/>
                <w:sz w:val="26"/>
                <w:szCs w:val="26"/>
                <w:u w:val="single"/>
                <w:lang w:val="en-US"/>
              </w:rPr>
              <w:t>693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68F" w:rsidRPr="0023668F" w:rsidRDefault="00AF5295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 w:rsidRPr="00AF5295">
              <w:rPr>
                <w:b/>
                <w:color w:val="000000"/>
                <w:sz w:val="26"/>
                <w:szCs w:val="26"/>
              </w:rPr>
              <w:t>2</w:t>
            </w:r>
            <w:r w:rsidR="0023668F">
              <w:rPr>
                <w:b/>
                <w:color w:val="000000"/>
                <w:sz w:val="26"/>
                <w:szCs w:val="26"/>
                <w:lang w:val="en-US"/>
              </w:rPr>
              <w:t>350353</w:t>
            </w:r>
            <w:bookmarkStart w:id="0" w:name="_GoBack"/>
            <w:bookmarkEnd w:id="0"/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B007FD" w:rsidRDefault="004F4E9E" w:rsidP="00C24C1F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B007FD">
        <w:rPr>
          <w:sz w:val="24"/>
          <w:szCs w:val="24"/>
        </w:rPr>
        <w:t xml:space="preserve">Технические данные </w:t>
      </w:r>
      <w:r w:rsidR="003645F4" w:rsidRPr="00B007FD">
        <w:rPr>
          <w:sz w:val="24"/>
          <w:szCs w:val="24"/>
        </w:rPr>
        <w:t>шин для автомобильной и тракторной техники</w:t>
      </w:r>
      <w:r w:rsidRPr="00B007FD">
        <w:rPr>
          <w:sz w:val="24"/>
          <w:szCs w:val="24"/>
        </w:rPr>
        <w:t xml:space="preserve"> до</w:t>
      </w:r>
      <w:r w:rsidR="00C24C1F" w:rsidRPr="00B007FD">
        <w:rPr>
          <w:sz w:val="24"/>
          <w:szCs w:val="24"/>
        </w:rPr>
        <w:t xml:space="preserve">лжны соответствовать параметрам, </w:t>
      </w:r>
      <w:r w:rsidR="006D6EB9" w:rsidRPr="00B007FD">
        <w:rPr>
          <w:sz w:val="24"/>
          <w:szCs w:val="24"/>
        </w:rPr>
        <w:t xml:space="preserve"> </w:t>
      </w:r>
      <w:r w:rsidR="00163418" w:rsidRPr="00B007FD">
        <w:rPr>
          <w:sz w:val="24"/>
          <w:szCs w:val="24"/>
        </w:rPr>
        <w:t>приведенн</w:t>
      </w:r>
      <w:r w:rsidR="00C24C1F" w:rsidRPr="00B007FD">
        <w:rPr>
          <w:sz w:val="24"/>
          <w:szCs w:val="24"/>
        </w:rPr>
        <w:t>ым</w:t>
      </w:r>
      <w:r w:rsidR="00163418" w:rsidRPr="00B007FD">
        <w:rPr>
          <w:sz w:val="24"/>
          <w:szCs w:val="24"/>
        </w:rPr>
        <w:t xml:space="preserve"> в таблиц</w:t>
      </w:r>
      <w:r w:rsidR="0013751A" w:rsidRPr="00B007FD">
        <w:rPr>
          <w:sz w:val="24"/>
          <w:szCs w:val="24"/>
        </w:rPr>
        <w:t>е</w:t>
      </w:r>
      <w:r w:rsidR="00163418" w:rsidRPr="00B007FD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C65111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1153" w:rsidRDefault="00F21153" w:rsidP="000B0638">
            <w:pPr>
              <w:ind w:firstLine="0"/>
              <w:jc w:val="center"/>
            </w:pPr>
          </w:p>
          <w:p w:rsidR="00F21153" w:rsidRPr="00C65111" w:rsidRDefault="00C65111" w:rsidP="00F21153">
            <w:pPr>
              <w:ind w:firstLine="0"/>
              <w:rPr>
                <w:b/>
              </w:rPr>
            </w:pPr>
            <w:r>
              <w:t xml:space="preserve">          </w:t>
            </w:r>
            <w:r w:rsidR="00F21153">
              <w:t xml:space="preserve"> </w:t>
            </w:r>
            <w:r w:rsidR="00F21153" w:rsidRPr="00C65111">
              <w:rPr>
                <w:b/>
              </w:rPr>
              <w:t>Примечание</w:t>
            </w:r>
          </w:p>
        </w:tc>
      </w:tr>
      <w:tr w:rsidR="00F21153" w:rsidRPr="000B0638" w:rsidTr="000C3208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0B0638" w:rsidRDefault="00B475A5" w:rsidP="00486347">
            <w:pPr>
              <w:ind w:firstLine="0"/>
              <w:jc w:val="center"/>
            </w:pPr>
            <w:r w:rsidRPr="00B475A5">
              <w:t xml:space="preserve">Автошина 225/55 R17 </w:t>
            </w:r>
            <w:proofErr w:type="spellStart"/>
            <w:r w:rsidRPr="00B475A5">
              <w:t>Pirelli</w:t>
            </w:r>
            <w:proofErr w:type="spellEnd"/>
            <w:r w:rsidRPr="00B475A5">
              <w:t xml:space="preserve"> </w:t>
            </w:r>
            <w:proofErr w:type="spellStart"/>
            <w:r w:rsidRPr="00B475A5">
              <w:t>Ice</w:t>
            </w:r>
            <w:proofErr w:type="spellEnd"/>
            <w:r w:rsidRPr="00B475A5">
              <w:t xml:space="preserve"> </w:t>
            </w:r>
            <w:proofErr w:type="spellStart"/>
            <w:r w:rsidRPr="00B475A5">
              <w:t>Zero</w:t>
            </w:r>
            <w:proofErr w:type="spellEnd"/>
            <w:r w:rsidRPr="00B475A5">
              <w:t xml:space="preserve"> шип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5A5" w:rsidRDefault="00B475A5" w:rsidP="00B475A5">
            <w:pPr>
              <w:ind w:firstLine="0"/>
              <w:jc w:val="left"/>
            </w:pPr>
            <w:r>
              <w:t>Тип автомобиля: легковые автомобили</w:t>
            </w:r>
          </w:p>
          <w:p w:rsidR="00B475A5" w:rsidRDefault="00B475A5" w:rsidP="00B475A5">
            <w:pPr>
              <w:ind w:firstLine="0"/>
              <w:jc w:val="left"/>
            </w:pPr>
            <w:r>
              <w:t>Сезонность: Зимняя</w:t>
            </w:r>
          </w:p>
          <w:p w:rsidR="00B475A5" w:rsidRDefault="00B475A5" w:rsidP="00B475A5">
            <w:pPr>
              <w:ind w:firstLine="0"/>
              <w:jc w:val="left"/>
            </w:pPr>
            <w:r>
              <w:t>Шипы: есть</w:t>
            </w:r>
          </w:p>
          <w:p w:rsidR="00B475A5" w:rsidRDefault="00B475A5" w:rsidP="00B475A5">
            <w:pPr>
              <w:ind w:firstLine="0"/>
              <w:jc w:val="left"/>
            </w:pPr>
            <w:r>
              <w:t>Размер: 225/55R17</w:t>
            </w:r>
          </w:p>
          <w:p w:rsidR="00B475A5" w:rsidRDefault="00B475A5" w:rsidP="00B475A5">
            <w:pPr>
              <w:ind w:firstLine="0"/>
              <w:jc w:val="left"/>
            </w:pPr>
            <w:r>
              <w:t>Индекс нагрузки: 101 (до 825 кг)</w:t>
            </w:r>
          </w:p>
          <w:p w:rsidR="00B475A5" w:rsidRDefault="00B475A5" w:rsidP="00B475A5">
            <w:pPr>
              <w:ind w:firstLine="0"/>
              <w:jc w:val="left"/>
            </w:pPr>
            <w:r>
              <w:t>Индекс скорости: T (до 190 км/ч)</w:t>
            </w:r>
          </w:p>
          <w:p w:rsidR="00F21153" w:rsidRPr="000B0638" w:rsidRDefault="00B475A5" w:rsidP="00B475A5">
            <w:pPr>
              <w:ind w:firstLine="0"/>
              <w:jc w:val="left"/>
            </w:pPr>
            <w:r>
              <w:t>Усиление: XL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B475A5" w:rsidP="00B475A5">
            <w:pPr>
              <w:ind w:firstLine="0"/>
              <w:jc w:val="center"/>
            </w:pPr>
            <w:r w:rsidRPr="00B475A5">
              <w:t xml:space="preserve"> </w:t>
            </w:r>
            <w:proofErr w:type="spellStart"/>
            <w:r w:rsidRPr="00B475A5">
              <w:t>Pirelli</w:t>
            </w:r>
            <w:proofErr w:type="spellEnd"/>
            <w:r w:rsidRPr="00B475A5">
              <w:t xml:space="preserve"> </w:t>
            </w:r>
            <w:proofErr w:type="spellStart"/>
            <w:r w:rsidRPr="00B475A5">
              <w:t>Ice</w:t>
            </w:r>
            <w:proofErr w:type="spellEnd"/>
            <w:r w:rsidRPr="00B475A5">
              <w:t xml:space="preserve"> </w:t>
            </w:r>
            <w:proofErr w:type="spellStart"/>
            <w:r w:rsidRPr="00B475A5">
              <w:t>Zero</w:t>
            </w:r>
            <w:proofErr w:type="spellEnd"/>
            <w:r w:rsidR="000C3208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781351" w:rsidRPr="004D4E32" w:rsidRDefault="00781351" w:rsidP="0011536D">
      <w:pPr>
        <w:pStyle w:val="ae"/>
        <w:numPr>
          <w:ilvl w:val="0"/>
          <w:numId w:val="3"/>
        </w:numPr>
        <w:tabs>
          <w:tab w:val="left" w:pos="993"/>
        </w:tabs>
        <w:spacing w:before="120" w:after="120"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781351" w:rsidRDefault="00781351" w:rsidP="00781351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781351" w:rsidRPr="00093260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781351" w:rsidRPr="003521F4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81351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81351" w:rsidRPr="00BF612E" w:rsidRDefault="00781351" w:rsidP="00781351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 w:rsidR="005B6D79"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781351" w:rsidRPr="004D7689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781351" w:rsidRPr="00093260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FB7AEF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07588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DB3AE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781351" w:rsidRPr="003521F4" w:rsidRDefault="00781351" w:rsidP="00781351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781351" w:rsidRPr="00612811" w:rsidRDefault="00781351" w:rsidP="00781351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781351" w:rsidRPr="00063B3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781351" w:rsidRDefault="00781351" w:rsidP="00781351">
      <w:pPr>
        <w:spacing w:line="276" w:lineRule="auto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781351" w:rsidRPr="0061281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81351" w:rsidRPr="004D4E32" w:rsidRDefault="00781351" w:rsidP="0078135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781351" w:rsidRPr="00D10A40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781351" w:rsidRPr="00D10A40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781351" w:rsidRDefault="00781351" w:rsidP="0078135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781351" w:rsidRPr="00612811" w:rsidRDefault="00781351" w:rsidP="00781351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781351" w:rsidRPr="00BB6EA4" w:rsidRDefault="00781351" w:rsidP="00781351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81351" w:rsidRDefault="00781351" w:rsidP="007813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5B6D79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81351" w:rsidRDefault="00781351" w:rsidP="00781351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81351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Pr="00CF1FB0" w:rsidRDefault="00781351" w:rsidP="00781351">
      <w:pPr>
        <w:spacing w:line="276" w:lineRule="auto"/>
        <w:ind w:firstLine="709"/>
        <w:rPr>
          <w:sz w:val="24"/>
          <w:szCs w:val="24"/>
        </w:rPr>
      </w:pPr>
    </w:p>
    <w:p w:rsidR="00781351" w:rsidRDefault="00781351" w:rsidP="00781351">
      <w:pPr>
        <w:rPr>
          <w:sz w:val="26"/>
          <w:szCs w:val="26"/>
        </w:rPr>
      </w:pPr>
    </w:p>
    <w:p w:rsidR="00781351" w:rsidRDefault="00781351" w:rsidP="00781351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81351" w:rsidRPr="00E1390F" w:rsidRDefault="00781351" w:rsidP="00781351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781351" w:rsidRPr="00DD53C5" w:rsidRDefault="00781351" w:rsidP="00781351">
      <w:pPr>
        <w:ind w:firstLine="0"/>
        <w:rPr>
          <w:color w:val="00B0F0"/>
          <w:sz w:val="26"/>
          <w:szCs w:val="26"/>
        </w:rPr>
      </w:pPr>
    </w:p>
    <w:p w:rsidR="00C65111" w:rsidRPr="00F21153" w:rsidRDefault="00C65111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11536D" w:rsidRDefault="0011536D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8D2AC5" w:rsidRPr="00F21153" w:rsidRDefault="008D2AC5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sectPr w:rsidR="008D2AC5" w:rsidRPr="00F21153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21" w:rsidRDefault="00422821">
      <w:r>
        <w:separator/>
      </w:r>
    </w:p>
  </w:endnote>
  <w:endnote w:type="continuationSeparator" w:id="0">
    <w:p w:rsidR="00422821" w:rsidRDefault="0042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B475A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21" w:rsidRDefault="00422821">
      <w:r>
        <w:separator/>
      </w:r>
    </w:p>
  </w:footnote>
  <w:footnote w:type="continuationSeparator" w:id="0">
    <w:p w:rsidR="00422821" w:rsidRDefault="00422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5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6C1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3208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536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59E6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4BCB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3668F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54C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97F6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821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347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2693C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2900"/>
    <w:rsid w:val="005630A8"/>
    <w:rsid w:val="00563F7B"/>
    <w:rsid w:val="00567774"/>
    <w:rsid w:val="00567CD4"/>
    <w:rsid w:val="00573631"/>
    <w:rsid w:val="0057500D"/>
    <w:rsid w:val="00577D10"/>
    <w:rsid w:val="00580347"/>
    <w:rsid w:val="0058133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D79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E5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C7BE5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46D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351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07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2AC5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5187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503A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3E21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295"/>
    <w:rsid w:val="00AF5C3C"/>
    <w:rsid w:val="00AF71B7"/>
    <w:rsid w:val="00AF7208"/>
    <w:rsid w:val="00B007FD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475A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49C5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0616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C1F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B57"/>
    <w:rsid w:val="00C65111"/>
    <w:rsid w:val="00C70BE8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9AC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3C8B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1F6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AA7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880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44AD"/>
    <w:rsid w:val="00FE1798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7B4F-DC13-439B-8AC6-D5A59721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2017-08-28T14:57:00Z</dcterms:created>
  <dcterms:modified xsi:type="dcterms:W3CDTF">2017-08-28T14:57:00Z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