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961"/>
      </w:tblGrid>
      <w:tr w:rsidR="00A41745" w:rsidTr="00FD0833">
        <w:tc>
          <w:tcPr>
            <w:tcW w:w="4962" w:type="dxa"/>
          </w:tcPr>
          <w:p w:rsidR="00A41745" w:rsidRPr="009310B3" w:rsidRDefault="00A41745" w:rsidP="00FD0833">
            <w:pPr>
              <w:spacing w:line="276" w:lineRule="auto"/>
              <w:rPr>
                <w:b/>
                <w:sz w:val="28"/>
                <w:szCs w:val="28"/>
              </w:rPr>
            </w:pPr>
            <w:r w:rsidRPr="009310B3">
              <w:rPr>
                <w:b/>
                <w:sz w:val="28"/>
                <w:szCs w:val="28"/>
              </w:rPr>
              <w:t>Согласовано:</w:t>
            </w:r>
          </w:p>
          <w:p w:rsidR="00A41745" w:rsidRDefault="00A41745" w:rsidP="00FD08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</w:t>
            </w:r>
            <w:r w:rsidRPr="009310B3">
              <w:rPr>
                <w:sz w:val="28"/>
                <w:szCs w:val="28"/>
              </w:rPr>
              <w:t xml:space="preserve"> физической защиты объектов и информационной безопасности </w:t>
            </w:r>
          </w:p>
          <w:p w:rsidR="00A41745" w:rsidRPr="009310B3" w:rsidRDefault="00A41745" w:rsidP="00FD0833">
            <w:pPr>
              <w:spacing w:line="276" w:lineRule="auto"/>
              <w:rPr>
                <w:sz w:val="28"/>
                <w:szCs w:val="28"/>
              </w:rPr>
            </w:pPr>
          </w:p>
          <w:p w:rsidR="00A41745" w:rsidRPr="009310B3" w:rsidRDefault="00A41745" w:rsidP="00FD0833">
            <w:pPr>
              <w:spacing w:line="276" w:lineRule="auto"/>
              <w:rPr>
                <w:sz w:val="28"/>
                <w:szCs w:val="28"/>
              </w:rPr>
            </w:pPr>
            <w:r w:rsidRPr="009310B3">
              <w:rPr>
                <w:sz w:val="28"/>
                <w:szCs w:val="28"/>
              </w:rPr>
              <w:t xml:space="preserve">_____________________ </w:t>
            </w:r>
            <w:r>
              <w:rPr>
                <w:sz w:val="28"/>
                <w:szCs w:val="28"/>
              </w:rPr>
              <w:t>Хлопцев М.А</w:t>
            </w:r>
            <w:r w:rsidRPr="009310B3">
              <w:rPr>
                <w:sz w:val="28"/>
                <w:szCs w:val="28"/>
              </w:rPr>
              <w:t>.</w:t>
            </w:r>
          </w:p>
          <w:p w:rsidR="00A41745" w:rsidRPr="009310B3" w:rsidRDefault="00A41745" w:rsidP="00FD0833">
            <w:pPr>
              <w:spacing w:line="276" w:lineRule="auto"/>
              <w:rPr>
                <w:sz w:val="28"/>
                <w:szCs w:val="28"/>
              </w:rPr>
            </w:pPr>
            <w:r w:rsidRPr="009310B3">
              <w:rPr>
                <w:sz w:val="28"/>
                <w:szCs w:val="28"/>
              </w:rPr>
              <w:t>“_</w:t>
            </w:r>
            <w:r>
              <w:rPr>
                <w:sz w:val="28"/>
                <w:szCs w:val="28"/>
              </w:rPr>
              <w:t>____” _____________________ 2023</w:t>
            </w:r>
          </w:p>
        </w:tc>
        <w:tc>
          <w:tcPr>
            <w:tcW w:w="4961" w:type="dxa"/>
          </w:tcPr>
          <w:p w:rsidR="00A41745" w:rsidRPr="009310B3" w:rsidRDefault="00A41745" w:rsidP="00FD0833">
            <w:pPr>
              <w:spacing w:line="276" w:lineRule="auto"/>
              <w:rPr>
                <w:b/>
                <w:sz w:val="28"/>
                <w:szCs w:val="28"/>
              </w:rPr>
            </w:pPr>
            <w:r w:rsidRPr="009310B3">
              <w:rPr>
                <w:b/>
                <w:sz w:val="28"/>
                <w:szCs w:val="28"/>
              </w:rPr>
              <w:t>Утверждаю:</w:t>
            </w:r>
          </w:p>
          <w:p w:rsidR="00A41745" w:rsidRDefault="00A41745" w:rsidP="00FD08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</w:t>
            </w:r>
            <w:r w:rsidRPr="009310B3">
              <w:rPr>
                <w:sz w:val="28"/>
                <w:szCs w:val="28"/>
              </w:rPr>
              <w:t xml:space="preserve"> директора - </w:t>
            </w:r>
            <w:r>
              <w:rPr>
                <w:sz w:val="28"/>
                <w:szCs w:val="28"/>
              </w:rPr>
              <w:t>главный</w:t>
            </w:r>
            <w:r w:rsidRPr="009310B3">
              <w:rPr>
                <w:sz w:val="28"/>
                <w:szCs w:val="28"/>
              </w:rPr>
              <w:t xml:space="preserve"> инженер филиала </w:t>
            </w:r>
          </w:p>
          <w:p w:rsidR="00A41745" w:rsidRDefault="00A41745" w:rsidP="00FD0833">
            <w:pPr>
              <w:spacing w:line="276" w:lineRule="auto"/>
              <w:rPr>
                <w:sz w:val="28"/>
                <w:szCs w:val="28"/>
              </w:rPr>
            </w:pPr>
            <w:r w:rsidRPr="009310B3">
              <w:rPr>
                <w:sz w:val="28"/>
                <w:szCs w:val="28"/>
              </w:rPr>
              <w:t>ПАО «</w:t>
            </w:r>
            <w:proofErr w:type="spellStart"/>
            <w:r>
              <w:rPr>
                <w:sz w:val="28"/>
                <w:szCs w:val="28"/>
              </w:rPr>
              <w:t>Россети</w:t>
            </w:r>
            <w:proofErr w:type="spellEnd"/>
            <w:r>
              <w:rPr>
                <w:sz w:val="28"/>
                <w:szCs w:val="28"/>
              </w:rPr>
              <w:t xml:space="preserve"> Центр</w:t>
            </w:r>
            <w:r w:rsidRPr="009310B3">
              <w:rPr>
                <w:sz w:val="28"/>
                <w:szCs w:val="28"/>
              </w:rPr>
              <w:t xml:space="preserve">» - «Орелэнерго» </w:t>
            </w:r>
          </w:p>
          <w:p w:rsidR="00A41745" w:rsidRPr="009310B3" w:rsidRDefault="00A41745" w:rsidP="00FD0833">
            <w:pPr>
              <w:spacing w:line="276" w:lineRule="auto"/>
              <w:rPr>
                <w:sz w:val="28"/>
                <w:szCs w:val="28"/>
              </w:rPr>
            </w:pPr>
          </w:p>
          <w:p w:rsidR="00A41745" w:rsidRPr="009310B3" w:rsidRDefault="00A41745" w:rsidP="00FD08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r w:rsidRPr="009310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Колубанов И.В.</w:t>
            </w:r>
          </w:p>
          <w:p w:rsidR="00A41745" w:rsidRDefault="00A41745" w:rsidP="00FD0833">
            <w:pPr>
              <w:spacing w:line="276" w:lineRule="auto"/>
              <w:rPr>
                <w:b/>
                <w:sz w:val="28"/>
                <w:szCs w:val="28"/>
              </w:rPr>
            </w:pPr>
            <w:r w:rsidRPr="009310B3">
              <w:rPr>
                <w:sz w:val="28"/>
                <w:szCs w:val="28"/>
              </w:rPr>
              <w:t>“_</w:t>
            </w:r>
            <w:r>
              <w:rPr>
                <w:sz w:val="28"/>
                <w:szCs w:val="28"/>
              </w:rPr>
              <w:t>____” ___________________ 2023</w:t>
            </w:r>
          </w:p>
        </w:tc>
      </w:tr>
    </w:tbl>
    <w:p w:rsidR="00647228" w:rsidRPr="00364DE9" w:rsidRDefault="00647228" w:rsidP="005778E5">
      <w:pPr>
        <w:pStyle w:val="20"/>
        <w:spacing w:line="276" w:lineRule="auto"/>
        <w:ind w:left="5103"/>
        <w:jc w:val="both"/>
        <w:rPr>
          <w:caps/>
          <w:szCs w:val="24"/>
        </w:rPr>
      </w:pPr>
    </w:p>
    <w:p w:rsidR="00915176" w:rsidRPr="00364DE9" w:rsidRDefault="00915176" w:rsidP="005778E5">
      <w:pPr>
        <w:pStyle w:val="20"/>
        <w:spacing w:line="276" w:lineRule="auto"/>
        <w:rPr>
          <w:szCs w:val="24"/>
        </w:rPr>
      </w:pPr>
    </w:p>
    <w:p w:rsidR="00647228" w:rsidRDefault="00647228" w:rsidP="004B18B4">
      <w:pPr>
        <w:spacing w:line="276" w:lineRule="auto"/>
        <w:rPr>
          <w:sz w:val="24"/>
          <w:szCs w:val="24"/>
        </w:rPr>
      </w:pPr>
    </w:p>
    <w:p w:rsidR="003E63B3" w:rsidRDefault="003E63B3" w:rsidP="004B18B4">
      <w:pPr>
        <w:spacing w:line="276" w:lineRule="auto"/>
        <w:rPr>
          <w:sz w:val="24"/>
          <w:szCs w:val="24"/>
        </w:rPr>
      </w:pPr>
    </w:p>
    <w:p w:rsidR="0096221A" w:rsidRPr="00364DE9" w:rsidRDefault="0096221A" w:rsidP="004B18B4">
      <w:pPr>
        <w:spacing w:line="276" w:lineRule="auto"/>
        <w:rPr>
          <w:sz w:val="24"/>
          <w:szCs w:val="24"/>
        </w:rPr>
      </w:pPr>
    </w:p>
    <w:p w:rsidR="00AB35C1" w:rsidRPr="00AB35C1" w:rsidRDefault="001B0758" w:rsidP="00AB35C1">
      <w:pPr>
        <w:pStyle w:val="2"/>
        <w:numPr>
          <w:ilvl w:val="0"/>
          <w:numId w:val="0"/>
          <w:ins w:id="0" w:author="Unknown"/>
        </w:numPr>
        <w:rPr>
          <w:szCs w:val="28"/>
        </w:rPr>
      </w:pPr>
      <w:r w:rsidRPr="00AB35C1">
        <w:rPr>
          <w:szCs w:val="28"/>
        </w:rPr>
        <w:t>ТЕХНИЧЕСКОЕ ЗАДАНИЕ</w:t>
      </w:r>
      <w:r w:rsidR="004B19E9" w:rsidRPr="00AB35C1">
        <w:rPr>
          <w:szCs w:val="28"/>
        </w:rPr>
        <w:t xml:space="preserve"> № </w:t>
      </w:r>
      <w:r w:rsidR="0032728F">
        <w:rPr>
          <w:szCs w:val="28"/>
        </w:rPr>
        <w:t>1</w:t>
      </w:r>
      <w:r w:rsidR="004B19E9" w:rsidRPr="00AB35C1">
        <w:rPr>
          <w:szCs w:val="28"/>
        </w:rPr>
        <w:t xml:space="preserve"> от </w:t>
      </w:r>
      <w:r w:rsidR="0032728F">
        <w:rPr>
          <w:szCs w:val="28"/>
        </w:rPr>
        <w:t>18</w:t>
      </w:r>
      <w:r w:rsidR="00AB35C1" w:rsidRPr="00AB35C1">
        <w:rPr>
          <w:szCs w:val="28"/>
        </w:rPr>
        <w:t>.</w:t>
      </w:r>
      <w:r w:rsidR="00FA11D8">
        <w:rPr>
          <w:szCs w:val="28"/>
        </w:rPr>
        <w:t>01</w:t>
      </w:r>
      <w:r w:rsidR="004B19E9" w:rsidRPr="00AB35C1">
        <w:rPr>
          <w:szCs w:val="28"/>
        </w:rPr>
        <w:t>.20</w:t>
      </w:r>
      <w:r w:rsidR="0032728F">
        <w:rPr>
          <w:szCs w:val="28"/>
        </w:rPr>
        <w:t>23</w:t>
      </w:r>
    </w:p>
    <w:p w:rsidR="00647228" w:rsidRPr="00AB35C1" w:rsidRDefault="00915176" w:rsidP="00AB35C1">
      <w:pPr>
        <w:pStyle w:val="2"/>
        <w:numPr>
          <w:ilvl w:val="0"/>
          <w:numId w:val="0"/>
        </w:numPr>
        <w:rPr>
          <w:sz w:val="24"/>
          <w:szCs w:val="24"/>
        </w:rPr>
      </w:pPr>
      <w:r w:rsidRPr="00AB35C1">
        <w:rPr>
          <w:szCs w:val="28"/>
        </w:rPr>
        <w:t xml:space="preserve">на </w:t>
      </w:r>
      <w:r w:rsidR="0047695D" w:rsidRPr="00AB35C1">
        <w:rPr>
          <w:szCs w:val="28"/>
        </w:rPr>
        <w:t xml:space="preserve">выполнение ПИР </w:t>
      </w:r>
      <w:r w:rsidR="006500B0">
        <w:rPr>
          <w:szCs w:val="28"/>
        </w:rPr>
        <w:t>по модернизации</w:t>
      </w:r>
      <w:r w:rsidR="007671DB">
        <w:rPr>
          <w:szCs w:val="28"/>
        </w:rPr>
        <w:t xml:space="preserve"> ПС 110/10/6</w:t>
      </w:r>
      <w:r w:rsidR="006500B0" w:rsidRPr="006500B0">
        <w:rPr>
          <w:szCs w:val="28"/>
        </w:rPr>
        <w:t xml:space="preserve"> </w:t>
      </w:r>
      <w:proofErr w:type="spellStart"/>
      <w:r w:rsidR="006500B0" w:rsidRPr="006500B0">
        <w:rPr>
          <w:szCs w:val="28"/>
        </w:rPr>
        <w:t>кВ</w:t>
      </w:r>
      <w:proofErr w:type="spellEnd"/>
      <w:r w:rsidR="006500B0" w:rsidRPr="006500B0">
        <w:rPr>
          <w:szCs w:val="28"/>
        </w:rPr>
        <w:t xml:space="preserve"> </w:t>
      </w:r>
      <w:r w:rsidR="007671DB">
        <w:rPr>
          <w:szCs w:val="28"/>
        </w:rPr>
        <w:t>«</w:t>
      </w:r>
      <w:r w:rsidR="007671DB" w:rsidRPr="007671DB">
        <w:rPr>
          <w:szCs w:val="28"/>
        </w:rPr>
        <w:t>Западная</w:t>
      </w:r>
      <w:r w:rsidR="007671DB">
        <w:rPr>
          <w:szCs w:val="28"/>
        </w:rPr>
        <w:t>»</w:t>
      </w:r>
      <w:r w:rsidR="007671DB" w:rsidRPr="007671DB">
        <w:rPr>
          <w:szCs w:val="28"/>
        </w:rPr>
        <w:t xml:space="preserve"> с монтажом оборудования систем видеонаблюдения (6 видеокамер) и </w:t>
      </w:r>
      <w:proofErr w:type="spellStart"/>
      <w:r w:rsidR="007671DB" w:rsidRPr="007671DB">
        <w:rPr>
          <w:szCs w:val="28"/>
        </w:rPr>
        <w:t>периметрал</w:t>
      </w:r>
      <w:r w:rsidR="007671DB">
        <w:rPr>
          <w:szCs w:val="28"/>
        </w:rPr>
        <w:t>ьной</w:t>
      </w:r>
      <w:proofErr w:type="spellEnd"/>
      <w:r w:rsidR="007671DB">
        <w:rPr>
          <w:szCs w:val="28"/>
        </w:rPr>
        <w:t xml:space="preserve"> охранной сигнализации (0,31</w:t>
      </w:r>
      <w:r w:rsidR="007671DB" w:rsidRPr="007671DB">
        <w:rPr>
          <w:szCs w:val="28"/>
        </w:rPr>
        <w:t xml:space="preserve"> км)</w:t>
      </w:r>
    </w:p>
    <w:p w:rsidR="0070662C" w:rsidRPr="00364DE9" w:rsidRDefault="0070662C" w:rsidP="0047695D">
      <w:pPr>
        <w:jc w:val="center"/>
        <w:rPr>
          <w:sz w:val="24"/>
          <w:szCs w:val="24"/>
        </w:rPr>
      </w:pPr>
    </w:p>
    <w:p w:rsidR="003C757D" w:rsidRPr="003C757D" w:rsidRDefault="003C757D" w:rsidP="003C757D">
      <w:pPr>
        <w:pStyle w:val="af3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757D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C757D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положения.</w:t>
      </w:r>
    </w:p>
    <w:p w:rsidR="00CA51C8" w:rsidRDefault="00086639" w:rsidP="00CA51C8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639">
        <w:rPr>
          <w:rFonts w:ascii="Times New Roman" w:eastAsia="Times New Roman" w:hAnsi="Times New Roman" w:cs="Times New Roman"/>
          <w:sz w:val="28"/>
          <w:szCs w:val="28"/>
        </w:rPr>
        <w:t>Филиалу ПАО «</w:t>
      </w:r>
      <w:proofErr w:type="spellStart"/>
      <w:r w:rsidR="00FE34E9"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 w:rsidR="00FE34E9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Pr="00086639">
        <w:rPr>
          <w:rFonts w:ascii="Times New Roman" w:eastAsia="Times New Roman" w:hAnsi="Times New Roman" w:cs="Times New Roman"/>
          <w:sz w:val="28"/>
          <w:szCs w:val="28"/>
        </w:rPr>
        <w:t>» - «Орелэнерго» необходимо провести проектирование</w:t>
      </w:r>
      <w:r w:rsidR="00D45816">
        <w:rPr>
          <w:rFonts w:ascii="Times New Roman" w:eastAsia="Times New Roman" w:hAnsi="Times New Roman" w:cs="Times New Roman"/>
          <w:sz w:val="28"/>
          <w:szCs w:val="28"/>
        </w:rPr>
        <w:t xml:space="preserve"> проектно-сметной документации</w:t>
      </w:r>
      <w:r w:rsidRPr="00086639">
        <w:rPr>
          <w:rFonts w:ascii="Times New Roman" w:eastAsia="Times New Roman" w:hAnsi="Times New Roman" w:cs="Times New Roman"/>
          <w:sz w:val="28"/>
          <w:szCs w:val="28"/>
        </w:rPr>
        <w:t xml:space="preserve"> (далее по тексту – ПСД)</w:t>
      </w:r>
      <w:r w:rsidR="00973D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51C8" w:rsidRPr="00CA51C8">
        <w:rPr>
          <w:rFonts w:ascii="Times New Roman" w:eastAsia="Times New Roman" w:hAnsi="Times New Roman" w:cs="Times New Roman"/>
          <w:sz w:val="28"/>
          <w:szCs w:val="28"/>
        </w:rPr>
        <w:t xml:space="preserve">модернизации </w:t>
      </w:r>
      <w:r w:rsidR="003E63B3" w:rsidRPr="003E63B3">
        <w:rPr>
          <w:rFonts w:ascii="Times New Roman" w:eastAsia="Times New Roman" w:hAnsi="Times New Roman" w:cs="Times New Roman"/>
          <w:sz w:val="28"/>
          <w:szCs w:val="28"/>
        </w:rPr>
        <w:t xml:space="preserve">ПС 110/10/6 </w:t>
      </w:r>
      <w:proofErr w:type="spellStart"/>
      <w:r w:rsidR="003E63B3" w:rsidRPr="003E63B3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="003E63B3" w:rsidRPr="003E63B3">
        <w:rPr>
          <w:rFonts w:ascii="Times New Roman" w:eastAsia="Times New Roman" w:hAnsi="Times New Roman" w:cs="Times New Roman"/>
          <w:sz w:val="28"/>
          <w:szCs w:val="28"/>
        </w:rPr>
        <w:t xml:space="preserve"> «Западная»</w:t>
      </w:r>
      <w:r w:rsidR="00FE3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51C8" w:rsidRPr="00CA51C8">
        <w:rPr>
          <w:rFonts w:ascii="Times New Roman" w:eastAsia="Times New Roman" w:hAnsi="Times New Roman" w:cs="Times New Roman"/>
          <w:sz w:val="28"/>
          <w:szCs w:val="28"/>
        </w:rPr>
        <w:t xml:space="preserve">с монтажом оборудования </w:t>
      </w:r>
      <w:r w:rsidR="008C274F" w:rsidRPr="008C274F">
        <w:rPr>
          <w:rFonts w:ascii="Times New Roman" w:eastAsia="Times New Roman" w:hAnsi="Times New Roman" w:cs="Times New Roman"/>
          <w:sz w:val="28"/>
          <w:szCs w:val="28"/>
        </w:rPr>
        <w:t xml:space="preserve">систем видеонаблюдения и </w:t>
      </w:r>
      <w:proofErr w:type="spellStart"/>
      <w:r w:rsidR="008C274F" w:rsidRPr="008C274F">
        <w:rPr>
          <w:rFonts w:ascii="Times New Roman" w:eastAsia="Times New Roman" w:hAnsi="Times New Roman" w:cs="Times New Roman"/>
          <w:sz w:val="28"/>
          <w:szCs w:val="28"/>
        </w:rPr>
        <w:t>периметральной</w:t>
      </w:r>
      <w:proofErr w:type="spellEnd"/>
      <w:r w:rsidR="008C274F" w:rsidRPr="008C274F">
        <w:rPr>
          <w:rFonts w:ascii="Times New Roman" w:eastAsia="Times New Roman" w:hAnsi="Times New Roman" w:cs="Times New Roman"/>
          <w:sz w:val="28"/>
          <w:szCs w:val="28"/>
        </w:rPr>
        <w:t xml:space="preserve"> охранной сигнализации</w:t>
      </w:r>
      <w:r w:rsidR="00CA51C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6DA6" w:rsidRDefault="00CA51C8" w:rsidP="00CA51C8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51C8">
        <w:rPr>
          <w:rFonts w:ascii="Times New Roman" w:eastAsia="Times New Roman" w:hAnsi="Times New Roman" w:cs="Times New Roman"/>
          <w:sz w:val="28"/>
          <w:szCs w:val="28"/>
        </w:rPr>
        <w:t>Проектирование ПСД</w:t>
      </w:r>
      <w:r w:rsidR="003E5D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5816" w:rsidRPr="00D45816">
        <w:rPr>
          <w:rFonts w:ascii="Times New Roman" w:eastAsia="Times New Roman" w:hAnsi="Times New Roman" w:cs="Times New Roman"/>
          <w:sz w:val="28"/>
          <w:szCs w:val="28"/>
        </w:rPr>
        <w:t>модернизации ПС</w:t>
      </w:r>
      <w:r w:rsidR="00D45816" w:rsidRPr="00D45816">
        <w:t xml:space="preserve"> </w:t>
      </w:r>
      <w:r w:rsidR="00D45816" w:rsidRPr="00D45816">
        <w:rPr>
          <w:rFonts w:ascii="Times New Roman" w:eastAsia="Times New Roman" w:hAnsi="Times New Roman" w:cs="Times New Roman"/>
          <w:sz w:val="28"/>
          <w:szCs w:val="28"/>
        </w:rPr>
        <w:t xml:space="preserve">с монтажом оборудования </w:t>
      </w:r>
      <w:r w:rsidR="00E74298" w:rsidRPr="00E74298">
        <w:rPr>
          <w:rFonts w:ascii="Times New Roman" w:eastAsia="Times New Roman" w:hAnsi="Times New Roman" w:cs="Times New Roman"/>
          <w:sz w:val="28"/>
          <w:szCs w:val="28"/>
        </w:rPr>
        <w:t xml:space="preserve">видеонаблюдения и </w:t>
      </w:r>
      <w:proofErr w:type="spellStart"/>
      <w:r w:rsidR="00E74298" w:rsidRPr="00E74298">
        <w:rPr>
          <w:rFonts w:ascii="Times New Roman" w:eastAsia="Times New Roman" w:hAnsi="Times New Roman" w:cs="Times New Roman"/>
          <w:sz w:val="28"/>
          <w:szCs w:val="28"/>
        </w:rPr>
        <w:t>периметральной</w:t>
      </w:r>
      <w:proofErr w:type="spellEnd"/>
      <w:r w:rsidR="00E74298" w:rsidRPr="00E74298">
        <w:rPr>
          <w:rFonts w:ascii="Times New Roman" w:eastAsia="Times New Roman" w:hAnsi="Times New Roman" w:cs="Times New Roman"/>
          <w:sz w:val="28"/>
          <w:szCs w:val="28"/>
        </w:rPr>
        <w:t xml:space="preserve"> охранной сигнализации</w:t>
      </w:r>
      <w:r w:rsidR="00190C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0C68" w:rsidRPr="003C757D">
        <w:rPr>
          <w:rFonts w:ascii="Times New Roman" w:eastAsia="Times New Roman" w:hAnsi="Times New Roman" w:cs="Times New Roman"/>
          <w:sz w:val="28"/>
          <w:szCs w:val="28"/>
        </w:rPr>
        <w:t>производится</w:t>
      </w:r>
      <w:r w:rsidR="003C757D" w:rsidRPr="003C757D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потребности в рамках инвестиционной программы филиала </w:t>
      </w:r>
      <w:r w:rsidR="00994DF7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C757D" w:rsidRPr="003C757D">
        <w:rPr>
          <w:rFonts w:ascii="Times New Roman" w:eastAsia="Times New Roman" w:hAnsi="Times New Roman" w:cs="Times New Roman"/>
          <w:sz w:val="28"/>
          <w:szCs w:val="28"/>
        </w:rPr>
        <w:t>АО «</w:t>
      </w:r>
      <w:proofErr w:type="spellStart"/>
      <w:r w:rsidR="001226DA" w:rsidRPr="001226DA"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 w:rsidR="001226DA" w:rsidRPr="001226DA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3C757D" w:rsidRPr="003C757D">
        <w:rPr>
          <w:rFonts w:ascii="Times New Roman" w:eastAsia="Times New Roman" w:hAnsi="Times New Roman" w:cs="Times New Roman"/>
          <w:sz w:val="28"/>
          <w:szCs w:val="28"/>
        </w:rPr>
        <w:t xml:space="preserve">» - «Орелэнерго» </w:t>
      </w:r>
      <w:r w:rsidR="00E1719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190C6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E1719D" w:rsidRPr="00E1719D">
        <w:rPr>
          <w:rFonts w:ascii="Times New Roman" w:eastAsia="Times New Roman" w:hAnsi="Times New Roman" w:cs="Times New Roman"/>
          <w:sz w:val="28"/>
          <w:szCs w:val="28"/>
        </w:rPr>
        <w:t>Руководств</w:t>
      </w:r>
      <w:r w:rsidR="00190C68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E1719D" w:rsidRPr="00E1719D">
        <w:rPr>
          <w:rFonts w:ascii="Times New Roman" w:eastAsia="Times New Roman" w:hAnsi="Times New Roman" w:cs="Times New Roman"/>
          <w:sz w:val="28"/>
          <w:szCs w:val="28"/>
        </w:rPr>
        <w:t xml:space="preserve"> РК БП 20/17-01/2018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Приволжья», утвержденн</w:t>
      </w:r>
      <w:r w:rsidR="00190C68">
        <w:rPr>
          <w:rFonts w:ascii="Times New Roman" w:eastAsia="Times New Roman" w:hAnsi="Times New Roman" w:cs="Times New Roman"/>
          <w:sz w:val="28"/>
          <w:szCs w:val="28"/>
        </w:rPr>
        <w:t>ы</w:t>
      </w:r>
      <w:r w:rsidR="00E1719D" w:rsidRPr="00E1719D">
        <w:rPr>
          <w:rFonts w:ascii="Times New Roman" w:eastAsia="Times New Roman" w:hAnsi="Times New Roman" w:cs="Times New Roman"/>
          <w:sz w:val="28"/>
          <w:szCs w:val="28"/>
        </w:rPr>
        <w:t>м приказом от 07.11.2018 года №</w:t>
      </w:r>
      <w:r w:rsidR="00E7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719D" w:rsidRPr="00E1719D">
        <w:rPr>
          <w:rFonts w:ascii="Times New Roman" w:eastAsia="Times New Roman" w:hAnsi="Times New Roman" w:cs="Times New Roman"/>
          <w:sz w:val="28"/>
          <w:szCs w:val="28"/>
        </w:rPr>
        <w:t>515-ЦА</w:t>
      </w:r>
      <w:r w:rsidR="00E111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757D" w:rsidRPr="003C757D" w:rsidRDefault="003C757D" w:rsidP="003C757D">
      <w:pPr>
        <w:pStyle w:val="af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3C757D">
        <w:rPr>
          <w:rFonts w:ascii="Times New Roman" w:hAnsi="Times New Roman" w:cs="Times New Roman"/>
          <w:b/>
          <w:sz w:val="28"/>
          <w:szCs w:val="28"/>
        </w:rPr>
        <w:t>Объёмы выполняемых работ</w:t>
      </w:r>
    </w:p>
    <w:p w:rsidR="003C757D" w:rsidRDefault="001226DA" w:rsidP="003C757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обеспечить</w:t>
      </w:r>
      <w:r w:rsidR="003C757D" w:rsidRPr="003C757D">
        <w:rPr>
          <w:rFonts w:ascii="Times New Roman" w:hAnsi="Times New Roman" w:cs="Times New Roman"/>
          <w:sz w:val="28"/>
          <w:szCs w:val="28"/>
        </w:rPr>
        <w:t xml:space="preserve"> выполнение </w:t>
      </w:r>
      <w:r w:rsidR="00381E62">
        <w:rPr>
          <w:rFonts w:ascii="Times New Roman" w:hAnsi="Times New Roman" w:cs="Times New Roman"/>
          <w:sz w:val="28"/>
          <w:szCs w:val="28"/>
        </w:rPr>
        <w:t>проектировани</w:t>
      </w:r>
      <w:r w:rsidR="00D45816">
        <w:rPr>
          <w:rFonts w:ascii="Times New Roman" w:hAnsi="Times New Roman" w:cs="Times New Roman"/>
          <w:sz w:val="28"/>
          <w:szCs w:val="28"/>
        </w:rPr>
        <w:t>я</w:t>
      </w:r>
      <w:r w:rsidR="00594E40">
        <w:rPr>
          <w:rFonts w:ascii="Times New Roman" w:hAnsi="Times New Roman" w:cs="Times New Roman"/>
          <w:sz w:val="28"/>
          <w:szCs w:val="28"/>
        </w:rPr>
        <w:t xml:space="preserve"> ПСД</w:t>
      </w:r>
      <w:r w:rsidR="00381E62">
        <w:rPr>
          <w:rFonts w:ascii="Times New Roman" w:hAnsi="Times New Roman" w:cs="Times New Roman"/>
          <w:sz w:val="28"/>
          <w:szCs w:val="28"/>
        </w:rPr>
        <w:t xml:space="preserve"> </w:t>
      </w:r>
      <w:r w:rsidR="005710F6" w:rsidRPr="005710F6">
        <w:rPr>
          <w:rFonts w:ascii="Times New Roman" w:hAnsi="Times New Roman" w:cs="Times New Roman"/>
          <w:sz w:val="28"/>
          <w:szCs w:val="28"/>
        </w:rPr>
        <w:t xml:space="preserve">модернизации ПС с монтажом оборудования </w:t>
      </w:r>
      <w:r w:rsidR="00B80CB7" w:rsidRPr="00B80CB7">
        <w:rPr>
          <w:rFonts w:ascii="Times New Roman" w:hAnsi="Times New Roman" w:cs="Times New Roman"/>
          <w:sz w:val="28"/>
          <w:szCs w:val="28"/>
        </w:rPr>
        <w:t xml:space="preserve">видеонаблюдения и </w:t>
      </w:r>
      <w:proofErr w:type="spellStart"/>
      <w:r w:rsidR="00B80CB7" w:rsidRPr="00B80CB7">
        <w:rPr>
          <w:rFonts w:ascii="Times New Roman" w:hAnsi="Times New Roman" w:cs="Times New Roman"/>
          <w:sz w:val="28"/>
          <w:szCs w:val="28"/>
        </w:rPr>
        <w:t>периметральной</w:t>
      </w:r>
      <w:proofErr w:type="spellEnd"/>
      <w:r w:rsidR="00B80CB7" w:rsidRPr="00B80CB7">
        <w:rPr>
          <w:rFonts w:ascii="Times New Roman" w:hAnsi="Times New Roman" w:cs="Times New Roman"/>
          <w:sz w:val="28"/>
          <w:szCs w:val="28"/>
        </w:rPr>
        <w:t xml:space="preserve"> охранной сигнализации</w:t>
      </w:r>
      <w:r w:rsidR="00023F67" w:rsidRPr="009C6070">
        <w:rPr>
          <w:rFonts w:ascii="Times New Roman" w:hAnsi="Times New Roman" w:cs="Times New Roman"/>
          <w:sz w:val="28"/>
          <w:szCs w:val="28"/>
        </w:rPr>
        <w:t>,</w:t>
      </w:r>
      <w:r w:rsidR="003C757D" w:rsidRPr="003C757D">
        <w:rPr>
          <w:rFonts w:ascii="Times New Roman" w:hAnsi="Times New Roman" w:cs="Times New Roman"/>
          <w:sz w:val="28"/>
          <w:szCs w:val="28"/>
        </w:rPr>
        <w:t xml:space="preserve"> </w:t>
      </w:r>
      <w:r w:rsidR="00357CF8" w:rsidRPr="003C757D">
        <w:rPr>
          <w:rFonts w:ascii="Times New Roman" w:hAnsi="Times New Roman" w:cs="Times New Roman"/>
          <w:sz w:val="28"/>
          <w:szCs w:val="28"/>
        </w:rPr>
        <w:t>в объёмах,</w:t>
      </w:r>
      <w:r w:rsidR="003C757D" w:rsidRPr="003C757D">
        <w:rPr>
          <w:rFonts w:ascii="Times New Roman" w:hAnsi="Times New Roman" w:cs="Times New Roman"/>
          <w:sz w:val="28"/>
          <w:szCs w:val="28"/>
        </w:rPr>
        <w:t xml:space="preserve"> установленны</w:t>
      </w:r>
      <w:r w:rsidR="00B16000">
        <w:rPr>
          <w:rFonts w:ascii="Times New Roman" w:hAnsi="Times New Roman" w:cs="Times New Roman"/>
          <w:sz w:val="28"/>
          <w:szCs w:val="28"/>
        </w:rPr>
        <w:t>х</w:t>
      </w:r>
      <w:r w:rsidR="003C757D" w:rsidRPr="003C757D">
        <w:rPr>
          <w:rFonts w:ascii="Times New Roman" w:hAnsi="Times New Roman" w:cs="Times New Roman"/>
          <w:sz w:val="28"/>
          <w:szCs w:val="28"/>
        </w:rPr>
        <w:t xml:space="preserve"> данным ТЗ</w:t>
      </w:r>
      <w:r w:rsidR="00B16000">
        <w:rPr>
          <w:rFonts w:ascii="Times New Roman" w:hAnsi="Times New Roman" w:cs="Times New Roman"/>
          <w:sz w:val="28"/>
          <w:szCs w:val="28"/>
        </w:rPr>
        <w:t xml:space="preserve"> </w:t>
      </w:r>
      <w:r w:rsidR="003C757D">
        <w:rPr>
          <w:rFonts w:ascii="Times New Roman" w:hAnsi="Times New Roman" w:cs="Times New Roman"/>
          <w:sz w:val="28"/>
          <w:szCs w:val="28"/>
        </w:rPr>
        <w:t>на следующих объектах</w:t>
      </w:r>
      <w:r w:rsidR="003C757D" w:rsidRPr="003C757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pPr w:leftFromText="180" w:rightFromText="180" w:vertAnchor="text" w:horzAnchor="margin" w:tblpX="108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4159"/>
        <w:gridCol w:w="3824"/>
      </w:tblGrid>
      <w:tr w:rsidR="00D11956" w:rsidRPr="00866DA6" w:rsidTr="00B8487E">
        <w:tc>
          <w:tcPr>
            <w:tcW w:w="2376" w:type="dxa"/>
            <w:vAlign w:val="center"/>
          </w:tcPr>
          <w:p w:rsidR="00D11956" w:rsidRPr="00866DA6" w:rsidRDefault="00D11956" w:rsidP="00D11956">
            <w:pPr>
              <w:pStyle w:val="a3"/>
              <w:spacing w:line="276" w:lineRule="auto"/>
              <w:ind w:left="0" w:firstLine="0"/>
              <w:rPr>
                <w:szCs w:val="28"/>
              </w:rPr>
            </w:pPr>
            <w:r w:rsidRPr="00866DA6">
              <w:rPr>
                <w:szCs w:val="28"/>
              </w:rPr>
              <w:t xml:space="preserve">Наименование </w:t>
            </w:r>
            <w:r>
              <w:rPr>
                <w:szCs w:val="28"/>
              </w:rPr>
              <w:t>объекта</w:t>
            </w:r>
          </w:p>
        </w:tc>
        <w:tc>
          <w:tcPr>
            <w:tcW w:w="4253" w:type="dxa"/>
            <w:vAlign w:val="center"/>
          </w:tcPr>
          <w:p w:rsidR="00D11956" w:rsidRPr="00866DA6" w:rsidRDefault="00D11956" w:rsidP="00D11956">
            <w:pPr>
              <w:pStyle w:val="a3"/>
              <w:spacing w:line="276" w:lineRule="auto"/>
              <w:ind w:left="0" w:firstLine="0"/>
              <w:rPr>
                <w:szCs w:val="28"/>
              </w:rPr>
            </w:pPr>
            <w:r>
              <w:rPr>
                <w:szCs w:val="28"/>
              </w:rPr>
              <w:t>Вид работ</w:t>
            </w:r>
          </w:p>
        </w:tc>
        <w:tc>
          <w:tcPr>
            <w:tcW w:w="3935" w:type="dxa"/>
            <w:vAlign w:val="center"/>
          </w:tcPr>
          <w:p w:rsidR="00D11956" w:rsidRPr="00866DA6" w:rsidRDefault="00D11956" w:rsidP="00D11956">
            <w:pPr>
              <w:pStyle w:val="a3"/>
              <w:spacing w:line="276" w:lineRule="auto"/>
              <w:ind w:left="0"/>
              <w:rPr>
                <w:szCs w:val="28"/>
              </w:rPr>
            </w:pPr>
            <w:r>
              <w:rPr>
                <w:szCs w:val="28"/>
              </w:rPr>
              <w:t>Адрес объекта</w:t>
            </w:r>
          </w:p>
        </w:tc>
      </w:tr>
      <w:tr w:rsidR="00D11956" w:rsidRPr="00866DA6" w:rsidTr="001226DA">
        <w:trPr>
          <w:trHeight w:val="461"/>
        </w:trPr>
        <w:tc>
          <w:tcPr>
            <w:tcW w:w="2376" w:type="dxa"/>
            <w:vAlign w:val="center"/>
          </w:tcPr>
          <w:p w:rsidR="00594E40" w:rsidRPr="006C26E1" w:rsidRDefault="003E63B3" w:rsidP="001226DA">
            <w:pPr>
              <w:rPr>
                <w:sz w:val="28"/>
                <w:szCs w:val="28"/>
              </w:rPr>
            </w:pPr>
            <w:r w:rsidRPr="003E63B3">
              <w:rPr>
                <w:sz w:val="28"/>
                <w:szCs w:val="28"/>
              </w:rPr>
              <w:t xml:space="preserve">ПС 110/10/6 </w:t>
            </w:r>
            <w:proofErr w:type="spellStart"/>
            <w:r w:rsidRPr="003E63B3">
              <w:rPr>
                <w:sz w:val="28"/>
                <w:szCs w:val="28"/>
              </w:rPr>
              <w:t>кВ</w:t>
            </w:r>
            <w:proofErr w:type="spellEnd"/>
            <w:r w:rsidRPr="003E63B3">
              <w:rPr>
                <w:sz w:val="28"/>
                <w:szCs w:val="28"/>
              </w:rPr>
              <w:t xml:space="preserve"> «Западная»</w:t>
            </w:r>
          </w:p>
        </w:tc>
        <w:tc>
          <w:tcPr>
            <w:tcW w:w="4253" w:type="dxa"/>
            <w:vAlign w:val="center"/>
          </w:tcPr>
          <w:p w:rsidR="00D11956" w:rsidRPr="00536F8C" w:rsidRDefault="00504532" w:rsidP="00B80CB7">
            <w:pPr>
              <w:rPr>
                <w:sz w:val="28"/>
                <w:szCs w:val="28"/>
              </w:rPr>
            </w:pPr>
            <w:r w:rsidRPr="00504532">
              <w:rPr>
                <w:sz w:val="28"/>
                <w:szCs w:val="28"/>
              </w:rPr>
              <w:t xml:space="preserve">Выполнение ПСД  модернизации ПС с монтажом оборудования </w:t>
            </w:r>
            <w:r w:rsidR="00B80CB7" w:rsidRPr="00B80CB7">
              <w:rPr>
                <w:sz w:val="28"/>
                <w:szCs w:val="28"/>
              </w:rPr>
              <w:t xml:space="preserve">видеонаблюдения и </w:t>
            </w:r>
            <w:proofErr w:type="spellStart"/>
            <w:r w:rsidR="00B80CB7" w:rsidRPr="00B80CB7">
              <w:rPr>
                <w:sz w:val="28"/>
                <w:szCs w:val="28"/>
              </w:rPr>
              <w:t>периметральной</w:t>
            </w:r>
            <w:proofErr w:type="spellEnd"/>
            <w:r w:rsidR="00B80CB7" w:rsidRPr="00B80CB7">
              <w:rPr>
                <w:sz w:val="28"/>
                <w:szCs w:val="28"/>
              </w:rPr>
              <w:t xml:space="preserve"> охранной сигнализации</w:t>
            </w:r>
          </w:p>
        </w:tc>
        <w:tc>
          <w:tcPr>
            <w:tcW w:w="3935" w:type="dxa"/>
            <w:vAlign w:val="center"/>
          </w:tcPr>
          <w:p w:rsidR="004441FD" w:rsidRPr="001226DA" w:rsidRDefault="003E63B3" w:rsidP="001226DA">
            <w:pPr>
              <w:rPr>
                <w:sz w:val="28"/>
                <w:szCs w:val="28"/>
              </w:rPr>
            </w:pPr>
            <w:r w:rsidRPr="003E63B3">
              <w:rPr>
                <w:sz w:val="28"/>
                <w:szCs w:val="28"/>
              </w:rPr>
              <w:t xml:space="preserve">Орловская обл., г. Орел, </w:t>
            </w:r>
            <w:proofErr w:type="spellStart"/>
            <w:r w:rsidRPr="003E63B3">
              <w:rPr>
                <w:sz w:val="28"/>
                <w:szCs w:val="28"/>
              </w:rPr>
              <w:t>Карачевское</w:t>
            </w:r>
            <w:proofErr w:type="spellEnd"/>
            <w:r w:rsidRPr="003E63B3">
              <w:rPr>
                <w:sz w:val="28"/>
                <w:szCs w:val="28"/>
              </w:rPr>
              <w:t xml:space="preserve"> шоссе</w:t>
            </w:r>
            <w:r>
              <w:rPr>
                <w:sz w:val="28"/>
                <w:szCs w:val="28"/>
              </w:rPr>
              <w:t>, д. 73</w:t>
            </w:r>
          </w:p>
        </w:tc>
      </w:tr>
    </w:tbl>
    <w:p w:rsidR="00993A54" w:rsidRDefault="00993A54" w:rsidP="00455D15">
      <w:pPr>
        <w:pStyle w:val="a3"/>
        <w:spacing w:line="264" w:lineRule="auto"/>
        <w:ind w:left="0" w:firstLine="708"/>
        <w:jc w:val="both"/>
        <w:rPr>
          <w:b/>
          <w:szCs w:val="28"/>
        </w:rPr>
      </w:pPr>
    </w:p>
    <w:p w:rsidR="00993A54" w:rsidRDefault="00993A54" w:rsidP="00455D15">
      <w:pPr>
        <w:pStyle w:val="a3"/>
        <w:spacing w:line="264" w:lineRule="auto"/>
        <w:ind w:left="0" w:firstLine="708"/>
        <w:jc w:val="both"/>
        <w:rPr>
          <w:b/>
          <w:szCs w:val="28"/>
        </w:rPr>
      </w:pPr>
    </w:p>
    <w:p w:rsidR="00B571E1" w:rsidRPr="00866DA6" w:rsidRDefault="00B571E1" w:rsidP="00455D15">
      <w:pPr>
        <w:pStyle w:val="a3"/>
        <w:spacing w:line="264" w:lineRule="auto"/>
        <w:ind w:left="0" w:firstLine="708"/>
        <w:jc w:val="both"/>
        <w:rPr>
          <w:b/>
          <w:szCs w:val="28"/>
        </w:rPr>
      </w:pPr>
      <w:r>
        <w:rPr>
          <w:b/>
          <w:szCs w:val="28"/>
        </w:rPr>
        <w:lastRenderedPageBreak/>
        <w:t>3.</w:t>
      </w:r>
      <w:r w:rsidR="0060171D">
        <w:rPr>
          <w:b/>
          <w:szCs w:val="28"/>
        </w:rPr>
        <w:t xml:space="preserve"> </w:t>
      </w:r>
      <w:r w:rsidRPr="00866DA6">
        <w:rPr>
          <w:b/>
          <w:szCs w:val="28"/>
        </w:rPr>
        <w:t>Основные нормативно-технические документы (НТД), определяющие требования к проект</w:t>
      </w:r>
      <w:r w:rsidR="004C526A">
        <w:rPr>
          <w:b/>
          <w:szCs w:val="28"/>
        </w:rPr>
        <w:t>ированию</w:t>
      </w:r>
      <w:r w:rsidRPr="00866DA6">
        <w:rPr>
          <w:b/>
          <w:szCs w:val="28"/>
        </w:rPr>
        <w:t xml:space="preserve">: </w:t>
      </w:r>
    </w:p>
    <w:p w:rsidR="00B571E1" w:rsidRPr="000605AF" w:rsidRDefault="00B571E1" w:rsidP="00B571E1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 xml:space="preserve">- </w:t>
      </w:r>
      <w:r w:rsidRPr="000605AF">
        <w:rPr>
          <w:szCs w:val="28"/>
        </w:rPr>
        <w:t xml:space="preserve">постановление Правительства Российской Федерации № 87 от 16 февраля 2008 г. «О составе разделов проектной документации и требованиях к их содержанию»; </w:t>
      </w:r>
    </w:p>
    <w:p w:rsidR="00B571E1" w:rsidRPr="000605AF" w:rsidRDefault="004C18E8" w:rsidP="00B571E1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AE4E44" w:rsidRPr="00AE4E44">
        <w:rPr>
          <w:szCs w:val="28"/>
        </w:rPr>
        <w:t>Руководство РК БП 20/17-01/2018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Приволжья», утвержденным приказом от 07.11.2018 года №515-ЦА</w:t>
      </w:r>
      <w:r w:rsidR="009B3B4B">
        <w:rPr>
          <w:szCs w:val="28"/>
        </w:rPr>
        <w:t xml:space="preserve"> (далее по тексту – Руководство РК БП 20/17-01/2018)</w:t>
      </w:r>
      <w:r w:rsidR="00B571E1" w:rsidRPr="000605AF">
        <w:rPr>
          <w:szCs w:val="28"/>
        </w:rPr>
        <w:t>;</w:t>
      </w:r>
    </w:p>
    <w:p w:rsidR="00B571E1" w:rsidRPr="000605AF" w:rsidRDefault="004C18E8" w:rsidP="00B571E1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B571E1" w:rsidRPr="000605AF">
        <w:rPr>
          <w:szCs w:val="28"/>
        </w:rPr>
        <w:t>ПУЭ (действующее издание);</w:t>
      </w:r>
    </w:p>
    <w:p w:rsidR="00B571E1" w:rsidRPr="000605AF" w:rsidRDefault="004C18E8" w:rsidP="00B571E1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B571E1" w:rsidRPr="000605AF">
        <w:rPr>
          <w:szCs w:val="28"/>
        </w:rPr>
        <w:t>ПТЭ (действующее издание);</w:t>
      </w:r>
    </w:p>
    <w:p w:rsidR="00144899" w:rsidRDefault="004C18E8" w:rsidP="00144899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B571E1" w:rsidRPr="000605AF">
        <w:rPr>
          <w:szCs w:val="28"/>
        </w:rPr>
        <w:t xml:space="preserve">руководящий документ «Инженерно-техническая </w:t>
      </w:r>
      <w:proofErr w:type="spellStart"/>
      <w:r w:rsidR="00B571E1" w:rsidRPr="000605AF">
        <w:rPr>
          <w:szCs w:val="28"/>
        </w:rPr>
        <w:t>укрепленность</w:t>
      </w:r>
      <w:proofErr w:type="spellEnd"/>
      <w:r w:rsidR="00B571E1" w:rsidRPr="000605AF">
        <w:rPr>
          <w:szCs w:val="28"/>
        </w:rPr>
        <w:t>. Технические средства охраны. Требования и нормы проектирования по защите объектов от преступных посягательств (РД-78.36.003-2002)» введен с 01.01.2001 вз</w:t>
      </w:r>
      <w:r w:rsidR="00144899">
        <w:rPr>
          <w:szCs w:val="28"/>
        </w:rPr>
        <w:t>амен РД-78143.92 и РД-78.147-93;</w:t>
      </w:r>
    </w:p>
    <w:p w:rsidR="00144899" w:rsidRDefault="004C18E8" w:rsidP="00144899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144899" w:rsidRPr="00842E6F">
        <w:rPr>
          <w:szCs w:val="28"/>
        </w:rPr>
        <w:t>ГОСТ 12.1.019- 79 ССБТ. Электробезопасность. Общие требован</w:t>
      </w:r>
      <w:r w:rsidR="00144899">
        <w:rPr>
          <w:szCs w:val="28"/>
        </w:rPr>
        <w:t>ия и номенклатура видов защиты;</w:t>
      </w:r>
    </w:p>
    <w:p w:rsidR="00144899" w:rsidRDefault="004C18E8" w:rsidP="00144899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144899" w:rsidRPr="00842E6F">
        <w:rPr>
          <w:szCs w:val="28"/>
        </w:rPr>
        <w:t xml:space="preserve">ГОСТ 12.1.030- 81 ССБТ. Электробезопасность. Защитное заземление, </w:t>
      </w:r>
      <w:proofErr w:type="spellStart"/>
      <w:r w:rsidR="00144899" w:rsidRPr="00842E6F">
        <w:rPr>
          <w:szCs w:val="28"/>
        </w:rPr>
        <w:t>зануление</w:t>
      </w:r>
      <w:proofErr w:type="spellEnd"/>
      <w:r w:rsidR="00144899">
        <w:rPr>
          <w:szCs w:val="28"/>
        </w:rPr>
        <w:t>;</w:t>
      </w:r>
    </w:p>
    <w:p w:rsidR="00144899" w:rsidRDefault="004C18E8" w:rsidP="00144899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144899" w:rsidRPr="00842E6F">
        <w:rPr>
          <w:szCs w:val="28"/>
        </w:rPr>
        <w:t>ГОСТ 12.2.006 –87. Безопасность аппаратуры электронной сетевой и сходных с ней устройств, предназначенных для бытового и аналогичного применения. Общи</w:t>
      </w:r>
      <w:r w:rsidR="00144899">
        <w:rPr>
          <w:szCs w:val="28"/>
        </w:rPr>
        <w:t>е требования и методы испытаний;</w:t>
      </w:r>
    </w:p>
    <w:p w:rsidR="00144899" w:rsidRDefault="004C18E8" w:rsidP="00144899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144899" w:rsidRPr="00842E6F">
        <w:rPr>
          <w:szCs w:val="28"/>
        </w:rPr>
        <w:t>ГОСТ 12.2.032 –78 ССБТ. Изделия электротехнические</w:t>
      </w:r>
      <w:r w:rsidR="00144899">
        <w:rPr>
          <w:szCs w:val="28"/>
        </w:rPr>
        <w:t>. Общие требования безопасности;</w:t>
      </w:r>
    </w:p>
    <w:p w:rsidR="00144899" w:rsidRDefault="004C18E8" w:rsidP="00144899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144899" w:rsidRPr="00842E6F">
        <w:rPr>
          <w:szCs w:val="28"/>
        </w:rPr>
        <w:t xml:space="preserve">РД 78.147-93 «Единые требования по технической </w:t>
      </w:r>
      <w:proofErr w:type="spellStart"/>
      <w:r w:rsidR="00144899" w:rsidRPr="00842E6F">
        <w:rPr>
          <w:szCs w:val="28"/>
        </w:rPr>
        <w:t>укрепленности</w:t>
      </w:r>
      <w:proofErr w:type="spellEnd"/>
      <w:r w:rsidR="00144899" w:rsidRPr="00842E6F">
        <w:rPr>
          <w:szCs w:val="28"/>
        </w:rPr>
        <w:t xml:space="preserve"> и оборудованию сигнализацией охраняемых объектов»;</w:t>
      </w:r>
    </w:p>
    <w:p w:rsidR="000917E4" w:rsidRDefault="00144899" w:rsidP="000917E4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Pr="00842E6F">
        <w:rPr>
          <w:szCs w:val="28"/>
        </w:rPr>
        <w:t>РД 78.145-93 «Системы и комплексы охранной, пожарной и охранно-пожарной сигнализации. Правила производства и приемки работ»;</w:t>
      </w:r>
    </w:p>
    <w:p w:rsidR="000917E4" w:rsidRDefault="000917E4" w:rsidP="000917E4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144899" w:rsidRPr="00842E6F">
        <w:rPr>
          <w:szCs w:val="28"/>
        </w:rPr>
        <w:t>Пособие к РД 78.145-93;</w:t>
      </w:r>
    </w:p>
    <w:p w:rsidR="000917E4" w:rsidRDefault="004C18E8" w:rsidP="000917E4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144899" w:rsidRPr="00842E6F">
        <w:rPr>
          <w:szCs w:val="28"/>
        </w:rPr>
        <w:t>ГОСТ Р 50775-95. Системы тревожной сигнализации. Общие положения.</w:t>
      </w:r>
    </w:p>
    <w:p w:rsidR="000917E4" w:rsidRDefault="004C18E8" w:rsidP="000917E4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144899" w:rsidRPr="00842E6F">
        <w:rPr>
          <w:szCs w:val="28"/>
        </w:rPr>
        <w:t>ГОСТ Р 50776-95. Системы тревожной сигнализации. Часть 1. Общие требования. Раздел 4. Руководство по проектированию, монтажу</w:t>
      </w:r>
      <w:r w:rsidR="000917E4">
        <w:rPr>
          <w:szCs w:val="28"/>
        </w:rPr>
        <w:t xml:space="preserve"> и техническому обслуживанию;</w:t>
      </w:r>
    </w:p>
    <w:p w:rsidR="000917E4" w:rsidRDefault="004C18E8" w:rsidP="000917E4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144899" w:rsidRPr="00842E6F">
        <w:rPr>
          <w:szCs w:val="28"/>
        </w:rPr>
        <w:t>ГОСТ 50776-95. Системы тревожной сигнализации. Часть 2. Требования к системам охранной сигнализации. Раздел 2. Требования</w:t>
      </w:r>
      <w:r w:rsidR="000917E4">
        <w:rPr>
          <w:szCs w:val="28"/>
        </w:rPr>
        <w:t xml:space="preserve"> к </w:t>
      </w:r>
      <w:proofErr w:type="spellStart"/>
      <w:r w:rsidR="000917E4">
        <w:rPr>
          <w:szCs w:val="28"/>
        </w:rPr>
        <w:t>извещателям</w:t>
      </w:r>
      <w:proofErr w:type="spellEnd"/>
      <w:r w:rsidR="000917E4">
        <w:rPr>
          <w:szCs w:val="28"/>
        </w:rPr>
        <w:t xml:space="preserve">. Общие положения; </w:t>
      </w:r>
    </w:p>
    <w:p w:rsidR="000917E4" w:rsidRDefault="004C18E8" w:rsidP="000917E4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144899" w:rsidRPr="00842E6F">
        <w:rPr>
          <w:szCs w:val="28"/>
        </w:rPr>
        <w:t>ГОСТ 27990-88. Средства охранной, пожарной и охранно-пожарной сигнализации. Часть 1, раздел 4. Руководство по проектированию, монт</w:t>
      </w:r>
      <w:r w:rsidR="000917E4">
        <w:rPr>
          <w:szCs w:val="28"/>
        </w:rPr>
        <w:t>ажу и техническому обслуживанию;</w:t>
      </w:r>
    </w:p>
    <w:p w:rsidR="000917E4" w:rsidRDefault="004C18E8" w:rsidP="000917E4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lastRenderedPageBreak/>
        <w:t>-</w:t>
      </w:r>
      <w:r w:rsidR="00144899" w:rsidRPr="00842E6F">
        <w:rPr>
          <w:szCs w:val="28"/>
        </w:rPr>
        <w:t xml:space="preserve">РД 78.143-92. Системы и комплексы охранной сигнализации. Элементы технической </w:t>
      </w:r>
      <w:proofErr w:type="spellStart"/>
      <w:r w:rsidR="00144899" w:rsidRPr="00842E6F">
        <w:rPr>
          <w:szCs w:val="28"/>
        </w:rPr>
        <w:t>укрепленности</w:t>
      </w:r>
      <w:proofErr w:type="spellEnd"/>
      <w:r w:rsidR="000917E4">
        <w:rPr>
          <w:szCs w:val="28"/>
        </w:rPr>
        <w:t xml:space="preserve"> объектов. Нормы проектирования;</w:t>
      </w:r>
    </w:p>
    <w:p w:rsidR="00144899" w:rsidRPr="00866DA6" w:rsidRDefault="004C18E8" w:rsidP="000917E4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144899" w:rsidRPr="00842E6F">
        <w:rPr>
          <w:szCs w:val="28"/>
        </w:rPr>
        <w:t>РД 78.36.002-99 Технические средства систем безопасности объектов. Обозначения условные и графические элементов систем</w:t>
      </w:r>
      <w:r>
        <w:rPr>
          <w:szCs w:val="28"/>
        </w:rPr>
        <w:t>;</w:t>
      </w:r>
    </w:p>
    <w:p w:rsidR="00B571E1" w:rsidRPr="000605AF" w:rsidRDefault="004C18E8" w:rsidP="00B571E1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B571E1" w:rsidRPr="000605AF">
        <w:rPr>
          <w:szCs w:val="28"/>
        </w:rPr>
        <w:t>проектные работы выполнить в соответствии с ГОСТ – 2.101-97; ГОСТ Р50776-95, СНиП 11-01-95, Р 78.36.0007-99, РД-78.36.005-2005</w:t>
      </w:r>
    </w:p>
    <w:p w:rsidR="003C757D" w:rsidRDefault="004C18E8" w:rsidP="00574331">
      <w:pPr>
        <w:pStyle w:val="a3"/>
        <w:spacing w:line="264" w:lineRule="auto"/>
        <w:ind w:left="0" w:firstLine="708"/>
        <w:jc w:val="both"/>
        <w:rPr>
          <w:szCs w:val="28"/>
        </w:rPr>
      </w:pPr>
      <w:r>
        <w:rPr>
          <w:szCs w:val="28"/>
        </w:rPr>
        <w:t>-</w:t>
      </w:r>
      <w:r w:rsidR="00B571E1" w:rsidRPr="000605AF">
        <w:rPr>
          <w:szCs w:val="28"/>
        </w:rPr>
        <w:t>нормы пожарной безопасности НПБ-110-2003.</w:t>
      </w:r>
    </w:p>
    <w:p w:rsidR="0060171D" w:rsidRPr="00866DA6" w:rsidRDefault="0060171D" w:rsidP="0060171D">
      <w:pPr>
        <w:pStyle w:val="a3"/>
        <w:numPr>
          <w:ilvl w:val="0"/>
          <w:numId w:val="13"/>
        </w:numPr>
        <w:spacing w:line="264" w:lineRule="auto"/>
        <w:jc w:val="both"/>
        <w:rPr>
          <w:szCs w:val="28"/>
        </w:rPr>
      </w:pPr>
      <w:r w:rsidRPr="00866DA6">
        <w:rPr>
          <w:b/>
          <w:szCs w:val="28"/>
        </w:rPr>
        <w:t>Стадийность проектирования.</w:t>
      </w:r>
    </w:p>
    <w:p w:rsidR="0060171D" w:rsidRPr="006A1B80" w:rsidRDefault="006D1028" w:rsidP="0060171D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0171D" w:rsidRPr="006A1B80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ирование</w:t>
      </w:r>
      <w:r w:rsidR="0060171D" w:rsidRPr="006A1B80">
        <w:rPr>
          <w:rFonts w:ascii="Times New Roman" w:hAnsi="Times New Roman" w:cs="Times New Roman"/>
          <w:sz w:val="28"/>
          <w:szCs w:val="28"/>
        </w:rPr>
        <w:t xml:space="preserve"> </w:t>
      </w:r>
      <w:r w:rsidR="004B322A">
        <w:rPr>
          <w:rFonts w:ascii="Times New Roman" w:hAnsi="Times New Roman" w:cs="Times New Roman"/>
          <w:sz w:val="28"/>
          <w:szCs w:val="28"/>
        </w:rPr>
        <w:t xml:space="preserve">ПСД </w:t>
      </w:r>
      <w:r w:rsidR="0060171D" w:rsidRPr="006A1B80">
        <w:rPr>
          <w:rFonts w:ascii="Times New Roman" w:hAnsi="Times New Roman" w:cs="Times New Roman"/>
          <w:sz w:val="28"/>
          <w:szCs w:val="28"/>
        </w:rPr>
        <w:t>выполняется в соответствии с настоящим техническим заданием в 3 этапа:</w:t>
      </w:r>
    </w:p>
    <w:p w:rsidR="0025426A" w:rsidRPr="0025426A" w:rsidRDefault="0025426A" w:rsidP="0025426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26A">
        <w:rPr>
          <w:rFonts w:ascii="Times New Roman" w:hAnsi="Times New Roman" w:cs="Times New Roman"/>
          <w:sz w:val="28"/>
          <w:szCs w:val="28"/>
        </w:rPr>
        <w:t>-проведение изыскательских работ;</w:t>
      </w:r>
    </w:p>
    <w:p w:rsidR="0025426A" w:rsidRPr="0025426A" w:rsidRDefault="0025426A" w:rsidP="0025426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26A">
        <w:rPr>
          <w:rFonts w:ascii="Times New Roman" w:hAnsi="Times New Roman" w:cs="Times New Roman"/>
          <w:sz w:val="28"/>
          <w:szCs w:val="28"/>
        </w:rPr>
        <w:t>-проектирование проекта и технической документации;</w:t>
      </w:r>
    </w:p>
    <w:p w:rsidR="005511A4" w:rsidRDefault="0025426A" w:rsidP="0025426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26A">
        <w:rPr>
          <w:rFonts w:ascii="Times New Roman" w:hAnsi="Times New Roman" w:cs="Times New Roman"/>
          <w:sz w:val="28"/>
          <w:szCs w:val="28"/>
        </w:rPr>
        <w:t>-согласование проекта и проектно-сметной документации в филиале ПАО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</w:t>
      </w:r>
      <w:r w:rsidRPr="0025426A">
        <w:rPr>
          <w:rFonts w:ascii="Times New Roman" w:hAnsi="Times New Roman" w:cs="Times New Roman"/>
          <w:sz w:val="28"/>
          <w:szCs w:val="28"/>
        </w:rPr>
        <w:t>» - «Орелэнерго».</w:t>
      </w:r>
    </w:p>
    <w:p w:rsidR="00F567B6" w:rsidRPr="00F20B01" w:rsidRDefault="00F567B6" w:rsidP="009A6A63">
      <w:pPr>
        <w:pStyle w:val="a3"/>
        <w:numPr>
          <w:ilvl w:val="0"/>
          <w:numId w:val="13"/>
        </w:numPr>
        <w:spacing w:line="264" w:lineRule="auto"/>
        <w:ind w:left="0" w:firstLine="720"/>
        <w:jc w:val="both"/>
        <w:rPr>
          <w:b/>
          <w:szCs w:val="28"/>
        </w:rPr>
      </w:pPr>
      <w:r w:rsidRPr="00F20B01">
        <w:rPr>
          <w:b/>
          <w:szCs w:val="28"/>
        </w:rPr>
        <w:t xml:space="preserve">Технические требования к </w:t>
      </w:r>
      <w:r w:rsidR="00F20B01" w:rsidRPr="00F20B01">
        <w:rPr>
          <w:b/>
          <w:szCs w:val="28"/>
        </w:rPr>
        <w:t xml:space="preserve">проектированию ПСД </w:t>
      </w:r>
      <w:r w:rsidR="009B66B9" w:rsidRPr="009B66B9">
        <w:rPr>
          <w:b/>
          <w:szCs w:val="28"/>
        </w:rPr>
        <w:t xml:space="preserve">модернизации ПС с монтажом оборудования </w:t>
      </w:r>
      <w:r w:rsidR="009A6A63" w:rsidRPr="009A6A63">
        <w:rPr>
          <w:b/>
          <w:szCs w:val="28"/>
        </w:rPr>
        <w:t xml:space="preserve">видеонаблюдения и </w:t>
      </w:r>
      <w:proofErr w:type="spellStart"/>
      <w:r w:rsidR="009A6A63" w:rsidRPr="009A6A63">
        <w:rPr>
          <w:b/>
          <w:szCs w:val="28"/>
        </w:rPr>
        <w:t>периметральной</w:t>
      </w:r>
      <w:proofErr w:type="spellEnd"/>
      <w:r w:rsidR="009A6A63" w:rsidRPr="009A6A63">
        <w:rPr>
          <w:b/>
          <w:szCs w:val="28"/>
        </w:rPr>
        <w:t xml:space="preserve"> охранной сигнализации</w:t>
      </w:r>
      <w:r w:rsidRPr="00F20B01">
        <w:rPr>
          <w:b/>
          <w:szCs w:val="28"/>
        </w:rPr>
        <w:t>.</w:t>
      </w:r>
    </w:p>
    <w:p w:rsidR="0016031B" w:rsidRPr="0016031B" w:rsidRDefault="0016031B" w:rsidP="0016031B">
      <w:pPr>
        <w:ind w:firstLine="708"/>
        <w:jc w:val="both"/>
        <w:rPr>
          <w:sz w:val="28"/>
          <w:szCs w:val="28"/>
        </w:rPr>
      </w:pPr>
      <w:r w:rsidRPr="0016031B">
        <w:rPr>
          <w:sz w:val="28"/>
          <w:szCs w:val="28"/>
        </w:rPr>
        <w:t xml:space="preserve">Система </w:t>
      </w:r>
      <w:proofErr w:type="spellStart"/>
      <w:r w:rsidRPr="0016031B">
        <w:rPr>
          <w:sz w:val="28"/>
          <w:szCs w:val="28"/>
        </w:rPr>
        <w:t>периметральной</w:t>
      </w:r>
      <w:proofErr w:type="spellEnd"/>
      <w:r w:rsidRPr="0016031B">
        <w:rPr>
          <w:sz w:val="28"/>
          <w:szCs w:val="28"/>
        </w:rPr>
        <w:t xml:space="preserve"> охранной сигнализации</w:t>
      </w:r>
      <w:r w:rsidR="00FD1E5C" w:rsidRPr="00FD1E5C">
        <w:rPr>
          <w:sz w:val="28"/>
          <w:szCs w:val="28"/>
        </w:rPr>
        <w:t xml:space="preserve"> </w:t>
      </w:r>
      <w:r w:rsidR="00FD1E5C">
        <w:rPr>
          <w:sz w:val="28"/>
          <w:szCs w:val="28"/>
        </w:rPr>
        <w:t xml:space="preserve">монтируется на существующее ограждение протяженностью </w:t>
      </w:r>
      <w:r w:rsidR="002B7366">
        <w:rPr>
          <w:sz w:val="28"/>
          <w:szCs w:val="28"/>
        </w:rPr>
        <w:t>310</w:t>
      </w:r>
      <w:r w:rsidR="00FD1E5C">
        <w:rPr>
          <w:sz w:val="28"/>
          <w:szCs w:val="28"/>
        </w:rPr>
        <w:t xml:space="preserve"> м. и</w:t>
      </w:r>
      <w:r w:rsidRPr="0016031B">
        <w:rPr>
          <w:sz w:val="28"/>
          <w:szCs w:val="28"/>
        </w:rPr>
        <w:t xml:space="preserve"> должна обеспечивать: </w:t>
      </w:r>
    </w:p>
    <w:p w:rsidR="0016031B" w:rsidRPr="0016031B" w:rsidRDefault="0016031B" w:rsidP="0016031B">
      <w:pPr>
        <w:ind w:firstLine="708"/>
        <w:jc w:val="both"/>
        <w:rPr>
          <w:sz w:val="28"/>
          <w:szCs w:val="28"/>
        </w:rPr>
      </w:pPr>
      <w:r w:rsidRPr="0016031B">
        <w:rPr>
          <w:sz w:val="28"/>
          <w:szCs w:val="28"/>
        </w:rPr>
        <w:t>- замкнутый контур охраны периметра ПС с разграничением секторов охраны и учетом размещения основных и запасных ворот и калиток;</w:t>
      </w:r>
    </w:p>
    <w:p w:rsidR="0016031B" w:rsidRPr="0016031B" w:rsidRDefault="0016031B" w:rsidP="0016031B">
      <w:pPr>
        <w:ind w:firstLine="708"/>
        <w:jc w:val="both"/>
        <w:rPr>
          <w:sz w:val="28"/>
          <w:szCs w:val="28"/>
        </w:rPr>
      </w:pPr>
      <w:r w:rsidRPr="0016031B">
        <w:rPr>
          <w:sz w:val="28"/>
          <w:szCs w:val="28"/>
        </w:rPr>
        <w:t xml:space="preserve">- оповещение </w:t>
      </w:r>
      <w:r w:rsidR="000978FD">
        <w:rPr>
          <w:sz w:val="28"/>
          <w:szCs w:val="28"/>
        </w:rPr>
        <w:t xml:space="preserve">о тревожном событии </w:t>
      </w:r>
      <w:r w:rsidR="000978FD" w:rsidRPr="0016031B">
        <w:rPr>
          <w:sz w:val="28"/>
          <w:szCs w:val="28"/>
        </w:rPr>
        <w:t>дежурного персонала</w:t>
      </w:r>
      <w:r w:rsidR="000978FD">
        <w:rPr>
          <w:sz w:val="28"/>
          <w:szCs w:val="28"/>
        </w:rPr>
        <w:t xml:space="preserve"> ЦУБ филиала посредством интеграции в имеющийся оперативно-информационный комплекс</w:t>
      </w:r>
      <w:r w:rsidRPr="0016031B">
        <w:rPr>
          <w:sz w:val="28"/>
          <w:szCs w:val="28"/>
        </w:rPr>
        <w:t>;</w:t>
      </w:r>
    </w:p>
    <w:p w:rsidR="0016031B" w:rsidRPr="0016031B" w:rsidRDefault="0016031B" w:rsidP="0016031B">
      <w:pPr>
        <w:ind w:firstLine="708"/>
        <w:jc w:val="both"/>
        <w:rPr>
          <w:sz w:val="28"/>
          <w:szCs w:val="28"/>
        </w:rPr>
      </w:pPr>
      <w:r w:rsidRPr="0016031B">
        <w:rPr>
          <w:sz w:val="28"/>
          <w:szCs w:val="28"/>
        </w:rPr>
        <w:t>- устойчивую работу оборудования в условиях сильных электромагнитных полей с вероятностью правильного обнаружения нарушителя не менее 0,98;</w:t>
      </w:r>
    </w:p>
    <w:p w:rsidR="0016031B" w:rsidRPr="0016031B" w:rsidRDefault="0016031B" w:rsidP="0016031B">
      <w:pPr>
        <w:ind w:firstLine="708"/>
        <w:jc w:val="both"/>
        <w:rPr>
          <w:sz w:val="28"/>
          <w:szCs w:val="28"/>
        </w:rPr>
      </w:pPr>
      <w:r w:rsidRPr="0016031B">
        <w:rPr>
          <w:sz w:val="28"/>
          <w:szCs w:val="28"/>
        </w:rPr>
        <w:t xml:space="preserve">- иметь усиленную защиту от наведенных электромагнитных полей и усиленную </w:t>
      </w:r>
      <w:proofErr w:type="spellStart"/>
      <w:r w:rsidRPr="0016031B">
        <w:rPr>
          <w:sz w:val="28"/>
          <w:szCs w:val="28"/>
        </w:rPr>
        <w:t>грозозащиту</w:t>
      </w:r>
      <w:proofErr w:type="spellEnd"/>
      <w:r w:rsidRPr="0016031B">
        <w:rPr>
          <w:sz w:val="28"/>
          <w:szCs w:val="28"/>
        </w:rPr>
        <w:t xml:space="preserve"> блоков системы;</w:t>
      </w:r>
    </w:p>
    <w:p w:rsidR="0016031B" w:rsidRPr="0016031B" w:rsidRDefault="0016031B" w:rsidP="00221770">
      <w:pPr>
        <w:ind w:firstLine="708"/>
        <w:jc w:val="both"/>
        <w:rPr>
          <w:sz w:val="28"/>
          <w:szCs w:val="28"/>
        </w:rPr>
      </w:pPr>
      <w:r w:rsidRPr="0016031B">
        <w:rPr>
          <w:sz w:val="28"/>
          <w:szCs w:val="28"/>
        </w:rPr>
        <w:t xml:space="preserve">- структурную организацию охраны с учетом разделения системы на отдельные лучи, соответствующие отдельно сдаваемым под охрану </w:t>
      </w:r>
      <w:r w:rsidR="00221770">
        <w:rPr>
          <w:sz w:val="28"/>
          <w:szCs w:val="28"/>
        </w:rPr>
        <w:t>зонам</w:t>
      </w:r>
      <w:r w:rsidRPr="0016031B">
        <w:rPr>
          <w:sz w:val="28"/>
          <w:szCs w:val="28"/>
        </w:rPr>
        <w:t xml:space="preserve"> (лучи разделены на тактические зоны охраны: участки периметра, зоны проездов, в</w:t>
      </w:r>
      <w:r w:rsidR="00221770">
        <w:rPr>
          <w:sz w:val="28"/>
          <w:szCs w:val="28"/>
        </w:rPr>
        <w:t>ходов</w:t>
      </w:r>
      <w:r w:rsidRPr="0016031B">
        <w:rPr>
          <w:sz w:val="28"/>
          <w:szCs w:val="28"/>
        </w:rPr>
        <w:t>);</w:t>
      </w:r>
    </w:p>
    <w:p w:rsidR="0016031B" w:rsidRPr="0016031B" w:rsidRDefault="0016031B" w:rsidP="00E2147A">
      <w:pPr>
        <w:ind w:firstLine="708"/>
        <w:jc w:val="both"/>
        <w:rPr>
          <w:sz w:val="28"/>
          <w:szCs w:val="28"/>
        </w:rPr>
      </w:pPr>
      <w:r w:rsidRPr="0016031B">
        <w:rPr>
          <w:sz w:val="28"/>
          <w:szCs w:val="28"/>
        </w:rPr>
        <w:t>- независимую удаленную постановку/снятие с охраны каждого луча</w:t>
      </w:r>
      <w:r w:rsidR="00221770">
        <w:rPr>
          <w:sz w:val="28"/>
          <w:szCs w:val="28"/>
        </w:rPr>
        <w:t xml:space="preserve"> из ЦУБ филиала</w:t>
      </w:r>
      <w:r w:rsidRPr="0016031B">
        <w:rPr>
          <w:sz w:val="28"/>
          <w:szCs w:val="28"/>
        </w:rPr>
        <w:t>;</w:t>
      </w:r>
    </w:p>
    <w:p w:rsidR="0016031B" w:rsidRPr="0016031B" w:rsidRDefault="0016031B" w:rsidP="00E2147A">
      <w:pPr>
        <w:ind w:firstLine="708"/>
        <w:jc w:val="both"/>
        <w:rPr>
          <w:sz w:val="28"/>
          <w:szCs w:val="28"/>
        </w:rPr>
      </w:pPr>
      <w:r w:rsidRPr="0016031B">
        <w:rPr>
          <w:sz w:val="28"/>
          <w:szCs w:val="28"/>
        </w:rPr>
        <w:t>- работоспособность систем при несанкционированном (аварийном) отключении первичного электропитания (в соответствии с требованиями норм</w:t>
      </w:r>
      <w:r w:rsidR="00E2147A">
        <w:rPr>
          <w:sz w:val="28"/>
          <w:szCs w:val="28"/>
        </w:rPr>
        <w:t>ативных документов по системам).</w:t>
      </w:r>
    </w:p>
    <w:p w:rsidR="0016031B" w:rsidRDefault="004F5986" w:rsidP="001603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построении системы </w:t>
      </w:r>
      <w:r w:rsidR="0016031B" w:rsidRPr="0016031B">
        <w:rPr>
          <w:sz w:val="28"/>
          <w:szCs w:val="28"/>
        </w:rPr>
        <w:t xml:space="preserve">предусмотреть применение </w:t>
      </w:r>
      <w:proofErr w:type="spellStart"/>
      <w:r w:rsidR="0016031B" w:rsidRPr="0016031B">
        <w:rPr>
          <w:sz w:val="28"/>
          <w:szCs w:val="28"/>
        </w:rPr>
        <w:t>извещателей</w:t>
      </w:r>
      <w:proofErr w:type="spellEnd"/>
      <w:r w:rsidR="0016031B" w:rsidRPr="0016031B">
        <w:rPr>
          <w:sz w:val="28"/>
          <w:szCs w:val="28"/>
        </w:rPr>
        <w:t xml:space="preserve"> обеспечивающих круглосуточную работу и сохраняющих свои характеристики при температуре окружающей среды от -40</w:t>
      </w:r>
      <w:r w:rsidR="00415494" w:rsidRPr="00415494">
        <w:rPr>
          <w:sz w:val="28"/>
          <w:szCs w:val="28"/>
          <w:vertAlign w:val="superscript"/>
        </w:rPr>
        <w:t>0</w:t>
      </w:r>
      <w:r w:rsidR="0016031B" w:rsidRPr="0016031B">
        <w:rPr>
          <w:sz w:val="28"/>
          <w:szCs w:val="28"/>
        </w:rPr>
        <w:t xml:space="preserve"> </w:t>
      </w:r>
      <w:proofErr w:type="gramStart"/>
      <w:r w:rsidR="0016031B" w:rsidRPr="0016031B">
        <w:rPr>
          <w:sz w:val="28"/>
          <w:szCs w:val="28"/>
        </w:rPr>
        <w:t>С</w:t>
      </w:r>
      <w:proofErr w:type="gramEnd"/>
      <w:r w:rsidR="0016031B" w:rsidRPr="0016031B">
        <w:rPr>
          <w:sz w:val="28"/>
          <w:szCs w:val="28"/>
        </w:rPr>
        <w:t xml:space="preserve"> до +50</w:t>
      </w:r>
      <w:r w:rsidR="00415494" w:rsidRPr="00415494">
        <w:rPr>
          <w:sz w:val="28"/>
          <w:szCs w:val="28"/>
          <w:vertAlign w:val="superscript"/>
        </w:rPr>
        <w:t>0</w:t>
      </w:r>
      <w:r w:rsidR="0016031B" w:rsidRPr="0016031B">
        <w:rPr>
          <w:sz w:val="28"/>
          <w:szCs w:val="28"/>
        </w:rPr>
        <w:t xml:space="preserve"> С.</w:t>
      </w:r>
    </w:p>
    <w:p w:rsidR="00522B53" w:rsidRDefault="00522B53" w:rsidP="004F5986">
      <w:pPr>
        <w:ind w:firstLine="708"/>
        <w:jc w:val="both"/>
        <w:rPr>
          <w:sz w:val="28"/>
          <w:szCs w:val="28"/>
        </w:rPr>
      </w:pPr>
      <w:r w:rsidRPr="00522B53">
        <w:rPr>
          <w:sz w:val="28"/>
          <w:szCs w:val="28"/>
        </w:rPr>
        <w:t>Систему видеонаблюдения выполнить в соответствии с рекомендациями, приведенными в приложении № 3 к Руководству РК БП 20/17-01/2018.</w:t>
      </w:r>
      <w:r w:rsidR="004F5986">
        <w:rPr>
          <w:sz w:val="28"/>
          <w:szCs w:val="28"/>
        </w:rPr>
        <w:t xml:space="preserve"> </w:t>
      </w:r>
      <w:r w:rsidR="004F5986" w:rsidRPr="004F5986">
        <w:rPr>
          <w:sz w:val="28"/>
          <w:szCs w:val="28"/>
        </w:rPr>
        <w:t xml:space="preserve">Предусмотреть </w:t>
      </w:r>
      <w:r w:rsidR="00BD67BC">
        <w:rPr>
          <w:sz w:val="28"/>
          <w:szCs w:val="28"/>
        </w:rPr>
        <w:t>установку по периметру ограждения 6</w:t>
      </w:r>
      <w:r w:rsidR="004F5986" w:rsidRPr="004F5986">
        <w:rPr>
          <w:sz w:val="28"/>
          <w:szCs w:val="28"/>
        </w:rPr>
        <w:t xml:space="preserve"> камер. </w:t>
      </w:r>
      <w:r w:rsidRPr="00522B53">
        <w:rPr>
          <w:sz w:val="28"/>
          <w:szCs w:val="28"/>
        </w:rPr>
        <w:t>Объектом видеонаблюдения является периметр территории ПС.</w:t>
      </w:r>
    </w:p>
    <w:p w:rsidR="00C756F8" w:rsidRDefault="00C756F8" w:rsidP="004F59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Дополнительно предусмотреть интеграцию в проектируемую систему</w:t>
      </w:r>
      <w:r w:rsidR="00387AFE">
        <w:rPr>
          <w:sz w:val="28"/>
          <w:szCs w:val="28"/>
        </w:rPr>
        <w:t xml:space="preserve"> ранее установленных 2 камер, путем их </w:t>
      </w:r>
      <w:r w:rsidR="003A0B7B">
        <w:rPr>
          <w:sz w:val="28"/>
          <w:szCs w:val="28"/>
        </w:rPr>
        <w:t>подключения</w:t>
      </w:r>
      <w:r w:rsidR="00387AFE">
        <w:rPr>
          <w:sz w:val="28"/>
          <w:szCs w:val="28"/>
        </w:rPr>
        <w:t xml:space="preserve"> </w:t>
      </w:r>
      <w:r w:rsidR="00082399">
        <w:rPr>
          <w:sz w:val="28"/>
          <w:szCs w:val="28"/>
        </w:rPr>
        <w:t>к видеорегистратору,</w:t>
      </w:r>
      <w:r w:rsidR="00387AFE">
        <w:rPr>
          <w:sz w:val="28"/>
          <w:szCs w:val="28"/>
        </w:rPr>
        <w:t xml:space="preserve"> </w:t>
      </w:r>
      <w:r w:rsidR="00082399">
        <w:rPr>
          <w:sz w:val="28"/>
          <w:szCs w:val="28"/>
        </w:rPr>
        <w:t>устанавливаемому в рамках данного</w:t>
      </w:r>
      <w:r w:rsidR="00387AFE">
        <w:rPr>
          <w:sz w:val="28"/>
          <w:szCs w:val="28"/>
        </w:rPr>
        <w:t xml:space="preserve"> прое</w:t>
      </w:r>
      <w:r w:rsidR="003A0B7B">
        <w:rPr>
          <w:sz w:val="28"/>
          <w:szCs w:val="28"/>
        </w:rPr>
        <w:t>к</w:t>
      </w:r>
      <w:r w:rsidR="00082399">
        <w:rPr>
          <w:sz w:val="28"/>
          <w:szCs w:val="28"/>
        </w:rPr>
        <w:t>та</w:t>
      </w:r>
      <w:bookmarkStart w:id="1" w:name="_GoBack"/>
      <w:bookmarkEnd w:id="1"/>
      <w:r w:rsidR="003A0B7B">
        <w:rPr>
          <w:sz w:val="28"/>
          <w:szCs w:val="28"/>
        </w:rPr>
        <w:t>.</w:t>
      </w:r>
    </w:p>
    <w:p w:rsidR="00342C6E" w:rsidRDefault="00342C6E" w:rsidP="004F59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проекта предусмотреть подключение проектируемой системы видеонаблюдения к </w:t>
      </w:r>
      <w:r w:rsidR="007A6126" w:rsidRPr="007A6126">
        <w:rPr>
          <w:sz w:val="28"/>
          <w:szCs w:val="28"/>
        </w:rPr>
        <w:t>существующим каналам связи</w:t>
      </w:r>
      <w:r w:rsidR="00F86B7D">
        <w:rPr>
          <w:sz w:val="28"/>
          <w:szCs w:val="28"/>
        </w:rPr>
        <w:t xml:space="preserve"> для обеспечения возможности вывода видеосигнала в ЦУБ филиала</w:t>
      </w:r>
      <w:r>
        <w:rPr>
          <w:sz w:val="28"/>
          <w:szCs w:val="28"/>
        </w:rPr>
        <w:t>.</w:t>
      </w:r>
    </w:p>
    <w:p w:rsidR="00BA639C" w:rsidRPr="00866DA6" w:rsidRDefault="00BA639C" w:rsidP="00BA639C">
      <w:pPr>
        <w:pStyle w:val="a3"/>
        <w:numPr>
          <w:ilvl w:val="0"/>
          <w:numId w:val="4"/>
        </w:numPr>
        <w:tabs>
          <w:tab w:val="left" w:pos="993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Объем работ, включаемых в проект.</w:t>
      </w:r>
    </w:p>
    <w:p w:rsidR="00BA639C" w:rsidRDefault="00BA639C" w:rsidP="00BA639C">
      <w:pPr>
        <w:pStyle w:val="a3"/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Проведение </w:t>
      </w:r>
      <w:proofErr w:type="spellStart"/>
      <w:r w:rsidRPr="00866DA6">
        <w:rPr>
          <w:szCs w:val="28"/>
        </w:rPr>
        <w:t>предпроектного</w:t>
      </w:r>
      <w:proofErr w:type="spellEnd"/>
      <w:r w:rsidRPr="00866DA6">
        <w:rPr>
          <w:szCs w:val="28"/>
        </w:rPr>
        <w:t xml:space="preserve"> обследования. Рассмотреть различные варианты технического решения. Определить из предложенных оптимальный вариант технического решения</w:t>
      </w:r>
      <w:r>
        <w:rPr>
          <w:szCs w:val="28"/>
        </w:rPr>
        <w:t>.</w:t>
      </w:r>
      <w:r w:rsidRPr="00866DA6">
        <w:rPr>
          <w:szCs w:val="28"/>
        </w:rPr>
        <w:t xml:space="preserve"> </w:t>
      </w:r>
    </w:p>
    <w:p w:rsidR="00BA639C" w:rsidRDefault="00BA639C" w:rsidP="00BA639C">
      <w:pPr>
        <w:pStyle w:val="a3"/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смет.</w:t>
      </w:r>
    </w:p>
    <w:p w:rsidR="00BA639C" w:rsidRDefault="00BA639C" w:rsidP="00BA639C">
      <w:pPr>
        <w:pStyle w:val="a3"/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>Выполнить заказные спецификации на материалы необходимые для строительства.</w:t>
      </w:r>
    </w:p>
    <w:p w:rsidR="00BA639C" w:rsidRDefault="00BA639C" w:rsidP="00574331">
      <w:pPr>
        <w:pStyle w:val="a3"/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Выполнить согласование проектно-сметной документации с филиалом </w:t>
      </w:r>
      <w:r>
        <w:rPr>
          <w:szCs w:val="28"/>
        </w:rPr>
        <w:t>П</w:t>
      </w:r>
      <w:r w:rsidRPr="00866DA6">
        <w:rPr>
          <w:szCs w:val="28"/>
        </w:rPr>
        <w:t>АО «</w:t>
      </w:r>
      <w:proofErr w:type="spellStart"/>
      <w:r w:rsidR="00522B53">
        <w:rPr>
          <w:szCs w:val="28"/>
        </w:rPr>
        <w:t>Россети</w:t>
      </w:r>
      <w:proofErr w:type="spellEnd"/>
      <w:r w:rsidR="00522B53">
        <w:rPr>
          <w:szCs w:val="28"/>
        </w:rPr>
        <w:t xml:space="preserve"> Центр</w:t>
      </w:r>
      <w:r w:rsidRPr="00866DA6">
        <w:rPr>
          <w:szCs w:val="28"/>
        </w:rPr>
        <w:t>»</w:t>
      </w:r>
      <w:r>
        <w:rPr>
          <w:szCs w:val="28"/>
        </w:rPr>
        <w:t xml:space="preserve"> </w:t>
      </w:r>
      <w:r w:rsidRPr="00866DA6">
        <w:rPr>
          <w:szCs w:val="28"/>
        </w:rPr>
        <w:t>-</w:t>
      </w:r>
      <w:r>
        <w:rPr>
          <w:szCs w:val="28"/>
        </w:rPr>
        <w:t xml:space="preserve"> </w:t>
      </w:r>
      <w:r w:rsidRPr="00866DA6">
        <w:rPr>
          <w:szCs w:val="28"/>
        </w:rPr>
        <w:t>«</w:t>
      </w:r>
      <w:r>
        <w:rPr>
          <w:szCs w:val="28"/>
        </w:rPr>
        <w:t>Орелэнерго»</w:t>
      </w:r>
      <w:r w:rsidRPr="00866DA6">
        <w:rPr>
          <w:szCs w:val="28"/>
        </w:rPr>
        <w:t>.</w:t>
      </w:r>
    </w:p>
    <w:p w:rsidR="00BA639C" w:rsidRDefault="00BA639C" w:rsidP="00BA639C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Требования к проектной организации.</w:t>
      </w:r>
    </w:p>
    <w:p w:rsidR="00BA639C" w:rsidRDefault="00BA639C" w:rsidP="00BA639C">
      <w:pPr>
        <w:pStyle w:val="a3"/>
        <w:tabs>
          <w:tab w:val="left" w:pos="1134"/>
        </w:tabs>
        <w:spacing w:line="264" w:lineRule="auto"/>
        <w:ind w:left="709" w:firstLine="0"/>
        <w:jc w:val="both"/>
        <w:rPr>
          <w:szCs w:val="26"/>
        </w:rPr>
      </w:pPr>
      <w:r>
        <w:rPr>
          <w:bCs/>
          <w:szCs w:val="26"/>
        </w:rPr>
        <w:t>-п</w:t>
      </w:r>
      <w:r w:rsidRPr="00B818D1">
        <w:rPr>
          <w:bCs/>
          <w:szCs w:val="26"/>
        </w:rPr>
        <w:t>роектная организация</w:t>
      </w:r>
      <w:r w:rsidRPr="00B818D1">
        <w:rPr>
          <w:szCs w:val="26"/>
        </w:rPr>
        <w:t xml:space="preserve"> - определяется на конкурсной основе</w:t>
      </w:r>
      <w:r>
        <w:rPr>
          <w:szCs w:val="26"/>
        </w:rPr>
        <w:t>;</w:t>
      </w:r>
    </w:p>
    <w:p w:rsidR="00A34A83" w:rsidRDefault="00BA639C" w:rsidP="0096221A">
      <w:pPr>
        <w:pStyle w:val="a3"/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>
        <w:rPr>
          <w:szCs w:val="26"/>
        </w:rPr>
        <w:t>-</w:t>
      </w:r>
      <w:r w:rsidRPr="00866DA6">
        <w:rPr>
          <w:szCs w:val="28"/>
        </w:rPr>
        <w:t>обладание необходимыми профессиональными знаниями и опытом при</w:t>
      </w:r>
      <w:r w:rsidR="0096221A">
        <w:rPr>
          <w:szCs w:val="28"/>
        </w:rPr>
        <w:t xml:space="preserve"> </w:t>
      </w:r>
      <w:r w:rsidRPr="00866DA6">
        <w:rPr>
          <w:szCs w:val="28"/>
        </w:rPr>
        <w:t>выполнении аналогичных проектных работ;</w:t>
      </w:r>
    </w:p>
    <w:p w:rsidR="00A34A83" w:rsidRDefault="00A34A83" w:rsidP="00A34A83">
      <w:pPr>
        <w:pStyle w:val="a3"/>
        <w:tabs>
          <w:tab w:val="left" w:pos="709"/>
        </w:tabs>
        <w:spacing w:line="264" w:lineRule="auto"/>
        <w:ind w:left="0" w:firstLine="0"/>
        <w:jc w:val="both"/>
        <w:rPr>
          <w:szCs w:val="28"/>
        </w:rPr>
      </w:pPr>
      <w:r>
        <w:rPr>
          <w:szCs w:val="28"/>
        </w:rPr>
        <w:tab/>
        <w:t>-</w:t>
      </w:r>
      <w:r w:rsidR="00BA639C" w:rsidRPr="00866DA6">
        <w:rPr>
          <w:szCs w:val="28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</w:t>
      </w:r>
      <w:r w:rsidR="00BA639C">
        <w:rPr>
          <w:szCs w:val="28"/>
        </w:rPr>
        <w:t>аконодательства РФ и устава СРО.</w:t>
      </w:r>
    </w:p>
    <w:p w:rsidR="00BA639C" w:rsidRDefault="00BA639C" w:rsidP="00BA639C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firstLine="349"/>
        <w:jc w:val="both"/>
        <w:rPr>
          <w:b/>
          <w:szCs w:val="28"/>
        </w:rPr>
      </w:pPr>
      <w:r w:rsidRPr="00866DA6">
        <w:rPr>
          <w:b/>
          <w:szCs w:val="28"/>
        </w:rPr>
        <w:t>Сроки выполнения проектных работ.</w:t>
      </w:r>
    </w:p>
    <w:p w:rsidR="00BA639C" w:rsidRPr="00866DA6" w:rsidRDefault="00BA639C" w:rsidP="00BA639C">
      <w:pPr>
        <w:pStyle w:val="a3"/>
        <w:tabs>
          <w:tab w:val="left" w:pos="851"/>
        </w:tabs>
        <w:spacing w:line="264" w:lineRule="auto"/>
        <w:ind w:left="0" w:firstLine="709"/>
        <w:jc w:val="both"/>
        <w:rPr>
          <w:szCs w:val="28"/>
        </w:rPr>
      </w:pPr>
      <w:r w:rsidRPr="00866DA6">
        <w:rPr>
          <w:szCs w:val="28"/>
        </w:rPr>
        <w:t xml:space="preserve">Срок выполнения проектных работ: </w:t>
      </w:r>
      <w:r>
        <w:rPr>
          <w:szCs w:val="28"/>
        </w:rPr>
        <w:t>60</w:t>
      </w:r>
      <w:r w:rsidRPr="00866DA6">
        <w:rPr>
          <w:szCs w:val="28"/>
        </w:rPr>
        <w:t xml:space="preserve"> дней с даты заключения договора подряда на проектные работы. </w:t>
      </w:r>
    </w:p>
    <w:p w:rsidR="00C040A8" w:rsidRDefault="00C040A8" w:rsidP="00574331">
      <w:pPr>
        <w:pStyle w:val="a3"/>
        <w:spacing w:line="264" w:lineRule="auto"/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="00BA639C" w:rsidRPr="00866DA6">
        <w:rPr>
          <w:szCs w:val="28"/>
        </w:rPr>
        <w:t>роектные работы выполняются в соответствии с согласованным с Заказчиком графиком выполнения работ.</w:t>
      </w:r>
    </w:p>
    <w:p w:rsidR="00B57309" w:rsidRDefault="00BA639C" w:rsidP="00574331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4273B5">
        <w:rPr>
          <w:szCs w:val="28"/>
        </w:rPr>
        <w:t>Разработанная проектно-сметная документация является собственностью Заказчика, и передача ее третьим лиц</w:t>
      </w:r>
      <w:r w:rsidR="004273B5">
        <w:rPr>
          <w:szCs w:val="28"/>
        </w:rPr>
        <w:t>ам без его согласия запрещается.</w:t>
      </w:r>
    </w:p>
    <w:p w:rsidR="00BA639C" w:rsidRDefault="00BA639C" w:rsidP="004273B5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szCs w:val="28"/>
        </w:rPr>
      </w:pPr>
      <w:r w:rsidRPr="004273B5">
        <w:rPr>
          <w:szCs w:val="28"/>
        </w:rPr>
        <w:t>Профессиональная ответственность проектной организации должна быть застрахована.</w:t>
      </w:r>
    </w:p>
    <w:p w:rsidR="00B57309" w:rsidRDefault="00B57309" w:rsidP="00B57309">
      <w:pPr>
        <w:pStyle w:val="a3"/>
        <w:tabs>
          <w:tab w:val="left" w:pos="1134"/>
        </w:tabs>
        <w:spacing w:line="264" w:lineRule="auto"/>
        <w:jc w:val="both"/>
        <w:rPr>
          <w:szCs w:val="28"/>
        </w:rPr>
      </w:pPr>
    </w:p>
    <w:p w:rsidR="00B57309" w:rsidRDefault="00B57309" w:rsidP="00B57309">
      <w:pPr>
        <w:pStyle w:val="a3"/>
        <w:tabs>
          <w:tab w:val="left" w:pos="1134"/>
        </w:tabs>
        <w:spacing w:line="264" w:lineRule="auto"/>
        <w:jc w:val="both"/>
        <w:rPr>
          <w:szCs w:val="28"/>
        </w:rPr>
      </w:pPr>
    </w:p>
    <w:p w:rsidR="00B57309" w:rsidRDefault="00B57309" w:rsidP="00B57309">
      <w:pPr>
        <w:pStyle w:val="a3"/>
        <w:tabs>
          <w:tab w:val="left" w:pos="1134"/>
        </w:tabs>
        <w:spacing w:line="264" w:lineRule="auto"/>
        <w:jc w:val="both"/>
        <w:rPr>
          <w:szCs w:val="28"/>
        </w:rPr>
      </w:pPr>
    </w:p>
    <w:p w:rsidR="00B57309" w:rsidRDefault="00944253" w:rsidP="00522B53">
      <w:pPr>
        <w:pStyle w:val="a3"/>
        <w:tabs>
          <w:tab w:val="left" w:pos="1134"/>
        </w:tabs>
        <w:spacing w:line="264" w:lineRule="auto"/>
        <w:jc w:val="both"/>
        <w:rPr>
          <w:szCs w:val="28"/>
        </w:rPr>
      </w:pPr>
      <w:r>
        <w:rPr>
          <w:szCs w:val="28"/>
        </w:rPr>
        <w:t>З</w:t>
      </w:r>
      <w:r w:rsidR="00574331" w:rsidRPr="00574331">
        <w:rPr>
          <w:szCs w:val="28"/>
        </w:rPr>
        <w:t>аместител</w:t>
      </w:r>
      <w:r>
        <w:rPr>
          <w:szCs w:val="28"/>
        </w:rPr>
        <w:t>ь</w:t>
      </w:r>
      <w:r w:rsidR="000609DF">
        <w:rPr>
          <w:szCs w:val="28"/>
        </w:rPr>
        <w:t xml:space="preserve"> директора по безопасности</w:t>
      </w:r>
      <w:r w:rsidR="000609DF">
        <w:rPr>
          <w:szCs w:val="28"/>
        </w:rPr>
        <w:tab/>
      </w:r>
      <w:r w:rsidR="000609DF">
        <w:rPr>
          <w:szCs w:val="28"/>
        </w:rPr>
        <w:tab/>
      </w:r>
      <w:r w:rsidR="000609DF">
        <w:rPr>
          <w:szCs w:val="28"/>
        </w:rPr>
        <w:tab/>
      </w:r>
      <w:r w:rsidR="000609DF">
        <w:rPr>
          <w:szCs w:val="28"/>
        </w:rPr>
        <w:tab/>
      </w:r>
      <w:r w:rsidR="000609DF">
        <w:rPr>
          <w:szCs w:val="28"/>
        </w:rPr>
        <w:tab/>
      </w:r>
      <w:r>
        <w:rPr>
          <w:szCs w:val="28"/>
        </w:rPr>
        <w:t xml:space="preserve">            </w:t>
      </w:r>
      <w:r w:rsidR="000609DF">
        <w:rPr>
          <w:szCs w:val="28"/>
        </w:rPr>
        <w:t>А.Н. Ямковой</w:t>
      </w:r>
    </w:p>
    <w:p w:rsidR="00B57309" w:rsidRPr="004273B5" w:rsidRDefault="00B57309" w:rsidP="00B57309">
      <w:pPr>
        <w:pStyle w:val="a3"/>
        <w:tabs>
          <w:tab w:val="left" w:pos="1134"/>
        </w:tabs>
        <w:spacing w:line="264" w:lineRule="auto"/>
        <w:jc w:val="both"/>
        <w:rPr>
          <w:szCs w:val="28"/>
        </w:rPr>
      </w:pPr>
    </w:p>
    <w:sectPr w:rsidR="00B57309" w:rsidRPr="004273B5" w:rsidSect="00F81085">
      <w:headerReference w:type="even" r:id="rId8"/>
      <w:headerReference w:type="default" r:id="rId9"/>
      <w:pgSz w:w="12240" w:h="15840" w:code="1"/>
      <w:pgMar w:top="567" w:right="47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DB2" w:rsidRDefault="00C06DB2">
      <w:r>
        <w:separator/>
      </w:r>
    </w:p>
  </w:endnote>
  <w:endnote w:type="continuationSeparator" w:id="0">
    <w:p w:rsidR="00C06DB2" w:rsidRDefault="00C06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DB2" w:rsidRDefault="00C06DB2">
      <w:r>
        <w:separator/>
      </w:r>
    </w:p>
  </w:footnote>
  <w:footnote w:type="continuationSeparator" w:id="0">
    <w:p w:rsidR="00C06DB2" w:rsidRDefault="00C06D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962" w:rsidRDefault="006347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19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1962" w:rsidRDefault="008F196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962" w:rsidRPr="00825FB4" w:rsidRDefault="00634741">
    <w:pPr>
      <w:pStyle w:val="a5"/>
      <w:framePr w:wrap="around" w:vAnchor="text" w:hAnchor="margin" w:xAlign="center" w:y="1"/>
      <w:rPr>
        <w:rStyle w:val="a7"/>
      </w:rPr>
    </w:pPr>
    <w:r w:rsidRPr="00825FB4">
      <w:rPr>
        <w:rStyle w:val="a7"/>
      </w:rPr>
      <w:fldChar w:fldCharType="begin"/>
    </w:r>
    <w:r w:rsidR="008F1962" w:rsidRPr="00825FB4">
      <w:rPr>
        <w:rStyle w:val="a7"/>
      </w:rPr>
      <w:instrText xml:space="preserve">PAGE  </w:instrText>
    </w:r>
    <w:r w:rsidRPr="00825FB4">
      <w:rPr>
        <w:rStyle w:val="a7"/>
      </w:rPr>
      <w:fldChar w:fldCharType="separate"/>
    </w:r>
    <w:r w:rsidR="007A6126">
      <w:rPr>
        <w:rStyle w:val="a7"/>
        <w:noProof/>
      </w:rPr>
      <w:t>2</w:t>
    </w:r>
    <w:r w:rsidRPr="00825FB4">
      <w:rPr>
        <w:rStyle w:val="a7"/>
      </w:rPr>
      <w:fldChar w:fldCharType="end"/>
    </w:r>
  </w:p>
  <w:p w:rsidR="008F1962" w:rsidRDefault="008F1962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7C64"/>
    <w:multiLevelType w:val="hybridMultilevel"/>
    <w:tmpl w:val="A3DA6180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4B074A0"/>
    <w:multiLevelType w:val="hybridMultilevel"/>
    <w:tmpl w:val="FA08BCD8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3888740A"/>
    <w:multiLevelType w:val="hybridMultilevel"/>
    <w:tmpl w:val="FFB8B94C"/>
    <w:lvl w:ilvl="0" w:tplc="648A9454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451159E5"/>
    <w:multiLevelType w:val="multilevel"/>
    <w:tmpl w:val="F71C9D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5" w15:restartNumberingAfterBreak="0">
    <w:nsid w:val="498D76B5"/>
    <w:multiLevelType w:val="hybridMultilevel"/>
    <w:tmpl w:val="26469AF4"/>
    <w:lvl w:ilvl="0" w:tplc="1C7E857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C94215D"/>
    <w:multiLevelType w:val="hybridMultilevel"/>
    <w:tmpl w:val="78C20F2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4D0E4B1F"/>
    <w:multiLevelType w:val="hybridMultilevel"/>
    <w:tmpl w:val="5962719C"/>
    <w:lvl w:ilvl="0" w:tplc="2A6AA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554333B"/>
    <w:multiLevelType w:val="hybridMultilevel"/>
    <w:tmpl w:val="443AC27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31D0B33"/>
    <w:multiLevelType w:val="hybridMultilevel"/>
    <w:tmpl w:val="A9C6C58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64525BA"/>
    <w:multiLevelType w:val="hybridMultilevel"/>
    <w:tmpl w:val="A904930C"/>
    <w:lvl w:ilvl="0" w:tplc="C8B4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D577009"/>
    <w:multiLevelType w:val="hybridMultilevel"/>
    <w:tmpl w:val="8E0609CA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FD17036"/>
    <w:multiLevelType w:val="hybridMultilevel"/>
    <w:tmpl w:val="2CA2B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A0044D"/>
    <w:multiLevelType w:val="hybridMultilevel"/>
    <w:tmpl w:val="D5D4C062"/>
    <w:lvl w:ilvl="0" w:tplc="7D025A4E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13"/>
  </w:num>
  <w:num w:numId="8">
    <w:abstractNumId w:val="11"/>
  </w:num>
  <w:num w:numId="9">
    <w:abstractNumId w:val="7"/>
  </w:num>
  <w:num w:numId="10">
    <w:abstractNumId w:val="6"/>
  </w:num>
  <w:num w:numId="11">
    <w:abstractNumId w:val="12"/>
  </w:num>
  <w:num w:numId="12">
    <w:abstractNumId w:val="2"/>
  </w:num>
  <w:num w:numId="13">
    <w:abstractNumId w:val="14"/>
  </w:num>
  <w:num w:numId="14">
    <w:abstractNumId w:val="10"/>
  </w:num>
  <w:num w:numId="1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369B"/>
    <w:rsid w:val="00007DC3"/>
    <w:rsid w:val="00012263"/>
    <w:rsid w:val="000123ED"/>
    <w:rsid w:val="000140F8"/>
    <w:rsid w:val="00016DC9"/>
    <w:rsid w:val="000228DC"/>
    <w:rsid w:val="000229D3"/>
    <w:rsid w:val="00023F67"/>
    <w:rsid w:val="00034356"/>
    <w:rsid w:val="00042ABF"/>
    <w:rsid w:val="0005405F"/>
    <w:rsid w:val="0005481F"/>
    <w:rsid w:val="00055854"/>
    <w:rsid w:val="000609DF"/>
    <w:rsid w:val="0007091D"/>
    <w:rsid w:val="00071958"/>
    <w:rsid w:val="00072F49"/>
    <w:rsid w:val="0008212D"/>
    <w:rsid w:val="00082399"/>
    <w:rsid w:val="00084847"/>
    <w:rsid w:val="00086639"/>
    <w:rsid w:val="000917E4"/>
    <w:rsid w:val="000943F9"/>
    <w:rsid w:val="00096144"/>
    <w:rsid w:val="00097696"/>
    <w:rsid w:val="000978FD"/>
    <w:rsid w:val="000A13D7"/>
    <w:rsid w:val="000A6174"/>
    <w:rsid w:val="000A622C"/>
    <w:rsid w:val="000B3302"/>
    <w:rsid w:val="000B7484"/>
    <w:rsid w:val="000C2421"/>
    <w:rsid w:val="000C4F8F"/>
    <w:rsid w:val="000C69C2"/>
    <w:rsid w:val="000C6B1B"/>
    <w:rsid w:val="000C6FE0"/>
    <w:rsid w:val="000D1E7E"/>
    <w:rsid w:val="000D6851"/>
    <w:rsid w:val="000D7D7A"/>
    <w:rsid w:val="000E138E"/>
    <w:rsid w:val="000E4A26"/>
    <w:rsid w:val="000E7686"/>
    <w:rsid w:val="000F56C5"/>
    <w:rsid w:val="000F5A70"/>
    <w:rsid w:val="00103822"/>
    <w:rsid w:val="00103CD6"/>
    <w:rsid w:val="00106731"/>
    <w:rsid w:val="0011253E"/>
    <w:rsid w:val="00115340"/>
    <w:rsid w:val="001168D0"/>
    <w:rsid w:val="001176C7"/>
    <w:rsid w:val="001226DA"/>
    <w:rsid w:val="00125C58"/>
    <w:rsid w:val="00125EEA"/>
    <w:rsid w:val="00126442"/>
    <w:rsid w:val="00127FE9"/>
    <w:rsid w:val="00136404"/>
    <w:rsid w:val="00141FF4"/>
    <w:rsid w:val="00143ED8"/>
    <w:rsid w:val="00144899"/>
    <w:rsid w:val="00144CD2"/>
    <w:rsid w:val="001504AC"/>
    <w:rsid w:val="00153F44"/>
    <w:rsid w:val="001546AF"/>
    <w:rsid w:val="00154809"/>
    <w:rsid w:val="0016031B"/>
    <w:rsid w:val="00164929"/>
    <w:rsid w:val="00165E14"/>
    <w:rsid w:val="00166FCC"/>
    <w:rsid w:val="0017033D"/>
    <w:rsid w:val="001708E0"/>
    <w:rsid w:val="00173108"/>
    <w:rsid w:val="00175B84"/>
    <w:rsid w:val="001848D1"/>
    <w:rsid w:val="00185A46"/>
    <w:rsid w:val="00190A26"/>
    <w:rsid w:val="00190C68"/>
    <w:rsid w:val="00192E02"/>
    <w:rsid w:val="001A73BC"/>
    <w:rsid w:val="001B0758"/>
    <w:rsid w:val="001B2AAF"/>
    <w:rsid w:val="001C21CF"/>
    <w:rsid w:val="001C3032"/>
    <w:rsid w:val="001D5771"/>
    <w:rsid w:val="001D5ABC"/>
    <w:rsid w:val="001D5C4E"/>
    <w:rsid w:val="001E53A7"/>
    <w:rsid w:val="001E6291"/>
    <w:rsid w:val="00201FC2"/>
    <w:rsid w:val="00202850"/>
    <w:rsid w:val="00203776"/>
    <w:rsid w:val="00205B0B"/>
    <w:rsid w:val="00206855"/>
    <w:rsid w:val="00210896"/>
    <w:rsid w:val="00221770"/>
    <w:rsid w:val="00222ACC"/>
    <w:rsid w:val="0022557D"/>
    <w:rsid w:val="0023169D"/>
    <w:rsid w:val="0023395D"/>
    <w:rsid w:val="00237F63"/>
    <w:rsid w:val="00247700"/>
    <w:rsid w:val="002479E3"/>
    <w:rsid w:val="00253AE4"/>
    <w:rsid w:val="0025426A"/>
    <w:rsid w:val="00254341"/>
    <w:rsid w:val="0025684A"/>
    <w:rsid w:val="002624C5"/>
    <w:rsid w:val="00274583"/>
    <w:rsid w:val="00277237"/>
    <w:rsid w:val="002802B8"/>
    <w:rsid w:val="0028218E"/>
    <w:rsid w:val="0028345A"/>
    <w:rsid w:val="00290452"/>
    <w:rsid w:val="0029441B"/>
    <w:rsid w:val="0029749C"/>
    <w:rsid w:val="0029770D"/>
    <w:rsid w:val="002A1680"/>
    <w:rsid w:val="002A28E6"/>
    <w:rsid w:val="002A375F"/>
    <w:rsid w:val="002A3E9F"/>
    <w:rsid w:val="002B02FC"/>
    <w:rsid w:val="002B143E"/>
    <w:rsid w:val="002B1FD5"/>
    <w:rsid w:val="002B485B"/>
    <w:rsid w:val="002B56F3"/>
    <w:rsid w:val="002B7366"/>
    <w:rsid w:val="002C35DE"/>
    <w:rsid w:val="002C4360"/>
    <w:rsid w:val="002D10B0"/>
    <w:rsid w:val="002E1782"/>
    <w:rsid w:val="002E4776"/>
    <w:rsid w:val="002E5309"/>
    <w:rsid w:val="002F1882"/>
    <w:rsid w:val="002F4083"/>
    <w:rsid w:val="002F57CE"/>
    <w:rsid w:val="002F62C5"/>
    <w:rsid w:val="002F794B"/>
    <w:rsid w:val="00300369"/>
    <w:rsid w:val="00301177"/>
    <w:rsid w:val="003025CF"/>
    <w:rsid w:val="00302D8B"/>
    <w:rsid w:val="0031318C"/>
    <w:rsid w:val="003135D9"/>
    <w:rsid w:val="00314E5D"/>
    <w:rsid w:val="00315009"/>
    <w:rsid w:val="00320314"/>
    <w:rsid w:val="00321D1A"/>
    <w:rsid w:val="00323E2A"/>
    <w:rsid w:val="0032728F"/>
    <w:rsid w:val="00330BB2"/>
    <w:rsid w:val="00331BAE"/>
    <w:rsid w:val="0033473A"/>
    <w:rsid w:val="003419C0"/>
    <w:rsid w:val="00342C6E"/>
    <w:rsid w:val="00351F3C"/>
    <w:rsid w:val="00352E53"/>
    <w:rsid w:val="003531C9"/>
    <w:rsid w:val="00357CF8"/>
    <w:rsid w:val="0036100E"/>
    <w:rsid w:val="00364DE9"/>
    <w:rsid w:val="003700C8"/>
    <w:rsid w:val="003732CB"/>
    <w:rsid w:val="00374053"/>
    <w:rsid w:val="00375A3C"/>
    <w:rsid w:val="00375CA5"/>
    <w:rsid w:val="00381E62"/>
    <w:rsid w:val="00384B72"/>
    <w:rsid w:val="00387AFE"/>
    <w:rsid w:val="00391E0D"/>
    <w:rsid w:val="00391F3C"/>
    <w:rsid w:val="00394003"/>
    <w:rsid w:val="00394FD2"/>
    <w:rsid w:val="003A0B7B"/>
    <w:rsid w:val="003A3D62"/>
    <w:rsid w:val="003A4892"/>
    <w:rsid w:val="003A5D92"/>
    <w:rsid w:val="003B30B8"/>
    <w:rsid w:val="003C6704"/>
    <w:rsid w:val="003C6FF0"/>
    <w:rsid w:val="003C757D"/>
    <w:rsid w:val="003D5A94"/>
    <w:rsid w:val="003D7B36"/>
    <w:rsid w:val="003E4748"/>
    <w:rsid w:val="003E5D86"/>
    <w:rsid w:val="003E63B3"/>
    <w:rsid w:val="003E7DE7"/>
    <w:rsid w:val="003F1489"/>
    <w:rsid w:val="003F2357"/>
    <w:rsid w:val="003F33B8"/>
    <w:rsid w:val="003F3452"/>
    <w:rsid w:val="003F3B07"/>
    <w:rsid w:val="003F6D1A"/>
    <w:rsid w:val="00403621"/>
    <w:rsid w:val="0041151B"/>
    <w:rsid w:val="00415316"/>
    <w:rsid w:val="00415494"/>
    <w:rsid w:val="00415731"/>
    <w:rsid w:val="00417997"/>
    <w:rsid w:val="0042137F"/>
    <w:rsid w:val="004273B5"/>
    <w:rsid w:val="0043352B"/>
    <w:rsid w:val="00433F4D"/>
    <w:rsid w:val="00435E6C"/>
    <w:rsid w:val="00436824"/>
    <w:rsid w:val="00437408"/>
    <w:rsid w:val="00441076"/>
    <w:rsid w:val="00441641"/>
    <w:rsid w:val="004418C8"/>
    <w:rsid w:val="004429E9"/>
    <w:rsid w:val="00443063"/>
    <w:rsid w:val="004441FD"/>
    <w:rsid w:val="00451B7F"/>
    <w:rsid w:val="00454012"/>
    <w:rsid w:val="00455218"/>
    <w:rsid w:val="004559BA"/>
    <w:rsid w:val="00455D15"/>
    <w:rsid w:val="00462826"/>
    <w:rsid w:val="004720AE"/>
    <w:rsid w:val="0047308D"/>
    <w:rsid w:val="0047695D"/>
    <w:rsid w:val="00493069"/>
    <w:rsid w:val="00495F84"/>
    <w:rsid w:val="004964B0"/>
    <w:rsid w:val="00497C12"/>
    <w:rsid w:val="004A1A32"/>
    <w:rsid w:val="004A2293"/>
    <w:rsid w:val="004A41BC"/>
    <w:rsid w:val="004A41E2"/>
    <w:rsid w:val="004A4C31"/>
    <w:rsid w:val="004A5CC7"/>
    <w:rsid w:val="004B01A9"/>
    <w:rsid w:val="004B042A"/>
    <w:rsid w:val="004B18B4"/>
    <w:rsid w:val="004B19E9"/>
    <w:rsid w:val="004B2C11"/>
    <w:rsid w:val="004B322A"/>
    <w:rsid w:val="004B4E1A"/>
    <w:rsid w:val="004C14A4"/>
    <w:rsid w:val="004C18E8"/>
    <w:rsid w:val="004C526A"/>
    <w:rsid w:val="004C5C72"/>
    <w:rsid w:val="004D02AE"/>
    <w:rsid w:val="004D1FC6"/>
    <w:rsid w:val="004D32A7"/>
    <w:rsid w:val="004E4196"/>
    <w:rsid w:val="004E474C"/>
    <w:rsid w:val="004F00C6"/>
    <w:rsid w:val="004F096F"/>
    <w:rsid w:val="004F5986"/>
    <w:rsid w:val="00501616"/>
    <w:rsid w:val="00504532"/>
    <w:rsid w:val="00506496"/>
    <w:rsid w:val="00506E6E"/>
    <w:rsid w:val="00510CC9"/>
    <w:rsid w:val="00511D52"/>
    <w:rsid w:val="00511EF6"/>
    <w:rsid w:val="00511F9C"/>
    <w:rsid w:val="00512E31"/>
    <w:rsid w:val="0051645F"/>
    <w:rsid w:val="0052208F"/>
    <w:rsid w:val="00522B53"/>
    <w:rsid w:val="00524C1C"/>
    <w:rsid w:val="005308BD"/>
    <w:rsid w:val="00531997"/>
    <w:rsid w:val="00533505"/>
    <w:rsid w:val="00533EEE"/>
    <w:rsid w:val="00536F8C"/>
    <w:rsid w:val="0054241C"/>
    <w:rsid w:val="00545944"/>
    <w:rsid w:val="00546DD0"/>
    <w:rsid w:val="005507C0"/>
    <w:rsid w:val="005507DA"/>
    <w:rsid w:val="00550948"/>
    <w:rsid w:val="005511A4"/>
    <w:rsid w:val="0055472B"/>
    <w:rsid w:val="00557D3E"/>
    <w:rsid w:val="00560B17"/>
    <w:rsid w:val="00561B49"/>
    <w:rsid w:val="00564972"/>
    <w:rsid w:val="005658F7"/>
    <w:rsid w:val="0057000F"/>
    <w:rsid w:val="005710F6"/>
    <w:rsid w:val="00574331"/>
    <w:rsid w:val="005762B0"/>
    <w:rsid w:val="005778E5"/>
    <w:rsid w:val="00581667"/>
    <w:rsid w:val="00581AE8"/>
    <w:rsid w:val="0058466D"/>
    <w:rsid w:val="00591CAB"/>
    <w:rsid w:val="005926C4"/>
    <w:rsid w:val="00592C1D"/>
    <w:rsid w:val="00594E40"/>
    <w:rsid w:val="00596663"/>
    <w:rsid w:val="0059669F"/>
    <w:rsid w:val="00596C70"/>
    <w:rsid w:val="005A4104"/>
    <w:rsid w:val="005A6B13"/>
    <w:rsid w:val="005B486C"/>
    <w:rsid w:val="005B4F27"/>
    <w:rsid w:val="005C4B56"/>
    <w:rsid w:val="005D2477"/>
    <w:rsid w:val="005D677E"/>
    <w:rsid w:val="005E0CBA"/>
    <w:rsid w:val="005E292D"/>
    <w:rsid w:val="005E4220"/>
    <w:rsid w:val="005E595C"/>
    <w:rsid w:val="005E7D1F"/>
    <w:rsid w:val="005F0A59"/>
    <w:rsid w:val="005F7C55"/>
    <w:rsid w:val="0060171D"/>
    <w:rsid w:val="006033B0"/>
    <w:rsid w:val="0060420B"/>
    <w:rsid w:val="00605AB8"/>
    <w:rsid w:val="00605E5D"/>
    <w:rsid w:val="00610661"/>
    <w:rsid w:val="00616F5C"/>
    <w:rsid w:val="00620389"/>
    <w:rsid w:val="00625E4B"/>
    <w:rsid w:val="006269BB"/>
    <w:rsid w:val="00627CFB"/>
    <w:rsid w:val="0063387B"/>
    <w:rsid w:val="00634741"/>
    <w:rsid w:val="00635AE5"/>
    <w:rsid w:val="0064070B"/>
    <w:rsid w:val="00647228"/>
    <w:rsid w:val="006500B0"/>
    <w:rsid w:val="006506AD"/>
    <w:rsid w:val="006530E2"/>
    <w:rsid w:val="0065360C"/>
    <w:rsid w:val="00656717"/>
    <w:rsid w:val="00661675"/>
    <w:rsid w:val="006666EB"/>
    <w:rsid w:val="00667661"/>
    <w:rsid w:val="00667AF4"/>
    <w:rsid w:val="00673F98"/>
    <w:rsid w:val="00680580"/>
    <w:rsid w:val="006806A9"/>
    <w:rsid w:val="00684593"/>
    <w:rsid w:val="00686568"/>
    <w:rsid w:val="00686AB2"/>
    <w:rsid w:val="00697582"/>
    <w:rsid w:val="006A1F4E"/>
    <w:rsid w:val="006A61F4"/>
    <w:rsid w:val="006B189B"/>
    <w:rsid w:val="006B4539"/>
    <w:rsid w:val="006C0008"/>
    <w:rsid w:val="006D1028"/>
    <w:rsid w:val="006D5A70"/>
    <w:rsid w:val="006D72B8"/>
    <w:rsid w:val="006E07BF"/>
    <w:rsid w:val="006E64BE"/>
    <w:rsid w:val="006F29C7"/>
    <w:rsid w:val="006F2DBD"/>
    <w:rsid w:val="006F5D72"/>
    <w:rsid w:val="006F7734"/>
    <w:rsid w:val="00701AD3"/>
    <w:rsid w:val="00701FE6"/>
    <w:rsid w:val="00703CD4"/>
    <w:rsid w:val="0070662C"/>
    <w:rsid w:val="0070676C"/>
    <w:rsid w:val="007115BC"/>
    <w:rsid w:val="00712D23"/>
    <w:rsid w:val="0071441E"/>
    <w:rsid w:val="007169D4"/>
    <w:rsid w:val="00716DBB"/>
    <w:rsid w:val="00717CD6"/>
    <w:rsid w:val="007209C5"/>
    <w:rsid w:val="007326BC"/>
    <w:rsid w:val="0074028B"/>
    <w:rsid w:val="00741806"/>
    <w:rsid w:val="00741FF4"/>
    <w:rsid w:val="00744BB7"/>
    <w:rsid w:val="00753762"/>
    <w:rsid w:val="00756E99"/>
    <w:rsid w:val="00757A3F"/>
    <w:rsid w:val="00760243"/>
    <w:rsid w:val="007671DB"/>
    <w:rsid w:val="00770E1D"/>
    <w:rsid w:val="00772BFF"/>
    <w:rsid w:val="007765EC"/>
    <w:rsid w:val="00780B06"/>
    <w:rsid w:val="00782144"/>
    <w:rsid w:val="00785C86"/>
    <w:rsid w:val="00790AEB"/>
    <w:rsid w:val="00790C76"/>
    <w:rsid w:val="00796455"/>
    <w:rsid w:val="00796B83"/>
    <w:rsid w:val="007A114B"/>
    <w:rsid w:val="007A3E15"/>
    <w:rsid w:val="007A4CAC"/>
    <w:rsid w:val="007A6126"/>
    <w:rsid w:val="007A7512"/>
    <w:rsid w:val="007B44AC"/>
    <w:rsid w:val="007B4918"/>
    <w:rsid w:val="007B6DCC"/>
    <w:rsid w:val="007C46FC"/>
    <w:rsid w:val="007C5398"/>
    <w:rsid w:val="007C58CF"/>
    <w:rsid w:val="007C65CE"/>
    <w:rsid w:val="007D1067"/>
    <w:rsid w:val="007D39ED"/>
    <w:rsid w:val="007D4563"/>
    <w:rsid w:val="007D4637"/>
    <w:rsid w:val="007E0BB7"/>
    <w:rsid w:val="007E1C45"/>
    <w:rsid w:val="007E402B"/>
    <w:rsid w:val="007E5260"/>
    <w:rsid w:val="007E7DE8"/>
    <w:rsid w:val="007F0120"/>
    <w:rsid w:val="007F0B91"/>
    <w:rsid w:val="008004BD"/>
    <w:rsid w:val="00802B69"/>
    <w:rsid w:val="00811101"/>
    <w:rsid w:val="00811566"/>
    <w:rsid w:val="00815689"/>
    <w:rsid w:val="00815A96"/>
    <w:rsid w:val="00815BDB"/>
    <w:rsid w:val="008205F9"/>
    <w:rsid w:val="008216CE"/>
    <w:rsid w:val="00822362"/>
    <w:rsid w:val="00822BDE"/>
    <w:rsid w:val="00825FB4"/>
    <w:rsid w:val="00842C0C"/>
    <w:rsid w:val="00842FC5"/>
    <w:rsid w:val="00844638"/>
    <w:rsid w:val="0085007E"/>
    <w:rsid w:val="0085043F"/>
    <w:rsid w:val="00852E36"/>
    <w:rsid w:val="008531E2"/>
    <w:rsid w:val="00855A10"/>
    <w:rsid w:val="0086187F"/>
    <w:rsid w:val="00866DA6"/>
    <w:rsid w:val="00874C7C"/>
    <w:rsid w:val="008766B9"/>
    <w:rsid w:val="00893F2B"/>
    <w:rsid w:val="008A0A6B"/>
    <w:rsid w:val="008A0C51"/>
    <w:rsid w:val="008A3E83"/>
    <w:rsid w:val="008A56E9"/>
    <w:rsid w:val="008B1362"/>
    <w:rsid w:val="008B2321"/>
    <w:rsid w:val="008C09F5"/>
    <w:rsid w:val="008C1271"/>
    <w:rsid w:val="008C274F"/>
    <w:rsid w:val="008C5EFB"/>
    <w:rsid w:val="008C621D"/>
    <w:rsid w:val="008D0B57"/>
    <w:rsid w:val="008D224A"/>
    <w:rsid w:val="008D36F2"/>
    <w:rsid w:val="008D6361"/>
    <w:rsid w:val="008E1CB0"/>
    <w:rsid w:val="008F0540"/>
    <w:rsid w:val="008F188C"/>
    <w:rsid w:val="008F1962"/>
    <w:rsid w:val="008F66EE"/>
    <w:rsid w:val="00900AF9"/>
    <w:rsid w:val="00902FAB"/>
    <w:rsid w:val="00907313"/>
    <w:rsid w:val="00911EEF"/>
    <w:rsid w:val="00911F07"/>
    <w:rsid w:val="00915176"/>
    <w:rsid w:val="00915FD0"/>
    <w:rsid w:val="00917AA8"/>
    <w:rsid w:val="009262B6"/>
    <w:rsid w:val="009274EB"/>
    <w:rsid w:val="009363C3"/>
    <w:rsid w:val="00936DC0"/>
    <w:rsid w:val="00943C3A"/>
    <w:rsid w:val="00944253"/>
    <w:rsid w:val="009477A7"/>
    <w:rsid w:val="00953EC3"/>
    <w:rsid w:val="00955F5C"/>
    <w:rsid w:val="0096065A"/>
    <w:rsid w:val="0096221A"/>
    <w:rsid w:val="0096249B"/>
    <w:rsid w:val="00962925"/>
    <w:rsid w:val="00967633"/>
    <w:rsid w:val="00971559"/>
    <w:rsid w:val="00971945"/>
    <w:rsid w:val="00973D27"/>
    <w:rsid w:val="009767A9"/>
    <w:rsid w:val="009844CD"/>
    <w:rsid w:val="0098530E"/>
    <w:rsid w:val="00985A67"/>
    <w:rsid w:val="00990E3C"/>
    <w:rsid w:val="00991EE2"/>
    <w:rsid w:val="00993A54"/>
    <w:rsid w:val="00994DF7"/>
    <w:rsid w:val="009A157C"/>
    <w:rsid w:val="009A5375"/>
    <w:rsid w:val="009A6A63"/>
    <w:rsid w:val="009B3B4B"/>
    <w:rsid w:val="009B5738"/>
    <w:rsid w:val="009B66B9"/>
    <w:rsid w:val="009C1AF4"/>
    <w:rsid w:val="009C200B"/>
    <w:rsid w:val="009C20C7"/>
    <w:rsid w:val="009C2DDE"/>
    <w:rsid w:val="009C6070"/>
    <w:rsid w:val="009C6411"/>
    <w:rsid w:val="009D045A"/>
    <w:rsid w:val="009D1E23"/>
    <w:rsid w:val="009D59D7"/>
    <w:rsid w:val="009E2711"/>
    <w:rsid w:val="009E7970"/>
    <w:rsid w:val="009F00ED"/>
    <w:rsid w:val="009F3611"/>
    <w:rsid w:val="009F41B3"/>
    <w:rsid w:val="009F4485"/>
    <w:rsid w:val="009F6F23"/>
    <w:rsid w:val="00A11FC3"/>
    <w:rsid w:val="00A139DE"/>
    <w:rsid w:val="00A23995"/>
    <w:rsid w:val="00A26583"/>
    <w:rsid w:val="00A27B86"/>
    <w:rsid w:val="00A27E8E"/>
    <w:rsid w:val="00A3161E"/>
    <w:rsid w:val="00A34A83"/>
    <w:rsid w:val="00A37582"/>
    <w:rsid w:val="00A41745"/>
    <w:rsid w:val="00A42F72"/>
    <w:rsid w:val="00A506CA"/>
    <w:rsid w:val="00A54746"/>
    <w:rsid w:val="00A547FE"/>
    <w:rsid w:val="00A54EF4"/>
    <w:rsid w:val="00A57C14"/>
    <w:rsid w:val="00A7272C"/>
    <w:rsid w:val="00A72930"/>
    <w:rsid w:val="00A74EE0"/>
    <w:rsid w:val="00A76E85"/>
    <w:rsid w:val="00A81284"/>
    <w:rsid w:val="00A84396"/>
    <w:rsid w:val="00A84DCF"/>
    <w:rsid w:val="00A86D30"/>
    <w:rsid w:val="00A90F72"/>
    <w:rsid w:val="00A91981"/>
    <w:rsid w:val="00A95480"/>
    <w:rsid w:val="00AA54AD"/>
    <w:rsid w:val="00AB0945"/>
    <w:rsid w:val="00AB0A46"/>
    <w:rsid w:val="00AB35C1"/>
    <w:rsid w:val="00AB4519"/>
    <w:rsid w:val="00AC1F89"/>
    <w:rsid w:val="00AC27DE"/>
    <w:rsid w:val="00AC3825"/>
    <w:rsid w:val="00AC53F7"/>
    <w:rsid w:val="00AC7A8D"/>
    <w:rsid w:val="00AD014F"/>
    <w:rsid w:val="00AD1B2B"/>
    <w:rsid w:val="00AD52A0"/>
    <w:rsid w:val="00AD66B2"/>
    <w:rsid w:val="00AE2DF3"/>
    <w:rsid w:val="00AE3476"/>
    <w:rsid w:val="00AE46B0"/>
    <w:rsid w:val="00AE4E44"/>
    <w:rsid w:val="00AF3413"/>
    <w:rsid w:val="00B013E5"/>
    <w:rsid w:val="00B01DC4"/>
    <w:rsid w:val="00B04B94"/>
    <w:rsid w:val="00B11B37"/>
    <w:rsid w:val="00B1273B"/>
    <w:rsid w:val="00B12815"/>
    <w:rsid w:val="00B12A58"/>
    <w:rsid w:val="00B12AEA"/>
    <w:rsid w:val="00B152F1"/>
    <w:rsid w:val="00B16000"/>
    <w:rsid w:val="00B17187"/>
    <w:rsid w:val="00B22576"/>
    <w:rsid w:val="00B276C6"/>
    <w:rsid w:val="00B3144E"/>
    <w:rsid w:val="00B32D85"/>
    <w:rsid w:val="00B37DC0"/>
    <w:rsid w:val="00B405F9"/>
    <w:rsid w:val="00B42BD5"/>
    <w:rsid w:val="00B4317F"/>
    <w:rsid w:val="00B433A9"/>
    <w:rsid w:val="00B45F39"/>
    <w:rsid w:val="00B50D3D"/>
    <w:rsid w:val="00B571E1"/>
    <w:rsid w:val="00B57309"/>
    <w:rsid w:val="00B607DF"/>
    <w:rsid w:val="00B6259D"/>
    <w:rsid w:val="00B639B5"/>
    <w:rsid w:val="00B649AB"/>
    <w:rsid w:val="00B65141"/>
    <w:rsid w:val="00B71A80"/>
    <w:rsid w:val="00B7598F"/>
    <w:rsid w:val="00B767D9"/>
    <w:rsid w:val="00B80949"/>
    <w:rsid w:val="00B80CB7"/>
    <w:rsid w:val="00B812DD"/>
    <w:rsid w:val="00B818D1"/>
    <w:rsid w:val="00B8463B"/>
    <w:rsid w:val="00B8487E"/>
    <w:rsid w:val="00B862C4"/>
    <w:rsid w:val="00B92E4A"/>
    <w:rsid w:val="00BA3149"/>
    <w:rsid w:val="00BA639C"/>
    <w:rsid w:val="00BA65D5"/>
    <w:rsid w:val="00BA6A61"/>
    <w:rsid w:val="00BB097F"/>
    <w:rsid w:val="00BB597C"/>
    <w:rsid w:val="00BB6B2C"/>
    <w:rsid w:val="00BC1998"/>
    <w:rsid w:val="00BC4103"/>
    <w:rsid w:val="00BC557F"/>
    <w:rsid w:val="00BC5631"/>
    <w:rsid w:val="00BC5CDC"/>
    <w:rsid w:val="00BD054A"/>
    <w:rsid w:val="00BD0DFB"/>
    <w:rsid w:val="00BD53DC"/>
    <w:rsid w:val="00BD67BC"/>
    <w:rsid w:val="00BD6B6B"/>
    <w:rsid w:val="00BE3A5B"/>
    <w:rsid w:val="00C01020"/>
    <w:rsid w:val="00C01892"/>
    <w:rsid w:val="00C036E8"/>
    <w:rsid w:val="00C040A8"/>
    <w:rsid w:val="00C057FB"/>
    <w:rsid w:val="00C06DB2"/>
    <w:rsid w:val="00C10C2B"/>
    <w:rsid w:val="00C17D7D"/>
    <w:rsid w:val="00C22858"/>
    <w:rsid w:val="00C22BC7"/>
    <w:rsid w:val="00C24712"/>
    <w:rsid w:val="00C26D1E"/>
    <w:rsid w:val="00C31112"/>
    <w:rsid w:val="00C41C37"/>
    <w:rsid w:val="00C41D48"/>
    <w:rsid w:val="00C42A63"/>
    <w:rsid w:val="00C457BA"/>
    <w:rsid w:val="00C53688"/>
    <w:rsid w:val="00C5414C"/>
    <w:rsid w:val="00C55384"/>
    <w:rsid w:val="00C55A2E"/>
    <w:rsid w:val="00C62013"/>
    <w:rsid w:val="00C65044"/>
    <w:rsid w:val="00C6652A"/>
    <w:rsid w:val="00C67488"/>
    <w:rsid w:val="00C71CFC"/>
    <w:rsid w:val="00C74702"/>
    <w:rsid w:val="00C756F8"/>
    <w:rsid w:val="00C82E14"/>
    <w:rsid w:val="00C84B43"/>
    <w:rsid w:val="00C95DA4"/>
    <w:rsid w:val="00C962E4"/>
    <w:rsid w:val="00C9636B"/>
    <w:rsid w:val="00C96910"/>
    <w:rsid w:val="00CA28FC"/>
    <w:rsid w:val="00CA3342"/>
    <w:rsid w:val="00CA4F63"/>
    <w:rsid w:val="00CA51C8"/>
    <w:rsid w:val="00CA6794"/>
    <w:rsid w:val="00CC7203"/>
    <w:rsid w:val="00CD2EA2"/>
    <w:rsid w:val="00CD3C16"/>
    <w:rsid w:val="00CD5FE9"/>
    <w:rsid w:val="00CD6F2E"/>
    <w:rsid w:val="00CE07ED"/>
    <w:rsid w:val="00CE1201"/>
    <w:rsid w:val="00CE5AA3"/>
    <w:rsid w:val="00CF6BAD"/>
    <w:rsid w:val="00D06E82"/>
    <w:rsid w:val="00D10CB3"/>
    <w:rsid w:val="00D11956"/>
    <w:rsid w:val="00D24103"/>
    <w:rsid w:val="00D32C05"/>
    <w:rsid w:val="00D339C3"/>
    <w:rsid w:val="00D35346"/>
    <w:rsid w:val="00D35DC3"/>
    <w:rsid w:val="00D414C7"/>
    <w:rsid w:val="00D45816"/>
    <w:rsid w:val="00D50B00"/>
    <w:rsid w:val="00D519F9"/>
    <w:rsid w:val="00D540A7"/>
    <w:rsid w:val="00D54401"/>
    <w:rsid w:val="00D63F56"/>
    <w:rsid w:val="00D64EC2"/>
    <w:rsid w:val="00D771EC"/>
    <w:rsid w:val="00D80AA2"/>
    <w:rsid w:val="00D871CF"/>
    <w:rsid w:val="00DA24B0"/>
    <w:rsid w:val="00DA68E7"/>
    <w:rsid w:val="00DB0352"/>
    <w:rsid w:val="00DB34F0"/>
    <w:rsid w:val="00DC1830"/>
    <w:rsid w:val="00DC6F94"/>
    <w:rsid w:val="00DC7A91"/>
    <w:rsid w:val="00DC7E6D"/>
    <w:rsid w:val="00DD17BC"/>
    <w:rsid w:val="00DD444E"/>
    <w:rsid w:val="00DD5B22"/>
    <w:rsid w:val="00DD6FFB"/>
    <w:rsid w:val="00DE0434"/>
    <w:rsid w:val="00DE0790"/>
    <w:rsid w:val="00DE559A"/>
    <w:rsid w:val="00DE5C7F"/>
    <w:rsid w:val="00DF484A"/>
    <w:rsid w:val="00DF53D9"/>
    <w:rsid w:val="00E003B6"/>
    <w:rsid w:val="00E04F6C"/>
    <w:rsid w:val="00E05512"/>
    <w:rsid w:val="00E05A5E"/>
    <w:rsid w:val="00E10976"/>
    <w:rsid w:val="00E11181"/>
    <w:rsid w:val="00E112D7"/>
    <w:rsid w:val="00E1137E"/>
    <w:rsid w:val="00E132F0"/>
    <w:rsid w:val="00E15794"/>
    <w:rsid w:val="00E1719D"/>
    <w:rsid w:val="00E20058"/>
    <w:rsid w:val="00E20A19"/>
    <w:rsid w:val="00E2147A"/>
    <w:rsid w:val="00E23F70"/>
    <w:rsid w:val="00E324C1"/>
    <w:rsid w:val="00E33935"/>
    <w:rsid w:val="00E35134"/>
    <w:rsid w:val="00E35D1F"/>
    <w:rsid w:val="00E5057D"/>
    <w:rsid w:val="00E62C72"/>
    <w:rsid w:val="00E63FE9"/>
    <w:rsid w:val="00E74298"/>
    <w:rsid w:val="00E76340"/>
    <w:rsid w:val="00E804E7"/>
    <w:rsid w:val="00E87141"/>
    <w:rsid w:val="00E961A0"/>
    <w:rsid w:val="00EA5A2C"/>
    <w:rsid w:val="00EA7770"/>
    <w:rsid w:val="00EA7771"/>
    <w:rsid w:val="00EA7F30"/>
    <w:rsid w:val="00EB03D9"/>
    <w:rsid w:val="00EB415F"/>
    <w:rsid w:val="00EB44C4"/>
    <w:rsid w:val="00EB7232"/>
    <w:rsid w:val="00EB754F"/>
    <w:rsid w:val="00EB774E"/>
    <w:rsid w:val="00EC5D3B"/>
    <w:rsid w:val="00EC7EEB"/>
    <w:rsid w:val="00ED008A"/>
    <w:rsid w:val="00ED4475"/>
    <w:rsid w:val="00ED5A70"/>
    <w:rsid w:val="00EE6A8E"/>
    <w:rsid w:val="00EF244B"/>
    <w:rsid w:val="00EF270A"/>
    <w:rsid w:val="00EF3E79"/>
    <w:rsid w:val="00EF48B3"/>
    <w:rsid w:val="00EF735B"/>
    <w:rsid w:val="00EF7CB6"/>
    <w:rsid w:val="00F026E5"/>
    <w:rsid w:val="00F02E8C"/>
    <w:rsid w:val="00F2059C"/>
    <w:rsid w:val="00F20B01"/>
    <w:rsid w:val="00F24C77"/>
    <w:rsid w:val="00F257EC"/>
    <w:rsid w:val="00F34051"/>
    <w:rsid w:val="00F37876"/>
    <w:rsid w:val="00F40F03"/>
    <w:rsid w:val="00F4441B"/>
    <w:rsid w:val="00F45338"/>
    <w:rsid w:val="00F5243D"/>
    <w:rsid w:val="00F567B6"/>
    <w:rsid w:val="00F63D71"/>
    <w:rsid w:val="00F667B3"/>
    <w:rsid w:val="00F70FC2"/>
    <w:rsid w:val="00F725B0"/>
    <w:rsid w:val="00F81085"/>
    <w:rsid w:val="00F845F1"/>
    <w:rsid w:val="00F85E2D"/>
    <w:rsid w:val="00F86783"/>
    <w:rsid w:val="00F86B7D"/>
    <w:rsid w:val="00F87C16"/>
    <w:rsid w:val="00F87C22"/>
    <w:rsid w:val="00F90AC6"/>
    <w:rsid w:val="00F927D9"/>
    <w:rsid w:val="00F931AE"/>
    <w:rsid w:val="00F96C22"/>
    <w:rsid w:val="00FA11D8"/>
    <w:rsid w:val="00FA5138"/>
    <w:rsid w:val="00FB268B"/>
    <w:rsid w:val="00FB29FB"/>
    <w:rsid w:val="00FB31B4"/>
    <w:rsid w:val="00FB3C11"/>
    <w:rsid w:val="00FB456E"/>
    <w:rsid w:val="00FB4F0D"/>
    <w:rsid w:val="00FB5DFB"/>
    <w:rsid w:val="00FB7645"/>
    <w:rsid w:val="00FC5BE0"/>
    <w:rsid w:val="00FC61BD"/>
    <w:rsid w:val="00FD1036"/>
    <w:rsid w:val="00FD1E5C"/>
    <w:rsid w:val="00FD32FA"/>
    <w:rsid w:val="00FD3881"/>
    <w:rsid w:val="00FD4143"/>
    <w:rsid w:val="00FD5257"/>
    <w:rsid w:val="00FE32D7"/>
    <w:rsid w:val="00FE34E9"/>
    <w:rsid w:val="00FF108C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69B9AD9-93EC-4766-A038-526E3D4B5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93B1E-2E30-43CC-9758-CB4174ED9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4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Якунин Михаил Алексеевич</cp:lastModifiedBy>
  <cp:revision>36</cp:revision>
  <cp:lastPrinted>2017-08-16T10:58:00Z</cp:lastPrinted>
  <dcterms:created xsi:type="dcterms:W3CDTF">2020-02-18T08:13:00Z</dcterms:created>
  <dcterms:modified xsi:type="dcterms:W3CDTF">2023-01-18T10:29:00Z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