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3B2314">
      <w:p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ЛИЦЕНЗИОННЫЙ ДОГОВОР № _____________________</w:t>
      </w:r>
    </w:p>
    <w:p w:rsidR="00000000" w:rsidRDefault="003B2314">
      <w:pPr>
        <w:jc w:val="center"/>
        <w:rPr>
          <w:rFonts w:ascii="Times New Roman" w:hAnsi="Times New Roman" w:cs="Times New Roman"/>
          <w:b/>
          <w:szCs w:val="24"/>
        </w:rPr>
      </w:pPr>
    </w:p>
    <w:p w:rsidR="00000000" w:rsidRDefault="003B2314">
      <w:p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(ПАО «МРСК Центра» является Лицензиатом)</w:t>
      </w:r>
    </w:p>
    <w:p w:rsidR="00000000" w:rsidRDefault="003B2314">
      <w:pPr>
        <w:jc w:val="center"/>
        <w:rPr>
          <w:rFonts w:ascii="Times New Roman" w:hAnsi="Times New Roman" w:cs="Times New Roman"/>
          <w:b/>
          <w:szCs w:val="24"/>
        </w:rPr>
      </w:pPr>
    </w:p>
    <w:p w:rsidR="00000000" w:rsidRDefault="003B2314">
      <w:pPr>
        <w:jc w:val="center"/>
        <w:rPr>
          <w:rFonts w:ascii="Times New Roman" w:hAnsi="Times New Roman" w:cs="Times New Roman"/>
          <w:b/>
          <w:szCs w:val="24"/>
        </w:rPr>
      </w:pPr>
    </w:p>
    <w:p w:rsidR="00000000" w:rsidRDefault="003B2314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г. _________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               «___»____________2017 г.</w:t>
      </w:r>
    </w:p>
    <w:p w:rsidR="00000000" w:rsidRDefault="003B2314">
      <w:pPr>
        <w:rPr>
          <w:rFonts w:ascii="Times New Roman" w:hAnsi="Times New Roman" w:cs="Times New Roman"/>
          <w:szCs w:val="24"/>
        </w:rPr>
      </w:pPr>
    </w:p>
    <w:p w:rsidR="00000000" w:rsidRDefault="003B2314">
      <w:pPr>
        <w:rPr>
          <w:rFonts w:ascii="Times New Roman" w:hAnsi="Times New Roman" w:cs="Times New Roman"/>
          <w:szCs w:val="24"/>
        </w:rPr>
      </w:pPr>
    </w:p>
    <w:p w:rsidR="009B493F" w:rsidRDefault="003B2314">
      <w:pPr>
        <w:pStyle w:val="af0"/>
        <w:ind w:left="-180"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</w:t>
      </w:r>
      <w:r w:rsidR="009B493F">
        <w:rPr>
          <w:rFonts w:ascii="Times New Roman" w:hAnsi="Times New Roman" w:cs="Times New Roman"/>
          <w:szCs w:val="24"/>
        </w:rPr>
        <w:t>Общество с ограниченной ответственностью</w:t>
      </w:r>
      <w:r>
        <w:rPr>
          <w:rFonts w:ascii="Times New Roman" w:hAnsi="Times New Roman" w:cs="Times New Roman"/>
          <w:szCs w:val="24"/>
        </w:rPr>
        <w:t xml:space="preserve"> "Адепт"</w:t>
      </w:r>
      <w:r w:rsidR="009B493F">
        <w:rPr>
          <w:rFonts w:ascii="Times New Roman" w:hAnsi="Times New Roman" w:cs="Times New Roman"/>
          <w:szCs w:val="24"/>
        </w:rPr>
        <w:t xml:space="preserve"> (ООО «Адепт»)</w:t>
      </w:r>
      <w:r>
        <w:rPr>
          <w:rFonts w:ascii="Times New Roman" w:hAnsi="Times New Roman" w:cs="Times New Roman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Cs w:val="24"/>
        </w:rPr>
        <w:t>Лицензиар</w:t>
      </w:r>
      <w:r>
        <w:rPr>
          <w:rFonts w:ascii="Times New Roman" w:hAnsi="Times New Roman" w:cs="Times New Roman"/>
          <w:szCs w:val="24"/>
        </w:rPr>
        <w:t xml:space="preserve">, в лице заместителя директора </w:t>
      </w:r>
      <w:proofErr w:type="spellStart"/>
      <w:r>
        <w:rPr>
          <w:rFonts w:ascii="Times New Roman" w:hAnsi="Times New Roman" w:cs="Times New Roman"/>
          <w:szCs w:val="24"/>
        </w:rPr>
        <w:t>Будруевой</w:t>
      </w:r>
      <w:proofErr w:type="spellEnd"/>
      <w:r>
        <w:rPr>
          <w:rFonts w:ascii="Times New Roman" w:hAnsi="Times New Roman" w:cs="Times New Roman"/>
          <w:szCs w:val="24"/>
        </w:rPr>
        <w:t xml:space="preserve"> Светланы </w:t>
      </w:r>
      <w:proofErr w:type="spellStart"/>
      <w:r>
        <w:rPr>
          <w:rFonts w:ascii="Times New Roman" w:hAnsi="Times New Roman" w:cs="Times New Roman"/>
          <w:szCs w:val="24"/>
        </w:rPr>
        <w:t>В</w:t>
      </w:r>
      <w:r>
        <w:rPr>
          <w:rFonts w:ascii="Times New Roman" w:hAnsi="Times New Roman" w:cs="Times New Roman"/>
          <w:szCs w:val="24"/>
        </w:rPr>
        <w:t>ячеславны</w:t>
      </w:r>
      <w:proofErr w:type="spellEnd"/>
      <w:r>
        <w:rPr>
          <w:rFonts w:ascii="Times New Roman" w:hAnsi="Times New Roman" w:cs="Times New Roman"/>
          <w:szCs w:val="24"/>
        </w:rPr>
        <w:t xml:space="preserve">, действующего на основании доверенности № 9 от 11.04.2016 г., с одной стороны, и </w:t>
      </w:r>
    </w:p>
    <w:p w:rsidR="00000000" w:rsidRDefault="003B2314" w:rsidP="009B493F">
      <w:pPr>
        <w:pStyle w:val="af0"/>
        <w:ind w:left="-1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Cs/>
        </w:rPr>
        <w:t>Публичное акционерное общество «Межрегиональная распределительная сетевая компания Центра»</w:t>
      </w:r>
      <w:r>
        <w:rPr>
          <w:rFonts w:ascii="Times New Roman" w:hAnsi="Times New Roman" w:cs="Times New Roman"/>
        </w:rPr>
        <w:t xml:space="preserve"> (филиал ПАО «МРСК Центра</w:t>
      </w:r>
      <w:proofErr w:type="gramStart"/>
      <w:r>
        <w:rPr>
          <w:rFonts w:ascii="Times New Roman" w:hAnsi="Times New Roman" w:cs="Times New Roman"/>
        </w:rPr>
        <w:t>»-</w:t>
      </w:r>
      <w:proofErr w:type="gramEnd"/>
      <w:r>
        <w:rPr>
          <w:rFonts w:ascii="Times New Roman" w:hAnsi="Times New Roman" w:cs="Times New Roman"/>
        </w:rPr>
        <w:t xml:space="preserve">«Ярэнерго»), именуемое в дальнейшем </w:t>
      </w:r>
      <w:r>
        <w:rPr>
          <w:rFonts w:ascii="Times New Roman" w:hAnsi="Times New Roman" w:cs="Times New Roman"/>
          <w:b/>
          <w:bCs/>
        </w:rPr>
        <w:t>Лицензиат</w:t>
      </w:r>
      <w:r>
        <w:rPr>
          <w:rFonts w:ascii="Times New Roman" w:hAnsi="Times New Roman" w:cs="Times New Roman"/>
        </w:rPr>
        <w:t>, в</w:t>
      </w:r>
      <w:r>
        <w:rPr>
          <w:rFonts w:ascii="Times New Roman" w:hAnsi="Times New Roman" w:cs="Times New Roman"/>
        </w:rPr>
        <w:t xml:space="preserve"> лице заместителя генерального директора – директора филиала ПАО «МРСК Центра» - «Ярэнерго» Корнилова Александра Анатольевича, действующего на основании Доверенности, выданной ПАО «МРСК Центра», удостоверенной Бондаревой Анастасией Николаевной, временно ис</w:t>
      </w:r>
      <w:r>
        <w:rPr>
          <w:rFonts w:ascii="Times New Roman" w:hAnsi="Times New Roman" w:cs="Times New Roman"/>
        </w:rPr>
        <w:t>полняющей обязанности нотариуса города Москвы Бондарева Николая Александровича, зарегистрированной в реестре за № 1н-282  от 24 мая 2016г, с одной стороны,</w:t>
      </w:r>
      <w:r>
        <w:rPr>
          <w:rFonts w:ascii="Times New Roman" w:hAnsi="Times New Roman" w:cs="Times New Roman"/>
          <w:szCs w:val="24"/>
        </w:rPr>
        <w:t xml:space="preserve"> с другой стороны, совместно именуемые «Стороны», учитывая, что:</w:t>
      </w:r>
    </w:p>
    <w:p w:rsidR="00000000" w:rsidRDefault="003B2314">
      <w:pPr>
        <w:pStyle w:val="af0"/>
        <w:ind w:left="-1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   Лицензиар является владельцем ис</w:t>
      </w:r>
      <w:r>
        <w:rPr>
          <w:rFonts w:ascii="Times New Roman" w:hAnsi="Times New Roman" w:cs="Times New Roman"/>
          <w:szCs w:val="24"/>
        </w:rPr>
        <w:t>ключительных прав на программу для ЭВМ, что подтверждается свидетельством об официальной регистрации программы для ЭВМ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("Адепт: проект</w:t>
      </w:r>
      <w:r>
        <w:rPr>
          <w:rFonts w:ascii="Times New Roman" w:hAnsi="Times New Roman" w:cs="Times New Roman"/>
          <w:i/>
          <w:szCs w:val="24"/>
        </w:rPr>
        <w:t>"</w:t>
      </w:r>
      <w:r>
        <w:rPr>
          <w:rFonts w:ascii="Times New Roman" w:hAnsi="Times New Roman" w:cs="Times New Roman"/>
          <w:szCs w:val="24"/>
        </w:rPr>
        <w:t>)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№ 2010611264 от 21.12.2009 года.</w:t>
      </w:r>
    </w:p>
    <w:p w:rsidR="00000000" w:rsidRDefault="003B2314">
      <w:pPr>
        <w:pStyle w:val="af0"/>
        <w:ind w:left="-180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szCs w:val="24"/>
        </w:rPr>
        <w:t>- Лицензиат приобретает на условиях настоящего Договора (далее – Договор) право  на ис</w:t>
      </w:r>
      <w:r>
        <w:rPr>
          <w:rFonts w:ascii="Times New Roman" w:hAnsi="Times New Roman" w:cs="Times New Roman"/>
          <w:szCs w:val="24"/>
        </w:rPr>
        <w:t>пользование программы для ЭВМ, заключили Договор о нижеследующем:</w:t>
      </w:r>
    </w:p>
    <w:p w:rsidR="00000000" w:rsidRDefault="003B2314">
      <w:pPr>
        <w:jc w:val="center"/>
        <w:rPr>
          <w:rFonts w:ascii="Times New Roman" w:hAnsi="Times New Roman" w:cs="Times New Roman"/>
          <w:b/>
          <w:szCs w:val="24"/>
        </w:rPr>
      </w:pPr>
    </w:p>
    <w:p w:rsidR="00000000" w:rsidRDefault="003B2314">
      <w:pPr>
        <w:numPr>
          <w:ilvl w:val="0"/>
          <w:numId w:val="2"/>
        </w:num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ПРЕДМЕТ ДОГОВОРА</w:t>
      </w:r>
    </w:p>
    <w:p w:rsidR="00000000" w:rsidRDefault="003B2314">
      <w:pPr>
        <w:ind w:left="720"/>
        <w:rPr>
          <w:rFonts w:ascii="Times New Roman" w:hAnsi="Times New Roman" w:cs="Times New Roman"/>
          <w:b/>
          <w:szCs w:val="24"/>
        </w:rPr>
      </w:pPr>
    </w:p>
    <w:p w:rsidR="00000000" w:rsidRDefault="003B2314">
      <w:pPr>
        <w:ind w:left="-180"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1.1. Лицензиар (владелец исключительных прав) предоставляет Лицензиату неисключительные права на использование программного продукта – </w:t>
      </w:r>
      <w:r>
        <w:rPr>
          <w:rFonts w:ascii="Times New Roman" w:hAnsi="Times New Roman" w:cs="Times New Roman"/>
          <w:szCs w:val="24"/>
          <w:shd w:val="clear" w:color="auto" w:fill="FFFF00"/>
        </w:rPr>
        <w:t>"Адепт: проект"</w:t>
      </w:r>
      <w:r>
        <w:rPr>
          <w:rFonts w:ascii="Times New Roman" w:hAnsi="Times New Roman" w:cs="Times New Roman"/>
          <w:b/>
          <w:szCs w:val="24"/>
          <w:shd w:val="clear" w:color="auto" w:fill="FFFF00"/>
        </w:rPr>
        <w:t>,</w:t>
      </w:r>
      <w:r>
        <w:rPr>
          <w:rFonts w:ascii="Times New Roman" w:hAnsi="Times New Roman" w:cs="Times New Roman"/>
          <w:szCs w:val="24"/>
        </w:rPr>
        <w:t xml:space="preserve"> именуемого в да</w:t>
      </w:r>
      <w:r>
        <w:rPr>
          <w:rFonts w:ascii="Times New Roman" w:hAnsi="Times New Roman" w:cs="Times New Roman"/>
          <w:szCs w:val="24"/>
        </w:rPr>
        <w:t>льнейшем «программа для ЭВМ», в обусловленных Договором пределах и на срок действия Договора, а Лицензиат за предоставление этих неисключительных прав уплачивает вознаграждение Лицензиару.</w:t>
      </w:r>
    </w:p>
    <w:p w:rsidR="00000000" w:rsidRDefault="003B2314">
      <w:pPr>
        <w:ind w:left="-180"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1.2. Наименование программ для ЭВМ, количество пользователей (</w:t>
      </w:r>
      <w:proofErr w:type="spellStart"/>
      <w:r>
        <w:rPr>
          <w:rFonts w:ascii="Times New Roman" w:hAnsi="Times New Roman" w:cs="Times New Roman"/>
          <w:szCs w:val="24"/>
        </w:rPr>
        <w:t>инста</w:t>
      </w:r>
      <w:r>
        <w:rPr>
          <w:rFonts w:ascii="Times New Roman" w:hAnsi="Times New Roman" w:cs="Times New Roman"/>
          <w:szCs w:val="24"/>
        </w:rPr>
        <w:t>ляций</w:t>
      </w:r>
      <w:proofErr w:type="spellEnd"/>
      <w:r>
        <w:rPr>
          <w:rFonts w:ascii="Times New Roman" w:hAnsi="Times New Roman" w:cs="Times New Roman"/>
          <w:szCs w:val="24"/>
        </w:rPr>
        <w:t>, рабочих мест) программами для ЭВМ, срок передачи неисключительных прав, территория использования, размер вознаграждения определены Сторонами в Спецификации                 (При</w:t>
      </w:r>
      <w:r>
        <w:rPr>
          <w:rFonts w:ascii="Times New Roman" w:hAnsi="Times New Roman" w:cs="Times New Roman"/>
          <w:szCs w:val="24"/>
        </w:rPr>
        <w:softHyphen/>
        <w:t>ложение №1 к Договору).</w:t>
      </w:r>
    </w:p>
    <w:p w:rsidR="00000000" w:rsidRDefault="003B2314">
      <w:pPr>
        <w:autoSpaceDE w:val="0"/>
        <w:ind w:firstLine="540"/>
        <w:jc w:val="both"/>
        <w:rPr>
          <w:rFonts w:ascii="Times New Roman" w:hAnsi="Times New Roman" w:cs="Times New Roman"/>
          <w:szCs w:val="24"/>
          <w:shd w:val="clear" w:color="auto" w:fill="FFFF00"/>
        </w:rPr>
      </w:pPr>
      <w:r>
        <w:rPr>
          <w:rFonts w:ascii="Times New Roman" w:hAnsi="Times New Roman" w:cs="Times New Roman"/>
          <w:szCs w:val="24"/>
        </w:rPr>
        <w:t>1.3. Лицензиар гарантирует, что он является надл</w:t>
      </w:r>
      <w:r>
        <w:rPr>
          <w:rFonts w:ascii="Times New Roman" w:hAnsi="Times New Roman" w:cs="Times New Roman"/>
          <w:szCs w:val="24"/>
        </w:rPr>
        <w:t xml:space="preserve">ежащим правообладателем программы для ЭВМ. </w:t>
      </w:r>
    </w:p>
    <w:p w:rsidR="00000000" w:rsidRDefault="003B2314">
      <w:pPr>
        <w:autoSpaceDE w:val="0"/>
        <w:ind w:firstLine="540"/>
        <w:jc w:val="both"/>
        <w:rPr>
          <w:rFonts w:ascii="Times New Roman" w:hAnsi="Times New Roman" w:cs="Times New Roman"/>
          <w:szCs w:val="24"/>
          <w:shd w:val="clear" w:color="auto" w:fill="FFFF00"/>
        </w:rPr>
      </w:pPr>
    </w:p>
    <w:p w:rsidR="00000000" w:rsidRDefault="003B2314">
      <w:pPr>
        <w:numPr>
          <w:ilvl w:val="0"/>
          <w:numId w:val="2"/>
        </w:num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ПРАВА И ОБЯЗАННОСТИ СТОРОН</w:t>
      </w:r>
    </w:p>
    <w:p w:rsidR="00000000" w:rsidRDefault="003B2314">
      <w:pPr>
        <w:ind w:left="720"/>
        <w:rPr>
          <w:rFonts w:ascii="Times New Roman" w:hAnsi="Times New Roman" w:cs="Times New Roman"/>
          <w:b/>
          <w:szCs w:val="24"/>
        </w:rPr>
      </w:pPr>
    </w:p>
    <w:p w:rsidR="00000000" w:rsidRDefault="003B2314">
      <w:pPr>
        <w:pStyle w:val="af0"/>
        <w:ind w:left="-180" w:firstLine="88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2.1.    Лицензиату предоставляются следующие неисключительные права</w:t>
      </w:r>
      <w:r>
        <w:rPr>
          <w:rFonts w:ascii="Times New Roman" w:hAnsi="Times New Roman" w:cs="Times New Roman"/>
          <w:b/>
          <w:szCs w:val="24"/>
        </w:rPr>
        <w:t>:</w:t>
      </w:r>
    </w:p>
    <w:p w:rsidR="00000000" w:rsidRDefault="003B2314">
      <w:pPr>
        <w:pStyle w:val="af0"/>
        <w:ind w:left="-180" w:firstLine="88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2.1.1. право использовать программу для ЭВМ под фирменным наименованием, производственной маркой и товарным знако</w:t>
      </w:r>
      <w:r>
        <w:rPr>
          <w:rFonts w:ascii="Times New Roman" w:hAnsi="Times New Roman" w:cs="Times New Roman"/>
          <w:szCs w:val="24"/>
        </w:rPr>
        <w:t xml:space="preserve">м Лицензиара; </w:t>
      </w:r>
    </w:p>
    <w:p w:rsidR="00000000" w:rsidRDefault="003B2314">
      <w:pPr>
        <w:pStyle w:val="af0"/>
        <w:ind w:left="-180" w:firstLine="88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2.1.2. право на </w:t>
      </w:r>
      <w:proofErr w:type="spellStart"/>
      <w:r>
        <w:rPr>
          <w:rFonts w:ascii="Times New Roman" w:hAnsi="Times New Roman" w:cs="Times New Roman"/>
          <w:szCs w:val="24"/>
        </w:rPr>
        <w:t>инсталяцию</w:t>
      </w:r>
      <w:proofErr w:type="spellEnd"/>
      <w:r>
        <w:rPr>
          <w:rFonts w:ascii="Times New Roman" w:hAnsi="Times New Roman" w:cs="Times New Roman"/>
          <w:szCs w:val="24"/>
        </w:rPr>
        <w:t xml:space="preserve"> программы для ЭВМ;</w:t>
      </w:r>
    </w:p>
    <w:p w:rsidR="00000000" w:rsidRDefault="003B2314">
      <w:pPr>
        <w:pStyle w:val="af0"/>
        <w:ind w:left="-180" w:firstLine="889"/>
        <w:rPr>
          <w:rFonts w:ascii="Times New Roman" w:hAnsi="Times New Roman" w:cs="Times New Roman"/>
          <w:szCs w:val="24"/>
          <w:shd w:val="clear" w:color="auto" w:fill="FFFF00"/>
        </w:rPr>
      </w:pPr>
      <w:r>
        <w:rPr>
          <w:rFonts w:ascii="Times New Roman" w:hAnsi="Times New Roman" w:cs="Times New Roman"/>
          <w:szCs w:val="24"/>
        </w:rPr>
        <w:t>2.1.3. право на запуск программы для ЭВМ;</w:t>
      </w:r>
    </w:p>
    <w:p w:rsidR="00000000" w:rsidRPr="001B6D91" w:rsidRDefault="003B2314" w:rsidP="001B6D91">
      <w:pPr>
        <w:pStyle w:val="af0"/>
        <w:ind w:left="-180" w:firstLine="889"/>
        <w:rPr>
          <w:rFonts w:ascii="Times New Roman" w:hAnsi="Times New Roman" w:cs="Times New Roman"/>
          <w:szCs w:val="24"/>
        </w:rPr>
      </w:pPr>
      <w:r w:rsidRPr="001B6D91">
        <w:rPr>
          <w:rFonts w:ascii="Times New Roman" w:hAnsi="Times New Roman" w:cs="Times New Roman"/>
          <w:szCs w:val="24"/>
        </w:rPr>
        <w:t>Лицензиат обязан соблюдать следующие условия:</w:t>
      </w:r>
    </w:p>
    <w:p w:rsidR="00000000" w:rsidRPr="001B6D91" w:rsidRDefault="003B2314">
      <w:pPr>
        <w:pStyle w:val="af0"/>
        <w:ind w:left="-180" w:firstLine="889"/>
        <w:rPr>
          <w:rFonts w:ascii="Times New Roman" w:hAnsi="Times New Roman" w:cs="Times New Roman"/>
          <w:szCs w:val="24"/>
        </w:rPr>
      </w:pPr>
      <w:r w:rsidRPr="001B6D91">
        <w:rPr>
          <w:rFonts w:ascii="Times New Roman" w:hAnsi="Times New Roman" w:cs="Times New Roman"/>
          <w:szCs w:val="24"/>
        </w:rPr>
        <w:t>- соблюдать авторские права на программу для ЭВМ, а также материалы, входящие в состав Программы, в соответ</w:t>
      </w:r>
      <w:r w:rsidRPr="001B6D91">
        <w:rPr>
          <w:rFonts w:ascii="Times New Roman" w:hAnsi="Times New Roman" w:cs="Times New Roman"/>
          <w:szCs w:val="24"/>
        </w:rPr>
        <w:t>ствии с законодательством РФ;</w:t>
      </w:r>
    </w:p>
    <w:p w:rsidR="00000000" w:rsidRPr="001B6D91" w:rsidRDefault="003B2314">
      <w:pPr>
        <w:pStyle w:val="af0"/>
        <w:ind w:left="-180" w:firstLine="889"/>
        <w:rPr>
          <w:rFonts w:ascii="Times New Roman" w:hAnsi="Times New Roman" w:cs="Times New Roman"/>
          <w:szCs w:val="24"/>
        </w:rPr>
      </w:pPr>
      <w:r w:rsidRPr="001B6D91">
        <w:rPr>
          <w:rFonts w:ascii="Times New Roman" w:hAnsi="Times New Roman" w:cs="Times New Roman"/>
          <w:szCs w:val="24"/>
        </w:rPr>
        <w:t>- использовать Программу, право на которую получено по настоящему Договору, исключительно для внутреннего использо</w:t>
      </w:r>
      <w:r w:rsidRPr="001B6D91">
        <w:rPr>
          <w:rFonts w:ascii="Times New Roman" w:hAnsi="Times New Roman" w:cs="Times New Roman"/>
          <w:szCs w:val="24"/>
        </w:rPr>
        <w:softHyphen/>
        <w:t>вания;</w:t>
      </w:r>
    </w:p>
    <w:p w:rsidR="00000000" w:rsidRDefault="003B2314">
      <w:pPr>
        <w:pStyle w:val="af0"/>
        <w:ind w:left="-180" w:firstLine="889"/>
        <w:rPr>
          <w:rFonts w:ascii="Times New Roman" w:hAnsi="Times New Roman" w:cs="Times New Roman"/>
          <w:szCs w:val="24"/>
        </w:rPr>
      </w:pPr>
      <w:r w:rsidRPr="001B6D91">
        <w:rPr>
          <w:rFonts w:ascii="Times New Roman" w:hAnsi="Times New Roman" w:cs="Times New Roman"/>
          <w:szCs w:val="24"/>
        </w:rPr>
        <w:t xml:space="preserve">- не снимать защиту от </w:t>
      </w:r>
      <w:proofErr w:type="spellStart"/>
      <w:r w:rsidRPr="001B6D91">
        <w:rPr>
          <w:rFonts w:ascii="Times New Roman" w:hAnsi="Times New Roman" w:cs="Times New Roman"/>
          <w:szCs w:val="24"/>
        </w:rPr>
        <w:t>несканкционированного</w:t>
      </w:r>
      <w:proofErr w:type="spellEnd"/>
      <w:r w:rsidRPr="001B6D91">
        <w:rPr>
          <w:rFonts w:ascii="Times New Roman" w:hAnsi="Times New Roman" w:cs="Times New Roman"/>
          <w:szCs w:val="24"/>
        </w:rPr>
        <w:t xml:space="preserve"> копирования, не изменять, не модифицировать и не пытаться с</w:t>
      </w:r>
      <w:r w:rsidRPr="001B6D91">
        <w:rPr>
          <w:rFonts w:ascii="Times New Roman" w:hAnsi="Times New Roman" w:cs="Times New Roman"/>
          <w:szCs w:val="24"/>
        </w:rPr>
        <w:t>амостоятельно получить исходный код Программы;</w:t>
      </w:r>
    </w:p>
    <w:p w:rsidR="00000000" w:rsidRDefault="003B2314">
      <w:pPr>
        <w:pStyle w:val="af0"/>
        <w:tabs>
          <w:tab w:val="left" w:pos="1134"/>
        </w:tabs>
        <w:ind w:left="-180" w:firstLine="889"/>
        <w:rPr>
          <w:rFonts w:ascii="Times New Roman" w:hAnsi="Times New Roman" w:cs="Times New Roman"/>
          <w:szCs w:val="24"/>
          <w:shd w:val="clear" w:color="auto" w:fill="FFFF00"/>
        </w:rPr>
      </w:pPr>
      <w:r>
        <w:rPr>
          <w:rFonts w:ascii="Times New Roman" w:hAnsi="Times New Roman" w:cs="Times New Roman"/>
          <w:szCs w:val="24"/>
        </w:rPr>
        <w:t xml:space="preserve">2.1.5.   право на создание резервной копии программы для ЭВМ; </w:t>
      </w:r>
    </w:p>
    <w:p w:rsidR="00000000" w:rsidRDefault="003B2314">
      <w:pPr>
        <w:pStyle w:val="af0"/>
        <w:tabs>
          <w:tab w:val="left" w:pos="1134"/>
        </w:tabs>
        <w:ind w:left="-180" w:firstLine="88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  <w:shd w:val="clear" w:color="auto" w:fill="FFFF00"/>
        </w:rPr>
        <w:t xml:space="preserve">2.1.6. право запросить у лицензиара модификацию программы для ЭВМ, в том числе, но не </w:t>
      </w:r>
      <w:proofErr w:type="spellStart"/>
      <w:r>
        <w:rPr>
          <w:rFonts w:ascii="Times New Roman" w:hAnsi="Times New Roman" w:cs="Times New Roman"/>
          <w:szCs w:val="24"/>
          <w:shd w:val="clear" w:color="auto" w:fill="FFFF00"/>
        </w:rPr>
        <w:t>ограничеваясь</w:t>
      </w:r>
      <w:proofErr w:type="spellEnd"/>
      <w:r>
        <w:rPr>
          <w:rFonts w:ascii="Times New Roman" w:hAnsi="Times New Roman" w:cs="Times New Roman"/>
          <w:szCs w:val="24"/>
          <w:shd w:val="clear" w:color="auto" w:fill="FFFF00"/>
        </w:rPr>
        <w:t xml:space="preserve"> переводом программы ЭВМ с одного языка на друг</w:t>
      </w:r>
      <w:r>
        <w:rPr>
          <w:rFonts w:ascii="Times New Roman" w:hAnsi="Times New Roman" w:cs="Times New Roman"/>
          <w:szCs w:val="24"/>
          <w:shd w:val="clear" w:color="auto" w:fill="FFFF00"/>
        </w:rPr>
        <w:t>ой;</w:t>
      </w:r>
    </w:p>
    <w:p w:rsidR="00000000" w:rsidRDefault="003B2314">
      <w:pPr>
        <w:pStyle w:val="af0"/>
        <w:tabs>
          <w:tab w:val="left" w:pos="1134"/>
        </w:tabs>
        <w:ind w:left="-180" w:firstLine="88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2.1.7. право на публичный показ программы для ЭВМ;</w:t>
      </w:r>
    </w:p>
    <w:p w:rsidR="00000000" w:rsidRDefault="003B2314">
      <w:pPr>
        <w:pStyle w:val="af0"/>
        <w:tabs>
          <w:tab w:val="left" w:pos="1134"/>
        </w:tabs>
        <w:ind w:left="-180" w:firstLine="889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szCs w:val="24"/>
        </w:rPr>
        <w:t>2.1.5. перечисление в Договоре передаваемых по нему неисключительных прав не умаляет иных прав Лицензиата, которые не названы прямо в Договоре, но имеются исходя из существа работы с программой ЭВМ.</w:t>
      </w:r>
    </w:p>
    <w:p w:rsidR="00000000" w:rsidRDefault="003B2314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  </w:t>
      </w:r>
      <w:r>
        <w:rPr>
          <w:rFonts w:ascii="Times New Roman" w:hAnsi="Times New Roman" w:cs="Times New Roman"/>
          <w:b/>
          <w:szCs w:val="24"/>
        </w:rPr>
        <w:t xml:space="preserve">         </w:t>
      </w:r>
      <w:r>
        <w:rPr>
          <w:rFonts w:ascii="Times New Roman" w:hAnsi="Times New Roman" w:cs="Times New Roman"/>
          <w:b/>
          <w:szCs w:val="24"/>
        </w:rPr>
        <w:t>2.2. Лицензиат обязан:</w:t>
      </w:r>
    </w:p>
    <w:p w:rsidR="00000000" w:rsidRDefault="003B2314">
      <w:pPr>
        <w:tabs>
          <w:tab w:val="left" w:pos="1134"/>
        </w:tabs>
        <w:ind w:left="-18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</w:t>
      </w:r>
      <w:r>
        <w:rPr>
          <w:rFonts w:ascii="Times New Roman" w:hAnsi="Times New Roman" w:cs="Times New Roman"/>
          <w:szCs w:val="24"/>
        </w:rPr>
        <w:t>2.2.1. выплатить Лицензиару вознаграждение в порядке и размерах, предусмотренных Договором.</w:t>
      </w:r>
    </w:p>
    <w:p w:rsidR="00000000" w:rsidRDefault="003B2314">
      <w:pPr>
        <w:tabs>
          <w:tab w:val="left" w:pos="1134"/>
        </w:tabs>
        <w:ind w:left="-180"/>
        <w:jc w:val="both"/>
      </w:pPr>
      <w:r>
        <w:rPr>
          <w:rFonts w:ascii="Times New Roman" w:hAnsi="Times New Roman" w:cs="Times New Roman"/>
          <w:szCs w:val="24"/>
        </w:rPr>
        <w:t xml:space="preserve">              </w:t>
      </w:r>
      <w:r>
        <w:rPr>
          <w:rFonts w:ascii="Times New Roman" w:hAnsi="Times New Roman" w:cs="Times New Roman"/>
          <w:b/>
          <w:szCs w:val="24"/>
        </w:rPr>
        <w:t>2.3. Лицензиат вправе:</w:t>
      </w:r>
    </w:p>
    <w:p w:rsidR="00000000" w:rsidRDefault="003B2314">
      <w:pPr>
        <w:pStyle w:val="211"/>
        <w:spacing w:after="0" w:line="240" w:lineRule="auto"/>
        <w:jc w:val="both"/>
      </w:pPr>
      <w:r>
        <w:t xml:space="preserve">           2.3.1.</w:t>
      </w:r>
      <w:r>
        <w:rPr>
          <w:b/>
        </w:rPr>
        <w:t xml:space="preserve"> </w:t>
      </w:r>
      <w:r>
        <w:t xml:space="preserve">в любое время в одностороннем порядке отказаться от исполнения </w:t>
      </w:r>
      <w:r>
        <w:t>обязательств по Договору, письменно уведомив об отказе от исполнения  Лицензиара за 3 (три) календарных дня до даты одностороннего отказа от исполнения обязательств по Договору. Договор считается расторгнутым по истечении 3 (трех) календарных дней с момент</w:t>
      </w:r>
      <w:r>
        <w:t>а  получения Лицензиаром письменного уведомления об отказе от исполнения обязательств по Договору.</w:t>
      </w:r>
    </w:p>
    <w:p w:rsidR="00000000" w:rsidRDefault="003B2314">
      <w:pPr>
        <w:autoSpaceDE w:val="0"/>
        <w:ind w:firstLine="5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</w:t>
      </w:r>
      <w:r>
        <w:rPr>
          <w:rFonts w:ascii="Times New Roman" w:hAnsi="Times New Roman" w:cs="Times New Roman"/>
          <w:szCs w:val="24"/>
        </w:rPr>
        <w:t xml:space="preserve">2.3.2. заключать с третьими лицами </w:t>
      </w:r>
      <w:proofErr w:type="spellStart"/>
      <w:r>
        <w:rPr>
          <w:rFonts w:ascii="Times New Roman" w:hAnsi="Times New Roman" w:cs="Times New Roman"/>
          <w:szCs w:val="24"/>
        </w:rPr>
        <w:t>сублицензионные</w:t>
      </w:r>
      <w:proofErr w:type="spellEnd"/>
      <w:r>
        <w:rPr>
          <w:rFonts w:ascii="Times New Roman" w:hAnsi="Times New Roman" w:cs="Times New Roman"/>
          <w:szCs w:val="24"/>
        </w:rPr>
        <w:t xml:space="preserve"> договоры в отношении программы для ЭВМ без предварительного письменного согласия Лицензиара. </w:t>
      </w:r>
    </w:p>
    <w:p w:rsidR="00000000" w:rsidRDefault="003B2314">
      <w:pPr>
        <w:pStyle w:val="af0"/>
        <w:tabs>
          <w:tab w:val="left" w:pos="1134"/>
        </w:tabs>
        <w:ind w:left="-180" w:firstLine="0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</w:t>
      </w:r>
      <w:r>
        <w:rPr>
          <w:rFonts w:ascii="Times New Roman" w:hAnsi="Times New Roman" w:cs="Times New Roman"/>
          <w:szCs w:val="24"/>
        </w:rPr>
        <w:t xml:space="preserve">    </w:t>
      </w:r>
      <w:r>
        <w:rPr>
          <w:rFonts w:ascii="Times New Roman" w:hAnsi="Times New Roman" w:cs="Times New Roman"/>
          <w:szCs w:val="24"/>
        </w:rPr>
        <w:t>2.3.3. запросить недостающую документацию или иную информацию по Договору по программе для ЭВМ;</w:t>
      </w:r>
    </w:p>
    <w:p w:rsidR="00000000" w:rsidRDefault="003B2314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           </w:t>
      </w:r>
      <w:r>
        <w:rPr>
          <w:rFonts w:ascii="Times New Roman" w:hAnsi="Times New Roman" w:cs="Times New Roman"/>
          <w:b/>
          <w:szCs w:val="24"/>
        </w:rPr>
        <w:t>2.4. Лицензиар обязан:</w:t>
      </w:r>
    </w:p>
    <w:p w:rsidR="00000000" w:rsidRDefault="003B2314">
      <w:pPr>
        <w:ind w:left="-142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  <w:shd w:val="clear" w:color="auto" w:fill="FFFF00"/>
        </w:rPr>
        <w:t xml:space="preserve">       </w:t>
      </w:r>
      <w:r>
        <w:rPr>
          <w:rFonts w:ascii="Times New Roman" w:hAnsi="Times New Roman" w:cs="Times New Roman"/>
          <w:szCs w:val="24"/>
          <w:shd w:val="clear" w:color="auto" w:fill="FFFF00"/>
        </w:rPr>
        <w:t>2.4.1.</w:t>
      </w:r>
      <w:r>
        <w:rPr>
          <w:rFonts w:ascii="Times New Roman" w:hAnsi="Times New Roman" w:cs="Times New Roman"/>
          <w:shd w:val="clear" w:color="auto" w:fill="FFFF00"/>
        </w:rPr>
        <w:t xml:space="preserve"> ежеквартально в течение срока действия договора передавать Лицензиату  новые версии Программы через эл</w:t>
      </w:r>
      <w:r>
        <w:rPr>
          <w:rFonts w:ascii="Times New Roman" w:hAnsi="Times New Roman" w:cs="Times New Roman"/>
          <w:shd w:val="clear" w:color="auto" w:fill="FFFF00"/>
        </w:rPr>
        <w:t xml:space="preserve">ектронные каналы связи (логин и пароль доступа на ftp-сервер через электронную почту, Интернет). </w:t>
      </w:r>
    </w:p>
    <w:p w:rsidR="00000000" w:rsidRDefault="003B2314">
      <w:pPr>
        <w:ind w:left="-142" w:firstLine="708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2.4.2. своевременно сообщать Лицензиату о выходе новых версий лицензируемой по Договору программы для ЭВМ;</w:t>
      </w:r>
    </w:p>
    <w:p w:rsidR="00000000" w:rsidRDefault="003B2314">
      <w:pPr>
        <w:tabs>
          <w:tab w:val="left" w:pos="851"/>
        </w:tabs>
        <w:ind w:left="-142" w:firstLine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</w:t>
      </w:r>
      <w:r>
        <w:rPr>
          <w:rFonts w:ascii="Times New Roman" w:hAnsi="Times New Roman" w:cs="Times New Roman"/>
          <w:szCs w:val="24"/>
        </w:rPr>
        <w:t>2.4.3. оказывать консультационные услуги по мето</w:t>
      </w:r>
      <w:r>
        <w:rPr>
          <w:rFonts w:ascii="Times New Roman" w:hAnsi="Times New Roman" w:cs="Times New Roman"/>
          <w:szCs w:val="24"/>
        </w:rPr>
        <w:t>дике эксплуатации лицензируемой по Договору программы дли ЭВМ.</w:t>
      </w:r>
    </w:p>
    <w:p w:rsidR="00000000" w:rsidRDefault="003B2314">
      <w:pPr>
        <w:widowControl w:val="0"/>
        <w:autoSpaceDE w:val="0"/>
        <w:jc w:val="both"/>
        <w:rPr>
          <w:rFonts w:ascii="Times New Roman" w:eastAsia="Calibri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</w:t>
      </w:r>
      <w:proofErr w:type="gramStart"/>
      <w:r>
        <w:rPr>
          <w:rFonts w:ascii="Times New Roman" w:hAnsi="Times New Roman" w:cs="Times New Roman"/>
          <w:szCs w:val="24"/>
        </w:rPr>
        <w:t>2.4.4. в момент подписания Сторонами Договора, предоставить в адрес Лицензиата информацию о полной цепочке своих собственников (юридических и физических лицах, включая конечных бенефи</w:t>
      </w:r>
      <w:r>
        <w:rPr>
          <w:rFonts w:ascii="Times New Roman" w:hAnsi="Times New Roman" w:cs="Times New Roman"/>
          <w:szCs w:val="24"/>
        </w:rPr>
        <w:t>циаров), их данных, данных руководителей, в формате Приложения №3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</w:t>
      </w:r>
      <w:r>
        <w:rPr>
          <w:rFonts w:ascii="Times New Roman" w:hAnsi="Times New Roman" w:cs="Times New Roman"/>
          <w:szCs w:val="24"/>
        </w:rPr>
        <w:t>онеров (для акционерных обществ)) и иных необходимых документов.</w:t>
      </w:r>
      <w:proofErr w:type="gramEnd"/>
    </w:p>
    <w:p w:rsidR="00000000" w:rsidRDefault="003B2314">
      <w:pPr>
        <w:widowControl w:val="0"/>
        <w:autoSpaceDE w:val="0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color w:val="000000"/>
          <w:szCs w:val="24"/>
        </w:rPr>
        <w:t xml:space="preserve">          </w:t>
      </w:r>
      <w:r>
        <w:rPr>
          <w:rFonts w:ascii="Times New Roman" w:eastAsia="Calibri" w:hAnsi="Times New Roman" w:cs="Times New Roman"/>
          <w:color w:val="000000"/>
          <w:szCs w:val="24"/>
        </w:rPr>
        <w:t xml:space="preserve">2.4.6. В течение срока действия Договора Лицензиар обязуется предоставлять Лицензиату </w:t>
      </w:r>
      <w:r>
        <w:rPr>
          <w:rFonts w:ascii="Times New Roman" w:eastAsia="Calibri" w:hAnsi="Times New Roman" w:cs="Times New Roman"/>
          <w:szCs w:val="24"/>
        </w:rPr>
        <w:t>информацию:</w:t>
      </w:r>
    </w:p>
    <w:p w:rsidR="00000000" w:rsidRDefault="003B2314">
      <w:pPr>
        <w:widowControl w:val="0"/>
        <w:autoSpaceDE w:val="0"/>
        <w:jc w:val="both"/>
        <w:rPr>
          <w:rFonts w:ascii="Times New Roman" w:eastAsia="Calibri" w:hAnsi="Times New Roman" w:cs="Times New Roman"/>
          <w:color w:val="000000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</w:t>
      </w:r>
      <w:r>
        <w:rPr>
          <w:rFonts w:ascii="Times New Roman" w:eastAsia="Calibri" w:hAnsi="Times New Roman" w:cs="Times New Roman"/>
          <w:szCs w:val="24"/>
        </w:rPr>
        <w:t xml:space="preserve">- об изменении состава (по сравнению с существовавшим на дату заключения </w:t>
      </w:r>
      <w:r>
        <w:rPr>
          <w:rFonts w:ascii="Times New Roman" w:eastAsia="Calibri" w:hAnsi="Times New Roman" w:cs="Times New Roman"/>
          <w:szCs w:val="24"/>
        </w:rPr>
        <w:t xml:space="preserve">Договора) собственников Лицензиара </w:t>
      </w:r>
      <w:r>
        <w:rPr>
          <w:rFonts w:ascii="Times New Roman" w:eastAsia="Calibri" w:hAnsi="Times New Roman" w:cs="Times New Roman"/>
          <w:color w:val="000000"/>
          <w:szCs w:val="24"/>
        </w:rPr>
        <w:t>(состава участников; в отношении участников, являющихся юридическими лицами - состава их участников и т.д.),</w:t>
      </w:r>
      <w:r>
        <w:rPr>
          <w:rFonts w:ascii="Times New Roman" w:eastAsia="Calibri" w:hAnsi="Times New Roman" w:cs="Times New Roman"/>
          <w:szCs w:val="24"/>
        </w:rPr>
        <w:t xml:space="preserve"> включая бенефициаров (в том числе конечных), а также состава  исполнительных органов Лицензиара</w:t>
      </w:r>
      <w:r>
        <w:rPr>
          <w:rFonts w:ascii="Times New Roman" w:eastAsia="Calibri" w:hAnsi="Times New Roman" w:cs="Times New Roman"/>
          <w:color w:val="000000"/>
          <w:szCs w:val="24"/>
        </w:rPr>
        <w:t>,</w:t>
      </w:r>
    </w:p>
    <w:p w:rsidR="00000000" w:rsidRDefault="003B2314">
      <w:pPr>
        <w:widowControl w:val="0"/>
        <w:autoSpaceDE w:val="0"/>
        <w:jc w:val="both"/>
        <w:rPr>
          <w:rFonts w:ascii="Times New Roman" w:eastAsia="Calibri" w:hAnsi="Times New Roman" w:cs="Times New Roman"/>
          <w:i/>
          <w:color w:val="000000"/>
          <w:szCs w:val="24"/>
        </w:rPr>
      </w:pPr>
      <w:r>
        <w:rPr>
          <w:rFonts w:ascii="Times New Roman" w:eastAsia="Calibri" w:hAnsi="Times New Roman" w:cs="Times New Roman"/>
          <w:color w:val="000000"/>
          <w:szCs w:val="24"/>
        </w:rPr>
        <w:t xml:space="preserve">          </w:t>
      </w:r>
      <w:r>
        <w:rPr>
          <w:rFonts w:ascii="Times New Roman" w:eastAsia="Calibri" w:hAnsi="Times New Roman" w:cs="Times New Roman"/>
          <w:color w:val="000000"/>
          <w:szCs w:val="24"/>
        </w:rPr>
        <w:t>- о</w:t>
      </w:r>
      <w:r>
        <w:rPr>
          <w:rFonts w:ascii="Times New Roman" w:eastAsia="Calibri" w:hAnsi="Times New Roman" w:cs="Times New Roman"/>
          <w:color w:val="000000"/>
          <w:szCs w:val="24"/>
        </w:rPr>
        <w:t xml:space="preserve"> составе собственников (состав участников; в отношении участников, являющихся юридическими лицами - состава их участников и т.д.) привлекаемых Лицензиаром третьих лиц.</w:t>
      </w:r>
      <w:r>
        <w:rPr>
          <w:rFonts w:ascii="Times New Roman" w:eastAsia="Calibri" w:hAnsi="Times New Roman" w:cs="Times New Roman"/>
          <w:i/>
          <w:color w:val="000000"/>
          <w:szCs w:val="24"/>
        </w:rPr>
        <w:t xml:space="preserve"> </w:t>
      </w:r>
    </w:p>
    <w:p w:rsidR="00000000" w:rsidRDefault="003B2314" w:rsidP="001B6D91">
      <w:pPr>
        <w:widowControl w:val="0"/>
        <w:autoSpaceDE w:val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Cs w:val="24"/>
        </w:rPr>
        <w:t xml:space="preserve">          </w:t>
      </w:r>
      <w:r>
        <w:rPr>
          <w:rFonts w:ascii="Times New Roman" w:eastAsia="Calibri" w:hAnsi="Times New Roman" w:cs="Times New Roman"/>
          <w:color w:val="000000"/>
          <w:szCs w:val="24"/>
        </w:rPr>
        <w:t xml:space="preserve">Информация представляется </w:t>
      </w:r>
      <w:r>
        <w:rPr>
          <w:rFonts w:ascii="Times New Roman" w:eastAsia="Calibri" w:hAnsi="Times New Roman" w:cs="Times New Roman"/>
          <w:szCs w:val="24"/>
        </w:rPr>
        <w:t>по форме, указанной в Приложении №3 к Договору,</w:t>
      </w:r>
      <w:r>
        <w:rPr>
          <w:rFonts w:ascii="Times New Roman" w:eastAsia="Calibri" w:hAnsi="Times New Roman" w:cs="Times New Roman"/>
          <w:color w:val="000000"/>
          <w:szCs w:val="24"/>
        </w:rPr>
        <w:t xml:space="preserve"> не </w:t>
      </w:r>
      <w:r>
        <w:rPr>
          <w:rFonts w:ascii="Times New Roman" w:eastAsia="Calibri" w:hAnsi="Times New Roman" w:cs="Times New Roman"/>
          <w:color w:val="000000"/>
          <w:szCs w:val="24"/>
        </w:rPr>
        <w:t xml:space="preserve">позднее 3 (трех) календарных дней </w:t>
      </w:r>
      <w:proofErr w:type="gramStart"/>
      <w:r>
        <w:rPr>
          <w:rFonts w:ascii="Times New Roman" w:eastAsia="Calibri" w:hAnsi="Times New Roman" w:cs="Times New Roman"/>
          <w:color w:val="000000"/>
          <w:szCs w:val="24"/>
        </w:rPr>
        <w:t>с даты наступления</w:t>
      </w:r>
      <w:proofErr w:type="gramEnd"/>
      <w:r>
        <w:rPr>
          <w:rFonts w:ascii="Times New Roman" w:eastAsia="Calibri" w:hAnsi="Times New Roman" w:cs="Times New Roman"/>
          <w:color w:val="000000"/>
          <w:szCs w:val="24"/>
        </w:rPr>
        <w:t xml:space="preserve"> соответствующего события (юридического факта)</w:t>
      </w:r>
      <w:r>
        <w:rPr>
          <w:rFonts w:ascii="Times New Roman" w:eastAsia="Calibri" w:hAnsi="Times New Roman" w:cs="Times New Roman"/>
          <w:szCs w:val="24"/>
        </w:rPr>
        <w:t xml:space="preserve">, </w:t>
      </w:r>
      <w:r>
        <w:rPr>
          <w:rFonts w:ascii="Times New Roman" w:eastAsia="Calibri" w:hAnsi="Times New Roman" w:cs="Times New Roman"/>
          <w:color w:val="000000"/>
          <w:szCs w:val="24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000000" w:rsidRDefault="003B2314" w:rsidP="001B6D91">
      <w:pPr>
        <w:widowControl w:val="0"/>
        <w:autoSpaceDE w:val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</w:t>
      </w:r>
      <w:r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>2.4.7.</w:t>
      </w:r>
      <w:ins w:id="0" w:author="Черноиванов Евгений Александрович" w:date="2013-08-29T09:35:00Z">
        <w:r>
          <w:rPr>
            <w:rFonts w:ascii="Times New Roman" w:hAnsi="Times New Roman" w:cs="Times New Roman"/>
            <w:szCs w:val="24"/>
          </w:rPr>
          <w:t xml:space="preserve"> </w:t>
        </w:r>
      </w:ins>
      <w:proofErr w:type="gramStart"/>
      <w:r>
        <w:rPr>
          <w:rFonts w:ascii="Times New Roman" w:hAnsi="Times New Roman" w:cs="Times New Roman"/>
          <w:szCs w:val="24"/>
        </w:rPr>
        <w:t>При предоставлении Лицензиаром</w:t>
      </w:r>
      <w:r>
        <w:rPr>
          <w:rFonts w:ascii="Times New Roman" w:hAnsi="Times New Roman" w:cs="Times New Roman"/>
          <w:i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вышеуказанной  информации в отношении своих собственников/бенефициаров, являющихся физическими лицами, Лицензиар</w:t>
      </w:r>
      <w:r>
        <w:rPr>
          <w:rFonts w:ascii="Times New Roman" w:hAnsi="Times New Roman" w:cs="Times New Roman"/>
          <w:i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также обязан предоставить  письменное согласие указанных физических лиц на обработку и передачу их п</w:t>
      </w:r>
      <w:r>
        <w:rPr>
          <w:rFonts w:ascii="Times New Roman" w:hAnsi="Times New Roman" w:cs="Times New Roman"/>
          <w:szCs w:val="24"/>
        </w:rPr>
        <w:t xml:space="preserve">ерсональных данных (в соответствии с требованиями Федерального закона от 27.07.2006 г. №152-ФЗ «О персональных данных») в адрес Лицензиата, по форме установленной Приложением № 4 к Договору. </w:t>
      </w:r>
      <w:proofErr w:type="gramEnd"/>
    </w:p>
    <w:p w:rsidR="00000000" w:rsidRDefault="003B2314" w:rsidP="001B6D9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</w:t>
      </w:r>
      <w:r>
        <w:rPr>
          <w:rFonts w:ascii="Times New Roman" w:hAnsi="Times New Roman" w:cs="Times New Roman"/>
          <w:szCs w:val="24"/>
        </w:rPr>
        <w:t xml:space="preserve">2.4.8. Лицензиат вправе отказаться от заключения и (или) </w:t>
      </w:r>
      <w:r>
        <w:rPr>
          <w:rFonts w:ascii="Times New Roman" w:hAnsi="Times New Roman" w:cs="Times New Roman"/>
          <w:szCs w:val="24"/>
        </w:rPr>
        <w:t>исполнения Договора в одностороннем несудебном порядке, также при нарушении Лицензиаром п.2.4.5-2.4.7 Договора в следующих случаях:</w:t>
      </w:r>
    </w:p>
    <w:p w:rsidR="00000000" w:rsidRDefault="003B2314" w:rsidP="001B6D9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</w:t>
      </w:r>
      <w:r>
        <w:rPr>
          <w:rFonts w:ascii="Times New Roman" w:hAnsi="Times New Roman" w:cs="Times New Roman"/>
          <w:szCs w:val="24"/>
        </w:rPr>
        <w:t>- не предоставления Лицензиаром информации о цепочке своих собственников (юридических, физических лиц, включая конечн</w:t>
      </w:r>
      <w:r>
        <w:rPr>
          <w:rFonts w:ascii="Times New Roman" w:hAnsi="Times New Roman" w:cs="Times New Roman"/>
          <w:szCs w:val="24"/>
        </w:rPr>
        <w:t>ых бенефициаров), в сроки установленные Договором,</w:t>
      </w:r>
    </w:p>
    <w:p w:rsidR="00000000" w:rsidRDefault="003B2314" w:rsidP="001B6D9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Cs w:val="24"/>
        </w:rPr>
        <w:t xml:space="preserve">- предоставления  Лицензиаром указанной информации не в полном объеме и/или в формате не соответствующем установленному в Приложении № 3 к Договору, </w:t>
      </w:r>
      <w:proofErr w:type="gramEnd"/>
    </w:p>
    <w:p w:rsidR="00000000" w:rsidRDefault="003B2314" w:rsidP="001B6D9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</w:t>
      </w:r>
      <w:r>
        <w:rPr>
          <w:rFonts w:ascii="Times New Roman" w:hAnsi="Times New Roman" w:cs="Times New Roman"/>
          <w:szCs w:val="24"/>
        </w:rPr>
        <w:t>- предоставления Лицензиаром указанной ин</w:t>
      </w:r>
      <w:r>
        <w:rPr>
          <w:rFonts w:ascii="Times New Roman" w:hAnsi="Times New Roman" w:cs="Times New Roman"/>
          <w:szCs w:val="24"/>
        </w:rPr>
        <w:t xml:space="preserve">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4 к Договору), </w:t>
      </w:r>
    </w:p>
    <w:p w:rsidR="00000000" w:rsidRDefault="003B2314" w:rsidP="001B6D9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</w:t>
      </w:r>
      <w:r>
        <w:rPr>
          <w:rFonts w:ascii="Times New Roman" w:hAnsi="Times New Roman" w:cs="Times New Roman"/>
          <w:szCs w:val="24"/>
        </w:rPr>
        <w:t>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Лицензиара в течение срока действия Договора,</w:t>
      </w:r>
    </w:p>
    <w:p w:rsidR="00000000" w:rsidRDefault="003B2314" w:rsidP="001B6D9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</w:t>
      </w:r>
      <w:r>
        <w:rPr>
          <w:rFonts w:ascii="Times New Roman" w:hAnsi="Times New Roman" w:cs="Times New Roman"/>
          <w:szCs w:val="24"/>
        </w:rPr>
        <w:t>- предоставления Лицензиаро</w:t>
      </w:r>
      <w:r>
        <w:rPr>
          <w:rFonts w:ascii="Times New Roman" w:hAnsi="Times New Roman" w:cs="Times New Roman"/>
          <w:szCs w:val="24"/>
        </w:rPr>
        <w:t>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000000" w:rsidRDefault="003B2314" w:rsidP="001B6D9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</w:t>
      </w:r>
      <w:r>
        <w:rPr>
          <w:rFonts w:ascii="Times New Roman" w:hAnsi="Times New Roman" w:cs="Times New Roman"/>
          <w:szCs w:val="24"/>
        </w:rPr>
        <w:t>При наличии со стороны Лицензиара указанных нарушений, Лицензиат вправе письменно уведомить Лицензиара об отказе</w:t>
      </w:r>
      <w:r>
        <w:rPr>
          <w:rFonts w:ascii="Times New Roman" w:hAnsi="Times New Roman" w:cs="Times New Roman"/>
          <w:szCs w:val="24"/>
        </w:rPr>
        <w:t xml:space="preserve"> от исполнения Договора в одностороннем несудебном порядке. Договор считается расторгнутым по истечении 5 (пяти) рабочих дней с момента получения Лицензиаром письменного уведомления Лицензиата об отказе от исполнения Договора в одностороннем несудебном пор</w:t>
      </w:r>
      <w:r>
        <w:rPr>
          <w:rFonts w:ascii="Times New Roman" w:hAnsi="Times New Roman" w:cs="Times New Roman"/>
          <w:szCs w:val="24"/>
        </w:rPr>
        <w:t>ядке.</w:t>
      </w:r>
    </w:p>
    <w:p w:rsidR="00000000" w:rsidRPr="001B6D91" w:rsidRDefault="003B2314" w:rsidP="001B6D91">
      <w:pPr>
        <w:pStyle w:val="ae"/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</w:t>
      </w:r>
      <w:r>
        <w:rPr>
          <w:rFonts w:ascii="Times New Roman" w:hAnsi="Times New Roman" w:cs="Times New Roman"/>
          <w:szCs w:val="24"/>
        </w:rPr>
        <w:t xml:space="preserve">2.4.9. </w:t>
      </w:r>
      <w:proofErr w:type="gramStart"/>
      <w:r>
        <w:rPr>
          <w:rFonts w:ascii="Times New Roman" w:hAnsi="Times New Roman" w:cs="Times New Roman"/>
          <w:szCs w:val="24"/>
        </w:rPr>
        <w:t>Лицензиар подтверждает, что форма документа об исполнении им своих обязательств (Акт приема-передачи неисключительны прав на программу для ЭВМ), приведенная в Приложении № 2 к Договору, является формой первичного учетного документа, ут</w:t>
      </w:r>
      <w:r>
        <w:rPr>
          <w:rFonts w:ascii="Times New Roman" w:hAnsi="Times New Roman" w:cs="Times New Roman"/>
          <w:szCs w:val="24"/>
        </w:rPr>
        <w:t xml:space="preserve">вержденного </w:t>
      </w:r>
      <w:r w:rsidRPr="001B6D91">
        <w:rPr>
          <w:rFonts w:ascii="Times New Roman" w:hAnsi="Times New Roman" w:cs="Times New Roman"/>
          <w:szCs w:val="24"/>
        </w:rPr>
        <w:t xml:space="preserve">«_______________» </w:t>
      </w:r>
      <w:r w:rsidRPr="001B6D91">
        <w:rPr>
          <w:rFonts w:ascii="Times New Roman" w:hAnsi="Times New Roman" w:cs="Times New Roman"/>
          <w:szCs w:val="24"/>
        </w:rPr>
        <w:t>(указать наименование, дату и номер документа, которым утверждены формы первичных документов (учетная политика, приказ) и наименование контрагента ПАО «МРСК Центра» по договор</w:t>
      </w:r>
      <w:proofErr w:type="gramEnd"/>
    </w:p>
    <w:p w:rsidR="00000000" w:rsidRDefault="003B2314" w:rsidP="001B6D91">
      <w:pPr>
        <w:autoSpaceDE w:val="0"/>
        <w:jc w:val="both"/>
        <w:rPr>
          <w:rFonts w:ascii="Times New Roman" w:eastAsia="Calibri" w:hAnsi="Times New Roman" w:cs="Times New Roman"/>
          <w:iCs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     </w:t>
      </w:r>
      <w:r>
        <w:rPr>
          <w:rFonts w:ascii="Times New Roman" w:eastAsia="Calibri" w:hAnsi="Times New Roman" w:cs="Times New Roman"/>
          <w:szCs w:val="24"/>
        </w:rPr>
        <w:t>2.4.10. </w:t>
      </w:r>
      <w:r>
        <w:rPr>
          <w:rFonts w:ascii="Times New Roman" w:eastAsia="Calibri" w:hAnsi="Times New Roman" w:cs="Times New Roman"/>
          <w:iCs/>
          <w:szCs w:val="24"/>
        </w:rPr>
        <w:t>В момент подписания Сторонами нас</w:t>
      </w:r>
      <w:r>
        <w:rPr>
          <w:rFonts w:ascii="Times New Roman" w:eastAsia="Calibri" w:hAnsi="Times New Roman" w:cs="Times New Roman"/>
          <w:iCs/>
          <w:szCs w:val="24"/>
        </w:rPr>
        <w:t>тоящего Договора Лицензиар обязуется предоставить в адрес Лицензиата:</w:t>
      </w:r>
    </w:p>
    <w:p w:rsidR="00000000" w:rsidRDefault="003B2314" w:rsidP="001B6D91">
      <w:pPr>
        <w:autoSpaceDE w:val="0"/>
        <w:jc w:val="both"/>
        <w:rPr>
          <w:rFonts w:ascii="Times New Roman" w:eastAsia="Calibri" w:hAnsi="Times New Roman" w:cs="Times New Roman"/>
          <w:iCs/>
          <w:szCs w:val="24"/>
        </w:rPr>
      </w:pPr>
      <w:r>
        <w:rPr>
          <w:rFonts w:ascii="Times New Roman" w:eastAsia="Calibri" w:hAnsi="Times New Roman" w:cs="Times New Roman"/>
          <w:iCs/>
          <w:szCs w:val="24"/>
        </w:rPr>
        <w:t>      </w:t>
      </w:r>
      <w:r>
        <w:rPr>
          <w:rFonts w:ascii="Times New Roman" w:eastAsia="Calibri" w:hAnsi="Times New Roman" w:cs="Times New Roman"/>
          <w:iCs/>
          <w:szCs w:val="24"/>
        </w:rPr>
        <w:t xml:space="preserve">- документы, подтверждающие регистрацию/отсутствие регистрации Лицензиара в свободной экономической зоне (в том числе, </w:t>
      </w:r>
      <w:proofErr w:type="gramStart"/>
      <w:r>
        <w:rPr>
          <w:rFonts w:ascii="Times New Roman" w:eastAsia="Calibri" w:hAnsi="Times New Roman" w:cs="Times New Roman"/>
          <w:iCs/>
          <w:szCs w:val="24"/>
        </w:rPr>
        <w:t>но</w:t>
      </w:r>
      <w:proofErr w:type="gramEnd"/>
      <w:r>
        <w:rPr>
          <w:rFonts w:ascii="Times New Roman" w:eastAsia="Calibri" w:hAnsi="Times New Roman" w:cs="Times New Roman"/>
          <w:iCs/>
          <w:szCs w:val="24"/>
        </w:rPr>
        <w:t xml:space="preserve"> не ограничиваясь, свидетельства, выписки из реестров регис</w:t>
      </w:r>
      <w:r>
        <w:rPr>
          <w:rFonts w:ascii="Times New Roman" w:eastAsia="Calibri" w:hAnsi="Times New Roman" w:cs="Times New Roman"/>
          <w:iCs/>
          <w:szCs w:val="24"/>
        </w:rPr>
        <w:t>трации, письмо об отсутствии регистрации, иные документы, содержащие указанную информацию),</w:t>
      </w:r>
    </w:p>
    <w:p w:rsidR="00000000" w:rsidRDefault="003B2314" w:rsidP="001B6D91">
      <w:pPr>
        <w:autoSpaceDE w:val="0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iCs/>
          <w:szCs w:val="24"/>
        </w:rPr>
        <w:t xml:space="preserve">    </w:t>
      </w:r>
      <w:r>
        <w:rPr>
          <w:rFonts w:ascii="Times New Roman" w:eastAsia="Calibri" w:hAnsi="Times New Roman" w:cs="Times New Roman"/>
          <w:iCs/>
          <w:szCs w:val="24"/>
        </w:rPr>
        <w:t>- документы налогового органа или иные документы, содержащие сведения о действующем у Лицензиара  режиме налогообложения</w:t>
      </w:r>
      <w:r>
        <w:rPr>
          <w:rFonts w:ascii="Times New Roman" w:eastAsia="Calibri" w:hAnsi="Times New Roman" w:cs="Times New Roman"/>
          <w:iCs/>
          <w:szCs w:val="24"/>
        </w:rPr>
        <w:t>.</w:t>
      </w:r>
    </w:p>
    <w:p w:rsidR="00000000" w:rsidRDefault="003B2314" w:rsidP="001B6D91">
      <w:pPr>
        <w:jc w:val="both"/>
        <w:rPr>
          <w:rFonts w:ascii="Times New Roman" w:hAnsi="Times New Roman" w:cs="Times New Roman"/>
          <w:b/>
          <w:szCs w:val="24"/>
        </w:rPr>
      </w:pPr>
    </w:p>
    <w:p w:rsidR="00000000" w:rsidRDefault="003B2314" w:rsidP="001B6D91">
      <w:pPr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РАЗМЕР ВОЗНАГРАЖДЕНИЯ И ПОРЯДОК РАСЧ</w:t>
      </w:r>
      <w:r>
        <w:rPr>
          <w:rFonts w:ascii="Times New Roman" w:hAnsi="Times New Roman" w:cs="Times New Roman"/>
          <w:b/>
          <w:szCs w:val="24"/>
        </w:rPr>
        <w:t>ЕТОВ</w:t>
      </w:r>
    </w:p>
    <w:p w:rsidR="00000000" w:rsidRDefault="003B2314" w:rsidP="001B6D91">
      <w:pPr>
        <w:rPr>
          <w:rFonts w:ascii="Times New Roman" w:hAnsi="Times New Roman" w:cs="Times New Roman"/>
          <w:b/>
          <w:szCs w:val="24"/>
        </w:rPr>
      </w:pPr>
    </w:p>
    <w:p w:rsidR="00000000" w:rsidRDefault="003B2314" w:rsidP="001B6D91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hAnsi="Times New Roman" w:cs="Times New Roman"/>
          <w:szCs w:val="24"/>
        </w:rPr>
        <w:t xml:space="preserve">3.1. За предоставление права на использование программы для ЭВМ согласно Договору Лицензиат выплачивает Лицензиару вознаграждение, общий размер которого определяется на основании Спецификации (Приложение №1 к Договору) и составляет  </w:t>
      </w:r>
      <w:r w:rsidR="009B493F">
        <w:rPr>
          <w:rFonts w:ascii="Times New Roman" w:hAnsi="Times New Roman" w:cs="Times New Roman"/>
          <w:b/>
          <w:szCs w:val="24"/>
        </w:rPr>
        <w:t xml:space="preserve">45 000 </w:t>
      </w:r>
      <w:r>
        <w:rPr>
          <w:rFonts w:ascii="Times New Roman" w:hAnsi="Times New Roman" w:cs="Times New Roman"/>
          <w:szCs w:val="24"/>
        </w:rPr>
        <w:t>(</w:t>
      </w:r>
      <w:r w:rsidR="009B493F">
        <w:rPr>
          <w:rFonts w:ascii="Times New Roman" w:hAnsi="Times New Roman" w:cs="Times New Roman"/>
          <w:szCs w:val="24"/>
        </w:rPr>
        <w:t>Сорок пять тысяч</w:t>
      </w:r>
      <w:r>
        <w:rPr>
          <w:rFonts w:ascii="Times New Roman" w:hAnsi="Times New Roman" w:cs="Times New Roman"/>
          <w:szCs w:val="24"/>
        </w:rPr>
        <w:t>)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рублей </w:t>
      </w:r>
      <w:r w:rsidR="009B493F">
        <w:rPr>
          <w:rFonts w:ascii="Times New Roman" w:hAnsi="Times New Roman" w:cs="Times New Roman"/>
          <w:szCs w:val="24"/>
        </w:rPr>
        <w:t>00</w:t>
      </w:r>
      <w:r>
        <w:rPr>
          <w:rFonts w:ascii="Times New Roman" w:hAnsi="Times New Roman" w:cs="Times New Roman"/>
          <w:szCs w:val="24"/>
        </w:rPr>
        <w:t xml:space="preserve"> копеек.</w:t>
      </w:r>
    </w:p>
    <w:p w:rsidR="00000000" w:rsidRDefault="003B2314" w:rsidP="001B6D91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hAnsi="Times New Roman" w:cs="Times New Roman"/>
          <w:szCs w:val="24"/>
        </w:rPr>
        <w:t>Вознаграждение за предоставление прав на программу для ЭМВ не облагается налогом на добавленную стоимость в соответствии с подпунктом 26 пункта 2 статьи 149 Налогового кодекса Российской Федерации, п</w:t>
      </w:r>
      <w:r>
        <w:rPr>
          <w:rFonts w:ascii="Times New Roman" w:hAnsi="Times New Roman" w:cs="Times New Roman"/>
          <w:szCs w:val="24"/>
        </w:rPr>
        <w:t>унктом 5 статьи 1238 Гражданского кодекса Российской Федерации.</w:t>
      </w:r>
    </w:p>
    <w:p w:rsidR="00000000" w:rsidRDefault="003B2314" w:rsidP="001B6D91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  <w:r w:rsidR="001B6D91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>3.2.  Лицензиат оплачивает Лицензиару вознаграждение в сумме, указанной в п.3.1. Договора в следующем порядке:</w:t>
      </w:r>
    </w:p>
    <w:p w:rsidR="001B6D91" w:rsidRPr="001B6D91" w:rsidRDefault="001B6D91" w:rsidP="001B6D91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</w:t>
      </w:r>
      <w:r w:rsidRPr="001B6D91">
        <w:rPr>
          <w:rFonts w:ascii="Times New Roman" w:hAnsi="Times New Roman" w:cs="Times New Roman"/>
          <w:szCs w:val="24"/>
        </w:rPr>
        <w:t xml:space="preserve">Оплата 100% стоимости оказанных по договору услуг производится безналичным расчетом в течение 30 (тридцати) </w:t>
      </w:r>
      <w:r>
        <w:rPr>
          <w:rFonts w:ascii="Times New Roman" w:hAnsi="Times New Roman" w:cs="Times New Roman"/>
          <w:szCs w:val="24"/>
        </w:rPr>
        <w:t>календарных</w:t>
      </w:r>
      <w:r w:rsidRPr="001B6D91">
        <w:rPr>
          <w:rFonts w:ascii="Times New Roman" w:hAnsi="Times New Roman" w:cs="Times New Roman"/>
          <w:szCs w:val="24"/>
        </w:rPr>
        <w:t xml:space="preserve"> дней с момента подписания Сторонами </w:t>
      </w:r>
      <w:r>
        <w:rPr>
          <w:rFonts w:ascii="Times New Roman" w:hAnsi="Times New Roman" w:cs="Times New Roman"/>
          <w:szCs w:val="24"/>
        </w:rPr>
        <w:t xml:space="preserve">Акта </w:t>
      </w:r>
      <w:r w:rsidRPr="001B6D91">
        <w:rPr>
          <w:rFonts w:ascii="Times New Roman" w:hAnsi="Times New Roman" w:cs="Times New Roman"/>
          <w:szCs w:val="24"/>
        </w:rPr>
        <w:t>передачи неисключительных прав на программу для ЭВМ</w:t>
      </w:r>
    </w:p>
    <w:p w:rsidR="00000000" w:rsidRDefault="001B6D91" w:rsidP="001B6D91">
      <w:pPr>
        <w:jc w:val="both"/>
        <w:rPr>
          <w:rFonts w:ascii="Times New Roman" w:hAnsi="Times New Roman" w:cs="Times New Roman"/>
          <w:szCs w:val="24"/>
        </w:rPr>
      </w:pPr>
      <w:r w:rsidRPr="001B6D91">
        <w:rPr>
          <w:rFonts w:ascii="Times New Roman" w:hAnsi="Times New Roman" w:cs="Times New Roman"/>
          <w:szCs w:val="24"/>
        </w:rPr>
        <w:t xml:space="preserve"> (Приложение № 5 к настоящему Договору)</w:t>
      </w:r>
      <w:r w:rsidR="003B2314" w:rsidRPr="001B6D91">
        <w:rPr>
          <w:rFonts w:ascii="Times New Roman" w:hAnsi="Times New Roman" w:cs="Times New Roman"/>
          <w:szCs w:val="24"/>
        </w:rPr>
        <w:t xml:space="preserve">  </w:t>
      </w:r>
    </w:p>
    <w:p w:rsidR="00000000" w:rsidRDefault="003B2314" w:rsidP="001B6D91">
      <w:pPr>
        <w:spacing w:line="240" w:lineRule="atLeast"/>
        <w:jc w:val="both"/>
        <w:rPr>
          <w:rFonts w:ascii="Times New Roman" w:hAnsi="Times New Roman" w:cs="Times New Roman"/>
          <w:b/>
          <w:szCs w:val="24"/>
          <w:shd w:val="clear" w:color="auto" w:fill="FFFF00"/>
        </w:rPr>
      </w:pP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hAnsi="Times New Roman" w:cs="Times New Roman"/>
          <w:szCs w:val="24"/>
        </w:rPr>
        <w:t xml:space="preserve">3.3. </w:t>
      </w:r>
      <w:r w:rsidRPr="001B6D91">
        <w:rPr>
          <w:rFonts w:ascii="Times New Roman" w:hAnsi="Times New Roman" w:cs="Times New Roman"/>
          <w:szCs w:val="24"/>
        </w:rPr>
        <w:t>Моментом исполнения обязательств по оплате</w:t>
      </w:r>
      <w:r>
        <w:rPr>
          <w:rFonts w:ascii="Times New Roman" w:eastAsia="Calibri" w:hAnsi="Times New Roman" w:cs="Times New Roman"/>
          <w:szCs w:val="24"/>
        </w:rPr>
        <w:t xml:space="preserve"> являе</w:t>
      </w:r>
      <w:r>
        <w:rPr>
          <w:rFonts w:ascii="Times New Roman" w:eastAsia="Calibri" w:hAnsi="Times New Roman" w:cs="Times New Roman"/>
          <w:szCs w:val="24"/>
        </w:rPr>
        <w:t>тся дата списания  денежных сре</w:t>
      </w:r>
      <w:proofErr w:type="gramStart"/>
      <w:r>
        <w:rPr>
          <w:rFonts w:ascii="Times New Roman" w:eastAsia="Calibri" w:hAnsi="Times New Roman" w:cs="Times New Roman"/>
          <w:szCs w:val="24"/>
        </w:rPr>
        <w:t>дств с к</w:t>
      </w:r>
      <w:proofErr w:type="gramEnd"/>
      <w:r>
        <w:rPr>
          <w:rFonts w:ascii="Times New Roman" w:eastAsia="Calibri" w:hAnsi="Times New Roman" w:cs="Times New Roman"/>
          <w:szCs w:val="24"/>
        </w:rPr>
        <w:t>орреспондентского счет банка Лицензиата.</w:t>
      </w:r>
    </w:p>
    <w:p w:rsidR="00000000" w:rsidRDefault="003B2314" w:rsidP="001B6D91">
      <w:pPr>
        <w:rPr>
          <w:rFonts w:ascii="Times New Roman" w:hAnsi="Times New Roman" w:cs="Times New Roman"/>
          <w:b/>
          <w:szCs w:val="24"/>
          <w:shd w:val="clear" w:color="auto" w:fill="FFFF00"/>
        </w:rPr>
      </w:pPr>
    </w:p>
    <w:p w:rsidR="00000000" w:rsidRDefault="003B2314" w:rsidP="001B6D91">
      <w:pPr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ОТВЕТСТВЕННОСТЬ СТОРОН</w:t>
      </w:r>
    </w:p>
    <w:p w:rsidR="00000000" w:rsidRDefault="003B2314" w:rsidP="001B6D91">
      <w:pPr>
        <w:rPr>
          <w:rFonts w:ascii="Times New Roman" w:hAnsi="Times New Roman" w:cs="Times New Roman"/>
          <w:b/>
          <w:szCs w:val="24"/>
        </w:rPr>
      </w:pPr>
    </w:p>
    <w:p w:rsidR="00000000" w:rsidRDefault="003B2314" w:rsidP="001B6D91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4.1. За невыполнение или ненадлежащее выполнение обязательств по Договору Лицензиар и Лицензиат несут имущественную ответственность в соответствии с де</w:t>
      </w:r>
      <w:r>
        <w:rPr>
          <w:rFonts w:ascii="Times New Roman" w:hAnsi="Times New Roman" w:cs="Times New Roman"/>
          <w:szCs w:val="24"/>
        </w:rPr>
        <w:t>йствую</w:t>
      </w:r>
      <w:r>
        <w:rPr>
          <w:rFonts w:ascii="Times New Roman" w:hAnsi="Times New Roman" w:cs="Times New Roman"/>
          <w:szCs w:val="24"/>
        </w:rPr>
        <w:softHyphen/>
        <w:t>щим законодательством Российской Федерации.</w:t>
      </w:r>
    </w:p>
    <w:p w:rsidR="00000000" w:rsidRDefault="003B2314" w:rsidP="001B6D91">
      <w:pPr>
        <w:widowControl w:val="0"/>
        <w:tabs>
          <w:tab w:val="left" w:pos="851"/>
          <w:tab w:val="left" w:pos="1006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4"/>
        </w:rPr>
        <w:t xml:space="preserve">4.2. </w:t>
      </w:r>
      <w:r>
        <w:rPr>
          <w:color w:val="000000"/>
        </w:rPr>
        <w:t xml:space="preserve">  </w:t>
      </w:r>
      <w:r>
        <w:rPr>
          <w:rFonts w:ascii="Times New Roman" w:hAnsi="Times New Roman" w:cs="Times New Roman"/>
          <w:color w:val="000000"/>
        </w:rPr>
        <w:t xml:space="preserve">За  нарушение  сроков  передачи  программы для ЭВМ  Лицензиар уплачивает Лицензиату </w:t>
      </w:r>
      <w:r>
        <w:rPr>
          <w:rFonts w:ascii="Times New Roman" w:hAnsi="Times New Roman" w:cs="Times New Roman"/>
        </w:rPr>
        <w:t>неустойку в размере 0,1 % (ноль целых одна десятая процента) от вознаграждения по Договору за каждый день просрочк</w:t>
      </w:r>
      <w:r>
        <w:rPr>
          <w:rFonts w:ascii="Times New Roman" w:hAnsi="Times New Roman" w:cs="Times New Roman"/>
        </w:rPr>
        <w:t>и до полного исполнения обязательств.</w:t>
      </w:r>
    </w:p>
    <w:p w:rsidR="00000000" w:rsidRDefault="003B2314">
      <w:pPr>
        <w:widowControl w:val="0"/>
        <w:tabs>
          <w:tab w:val="left" w:pos="851"/>
          <w:tab w:val="left" w:pos="10076"/>
        </w:tabs>
        <w:ind w:firstLine="567"/>
        <w:jc w:val="both"/>
      </w:pPr>
      <w:r>
        <w:rPr>
          <w:rFonts w:ascii="Times New Roman" w:hAnsi="Times New Roman" w:cs="Times New Roman"/>
        </w:rPr>
        <w:t>4.3.   Уплата неустойки не освобождает Стороны от выполнения принятых на себя обязательств.</w:t>
      </w:r>
    </w:p>
    <w:p w:rsidR="00000000" w:rsidRDefault="003B2314">
      <w:pPr>
        <w:pStyle w:val="af5"/>
        <w:jc w:val="both"/>
      </w:pPr>
      <w:r>
        <w:t xml:space="preserve">         4.4. </w:t>
      </w:r>
      <w:r>
        <w:rPr>
          <w:rFonts w:ascii="Times New Roman" w:eastAsia="Calibri" w:hAnsi="Times New Roman" w:cs="Times New Roman"/>
          <w:szCs w:val="24"/>
        </w:rPr>
        <w:t>Право на получение штрафных санкций за нарушение обязательств возникает у Стороны договора после признания должн</w:t>
      </w:r>
      <w:r>
        <w:rPr>
          <w:rFonts w:ascii="Times New Roman" w:eastAsia="Calibri" w:hAnsi="Times New Roman" w:cs="Times New Roman"/>
          <w:szCs w:val="24"/>
        </w:rPr>
        <w:t>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000000" w:rsidRDefault="003B2314">
      <w:pPr>
        <w:pStyle w:val="af6"/>
        <w:spacing w:before="0" w:after="0"/>
        <w:jc w:val="both"/>
      </w:pPr>
      <w:r>
        <w:t xml:space="preserve">         4.5. Лицензиар подтверждает и гарантирует, что при предоставлении в адрес Лицензиата информации о пол</w:t>
      </w:r>
      <w:r>
        <w:t xml:space="preserve">ной цепочке собственников (п.2.4.5-2.4.7 Договора), им соблюдены все требования Федерального закона от 27.07.2006 г. №152-ФЗ «О персональных данных». </w:t>
      </w:r>
    </w:p>
    <w:p w:rsidR="00000000" w:rsidRDefault="003B2314">
      <w:pPr>
        <w:pStyle w:val="211"/>
        <w:tabs>
          <w:tab w:val="left" w:pos="1260"/>
        </w:tabs>
        <w:spacing w:after="0" w:line="240" w:lineRule="auto"/>
        <w:jc w:val="both"/>
        <w:rPr>
          <w:b/>
        </w:rPr>
      </w:pPr>
      <w:r>
        <w:t xml:space="preserve">         </w:t>
      </w:r>
      <w:proofErr w:type="gramStart"/>
      <w:r>
        <w:t>В случае привлечение Лицензиата к ответственности за нарушение требований законодательства Росси</w:t>
      </w:r>
      <w:r>
        <w:t>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Лицензиата Лицензиаром, последний обязуется возместить Лицензиату убытки, а также все возможные рас</w:t>
      </w:r>
      <w:r>
        <w:t xml:space="preserve">ходы (в том числе, судебные), связанные с привлечением Лицензиата к такой ответственности.  </w:t>
      </w:r>
      <w:proofErr w:type="gramEnd"/>
    </w:p>
    <w:p w:rsidR="00000000" w:rsidRDefault="003B2314">
      <w:pPr>
        <w:widowControl w:val="0"/>
        <w:tabs>
          <w:tab w:val="left" w:pos="851"/>
          <w:tab w:val="left" w:pos="10065"/>
        </w:tabs>
        <w:jc w:val="both"/>
        <w:rPr>
          <w:rFonts w:ascii="Times New Roman" w:hAnsi="Times New Roman" w:cs="Times New Roman"/>
          <w:b/>
          <w:szCs w:val="24"/>
        </w:rPr>
      </w:pPr>
    </w:p>
    <w:p w:rsidR="00000000" w:rsidRDefault="003B2314">
      <w:pPr>
        <w:widowControl w:val="0"/>
        <w:numPr>
          <w:ilvl w:val="0"/>
          <w:numId w:val="2"/>
        </w:numPr>
        <w:tabs>
          <w:tab w:val="left" w:pos="851"/>
          <w:tab w:val="left" w:pos="10065"/>
        </w:tabs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ПОРЯДОК РАЗРЕШЕНИЯ СПОРОВ</w:t>
      </w:r>
    </w:p>
    <w:p w:rsidR="00000000" w:rsidRDefault="003B2314">
      <w:pPr>
        <w:widowControl w:val="0"/>
        <w:tabs>
          <w:tab w:val="left" w:pos="851"/>
          <w:tab w:val="left" w:pos="10065"/>
        </w:tabs>
        <w:ind w:left="720"/>
        <w:rPr>
          <w:rFonts w:ascii="Times New Roman" w:hAnsi="Times New Roman" w:cs="Times New Roman"/>
          <w:b/>
          <w:szCs w:val="24"/>
        </w:rPr>
      </w:pPr>
    </w:p>
    <w:p w:rsidR="00000000" w:rsidRDefault="003B2314">
      <w:pPr>
        <w:widowControl w:val="0"/>
        <w:shd w:val="clear" w:color="auto" w:fill="FFFFFF"/>
        <w:tabs>
          <w:tab w:val="left" w:pos="1253"/>
        </w:tabs>
        <w:autoSpaceDE w:val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</w:t>
      </w:r>
      <w:r>
        <w:rPr>
          <w:rFonts w:ascii="Times New Roman" w:hAnsi="Times New Roman" w:cs="Times New Roman"/>
          <w:szCs w:val="24"/>
        </w:rPr>
        <w:t>5.1. Все споры, разногласия и требования, возникающие из Договора или в связи с ним, в том числе, связанные с его заключением</w:t>
      </w:r>
      <w:r>
        <w:rPr>
          <w:rFonts w:ascii="Times New Roman" w:hAnsi="Times New Roman" w:cs="Times New Roman"/>
          <w:szCs w:val="24"/>
        </w:rPr>
        <w:t xml:space="preserve">, изменением, исполнением, нарушением, расторжением, прекращением и действительностью, подлежат разрешению в Арбитражном суде </w:t>
      </w:r>
      <w:r w:rsidR="009B493F">
        <w:rPr>
          <w:rFonts w:ascii="Times New Roman" w:hAnsi="Times New Roman" w:cs="Times New Roman"/>
          <w:szCs w:val="24"/>
        </w:rPr>
        <w:t>Ярославской области</w:t>
      </w:r>
      <w:r>
        <w:rPr>
          <w:rFonts w:ascii="Times New Roman" w:hAnsi="Times New Roman" w:cs="Times New Roman"/>
          <w:szCs w:val="24"/>
        </w:rPr>
        <w:t>.</w:t>
      </w:r>
    </w:p>
    <w:p w:rsidR="00000000" w:rsidRDefault="003B2314">
      <w:pPr>
        <w:widowControl w:val="0"/>
        <w:shd w:val="clear" w:color="auto" w:fill="FFFFFF"/>
        <w:tabs>
          <w:tab w:val="left" w:pos="1253"/>
        </w:tabs>
        <w:autoSpaceDE w:val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</w:t>
      </w:r>
      <w:r>
        <w:rPr>
          <w:rFonts w:ascii="Times New Roman" w:hAnsi="Times New Roman" w:cs="Times New Roman"/>
          <w:szCs w:val="24"/>
        </w:rPr>
        <w:t xml:space="preserve">До обращения в Арбитражный суд </w:t>
      </w:r>
      <w:r w:rsidR="009B493F">
        <w:rPr>
          <w:rFonts w:ascii="Times New Roman" w:hAnsi="Times New Roman" w:cs="Times New Roman"/>
          <w:szCs w:val="24"/>
        </w:rPr>
        <w:t>Ярославской области</w:t>
      </w:r>
      <w:r>
        <w:rPr>
          <w:rFonts w:ascii="Times New Roman" w:hAnsi="Times New Roman" w:cs="Times New Roman"/>
          <w:szCs w:val="24"/>
        </w:rPr>
        <w:t xml:space="preserve"> за разрешением спора Стороны обязуются соблюсти претензионный пор</w:t>
      </w:r>
      <w:r>
        <w:rPr>
          <w:rFonts w:ascii="Times New Roman" w:hAnsi="Times New Roman" w:cs="Times New Roman"/>
          <w:szCs w:val="24"/>
        </w:rPr>
        <w:t xml:space="preserve">ядок урегулирования споров. Срок рассмотрения претензий 15 (пятнадцать) календарных дней со дня предъявления претензии. </w:t>
      </w:r>
    </w:p>
    <w:p w:rsidR="00000000" w:rsidRDefault="003B2314">
      <w:pPr>
        <w:widowControl w:val="0"/>
        <w:shd w:val="clear" w:color="auto" w:fill="FFFFFF"/>
        <w:tabs>
          <w:tab w:val="left" w:pos="1253"/>
        </w:tabs>
        <w:autoSpaceDE w:val="0"/>
        <w:jc w:val="both"/>
        <w:rPr>
          <w:rFonts w:ascii="Times New Roman" w:hAnsi="Times New Roman" w:cs="Times New Roman"/>
          <w:szCs w:val="24"/>
        </w:rPr>
      </w:pPr>
    </w:p>
    <w:p w:rsidR="00000000" w:rsidRDefault="003B2314">
      <w:pPr>
        <w:numPr>
          <w:ilvl w:val="0"/>
          <w:numId w:val="2"/>
        </w:num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СРОК ДЕЙСТВИЯ ДОГОВОРА </w:t>
      </w:r>
    </w:p>
    <w:p w:rsidR="00000000" w:rsidRDefault="003B2314">
      <w:pPr>
        <w:ind w:left="720"/>
        <w:rPr>
          <w:rFonts w:ascii="Times New Roman" w:hAnsi="Times New Roman" w:cs="Times New Roman"/>
          <w:b/>
          <w:szCs w:val="24"/>
        </w:rPr>
      </w:pPr>
    </w:p>
    <w:p w:rsidR="00000000" w:rsidRDefault="003B2314">
      <w:pPr>
        <w:overflowPunct w:val="0"/>
        <w:autoSpaceDE w:val="0"/>
        <w:ind w:right="-1"/>
        <w:jc w:val="both"/>
        <w:textAlignment w:val="baseline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</w:t>
      </w:r>
      <w:r>
        <w:rPr>
          <w:rFonts w:ascii="Times New Roman" w:hAnsi="Times New Roman" w:cs="Times New Roman"/>
          <w:szCs w:val="24"/>
        </w:rPr>
        <w:t xml:space="preserve">6.1. Договор вступает в силу с момента его подписания обеими Сторонами и действует в течение срока </w:t>
      </w:r>
      <w:r>
        <w:rPr>
          <w:rFonts w:ascii="Times New Roman" w:hAnsi="Times New Roman" w:cs="Times New Roman"/>
          <w:szCs w:val="24"/>
        </w:rPr>
        <w:t>действия исключительного права на программы для ЭВМ, а в части неисполненных сторонами обязательств - до их полного исполнения.</w:t>
      </w:r>
    </w:p>
    <w:p w:rsidR="00000000" w:rsidRDefault="003B231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3B2314">
      <w:pPr>
        <w:widowControl w:val="0"/>
        <w:numPr>
          <w:ilvl w:val="0"/>
          <w:numId w:val="4"/>
        </w:numPr>
        <w:autoSpaceDE w:val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ОБСТОЯТЕЛЬСТВА НЕПРЕОДОЛИМОЙ СИЛЫ</w:t>
      </w:r>
    </w:p>
    <w:p w:rsidR="00000000" w:rsidRDefault="003B2314">
      <w:pPr>
        <w:widowControl w:val="0"/>
        <w:autoSpaceDE w:val="0"/>
        <w:ind w:left="360"/>
        <w:rPr>
          <w:rFonts w:ascii="Times New Roman" w:hAnsi="Times New Roman" w:cs="Times New Roman"/>
          <w:b/>
          <w:szCs w:val="24"/>
        </w:rPr>
      </w:pPr>
    </w:p>
    <w:p w:rsidR="00000000" w:rsidRDefault="003B2314">
      <w:pPr>
        <w:widowControl w:val="0"/>
        <w:tabs>
          <w:tab w:val="left" w:pos="360"/>
        </w:tabs>
        <w:autoSpaceDE w:val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hAnsi="Times New Roman" w:cs="Times New Roman"/>
          <w:szCs w:val="24"/>
        </w:rPr>
        <w:t>7.1. Стороны освобождаются от ответственности за неисполнение или ненадлежащее испо</w:t>
      </w:r>
      <w:r>
        <w:rPr>
          <w:rFonts w:ascii="Times New Roman" w:hAnsi="Times New Roman" w:cs="Times New Roman"/>
          <w:szCs w:val="24"/>
        </w:rPr>
        <w:t>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000000" w:rsidRDefault="003B2314">
      <w:pPr>
        <w:shd w:val="clear" w:color="auto" w:fill="FFFFFF"/>
        <w:tabs>
          <w:tab w:val="left" w:pos="360"/>
        </w:tabs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hAnsi="Times New Roman" w:cs="Times New Roman"/>
          <w:szCs w:val="24"/>
        </w:rPr>
        <w:t>7.2. Понятием обстоятельств непреодолимой силы охватываются внешние и чрезвычайные события</w:t>
      </w:r>
      <w:r>
        <w:rPr>
          <w:rFonts w:ascii="Times New Roman" w:hAnsi="Times New Roman" w:cs="Times New Roman"/>
          <w:szCs w:val="24"/>
        </w:rPr>
        <w:t xml:space="preserve">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000000" w:rsidRDefault="003B2314">
      <w:pPr>
        <w:widowControl w:val="0"/>
        <w:shd w:val="clear" w:color="auto" w:fill="FFFFFF"/>
        <w:tabs>
          <w:tab w:val="left" w:pos="567"/>
          <w:tab w:val="left" w:pos="1620"/>
        </w:tabs>
        <w:spacing w:before="14" w:after="1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  <w:t>К подобным об</w:t>
      </w:r>
      <w:r>
        <w:rPr>
          <w:rFonts w:ascii="Times New Roman" w:hAnsi="Times New Roman" w:cs="Times New Roman"/>
          <w:szCs w:val="24"/>
        </w:rPr>
        <w:t xml:space="preserve">стоятельствам Стороны относят, в том числе, </w:t>
      </w:r>
      <w:proofErr w:type="gramStart"/>
      <w:r>
        <w:rPr>
          <w:rFonts w:ascii="Times New Roman" w:hAnsi="Times New Roman" w:cs="Times New Roman"/>
          <w:szCs w:val="24"/>
        </w:rPr>
        <w:t>но</w:t>
      </w:r>
      <w:proofErr w:type="gramEnd"/>
      <w:r>
        <w:rPr>
          <w:rFonts w:ascii="Times New Roman" w:hAnsi="Times New Roman" w:cs="Times New Roman"/>
          <w:szCs w:val="24"/>
        </w:rP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</w:t>
      </w:r>
      <w:r>
        <w:rPr>
          <w:rFonts w:ascii="Times New Roman" w:hAnsi="Times New Roman" w:cs="Times New Roman"/>
          <w:szCs w:val="24"/>
        </w:rPr>
        <w:t xml:space="preserve">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000000" w:rsidRDefault="003B2314">
      <w:pPr>
        <w:widowControl w:val="0"/>
        <w:shd w:val="clear" w:color="auto" w:fill="FFFFFF"/>
        <w:tabs>
          <w:tab w:val="left" w:pos="567"/>
          <w:tab w:val="left" w:pos="1620"/>
        </w:tabs>
        <w:spacing w:before="14" w:after="1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  <w:t>Наличие обстоятельс</w:t>
      </w:r>
      <w:r>
        <w:rPr>
          <w:rFonts w:ascii="Times New Roman" w:hAnsi="Times New Roman" w:cs="Times New Roman"/>
          <w:szCs w:val="24"/>
        </w:rPr>
        <w:t>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000000" w:rsidRDefault="003B2314">
      <w:pPr>
        <w:widowControl w:val="0"/>
        <w:tabs>
          <w:tab w:val="left" w:pos="360"/>
        </w:tabs>
        <w:autoSpaceDE w:val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hAnsi="Times New Roman" w:cs="Times New Roman"/>
          <w:szCs w:val="24"/>
        </w:rPr>
        <w:t>7.3. Сторона по Договору, затронутая обстоятельствами непреодолимой сил</w:t>
      </w:r>
      <w:r>
        <w:rPr>
          <w:rFonts w:ascii="Times New Roman" w:hAnsi="Times New Roman" w:cs="Times New Roman"/>
          <w:szCs w:val="24"/>
        </w:rPr>
        <w:t>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</w:t>
      </w:r>
      <w:r>
        <w:rPr>
          <w:rFonts w:ascii="Times New Roman" w:hAnsi="Times New Roman" w:cs="Times New Roman"/>
          <w:szCs w:val="24"/>
        </w:rPr>
        <w:t>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rPr>
          <w:rFonts w:ascii="Times New Roman" w:hAnsi="Times New Roman" w:cs="Times New Roman"/>
          <w:szCs w:val="24"/>
        </w:rPr>
        <w:t>е</w:t>
      </w:r>
      <w:proofErr w:type="gramEnd"/>
      <w:r>
        <w:rPr>
          <w:rFonts w:ascii="Times New Roman" w:hAnsi="Times New Roman" w:cs="Times New Roman"/>
          <w:szCs w:val="24"/>
        </w:rPr>
        <w:t xml:space="preserve"> освобождения от ответственности.</w:t>
      </w:r>
    </w:p>
    <w:p w:rsidR="00000000" w:rsidRDefault="003B2314">
      <w:pPr>
        <w:widowControl w:val="0"/>
        <w:tabs>
          <w:tab w:val="left" w:pos="0"/>
        </w:tabs>
        <w:autoSpaceDE w:val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hAnsi="Times New Roman" w:cs="Times New Roman"/>
          <w:szCs w:val="24"/>
        </w:rPr>
        <w:t xml:space="preserve">7.4. В период действия обстоятельств непреодолимой силы, которые </w:t>
      </w:r>
      <w:r>
        <w:rPr>
          <w:rFonts w:ascii="Times New Roman" w:hAnsi="Times New Roman" w:cs="Times New Roman"/>
          <w:szCs w:val="24"/>
        </w:rPr>
        <w:t>освобождают Стороны от ответственности, выполнение обязатель</w:t>
      </w:r>
      <w:proofErr w:type="gramStart"/>
      <w:r>
        <w:rPr>
          <w:rFonts w:ascii="Times New Roman" w:hAnsi="Times New Roman" w:cs="Times New Roman"/>
          <w:szCs w:val="24"/>
        </w:rPr>
        <w:t>ств пр</w:t>
      </w:r>
      <w:proofErr w:type="gramEnd"/>
      <w:r>
        <w:rPr>
          <w:rFonts w:ascii="Times New Roman" w:hAnsi="Times New Roman" w:cs="Times New Roman"/>
          <w:szCs w:val="24"/>
        </w:rPr>
        <w:t>иостанавливается.</w:t>
      </w:r>
    </w:p>
    <w:p w:rsidR="00000000" w:rsidRDefault="003B2314">
      <w:pPr>
        <w:widowControl w:val="0"/>
        <w:tabs>
          <w:tab w:val="left" w:pos="0"/>
        </w:tabs>
        <w:autoSpaceDE w:val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hAnsi="Times New Roman" w:cs="Times New Roman"/>
          <w:szCs w:val="24"/>
        </w:rPr>
        <w:t>7.5.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</w:t>
      </w:r>
      <w:r>
        <w:rPr>
          <w:rFonts w:ascii="Times New Roman" w:hAnsi="Times New Roman" w:cs="Times New Roman"/>
          <w:szCs w:val="24"/>
        </w:rPr>
        <w:t>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000000" w:rsidRDefault="003B2314">
      <w:pPr>
        <w:jc w:val="both"/>
        <w:rPr>
          <w:rFonts w:ascii="Times New Roman" w:hAnsi="Times New Roman" w:cs="Times New Roman"/>
          <w:szCs w:val="24"/>
          <w:shd w:val="clear" w:color="auto" w:fill="FFFF00"/>
        </w:rPr>
      </w:pP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hAnsi="Times New Roman" w:cs="Times New Roman"/>
          <w:szCs w:val="24"/>
        </w:rPr>
        <w:t>7.6. Если действие обстоятельств непреодолимой силы продолжается более 2 (двух) месяцев, Сторо</w:t>
      </w:r>
      <w:r>
        <w:rPr>
          <w:rFonts w:ascii="Times New Roman" w:hAnsi="Times New Roman" w:cs="Times New Roman"/>
          <w:szCs w:val="24"/>
        </w:rPr>
        <w:t>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</w:t>
      </w:r>
      <w:r>
        <w:rPr>
          <w:rFonts w:ascii="Times New Roman" w:hAnsi="Times New Roman" w:cs="Times New Roman"/>
          <w:szCs w:val="24"/>
        </w:rPr>
        <w:t>ответствующего извещения.</w:t>
      </w:r>
    </w:p>
    <w:p w:rsidR="00000000" w:rsidRDefault="003B2314">
      <w:pPr>
        <w:tabs>
          <w:tab w:val="left" w:pos="0"/>
        </w:tabs>
        <w:jc w:val="both"/>
        <w:rPr>
          <w:rFonts w:ascii="Times New Roman" w:hAnsi="Times New Roman" w:cs="Times New Roman"/>
          <w:szCs w:val="24"/>
          <w:shd w:val="clear" w:color="auto" w:fill="FFFF00"/>
        </w:rPr>
      </w:pPr>
    </w:p>
    <w:p w:rsidR="00000000" w:rsidRDefault="003B2314">
      <w:pPr>
        <w:numPr>
          <w:ilvl w:val="0"/>
          <w:numId w:val="4"/>
        </w:num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КОНФИДЕНЦИАЛЬНОСТЬ</w:t>
      </w:r>
    </w:p>
    <w:p w:rsidR="00000000" w:rsidRDefault="003B2314">
      <w:pPr>
        <w:ind w:left="360"/>
        <w:rPr>
          <w:rFonts w:ascii="Times New Roman" w:hAnsi="Times New Roman" w:cs="Times New Roman"/>
          <w:b/>
          <w:szCs w:val="24"/>
        </w:rPr>
      </w:pPr>
    </w:p>
    <w:p w:rsidR="00000000" w:rsidRDefault="003B2314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hAnsi="Times New Roman" w:cs="Times New Roman"/>
          <w:szCs w:val="24"/>
        </w:rPr>
        <w:t>8.1. 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коммерческой, служебной, ф</w:t>
      </w:r>
      <w:r>
        <w:rPr>
          <w:rFonts w:ascii="Times New Roman" w:hAnsi="Times New Roman" w:cs="Times New Roman"/>
          <w:szCs w:val="24"/>
        </w:rPr>
        <w:t>инансовой информации, как в период исполнения настоящего Договора, так и после прекращения его действия.</w:t>
      </w:r>
    </w:p>
    <w:p w:rsidR="00000000" w:rsidRDefault="003B2314">
      <w:pPr>
        <w:pStyle w:val="af0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hAnsi="Times New Roman" w:cs="Times New Roman"/>
          <w:szCs w:val="24"/>
        </w:rPr>
        <w:t xml:space="preserve">8.2. </w:t>
      </w:r>
      <w:proofErr w:type="gramStart"/>
      <w:r>
        <w:rPr>
          <w:rFonts w:ascii="Times New Roman" w:hAnsi="Times New Roman" w:cs="Times New Roman"/>
          <w:szCs w:val="24"/>
        </w:rPr>
        <w:t>Сторона не несет ответственности за разглашение конфиденциальной информации другой Стороны, которое произошло в результате действий или с</w:t>
      </w:r>
      <w:r>
        <w:rPr>
          <w:rFonts w:ascii="Times New Roman" w:hAnsi="Times New Roman" w:cs="Times New Roman"/>
          <w:szCs w:val="24"/>
        </w:rPr>
        <w:t xml:space="preserve"> ведома работников другой Стороны.</w:t>
      </w:r>
      <w:proofErr w:type="gramEnd"/>
    </w:p>
    <w:p w:rsidR="00000000" w:rsidRDefault="003B2314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hAnsi="Times New Roman" w:cs="Times New Roman"/>
          <w:szCs w:val="24"/>
        </w:rPr>
        <w:t>8.3. 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</w:t>
      </w:r>
      <w:r>
        <w:rPr>
          <w:rFonts w:ascii="Times New Roman" w:hAnsi="Times New Roman" w:cs="Times New Roman"/>
          <w:szCs w:val="24"/>
        </w:rPr>
        <w:t>о согласия другой Стороны.</w:t>
      </w:r>
    </w:p>
    <w:p w:rsidR="00000000" w:rsidRDefault="003B2314">
      <w:pPr>
        <w:jc w:val="both"/>
        <w:rPr>
          <w:rFonts w:ascii="Times New Roman" w:hAnsi="Times New Roman" w:cs="Times New Roman"/>
          <w:szCs w:val="24"/>
        </w:rPr>
      </w:pPr>
    </w:p>
    <w:p w:rsidR="00000000" w:rsidRDefault="003B2314">
      <w:pPr>
        <w:numPr>
          <w:ilvl w:val="0"/>
          <w:numId w:val="4"/>
        </w:num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ЗАКЛЮЧИТЕЛЬНЫЕ УСЛОВИЯ</w:t>
      </w:r>
    </w:p>
    <w:p w:rsidR="00000000" w:rsidRDefault="003B2314">
      <w:pPr>
        <w:ind w:left="360"/>
        <w:rPr>
          <w:rFonts w:ascii="Times New Roman" w:hAnsi="Times New Roman" w:cs="Times New Roman"/>
          <w:b/>
          <w:szCs w:val="24"/>
        </w:rPr>
      </w:pPr>
    </w:p>
    <w:p w:rsidR="00000000" w:rsidRDefault="003B2314">
      <w:pPr>
        <w:autoSpaceDE w:val="0"/>
        <w:jc w:val="both"/>
      </w:pPr>
      <w:r>
        <w:rPr>
          <w:rFonts w:ascii="Times New Roman" w:hAnsi="Times New Roman" w:cs="Times New Roman"/>
          <w:szCs w:val="24"/>
        </w:rPr>
        <w:tab/>
        <w:t>9.1. Лицензиар гарантирует, что в Программе не используются никакие элементы в нарушение прав третьих лиц. В случае если гарантии, содержащиеся в настоящем абзаце, будут нарушены, Лицензиар обязуется при</w:t>
      </w:r>
      <w:r>
        <w:rPr>
          <w:rFonts w:ascii="Times New Roman" w:hAnsi="Times New Roman" w:cs="Times New Roman"/>
          <w:szCs w:val="24"/>
        </w:rPr>
        <w:t>нять меры, которые обеспечат Лицензиату беспрепятственное использование передаваемых по Договору прав, а в случае невозможности обеспечить беспрепятственное использование передаваемых прав возместить Лицензиату понесенные убытки, которые могут возникнуть у</w:t>
      </w:r>
      <w:r>
        <w:rPr>
          <w:rFonts w:ascii="Times New Roman" w:hAnsi="Times New Roman" w:cs="Times New Roman"/>
          <w:szCs w:val="24"/>
        </w:rPr>
        <w:t xml:space="preserve"> Лицензиата в связи с таким нарушением гарантий.</w:t>
      </w:r>
    </w:p>
    <w:p w:rsidR="00000000" w:rsidRDefault="003B2314">
      <w:pPr>
        <w:pStyle w:val="211"/>
        <w:spacing w:after="0" w:line="240" w:lineRule="auto"/>
        <w:jc w:val="both"/>
      </w:pPr>
      <w:r>
        <w:tab/>
        <w:t xml:space="preserve">9.2. Стороны обязуются информировать друг друга в письменной форме об изменении адресов и других реквизитов Сторон. </w:t>
      </w:r>
    </w:p>
    <w:p w:rsidR="00000000" w:rsidRDefault="003B231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4"/>
        </w:rPr>
        <w:tab/>
        <w:t>9.3. Все изменения, дополнения Договора действительны лишь в том случае, если они оформл</w:t>
      </w:r>
      <w:r>
        <w:rPr>
          <w:rFonts w:ascii="Times New Roman" w:hAnsi="Times New Roman" w:cs="Times New Roman"/>
          <w:szCs w:val="24"/>
        </w:rPr>
        <w:t>ены в письменной форме и подписаны обеими Сторонами, за исключением случаев, установленных Договором.</w:t>
      </w:r>
    </w:p>
    <w:p w:rsidR="00000000" w:rsidRDefault="003B2314">
      <w:pPr>
        <w:jc w:val="both"/>
      </w:pPr>
      <w:r>
        <w:rPr>
          <w:rFonts w:ascii="Times New Roman" w:hAnsi="Times New Roman" w:cs="Times New Roman"/>
        </w:rPr>
        <w:tab/>
        <w:t>9.4. Настоящий Договор составлен в 2-х экземплярах, имеющих равную юридическую силу, по одному экземпляру для каждой  Стороны.</w:t>
      </w:r>
    </w:p>
    <w:p w:rsidR="00000000" w:rsidRDefault="003B2314">
      <w:pPr>
        <w:pStyle w:val="211"/>
        <w:spacing w:after="0" w:line="240" w:lineRule="auto"/>
        <w:jc w:val="both"/>
      </w:pPr>
      <w:r>
        <w:t xml:space="preserve">         9.5. </w:t>
      </w:r>
      <w:r>
        <w:rPr>
          <w:rFonts w:eastAsia="Calibri"/>
          <w:color w:val="000000"/>
        </w:rPr>
        <w:t>Уступка прав</w:t>
      </w:r>
      <w:r>
        <w:rPr>
          <w:rFonts w:eastAsia="Calibri"/>
          <w:color w:val="000000"/>
        </w:rPr>
        <w:t xml:space="preserve">  требования по настоящему  Договору может быть произведена Лицензиаром исключительно с письменного согласия возможности уступки прав требования Лицензиатом. </w:t>
      </w:r>
      <w:r>
        <w:t xml:space="preserve">         </w:t>
      </w:r>
    </w:p>
    <w:p w:rsidR="00000000" w:rsidRDefault="003B2314">
      <w:pPr>
        <w:pStyle w:val="211"/>
        <w:spacing w:after="0" w:line="240" w:lineRule="auto"/>
        <w:jc w:val="both"/>
      </w:pPr>
      <w:r>
        <w:tab/>
        <w:t>9.6. С момента подписания настоящего Договора, вся предыдущая переписка между Сторонами</w:t>
      </w:r>
      <w:r>
        <w:t xml:space="preserve"> утрачивает свою силу.</w:t>
      </w:r>
    </w:p>
    <w:p w:rsidR="00000000" w:rsidRDefault="003B2314">
      <w:pPr>
        <w:ind w:left="-142" w:firstLine="142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  <w:t>9.7. Неотъемлемой частью Договора являются его приложения:</w:t>
      </w:r>
    </w:p>
    <w:p w:rsidR="00000000" w:rsidRDefault="003B2314">
      <w:pPr>
        <w:ind w:left="-142" w:firstLine="142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  <w:t>9.7.1. Спецификация (Приложение №1),</w:t>
      </w:r>
    </w:p>
    <w:p w:rsidR="00000000" w:rsidRDefault="003B2314">
      <w:pPr>
        <w:ind w:left="-142" w:firstLine="142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  <w:t>9.7.2. Форма Акта приема-передачи неисключительных прав на программу для ЭВМ (Приложение №2),</w:t>
      </w:r>
    </w:p>
    <w:p w:rsidR="00000000" w:rsidRDefault="003B2314">
      <w:pPr>
        <w:ind w:left="-142" w:firstLine="142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  <w:t>9.7.3. Формат предоставления информации</w:t>
      </w:r>
      <w:r>
        <w:rPr>
          <w:rFonts w:ascii="Times New Roman" w:hAnsi="Times New Roman" w:cs="Times New Roman"/>
          <w:szCs w:val="24"/>
        </w:rPr>
        <w:t xml:space="preserve"> о структуре собственников/бенефициаров (Приложение №3),</w:t>
      </w:r>
    </w:p>
    <w:p w:rsidR="00000000" w:rsidRDefault="003B2314">
      <w:pPr>
        <w:ind w:left="-142" w:firstLine="142"/>
        <w:jc w:val="both"/>
        <w:rPr>
          <w:rFonts w:ascii="Times New Roman" w:hAnsi="Times New Roman" w:cs="Times New Roman"/>
          <w:szCs w:val="24"/>
          <w:shd w:val="clear" w:color="auto" w:fill="FFFF00"/>
        </w:rPr>
      </w:pPr>
      <w:r>
        <w:rPr>
          <w:rFonts w:ascii="Times New Roman" w:hAnsi="Times New Roman" w:cs="Times New Roman"/>
          <w:szCs w:val="24"/>
        </w:rPr>
        <w:tab/>
        <w:t>9.7.4. Форма письменного согласия собственников/бенефициаров, являющихся физическими лицами (Приложение №4).</w:t>
      </w:r>
    </w:p>
    <w:p w:rsidR="00000000" w:rsidRDefault="003B2314">
      <w:pPr>
        <w:ind w:left="-142" w:firstLine="142"/>
        <w:jc w:val="both"/>
        <w:rPr>
          <w:rFonts w:ascii="Times New Roman" w:hAnsi="Times New Roman" w:cs="Times New Roman"/>
          <w:szCs w:val="24"/>
          <w:shd w:val="clear" w:color="auto" w:fill="FFFF00"/>
        </w:rPr>
      </w:pPr>
    </w:p>
    <w:p w:rsidR="00000000" w:rsidRDefault="003B2314">
      <w:pPr>
        <w:ind w:left="-142" w:firstLine="142"/>
        <w:jc w:val="center"/>
      </w:pPr>
      <w:r>
        <w:rPr>
          <w:rFonts w:ascii="Times New Roman" w:hAnsi="Times New Roman" w:cs="Times New Roman"/>
          <w:b/>
          <w:bCs/>
          <w:color w:val="000000"/>
          <w:spacing w:val="9"/>
          <w:szCs w:val="24"/>
        </w:rPr>
        <w:t xml:space="preserve">10. </w:t>
      </w:r>
      <w:r>
        <w:rPr>
          <w:rFonts w:ascii="Times New Roman" w:hAnsi="Times New Roman" w:cs="Times New Roman"/>
          <w:b/>
          <w:szCs w:val="24"/>
        </w:rPr>
        <w:t>АДРЕСА, РЕКВИЗИТЫ И ПОДПИСИ СТОРОН</w:t>
      </w:r>
    </w:p>
    <w:tbl>
      <w:tblPr>
        <w:tblW w:w="0" w:type="auto"/>
        <w:tblInd w:w="-176" w:type="dxa"/>
        <w:tblLayout w:type="fixed"/>
        <w:tblCellMar>
          <w:top w:w="108" w:type="dxa"/>
          <w:bottom w:w="108" w:type="dxa"/>
        </w:tblCellMar>
        <w:tblLook w:val="0000"/>
      </w:tblPr>
      <w:tblGrid>
        <w:gridCol w:w="4896"/>
        <w:gridCol w:w="4993"/>
        <w:gridCol w:w="10"/>
      </w:tblGrid>
      <w:tr w:rsidR="00000000">
        <w:trPr>
          <w:trHeight w:val="288"/>
        </w:trPr>
        <w:tc>
          <w:tcPr>
            <w:tcW w:w="4896" w:type="dxa"/>
            <w:shd w:val="clear" w:color="auto" w:fill="auto"/>
            <w:vAlign w:val="center"/>
          </w:tcPr>
          <w:p w:rsidR="00000000" w:rsidRDefault="003B2314">
            <w:pPr>
              <w:autoSpaceDE w:val="0"/>
              <w:snapToGrid w:val="0"/>
              <w:jc w:val="center"/>
            </w:pPr>
          </w:p>
          <w:p w:rsidR="00000000" w:rsidRDefault="003B2314">
            <w:pPr>
              <w:autoSpaceDE w:val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ЛИЦЕНЗИАТ:</w:t>
            </w:r>
          </w:p>
          <w:p w:rsidR="00000000" w:rsidRDefault="003B2314">
            <w:pPr>
              <w:autoSpaceDE w:val="0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003" w:type="dxa"/>
            <w:gridSpan w:val="2"/>
            <w:shd w:val="clear" w:color="auto" w:fill="auto"/>
            <w:vAlign w:val="center"/>
          </w:tcPr>
          <w:p w:rsidR="00000000" w:rsidRDefault="003B2314">
            <w:pPr>
              <w:autoSpaceDE w:val="0"/>
              <w:jc w:val="center"/>
            </w:pPr>
            <w:r>
              <w:rPr>
                <w:rFonts w:ascii="Times New Roman" w:hAnsi="Times New Roman" w:cs="Times New Roman"/>
                <w:b/>
                <w:szCs w:val="24"/>
              </w:rPr>
              <w:t>ЛИЦЕНЗИАР:</w:t>
            </w:r>
          </w:p>
        </w:tc>
      </w:tr>
      <w:tr w:rsidR="000000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085"/>
        </w:trPr>
        <w:tc>
          <w:tcPr>
            <w:tcW w:w="4896" w:type="dxa"/>
            <w:shd w:val="clear" w:color="auto" w:fill="auto"/>
          </w:tcPr>
          <w:p w:rsidR="00000000" w:rsidRDefault="003B231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ПАО "МРСК Центра"</w:t>
            </w:r>
          </w:p>
          <w:p w:rsidR="00000000" w:rsidRDefault="003B231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(Филиа</w:t>
            </w:r>
            <w:r>
              <w:rPr>
                <w:rFonts w:ascii="Times New Roman" w:hAnsi="Times New Roman" w:cs="Times New Roman"/>
                <w:szCs w:val="24"/>
              </w:rPr>
              <w:t>л ПАО «МРСК Центра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«Ярэнерго»)</w:t>
            </w:r>
          </w:p>
          <w:p w:rsidR="00000000" w:rsidRDefault="003B231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000000" w:rsidRDefault="003B2314">
            <w:pPr>
              <w:widowControl w:val="0"/>
              <w:autoSpaceDE w:val="0"/>
              <w:ind w:firstLine="6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Место нахождения юридического лица:</w:t>
            </w:r>
          </w:p>
          <w:p w:rsidR="00000000" w:rsidRDefault="003B2314">
            <w:pPr>
              <w:widowControl w:val="0"/>
              <w:autoSpaceDE w:val="0"/>
              <w:ind w:firstLine="6"/>
              <w:jc w:val="both"/>
              <w:rPr>
                <w:rFonts w:ascii="Times New Roman" w:hAnsi="Times New Roman" w:cs="Times New Roman"/>
                <w:szCs w:val="24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9899"/>
            </w:tblGrid>
            <w:tr w:rsidR="00000000">
              <w:trPr>
                <w:trHeight w:val="366"/>
              </w:trPr>
              <w:tc>
                <w:tcPr>
                  <w:tcW w:w="9899" w:type="dxa"/>
                  <w:shd w:val="clear" w:color="auto" w:fill="auto"/>
                </w:tcPr>
                <w:p w:rsidR="00000000" w:rsidRDefault="003B2314">
                  <w:pPr>
                    <w:suppressAutoHyphens w:val="0"/>
                    <w:autoSpaceDE w:val="0"/>
                    <w:ind w:left="-30" w:right="315"/>
                    <w:jc w:val="both"/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127018, г. Москва, 2-я Ямская ул., д. 4</w:t>
                  </w:r>
                </w:p>
              </w:tc>
            </w:tr>
            <w:tr w:rsidR="00000000">
              <w:trPr>
                <w:trHeight w:val="1122"/>
              </w:trPr>
              <w:tc>
                <w:tcPr>
                  <w:tcW w:w="9899" w:type="dxa"/>
                  <w:shd w:val="clear" w:color="auto" w:fill="auto"/>
                </w:tcPr>
                <w:p w:rsidR="00000000" w:rsidRDefault="003B2314">
                  <w:pPr>
                    <w:suppressAutoHyphens w:val="0"/>
                    <w:ind w:right="109" w:firstLine="6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Адрес Филиала ПАО «МРСК Центра» -</w:t>
                  </w:r>
                </w:p>
                <w:p w:rsidR="00000000" w:rsidRDefault="003B2314">
                  <w:pPr>
                    <w:suppressAutoHyphens w:val="0"/>
                    <w:ind w:right="109" w:firstLine="6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Cs w:val="24"/>
                    </w:rPr>
                    <w:t xml:space="preserve">«Ярэнерго»: 150003, г. Ярославль, ул. Воинова, </w:t>
                  </w:r>
                </w:p>
                <w:p w:rsidR="00000000" w:rsidRDefault="003B2314" w:rsidP="001B6D91">
                  <w:pPr>
                    <w:ind w:firstLine="6"/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д. 12</w:t>
                  </w:r>
                </w:p>
              </w:tc>
            </w:tr>
          </w:tbl>
          <w:p w:rsidR="00000000" w:rsidRDefault="003B2314">
            <w:pPr>
              <w:ind w:right="109" w:firstLine="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ИНН/КПП: 690167107 / 760602001</w:t>
            </w:r>
          </w:p>
          <w:p w:rsidR="00000000" w:rsidRDefault="003B2314">
            <w:pPr>
              <w:ind w:right="109" w:firstLine="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р/с: 40702810777020004</w:t>
            </w:r>
            <w:r>
              <w:rPr>
                <w:rFonts w:ascii="Times New Roman" w:hAnsi="Times New Roman" w:cs="Times New Roman"/>
                <w:szCs w:val="24"/>
              </w:rPr>
              <w:t xml:space="preserve">402 в Северный банк Сбербанка России,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. Ярославль</w:t>
            </w: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БИК: </w:t>
            </w:r>
            <w:r>
              <w:rPr>
                <w:rFonts w:ascii="Times New Roman" w:hAnsi="Times New Roman" w:cs="Times New Roman"/>
                <w:szCs w:val="24"/>
              </w:rPr>
              <w:t>047888670</w:t>
            </w:r>
          </w:p>
          <w:p w:rsidR="00000000" w:rsidRDefault="003B2314">
            <w:pPr>
              <w:ind w:right="109" w:firstLine="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к/с:  </w:t>
            </w:r>
            <w:r>
              <w:rPr>
                <w:rFonts w:ascii="Times New Roman" w:hAnsi="Times New Roman" w:cs="Times New Roman"/>
                <w:szCs w:val="24"/>
              </w:rPr>
              <w:t>30101810500000000670</w:t>
            </w: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ОКПО/ОГРН/ОКАТО: 75720657 / 1046900099498 / 78401380000</w:t>
            </w:r>
          </w:p>
        </w:tc>
        <w:tc>
          <w:tcPr>
            <w:tcW w:w="5003" w:type="dxa"/>
            <w:gridSpan w:val="2"/>
            <w:shd w:val="clear" w:color="auto" w:fill="auto"/>
          </w:tcPr>
          <w:p w:rsidR="00000000" w:rsidRDefault="003B231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ООО "Адепт"</w:t>
            </w:r>
          </w:p>
          <w:p w:rsidR="00000000" w:rsidRDefault="003B231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000000" w:rsidRDefault="003B231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000000" w:rsidRDefault="003B2314">
            <w:pPr>
              <w:widowControl w:val="0"/>
              <w:autoSpaceDE w:val="0"/>
              <w:ind w:firstLine="6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Место нахождения юридического лица:</w:t>
            </w:r>
          </w:p>
          <w:p w:rsidR="00000000" w:rsidRDefault="003B2314">
            <w:pPr>
              <w:widowControl w:val="0"/>
              <w:autoSpaceDE w:val="0"/>
              <w:ind w:firstLine="6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000000" w:rsidRDefault="003B2314">
            <w:pPr>
              <w:ind w:firstLine="6"/>
            </w:pPr>
            <w:r>
              <w:rPr>
                <w:rFonts w:ascii="Times New Roman" w:hAnsi="Times New Roman" w:cs="Times New Roman"/>
                <w:szCs w:val="24"/>
              </w:rPr>
              <w:t xml:space="preserve">603057, г. Н.Новгород, пр. Гагарина, д. 50, корп.9,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оф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Cs w:val="24"/>
              </w:rPr>
              <w:t>406</w:t>
            </w:r>
          </w:p>
          <w:p w:rsidR="00000000" w:rsidRDefault="003B2314">
            <w:pPr>
              <w:ind w:firstLine="6"/>
            </w:pPr>
          </w:p>
          <w:p w:rsidR="00000000" w:rsidRDefault="003B2314">
            <w:pPr>
              <w:ind w:firstLine="6"/>
            </w:pPr>
          </w:p>
          <w:p w:rsidR="00000000" w:rsidRDefault="003B2314">
            <w:pPr>
              <w:ind w:firstLine="6"/>
            </w:pP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ИНН/КПП: 5262133261/526201001</w:t>
            </w: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р/с:  40702810542050005196 в  Волго-Вятский банк Сбербанка России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. Н. Новгород</w:t>
            </w: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БИК: 042202603</w:t>
            </w: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к/с:  3010181090000000005196</w:t>
            </w: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ОКПО/ОГРН/ОКАТО: 75675738/</w:t>
            </w: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1045207874920/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4"/>
              </w:rPr>
              <w:t>22401379000</w:t>
            </w: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000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0" w:type="dxa"/>
          <w:trHeight w:val="641"/>
        </w:trPr>
        <w:tc>
          <w:tcPr>
            <w:tcW w:w="4896" w:type="dxa"/>
            <w:shd w:val="clear" w:color="auto" w:fill="auto"/>
          </w:tcPr>
          <w:p w:rsidR="00000000" w:rsidRDefault="003B2314">
            <w:pPr>
              <w:pStyle w:val="af0"/>
              <w:ind w:firstLine="0"/>
              <w:jc w:val="left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Заместителя генерального директора – д</w:t>
            </w:r>
            <w:r>
              <w:rPr>
                <w:rFonts w:ascii="Times New Roman" w:hAnsi="Times New Roman" w:cs="Times New Roman"/>
                <w:szCs w:val="24"/>
              </w:rPr>
              <w:t xml:space="preserve">иректора филиала ПАО «МРСК Центра» - «Ярэнерго» 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___________________ Корнилов А. А.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                 </w:t>
            </w: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Cs w:val="24"/>
              </w:rPr>
              <w:t xml:space="preserve">М.П.   «_____» _____________20___г.                     </w:t>
            </w:r>
          </w:p>
        </w:tc>
        <w:tc>
          <w:tcPr>
            <w:tcW w:w="4993" w:type="dxa"/>
            <w:shd w:val="clear" w:color="auto" w:fill="auto"/>
          </w:tcPr>
          <w:p w:rsidR="00000000" w:rsidRDefault="003B2314">
            <w:pPr>
              <w:snapToGrid w:val="0"/>
              <w:rPr>
                <w:rFonts w:ascii="Times New Roman" w:hAnsi="Times New Roman" w:cs="Times New Roman"/>
                <w:szCs w:val="24"/>
              </w:rPr>
            </w:pP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Заместитель директора ООО «Адепт»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  <w:p w:rsidR="00000000" w:rsidRDefault="003B2314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  <w:p w:rsidR="00000000" w:rsidRDefault="003B2314" w:rsidP="001B6D91">
            <w:pPr>
              <w:ind w:firstLine="6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______________________Будруева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С. В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      </w:t>
            </w:r>
          </w:p>
          <w:p w:rsidR="00000000" w:rsidRDefault="003B2314">
            <w:pPr>
              <w:ind w:firstLine="6"/>
            </w:pPr>
            <w:r>
              <w:rPr>
                <w:rFonts w:ascii="Times New Roman" w:hAnsi="Times New Roman" w:cs="Times New Roman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Cs w:val="24"/>
              </w:rPr>
              <w:t xml:space="preserve">М.П.   «_____» _____________20___г.                     </w:t>
            </w:r>
          </w:p>
        </w:tc>
      </w:tr>
    </w:tbl>
    <w:p w:rsidR="00000000" w:rsidRDefault="003B2314">
      <w:pPr>
        <w:shd w:val="clear" w:color="auto" w:fill="FFFFFF"/>
        <w:spacing w:before="19" w:line="235" w:lineRule="exact"/>
        <w:jc w:val="both"/>
        <w:rPr>
          <w:shd w:val="clear" w:color="auto" w:fill="FFFF00"/>
        </w:rPr>
      </w:pPr>
    </w:p>
    <w:p w:rsidR="00000000" w:rsidRDefault="003B2314">
      <w:pPr>
        <w:shd w:val="clear" w:color="auto" w:fill="FFFFFF"/>
        <w:spacing w:before="19" w:line="235" w:lineRule="exact"/>
        <w:jc w:val="both"/>
        <w:rPr>
          <w:shd w:val="clear" w:color="auto" w:fill="FFFF00"/>
        </w:rPr>
      </w:pPr>
    </w:p>
    <w:p w:rsidR="00000000" w:rsidRDefault="003B2314">
      <w:pPr>
        <w:rPr>
          <w:lang w:val="en-US"/>
        </w:rPr>
      </w:pPr>
    </w:p>
    <w:p w:rsidR="00000000" w:rsidRDefault="003B2314">
      <w:pPr>
        <w:rPr>
          <w:lang w:val="en-US"/>
        </w:rPr>
      </w:pPr>
    </w:p>
    <w:p w:rsidR="00000000" w:rsidRDefault="003B2314"/>
    <w:p w:rsidR="001B6D91" w:rsidRDefault="001B6D91">
      <w:pPr>
        <w:suppressAutoHyphens w:val="0"/>
      </w:pPr>
      <w:r>
        <w:br w:type="page"/>
      </w:r>
    </w:p>
    <w:p w:rsidR="00000000" w:rsidRDefault="003B2314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Cs w:val="24"/>
        </w:rPr>
        <w:t xml:space="preserve">Приложение №1 к Лицензионному договору </w:t>
      </w:r>
    </w:p>
    <w:p w:rsidR="00000000" w:rsidRDefault="003B2314">
      <w:pPr>
        <w:widowControl w:val="0"/>
        <w:autoSpaceDE w:val="0"/>
        <w:ind w:firstLine="7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Cs w:val="24"/>
        </w:rPr>
        <w:t xml:space="preserve">         №</w:t>
      </w:r>
      <w:r>
        <w:rPr>
          <w:rFonts w:ascii="Times New Roman" w:hAnsi="Times New Roman" w:cs="Times New Roman"/>
          <w:szCs w:val="24"/>
        </w:rPr>
        <w:t>______________ от «__» ________ 20__ г.</w:t>
      </w:r>
    </w:p>
    <w:p w:rsidR="00000000" w:rsidRDefault="003B2314">
      <w:pPr>
        <w:widowControl w:val="0"/>
        <w:autoSpaceDE w:val="0"/>
        <w:jc w:val="both"/>
        <w:rPr>
          <w:rFonts w:ascii="Times New Roman" w:hAnsi="Times New Roman" w:cs="Times New Roman"/>
          <w:szCs w:val="24"/>
        </w:rPr>
      </w:pPr>
    </w:p>
    <w:p w:rsidR="00000000" w:rsidRDefault="003B2314">
      <w:pPr>
        <w:widowControl w:val="0"/>
        <w:autoSpaceDE w:val="0"/>
        <w:jc w:val="both"/>
        <w:rPr>
          <w:rFonts w:ascii="Times New Roman" w:hAnsi="Times New Roman" w:cs="Times New Roman"/>
          <w:szCs w:val="24"/>
        </w:rPr>
      </w:pPr>
    </w:p>
    <w:p w:rsidR="00000000" w:rsidRDefault="003B2314">
      <w:pPr>
        <w:overflowPunct w:val="0"/>
        <w:autoSpaceDE w:val="0"/>
        <w:spacing w:line="276" w:lineRule="auto"/>
        <w:ind w:right="-1"/>
        <w:jc w:val="center"/>
        <w:textAlignment w:val="baseline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pacing w:val="20"/>
          <w:szCs w:val="24"/>
        </w:rPr>
        <w:t>СПЕЦИФИКАЦИЯ</w:t>
      </w:r>
    </w:p>
    <w:p w:rsidR="00000000" w:rsidRDefault="003B2314">
      <w:pPr>
        <w:overflowPunct w:val="0"/>
        <w:autoSpaceDE w:val="0"/>
        <w:spacing w:line="276" w:lineRule="auto"/>
        <w:ind w:right="-1"/>
        <w:jc w:val="center"/>
        <w:textAlignment w:val="baseline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к Лицензионному договору № _______________ от «__» _________ 20__ г.</w:t>
      </w:r>
    </w:p>
    <w:p w:rsidR="00000000" w:rsidRDefault="003B2314">
      <w:pPr>
        <w:overflowPunct w:val="0"/>
        <w:autoSpaceDE w:val="0"/>
        <w:textAlignment w:val="baseline"/>
        <w:rPr>
          <w:rFonts w:ascii="Times New Roman" w:hAnsi="Times New Roman" w:cs="Times New Roman"/>
          <w:szCs w:val="24"/>
        </w:rPr>
      </w:pPr>
    </w:p>
    <w:tbl>
      <w:tblPr>
        <w:tblW w:w="0" w:type="auto"/>
        <w:tblInd w:w="-196" w:type="dxa"/>
        <w:tblLayout w:type="fixed"/>
        <w:tblLook w:val="0000"/>
      </w:tblPr>
      <w:tblGrid>
        <w:gridCol w:w="1815"/>
        <w:gridCol w:w="1446"/>
        <w:gridCol w:w="1843"/>
        <w:gridCol w:w="1559"/>
        <w:gridCol w:w="1843"/>
        <w:gridCol w:w="1599"/>
      </w:tblGrid>
      <w:tr w:rsidR="00000000">
        <w:trPr>
          <w:trHeight w:val="759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3B2314">
            <w:pPr>
              <w:overflowPunct w:val="0"/>
              <w:autoSpaceDE w:val="0"/>
              <w:ind w:left="-49" w:right="-108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Наименование программы ЭВМ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3B2314">
            <w:pPr>
              <w:overflowPunct w:val="0"/>
              <w:autoSpaceDE w:val="0"/>
              <w:ind w:left="-108" w:right="-108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</w:rPr>
              <w:t>Количествово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</w:rPr>
              <w:t xml:space="preserve"> пользователей/</w:t>
            </w:r>
          </w:p>
          <w:p w:rsidR="00000000" w:rsidRDefault="003B2314">
            <w:pPr>
              <w:overflowPunct w:val="0"/>
              <w:autoSpaceDE w:val="0"/>
              <w:ind w:left="-108" w:right="-108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</w:rPr>
              <w:t>инсталяций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</w:rPr>
              <w:t>/</w:t>
            </w:r>
          </w:p>
          <w:p w:rsidR="00000000" w:rsidRDefault="003B2314">
            <w:pPr>
              <w:overflowPunct w:val="0"/>
              <w:autoSpaceDE w:val="0"/>
              <w:ind w:left="-108" w:right="-108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рабочих мест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3B2314">
            <w:pPr>
              <w:overflowPunct w:val="0"/>
              <w:autoSpaceDE w:val="0"/>
              <w:ind w:left="-49" w:right="-108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Срок, на который передаются</w:t>
            </w:r>
          </w:p>
          <w:p w:rsidR="00000000" w:rsidRDefault="003B2314">
            <w:pPr>
              <w:overflowPunct w:val="0"/>
              <w:autoSpaceDE w:val="0"/>
              <w:ind w:left="-49" w:right="-108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права исполь</w:t>
            </w:r>
            <w:r>
              <w:rPr>
                <w:rFonts w:ascii="Times New Roman" w:hAnsi="Times New Roman" w:cs="Times New Roman"/>
                <w:b/>
                <w:sz w:val="20"/>
              </w:rPr>
              <w:t>зования программы ЭВМ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3B2314">
            <w:pPr>
              <w:overflowPunct w:val="0"/>
              <w:autoSpaceDE w:val="0"/>
              <w:ind w:left="-118" w:right="-108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Территория использова</w:t>
            </w:r>
            <w:r>
              <w:rPr>
                <w:rFonts w:ascii="Times New Roman" w:hAnsi="Times New Roman" w:cs="Times New Roman"/>
                <w:b/>
                <w:sz w:val="20"/>
              </w:rPr>
              <w:softHyphen/>
              <w:t>ния программы ЭВМ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overflowPunct w:val="0"/>
              <w:autoSpaceDE w:val="0"/>
              <w:ind w:left="34" w:right="34" w:hanging="34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Вознаграж</w:t>
            </w:r>
            <w:r>
              <w:rPr>
                <w:rFonts w:ascii="Times New Roman" w:hAnsi="Times New Roman" w:cs="Times New Roman"/>
                <w:b/>
                <w:sz w:val="20"/>
              </w:rPr>
              <w:softHyphen/>
              <w:t>дение (стоимость) за единицу, в рублях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3B2314">
            <w:pPr>
              <w:overflowPunct w:val="0"/>
              <w:autoSpaceDE w:val="0"/>
              <w:ind w:left="-137" w:right="-142"/>
              <w:jc w:val="center"/>
              <w:textAlignment w:val="baseline"/>
            </w:pPr>
            <w:r>
              <w:rPr>
                <w:rFonts w:ascii="Times New Roman" w:hAnsi="Times New Roman" w:cs="Times New Roman"/>
                <w:b/>
                <w:sz w:val="20"/>
              </w:rPr>
              <w:t>Общее вознагражде</w:t>
            </w:r>
            <w:r>
              <w:rPr>
                <w:rFonts w:ascii="Times New Roman" w:hAnsi="Times New Roman" w:cs="Times New Roman"/>
                <w:b/>
                <w:sz w:val="20"/>
              </w:rPr>
              <w:softHyphen/>
              <w:t xml:space="preserve">ние (стоимость), в рублях </w:t>
            </w:r>
          </w:p>
        </w:tc>
      </w:tr>
      <w:tr w:rsidR="00000000" w:rsidRPr="001B6D91">
        <w:trPr>
          <w:trHeight w:val="759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1B6D91" w:rsidRDefault="003B2314">
            <w:pPr>
              <w:overflowPunct w:val="0"/>
              <w:autoSpaceDE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szCs w:val="24"/>
              </w:rPr>
            </w:pPr>
          </w:p>
          <w:p w:rsidR="00000000" w:rsidRPr="001B6D91" w:rsidRDefault="003B2314">
            <w:pPr>
              <w:overflowPunct w:val="0"/>
              <w:autoSpaceDE w:val="0"/>
              <w:jc w:val="center"/>
              <w:textAlignment w:val="baseline"/>
              <w:rPr>
                <w:rFonts w:ascii="Times New Roman" w:hAnsi="Times New Roman" w:cs="Times New Roman"/>
                <w:szCs w:val="24"/>
              </w:rPr>
            </w:pPr>
            <w:r w:rsidRPr="001B6D91">
              <w:rPr>
                <w:rFonts w:ascii="Times New Roman" w:hAnsi="Times New Roman" w:cs="Times New Roman"/>
                <w:szCs w:val="24"/>
              </w:rPr>
              <w:t>Лицензия на использование программы для ЭВМ «Адепт: Проект»</w:t>
            </w:r>
          </w:p>
          <w:p w:rsidR="00000000" w:rsidRPr="001B6D91" w:rsidRDefault="003B2314">
            <w:pPr>
              <w:overflowPunct w:val="0"/>
              <w:autoSpaceDE w:val="0"/>
              <w:jc w:val="center"/>
              <w:textAlignment w:val="baseline"/>
              <w:rPr>
                <w:rFonts w:ascii="Times New Roman" w:hAnsi="Times New Roman" w:cs="Times New Roman"/>
                <w:szCs w:val="24"/>
              </w:rPr>
            </w:pPr>
            <w:r w:rsidRPr="001B6D9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1B6D91">
              <w:rPr>
                <w:rFonts w:ascii="Times New Roman" w:hAnsi="Times New Roman" w:cs="Times New Roman"/>
                <w:szCs w:val="24"/>
              </w:rPr>
              <w:t>( на 1 год)</w:t>
            </w:r>
          </w:p>
          <w:p w:rsidR="00000000" w:rsidRPr="001B6D91" w:rsidRDefault="003B2314">
            <w:pPr>
              <w:overflowPunct w:val="0"/>
              <w:autoSpaceDE w:val="0"/>
              <w:jc w:val="center"/>
              <w:textAlignment w:val="baseline"/>
              <w:rPr>
                <w:rFonts w:ascii="Times New Roman" w:hAnsi="Times New Roman" w:cs="Times New Roman"/>
                <w:szCs w:val="24"/>
              </w:rPr>
            </w:pPr>
            <w:r w:rsidRPr="001B6D91">
              <w:rPr>
                <w:rFonts w:ascii="Times New Roman" w:hAnsi="Times New Roman" w:cs="Times New Roman"/>
                <w:szCs w:val="24"/>
              </w:rPr>
              <w:t>Основное рабочее место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1B6D91" w:rsidRDefault="003B2314">
            <w:pPr>
              <w:overflowPunct w:val="0"/>
              <w:autoSpaceDE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szCs w:val="24"/>
              </w:rPr>
            </w:pPr>
          </w:p>
          <w:p w:rsidR="00000000" w:rsidRPr="001B6D91" w:rsidRDefault="003B2314">
            <w:pPr>
              <w:overflowPunct w:val="0"/>
              <w:autoSpaceDE w:val="0"/>
              <w:jc w:val="center"/>
              <w:textAlignment w:val="baseline"/>
              <w:rPr>
                <w:rFonts w:ascii="Times New Roman" w:hAnsi="Times New Roman" w:cs="Times New Roman"/>
                <w:szCs w:val="24"/>
              </w:rPr>
            </w:pPr>
            <w:r w:rsidRPr="001B6D9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1B6D91" w:rsidRDefault="003B2314">
            <w:pPr>
              <w:overflowPunct w:val="0"/>
              <w:autoSpaceDE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szCs w:val="24"/>
              </w:rPr>
            </w:pPr>
          </w:p>
          <w:p w:rsidR="00000000" w:rsidRPr="001B6D91" w:rsidRDefault="003B2314">
            <w:pPr>
              <w:overflowPunct w:val="0"/>
              <w:autoSpaceDE w:val="0"/>
              <w:jc w:val="center"/>
              <w:textAlignment w:val="baseline"/>
              <w:rPr>
                <w:rFonts w:ascii="Times New Roman" w:hAnsi="Times New Roman" w:cs="Times New Roman"/>
                <w:szCs w:val="24"/>
              </w:rPr>
            </w:pPr>
            <w:r w:rsidRPr="001B6D91">
              <w:rPr>
                <w:rFonts w:ascii="Times New Roman" w:hAnsi="Times New Roman" w:cs="Times New Roman"/>
                <w:szCs w:val="24"/>
              </w:rPr>
              <w:t>1 год, версии, выпущенные в течение срока действия Лицензии, не ограничены в праве на использование Лицензиатом</w:t>
            </w:r>
          </w:p>
          <w:p w:rsidR="00000000" w:rsidRPr="001B6D91" w:rsidRDefault="003B2314">
            <w:pPr>
              <w:overflowPunct w:val="0"/>
              <w:autoSpaceDE w:val="0"/>
              <w:jc w:val="center"/>
              <w:textAlignment w:val="baseline"/>
              <w:rPr>
                <w:rFonts w:ascii="Times New Roman" w:hAnsi="Times New Roman" w:cs="Times New Roman"/>
                <w:szCs w:val="24"/>
              </w:rPr>
            </w:pPr>
            <w:r w:rsidRPr="001B6D91">
              <w:rPr>
                <w:rFonts w:ascii="Times New Roman" w:hAnsi="Times New Roman" w:cs="Times New Roman"/>
                <w:szCs w:val="24"/>
              </w:rPr>
              <w:t>(могут использоваться после окончания срока действия Лицензии)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1B6D91" w:rsidRDefault="003B2314">
            <w:pPr>
              <w:overflowPunct w:val="0"/>
              <w:autoSpaceDE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szCs w:val="24"/>
              </w:rPr>
            </w:pPr>
          </w:p>
          <w:p w:rsidR="00000000" w:rsidRPr="001B6D91" w:rsidRDefault="003B2314">
            <w:pPr>
              <w:overflowPunct w:val="0"/>
              <w:autoSpaceDE w:val="0"/>
              <w:jc w:val="center"/>
              <w:textAlignment w:val="baseline"/>
              <w:rPr>
                <w:rFonts w:ascii="Times New Roman" w:hAnsi="Times New Roman" w:cs="Times New Roman"/>
                <w:szCs w:val="24"/>
              </w:rPr>
            </w:pPr>
            <w:r w:rsidRPr="001B6D91">
              <w:rPr>
                <w:rFonts w:ascii="Times New Roman" w:hAnsi="Times New Roman" w:cs="Times New Roman"/>
                <w:szCs w:val="24"/>
              </w:rPr>
              <w:t>Город Ярославль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1B6D91" w:rsidRDefault="003B2314">
            <w:pPr>
              <w:overflowPunct w:val="0"/>
              <w:autoSpaceDE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szCs w:val="24"/>
              </w:rPr>
            </w:pPr>
          </w:p>
          <w:p w:rsidR="00000000" w:rsidRPr="001B6D91" w:rsidRDefault="003B2314">
            <w:pPr>
              <w:overflowPunct w:val="0"/>
              <w:autoSpaceDE w:val="0"/>
              <w:jc w:val="center"/>
              <w:textAlignment w:val="baseline"/>
              <w:rPr>
                <w:rFonts w:ascii="Times New Roman" w:hAnsi="Times New Roman" w:cs="Times New Roman"/>
                <w:szCs w:val="24"/>
              </w:rPr>
            </w:pPr>
            <w:r w:rsidRPr="001B6D91">
              <w:rPr>
                <w:rFonts w:ascii="Times New Roman" w:hAnsi="Times New Roman" w:cs="Times New Roman"/>
                <w:szCs w:val="24"/>
              </w:rPr>
              <w:t>45000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Pr="001B6D91" w:rsidRDefault="003B2314">
            <w:pPr>
              <w:overflowPunct w:val="0"/>
              <w:autoSpaceDE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szCs w:val="24"/>
              </w:rPr>
            </w:pPr>
          </w:p>
          <w:p w:rsidR="00000000" w:rsidRPr="001B6D91" w:rsidRDefault="003B2314">
            <w:pPr>
              <w:overflowPunct w:val="0"/>
              <w:autoSpaceDE w:val="0"/>
              <w:jc w:val="center"/>
              <w:textAlignment w:val="baseline"/>
              <w:rPr>
                <w:rFonts w:ascii="Times New Roman" w:hAnsi="Times New Roman" w:cs="Times New Roman"/>
                <w:szCs w:val="24"/>
              </w:rPr>
            </w:pPr>
            <w:r w:rsidRPr="001B6D91">
              <w:rPr>
                <w:rFonts w:ascii="Times New Roman" w:hAnsi="Times New Roman" w:cs="Times New Roman"/>
                <w:szCs w:val="24"/>
              </w:rPr>
              <w:t>45000</w:t>
            </w:r>
          </w:p>
        </w:tc>
      </w:tr>
      <w:tr w:rsidR="00000000" w:rsidRPr="001B6D91">
        <w:trPr>
          <w:trHeight w:val="563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1B6D91" w:rsidRDefault="003B2314">
            <w:pPr>
              <w:overflowPunct w:val="0"/>
              <w:autoSpaceDE w:val="0"/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1B6D91">
              <w:rPr>
                <w:rFonts w:ascii="Times New Roman" w:hAnsi="Times New Roman" w:cs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1B6D91" w:rsidRDefault="003B2314">
            <w:pPr>
              <w:overflowPunct w:val="0"/>
              <w:autoSpaceDE w:val="0"/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1B6D91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1B6D91" w:rsidRDefault="003B2314">
            <w:pPr>
              <w:overflowPunct w:val="0"/>
              <w:autoSpaceDE w:val="0"/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1B6D91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1B6D91" w:rsidRDefault="003B2314">
            <w:pPr>
              <w:overflowPunct w:val="0"/>
              <w:autoSpaceDE w:val="0"/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  <w:shd w:val="clear" w:color="auto" w:fill="FFFF00"/>
              </w:rPr>
            </w:pPr>
            <w:r w:rsidRPr="001B6D91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1B6D91" w:rsidRDefault="003B2314">
            <w:pPr>
              <w:overflowPunct w:val="0"/>
              <w:autoSpaceDE w:val="0"/>
              <w:jc w:val="center"/>
              <w:textAlignment w:val="baseline"/>
              <w:rPr>
                <w:rFonts w:ascii="Times New Roman" w:hAnsi="Times New Roman" w:cs="Times New Roman"/>
                <w:szCs w:val="24"/>
              </w:rPr>
            </w:pPr>
            <w:r w:rsidRPr="001B6D91">
              <w:rPr>
                <w:rFonts w:ascii="Times New Roman" w:hAnsi="Times New Roman" w:cs="Times New Roman"/>
                <w:szCs w:val="24"/>
              </w:rPr>
              <w:t>45000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1B6D91" w:rsidRDefault="003B2314">
            <w:pPr>
              <w:overflowPunct w:val="0"/>
              <w:autoSpaceDE w:val="0"/>
              <w:jc w:val="center"/>
              <w:textAlignment w:val="baseline"/>
              <w:rPr>
                <w:rFonts w:ascii="Times New Roman" w:hAnsi="Times New Roman" w:cs="Times New Roman"/>
                <w:szCs w:val="24"/>
              </w:rPr>
            </w:pPr>
            <w:r w:rsidRPr="001B6D91">
              <w:rPr>
                <w:rFonts w:ascii="Times New Roman" w:hAnsi="Times New Roman" w:cs="Times New Roman"/>
                <w:szCs w:val="24"/>
              </w:rPr>
              <w:t>45000</w:t>
            </w:r>
          </w:p>
        </w:tc>
      </w:tr>
    </w:tbl>
    <w:p w:rsidR="00000000" w:rsidRPr="001B6D91" w:rsidRDefault="003B2314">
      <w:pPr>
        <w:overflowPunct w:val="0"/>
        <w:autoSpaceDE w:val="0"/>
        <w:spacing w:before="120"/>
        <w:jc w:val="both"/>
        <w:textAlignment w:val="baseline"/>
        <w:rPr>
          <w:rFonts w:ascii="Times New Roman" w:hAnsi="Times New Roman" w:cs="Times New Roman"/>
          <w:b/>
          <w:szCs w:val="24"/>
        </w:rPr>
      </w:pPr>
    </w:p>
    <w:p w:rsidR="00000000" w:rsidRDefault="003B2314">
      <w:pPr>
        <w:overflowPunct w:val="0"/>
        <w:autoSpaceDE w:val="0"/>
        <w:spacing w:before="120"/>
        <w:jc w:val="both"/>
        <w:textAlignment w:val="baseline"/>
        <w:rPr>
          <w:rFonts w:ascii="Times New Roman" w:hAnsi="Times New Roman" w:cs="Times New Roman"/>
          <w:szCs w:val="24"/>
        </w:rPr>
      </w:pPr>
      <w:r w:rsidRPr="001B6D91">
        <w:rPr>
          <w:rFonts w:ascii="Times New Roman" w:hAnsi="Times New Roman" w:cs="Times New Roman"/>
          <w:b/>
          <w:szCs w:val="24"/>
        </w:rPr>
        <w:t>ИТОГО: 45000</w:t>
      </w:r>
      <w:r w:rsidRPr="001B6D91">
        <w:rPr>
          <w:rFonts w:ascii="Times New Roman" w:hAnsi="Times New Roman" w:cs="Times New Roman"/>
          <w:szCs w:val="24"/>
        </w:rPr>
        <w:t xml:space="preserve"> (Сорок </w:t>
      </w:r>
      <w:r w:rsidRPr="001B6D91">
        <w:rPr>
          <w:rFonts w:ascii="Times New Roman" w:hAnsi="Times New Roman" w:cs="Times New Roman"/>
          <w:szCs w:val="24"/>
        </w:rPr>
        <w:t>пять тысяч) рублей 00 копеек, НДС не облагается.</w:t>
      </w:r>
    </w:p>
    <w:p w:rsidR="00000000" w:rsidRDefault="003B2314">
      <w:pPr>
        <w:overflowPunct w:val="0"/>
        <w:autoSpaceDE w:val="0"/>
        <w:spacing w:before="120"/>
        <w:jc w:val="both"/>
        <w:textAlignment w:val="baseline"/>
        <w:rPr>
          <w:rFonts w:ascii="Times New Roman" w:hAnsi="Times New Roman" w:cs="Times New Roman"/>
          <w:szCs w:val="24"/>
        </w:rPr>
      </w:pPr>
    </w:p>
    <w:p w:rsidR="00000000" w:rsidRDefault="003B2314">
      <w:pPr>
        <w:overflowPunct w:val="0"/>
        <w:autoSpaceDE w:val="0"/>
        <w:textAlignment w:val="baseline"/>
        <w:rPr>
          <w:rFonts w:ascii="Times New Roman" w:hAnsi="Times New Roman" w:cs="Times New Roman"/>
          <w:szCs w:val="24"/>
        </w:rPr>
      </w:pPr>
    </w:p>
    <w:tbl>
      <w:tblPr>
        <w:tblW w:w="0" w:type="auto"/>
        <w:tblLayout w:type="fixed"/>
        <w:tblLook w:val="0000"/>
      </w:tblPr>
      <w:tblGrid>
        <w:gridCol w:w="4956"/>
        <w:gridCol w:w="4723"/>
      </w:tblGrid>
      <w:tr w:rsidR="00000000">
        <w:trPr>
          <w:trHeight w:val="641"/>
        </w:trPr>
        <w:tc>
          <w:tcPr>
            <w:tcW w:w="4956" w:type="dxa"/>
            <w:shd w:val="clear" w:color="auto" w:fill="auto"/>
          </w:tcPr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От ЛИЦЕНЗИАТА:</w:t>
            </w: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szCs w:val="24"/>
              </w:rPr>
            </w:pPr>
          </w:p>
          <w:p w:rsidR="00000000" w:rsidRDefault="003B2314">
            <w:pPr>
              <w:pStyle w:val="af0"/>
              <w:ind w:firstLine="0"/>
              <w:jc w:val="left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Заместителя генерального директора – директора филиала ПАО «МРСК Центра» - «Ярэнерго» 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___________________ Корнилов А. А. 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       </w:t>
            </w: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Cs w:val="24"/>
              </w:rPr>
              <w:t>М.П.   «_____» _____________20___</w:t>
            </w:r>
            <w:r>
              <w:rPr>
                <w:rFonts w:ascii="Times New Roman" w:hAnsi="Times New Roman" w:cs="Times New Roman"/>
                <w:szCs w:val="24"/>
              </w:rPr>
              <w:t xml:space="preserve">г.                     </w:t>
            </w:r>
          </w:p>
        </w:tc>
        <w:tc>
          <w:tcPr>
            <w:tcW w:w="4723" w:type="dxa"/>
            <w:shd w:val="clear" w:color="auto" w:fill="auto"/>
          </w:tcPr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От ЛИЦЕНЗИАРА:</w:t>
            </w: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szCs w:val="24"/>
              </w:rPr>
            </w:pP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Заместитель директора ООО «Адепт»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szCs w:val="24"/>
              </w:rPr>
            </w:pP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_____________________ 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Будруева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С. В.</w:t>
            </w: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i/>
                <w:szCs w:val="24"/>
              </w:rPr>
            </w:pP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</w:t>
            </w: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  </w:t>
            </w:r>
          </w:p>
          <w:p w:rsidR="00000000" w:rsidRDefault="003B2314">
            <w:pPr>
              <w:ind w:firstLine="6"/>
            </w:pPr>
            <w:r>
              <w:rPr>
                <w:rFonts w:ascii="Times New Roman" w:hAnsi="Times New Roman" w:cs="Times New Roman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Cs w:val="24"/>
              </w:rPr>
              <w:t xml:space="preserve">М.П.   «_____» _____________20___г.                     </w:t>
            </w:r>
          </w:p>
        </w:tc>
      </w:tr>
    </w:tbl>
    <w:p w:rsidR="00000000" w:rsidRDefault="003B2314">
      <w:pPr>
        <w:rPr>
          <w:rFonts w:ascii="Times New Roman" w:hAnsi="Times New Roman" w:cs="Times New Roman"/>
          <w:b/>
          <w:i/>
          <w:szCs w:val="24"/>
        </w:rPr>
      </w:pPr>
    </w:p>
    <w:p w:rsidR="00000000" w:rsidRDefault="003B2314">
      <w:pPr>
        <w:rPr>
          <w:rFonts w:ascii="Times New Roman" w:hAnsi="Times New Roman" w:cs="Times New Roman"/>
          <w:b/>
          <w:i/>
          <w:szCs w:val="24"/>
        </w:rPr>
      </w:pPr>
    </w:p>
    <w:p w:rsidR="00000000" w:rsidRDefault="003B2314">
      <w:pPr>
        <w:rPr>
          <w:rFonts w:ascii="Times New Roman" w:hAnsi="Times New Roman" w:cs="Times New Roman"/>
          <w:b/>
          <w:i/>
          <w:szCs w:val="24"/>
        </w:rPr>
      </w:pPr>
    </w:p>
    <w:p w:rsidR="00000000" w:rsidRDefault="003B2314">
      <w:pPr>
        <w:rPr>
          <w:rFonts w:ascii="Times New Roman" w:hAnsi="Times New Roman" w:cs="Times New Roman"/>
          <w:b/>
          <w:i/>
          <w:szCs w:val="24"/>
        </w:rPr>
      </w:pPr>
    </w:p>
    <w:p w:rsidR="00000000" w:rsidRDefault="003B2314">
      <w:pPr>
        <w:rPr>
          <w:rFonts w:ascii="Times New Roman" w:hAnsi="Times New Roman" w:cs="Times New Roman"/>
          <w:b/>
          <w:i/>
          <w:szCs w:val="24"/>
        </w:rPr>
      </w:pPr>
    </w:p>
    <w:p w:rsidR="00000000" w:rsidRDefault="003B2314">
      <w:pPr>
        <w:rPr>
          <w:rFonts w:ascii="Times New Roman" w:hAnsi="Times New Roman" w:cs="Times New Roman"/>
          <w:b/>
          <w:i/>
          <w:szCs w:val="24"/>
        </w:rPr>
      </w:pPr>
    </w:p>
    <w:p w:rsidR="00000000" w:rsidRDefault="003B2314">
      <w:pPr>
        <w:rPr>
          <w:rFonts w:ascii="Times New Roman" w:hAnsi="Times New Roman" w:cs="Times New Roman"/>
          <w:b/>
          <w:i/>
          <w:szCs w:val="24"/>
        </w:rPr>
      </w:pPr>
    </w:p>
    <w:p w:rsidR="00000000" w:rsidRDefault="003B2314">
      <w:pPr>
        <w:rPr>
          <w:rFonts w:ascii="Times New Roman" w:hAnsi="Times New Roman" w:cs="Times New Roman"/>
          <w:b/>
          <w:i/>
          <w:szCs w:val="24"/>
        </w:rPr>
      </w:pPr>
    </w:p>
    <w:p w:rsidR="00000000" w:rsidRDefault="003B231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120"/>
        <w:ind w:left="283" w:firstLine="720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</w:t>
      </w:r>
    </w:p>
    <w:p w:rsidR="00000000" w:rsidRDefault="003B2314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Cs w:val="24"/>
        </w:rPr>
        <w:t>Приложение №2</w:t>
      </w:r>
      <w:r>
        <w:rPr>
          <w:rFonts w:ascii="Times New Roman" w:hAnsi="Times New Roman" w:cs="Times New Roman"/>
          <w:szCs w:val="24"/>
        </w:rPr>
        <w:t xml:space="preserve"> к Лицензионному дог</w:t>
      </w:r>
      <w:r>
        <w:rPr>
          <w:rFonts w:ascii="Times New Roman" w:hAnsi="Times New Roman" w:cs="Times New Roman"/>
          <w:szCs w:val="24"/>
        </w:rPr>
        <w:t xml:space="preserve">овору </w:t>
      </w:r>
    </w:p>
    <w:p w:rsidR="00000000" w:rsidRDefault="003B2314">
      <w:pPr>
        <w:widowControl w:val="0"/>
        <w:autoSpaceDE w:val="0"/>
        <w:ind w:firstLine="7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№</w:t>
      </w:r>
      <w:r>
        <w:rPr>
          <w:rFonts w:ascii="Times New Roman" w:hAnsi="Times New Roman" w:cs="Times New Roman"/>
          <w:szCs w:val="24"/>
        </w:rPr>
        <w:t>______________ от «__» ________ 20__ г.</w:t>
      </w:r>
    </w:p>
    <w:p w:rsidR="00000000" w:rsidRDefault="003B231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Cs w:val="24"/>
        </w:rPr>
      </w:pPr>
    </w:p>
    <w:p w:rsidR="00000000" w:rsidRDefault="003B2314">
      <w:pPr>
        <w:widowControl w:val="0"/>
        <w:autoSpaceDE w:val="0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Форму Акта приема-передачи неисключительных прав </w:t>
      </w:r>
    </w:p>
    <w:p w:rsidR="00000000" w:rsidRDefault="003B2314">
      <w:pPr>
        <w:widowControl w:val="0"/>
        <w:autoSpaceDE w:val="0"/>
        <w:jc w:val="both"/>
        <w:rPr>
          <w:rFonts w:ascii="Times New Roman" w:hAnsi="Times New Roman" w:cs="Times New Roman"/>
          <w:color w:val="000000"/>
          <w:spacing w:val="-6"/>
          <w:szCs w:val="25"/>
        </w:rPr>
      </w:pPr>
      <w:r>
        <w:rPr>
          <w:rFonts w:ascii="Times New Roman" w:hAnsi="Times New Roman" w:cs="Times New Roman"/>
          <w:b/>
          <w:szCs w:val="24"/>
        </w:rPr>
        <w:t>на программу для ЭВМ утверждаем:</w:t>
      </w:r>
    </w:p>
    <w:p w:rsidR="00000000" w:rsidRDefault="003B2314">
      <w:pPr>
        <w:tabs>
          <w:tab w:val="left" w:pos="1701"/>
        </w:tabs>
        <w:jc w:val="both"/>
        <w:rPr>
          <w:rFonts w:ascii="Times New Roman" w:hAnsi="Times New Roman" w:cs="Times New Roman"/>
          <w:color w:val="000000"/>
          <w:spacing w:val="-6"/>
          <w:szCs w:val="25"/>
        </w:rPr>
      </w:pPr>
    </w:p>
    <w:tbl>
      <w:tblPr>
        <w:tblW w:w="0" w:type="auto"/>
        <w:tblLayout w:type="fixed"/>
        <w:tblLook w:val="0000"/>
      </w:tblPr>
      <w:tblGrid>
        <w:gridCol w:w="4956"/>
        <w:gridCol w:w="4723"/>
      </w:tblGrid>
      <w:tr w:rsidR="00000000">
        <w:trPr>
          <w:trHeight w:val="641"/>
        </w:trPr>
        <w:tc>
          <w:tcPr>
            <w:tcW w:w="4956" w:type="dxa"/>
            <w:shd w:val="clear" w:color="auto" w:fill="auto"/>
          </w:tcPr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От ЛИЦЕНЗИАТА:</w:t>
            </w:r>
          </w:p>
          <w:p w:rsidR="00000000" w:rsidRDefault="003B2314">
            <w:pPr>
              <w:pStyle w:val="af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Заместителя генерального директора – директо</w:t>
            </w:r>
            <w:r>
              <w:rPr>
                <w:rFonts w:ascii="Times New Roman" w:hAnsi="Times New Roman" w:cs="Times New Roman"/>
                <w:szCs w:val="24"/>
              </w:rPr>
              <w:t xml:space="preserve">ра филиала ПАО «МРСК Центра» - «Ярэнерго» </w:t>
            </w:r>
          </w:p>
          <w:p w:rsidR="00000000" w:rsidRDefault="003B2314">
            <w:pPr>
              <w:pStyle w:val="af0"/>
              <w:ind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  <w:p w:rsidR="00000000" w:rsidRDefault="003B2314">
            <w:pPr>
              <w:pStyle w:val="af0"/>
              <w:ind w:firstLine="0"/>
              <w:jc w:val="left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______________________ Корнилов А. А.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  <w:p w:rsidR="00000000" w:rsidRDefault="003B2314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М.П.   «_____» _____________20___г.                     </w:t>
            </w:r>
          </w:p>
        </w:tc>
        <w:tc>
          <w:tcPr>
            <w:tcW w:w="4723" w:type="dxa"/>
            <w:shd w:val="clear" w:color="auto" w:fill="auto"/>
          </w:tcPr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От ЛИЦЕНЗИАРА: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Заместитель директора ООО «Адепт»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  <w:p w:rsidR="00000000" w:rsidRDefault="003B231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______________________Будруева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С. В.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</w:t>
            </w:r>
          </w:p>
          <w:p w:rsidR="00000000" w:rsidRDefault="003B2314">
            <w:r>
              <w:rPr>
                <w:rFonts w:ascii="Times New Roman" w:hAnsi="Times New Roman" w:cs="Times New Roman"/>
                <w:szCs w:val="24"/>
              </w:rPr>
              <w:t>М.П.   «</w:t>
            </w:r>
            <w:r>
              <w:rPr>
                <w:rFonts w:ascii="Times New Roman" w:hAnsi="Times New Roman" w:cs="Times New Roman"/>
                <w:szCs w:val="24"/>
              </w:rPr>
              <w:t xml:space="preserve">_____» _____________20___г.                     </w:t>
            </w:r>
          </w:p>
        </w:tc>
      </w:tr>
    </w:tbl>
    <w:p w:rsidR="00000000" w:rsidRDefault="003B2314">
      <w:pPr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b/>
          <w:szCs w:val="24"/>
        </w:rPr>
      </w:pPr>
    </w:p>
    <w:p w:rsidR="00000000" w:rsidRDefault="003B2314">
      <w:pPr>
        <w:overflowPunct w:val="0"/>
        <w:autoSpaceDE w:val="0"/>
        <w:spacing w:line="360" w:lineRule="auto"/>
        <w:jc w:val="center"/>
        <w:textAlignment w:val="baseline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АКТ</w:t>
      </w:r>
    </w:p>
    <w:p w:rsidR="00000000" w:rsidRDefault="003B2314">
      <w:pPr>
        <w:overflowPunct w:val="0"/>
        <w:autoSpaceDE w:val="0"/>
        <w:spacing w:line="360" w:lineRule="auto"/>
        <w:jc w:val="center"/>
        <w:textAlignment w:val="baseline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передачи неисключительных прав на программу для ЭВМ</w:t>
      </w:r>
    </w:p>
    <w:p w:rsidR="00000000" w:rsidRDefault="003B2314">
      <w:pPr>
        <w:overflowPunct w:val="0"/>
        <w:autoSpaceDE w:val="0"/>
        <w:spacing w:line="360" w:lineRule="auto"/>
        <w:jc w:val="center"/>
        <w:textAlignment w:val="baseline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по Лицензионному договору № _______________ от «___» _________ 20 __ г.</w:t>
      </w:r>
    </w:p>
    <w:p w:rsidR="00000000" w:rsidRDefault="003B2314">
      <w:pPr>
        <w:pStyle w:val="af0"/>
        <w:ind w:left="-180"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</w:t>
      </w:r>
      <w:proofErr w:type="gramStart"/>
      <w:r>
        <w:rPr>
          <w:rFonts w:ascii="Times New Roman" w:hAnsi="Times New Roman" w:cs="Times New Roman"/>
          <w:szCs w:val="24"/>
        </w:rPr>
        <w:t>_______________________________________________, именуемое в даль</w:t>
      </w:r>
      <w:r>
        <w:rPr>
          <w:rFonts w:ascii="Times New Roman" w:hAnsi="Times New Roman" w:cs="Times New Roman"/>
          <w:szCs w:val="24"/>
        </w:rPr>
        <w:t xml:space="preserve">нейшем «Лицензиар», в лице __________________________, действующего на основании ___________________________________________________, с одной стороны, и </w:t>
      </w:r>
      <w:proofErr w:type="gramEnd"/>
    </w:p>
    <w:p w:rsidR="00000000" w:rsidRDefault="003B2314">
      <w:pPr>
        <w:pStyle w:val="af0"/>
        <w:ind w:left="-180"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</w:t>
      </w:r>
      <w:r>
        <w:rPr>
          <w:rFonts w:ascii="Times New Roman" w:hAnsi="Times New Roman" w:cs="Times New Roman"/>
          <w:b/>
        </w:rPr>
        <w:t>Публичное акционерное общество «Межрегиональная распределительная сетевая компания Центра»</w:t>
      </w:r>
      <w:r>
        <w:rPr>
          <w:rFonts w:ascii="Times New Roman" w:hAnsi="Times New Roman" w:cs="Times New Roman"/>
          <w:b/>
          <w:szCs w:val="24"/>
        </w:rPr>
        <w:t>,</w:t>
      </w:r>
      <w:r>
        <w:rPr>
          <w:rFonts w:ascii="Times New Roman" w:hAnsi="Times New Roman" w:cs="Times New Roman"/>
          <w:szCs w:val="24"/>
        </w:rPr>
        <w:t xml:space="preserve"> именуемый в дальнейшем «Лицензиат», в лице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____________________________________, действующего на основании  _______________, с другой стороны, в дальнейшем именуемые Стороны,</w:t>
      </w:r>
      <w:r>
        <w:rPr>
          <w:rFonts w:ascii="Times New Roman" w:hAnsi="Times New Roman" w:cs="Times New Roman"/>
          <w:color w:val="000000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составили настоящий Акт о нижеследующем: </w:t>
      </w:r>
    </w:p>
    <w:p w:rsidR="00000000" w:rsidRDefault="003B2314">
      <w:pPr>
        <w:overflowPunct w:val="0"/>
        <w:autoSpaceDE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Cs w:val="24"/>
        </w:rPr>
        <w:t xml:space="preserve">        </w:t>
      </w:r>
      <w:r>
        <w:rPr>
          <w:rFonts w:ascii="Times New Roman" w:hAnsi="Times New Roman" w:cs="Times New Roman"/>
          <w:szCs w:val="24"/>
        </w:rPr>
        <w:t>Лицензиар передал, а Лицензиа</w:t>
      </w:r>
      <w:r>
        <w:rPr>
          <w:rFonts w:ascii="Times New Roman" w:hAnsi="Times New Roman" w:cs="Times New Roman"/>
          <w:szCs w:val="24"/>
        </w:rPr>
        <w:t>т принял неисключительные права использо</w:t>
      </w:r>
      <w:r>
        <w:rPr>
          <w:rFonts w:ascii="Times New Roman" w:hAnsi="Times New Roman" w:cs="Times New Roman"/>
          <w:szCs w:val="24"/>
        </w:rPr>
        <w:softHyphen/>
        <w:t>вания следующих программ для ЭВМ:</w:t>
      </w:r>
    </w:p>
    <w:tbl>
      <w:tblPr>
        <w:tblW w:w="0" w:type="auto"/>
        <w:tblInd w:w="-20" w:type="dxa"/>
        <w:tblLayout w:type="fixed"/>
        <w:tblLook w:val="0000"/>
      </w:tblPr>
      <w:tblGrid>
        <w:gridCol w:w="2235"/>
        <w:gridCol w:w="2268"/>
        <w:gridCol w:w="2976"/>
        <w:gridCol w:w="2308"/>
      </w:tblGrid>
      <w:tr w:rsidR="00000000">
        <w:trPr>
          <w:trHeight w:val="75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3B2314">
            <w:pPr>
              <w:overflowPunct w:val="0"/>
              <w:autoSpaceDE w:val="0"/>
              <w:ind w:left="-49" w:right="-108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Наименование программы ЭВМ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3B2314">
            <w:pPr>
              <w:overflowPunct w:val="0"/>
              <w:autoSpaceDE w:val="0"/>
              <w:ind w:left="-108" w:right="-108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</w:rPr>
              <w:t>Количествово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</w:rPr>
              <w:t xml:space="preserve"> пользователей/</w:t>
            </w:r>
          </w:p>
          <w:p w:rsidR="00000000" w:rsidRDefault="003B2314">
            <w:pPr>
              <w:overflowPunct w:val="0"/>
              <w:autoSpaceDE w:val="0"/>
              <w:ind w:left="-108" w:right="-108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</w:rPr>
              <w:t>инсталяций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</w:rPr>
              <w:t>/</w:t>
            </w:r>
          </w:p>
          <w:p w:rsidR="00000000" w:rsidRDefault="003B2314">
            <w:pPr>
              <w:overflowPunct w:val="0"/>
              <w:autoSpaceDE w:val="0"/>
              <w:ind w:left="-108" w:right="-108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рабочих мест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3B2314">
            <w:pPr>
              <w:overflowPunct w:val="0"/>
              <w:autoSpaceDE w:val="0"/>
              <w:ind w:left="-49" w:right="-108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Срок, на который передаются</w:t>
            </w:r>
          </w:p>
          <w:p w:rsidR="00000000" w:rsidRDefault="003B2314">
            <w:pPr>
              <w:overflowPunct w:val="0"/>
              <w:autoSpaceDE w:val="0"/>
              <w:ind w:left="-49" w:right="-108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права использования программы ЭВМ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3B2314">
            <w:pPr>
              <w:overflowPunct w:val="0"/>
              <w:autoSpaceDE w:val="0"/>
              <w:ind w:left="-118" w:right="-108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Территория </w:t>
            </w:r>
          </w:p>
          <w:p w:rsidR="00000000" w:rsidRDefault="003B2314">
            <w:pPr>
              <w:overflowPunct w:val="0"/>
              <w:autoSpaceDE w:val="0"/>
              <w:ind w:left="-118" w:right="-108"/>
              <w:jc w:val="center"/>
              <w:textAlignment w:val="baseline"/>
            </w:pPr>
            <w:r>
              <w:rPr>
                <w:rFonts w:ascii="Times New Roman" w:hAnsi="Times New Roman" w:cs="Times New Roman"/>
                <w:b/>
                <w:sz w:val="20"/>
              </w:rPr>
              <w:t>использова</w:t>
            </w:r>
            <w:r>
              <w:rPr>
                <w:rFonts w:ascii="Times New Roman" w:hAnsi="Times New Roman" w:cs="Times New Roman"/>
                <w:b/>
                <w:sz w:val="20"/>
              </w:rPr>
              <w:softHyphen/>
              <w:t>ния программы Э</w:t>
            </w:r>
            <w:r>
              <w:rPr>
                <w:rFonts w:ascii="Times New Roman" w:hAnsi="Times New Roman" w:cs="Times New Roman"/>
                <w:b/>
                <w:sz w:val="20"/>
              </w:rPr>
              <w:t>ВМ</w:t>
            </w:r>
          </w:p>
        </w:tc>
      </w:tr>
      <w:tr w:rsidR="00000000">
        <w:trPr>
          <w:trHeight w:val="36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overflowPunct w:val="0"/>
              <w:autoSpaceDE w:val="0"/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overflowPunct w:val="0"/>
              <w:autoSpaceDE w:val="0"/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overflowPunct w:val="0"/>
              <w:autoSpaceDE w:val="0"/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2314">
            <w:pPr>
              <w:overflowPunct w:val="0"/>
              <w:autoSpaceDE w:val="0"/>
              <w:jc w:val="center"/>
              <w:textAlignment w:val="baseline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</w:tr>
    </w:tbl>
    <w:p w:rsidR="00000000" w:rsidRDefault="003B2314">
      <w:pPr>
        <w:overflowPunct w:val="0"/>
        <w:autoSpaceDE w:val="0"/>
        <w:spacing w:line="360" w:lineRule="auto"/>
        <w:jc w:val="both"/>
        <w:textAlignment w:val="baseline"/>
        <w:rPr>
          <w:rFonts w:ascii="Times New Roman" w:hAnsi="Times New Roman" w:cs="Times New Roman"/>
          <w:szCs w:val="24"/>
        </w:rPr>
      </w:pPr>
    </w:p>
    <w:tbl>
      <w:tblPr>
        <w:tblW w:w="0" w:type="auto"/>
        <w:tblLayout w:type="fixed"/>
        <w:tblLook w:val="0000"/>
      </w:tblPr>
      <w:tblGrid>
        <w:gridCol w:w="4956"/>
        <w:gridCol w:w="4723"/>
      </w:tblGrid>
      <w:tr w:rsidR="00000000">
        <w:trPr>
          <w:trHeight w:val="641"/>
        </w:trPr>
        <w:tc>
          <w:tcPr>
            <w:tcW w:w="4956" w:type="dxa"/>
            <w:shd w:val="clear" w:color="auto" w:fill="auto"/>
          </w:tcPr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От ЛИЦЕНЗИАТА: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___________________________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(должность)</w:t>
            </w: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___________________________________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(Ф.И.О.)</w:t>
            </w:r>
            <w:r>
              <w:rPr>
                <w:rFonts w:ascii="Times New Roman" w:hAnsi="Times New Roman" w:cs="Times New Roman"/>
                <w:szCs w:val="24"/>
              </w:rPr>
              <w:t xml:space="preserve">              </w:t>
            </w: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М.П.   «_____» _____________20___г.                     </w:t>
            </w:r>
          </w:p>
        </w:tc>
        <w:tc>
          <w:tcPr>
            <w:tcW w:w="4723" w:type="dxa"/>
            <w:shd w:val="clear" w:color="auto" w:fill="auto"/>
          </w:tcPr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От ЛИЦЕНЗИАРА: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___________________________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(должность)</w:t>
            </w: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szCs w:val="24"/>
              </w:rPr>
              <w:t>___________________</w:t>
            </w:r>
          </w:p>
          <w:p w:rsidR="00000000" w:rsidRDefault="003B231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(Ф.И.О.)    </w:t>
            </w:r>
            <w:r>
              <w:rPr>
                <w:rFonts w:ascii="Times New Roman" w:hAnsi="Times New Roman" w:cs="Times New Roman"/>
                <w:szCs w:val="24"/>
              </w:rPr>
              <w:t xml:space="preserve">              </w:t>
            </w:r>
          </w:p>
          <w:p w:rsidR="00000000" w:rsidRDefault="003B2314">
            <w:pPr>
              <w:ind w:firstLine="6"/>
            </w:pPr>
            <w:r>
              <w:rPr>
                <w:rFonts w:ascii="Times New Roman" w:hAnsi="Times New Roman" w:cs="Times New Roman"/>
                <w:szCs w:val="24"/>
              </w:rPr>
              <w:t xml:space="preserve">М.П.   «_____» _____________20___г.                     </w:t>
            </w:r>
          </w:p>
        </w:tc>
      </w:tr>
    </w:tbl>
    <w:p w:rsidR="00000000" w:rsidRDefault="003B2314">
      <w:pPr>
        <w:sectPr w:rsidR="00000000">
          <w:headerReference w:type="default" r:id="rId7"/>
          <w:pgSz w:w="11906" w:h="16838"/>
          <w:pgMar w:top="695" w:right="851" w:bottom="1142" w:left="1701" w:header="270" w:footer="728" w:gutter="0"/>
          <w:cols w:space="720"/>
          <w:docGrid w:linePitch="600" w:charSpace="32768"/>
        </w:sectPr>
      </w:pPr>
    </w:p>
    <w:p w:rsidR="00000000" w:rsidRDefault="003B2314">
      <w:pPr>
        <w:rPr>
          <w:rFonts w:ascii="Times New Roman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Cs w:val="24"/>
        </w:rPr>
        <w:t xml:space="preserve">         </w:t>
      </w:r>
      <w:r>
        <w:rPr>
          <w:rFonts w:ascii="Times New Roman" w:hAnsi="Times New Roman" w:cs="Times New Roman"/>
          <w:szCs w:val="24"/>
        </w:rPr>
        <w:t xml:space="preserve">Приложение №3 к Лицензионному договору </w:t>
      </w:r>
    </w:p>
    <w:p w:rsidR="00000000" w:rsidRDefault="003B2314">
      <w:pPr>
        <w:widowControl w:val="0"/>
        <w:autoSpaceDE w:val="0"/>
        <w:ind w:firstLine="7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                      №</w:t>
      </w:r>
      <w:r>
        <w:rPr>
          <w:rFonts w:ascii="Times New Roman" w:hAnsi="Times New Roman" w:cs="Times New Roman"/>
          <w:szCs w:val="24"/>
        </w:rPr>
        <w:t>______________ от «__» ________ 20__ г.</w:t>
      </w:r>
    </w:p>
    <w:p w:rsidR="00000000" w:rsidRDefault="003B2314">
      <w:pPr>
        <w:rPr>
          <w:rFonts w:ascii="Times New Roman" w:hAnsi="Times New Roman" w:cs="Times New Roman"/>
          <w:szCs w:val="24"/>
        </w:rPr>
      </w:pPr>
    </w:p>
    <w:p w:rsidR="00000000" w:rsidRDefault="003B2314">
      <w:pPr>
        <w:keepNext/>
        <w:tabs>
          <w:tab w:val="left" w:pos="708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Формат предоставления информац</w:t>
      </w:r>
      <w:r>
        <w:rPr>
          <w:rFonts w:ascii="Times New Roman" w:hAnsi="Times New Roman" w:cs="Times New Roman"/>
          <w:b/>
          <w:bCs/>
          <w:sz w:val="28"/>
          <w:szCs w:val="24"/>
        </w:rPr>
        <w:t>ии  утверждаем:</w:t>
      </w:r>
    </w:p>
    <w:p w:rsidR="00000000" w:rsidRDefault="003B2314">
      <w:pPr>
        <w:rPr>
          <w:rFonts w:ascii="Times New Roman" w:hAnsi="Times New Roman" w:cs="Times New Roman"/>
          <w:szCs w:val="24"/>
        </w:rPr>
      </w:pPr>
    </w:p>
    <w:tbl>
      <w:tblPr>
        <w:tblW w:w="0" w:type="auto"/>
        <w:tblLayout w:type="fixed"/>
        <w:tblLook w:val="0000"/>
      </w:tblPr>
      <w:tblGrid>
        <w:gridCol w:w="4956"/>
        <w:gridCol w:w="4723"/>
      </w:tblGrid>
      <w:tr w:rsidR="00000000">
        <w:trPr>
          <w:trHeight w:val="641"/>
        </w:trPr>
        <w:tc>
          <w:tcPr>
            <w:tcW w:w="4956" w:type="dxa"/>
            <w:shd w:val="clear" w:color="auto" w:fill="auto"/>
          </w:tcPr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От ЛИЦЕНЗИАТА: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000000" w:rsidRDefault="003B2314">
            <w:pPr>
              <w:pStyle w:val="af0"/>
              <w:ind w:firstLine="0"/>
              <w:jc w:val="left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Заместителя генерального директора – директора филиала ПАО «МРСК Центра» - «Ярэнерго» 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___________________ Корнилов А. А.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  <w:p w:rsidR="00000000" w:rsidRDefault="003B2314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М.П.   «_____» _____________20___г.                          </w:t>
            </w:r>
          </w:p>
        </w:tc>
        <w:tc>
          <w:tcPr>
            <w:tcW w:w="4723" w:type="dxa"/>
            <w:shd w:val="clear" w:color="auto" w:fill="auto"/>
          </w:tcPr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От ЛИЦЕНЗИАРА: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Заместитель директора </w:t>
            </w:r>
            <w:r>
              <w:rPr>
                <w:rFonts w:ascii="Times New Roman" w:hAnsi="Times New Roman" w:cs="Times New Roman"/>
                <w:szCs w:val="24"/>
              </w:rPr>
              <w:t>ООО «Адепт»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  <w:p w:rsidR="00000000" w:rsidRDefault="003B2314"/>
          <w:p w:rsidR="00000000" w:rsidRDefault="003B2314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______________________Будруева</w:t>
            </w:r>
            <w:proofErr w:type="spellEnd"/>
            <w:r>
              <w:rPr>
                <w:rFonts w:ascii="Times New Roman" w:hAnsi="Times New Roman" w:cs="Times New Roman"/>
                <w:i/>
                <w:szCs w:val="24"/>
              </w:rPr>
              <w:t xml:space="preserve"> С. В.</w:t>
            </w:r>
            <w:r>
              <w:rPr>
                <w:rFonts w:ascii="Times New Roman" w:hAnsi="Times New Roman" w:cs="Times New Roman"/>
                <w:szCs w:val="24"/>
              </w:rPr>
              <w:t xml:space="preserve">      </w:t>
            </w:r>
          </w:p>
          <w:p w:rsidR="00000000" w:rsidRDefault="003B2314">
            <w:pPr>
              <w:rPr>
                <w:rFonts w:ascii="Times New Roman" w:hAnsi="Times New Roman" w:cs="Times New Roman"/>
                <w:szCs w:val="24"/>
              </w:rPr>
            </w:pPr>
          </w:p>
          <w:p w:rsidR="00000000" w:rsidRDefault="003B2314">
            <w:r>
              <w:rPr>
                <w:rFonts w:ascii="Times New Roman" w:hAnsi="Times New Roman" w:cs="Times New Roman"/>
                <w:szCs w:val="24"/>
              </w:rPr>
              <w:t xml:space="preserve">М.П.   «_____» _____________20___г.               </w:t>
            </w:r>
          </w:p>
        </w:tc>
      </w:tr>
    </w:tbl>
    <w:p w:rsidR="00000000" w:rsidRDefault="003B2314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tbl>
      <w:tblPr>
        <w:tblW w:w="0" w:type="auto"/>
        <w:tblInd w:w="-621" w:type="dxa"/>
        <w:tblLayout w:type="fixed"/>
        <w:tblLook w:val="000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57"/>
      </w:tblGrid>
      <w:tr w:rsidR="00000000">
        <w:trPr>
          <w:trHeight w:val="300"/>
        </w:trPr>
        <w:tc>
          <w:tcPr>
            <w:tcW w:w="1620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2314">
            <w:pPr>
              <w:snapToGri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олнению Договора)</w:t>
            </w: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00000">
        <w:trPr>
          <w:trHeight w:val="315"/>
        </w:trPr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2314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000000" w:rsidRDefault="003B2314">
            <w:pPr>
              <w:jc w:val="center"/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ле конечных)</w:t>
            </w:r>
          </w:p>
        </w:tc>
      </w:tr>
      <w:tr w:rsidR="00000000">
        <w:trPr>
          <w:trHeight w:val="12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ФИО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руководи-теля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(полностью)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Серия и номер документ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а,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-</w:t>
            </w: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ющего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</w:t>
            </w: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бенефициар/</w:t>
            </w: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компания (да/нет)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2314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000000" w:rsidRDefault="003B2314">
            <w:pPr>
              <w:jc w:val="center"/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документах (наименование, реквизиты и другие)</w:t>
            </w:r>
          </w:p>
        </w:tc>
      </w:tr>
      <w:tr w:rsidR="00000000">
        <w:trPr>
          <w:trHeight w:val="3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3B231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3B2314">
            <w:pPr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</w:tr>
    </w:tbl>
    <w:p w:rsidR="00000000" w:rsidRDefault="003B2314">
      <w:pPr>
        <w:rPr>
          <w:rFonts w:ascii="Times New Roman" w:eastAsia="Calibri" w:hAnsi="Times New Roman" w:cs="Times New Roman"/>
          <w:szCs w:val="24"/>
        </w:rPr>
      </w:pPr>
    </w:p>
    <w:p w:rsidR="00000000" w:rsidRDefault="003B2314">
      <w:pPr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b/>
          <w:szCs w:val="24"/>
        </w:rPr>
        <w:t xml:space="preserve">Руководитель:  </w:t>
      </w:r>
    </w:p>
    <w:p w:rsidR="00000000" w:rsidRDefault="003B2314">
      <w:pPr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_______________  </w:t>
      </w:r>
      <w:r>
        <w:rPr>
          <w:rFonts w:ascii="Times New Roman" w:eastAsia="Calibri" w:hAnsi="Times New Roman" w:cs="Times New Roman"/>
          <w:i/>
          <w:szCs w:val="24"/>
        </w:rPr>
        <w:t>(указывается Ф.И.О.)</w:t>
      </w:r>
    </w:p>
    <w:p w:rsidR="00000000" w:rsidRDefault="003B2314">
      <w:pPr>
        <w:spacing w:after="200"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eastAsia="Calibri" w:hAnsi="Times New Roman" w:cs="Times New Roman"/>
          <w:i/>
          <w:sz w:val="20"/>
        </w:rPr>
        <w:t xml:space="preserve">(подпись)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Cs w:val="24"/>
        </w:rPr>
        <w:t xml:space="preserve">«____» __________ 20 __ г. </w:t>
      </w:r>
      <w:r>
        <w:rPr>
          <w:rFonts w:ascii="Times New Roman" w:eastAsia="Calibri" w:hAnsi="Times New Roman" w:cs="Times New Roman"/>
          <w:i/>
          <w:szCs w:val="24"/>
        </w:rPr>
        <w:t>(указ</w:t>
      </w:r>
      <w:r>
        <w:rPr>
          <w:rFonts w:ascii="Times New Roman" w:eastAsia="Calibri" w:hAnsi="Times New Roman" w:cs="Times New Roman"/>
          <w:i/>
          <w:szCs w:val="24"/>
        </w:rPr>
        <w:t>ывается дата подписания)</w:t>
      </w:r>
    </w:p>
    <w:p w:rsidR="00000000" w:rsidRDefault="003B2314">
      <w:pPr>
        <w:shd w:val="clear" w:color="auto" w:fill="FFFFFF"/>
        <w:autoSpaceDE w:val="0"/>
        <w:spacing w:line="0" w:lineRule="atLeast"/>
        <w:rPr>
          <w:rFonts w:ascii="Times New Roman" w:hAnsi="Times New Roman" w:cs="Times New Roman"/>
          <w:szCs w:val="24"/>
        </w:rPr>
      </w:pPr>
    </w:p>
    <w:p w:rsidR="00000000" w:rsidRDefault="003B2314">
      <w:pPr>
        <w:sectPr w:rsidR="0000000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765" w:right="1134" w:bottom="776" w:left="1134" w:header="709" w:footer="720" w:gutter="0"/>
          <w:cols w:space="720"/>
          <w:docGrid w:linePitch="600" w:charSpace="32768"/>
        </w:sectPr>
      </w:pPr>
    </w:p>
    <w:p w:rsidR="00000000" w:rsidRDefault="003B2314">
      <w:pPr>
        <w:pStyle w:val="af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Приложение №4 к Лицензионному договору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</w:p>
    <w:p w:rsidR="00000000" w:rsidRDefault="003B2314">
      <w:pPr>
        <w:pStyle w:val="af5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№</w:t>
      </w:r>
      <w:r>
        <w:rPr>
          <w:rFonts w:ascii="Times New Roman" w:hAnsi="Times New Roman" w:cs="Times New Roman"/>
        </w:rPr>
        <w:t>______________ от «__» ________ 20__ г.</w:t>
      </w:r>
    </w:p>
    <w:p w:rsidR="00000000" w:rsidRDefault="003B2314">
      <w:pPr>
        <w:widowControl w:val="0"/>
        <w:autoSpaceDE w:val="0"/>
        <w:jc w:val="both"/>
        <w:rPr>
          <w:rFonts w:ascii="Times New Roman" w:hAnsi="Times New Roman" w:cs="Times New Roman"/>
          <w:szCs w:val="24"/>
        </w:rPr>
      </w:pPr>
    </w:p>
    <w:p w:rsidR="00000000" w:rsidRDefault="003B2314">
      <w:pPr>
        <w:tabs>
          <w:tab w:val="left" w:pos="1134"/>
        </w:tabs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Форму </w:t>
      </w:r>
      <w:r>
        <w:rPr>
          <w:rFonts w:ascii="Times New Roman" w:hAnsi="Times New Roman" w:cs="Times New Roman"/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</w:t>
      </w:r>
      <w:r>
        <w:rPr>
          <w:rFonts w:ascii="Times New Roman" w:hAnsi="Times New Roman" w:cs="Times New Roman"/>
          <w:b/>
          <w:sz w:val="28"/>
          <w:szCs w:val="28"/>
        </w:rPr>
        <w:t>ьных данных в адрес Лицензиата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утверждаем:</w:t>
      </w:r>
    </w:p>
    <w:p w:rsidR="00000000" w:rsidRDefault="003B2314">
      <w:pPr>
        <w:rPr>
          <w:rFonts w:ascii="Times New Roman" w:hAnsi="Times New Roman" w:cs="Times New Roman"/>
          <w:szCs w:val="24"/>
        </w:rPr>
      </w:pPr>
    </w:p>
    <w:tbl>
      <w:tblPr>
        <w:tblW w:w="0" w:type="auto"/>
        <w:tblLayout w:type="fixed"/>
        <w:tblLook w:val="0000"/>
      </w:tblPr>
      <w:tblGrid>
        <w:gridCol w:w="4956"/>
        <w:gridCol w:w="4723"/>
      </w:tblGrid>
      <w:tr w:rsidR="00000000">
        <w:trPr>
          <w:trHeight w:val="641"/>
        </w:trPr>
        <w:tc>
          <w:tcPr>
            <w:tcW w:w="4956" w:type="dxa"/>
            <w:shd w:val="clear" w:color="auto" w:fill="auto"/>
          </w:tcPr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От ЛИЦЕНЗИАТА:</w:t>
            </w: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szCs w:val="24"/>
              </w:rPr>
            </w:pPr>
          </w:p>
          <w:p w:rsidR="00000000" w:rsidRDefault="003B2314">
            <w:pPr>
              <w:pStyle w:val="af0"/>
              <w:ind w:firstLine="0"/>
              <w:jc w:val="left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Заместителя генерального директора – директора филиала ПАО «МРСК Центра» - «Ярэнерго» 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___________________ Корнилов А. А.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  <w:p w:rsidR="00000000" w:rsidRDefault="003B2314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М.П.   «_____» _____________20___г.                     </w:t>
            </w:r>
          </w:p>
        </w:tc>
        <w:tc>
          <w:tcPr>
            <w:tcW w:w="4723" w:type="dxa"/>
            <w:shd w:val="clear" w:color="auto" w:fill="auto"/>
          </w:tcPr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От ЛИЦЕНЗИАРА:</w:t>
            </w: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szCs w:val="24"/>
              </w:rPr>
            </w:pPr>
          </w:p>
          <w:p w:rsidR="00000000" w:rsidRDefault="003B2314">
            <w:pPr>
              <w:spacing w:line="200" w:lineRule="atLeast"/>
              <w:ind w:firstLine="6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>Заместитель директора ООО «Адепт»</w:t>
            </w: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szCs w:val="24"/>
              </w:rPr>
            </w:pP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szCs w:val="24"/>
              </w:rPr>
            </w:pP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szCs w:val="24"/>
              </w:rPr>
            </w:pPr>
          </w:p>
          <w:p w:rsidR="00000000" w:rsidRDefault="003B2314">
            <w:pPr>
              <w:ind w:firstLine="6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_____________________Будруева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С. В.</w:t>
            </w:r>
          </w:p>
          <w:p w:rsidR="00000000" w:rsidRDefault="003B2314">
            <w:pPr>
              <w:ind w:firstLine="6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  <w:p w:rsidR="00000000" w:rsidRDefault="003B2314">
            <w:r>
              <w:rPr>
                <w:rFonts w:ascii="Times New Roman" w:hAnsi="Times New Roman" w:cs="Times New Roman"/>
                <w:szCs w:val="24"/>
              </w:rPr>
              <w:t xml:space="preserve">М.П.   «_____» _____________20___г.                     </w:t>
            </w:r>
          </w:p>
        </w:tc>
      </w:tr>
    </w:tbl>
    <w:p w:rsidR="00000000" w:rsidRDefault="003B2314">
      <w:pPr>
        <w:tabs>
          <w:tab w:val="left" w:pos="1134"/>
        </w:tabs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:rsidR="00000000" w:rsidRDefault="003B2314">
      <w:pPr>
        <w:widowControl w:val="0"/>
        <w:tabs>
          <w:tab w:val="left" w:pos="0"/>
          <w:tab w:val="left" w:pos="1134"/>
        </w:tabs>
        <w:jc w:val="center"/>
        <w:rPr>
          <w:rFonts w:ascii="Times New Roman" w:eastAsia="Calibri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Согласие на обработку персональных данных </w:t>
      </w:r>
      <w:r>
        <w:rPr>
          <w:rFonts w:ascii="Times New Roman" w:eastAsia="Calibri" w:hAnsi="Times New Roman" w:cs="Times New Roman"/>
          <w:b/>
          <w:szCs w:val="24"/>
        </w:rPr>
        <w:t>от «___» ____________ 20__ г.</w:t>
      </w:r>
    </w:p>
    <w:p w:rsidR="00000000" w:rsidRDefault="003B2314">
      <w:pPr>
        <w:jc w:val="center"/>
        <w:rPr>
          <w:rFonts w:ascii="Times New Roman" w:eastAsia="Calibri" w:hAnsi="Times New Roman" w:cs="Times New Roman"/>
          <w:szCs w:val="24"/>
        </w:rPr>
      </w:pPr>
    </w:p>
    <w:p w:rsidR="00000000" w:rsidRDefault="003B2314">
      <w:pPr>
        <w:widowControl w:val="0"/>
        <w:autoSpaceDE w:val="0"/>
        <w:ind w:firstLine="709"/>
        <w:jc w:val="both"/>
        <w:rPr>
          <w:rFonts w:ascii="Times New Roman" w:eastAsia="Calibri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 xml:space="preserve">Настоящим </w:t>
      </w:r>
      <w:r>
        <w:rPr>
          <w:rFonts w:ascii="Times New Roman" w:hAnsi="Times New Roman" w:cs="Times New Roman"/>
          <w:i/>
          <w:szCs w:val="24"/>
        </w:rPr>
        <w:t>(указывается полное наименование участ</w:t>
      </w:r>
      <w:r>
        <w:rPr>
          <w:rFonts w:ascii="Times New Roman" w:hAnsi="Times New Roman" w:cs="Times New Roman"/>
          <w:i/>
          <w:szCs w:val="24"/>
        </w:rPr>
        <w:t>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/>
          <w:i/>
          <w:szCs w:val="24"/>
        </w:rPr>
        <w:t xml:space="preserve"> действующего на основании ____________ (указать документ, подтверждающий полномочия), </w:t>
      </w:r>
      <w:r>
        <w:rPr>
          <w:rFonts w:ascii="Times New Roman" w:hAnsi="Times New Roman" w:cs="Times New Roman"/>
          <w:szCs w:val="24"/>
        </w:rPr>
        <w:t>да</w:t>
      </w:r>
      <w:r>
        <w:rPr>
          <w:rFonts w:ascii="Times New Roman" w:hAnsi="Times New Roman" w:cs="Times New Roman"/>
          <w:szCs w:val="24"/>
        </w:rPr>
        <w:t>ет свое согласие на совершение ПАО «МРСК Центра» и</w:t>
      </w:r>
      <w:r>
        <w:rPr>
          <w:rFonts w:ascii="Times New Roman" w:hAnsi="Times New Roman" w:cs="Times New Roman"/>
          <w:i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ПАО «Россети» действий, предусмотренных п. 3 ст. 3 ФЗ «О персональных данных» от 27.07.2006 № 152-ФЗ, в отношении персональных данных участника закупки (потенциального</w:t>
      </w:r>
      <w:proofErr w:type="gramEnd"/>
      <w:r>
        <w:rPr>
          <w:rFonts w:ascii="Times New Roman" w:hAnsi="Times New Roman" w:cs="Times New Roman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Cs w:val="24"/>
        </w:rPr>
        <w:t xml:space="preserve">контрагента)/контрагента/планируемых </w:t>
      </w:r>
      <w:r>
        <w:rPr>
          <w:rFonts w:ascii="Times New Roman" w:hAnsi="Times New Roman" w:cs="Times New Roman"/>
          <w:szCs w:val="24"/>
        </w:rPr>
        <w:t>к привлечению третьих лиц и их собственников (участников, учредителей, акционеров), в том числе конечных бенефициаров (фамилия, имя, отчество; серия и номер документа, удостоверяющего личность;</w:t>
      </w:r>
      <w:proofErr w:type="gramEnd"/>
      <w:r>
        <w:rPr>
          <w:rFonts w:ascii="Times New Roman" w:hAnsi="Times New Roman" w:cs="Times New Roman"/>
          <w:szCs w:val="24"/>
        </w:rPr>
        <w:t xml:space="preserve"> ИНН (участников, учредителей, акционеров) ПАО «МРСК Центра»/ПА</w:t>
      </w:r>
      <w:r>
        <w:rPr>
          <w:rFonts w:ascii="Times New Roman" w:hAnsi="Times New Roman" w:cs="Times New Roman"/>
          <w:szCs w:val="24"/>
        </w:rPr>
        <w:t xml:space="preserve">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>
        <w:rPr>
          <w:rFonts w:ascii="Times New Roman" w:hAnsi="Times New Roman" w:cs="Times New Roman"/>
          <w:szCs w:val="24"/>
        </w:rPr>
        <w:t>Росфинмониторинг</w:t>
      </w:r>
      <w:proofErr w:type="spellEnd"/>
      <w:r>
        <w:rPr>
          <w:rFonts w:ascii="Times New Roman" w:hAnsi="Times New Roman" w:cs="Times New Roman"/>
          <w:szCs w:val="24"/>
        </w:rPr>
        <w:t xml:space="preserve"> России, ФНС России) и подтверждает, что получил согласие на обработку</w:t>
      </w:r>
      <w:r>
        <w:rPr>
          <w:rFonts w:ascii="Times New Roman" w:hAnsi="Times New Roman" w:cs="Times New Roman"/>
          <w:szCs w:val="24"/>
        </w:rPr>
        <w:t xml:space="preserve"> персональных данных от всех своих собственников (участников, учредителей, акционеров) и бенефициаров.</w:t>
      </w:r>
    </w:p>
    <w:p w:rsidR="00000000" w:rsidRDefault="003B2314">
      <w:pPr>
        <w:ind w:firstLine="709"/>
        <w:jc w:val="both"/>
        <w:rPr>
          <w:rFonts w:ascii="Times New Roman" w:eastAsia="Calibri" w:hAnsi="Times New Roman" w:cs="Times New Roman"/>
          <w:szCs w:val="24"/>
        </w:rPr>
      </w:pPr>
      <w:proofErr w:type="gramStart"/>
      <w:r>
        <w:rPr>
          <w:rFonts w:ascii="Times New Roman" w:eastAsia="Calibri" w:hAnsi="Times New Roman" w:cs="Times New Roman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</w:t>
      </w:r>
      <w:r>
        <w:rPr>
          <w:rFonts w:ascii="Times New Roman" w:eastAsia="Calibri" w:hAnsi="Times New Roman" w:cs="Times New Roman"/>
          <w:szCs w:val="24"/>
        </w:rPr>
        <w:t xml:space="preserve">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>
        <w:rPr>
          <w:rFonts w:ascii="Times New Roman" w:eastAsia="Calibri" w:hAnsi="Times New Roman" w:cs="Times New Roman"/>
          <w:szCs w:val="24"/>
        </w:rPr>
        <w:br/>
        <w:t>№ А-60-26-8), а также связанных с ними иных поручений Правительства Российской Федерации и решений Ко</w:t>
      </w:r>
      <w:r>
        <w:rPr>
          <w:rFonts w:ascii="Times New Roman" w:eastAsia="Calibri" w:hAnsi="Times New Roman" w:cs="Times New Roman"/>
          <w:szCs w:val="24"/>
        </w:rPr>
        <w:t>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000000" w:rsidRDefault="003B2314">
      <w:pPr>
        <w:ind w:firstLine="709"/>
        <w:jc w:val="both"/>
        <w:rPr>
          <w:rFonts w:ascii="Times New Roman" w:eastAsia="Calibri" w:hAnsi="Times New Roman" w:cs="Times New Roman"/>
          <w:color w:val="000000"/>
          <w:szCs w:val="24"/>
        </w:rPr>
      </w:pPr>
      <w:proofErr w:type="gramStart"/>
      <w:r>
        <w:rPr>
          <w:rFonts w:ascii="Times New Roman" w:eastAsia="Calibri" w:hAnsi="Times New Roman" w:cs="Times New Roman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</w:t>
      </w:r>
      <w:r>
        <w:rPr>
          <w:rFonts w:ascii="Times New Roman" w:eastAsia="Calibri" w:hAnsi="Times New Roman" w:cs="Times New Roman"/>
          <w:szCs w:val="24"/>
        </w:rPr>
        <w:t>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</w:t>
      </w:r>
      <w:r>
        <w:rPr>
          <w:rFonts w:ascii="Times New Roman" w:eastAsia="Calibri" w:hAnsi="Times New Roman" w:cs="Times New Roman"/>
          <w:szCs w:val="24"/>
        </w:rPr>
        <w:t>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000000" w:rsidRDefault="003B2314">
      <w:pPr>
        <w:rPr>
          <w:rFonts w:ascii="Times New Roman" w:eastAsia="Calibri" w:hAnsi="Times New Roman" w:cs="Times New Roman"/>
          <w:sz w:val="20"/>
        </w:rPr>
      </w:pPr>
      <w:r>
        <w:rPr>
          <w:rFonts w:ascii="Times New Roman" w:eastAsia="Calibri" w:hAnsi="Times New Roman" w:cs="Times New Roman"/>
          <w:color w:val="000000"/>
          <w:szCs w:val="24"/>
        </w:rPr>
        <w:t>________________________________                            _____________________________</w:t>
      </w:r>
    </w:p>
    <w:p w:rsidR="00000000" w:rsidRDefault="003B2314">
      <w:pPr>
        <w:rPr>
          <w:rFonts w:ascii="Times New Roman" w:hAnsi="Times New Roman" w:cs="Times New Roman"/>
          <w:szCs w:val="24"/>
        </w:rPr>
      </w:pPr>
      <w:r>
        <w:rPr>
          <w:rFonts w:ascii="Times New Roman" w:eastAsia="Calibri" w:hAnsi="Times New Roman" w:cs="Times New Roman"/>
          <w:sz w:val="20"/>
        </w:rPr>
        <w:t xml:space="preserve"> </w:t>
      </w:r>
      <w:r>
        <w:rPr>
          <w:rFonts w:ascii="Times New Roman" w:eastAsia="Calibri" w:hAnsi="Times New Roman" w:cs="Times New Roman"/>
          <w:i/>
          <w:sz w:val="20"/>
        </w:rPr>
        <w:t>(Подпись уполномочен</w:t>
      </w:r>
      <w:r>
        <w:rPr>
          <w:rFonts w:ascii="Times New Roman" w:eastAsia="Calibri" w:hAnsi="Times New Roman" w:cs="Times New Roman"/>
          <w:i/>
          <w:sz w:val="20"/>
        </w:rPr>
        <w:t>ного представителя)                                     (Ф.И.О. и должность подписавшего)</w:t>
      </w:r>
    </w:p>
    <w:p w:rsidR="003B2314" w:rsidRDefault="003B2314">
      <w:r>
        <w:rPr>
          <w:rFonts w:ascii="Times New Roman" w:hAnsi="Times New Roman" w:cs="Times New Roman"/>
          <w:szCs w:val="24"/>
        </w:rPr>
        <w:t>М.П.</w:t>
      </w:r>
    </w:p>
    <w:sectPr w:rsidR="003B231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695" w:right="851" w:bottom="1142" w:left="1701" w:header="270" w:footer="728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314" w:rsidRDefault="003B2314" w:rsidP="00C5605D">
      <w:r>
        <w:separator/>
      </w:r>
    </w:p>
  </w:endnote>
  <w:endnote w:type="continuationSeparator" w:id="0">
    <w:p w:rsidR="003B2314" w:rsidRDefault="003B2314" w:rsidP="00C56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YaHei">
    <w:charset w:val="86"/>
    <w:family w:val="swiss"/>
    <w:pitch w:val="variable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231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2314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2314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2314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2314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231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314" w:rsidRDefault="003B2314" w:rsidP="00C5605D">
      <w:r>
        <w:separator/>
      </w:r>
    </w:p>
  </w:footnote>
  <w:footnote w:type="continuationSeparator" w:id="0">
    <w:p w:rsidR="003B2314" w:rsidRDefault="003B2314" w:rsidP="00C56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2314">
    <w:pPr>
      <w:pStyle w:val="af1"/>
      <w:jc w:val="center"/>
    </w:pPr>
    <w:r>
      <w:fldChar w:fldCharType="begin"/>
    </w:r>
    <w:r>
      <w:instrText xml:space="preserve"> PAGE </w:instrText>
    </w:r>
    <w:r>
      <w:fldChar w:fldCharType="separate"/>
    </w:r>
    <w:r w:rsidR="001B6D91">
      <w:rPr>
        <w:noProof/>
      </w:rPr>
      <w:t>9</w:t>
    </w:r>
    <w:r>
      <w:fldChar w:fldCharType="end"/>
    </w:r>
  </w:p>
  <w:p w:rsidR="00000000" w:rsidRDefault="003B2314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2314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2314">
    <w:pPr>
      <w:pStyle w:val="af1"/>
      <w:jc w:val="center"/>
    </w:pPr>
    <w:r>
      <w:fldChar w:fldCharType="begin"/>
    </w:r>
    <w:r>
      <w:instrText xml:space="preserve"> PAGE </w:instrText>
    </w:r>
    <w:r>
      <w:fldChar w:fldCharType="separate"/>
    </w:r>
    <w:r w:rsidR="001B6D91">
      <w:rPr>
        <w:noProof/>
      </w:rPr>
      <w:t>10</w:t>
    </w:r>
    <w:r>
      <w:fldChar w:fldCharType="end"/>
    </w:r>
  </w:p>
  <w:p w:rsidR="00000000" w:rsidRDefault="003B2314">
    <w:pPr>
      <w:pStyle w:val="af1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2314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2314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2314">
    <w:pPr>
      <w:pStyle w:val="af1"/>
      <w:jc w:val="center"/>
    </w:pPr>
    <w:r>
      <w:fldChar w:fldCharType="begin"/>
    </w:r>
    <w:r>
      <w:instrText xml:space="preserve"> PAGE </w:instrText>
    </w:r>
    <w:r>
      <w:fldChar w:fldCharType="separate"/>
    </w:r>
    <w:r w:rsidR="001B6D91">
      <w:rPr>
        <w:noProof/>
      </w:rPr>
      <w:t>11</w:t>
    </w:r>
    <w:r>
      <w:fldChar w:fldCharType="end"/>
    </w:r>
  </w:p>
  <w:p w:rsidR="00000000" w:rsidRDefault="003B2314">
    <w:pPr>
      <w:pStyle w:val="af1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231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493F"/>
    <w:rsid w:val="001B6D91"/>
    <w:rsid w:val="003B2314"/>
    <w:rsid w:val="009B493F"/>
    <w:rsid w:val="00D37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Arial" w:hAnsi="Arial" w:cs="Arial"/>
      <w:sz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rFonts w:ascii="Times New Roman" w:hAnsi="Times New Roman" w:cs="Times New Roman"/>
      <w:b/>
      <w:bCs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  <w:rPr>
      <w:rFonts w:ascii="Symbol" w:hAnsi="Symbol" w:cs="Symbol" w:hint="default"/>
      <w:color w:val="auto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b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20">
    <w:name w:val="Основной шрифт абзаца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  <w:b/>
      <w:szCs w:val="24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10">
    <w:name w:val="Основной шрифт абзаца1"/>
  </w:style>
  <w:style w:type="character" w:customStyle="1" w:styleId="a3">
    <w:name w:val="Верхний колонтитул Знак"/>
    <w:rPr>
      <w:rFonts w:ascii="Arial" w:hAnsi="Arial" w:cs="Arial"/>
      <w:sz w:val="24"/>
    </w:rPr>
  </w:style>
  <w:style w:type="character" w:customStyle="1" w:styleId="a4">
    <w:name w:val="Нижний колонтитул Знак"/>
    <w:rPr>
      <w:rFonts w:ascii="Arial" w:hAnsi="Arial" w:cs="Arial"/>
      <w:sz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Текст сноски Знак"/>
    <w:rPr>
      <w:rFonts w:ascii="Arial" w:hAnsi="Arial" w:cs="Arial"/>
    </w:rPr>
  </w:style>
  <w:style w:type="character" w:customStyle="1" w:styleId="a7">
    <w:name w:val="Символ сноски"/>
    <w:rPr>
      <w:vertAlign w:val="superscript"/>
    </w:rPr>
  </w:style>
  <w:style w:type="character" w:customStyle="1" w:styleId="11">
    <w:name w:val="Заголовок 1 Знак"/>
    <w:rPr>
      <w:b/>
      <w:bCs/>
      <w:sz w:val="24"/>
      <w:szCs w:val="24"/>
    </w:rPr>
  </w:style>
  <w:style w:type="character" w:customStyle="1" w:styleId="21">
    <w:name w:val="Основной текст с отступом 2 Знак"/>
    <w:rPr>
      <w:sz w:val="24"/>
      <w:szCs w:val="24"/>
    </w:rPr>
  </w:style>
  <w:style w:type="character" w:customStyle="1" w:styleId="22">
    <w:name w:val="Основной текст 2 Знак"/>
    <w:rPr>
      <w:sz w:val="24"/>
      <w:szCs w:val="24"/>
    </w:rPr>
  </w:style>
  <w:style w:type="character" w:customStyle="1" w:styleId="23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8">
    <w:name w:val="Основной текст Знак"/>
    <w:rPr>
      <w:rFonts w:ascii="Arial" w:hAnsi="Arial" w:cs="Arial"/>
      <w:sz w:val="24"/>
    </w:rPr>
  </w:style>
  <w:style w:type="character" w:customStyle="1" w:styleId="50">
    <w:name w:val="Заголовок 5 Знак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rPr>
      <w:rFonts w:ascii="Calibri" w:eastAsia="Times New Roman" w:hAnsi="Calibri" w:cs="Times New Roman"/>
      <w:sz w:val="24"/>
      <w:szCs w:val="24"/>
    </w:rPr>
  </w:style>
  <w:style w:type="character" w:customStyle="1" w:styleId="12">
    <w:name w:val="Знак сноски1"/>
    <w:rPr>
      <w:vertAlign w:val="superscript"/>
    </w:rPr>
  </w:style>
  <w:style w:type="character" w:customStyle="1" w:styleId="a9">
    <w:name w:val="Символ нумерации"/>
  </w:style>
  <w:style w:type="character" w:customStyle="1" w:styleId="a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customStyle="1" w:styleId="13">
    <w:name w:val="Знак концевой сноски1"/>
    <w:rPr>
      <w:vertAlign w:val="superscript"/>
    </w:rPr>
  </w:style>
  <w:style w:type="character" w:styleId="ab">
    <w:name w:val="footnote reference"/>
    <w:rPr>
      <w:vertAlign w:val="superscript"/>
    </w:rPr>
  </w:style>
  <w:style w:type="character" w:styleId="ac">
    <w:name w:val="endnote reference"/>
    <w:rPr>
      <w:vertAlign w:val="superscript"/>
    </w:rPr>
  </w:style>
  <w:style w:type="paragraph" w:customStyle="1" w:styleId="ad">
    <w:name w:val="Заголовок"/>
    <w:basedOn w:val="a"/>
    <w:next w:val="a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cs="Mangal"/>
    </w:rPr>
  </w:style>
  <w:style w:type="paragraph" w:customStyle="1" w:styleId="24">
    <w:name w:val="Название2"/>
    <w:basedOn w:val="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25">
    <w:name w:val="Указатель2"/>
    <w:basedOn w:val="a"/>
    <w:pPr>
      <w:suppressLineNumbers/>
    </w:pPr>
    <w:rPr>
      <w:rFonts w:cs="Mangal"/>
    </w:r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0">
    <w:name w:val="Body Text Indent"/>
    <w:basedOn w:val="a"/>
    <w:pPr>
      <w:ind w:firstLine="709"/>
      <w:jc w:val="both"/>
    </w:p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1">
    <w:name w:val="header"/>
    <w:basedOn w:val="a"/>
    <w:pPr>
      <w:tabs>
        <w:tab w:val="center" w:pos="4677"/>
        <w:tab w:val="right" w:pos="9355"/>
      </w:tabs>
    </w:pPr>
  </w:style>
  <w:style w:type="paragraph" w:styleId="af2">
    <w:name w:val="footer"/>
    <w:basedOn w:val="a"/>
    <w:pPr>
      <w:tabs>
        <w:tab w:val="center" w:pos="4677"/>
        <w:tab w:val="right" w:pos="9355"/>
      </w:tabs>
    </w:p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footnote text"/>
    <w:basedOn w:val="a"/>
    <w:rPr>
      <w:sz w:val="20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  <w:rPr>
      <w:rFonts w:ascii="Times New Roman" w:hAnsi="Times New Roman" w:cs="Times New Roman"/>
      <w:szCs w:val="24"/>
    </w:rPr>
  </w:style>
  <w:style w:type="paragraph" w:customStyle="1" w:styleId="211">
    <w:name w:val="Основной текст 21"/>
    <w:basedOn w:val="a"/>
    <w:pPr>
      <w:spacing w:after="120" w:line="480" w:lineRule="auto"/>
    </w:pPr>
    <w:rPr>
      <w:rFonts w:ascii="Times New Roman" w:hAnsi="Times New Roman" w:cs="Times New Roman"/>
      <w:szCs w:val="24"/>
    </w:rPr>
  </w:style>
  <w:style w:type="paragraph" w:styleId="af5">
    <w:name w:val="No Spacing"/>
    <w:qFormat/>
    <w:pPr>
      <w:suppressAutoHyphens/>
    </w:pPr>
    <w:rPr>
      <w:rFonts w:ascii="Arial" w:hAnsi="Arial" w:cs="Arial"/>
      <w:sz w:val="24"/>
      <w:lang w:eastAsia="ar-SA"/>
    </w:rPr>
  </w:style>
  <w:style w:type="paragraph" w:styleId="af6">
    <w:name w:val="Normal (Web)"/>
    <w:basedOn w:val="a"/>
    <w:pPr>
      <w:spacing w:before="280" w:after="280"/>
    </w:pPr>
    <w:rPr>
      <w:rFonts w:ascii="Times New Roman" w:hAnsi="Times New Roman" w:cs="Times New Roman"/>
      <w:szCs w:val="24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4157</Words>
  <Characters>23696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</vt:lpstr>
    </vt:vector>
  </TitlesOfParts>
  <Company>ОАО "Ярэнерго"</Company>
  <LinksUpToDate>false</LinksUpToDate>
  <CharactersWithSpaces>27798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</dc:title>
  <dc:subject/>
  <dc:creator>evseev_mi</dc:creator>
  <cp:keywords/>
  <cp:lastModifiedBy>komarov.sn</cp:lastModifiedBy>
  <cp:revision>2</cp:revision>
  <cp:lastPrinted>2017-02-08T13:23:00Z</cp:lastPrinted>
  <dcterms:created xsi:type="dcterms:W3CDTF">2017-02-16T08:31:00Z</dcterms:created>
  <dcterms:modified xsi:type="dcterms:W3CDTF">2017-02-16T08:31:00Z</dcterms:modified>
</cp:coreProperties>
</file>