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0"/>
        <w:gridCol w:w="1445"/>
        <w:gridCol w:w="921"/>
        <w:gridCol w:w="4611"/>
      </w:tblGrid>
      <w:tr w:rsidR="00E775EA" w:rsidTr="00BA718E">
        <w:tc>
          <w:tcPr>
            <w:tcW w:w="1500" w:type="pct"/>
            <w:shd w:val="clear" w:color="auto" w:fill="auto"/>
          </w:tcPr>
          <w:p w:rsidR="00E775EA" w:rsidRDefault="00E775EA" w:rsidP="00BA718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725" w:type="pct"/>
            <w:shd w:val="clear" w:color="auto" w:fill="auto"/>
          </w:tcPr>
          <w:p w:rsidR="00E775EA" w:rsidRDefault="00E775EA" w:rsidP="00BA718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79435E">
              <w:rPr>
                <w:b/>
                <w:sz w:val="26"/>
                <w:szCs w:val="26"/>
                <w:lang w:val="en-US"/>
              </w:rPr>
              <w:t>310C35</w:t>
            </w:r>
          </w:p>
        </w:tc>
        <w:tc>
          <w:tcPr>
            <w:tcW w:w="462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E775EA" w:rsidRDefault="00E775EA" w:rsidP="00BA718E">
            <w:pPr>
              <w:ind w:firstLine="0"/>
            </w:pPr>
          </w:p>
        </w:tc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5EA" w:rsidRPr="006E72BD" w:rsidRDefault="00E775EA" w:rsidP="00BA718E">
            <w:pPr>
              <w:ind w:firstLine="0"/>
              <w:rPr>
                <w:b/>
                <w:sz w:val="28"/>
                <w:szCs w:val="28"/>
              </w:rPr>
            </w:pPr>
            <w:r w:rsidRPr="006E72BD">
              <w:rPr>
                <w:b/>
                <w:sz w:val="28"/>
                <w:szCs w:val="28"/>
              </w:rPr>
              <w:t>«УТВЕРЖДАЮ»</w:t>
            </w:r>
          </w:p>
        </w:tc>
      </w:tr>
      <w:tr w:rsidR="00E775EA" w:rsidTr="00BA718E">
        <w:tc>
          <w:tcPr>
            <w:tcW w:w="1500" w:type="pct"/>
            <w:tcBorders>
              <w:bottom w:val="single" w:sz="4" w:space="0" w:color="auto"/>
            </w:tcBorders>
            <w:shd w:val="clear" w:color="auto" w:fill="auto"/>
          </w:tcPr>
          <w:p w:rsidR="00E775EA" w:rsidRDefault="00E775EA" w:rsidP="00BA718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725" w:type="pct"/>
            <w:tcBorders>
              <w:bottom w:val="single" w:sz="4" w:space="0" w:color="auto"/>
            </w:tcBorders>
            <w:shd w:val="clear" w:color="auto" w:fill="auto"/>
          </w:tcPr>
          <w:p w:rsidR="00E775EA" w:rsidRPr="00E775EA" w:rsidRDefault="00E775EA" w:rsidP="00BA718E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E775EA">
              <w:rPr>
                <w:b/>
                <w:color w:val="000000"/>
                <w:sz w:val="26"/>
                <w:szCs w:val="26"/>
              </w:rPr>
              <w:t>2370326</w:t>
            </w:r>
          </w:p>
        </w:tc>
        <w:tc>
          <w:tcPr>
            <w:tcW w:w="462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E775EA" w:rsidRDefault="00E775EA" w:rsidP="00BA718E">
            <w:pPr>
              <w:ind w:firstLine="0"/>
            </w:pPr>
          </w:p>
        </w:tc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5EA" w:rsidRPr="006E72BD" w:rsidRDefault="00E775EA" w:rsidP="00BA718E">
            <w:pPr>
              <w:tabs>
                <w:tab w:val="right" w:pos="10207"/>
              </w:tabs>
              <w:ind w:right="-2" w:firstLine="0"/>
              <w:jc w:val="left"/>
              <w:rPr>
                <w:sz w:val="26"/>
                <w:szCs w:val="26"/>
              </w:rPr>
            </w:pPr>
            <w:bookmarkStart w:id="0" w:name="_GoBack"/>
            <w:bookmarkEnd w:id="0"/>
            <w:r w:rsidRPr="006E72BD">
              <w:rPr>
                <w:sz w:val="26"/>
                <w:szCs w:val="26"/>
              </w:rPr>
              <w:t>И.о. первого заместителя директора – главного инженера филиала</w:t>
            </w:r>
          </w:p>
          <w:p w:rsidR="00E775EA" w:rsidRPr="006E72BD" w:rsidRDefault="00E775EA" w:rsidP="00BA718E">
            <w:pPr>
              <w:tabs>
                <w:tab w:val="right" w:pos="10207"/>
              </w:tabs>
              <w:ind w:right="-2" w:firstLine="0"/>
              <w:jc w:val="left"/>
              <w:rPr>
                <w:b/>
                <w:sz w:val="28"/>
                <w:szCs w:val="28"/>
              </w:rPr>
            </w:pPr>
            <w:r w:rsidRPr="006E72BD">
              <w:rPr>
                <w:sz w:val="26"/>
                <w:szCs w:val="26"/>
              </w:rPr>
              <w:t>ПАО «</w:t>
            </w:r>
            <w:r w:rsidRPr="006E72BD">
              <w:rPr>
                <w:sz w:val="24"/>
                <w:szCs w:val="24"/>
              </w:rPr>
              <w:t>Россети Центр</w:t>
            </w:r>
            <w:r w:rsidRPr="006E72BD">
              <w:rPr>
                <w:sz w:val="26"/>
                <w:szCs w:val="26"/>
              </w:rPr>
              <w:t>»- «Тверьэнерго»</w:t>
            </w:r>
          </w:p>
        </w:tc>
      </w:tr>
      <w:tr w:rsidR="00E775EA" w:rsidTr="00BA718E">
        <w:tc>
          <w:tcPr>
            <w:tcW w:w="1500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E775EA" w:rsidRDefault="00E775EA" w:rsidP="00BA718E">
            <w:pPr>
              <w:ind w:firstLine="0"/>
            </w:pPr>
          </w:p>
        </w:tc>
        <w:tc>
          <w:tcPr>
            <w:tcW w:w="725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E775EA" w:rsidRDefault="00E775EA" w:rsidP="00BA718E">
            <w:pPr>
              <w:ind w:firstLine="0"/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5EA" w:rsidRDefault="00E775EA" w:rsidP="00BA718E">
            <w:pPr>
              <w:ind w:firstLine="0"/>
            </w:pPr>
          </w:p>
        </w:tc>
        <w:tc>
          <w:tcPr>
            <w:tcW w:w="2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5EA" w:rsidRPr="006E72BD" w:rsidRDefault="00E775EA" w:rsidP="00BA718E">
            <w:pPr>
              <w:ind w:firstLine="0"/>
              <w:rPr>
                <w:b/>
                <w:sz w:val="28"/>
                <w:szCs w:val="28"/>
              </w:rPr>
            </w:pPr>
            <w:r w:rsidRPr="006E72BD">
              <w:rPr>
                <w:sz w:val="26"/>
                <w:szCs w:val="26"/>
              </w:rPr>
              <w:t>______________________О.М. Баталов</w:t>
            </w:r>
          </w:p>
        </w:tc>
      </w:tr>
      <w:tr w:rsidR="00E775EA" w:rsidTr="00BA718E"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5EA" w:rsidRDefault="00E775EA" w:rsidP="00BA718E">
            <w:pPr>
              <w:ind w:firstLine="0"/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5EA" w:rsidRDefault="00E775EA" w:rsidP="00BA718E">
            <w:pPr>
              <w:ind w:firstLine="0"/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5EA" w:rsidRDefault="00E775EA" w:rsidP="00BA718E">
            <w:pPr>
              <w:ind w:firstLine="0"/>
            </w:pPr>
          </w:p>
        </w:tc>
        <w:tc>
          <w:tcPr>
            <w:tcW w:w="2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5EA" w:rsidRPr="006E72BD" w:rsidRDefault="00E775EA" w:rsidP="00BA718E">
            <w:pPr>
              <w:ind w:firstLine="0"/>
              <w:rPr>
                <w:b/>
                <w:sz w:val="28"/>
                <w:szCs w:val="28"/>
              </w:rPr>
            </w:pPr>
            <w:r>
              <w:rPr>
                <w:sz w:val="26"/>
                <w:szCs w:val="26"/>
              </w:rPr>
              <w:t>«_11__» _____11</w:t>
            </w:r>
            <w:r w:rsidRPr="006E72BD">
              <w:rPr>
                <w:sz w:val="26"/>
                <w:szCs w:val="26"/>
              </w:rPr>
              <w:t>___________ 2021г.</w:t>
            </w:r>
          </w:p>
        </w:tc>
      </w:tr>
    </w:tbl>
    <w:p w:rsidR="00881960" w:rsidRDefault="00881960" w:rsidP="00881960"/>
    <w:p w:rsidR="00E775EA" w:rsidRDefault="00E775EA" w:rsidP="00881960"/>
    <w:p w:rsidR="008F60D0" w:rsidRPr="00881960" w:rsidRDefault="008F60D0" w:rsidP="00881960"/>
    <w:p w:rsidR="004F6968" w:rsidRPr="00884871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612811" w:rsidRPr="00615B1A" w:rsidRDefault="004F6968" w:rsidP="00773399">
      <w:pPr>
        <w:ind w:firstLine="0"/>
        <w:jc w:val="center"/>
        <w:rPr>
          <w:b/>
          <w:sz w:val="26"/>
          <w:szCs w:val="26"/>
          <w:u w:val="single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E775EA" w:rsidRPr="00E775EA">
        <w:rPr>
          <w:b/>
          <w:color w:val="000000"/>
          <w:sz w:val="26"/>
          <w:szCs w:val="26"/>
        </w:rPr>
        <w:t>Масло Stihl BioPlus 1л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Лот </w:t>
      </w:r>
      <w:r w:rsidR="009C0389" w:rsidRPr="00615B1A">
        <w:rPr>
          <w:b/>
          <w:sz w:val="26"/>
          <w:szCs w:val="26"/>
          <w:u w:val="single"/>
        </w:rPr>
        <w:t xml:space="preserve">№ </w:t>
      </w:r>
      <w:r w:rsidR="00615B1A" w:rsidRPr="00A7711C">
        <w:rPr>
          <w:b/>
          <w:sz w:val="26"/>
          <w:szCs w:val="26"/>
          <w:u w:val="single"/>
        </w:rPr>
        <w:t>310</w:t>
      </w:r>
      <w:r w:rsidR="00615B1A" w:rsidRPr="00615B1A">
        <w:rPr>
          <w:b/>
          <w:sz w:val="26"/>
          <w:szCs w:val="26"/>
          <w:u w:val="single"/>
          <w:lang w:val="en-US"/>
        </w:rPr>
        <w:t>C</w:t>
      </w:r>
      <w:r w:rsidR="00615B1A">
        <w:rPr>
          <w:b/>
          <w:sz w:val="26"/>
          <w:szCs w:val="26"/>
        </w:rPr>
        <w:t>.</w:t>
      </w:r>
    </w:p>
    <w:p w:rsidR="008F60D0" w:rsidRPr="00921B0E" w:rsidRDefault="008F60D0" w:rsidP="008F60D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921B0E">
        <w:rPr>
          <w:b/>
          <w:bCs/>
          <w:sz w:val="24"/>
          <w:szCs w:val="24"/>
        </w:rPr>
        <w:t xml:space="preserve">Предмет </w:t>
      </w:r>
      <w:r w:rsidRPr="00496AA5">
        <w:rPr>
          <w:b/>
          <w:bCs/>
          <w:sz w:val="24"/>
          <w:szCs w:val="24"/>
        </w:rPr>
        <w:t>Закупка</w:t>
      </w:r>
      <w:r w:rsidRPr="00921B0E">
        <w:rPr>
          <w:b/>
          <w:bCs/>
          <w:sz w:val="24"/>
          <w:szCs w:val="24"/>
        </w:rPr>
        <w:t>.</w:t>
      </w:r>
    </w:p>
    <w:p w:rsidR="008F60D0" w:rsidRDefault="008F60D0" w:rsidP="008F60D0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F42146">
        <w:rPr>
          <w:sz w:val="24"/>
          <w:szCs w:val="24"/>
        </w:rPr>
        <w:t xml:space="preserve">Поставщик обеспечивает поставку </w:t>
      </w:r>
      <w:r w:rsidRPr="008F60D0">
        <w:rPr>
          <w:sz w:val="24"/>
          <w:szCs w:val="24"/>
        </w:rPr>
        <w:t>Масла Stihl BioPlus</w:t>
      </w:r>
    </w:p>
    <w:p w:rsidR="008F60D0" w:rsidRPr="00F42146" w:rsidRDefault="008F60D0" w:rsidP="008F60D0">
      <w:pPr>
        <w:ind w:firstLine="0"/>
        <w:rPr>
          <w:sz w:val="24"/>
          <w:szCs w:val="24"/>
        </w:rPr>
      </w:pPr>
      <w:r w:rsidRPr="00F42146">
        <w:rPr>
          <w:sz w:val="24"/>
          <w:szCs w:val="24"/>
        </w:rPr>
        <w:t>на склады получателя – филиала ПАО «</w:t>
      </w:r>
      <w:r w:rsidRPr="00496AA5">
        <w:rPr>
          <w:sz w:val="24"/>
          <w:szCs w:val="24"/>
        </w:rPr>
        <w:t>Россети Центр</w:t>
      </w:r>
      <w:r w:rsidR="00E775EA">
        <w:rPr>
          <w:sz w:val="24"/>
          <w:szCs w:val="24"/>
        </w:rPr>
        <w:t xml:space="preserve">» </w:t>
      </w:r>
      <w:r w:rsidRPr="00F42146">
        <w:rPr>
          <w:sz w:val="24"/>
          <w:szCs w:val="24"/>
        </w:rPr>
        <w:t>в объемах и сроки установленные данным ТЗ:</w:t>
      </w:r>
    </w:p>
    <w:p w:rsidR="008F60D0" w:rsidRPr="00F42146" w:rsidRDefault="008F60D0" w:rsidP="008F60D0">
      <w:pPr>
        <w:spacing w:line="276" w:lineRule="auto"/>
        <w:ind w:firstLine="709"/>
        <w:rPr>
          <w:sz w:val="24"/>
          <w:szCs w:val="24"/>
        </w:rPr>
      </w:pPr>
    </w:p>
    <w:tbl>
      <w:tblPr>
        <w:tblW w:w="47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4"/>
        <w:gridCol w:w="1312"/>
        <w:gridCol w:w="1444"/>
        <w:gridCol w:w="1051"/>
        <w:gridCol w:w="2890"/>
        <w:gridCol w:w="1251"/>
      </w:tblGrid>
      <w:tr w:rsidR="008F60D0" w:rsidRPr="00F42146" w:rsidTr="00547140">
        <w:trPr>
          <w:trHeight w:val="299"/>
          <w:jc w:val="center"/>
        </w:trPr>
        <w:tc>
          <w:tcPr>
            <w:tcW w:w="839" w:type="pct"/>
            <w:vAlign w:val="center"/>
          </w:tcPr>
          <w:p w:rsidR="008F60D0" w:rsidRPr="00F42146" w:rsidRDefault="008F60D0" w:rsidP="00547140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F42146">
              <w:rPr>
                <w:sz w:val="24"/>
                <w:szCs w:val="24"/>
              </w:rPr>
              <w:t>Филиал</w:t>
            </w:r>
          </w:p>
        </w:tc>
        <w:tc>
          <w:tcPr>
            <w:tcW w:w="687" w:type="pct"/>
            <w:vAlign w:val="center"/>
          </w:tcPr>
          <w:p w:rsidR="008F60D0" w:rsidRPr="00F42146" w:rsidRDefault="008F60D0" w:rsidP="00547140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F42146">
              <w:rPr>
                <w:sz w:val="24"/>
                <w:szCs w:val="24"/>
              </w:rPr>
              <w:t>Вид продукции</w:t>
            </w:r>
          </w:p>
        </w:tc>
        <w:tc>
          <w:tcPr>
            <w:tcW w:w="756" w:type="pct"/>
            <w:vAlign w:val="center"/>
          </w:tcPr>
          <w:p w:rsidR="008F60D0" w:rsidRPr="00F42146" w:rsidRDefault="008F60D0" w:rsidP="00547140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F42146">
              <w:rPr>
                <w:sz w:val="24"/>
                <w:szCs w:val="24"/>
              </w:rPr>
              <w:t>Марка</w:t>
            </w:r>
          </w:p>
        </w:tc>
        <w:tc>
          <w:tcPr>
            <w:tcW w:w="550" w:type="pct"/>
            <w:vAlign w:val="center"/>
          </w:tcPr>
          <w:p w:rsidR="008F60D0" w:rsidRPr="00F42146" w:rsidRDefault="008F60D0" w:rsidP="008F60D0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F42146">
              <w:rPr>
                <w:sz w:val="24"/>
                <w:szCs w:val="24"/>
              </w:rPr>
              <w:t xml:space="preserve">Количество, </w:t>
            </w:r>
            <w:r>
              <w:rPr>
                <w:sz w:val="24"/>
                <w:szCs w:val="24"/>
              </w:rPr>
              <w:t>л</w:t>
            </w:r>
          </w:p>
        </w:tc>
        <w:tc>
          <w:tcPr>
            <w:tcW w:w="1513" w:type="pct"/>
            <w:vAlign w:val="center"/>
          </w:tcPr>
          <w:p w:rsidR="008F60D0" w:rsidRPr="00F42146" w:rsidRDefault="008F60D0" w:rsidP="00547140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F42146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655" w:type="pct"/>
            <w:vAlign w:val="center"/>
          </w:tcPr>
          <w:p w:rsidR="008F60D0" w:rsidRPr="00F42146" w:rsidRDefault="008F60D0" w:rsidP="00547140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F42146">
              <w:rPr>
                <w:sz w:val="24"/>
                <w:szCs w:val="24"/>
              </w:rPr>
              <w:t>Срок поставки*</w:t>
            </w:r>
          </w:p>
        </w:tc>
      </w:tr>
      <w:tr w:rsidR="008F60D0" w:rsidRPr="00F42146" w:rsidTr="00547140">
        <w:trPr>
          <w:jc w:val="center"/>
        </w:trPr>
        <w:tc>
          <w:tcPr>
            <w:tcW w:w="839" w:type="pct"/>
            <w:vAlign w:val="center"/>
          </w:tcPr>
          <w:p w:rsidR="008F60D0" w:rsidRPr="00F42146" w:rsidRDefault="008F60D0" w:rsidP="00547140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F42146">
              <w:rPr>
                <w:sz w:val="24"/>
                <w:szCs w:val="24"/>
              </w:rPr>
              <w:t>Тверьэнерго</w:t>
            </w:r>
          </w:p>
        </w:tc>
        <w:tc>
          <w:tcPr>
            <w:tcW w:w="687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60D0" w:rsidRPr="00F42146" w:rsidRDefault="008F60D0" w:rsidP="008F60D0">
            <w:pPr>
              <w:ind w:firstLine="0"/>
              <w:jc w:val="center"/>
              <w:rPr>
                <w:sz w:val="24"/>
                <w:szCs w:val="24"/>
              </w:rPr>
            </w:pPr>
            <w:r w:rsidRPr="008F60D0">
              <w:rPr>
                <w:sz w:val="24"/>
                <w:szCs w:val="24"/>
              </w:rPr>
              <w:t>Масло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D0" w:rsidRPr="00F42146" w:rsidRDefault="008F60D0" w:rsidP="00547140">
            <w:pPr>
              <w:ind w:firstLine="0"/>
              <w:jc w:val="center"/>
              <w:rPr>
                <w:sz w:val="24"/>
                <w:szCs w:val="24"/>
              </w:rPr>
            </w:pPr>
            <w:r w:rsidRPr="008F60D0">
              <w:rPr>
                <w:sz w:val="24"/>
                <w:szCs w:val="24"/>
              </w:rPr>
              <w:t>Масла Stihl BioPlus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D0" w:rsidRPr="00F42146" w:rsidRDefault="00E775EA" w:rsidP="0054714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D0" w:rsidRPr="00F42146" w:rsidRDefault="008F60D0" w:rsidP="0054714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Тверь, ул. Г. Димитрова -66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60D0" w:rsidRDefault="008F60D0" w:rsidP="00547140">
            <w:pPr>
              <w:ind w:firstLine="0"/>
              <w:jc w:val="center"/>
            </w:pPr>
            <w:r>
              <w:t>30 дней</w:t>
            </w:r>
          </w:p>
          <w:p w:rsidR="008F60D0" w:rsidRPr="00F42146" w:rsidRDefault="008F60D0" w:rsidP="00547140">
            <w:pPr>
              <w:ind w:firstLine="0"/>
              <w:rPr>
                <w:sz w:val="24"/>
                <w:szCs w:val="24"/>
              </w:rPr>
            </w:pPr>
            <w:r>
              <w:t xml:space="preserve">с даты </w:t>
            </w:r>
            <w:r w:rsidRPr="007D2352">
              <w:t>заключения договора</w:t>
            </w:r>
            <w:r w:rsidRPr="00F42146">
              <w:rPr>
                <w:sz w:val="24"/>
                <w:szCs w:val="24"/>
              </w:rPr>
              <w:t xml:space="preserve"> </w:t>
            </w:r>
          </w:p>
        </w:tc>
      </w:tr>
    </w:tbl>
    <w:p w:rsidR="00615B1A" w:rsidRPr="00FF2484" w:rsidRDefault="00615B1A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86686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993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915812" w:rsidRPr="008F60D0" w:rsidRDefault="006005D0" w:rsidP="008F60D0">
      <w:pPr>
        <w:pStyle w:val="ad"/>
        <w:tabs>
          <w:tab w:val="left" w:pos="0"/>
        </w:tabs>
        <w:ind w:left="0" w:firstLine="993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005D0">
        <w:rPr>
          <w:sz w:val="24"/>
          <w:szCs w:val="24"/>
        </w:rPr>
        <w:t xml:space="preserve">Масло </w:t>
      </w:r>
      <w:r w:rsidR="00F81C45">
        <w:rPr>
          <w:sz w:val="24"/>
          <w:szCs w:val="24"/>
        </w:rPr>
        <w:t>для смазки цепи</w:t>
      </w:r>
      <w:r w:rsidRPr="006005D0">
        <w:rPr>
          <w:sz w:val="24"/>
          <w:szCs w:val="24"/>
        </w:rPr>
        <w:t xml:space="preserve"> на минеральной основе с высокой смазывающей и в то же время </w:t>
      </w:r>
      <w:r w:rsidR="00F81C45">
        <w:rPr>
          <w:sz w:val="24"/>
          <w:szCs w:val="24"/>
        </w:rPr>
        <w:t>защищающей</w:t>
      </w:r>
      <w:r w:rsidRPr="006005D0">
        <w:rPr>
          <w:sz w:val="24"/>
          <w:szCs w:val="24"/>
        </w:rPr>
        <w:t xml:space="preserve"> способностью. </w:t>
      </w:r>
    </w:p>
    <w:p w:rsidR="0000257F" w:rsidRPr="0023556E" w:rsidRDefault="0000257F" w:rsidP="0023556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  <w:r w:rsidRPr="0023556E">
        <w:rPr>
          <w:b/>
          <w:bCs/>
          <w:sz w:val="24"/>
          <w:szCs w:val="24"/>
        </w:rPr>
        <w:t>Общие требования.</w:t>
      </w:r>
    </w:p>
    <w:p w:rsidR="00EE61C5" w:rsidRPr="00EE61C5" w:rsidRDefault="00EE61C5" w:rsidP="0023556E">
      <w:pPr>
        <w:pStyle w:val="ad"/>
        <w:numPr>
          <w:ilvl w:val="1"/>
          <w:numId w:val="3"/>
        </w:numPr>
        <w:tabs>
          <w:tab w:val="left" w:pos="1134"/>
        </w:tabs>
        <w:spacing w:line="276" w:lineRule="auto"/>
        <w:rPr>
          <w:sz w:val="24"/>
          <w:szCs w:val="24"/>
        </w:rPr>
      </w:pPr>
      <w:r w:rsidRPr="00EE61C5"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EE61C5" w:rsidRPr="00EE61C5" w:rsidRDefault="00EE61C5" w:rsidP="00EE61C5">
      <w:pPr>
        <w:pStyle w:val="ad"/>
        <w:tabs>
          <w:tab w:val="left" w:pos="1134"/>
        </w:tabs>
        <w:spacing w:line="276" w:lineRule="auto"/>
        <w:ind w:left="0" w:firstLine="993"/>
        <w:rPr>
          <w:sz w:val="24"/>
          <w:szCs w:val="24"/>
        </w:rPr>
      </w:pPr>
      <w:r w:rsidRPr="00EE61C5">
        <w:rPr>
          <w:sz w:val="24"/>
          <w:szCs w:val="24"/>
        </w:rPr>
        <w:t>- для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EE61C5" w:rsidRPr="00EE61C5" w:rsidRDefault="00EE61C5" w:rsidP="00EE61C5">
      <w:pPr>
        <w:pStyle w:val="ad"/>
        <w:tabs>
          <w:tab w:val="left" w:pos="1134"/>
        </w:tabs>
        <w:spacing w:line="276" w:lineRule="auto"/>
        <w:ind w:left="0" w:firstLine="993"/>
        <w:rPr>
          <w:sz w:val="24"/>
          <w:szCs w:val="24"/>
        </w:rPr>
      </w:pPr>
      <w:r w:rsidRPr="00EE61C5">
        <w:rPr>
          <w:sz w:val="24"/>
          <w:szCs w:val="24"/>
        </w:rPr>
        <w:t>- для производителей необходимо наличие развитой сети сервисных центров, обеспечивающей ремонт или замену вышедшего из строя оборудования в течении не более 1 суток с момента выхода оборудования из строя;</w:t>
      </w:r>
    </w:p>
    <w:p w:rsidR="00EE61C5" w:rsidRPr="00EE61C5" w:rsidRDefault="00EE61C5" w:rsidP="00EE61C5">
      <w:pPr>
        <w:pStyle w:val="ad"/>
        <w:tabs>
          <w:tab w:val="left" w:pos="1134"/>
        </w:tabs>
        <w:spacing w:line="276" w:lineRule="auto"/>
        <w:ind w:left="0" w:firstLine="993"/>
        <w:rPr>
          <w:sz w:val="24"/>
          <w:szCs w:val="24"/>
        </w:rPr>
      </w:pPr>
      <w:r w:rsidRPr="00EE61C5">
        <w:rPr>
          <w:sz w:val="24"/>
          <w:szCs w:val="24"/>
        </w:rPr>
        <w:t>- для импортного оборудования, а также для отечественного оборудования, выпускаемого для других отраслей и ведомств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«Правилами по сертификации. Система сертификации ГОСТ Р. Правила проведения сертификации электрооборудования. Госстандарт России, Москва, 1999;</w:t>
      </w:r>
    </w:p>
    <w:p w:rsidR="00EE61C5" w:rsidRPr="00EE61C5" w:rsidRDefault="00EE61C5" w:rsidP="00EE61C5">
      <w:pPr>
        <w:pStyle w:val="ad"/>
        <w:tabs>
          <w:tab w:val="left" w:pos="1134"/>
        </w:tabs>
        <w:spacing w:line="276" w:lineRule="auto"/>
        <w:ind w:left="0" w:firstLine="993"/>
        <w:rPr>
          <w:sz w:val="24"/>
          <w:szCs w:val="24"/>
        </w:rPr>
      </w:pPr>
      <w:r w:rsidRPr="00EE61C5">
        <w:rPr>
          <w:sz w:val="24"/>
          <w:szCs w:val="24"/>
        </w:rPr>
        <w:t>- все поставляемое электротехническое оборудование, изделия, технологии и материалы должны иметь аттестацию аккредитованного центра ПАО «Россети».</w:t>
      </w:r>
      <w:r>
        <w:rPr>
          <w:sz w:val="24"/>
          <w:szCs w:val="24"/>
        </w:rPr>
        <w:t xml:space="preserve"> </w:t>
      </w:r>
      <w:r w:rsidRPr="00EE61C5">
        <w:rPr>
          <w:sz w:val="24"/>
          <w:szCs w:val="24"/>
        </w:rPr>
        <w:t xml:space="preserve">Участник закупочных процедур на право заключения договора на поставку инструмента для нужд </w:t>
      </w:r>
      <w:r w:rsidR="008F60D0">
        <w:rPr>
          <w:sz w:val="24"/>
          <w:szCs w:val="24"/>
        </w:rPr>
        <w:t>«Россети Центр»</w:t>
      </w:r>
      <w:r w:rsidRPr="00EE61C5">
        <w:rPr>
          <w:sz w:val="24"/>
          <w:szCs w:val="24"/>
        </w:rPr>
        <w:t xml:space="preserve">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</w:t>
      </w:r>
      <w:r>
        <w:rPr>
          <w:sz w:val="24"/>
          <w:szCs w:val="24"/>
        </w:rPr>
        <w:t>средств малой механизации</w:t>
      </w:r>
      <w:r w:rsidRPr="00EE61C5">
        <w:rPr>
          <w:sz w:val="24"/>
          <w:szCs w:val="24"/>
        </w:rPr>
        <w:t xml:space="preserve"> в техническом предложении.</w:t>
      </w:r>
    </w:p>
    <w:p w:rsidR="0000257F" w:rsidRDefault="00615B1A" w:rsidP="0023556E">
      <w:pPr>
        <w:pStyle w:val="ad"/>
        <w:numPr>
          <w:ilvl w:val="1"/>
          <w:numId w:val="3"/>
        </w:numPr>
        <w:tabs>
          <w:tab w:val="left" w:pos="1134"/>
        </w:tabs>
        <w:spacing w:line="276" w:lineRule="auto"/>
        <w:ind w:left="0" w:firstLine="993"/>
        <w:rPr>
          <w:sz w:val="24"/>
          <w:szCs w:val="24"/>
        </w:rPr>
      </w:pPr>
      <w:r>
        <w:rPr>
          <w:sz w:val="24"/>
          <w:szCs w:val="24"/>
        </w:rPr>
        <w:lastRenderedPageBreak/>
        <w:t>Средства малой механизации</w:t>
      </w:r>
      <w:r w:rsidR="0000257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(при условии применения электрических двигателей) </w:t>
      </w:r>
      <w:r w:rsidR="0000257F">
        <w:rPr>
          <w:sz w:val="24"/>
          <w:szCs w:val="24"/>
        </w:rPr>
        <w:t>должн</w:t>
      </w:r>
      <w:r>
        <w:rPr>
          <w:sz w:val="24"/>
          <w:szCs w:val="24"/>
        </w:rPr>
        <w:t>ы</w:t>
      </w:r>
      <w:r w:rsidR="0000257F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:rsidR="0000257F" w:rsidRDefault="0000257F" w:rsidP="0000257F">
      <w:pPr>
        <w:pStyle w:val="ad"/>
        <w:tabs>
          <w:tab w:val="left" w:pos="0"/>
        </w:tabs>
        <w:spacing w:line="276" w:lineRule="auto"/>
        <w:ind w:left="0" w:firstLine="993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00257F" w:rsidRDefault="0000257F" w:rsidP="0000257F">
      <w:pPr>
        <w:pStyle w:val="ad"/>
        <w:tabs>
          <w:tab w:val="left" w:pos="0"/>
        </w:tabs>
        <w:spacing w:line="276" w:lineRule="auto"/>
        <w:ind w:left="0" w:firstLine="993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00257F" w:rsidRDefault="0000257F" w:rsidP="0023556E">
      <w:pPr>
        <w:pStyle w:val="ad"/>
        <w:numPr>
          <w:ilvl w:val="1"/>
          <w:numId w:val="3"/>
        </w:numPr>
        <w:tabs>
          <w:tab w:val="left" w:pos="1134"/>
        </w:tabs>
        <w:spacing w:line="276" w:lineRule="auto"/>
        <w:ind w:left="0" w:firstLine="993"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:rsidR="0000257F" w:rsidRDefault="0000257F" w:rsidP="0023556E">
      <w:pPr>
        <w:pStyle w:val="ad"/>
        <w:numPr>
          <w:ilvl w:val="1"/>
          <w:numId w:val="3"/>
        </w:numPr>
        <w:tabs>
          <w:tab w:val="left" w:pos="1134"/>
        </w:tabs>
        <w:spacing w:line="276" w:lineRule="auto"/>
        <w:ind w:left="0" w:firstLine="993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</w:t>
      </w:r>
      <w:r w:rsidR="00615B1A">
        <w:rPr>
          <w:sz w:val="24"/>
          <w:szCs w:val="24"/>
        </w:rPr>
        <w:t>средств малой механизации</w:t>
      </w:r>
      <w:r>
        <w:rPr>
          <w:sz w:val="24"/>
          <w:szCs w:val="24"/>
        </w:rPr>
        <w:t xml:space="preserve"> должны соответствовать требованиям, указанным в технических условиях изготовителя продукции, ГОСТ 23216-78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00257F" w:rsidRDefault="0000257F" w:rsidP="0000257F">
      <w:pPr>
        <w:tabs>
          <w:tab w:val="left" w:pos="1134"/>
        </w:tabs>
        <w:spacing w:line="276" w:lineRule="auto"/>
        <w:ind w:firstLine="993"/>
        <w:rPr>
          <w:sz w:val="24"/>
          <w:szCs w:val="24"/>
        </w:rPr>
      </w:pPr>
      <w:r>
        <w:rPr>
          <w:sz w:val="24"/>
          <w:szCs w:val="24"/>
        </w:rPr>
        <w:t>Продукция должна поставляться в упаковке завода-изготовителя.</w:t>
      </w:r>
    </w:p>
    <w:p w:rsidR="0000257F" w:rsidRDefault="0000257F" w:rsidP="0000257F">
      <w:pPr>
        <w:tabs>
          <w:tab w:val="left" w:pos="0"/>
        </w:tabs>
        <w:spacing w:line="276" w:lineRule="auto"/>
        <w:ind w:firstLine="993"/>
        <w:rPr>
          <w:sz w:val="24"/>
          <w:szCs w:val="24"/>
        </w:rPr>
      </w:pPr>
      <w:r>
        <w:rPr>
          <w:sz w:val="24"/>
          <w:szCs w:val="24"/>
        </w:rPr>
        <w:t>Способ укладки и транспортировки продукции должен предотвращать ее повреждение или порчу во время перевозки и погрузк</w:t>
      </w:r>
      <w:r w:rsidR="00615B1A">
        <w:rPr>
          <w:sz w:val="24"/>
          <w:szCs w:val="24"/>
        </w:rPr>
        <w:t>и</w:t>
      </w:r>
      <w:r>
        <w:rPr>
          <w:sz w:val="24"/>
          <w:szCs w:val="24"/>
        </w:rPr>
        <w:t>/разгрузк</w:t>
      </w:r>
      <w:r w:rsidR="00615B1A">
        <w:rPr>
          <w:sz w:val="24"/>
          <w:szCs w:val="24"/>
        </w:rPr>
        <w:t>и</w:t>
      </w:r>
      <w:r>
        <w:rPr>
          <w:sz w:val="24"/>
          <w:szCs w:val="24"/>
        </w:rPr>
        <w:t>, а также воздействие осадков во время перевозки и при открытом хранении.</w:t>
      </w:r>
    </w:p>
    <w:p w:rsidR="0000257F" w:rsidRDefault="0000257F" w:rsidP="0023556E">
      <w:pPr>
        <w:pStyle w:val="ad"/>
        <w:numPr>
          <w:ilvl w:val="1"/>
          <w:numId w:val="3"/>
        </w:numPr>
        <w:tabs>
          <w:tab w:val="left" w:pos="1134"/>
        </w:tabs>
        <w:spacing w:line="276" w:lineRule="auto"/>
        <w:ind w:left="0" w:firstLine="993"/>
        <w:rPr>
          <w:sz w:val="24"/>
          <w:szCs w:val="24"/>
        </w:rPr>
      </w:pPr>
      <w:r>
        <w:rPr>
          <w:sz w:val="24"/>
          <w:szCs w:val="24"/>
        </w:rPr>
        <w:t>Каждая партия продукции должна подвергаться приемо-сдаточным испытаниям.</w:t>
      </w:r>
    </w:p>
    <w:p w:rsidR="0000257F" w:rsidRDefault="0000257F" w:rsidP="0023556E">
      <w:pPr>
        <w:pStyle w:val="ad"/>
        <w:numPr>
          <w:ilvl w:val="1"/>
          <w:numId w:val="3"/>
        </w:numPr>
        <w:tabs>
          <w:tab w:val="left" w:pos="1134"/>
        </w:tabs>
        <w:spacing w:line="276" w:lineRule="auto"/>
        <w:ind w:left="0" w:firstLine="993"/>
        <w:rPr>
          <w:sz w:val="24"/>
          <w:szCs w:val="24"/>
        </w:rPr>
      </w:pPr>
      <w:r>
        <w:rPr>
          <w:sz w:val="24"/>
          <w:szCs w:val="24"/>
        </w:rPr>
        <w:t>В комплект поставки продукции должн</w:t>
      </w:r>
      <w:r w:rsidR="00615B1A">
        <w:rPr>
          <w:sz w:val="24"/>
          <w:szCs w:val="24"/>
        </w:rPr>
        <w:t>ы</w:t>
      </w:r>
      <w:r>
        <w:rPr>
          <w:sz w:val="24"/>
          <w:szCs w:val="24"/>
        </w:rPr>
        <w:t xml:space="preserve"> входить: </w:t>
      </w:r>
    </w:p>
    <w:p w:rsidR="0000257F" w:rsidRDefault="0000257F" w:rsidP="0000257F">
      <w:pPr>
        <w:pStyle w:val="ad"/>
        <w:tabs>
          <w:tab w:val="left" w:pos="1134"/>
        </w:tabs>
        <w:spacing w:line="276" w:lineRule="auto"/>
        <w:ind w:left="0" w:firstLine="993"/>
        <w:rPr>
          <w:sz w:val="24"/>
          <w:szCs w:val="24"/>
        </w:rPr>
      </w:pPr>
      <w:r>
        <w:rPr>
          <w:sz w:val="24"/>
          <w:szCs w:val="24"/>
        </w:rPr>
        <w:t>- паспорт по нормативной документации, утвержденной в установленном порядке;</w:t>
      </w:r>
    </w:p>
    <w:p w:rsidR="0000257F" w:rsidRDefault="0000257F" w:rsidP="0000257F">
      <w:pPr>
        <w:pStyle w:val="ad"/>
        <w:tabs>
          <w:tab w:val="left" w:pos="0"/>
        </w:tabs>
        <w:spacing w:line="276" w:lineRule="auto"/>
        <w:ind w:left="0" w:firstLine="993"/>
        <w:rPr>
          <w:sz w:val="24"/>
          <w:szCs w:val="24"/>
        </w:rPr>
      </w:pPr>
      <w:r>
        <w:rPr>
          <w:sz w:val="24"/>
          <w:szCs w:val="24"/>
        </w:rPr>
        <w:t>- техническое описание и эксплуатационные документы, утвержденные в установленном порядке на русском языке;</w:t>
      </w:r>
    </w:p>
    <w:p w:rsidR="0000257F" w:rsidRDefault="0000257F" w:rsidP="0000257F">
      <w:pPr>
        <w:pStyle w:val="ad"/>
        <w:tabs>
          <w:tab w:val="left" w:pos="0"/>
        </w:tabs>
        <w:spacing w:line="276" w:lineRule="auto"/>
        <w:ind w:left="0" w:firstLine="993"/>
        <w:rPr>
          <w:sz w:val="24"/>
          <w:szCs w:val="24"/>
        </w:rPr>
      </w:pPr>
      <w:r>
        <w:rPr>
          <w:sz w:val="24"/>
          <w:szCs w:val="24"/>
        </w:rPr>
        <w:t xml:space="preserve">- сертификат соответствия и свидетельство о приемке на поставляемые </w:t>
      </w:r>
      <w:r w:rsidR="00615B1A">
        <w:rPr>
          <w:sz w:val="24"/>
          <w:szCs w:val="24"/>
        </w:rPr>
        <w:t>средства малой механизации</w:t>
      </w:r>
      <w:r>
        <w:rPr>
          <w:sz w:val="24"/>
          <w:szCs w:val="24"/>
        </w:rPr>
        <w:t>, на русском языке.</w:t>
      </w:r>
    </w:p>
    <w:p w:rsidR="0000257F" w:rsidRDefault="0000257F" w:rsidP="0023556E">
      <w:pPr>
        <w:pStyle w:val="ad"/>
        <w:numPr>
          <w:ilvl w:val="1"/>
          <w:numId w:val="3"/>
        </w:numPr>
        <w:tabs>
          <w:tab w:val="left" w:pos="1134"/>
        </w:tabs>
        <w:spacing w:line="276" w:lineRule="auto"/>
        <w:ind w:left="0" w:firstLine="993"/>
        <w:rPr>
          <w:sz w:val="24"/>
          <w:szCs w:val="24"/>
        </w:rPr>
      </w:pPr>
      <w:r>
        <w:rPr>
          <w:sz w:val="24"/>
          <w:szCs w:val="24"/>
        </w:rPr>
        <w:t>Срок изготовления продукции должен быть не более полугода от момента поставки.</w:t>
      </w:r>
    </w:p>
    <w:p w:rsidR="0000257F" w:rsidRDefault="0000257F" w:rsidP="0023556E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99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Гарантийные обязательства.</w:t>
      </w:r>
    </w:p>
    <w:p w:rsidR="002A544D" w:rsidRDefault="0000257F" w:rsidP="002A544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</w:t>
      </w:r>
      <w:r w:rsidR="00615B1A">
        <w:rPr>
          <w:sz w:val="24"/>
          <w:szCs w:val="24"/>
        </w:rPr>
        <w:t>ые</w:t>
      </w:r>
      <w:r>
        <w:rPr>
          <w:sz w:val="24"/>
          <w:szCs w:val="24"/>
        </w:rPr>
        <w:t xml:space="preserve"> </w:t>
      </w:r>
      <w:r w:rsidR="00615B1A">
        <w:rPr>
          <w:sz w:val="24"/>
          <w:szCs w:val="24"/>
        </w:rPr>
        <w:t>средства малой механизации</w:t>
      </w:r>
      <w:r>
        <w:rPr>
          <w:sz w:val="24"/>
          <w:szCs w:val="24"/>
        </w:rPr>
        <w:t xml:space="preserve"> д</w:t>
      </w:r>
      <w:r w:rsidR="00615B1A">
        <w:rPr>
          <w:sz w:val="24"/>
          <w:szCs w:val="24"/>
        </w:rPr>
        <w:t>олжна распространяться не менее</w:t>
      </w:r>
      <w:r>
        <w:rPr>
          <w:sz w:val="24"/>
          <w:szCs w:val="24"/>
        </w:rPr>
        <w:t xml:space="preserve"> чем на </w:t>
      </w:r>
      <w:r w:rsidR="00615B1A">
        <w:rPr>
          <w:sz w:val="24"/>
          <w:szCs w:val="24"/>
        </w:rPr>
        <w:t>12</w:t>
      </w:r>
      <w:r>
        <w:rPr>
          <w:sz w:val="24"/>
          <w:szCs w:val="24"/>
        </w:rPr>
        <w:t xml:space="preserve"> месяцев </w:t>
      </w:r>
      <w:r w:rsidR="00E26275">
        <w:rPr>
          <w:sz w:val="24"/>
          <w:szCs w:val="24"/>
        </w:rPr>
        <w:t>с момента поступления на склад Покупателя</w:t>
      </w:r>
      <w:r>
        <w:rPr>
          <w:sz w:val="24"/>
          <w:szCs w:val="24"/>
        </w:rPr>
        <w:t xml:space="preserve">.  Время начала исчисления гарантийного срока – с момента ввода в эксплуатацию, но не более 48 месяцев со дня поставки. </w:t>
      </w:r>
      <w:r w:rsidR="002A544D" w:rsidRPr="00612811">
        <w:rPr>
          <w:sz w:val="24"/>
          <w:szCs w:val="24"/>
        </w:rPr>
        <w:t xml:space="preserve">Поставщик должен за свой счет и сроки, согласованные с </w:t>
      </w:r>
      <w:r w:rsidR="002A544D">
        <w:rPr>
          <w:sz w:val="24"/>
          <w:szCs w:val="24"/>
        </w:rPr>
        <w:t>Покупателем, устранять любые дефекты</w:t>
      </w:r>
      <w:r w:rsidR="002A544D" w:rsidRPr="00612811">
        <w:rPr>
          <w:sz w:val="24"/>
          <w:szCs w:val="24"/>
        </w:rPr>
        <w:t xml:space="preserve">, выявленные в период гарантийного срока. В случае </w:t>
      </w:r>
      <w:r w:rsidR="002A544D">
        <w:rPr>
          <w:sz w:val="24"/>
          <w:szCs w:val="24"/>
        </w:rPr>
        <w:t>выявления повреждений, П</w:t>
      </w:r>
      <w:r w:rsidR="002A544D"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2A544D">
        <w:rPr>
          <w:sz w:val="24"/>
          <w:szCs w:val="24"/>
        </w:rPr>
        <w:t>5 календарных</w:t>
      </w:r>
      <w:r w:rsidR="002A544D" w:rsidRPr="00612811">
        <w:rPr>
          <w:sz w:val="24"/>
          <w:szCs w:val="24"/>
        </w:rPr>
        <w:t xml:space="preserve"> дней со дня получения письменного извещения </w:t>
      </w:r>
      <w:r w:rsidR="002A544D">
        <w:rPr>
          <w:sz w:val="24"/>
          <w:szCs w:val="24"/>
        </w:rPr>
        <w:t>Покупателя</w:t>
      </w:r>
      <w:r w:rsidR="002A544D"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A7711C" w:rsidRDefault="00A7711C" w:rsidP="0000257F">
      <w:pPr>
        <w:pStyle w:val="ad"/>
        <w:tabs>
          <w:tab w:val="left" w:pos="1560"/>
        </w:tabs>
        <w:spacing w:line="276" w:lineRule="auto"/>
        <w:ind w:left="0" w:firstLine="993"/>
        <w:rPr>
          <w:sz w:val="24"/>
          <w:szCs w:val="24"/>
        </w:rPr>
      </w:pPr>
    </w:p>
    <w:p w:rsidR="0000257F" w:rsidRDefault="0000257F" w:rsidP="0023556E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99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Требования к надежности и живучести.</w:t>
      </w:r>
    </w:p>
    <w:p w:rsidR="0000257F" w:rsidRDefault="0000257F" w:rsidP="0000257F">
      <w:pPr>
        <w:pStyle w:val="ad"/>
        <w:tabs>
          <w:tab w:val="left" w:pos="993"/>
        </w:tabs>
        <w:spacing w:line="276" w:lineRule="auto"/>
        <w:ind w:left="0" w:firstLine="993"/>
        <w:rPr>
          <w:sz w:val="24"/>
          <w:szCs w:val="24"/>
        </w:rPr>
      </w:pPr>
      <w:r>
        <w:rPr>
          <w:sz w:val="24"/>
          <w:szCs w:val="24"/>
        </w:rPr>
        <w:t>Поставляем</w:t>
      </w:r>
      <w:r w:rsidR="00615B1A">
        <w:rPr>
          <w:sz w:val="24"/>
          <w:szCs w:val="24"/>
        </w:rPr>
        <w:t>ая</w:t>
      </w:r>
      <w:r>
        <w:rPr>
          <w:sz w:val="24"/>
          <w:szCs w:val="24"/>
        </w:rPr>
        <w:t xml:space="preserve"> </w:t>
      </w:r>
      <w:r w:rsidR="00615B1A">
        <w:rPr>
          <w:sz w:val="24"/>
          <w:szCs w:val="24"/>
        </w:rPr>
        <w:t>продукция</w:t>
      </w:r>
      <w:r>
        <w:rPr>
          <w:sz w:val="24"/>
          <w:szCs w:val="24"/>
        </w:rPr>
        <w:t xml:space="preserve"> должн</w:t>
      </w:r>
      <w:r w:rsidR="00615B1A">
        <w:rPr>
          <w:sz w:val="24"/>
          <w:szCs w:val="24"/>
        </w:rPr>
        <w:t>а</w:t>
      </w:r>
      <w:r>
        <w:rPr>
          <w:sz w:val="24"/>
          <w:szCs w:val="24"/>
        </w:rPr>
        <w:t xml:space="preserve"> сохранять эксплуатационные характеристики в течении всего установленного срока службы (до списания).</w:t>
      </w:r>
    </w:p>
    <w:p w:rsidR="00A7711C" w:rsidRDefault="00A7711C" w:rsidP="00A7711C">
      <w:pPr>
        <w:pStyle w:val="ad"/>
        <w:tabs>
          <w:tab w:val="left" w:pos="993"/>
        </w:tabs>
        <w:spacing w:line="276" w:lineRule="auto"/>
        <w:ind w:left="993" w:firstLine="0"/>
        <w:rPr>
          <w:b/>
          <w:bCs/>
          <w:sz w:val="24"/>
          <w:szCs w:val="24"/>
        </w:rPr>
      </w:pPr>
    </w:p>
    <w:p w:rsidR="0000257F" w:rsidRDefault="0000257F" w:rsidP="0023556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99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:rsidR="0000257F" w:rsidRDefault="0000257F" w:rsidP="0000257F">
      <w:pPr>
        <w:pStyle w:val="ad"/>
        <w:tabs>
          <w:tab w:val="left" w:pos="1560"/>
        </w:tabs>
        <w:spacing w:line="276" w:lineRule="auto"/>
        <w:ind w:left="0" w:firstLine="993"/>
        <w:rPr>
          <w:sz w:val="24"/>
          <w:szCs w:val="24"/>
        </w:rPr>
      </w:pPr>
      <w:r>
        <w:rPr>
          <w:sz w:val="24"/>
          <w:szCs w:val="24"/>
        </w:rPr>
        <w:t xml:space="preserve">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</w:t>
      </w:r>
      <w:r>
        <w:rPr>
          <w:sz w:val="24"/>
          <w:szCs w:val="24"/>
        </w:rPr>
        <w:lastRenderedPageBreak/>
        <w:t>–89, ГОСТ 27300-87, ГОСТ 2.601 по монтажу, сдаче в эксплуатацию и техни</w:t>
      </w:r>
      <w:r w:rsidR="00615B1A">
        <w:rPr>
          <w:sz w:val="24"/>
          <w:szCs w:val="24"/>
        </w:rPr>
        <w:t>ческому обслуживанию поставляемой</w:t>
      </w:r>
      <w:r>
        <w:rPr>
          <w:sz w:val="24"/>
          <w:szCs w:val="24"/>
        </w:rPr>
        <w:t xml:space="preserve"> </w:t>
      </w:r>
      <w:r w:rsidR="00615B1A">
        <w:rPr>
          <w:sz w:val="24"/>
          <w:szCs w:val="24"/>
        </w:rPr>
        <w:t>продукции</w:t>
      </w:r>
      <w:r>
        <w:rPr>
          <w:sz w:val="24"/>
          <w:szCs w:val="24"/>
        </w:rPr>
        <w:t xml:space="preserve">. </w:t>
      </w:r>
    </w:p>
    <w:p w:rsidR="0000257F" w:rsidRDefault="0000257F" w:rsidP="0000257F">
      <w:pPr>
        <w:pStyle w:val="ad"/>
        <w:tabs>
          <w:tab w:val="left" w:pos="1560"/>
        </w:tabs>
        <w:spacing w:line="276" w:lineRule="auto"/>
        <w:ind w:left="0" w:firstLine="993"/>
        <w:rPr>
          <w:sz w:val="24"/>
          <w:szCs w:val="24"/>
        </w:rPr>
      </w:pPr>
      <w:r>
        <w:rPr>
          <w:sz w:val="24"/>
          <w:szCs w:val="24"/>
        </w:rPr>
        <w:t>Предоставляемая Поставщиком техническая и эксплуатационная документация на каждое изделие должна включать:</w:t>
      </w:r>
    </w:p>
    <w:p w:rsidR="0000257F" w:rsidRDefault="0000257F" w:rsidP="0000257F">
      <w:pPr>
        <w:pStyle w:val="ad"/>
        <w:numPr>
          <w:ilvl w:val="0"/>
          <w:numId w:val="15"/>
        </w:numPr>
        <w:tabs>
          <w:tab w:val="left" w:pos="1134"/>
        </w:tabs>
        <w:spacing w:line="276" w:lineRule="auto"/>
        <w:ind w:left="0" w:firstLine="993"/>
        <w:rPr>
          <w:sz w:val="24"/>
          <w:szCs w:val="24"/>
        </w:rPr>
      </w:pPr>
      <w:r>
        <w:rPr>
          <w:sz w:val="24"/>
          <w:szCs w:val="24"/>
        </w:rPr>
        <w:t>сертификат;</w:t>
      </w:r>
    </w:p>
    <w:p w:rsidR="0000257F" w:rsidRDefault="0000257F" w:rsidP="0000257F">
      <w:pPr>
        <w:pStyle w:val="ad"/>
        <w:numPr>
          <w:ilvl w:val="0"/>
          <w:numId w:val="15"/>
        </w:numPr>
        <w:tabs>
          <w:tab w:val="left" w:pos="1134"/>
        </w:tabs>
        <w:spacing w:line="276" w:lineRule="auto"/>
        <w:ind w:left="0" w:firstLine="993"/>
        <w:rPr>
          <w:sz w:val="24"/>
          <w:szCs w:val="24"/>
        </w:rPr>
      </w:pPr>
      <w:r>
        <w:rPr>
          <w:sz w:val="24"/>
          <w:szCs w:val="24"/>
        </w:rPr>
        <w:t>паспорт.</w:t>
      </w:r>
    </w:p>
    <w:p w:rsidR="00A7711C" w:rsidRDefault="00A7711C" w:rsidP="00A7711C">
      <w:pPr>
        <w:pStyle w:val="ad"/>
        <w:tabs>
          <w:tab w:val="left" w:pos="1134"/>
        </w:tabs>
        <w:spacing w:line="276" w:lineRule="auto"/>
        <w:ind w:left="993" w:firstLine="0"/>
        <w:rPr>
          <w:sz w:val="24"/>
          <w:szCs w:val="24"/>
        </w:rPr>
      </w:pPr>
    </w:p>
    <w:p w:rsidR="0000257F" w:rsidRDefault="0000257F" w:rsidP="0023556E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993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Правила приемки оборудования.</w:t>
      </w:r>
    </w:p>
    <w:p w:rsidR="00857596" w:rsidRPr="00CB6078" w:rsidRDefault="0000257F" w:rsidP="0085759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Вс</w:t>
      </w:r>
      <w:r w:rsidR="00615B1A">
        <w:rPr>
          <w:szCs w:val="24"/>
        </w:rPr>
        <w:t>я</w:t>
      </w:r>
      <w:r>
        <w:rPr>
          <w:szCs w:val="24"/>
        </w:rPr>
        <w:t xml:space="preserve"> поставляем</w:t>
      </w:r>
      <w:r w:rsidR="00615B1A">
        <w:rPr>
          <w:szCs w:val="24"/>
        </w:rPr>
        <w:t>ая</w:t>
      </w:r>
      <w:r>
        <w:rPr>
          <w:szCs w:val="24"/>
        </w:rPr>
        <w:t xml:space="preserve"> </w:t>
      </w:r>
      <w:r w:rsidR="00615B1A">
        <w:rPr>
          <w:szCs w:val="24"/>
        </w:rPr>
        <w:t>продукция</w:t>
      </w:r>
      <w:r>
        <w:rPr>
          <w:szCs w:val="24"/>
        </w:rPr>
        <w:t xml:space="preserve"> </w:t>
      </w:r>
      <w:r w:rsidR="00857596" w:rsidRPr="00CB6078">
        <w:rPr>
          <w:szCs w:val="24"/>
        </w:rPr>
        <w:t xml:space="preserve">должна пройти входной контроль, осуществляемый представителями филиалов </w:t>
      </w:r>
      <w:r w:rsidR="008F60D0">
        <w:rPr>
          <w:szCs w:val="24"/>
        </w:rPr>
        <w:t>«Россети Центр»</w:t>
      </w:r>
      <w:r w:rsidR="00857596" w:rsidRPr="00CB6078">
        <w:rPr>
          <w:szCs w:val="24"/>
        </w:rPr>
        <w:t xml:space="preserve"> и ответственными представителями Поставщика при получении их на склад.</w:t>
      </w:r>
    </w:p>
    <w:p w:rsidR="00857596" w:rsidRPr="00CB6078" w:rsidRDefault="00857596" w:rsidP="0085759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7711C" w:rsidRDefault="00A7711C" w:rsidP="00857596">
      <w:pPr>
        <w:pStyle w:val="BodyText21"/>
        <w:spacing w:line="276" w:lineRule="auto"/>
        <w:ind w:firstLine="993"/>
        <w:rPr>
          <w:szCs w:val="24"/>
        </w:rPr>
      </w:pPr>
    </w:p>
    <w:p w:rsidR="00E775EA" w:rsidRDefault="00E775EA" w:rsidP="00857596">
      <w:pPr>
        <w:pStyle w:val="BodyText21"/>
        <w:spacing w:line="276" w:lineRule="auto"/>
        <w:ind w:firstLine="993"/>
        <w:rPr>
          <w:szCs w:val="24"/>
        </w:rPr>
      </w:pPr>
    </w:p>
    <w:p w:rsidR="00E775EA" w:rsidRDefault="00E775EA" w:rsidP="00857596">
      <w:pPr>
        <w:pStyle w:val="BodyText21"/>
        <w:spacing w:line="276" w:lineRule="auto"/>
        <w:ind w:firstLine="993"/>
        <w:rPr>
          <w:szCs w:val="24"/>
        </w:rPr>
      </w:pPr>
    </w:p>
    <w:p w:rsidR="00E775EA" w:rsidRDefault="00E775EA" w:rsidP="00E775EA">
      <w:pPr>
        <w:ind w:firstLine="0"/>
        <w:jc w:val="lef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Начальник службы подстанций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5E5873">
        <w:rPr>
          <w:color w:val="000000"/>
          <w:sz w:val="26"/>
          <w:szCs w:val="26"/>
        </w:rPr>
        <w:tab/>
      </w:r>
      <w:r w:rsidRPr="005E5873">
        <w:rPr>
          <w:color w:val="000000"/>
          <w:sz w:val="26"/>
          <w:szCs w:val="26"/>
        </w:rPr>
        <w:tab/>
      </w:r>
      <w:r w:rsidRPr="005E5873">
        <w:rPr>
          <w:color w:val="000000"/>
          <w:sz w:val="26"/>
          <w:szCs w:val="26"/>
        </w:rPr>
        <w:tab/>
      </w:r>
      <w:r w:rsidRPr="005E5873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Кудрявцев Д.А.</w:t>
      </w:r>
    </w:p>
    <w:p w:rsidR="00E775EA" w:rsidRDefault="00E775EA" w:rsidP="00E775EA">
      <w:pPr>
        <w:ind w:firstLine="0"/>
        <w:jc w:val="left"/>
        <w:rPr>
          <w:color w:val="000000"/>
          <w:sz w:val="26"/>
          <w:szCs w:val="26"/>
        </w:rPr>
      </w:pPr>
    </w:p>
    <w:p w:rsidR="00E775EA" w:rsidRDefault="00E775EA" w:rsidP="00E775EA">
      <w:pPr>
        <w:ind w:firstLine="0"/>
        <w:jc w:val="left"/>
        <w:rPr>
          <w:color w:val="000000"/>
          <w:sz w:val="26"/>
          <w:szCs w:val="26"/>
        </w:rPr>
      </w:pPr>
    </w:p>
    <w:p w:rsidR="00E775EA" w:rsidRDefault="00E775EA" w:rsidP="00E775EA">
      <w:pPr>
        <w:ind w:firstLine="0"/>
        <w:jc w:val="left"/>
        <w:rPr>
          <w:color w:val="000000"/>
          <w:sz w:val="26"/>
          <w:szCs w:val="26"/>
        </w:rPr>
      </w:pPr>
    </w:p>
    <w:p w:rsidR="00E775EA" w:rsidRDefault="00E775EA" w:rsidP="00E775EA">
      <w:pPr>
        <w:ind w:firstLine="0"/>
        <w:jc w:val="left"/>
        <w:rPr>
          <w:szCs w:val="24"/>
        </w:rPr>
      </w:pPr>
      <w:r w:rsidRPr="005D5577">
        <w:rPr>
          <w:color w:val="000000"/>
          <w:szCs w:val="26"/>
        </w:rPr>
        <w:t>Новоселов А.Л. 22-04</w:t>
      </w:r>
    </w:p>
    <w:sectPr w:rsidR="00E775EA" w:rsidSect="006005D0">
      <w:headerReference w:type="even" r:id="rId11"/>
      <w:pgSz w:w="12240" w:h="15840" w:code="1"/>
      <w:pgMar w:top="709" w:right="567" w:bottom="70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6728" w:rsidRDefault="00D96728">
      <w:r>
        <w:separator/>
      </w:r>
    </w:p>
  </w:endnote>
  <w:endnote w:type="continuationSeparator" w:id="0">
    <w:p w:rsidR="00D96728" w:rsidRDefault="00D96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6728" w:rsidRDefault="00D96728">
      <w:r>
        <w:separator/>
      </w:r>
    </w:p>
  </w:footnote>
  <w:footnote w:type="continuationSeparator" w:id="0">
    <w:p w:rsidR="00D96728" w:rsidRDefault="00D967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96B" w:rsidRDefault="004134C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A096B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A096B">
      <w:rPr>
        <w:rStyle w:val="a7"/>
        <w:noProof/>
      </w:rPr>
      <w:t>1</w:t>
    </w:r>
    <w:r>
      <w:rPr>
        <w:rStyle w:val="a7"/>
      </w:rPr>
      <w:fldChar w:fldCharType="end"/>
    </w:r>
  </w:p>
  <w:p w:rsidR="009A096B" w:rsidRDefault="009A096B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9373C3D"/>
    <w:multiLevelType w:val="multilevel"/>
    <w:tmpl w:val="EE667400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4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97" w:hanging="1800"/>
      </w:pPr>
      <w:rPr>
        <w:rFonts w:hint="default"/>
      </w:rPr>
    </w:lvl>
  </w:abstractNum>
  <w:abstractNum w:abstractNumId="3" w15:restartNumberingAfterBreak="0">
    <w:nsid w:val="0A7434A4"/>
    <w:multiLevelType w:val="multilevel"/>
    <w:tmpl w:val="81C049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7D77C1"/>
    <w:multiLevelType w:val="multilevel"/>
    <w:tmpl w:val="A746AE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352F77BB"/>
    <w:multiLevelType w:val="hybridMultilevel"/>
    <w:tmpl w:val="49D016AE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70984D10"/>
    <w:multiLevelType w:val="hybridMultilevel"/>
    <w:tmpl w:val="24F88B32"/>
    <w:lvl w:ilvl="0" w:tplc="0419000F">
      <w:start w:val="1"/>
      <w:numFmt w:val="decimal"/>
      <w:lvlText w:val="%1."/>
      <w:lvlJc w:val="left"/>
      <w:pPr>
        <w:ind w:left="1860" w:hanging="360"/>
      </w:pPr>
    </w:lvl>
    <w:lvl w:ilvl="1" w:tplc="04190019" w:tentative="1">
      <w:start w:val="1"/>
      <w:numFmt w:val="lowerLetter"/>
      <w:lvlText w:val="%2."/>
      <w:lvlJc w:val="left"/>
      <w:pPr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2" w15:restartNumberingAfterBreak="0">
    <w:nsid w:val="7E7E7E90"/>
    <w:multiLevelType w:val="multilevel"/>
    <w:tmpl w:val="D9F8A02A"/>
    <w:lvl w:ilvl="0">
      <w:start w:val="1"/>
      <w:numFmt w:val="decimal"/>
      <w:lvlText w:val="%1."/>
      <w:lvlJc w:val="left"/>
      <w:pPr>
        <w:ind w:left="1429" w:hanging="360"/>
      </w:pPr>
      <w:rPr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4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97" w:hanging="1800"/>
      </w:pPr>
      <w:rPr>
        <w:rFonts w:hint="default"/>
      </w:r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9"/>
  </w:num>
  <w:num w:numId="5">
    <w:abstractNumId w:val="4"/>
  </w:num>
  <w:num w:numId="6">
    <w:abstractNumId w:val="1"/>
  </w:num>
  <w:num w:numId="7">
    <w:abstractNumId w:val="3"/>
  </w:num>
  <w:num w:numId="8">
    <w:abstractNumId w:val="5"/>
  </w:num>
  <w:num w:numId="9">
    <w:abstractNumId w:val="11"/>
  </w:num>
  <w:num w:numId="10">
    <w:abstractNumId w:val="12"/>
  </w:num>
  <w:num w:numId="11">
    <w:abstractNumId w:val="6"/>
  </w:num>
  <w:num w:numId="12">
    <w:abstractNumId w:val="2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57F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2E0"/>
    <w:rsid w:val="00016DC9"/>
    <w:rsid w:val="00017101"/>
    <w:rsid w:val="00017F6B"/>
    <w:rsid w:val="00020BC6"/>
    <w:rsid w:val="00020DD3"/>
    <w:rsid w:val="00021AAA"/>
    <w:rsid w:val="00022614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7FBD"/>
    <w:rsid w:val="000627E4"/>
    <w:rsid w:val="000630F6"/>
    <w:rsid w:val="00064651"/>
    <w:rsid w:val="00071958"/>
    <w:rsid w:val="000808BE"/>
    <w:rsid w:val="00084847"/>
    <w:rsid w:val="00085315"/>
    <w:rsid w:val="000858AE"/>
    <w:rsid w:val="00085DAC"/>
    <w:rsid w:val="00090BFE"/>
    <w:rsid w:val="00094AC3"/>
    <w:rsid w:val="000961A3"/>
    <w:rsid w:val="000A0393"/>
    <w:rsid w:val="000A6598"/>
    <w:rsid w:val="000B068C"/>
    <w:rsid w:val="000B3B96"/>
    <w:rsid w:val="000B5D7C"/>
    <w:rsid w:val="000B7290"/>
    <w:rsid w:val="000B7329"/>
    <w:rsid w:val="000B7484"/>
    <w:rsid w:val="000C023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16F4"/>
    <w:rsid w:val="000E3EB7"/>
    <w:rsid w:val="000E4F6C"/>
    <w:rsid w:val="000E5B19"/>
    <w:rsid w:val="000E775A"/>
    <w:rsid w:val="000E79D9"/>
    <w:rsid w:val="000F0181"/>
    <w:rsid w:val="000F08B9"/>
    <w:rsid w:val="000F5377"/>
    <w:rsid w:val="000F6F5B"/>
    <w:rsid w:val="00101290"/>
    <w:rsid w:val="00101DD6"/>
    <w:rsid w:val="00106731"/>
    <w:rsid w:val="00107271"/>
    <w:rsid w:val="001102F9"/>
    <w:rsid w:val="00115340"/>
    <w:rsid w:val="00117DC6"/>
    <w:rsid w:val="00120F84"/>
    <w:rsid w:val="00121A1F"/>
    <w:rsid w:val="001230A7"/>
    <w:rsid w:val="00124C7B"/>
    <w:rsid w:val="00124F94"/>
    <w:rsid w:val="00127334"/>
    <w:rsid w:val="00127606"/>
    <w:rsid w:val="00127EC8"/>
    <w:rsid w:val="00127FE9"/>
    <w:rsid w:val="001313C2"/>
    <w:rsid w:val="001339EF"/>
    <w:rsid w:val="00133EF7"/>
    <w:rsid w:val="00134C3A"/>
    <w:rsid w:val="00136404"/>
    <w:rsid w:val="0013751A"/>
    <w:rsid w:val="00141439"/>
    <w:rsid w:val="00143107"/>
    <w:rsid w:val="00143ED8"/>
    <w:rsid w:val="00145642"/>
    <w:rsid w:val="00145723"/>
    <w:rsid w:val="0015016E"/>
    <w:rsid w:val="001509E5"/>
    <w:rsid w:val="00151499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3418"/>
    <w:rsid w:val="0016343C"/>
    <w:rsid w:val="001650A6"/>
    <w:rsid w:val="00165DBD"/>
    <w:rsid w:val="00165E14"/>
    <w:rsid w:val="00166FCC"/>
    <w:rsid w:val="00170481"/>
    <w:rsid w:val="00173531"/>
    <w:rsid w:val="00175B84"/>
    <w:rsid w:val="00177C04"/>
    <w:rsid w:val="00180912"/>
    <w:rsid w:val="00180CE3"/>
    <w:rsid w:val="00180D5A"/>
    <w:rsid w:val="00181BBF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0033"/>
    <w:rsid w:val="001B285C"/>
    <w:rsid w:val="001B2AAF"/>
    <w:rsid w:val="001B3E25"/>
    <w:rsid w:val="001B43BA"/>
    <w:rsid w:val="001B7FD4"/>
    <w:rsid w:val="001C19CB"/>
    <w:rsid w:val="001C347A"/>
    <w:rsid w:val="001C37EA"/>
    <w:rsid w:val="001D0A85"/>
    <w:rsid w:val="001D0E1C"/>
    <w:rsid w:val="001D2559"/>
    <w:rsid w:val="001D5D1C"/>
    <w:rsid w:val="001E319B"/>
    <w:rsid w:val="001E634A"/>
    <w:rsid w:val="001E6D26"/>
    <w:rsid w:val="001E794F"/>
    <w:rsid w:val="001F090B"/>
    <w:rsid w:val="001F19B0"/>
    <w:rsid w:val="001F5706"/>
    <w:rsid w:val="001F6CEB"/>
    <w:rsid w:val="001F758F"/>
    <w:rsid w:val="002037CA"/>
    <w:rsid w:val="00206147"/>
    <w:rsid w:val="0021026D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3556E"/>
    <w:rsid w:val="00241E80"/>
    <w:rsid w:val="0024201B"/>
    <w:rsid w:val="00242147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1F60"/>
    <w:rsid w:val="00272468"/>
    <w:rsid w:val="00274583"/>
    <w:rsid w:val="002761C6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38F"/>
    <w:rsid w:val="002931D8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2590"/>
    <w:rsid w:val="002A3E9F"/>
    <w:rsid w:val="002A544D"/>
    <w:rsid w:val="002A64D3"/>
    <w:rsid w:val="002A7741"/>
    <w:rsid w:val="002A7D7B"/>
    <w:rsid w:val="002B06A7"/>
    <w:rsid w:val="002B2AEB"/>
    <w:rsid w:val="002B5EB4"/>
    <w:rsid w:val="002C08A7"/>
    <w:rsid w:val="002C1AA6"/>
    <w:rsid w:val="002C5858"/>
    <w:rsid w:val="002C6308"/>
    <w:rsid w:val="002D1182"/>
    <w:rsid w:val="002D1202"/>
    <w:rsid w:val="002D133C"/>
    <w:rsid w:val="002D203D"/>
    <w:rsid w:val="002D37AE"/>
    <w:rsid w:val="002D5E88"/>
    <w:rsid w:val="002E18B5"/>
    <w:rsid w:val="002E22F4"/>
    <w:rsid w:val="002E3087"/>
    <w:rsid w:val="002E4747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A49"/>
    <w:rsid w:val="00310587"/>
    <w:rsid w:val="0031318C"/>
    <w:rsid w:val="00314030"/>
    <w:rsid w:val="00314D9D"/>
    <w:rsid w:val="00314E5D"/>
    <w:rsid w:val="0031510C"/>
    <w:rsid w:val="00317A80"/>
    <w:rsid w:val="00317B27"/>
    <w:rsid w:val="00320314"/>
    <w:rsid w:val="003203C6"/>
    <w:rsid w:val="003209FA"/>
    <w:rsid w:val="00322D2F"/>
    <w:rsid w:val="00322DA9"/>
    <w:rsid w:val="003234AF"/>
    <w:rsid w:val="0032363C"/>
    <w:rsid w:val="00323D26"/>
    <w:rsid w:val="0032513B"/>
    <w:rsid w:val="00325640"/>
    <w:rsid w:val="003270AA"/>
    <w:rsid w:val="003317E2"/>
    <w:rsid w:val="00331BAE"/>
    <w:rsid w:val="00340419"/>
    <w:rsid w:val="0034217E"/>
    <w:rsid w:val="0034536F"/>
    <w:rsid w:val="003479DD"/>
    <w:rsid w:val="00353334"/>
    <w:rsid w:val="0035538F"/>
    <w:rsid w:val="00355F50"/>
    <w:rsid w:val="00360691"/>
    <w:rsid w:val="0036100E"/>
    <w:rsid w:val="00363396"/>
    <w:rsid w:val="00363438"/>
    <w:rsid w:val="0036354A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A2F10"/>
    <w:rsid w:val="003A4892"/>
    <w:rsid w:val="003A7DDA"/>
    <w:rsid w:val="003B0332"/>
    <w:rsid w:val="003B0588"/>
    <w:rsid w:val="003B3F9A"/>
    <w:rsid w:val="003B590B"/>
    <w:rsid w:val="003B7589"/>
    <w:rsid w:val="003C05B4"/>
    <w:rsid w:val="003C0AFD"/>
    <w:rsid w:val="003C1592"/>
    <w:rsid w:val="003C164C"/>
    <w:rsid w:val="003C32E6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E0594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188"/>
    <w:rsid w:val="0041077B"/>
    <w:rsid w:val="00410B94"/>
    <w:rsid w:val="00411F09"/>
    <w:rsid w:val="004134C1"/>
    <w:rsid w:val="004153BA"/>
    <w:rsid w:val="00415704"/>
    <w:rsid w:val="00415731"/>
    <w:rsid w:val="00416124"/>
    <w:rsid w:val="00417997"/>
    <w:rsid w:val="00424173"/>
    <w:rsid w:val="00426525"/>
    <w:rsid w:val="00426C7D"/>
    <w:rsid w:val="004272B5"/>
    <w:rsid w:val="00432B69"/>
    <w:rsid w:val="0043338D"/>
    <w:rsid w:val="00437205"/>
    <w:rsid w:val="0043769D"/>
    <w:rsid w:val="00437D8C"/>
    <w:rsid w:val="00440D61"/>
    <w:rsid w:val="0044147D"/>
    <w:rsid w:val="004437D3"/>
    <w:rsid w:val="004460D4"/>
    <w:rsid w:val="00446543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65808"/>
    <w:rsid w:val="00472626"/>
    <w:rsid w:val="00473A83"/>
    <w:rsid w:val="00475718"/>
    <w:rsid w:val="0047759E"/>
    <w:rsid w:val="00477616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2242"/>
    <w:rsid w:val="004A353B"/>
    <w:rsid w:val="004A359B"/>
    <w:rsid w:val="004A3D52"/>
    <w:rsid w:val="004A4410"/>
    <w:rsid w:val="004A468E"/>
    <w:rsid w:val="004A4EF8"/>
    <w:rsid w:val="004A668C"/>
    <w:rsid w:val="004A7ACD"/>
    <w:rsid w:val="004B2171"/>
    <w:rsid w:val="004B2308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45C"/>
    <w:rsid w:val="004E1C6C"/>
    <w:rsid w:val="004E4196"/>
    <w:rsid w:val="004E474C"/>
    <w:rsid w:val="004E6C6E"/>
    <w:rsid w:val="004E6E55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2F08"/>
    <w:rsid w:val="005133F1"/>
    <w:rsid w:val="0051645F"/>
    <w:rsid w:val="0052201D"/>
    <w:rsid w:val="0052378D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60017"/>
    <w:rsid w:val="0056133F"/>
    <w:rsid w:val="005630A8"/>
    <w:rsid w:val="00567CD4"/>
    <w:rsid w:val="0057500D"/>
    <w:rsid w:val="005767B0"/>
    <w:rsid w:val="00576CA4"/>
    <w:rsid w:val="0058183F"/>
    <w:rsid w:val="005818D1"/>
    <w:rsid w:val="0058191A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B04A3"/>
    <w:rsid w:val="005B0B34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5B9"/>
    <w:rsid w:val="005F2F38"/>
    <w:rsid w:val="005F3643"/>
    <w:rsid w:val="005F4511"/>
    <w:rsid w:val="005F7A1F"/>
    <w:rsid w:val="006004FC"/>
    <w:rsid w:val="006005D0"/>
    <w:rsid w:val="006018F7"/>
    <w:rsid w:val="00602410"/>
    <w:rsid w:val="00602A77"/>
    <w:rsid w:val="006033B0"/>
    <w:rsid w:val="0060420B"/>
    <w:rsid w:val="00605D5D"/>
    <w:rsid w:val="00605E5D"/>
    <w:rsid w:val="006121A0"/>
    <w:rsid w:val="00612811"/>
    <w:rsid w:val="00613868"/>
    <w:rsid w:val="006149C7"/>
    <w:rsid w:val="00614B61"/>
    <w:rsid w:val="00614C67"/>
    <w:rsid w:val="00615023"/>
    <w:rsid w:val="00615786"/>
    <w:rsid w:val="00615B1A"/>
    <w:rsid w:val="00615D22"/>
    <w:rsid w:val="00622474"/>
    <w:rsid w:val="00622D61"/>
    <w:rsid w:val="00622E6C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37141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3F9F"/>
    <w:rsid w:val="00655579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0FA0"/>
    <w:rsid w:val="0067198B"/>
    <w:rsid w:val="00676792"/>
    <w:rsid w:val="00680220"/>
    <w:rsid w:val="006806A9"/>
    <w:rsid w:val="00681C28"/>
    <w:rsid w:val="006837DC"/>
    <w:rsid w:val="006841FC"/>
    <w:rsid w:val="00691E00"/>
    <w:rsid w:val="00696EAC"/>
    <w:rsid w:val="00697D58"/>
    <w:rsid w:val="006A0A7A"/>
    <w:rsid w:val="006A383F"/>
    <w:rsid w:val="006A4E1A"/>
    <w:rsid w:val="006A7360"/>
    <w:rsid w:val="006B1281"/>
    <w:rsid w:val="006B14BD"/>
    <w:rsid w:val="006B1836"/>
    <w:rsid w:val="006B1DEF"/>
    <w:rsid w:val="006B2F64"/>
    <w:rsid w:val="006B3CE7"/>
    <w:rsid w:val="006B4A0A"/>
    <w:rsid w:val="006B4B4D"/>
    <w:rsid w:val="006B64A3"/>
    <w:rsid w:val="006B7AFA"/>
    <w:rsid w:val="006C4602"/>
    <w:rsid w:val="006C4CFA"/>
    <w:rsid w:val="006C6EFB"/>
    <w:rsid w:val="006C75F1"/>
    <w:rsid w:val="006D097C"/>
    <w:rsid w:val="006D1137"/>
    <w:rsid w:val="006D1836"/>
    <w:rsid w:val="006D24D6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D7C"/>
    <w:rsid w:val="006E56BF"/>
    <w:rsid w:val="006E64BE"/>
    <w:rsid w:val="006E7183"/>
    <w:rsid w:val="006F0EF1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BC"/>
    <w:rsid w:val="0071327A"/>
    <w:rsid w:val="0071533A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0F5"/>
    <w:rsid w:val="00735AA9"/>
    <w:rsid w:val="0074028B"/>
    <w:rsid w:val="00741B89"/>
    <w:rsid w:val="007435DC"/>
    <w:rsid w:val="00744BB7"/>
    <w:rsid w:val="0074680D"/>
    <w:rsid w:val="0074788E"/>
    <w:rsid w:val="00747ADF"/>
    <w:rsid w:val="00750C96"/>
    <w:rsid w:val="0075345A"/>
    <w:rsid w:val="00753684"/>
    <w:rsid w:val="00753762"/>
    <w:rsid w:val="00754FB9"/>
    <w:rsid w:val="0075512D"/>
    <w:rsid w:val="00755A73"/>
    <w:rsid w:val="007571AF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D15"/>
    <w:rsid w:val="00773399"/>
    <w:rsid w:val="00773502"/>
    <w:rsid w:val="00775178"/>
    <w:rsid w:val="00776902"/>
    <w:rsid w:val="00777B6E"/>
    <w:rsid w:val="00780CEA"/>
    <w:rsid w:val="0078102C"/>
    <w:rsid w:val="00782144"/>
    <w:rsid w:val="007827D5"/>
    <w:rsid w:val="00783289"/>
    <w:rsid w:val="00785C86"/>
    <w:rsid w:val="007869D5"/>
    <w:rsid w:val="007903D5"/>
    <w:rsid w:val="0079125F"/>
    <w:rsid w:val="00791873"/>
    <w:rsid w:val="0079283F"/>
    <w:rsid w:val="0079320B"/>
    <w:rsid w:val="007954E6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5D84"/>
    <w:rsid w:val="007A79FA"/>
    <w:rsid w:val="007B0386"/>
    <w:rsid w:val="007B072A"/>
    <w:rsid w:val="007B0F2C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2BF1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4090"/>
    <w:rsid w:val="007E4D80"/>
    <w:rsid w:val="007E5260"/>
    <w:rsid w:val="007F0742"/>
    <w:rsid w:val="007F202C"/>
    <w:rsid w:val="007F2E41"/>
    <w:rsid w:val="007F519B"/>
    <w:rsid w:val="007F5A42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0FB2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926"/>
    <w:rsid w:val="00850154"/>
    <w:rsid w:val="00853BF9"/>
    <w:rsid w:val="008546A6"/>
    <w:rsid w:val="008574C3"/>
    <w:rsid w:val="00857596"/>
    <w:rsid w:val="00857D4B"/>
    <w:rsid w:val="0086167B"/>
    <w:rsid w:val="00862C9A"/>
    <w:rsid w:val="00865492"/>
    <w:rsid w:val="008667B2"/>
    <w:rsid w:val="0086686B"/>
    <w:rsid w:val="00867145"/>
    <w:rsid w:val="0087122F"/>
    <w:rsid w:val="008727FA"/>
    <w:rsid w:val="00873513"/>
    <w:rsid w:val="0087407B"/>
    <w:rsid w:val="008740B4"/>
    <w:rsid w:val="0087433A"/>
    <w:rsid w:val="0087572B"/>
    <w:rsid w:val="008805F0"/>
    <w:rsid w:val="00881960"/>
    <w:rsid w:val="008832E3"/>
    <w:rsid w:val="00884046"/>
    <w:rsid w:val="008843E4"/>
    <w:rsid w:val="00884871"/>
    <w:rsid w:val="00884BC3"/>
    <w:rsid w:val="008874CF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6349"/>
    <w:rsid w:val="008E158F"/>
    <w:rsid w:val="008E1CB0"/>
    <w:rsid w:val="008E25AE"/>
    <w:rsid w:val="008E4456"/>
    <w:rsid w:val="008E495A"/>
    <w:rsid w:val="008E78B7"/>
    <w:rsid w:val="008E7F56"/>
    <w:rsid w:val="008F0662"/>
    <w:rsid w:val="008F2124"/>
    <w:rsid w:val="008F31BD"/>
    <w:rsid w:val="008F3930"/>
    <w:rsid w:val="008F3A51"/>
    <w:rsid w:val="008F5DD1"/>
    <w:rsid w:val="008F60D0"/>
    <w:rsid w:val="00900E6D"/>
    <w:rsid w:val="009011C0"/>
    <w:rsid w:val="009022A6"/>
    <w:rsid w:val="009039EB"/>
    <w:rsid w:val="00910A7C"/>
    <w:rsid w:val="009134A5"/>
    <w:rsid w:val="00913BC4"/>
    <w:rsid w:val="00915176"/>
    <w:rsid w:val="00915812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736F"/>
    <w:rsid w:val="00960278"/>
    <w:rsid w:val="009605DB"/>
    <w:rsid w:val="009618EE"/>
    <w:rsid w:val="009630C2"/>
    <w:rsid w:val="00964ACD"/>
    <w:rsid w:val="00967633"/>
    <w:rsid w:val="00967E65"/>
    <w:rsid w:val="00971559"/>
    <w:rsid w:val="00971945"/>
    <w:rsid w:val="00971B64"/>
    <w:rsid w:val="00973170"/>
    <w:rsid w:val="009735BA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A096B"/>
    <w:rsid w:val="009A2E7D"/>
    <w:rsid w:val="009A442F"/>
    <w:rsid w:val="009B0605"/>
    <w:rsid w:val="009B09DD"/>
    <w:rsid w:val="009B1C82"/>
    <w:rsid w:val="009B2FD2"/>
    <w:rsid w:val="009B37C2"/>
    <w:rsid w:val="009B521D"/>
    <w:rsid w:val="009B5D3A"/>
    <w:rsid w:val="009B75C6"/>
    <w:rsid w:val="009C0389"/>
    <w:rsid w:val="009C14FB"/>
    <w:rsid w:val="009C200B"/>
    <w:rsid w:val="009C3369"/>
    <w:rsid w:val="009C4D0C"/>
    <w:rsid w:val="009C636C"/>
    <w:rsid w:val="009C6411"/>
    <w:rsid w:val="009C664E"/>
    <w:rsid w:val="009C71C6"/>
    <w:rsid w:val="009D1E23"/>
    <w:rsid w:val="009D2B2A"/>
    <w:rsid w:val="009D3ED3"/>
    <w:rsid w:val="009D50D5"/>
    <w:rsid w:val="009D5301"/>
    <w:rsid w:val="009D5B2B"/>
    <w:rsid w:val="009E2943"/>
    <w:rsid w:val="009E474B"/>
    <w:rsid w:val="009E5018"/>
    <w:rsid w:val="009E5381"/>
    <w:rsid w:val="009E70BD"/>
    <w:rsid w:val="009E7970"/>
    <w:rsid w:val="009E7A6A"/>
    <w:rsid w:val="009F1E96"/>
    <w:rsid w:val="009F233B"/>
    <w:rsid w:val="009F32F2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807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4E8C"/>
    <w:rsid w:val="00A25298"/>
    <w:rsid w:val="00A27203"/>
    <w:rsid w:val="00A303EB"/>
    <w:rsid w:val="00A305DC"/>
    <w:rsid w:val="00A3087E"/>
    <w:rsid w:val="00A31E87"/>
    <w:rsid w:val="00A32A6D"/>
    <w:rsid w:val="00A35ABE"/>
    <w:rsid w:val="00A36A78"/>
    <w:rsid w:val="00A40BAC"/>
    <w:rsid w:val="00A420E1"/>
    <w:rsid w:val="00A43D43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23E2"/>
    <w:rsid w:val="00A64C3D"/>
    <w:rsid w:val="00A65193"/>
    <w:rsid w:val="00A66CCC"/>
    <w:rsid w:val="00A67B38"/>
    <w:rsid w:val="00A72317"/>
    <w:rsid w:val="00A74EE0"/>
    <w:rsid w:val="00A754B3"/>
    <w:rsid w:val="00A75B13"/>
    <w:rsid w:val="00A766A6"/>
    <w:rsid w:val="00A76E85"/>
    <w:rsid w:val="00A7711C"/>
    <w:rsid w:val="00A811F8"/>
    <w:rsid w:val="00A81795"/>
    <w:rsid w:val="00A8452F"/>
    <w:rsid w:val="00A850B4"/>
    <w:rsid w:val="00A86855"/>
    <w:rsid w:val="00A86D08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3598"/>
    <w:rsid w:val="00AD4DE9"/>
    <w:rsid w:val="00AD52A0"/>
    <w:rsid w:val="00AE058B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600"/>
    <w:rsid w:val="00B4184D"/>
    <w:rsid w:val="00B42BD5"/>
    <w:rsid w:val="00B43052"/>
    <w:rsid w:val="00B45886"/>
    <w:rsid w:val="00B45A53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3196"/>
    <w:rsid w:val="00BA6774"/>
    <w:rsid w:val="00BB139B"/>
    <w:rsid w:val="00BB14DC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499E"/>
    <w:rsid w:val="00BD634D"/>
    <w:rsid w:val="00BD705D"/>
    <w:rsid w:val="00BE0260"/>
    <w:rsid w:val="00BE3234"/>
    <w:rsid w:val="00BE3435"/>
    <w:rsid w:val="00BE74D8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2FEA"/>
    <w:rsid w:val="00C23658"/>
    <w:rsid w:val="00C2388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476E"/>
    <w:rsid w:val="00C44BE0"/>
    <w:rsid w:val="00C456AB"/>
    <w:rsid w:val="00C457BA"/>
    <w:rsid w:val="00C45963"/>
    <w:rsid w:val="00C46838"/>
    <w:rsid w:val="00C468CF"/>
    <w:rsid w:val="00C4771C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6CC"/>
    <w:rsid w:val="00C63F78"/>
    <w:rsid w:val="00C70BE8"/>
    <w:rsid w:val="00C72F80"/>
    <w:rsid w:val="00C734C3"/>
    <w:rsid w:val="00C739F7"/>
    <w:rsid w:val="00C73D2C"/>
    <w:rsid w:val="00C74702"/>
    <w:rsid w:val="00C751BA"/>
    <w:rsid w:val="00C755BC"/>
    <w:rsid w:val="00C77DD8"/>
    <w:rsid w:val="00C804FB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926"/>
    <w:rsid w:val="00CB2E86"/>
    <w:rsid w:val="00CB60F0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E1A"/>
    <w:rsid w:val="00CF22E0"/>
    <w:rsid w:val="00CF4176"/>
    <w:rsid w:val="00CF6699"/>
    <w:rsid w:val="00CF680D"/>
    <w:rsid w:val="00CF698E"/>
    <w:rsid w:val="00CF6A43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136"/>
    <w:rsid w:val="00D475AF"/>
    <w:rsid w:val="00D541DC"/>
    <w:rsid w:val="00D54C49"/>
    <w:rsid w:val="00D57379"/>
    <w:rsid w:val="00D61273"/>
    <w:rsid w:val="00D61ED8"/>
    <w:rsid w:val="00D65CE5"/>
    <w:rsid w:val="00D6703E"/>
    <w:rsid w:val="00D67BCA"/>
    <w:rsid w:val="00D70BD4"/>
    <w:rsid w:val="00D7144D"/>
    <w:rsid w:val="00D71778"/>
    <w:rsid w:val="00D71A29"/>
    <w:rsid w:val="00D728D9"/>
    <w:rsid w:val="00D73227"/>
    <w:rsid w:val="00D7328A"/>
    <w:rsid w:val="00D73CA5"/>
    <w:rsid w:val="00D7407F"/>
    <w:rsid w:val="00D74721"/>
    <w:rsid w:val="00D76196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3716"/>
    <w:rsid w:val="00D945E5"/>
    <w:rsid w:val="00D952B4"/>
    <w:rsid w:val="00D953EC"/>
    <w:rsid w:val="00D96728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C3C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0DBF"/>
    <w:rsid w:val="00DF3243"/>
    <w:rsid w:val="00DF333D"/>
    <w:rsid w:val="00DF43F1"/>
    <w:rsid w:val="00DF47C8"/>
    <w:rsid w:val="00DF687F"/>
    <w:rsid w:val="00E00D71"/>
    <w:rsid w:val="00E01006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1633"/>
    <w:rsid w:val="00E23859"/>
    <w:rsid w:val="00E26275"/>
    <w:rsid w:val="00E26AC7"/>
    <w:rsid w:val="00E26D27"/>
    <w:rsid w:val="00E26E20"/>
    <w:rsid w:val="00E304A8"/>
    <w:rsid w:val="00E306DA"/>
    <w:rsid w:val="00E329B4"/>
    <w:rsid w:val="00E33A82"/>
    <w:rsid w:val="00E404E5"/>
    <w:rsid w:val="00E40B32"/>
    <w:rsid w:val="00E4146A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60F8D"/>
    <w:rsid w:val="00E62B85"/>
    <w:rsid w:val="00E63075"/>
    <w:rsid w:val="00E6313F"/>
    <w:rsid w:val="00E70CC7"/>
    <w:rsid w:val="00E71B41"/>
    <w:rsid w:val="00E75E00"/>
    <w:rsid w:val="00E775EA"/>
    <w:rsid w:val="00E779AF"/>
    <w:rsid w:val="00E77A26"/>
    <w:rsid w:val="00E80157"/>
    <w:rsid w:val="00E8200D"/>
    <w:rsid w:val="00E8208A"/>
    <w:rsid w:val="00E821CA"/>
    <w:rsid w:val="00E83F96"/>
    <w:rsid w:val="00E84C0F"/>
    <w:rsid w:val="00E852F4"/>
    <w:rsid w:val="00E85EBC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05"/>
    <w:rsid w:val="00ED5D5E"/>
    <w:rsid w:val="00ED644C"/>
    <w:rsid w:val="00ED67A3"/>
    <w:rsid w:val="00ED6CC7"/>
    <w:rsid w:val="00ED73FA"/>
    <w:rsid w:val="00ED7C9A"/>
    <w:rsid w:val="00ED7DE9"/>
    <w:rsid w:val="00EE61C5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5185"/>
    <w:rsid w:val="00F364EA"/>
    <w:rsid w:val="00F37973"/>
    <w:rsid w:val="00F40B0E"/>
    <w:rsid w:val="00F41EEA"/>
    <w:rsid w:val="00F4441B"/>
    <w:rsid w:val="00F46FBB"/>
    <w:rsid w:val="00F525F8"/>
    <w:rsid w:val="00F600EB"/>
    <w:rsid w:val="00F62808"/>
    <w:rsid w:val="00F62CAF"/>
    <w:rsid w:val="00F63207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1C45"/>
    <w:rsid w:val="00F827E4"/>
    <w:rsid w:val="00F84073"/>
    <w:rsid w:val="00F84141"/>
    <w:rsid w:val="00F844B6"/>
    <w:rsid w:val="00F84700"/>
    <w:rsid w:val="00F85820"/>
    <w:rsid w:val="00F85E2D"/>
    <w:rsid w:val="00F86F49"/>
    <w:rsid w:val="00F8764E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B2207"/>
    <w:rsid w:val="00FB3FB7"/>
    <w:rsid w:val="00FB4717"/>
    <w:rsid w:val="00FB4A8D"/>
    <w:rsid w:val="00FB7719"/>
    <w:rsid w:val="00FB7AEF"/>
    <w:rsid w:val="00FC098E"/>
    <w:rsid w:val="00FC32A7"/>
    <w:rsid w:val="00FC77BE"/>
    <w:rsid w:val="00FC7F37"/>
    <w:rsid w:val="00FD1036"/>
    <w:rsid w:val="00FD13C6"/>
    <w:rsid w:val="00FD55F9"/>
    <w:rsid w:val="00FD6F2E"/>
    <w:rsid w:val="00FE290C"/>
    <w:rsid w:val="00FE2964"/>
    <w:rsid w:val="00FE2CE8"/>
    <w:rsid w:val="00FE35CE"/>
    <w:rsid w:val="00FE45C1"/>
    <w:rsid w:val="00FF19D4"/>
    <w:rsid w:val="00FF2484"/>
    <w:rsid w:val="00FF26FE"/>
    <w:rsid w:val="00FF2F23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4D46080-064E-4FCE-8975-ACE4A3DB2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3">
    <w:name w:val="No Spacing"/>
    <w:uiPriority w:val="1"/>
    <w:qFormat/>
    <w:rsid w:val="00884871"/>
    <w:rPr>
      <w:rFonts w:ascii="Calibri" w:eastAsia="Calibri" w:hAnsi="Calibri"/>
      <w:sz w:val="22"/>
      <w:szCs w:val="22"/>
      <w:lang w:eastAsia="en-US"/>
    </w:rPr>
  </w:style>
  <w:style w:type="paragraph" w:styleId="af4">
    <w:name w:val="Balloon Text"/>
    <w:basedOn w:val="a0"/>
    <w:link w:val="af5"/>
    <w:rsid w:val="000162E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rsid w:val="000162E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0"/>
    <w:rsid w:val="00873513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20">
    <w:name w:val="Заголовок 2 Знак"/>
    <w:basedOn w:val="a1"/>
    <w:link w:val="2"/>
    <w:rsid w:val="00E8208A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60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45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9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5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3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685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807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925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3211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9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8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69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29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27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32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526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433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86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4195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560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485AE-0B0D-48A1-8CE7-563ACE8616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D9F99B-D6DC-478A-8313-5AF331A691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509DA4-FEFD-4E7F-8F5C-33324CA6276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596A29BF-E8DF-4B49-92EE-427C280BD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879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Новоселов Александр Леонидович</cp:lastModifiedBy>
  <cp:revision>3</cp:revision>
  <cp:lastPrinted>2022-06-24T05:59:00Z</cp:lastPrinted>
  <dcterms:created xsi:type="dcterms:W3CDTF">2022-06-24T05:58:00Z</dcterms:created>
  <dcterms:modified xsi:type="dcterms:W3CDTF">2022-06-24T05:59:00Z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