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0948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309А</w:t>
            </w:r>
          </w:p>
        </w:tc>
      </w:tr>
      <w:tr w:rsidR="00390948" w:rsidRPr="00DC5569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Pr="00390948" w:rsidRDefault="00F4413A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000</w:t>
            </w:r>
            <w:r w:rsidR="006D58B3" w:rsidRPr="006D58B3">
              <w:rPr>
                <w:b/>
                <w:sz w:val="26"/>
                <w:szCs w:val="26"/>
              </w:rPr>
              <w:t>2310698</w:t>
            </w:r>
          </w:p>
        </w:tc>
      </w:tr>
    </w:tbl>
    <w:p w:rsidR="00F93148" w:rsidRPr="00891514" w:rsidRDefault="00EC2BF4" w:rsidP="00F93148">
      <w:pPr>
        <w:spacing w:line="256" w:lineRule="auto"/>
        <w:jc w:val="right"/>
        <w:rPr>
          <w:color w:val="000000"/>
          <w:sz w:val="26"/>
          <w:szCs w:val="26"/>
        </w:rPr>
      </w:pPr>
      <w:r w:rsidRPr="00CD19A2">
        <w:rPr>
          <w:b/>
        </w:rPr>
        <w:tab/>
      </w:r>
      <w:r w:rsidR="00F93148" w:rsidRPr="00891514">
        <w:rPr>
          <w:color w:val="000000"/>
          <w:sz w:val="26"/>
          <w:szCs w:val="26"/>
        </w:rPr>
        <w:t>«Утверждаю»</w:t>
      </w:r>
    </w:p>
    <w:p w:rsidR="00F93148" w:rsidRPr="00891514" w:rsidRDefault="00ED3309" w:rsidP="00F93148">
      <w:pPr>
        <w:spacing w:line="256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Первый заместитель</w:t>
      </w:r>
      <w:r w:rsidR="00F93148" w:rsidRPr="00891514">
        <w:rPr>
          <w:color w:val="000000"/>
          <w:sz w:val="26"/>
          <w:szCs w:val="26"/>
        </w:rPr>
        <w:t xml:space="preserve"> директора</w:t>
      </w:r>
      <w:r>
        <w:rPr>
          <w:color w:val="000000"/>
          <w:sz w:val="26"/>
          <w:szCs w:val="26"/>
        </w:rPr>
        <w:t xml:space="preserve"> </w:t>
      </w:r>
      <w:r w:rsidR="00F93148" w:rsidRPr="00891514">
        <w:rPr>
          <w:color w:val="000000"/>
          <w:sz w:val="26"/>
          <w:szCs w:val="26"/>
        </w:rPr>
        <w:t>-</w:t>
      </w:r>
    </w:p>
    <w:p w:rsidR="00F93148" w:rsidRPr="00891514" w:rsidRDefault="00ED3309" w:rsidP="00F93148">
      <w:pPr>
        <w:spacing w:line="256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главный инженер</w:t>
      </w:r>
      <w:r w:rsidR="00F93148" w:rsidRPr="00891514">
        <w:rPr>
          <w:color w:val="000000"/>
          <w:sz w:val="26"/>
          <w:szCs w:val="26"/>
        </w:rPr>
        <w:t xml:space="preserve"> филиала</w:t>
      </w:r>
    </w:p>
    <w:p w:rsidR="00F93148" w:rsidRPr="00891514" w:rsidRDefault="00F93148" w:rsidP="00F93148">
      <w:pPr>
        <w:spacing w:line="256" w:lineRule="auto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ПАО «</w:t>
      </w:r>
      <w:proofErr w:type="spellStart"/>
      <w:r w:rsidRPr="00891514">
        <w:rPr>
          <w:color w:val="000000"/>
          <w:sz w:val="26"/>
          <w:szCs w:val="26"/>
        </w:rPr>
        <w:t>Россети</w:t>
      </w:r>
      <w:proofErr w:type="spellEnd"/>
      <w:r w:rsidRPr="00891514">
        <w:rPr>
          <w:color w:val="000000"/>
          <w:sz w:val="26"/>
          <w:szCs w:val="26"/>
        </w:rPr>
        <w:t xml:space="preserve"> Центр» - «Тверьэнерго»</w:t>
      </w:r>
    </w:p>
    <w:p w:rsidR="00F93148" w:rsidRPr="00891514" w:rsidRDefault="00F93148" w:rsidP="00F93148">
      <w:pPr>
        <w:spacing w:line="256" w:lineRule="auto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___________ О. М. Баталов</w:t>
      </w:r>
    </w:p>
    <w:p w:rsidR="00974E7D" w:rsidRDefault="00974E7D" w:rsidP="00974E7D">
      <w:pPr>
        <w:spacing w:line="254" w:lineRule="auto"/>
        <w:jc w:val="right"/>
        <w:rPr>
          <w:sz w:val="26"/>
          <w:szCs w:val="26"/>
          <w:u w:val="single"/>
        </w:rPr>
      </w:pPr>
      <w:proofErr w:type="gramStart"/>
      <w:r>
        <w:rPr>
          <w:color w:val="000000"/>
          <w:sz w:val="26"/>
          <w:szCs w:val="26"/>
          <w:u w:val="single"/>
        </w:rPr>
        <w:t xml:space="preserve">« </w:t>
      </w:r>
      <w:r w:rsidR="00E0578C">
        <w:rPr>
          <w:color w:val="000000"/>
          <w:sz w:val="26"/>
          <w:szCs w:val="26"/>
          <w:u w:val="single"/>
        </w:rPr>
        <w:t>13</w:t>
      </w:r>
      <w:proofErr w:type="gramEnd"/>
      <w:r>
        <w:rPr>
          <w:color w:val="000000"/>
          <w:sz w:val="26"/>
          <w:szCs w:val="26"/>
          <w:u w:val="single"/>
        </w:rPr>
        <w:t xml:space="preserve"> »  сентября  2022 г</w:t>
      </w:r>
      <w:r>
        <w:rPr>
          <w:sz w:val="26"/>
          <w:szCs w:val="26"/>
          <w:u w:val="single"/>
        </w:rPr>
        <w:t>.</w:t>
      </w:r>
    </w:p>
    <w:p w:rsidR="006233B7" w:rsidRPr="00916320" w:rsidRDefault="006233B7" w:rsidP="00F93148">
      <w:pPr>
        <w:ind w:right="-2"/>
        <w:jc w:val="right"/>
        <w:rPr>
          <w:caps/>
          <w:sz w:val="26"/>
          <w:szCs w:val="26"/>
        </w:rPr>
      </w:pPr>
    </w:p>
    <w:p w:rsidR="006233B7" w:rsidRPr="00916320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916320">
        <w:rPr>
          <w:b/>
          <w:sz w:val="28"/>
          <w:szCs w:val="20"/>
        </w:rPr>
        <w:t>ТЕХНИЧЕСКОЕ ЗАДАНИЕ</w:t>
      </w:r>
    </w:p>
    <w:p w:rsidR="006233B7" w:rsidRPr="0061604D" w:rsidRDefault="006233B7" w:rsidP="0061604D">
      <w:pPr>
        <w:jc w:val="center"/>
        <w:rPr>
          <w:b/>
          <w:sz w:val="26"/>
          <w:szCs w:val="26"/>
        </w:rPr>
      </w:pPr>
      <w:r w:rsidRPr="00916320">
        <w:rPr>
          <w:b/>
          <w:sz w:val="26"/>
          <w:szCs w:val="26"/>
        </w:rPr>
        <w:t>на поставку устройств</w:t>
      </w:r>
      <w:r w:rsidR="0061604D">
        <w:rPr>
          <w:b/>
          <w:sz w:val="26"/>
          <w:szCs w:val="26"/>
        </w:rPr>
        <w:t>а</w:t>
      </w:r>
      <w:r w:rsidRPr="00916320">
        <w:rPr>
          <w:b/>
          <w:sz w:val="26"/>
          <w:szCs w:val="26"/>
        </w:rPr>
        <w:t xml:space="preserve"> РЗА</w:t>
      </w:r>
      <w:r w:rsidR="0061604D">
        <w:rPr>
          <w:b/>
          <w:sz w:val="26"/>
          <w:szCs w:val="26"/>
        </w:rPr>
        <w:t xml:space="preserve"> </w:t>
      </w:r>
      <w:r w:rsidR="0061604D" w:rsidRPr="0061604D">
        <w:rPr>
          <w:b/>
          <w:sz w:val="26"/>
          <w:szCs w:val="26"/>
        </w:rPr>
        <w:t>(Устройство Орион-</w:t>
      </w:r>
      <w:r w:rsidR="00415965">
        <w:rPr>
          <w:b/>
          <w:sz w:val="26"/>
          <w:szCs w:val="26"/>
        </w:rPr>
        <w:t>РТЗ-</w:t>
      </w:r>
      <w:r w:rsidR="00F4413A">
        <w:rPr>
          <w:b/>
          <w:sz w:val="26"/>
          <w:szCs w:val="26"/>
        </w:rPr>
        <w:t>П</w:t>
      </w:r>
      <w:r w:rsidR="0061604D" w:rsidRPr="0061604D">
        <w:rPr>
          <w:sz w:val="26"/>
          <w:szCs w:val="26"/>
        </w:rPr>
        <w:t>)</w:t>
      </w:r>
      <w:r w:rsidRPr="0061604D">
        <w:rPr>
          <w:b/>
          <w:sz w:val="26"/>
          <w:szCs w:val="26"/>
        </w:rPr>
        <w:t>.</w:t>
      </w:r>
      <w:r w:rsidRPr="00916320">
        <w:rPr>
          <w:b/>
          <w:sz w:val="26"/>
          <w:szCs w:val="26"/>
        </w:rPr>
        <w:t xml:space="preserve">  Лот </w:t>
      </w:r>
      <w:r w:rsidRPr="0061604D">
        <w:rPr>
          <w:b/>
          <w:sz w:val="26"/>
          <w:szCs w:val="26"/>
        </w:rPr>
        <w:t>№ 309</w:t>
      </w:r>
      <w:r w:rsidR="00945EE2" w:rsidRPr="0061604D">
        <w:rPr>
          <w:b/>
          <w:sz w:val="26"/>
          <w:szCs w:val="26"/>
        </w:rPr>
        <w:t>А</w:t>
      </w:r>
    </w:p>
    <w:p w:rsidR="006233B7" w:rsidRPr="00916320" w:rsidRDefault="006233B7" w:rsidP="006233B7">
      <w:pPr>
        <w:jc w:val="center"/>
      </w:pPr>
    </w:p>
    <w:p w:rsidR="006233B7" w:rsidRPr="00415DB4" w:rsidRDefault="006233B7" w:rsidP="00B65033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  <w:sz w:val="26"/>
          <w:szCs w:val="26"/>
        </w:rPr>
      </w:pPr>
      <w:r w:rsidRPr="00415DB4">
        <w:rPr>
          <w:bCs/>
          <w:sz w:val="26"/>
          <w:szCs w:val="26"/>
        </w:rPr>
        <w:t>Общая часть.</w:t>
      </w:r>
    </w:p>
    <w:p w:rsidR="006233B7" w:rsidRPr="009A0F91" w:rsidRDefault="003511E6" w:rsidP="009D6AD4">
      <w:pPr>
        <w:numPr>
          <w:ilvl w:val="1"/>
          <w:numId w:val="3"/>
        </w:numPr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Pr="009A0F91">
        <w:rPr>
          <w:sz w:val="26"/>
          <w:szCs w:val="26"/>
        </w:rPr>
        <w:t xml:space="preserve"> ПАО «</w:t>
      </w:r>
      <w:proofErr w:type="spellStart"/>
      <w:r w:rsidRPr="00891514">
        <w:rPr>
          <w:color w:val="000000"/>
          <w:sz w:val="26"/>
          <w:szCs w:val="26"/>
        </w:rPr>
        <w:t>Россети</w:t>
      </w:r>
      <w:proofErr w:type="spellEnd"/>
      <w:r w:rsidRPr="00891514">
        <w:rPr>
          <w:color w:val="000000"/>
          <w:sz w:val="26"/>
          <w:szCs w:val="26"/>
        </w:rPr>
        <w:t xml:space="preserve"> Центр</w:t>
      </w:r>
      <w:r w:rsidRPr="009A0F91">
        <w:rPr>
          <w:sz w:val="26"/>
          <w:szCs w:val="26"/>
        </w:rPr>
        <w:t>»</w:t>
      </w:r>
      <w:r>
        <w:rPr>
          <w:sz w:val="26"/>
          <w:szCs w:val="26"/>
        </w:rPr>
        <w:t xml:space="preserve"> - «Тверьэнерго»</w:t>
      </w:r>
      <w:r w:rsidR="00415DB4" w:rsidRPr="009A0F91">
        <w:rPr>
          <w:sz w:val="26"/>
          <w:szCs w:val="26"/>
        </w:rPr>
        <w:t xml:space="preserve"> производит закупку устройств</w:t>
      </w:r>
      <w:r w:rsidR="0061604D">
        <w:rPr>
          <w:sz w:val="26"/>
          <w:szCs w:val="26"/>
        </w:rPr>
        <w:t>а</w:t>
      </w:r>
      <w:r w:rsidR="00415DB4" w:rsidRPr="009A0F91">
        <w:rPr>
          <w:sz w:val="26"/>
          <w:szCs w:val="26"/>
        </w:rPr>
        <w:t xml:space="preserve"> РЗА для ремонтно-эксплуатационного обслуживания электросетевого оборудования</w:t>
      </w:r>
      <w:r w:rsidR="009D6AD4" w:rsidRPr="009A0F91">
        <w:rPr>
          <w:sz w:val="26"/>
          <w:szCs w:val="26"/>
        </w:rPr>
        <w:t>.</w:t>
      </w:r>
    </w:p>
    <w:p w:rsidR="009851E3" w:rsidRPr="00974E7D" w:rsidRDefault="00111FBA" w:rsidP="00974E7D">
      <w:pPr>
        <w:pStyle w:val="af0"/>
        <w:numPr>
          <w:ilvl w:val="0"/>
          <w:numId w:val="3"/>
        </w:numPr>
        <w:ind w:left="0" w:firstLine="709"/>
        <w:jc w:val="both"/>
        <w:rPr>
          <w:bCs/>
          <w:sz w:val="26"/>
          <w:szCs w:val="26"/>
        </w:rPr>
      </w:pPr>
      <w:r w:rsidRPr="00974E7D">
        <w:rPr>
          <w:bCs/>
          <w:sz w:val="26"/>
          <w:szCs w:val="26"/>
        </w:rPr>
        <w:t xml:space="preserve">Предмет </w:t>
      </w:r>
      <w:r w:rsidR="008C1902" w:rsidRPr="00974E7D">
        <w:rPr>
          <w:bCs/>
          <w:sz w:val="26"/>
          <w:szCs w:val="26"/>
        </w:rPr>
        <w:t>закупки</w:t>
      </w:r>
      <w:r w:rsidR="00974E7D" w:rsidRPr="00974E7D">
        <w:rPr>
          <w:bCs/>
          <w:sz w:val="26"/>
          <w:szCs w:val="26"/>
        </w:rPr>
        <w:t>.</w:t>
      </w:r>
    </w:p>
    <w:p w:rsidR="00111FBA" w:rsidRPr="009A0F91" w:rsidRDefault="00637306" w:rsidP="00797E02">
      <w:pPr>
        <w:ind w:firstLine="709"/>
        <w:jc w:val="both"/>
        <w:rPr>
          <w:sz w:val="26"/>
          <w:szCs w:val="26"/>
        </w:rPr>
      </w:pPr>
      <w:r w:rsidRPr="009A0F91">
        <w:rPr>
          <w:sz w:val="26"/>
          <w:szCs w:val="26"/>
        </w:rPr>
        <w:t>Поставщик</w:t>
      </w:r>
      <w:r w:rsidR="005B5711" w:rsidRPr="009A0F91">
        <w:rPr>
          <w:sz w:val="26"/>
          <w:szCs w:val="26"/>
        </w:rPr>
        <w:t xml:space="preserve"> обеспечивает поставку оборудования в</w:t>
      </w:r>
      <w:r w:rsidR="00111FBA" w:rsidRPr="009A0F91">
        <w:rPr>
          <w:sz w:val="26"/>
          <w:szCs w:val="26"/>
        </w:rPr>
        <w:t xml:space="preserve"> </w:t>
      </w:r>
      <w:r w:rsidR="005B5711" w:rsidRPr="009A0F91">
        <w:rPr>
          <w:sz w:val="26"/>
          <w:szCs w:val="26"/>
        </w:rPr>
        <w:t>объемах и сроки установленные данным</w:t>
      </w:r>
      <w:r w:rsidR="00111FBA" w:rsidRPr="009A0F91">
        <w:rPr>
          <w:sz w:val="26"/>
          <w:szCs w:val="26"/>
        </w:rPr>
        <w:t xml:space="preserve"> ТЗ</w:t>
      </w:r>
      <w:r w:rsidR="008C2E81" w:rsidRPr="009A0F91">
        <w:rPr>
          <w:sz w:val="26"/>
          <w:szCs w:val="26"/>
        </w:rPr>
        <w:t>:</w:t>
      </w:r>
    </w:p>
    <w:p w:rsidR="00B1025C" w:rsidRPr="009A0F91" w:rsidRDefault="00B1025C" w:rsidP="00797E02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3969"/>
        <w:gridCol w:w="2411"/>
        <w:gridCol w:w="1552"/>
      </w:tblGrid>
      <w:tr w:rsidR="00F66741" w:rsidRPr="00F66741" w:rsidTr="00415965">
        <w:trPr>
          <w:trHeight w:val="330"/>
        </w:trPr>
        <w:tc>
          <w:tcPr>
            <w:tcW w:w="999" w:type="pct"/>
            <w:shd w:val="clear" w:color="auto" w:fill="auto"/>
            <w:vAlign w:val="center"/>
            <w:hideMark/>
          </w:tcPr>
          <w:p w:rsidR="00F66741" w:rsidRPr="0061604D" w:rsidRDefault="00F66741">
            <w:pPr>
              <w:jc w:val="center"/>
            </w:pPr>
            <w:r w:rsidRPr="0061604D">
              <w:t>Филиал ПАО «</w:t>
            </w:r>
            <w:proofErr w:type="spellStart"/>
            <w:r w:rsidR="00F93148" w:rsidRPr="00891514">
              <w:rPr>
                <w:color w:val="000000"/>
                <w:sz w:val="26"/>
                <w:szCs w:val="26"/>
              </w:rPr>
              <w:t>Россети</w:t>
            </w:r>
            <w:proofErr w:type="spellEnd"/>
            <w:r w:rsidR="00F93148" w:rsidRPr="00891514">
              <w:rPr>
                <w:color w:val="000000"/>
                <w:sz w:val="26"/>
                <w:szCs w:val="26"/>
              </w:rPr>
              <w:t xml:space="preserve"> Центр</w:t>
            </w:r>
            <w:r w:rsidRPr="0061604D">
              <w:t>»</w:t>
            </w:r>
          </w:p>
        </w:tc>
        <w:tc>
          <w:tcPr>
            <w:tcW w:w="2002" w:type="pct"/>
            <w:shd w:val="clear" w:color="auto" w:fill="auto"/>
            <w:vAlign w:val="center"/>
            <w:hideMark/>
          </w:tcPr>
          <w:p w:rsidR="00F66741" w:rsidRPr="0061604D" w:rsidRDefault="00F66741">
            <w:pPr>
              <w:jc w:val="center"/>
            </w:pPr>
            <w:r w:rsidRPr="0061604D">
              <w:t>Оборудование</w:t>
            </w:r>
          </w:p>
        </w:tc>
        <w:tc>
          <w:tcPr>
            <w:tcW w:w="1216" w:type="pct"/>
            <w:vAlign w:val="center"/>
          </w:tcPr>
          <w:p w:rsidR="00F66741" w:rsidRPr="0061604D" w:rsidRDefault="00F66741">
            <w:pPr>
              <w:jc w:val="center"/>
              <w:rPr>
                <w:lang w:val="en-US"/>
              </w:rPr>
            </w:pPr>
            <w:r w:rsidRPr="0061604D">
              <w:t xml:space="preserve">Наименование по </w:t>
            </w:r>
            <w:r w:rsidRPr="0061604D">
              <w:rPr>
                <w:lang w:val="en-US"/>
              </w:rPr>
              <w:t>SAP</w:t>
            </w:r>
          </w:p>
        </w:tc>
        <w:tc>
          <w:tcPr>
            <w:tcW w:w="783" w:type="pct"/>
            <w:shd w:val="clear" w:color="auto" w:fill="auto"/>
            <w:vAlign w:val="center"/>
            <w:hideMark/>
          </w:tcPr>
          <w:p w:rsidR="00F66741" w:rsidRPr="0061604D" w:rsidRDefault="00F66741">
            <w:pPr>
              <w:jc w:val="center"/>
            </w:pPr>
            <w:r w:rsidRPr="0061604D">
              <w:t>Количество, шт.</w:t>
            </w:r>
          </w:p>
        </w:tc>
      </w:tr>
      <w:tr w:rsidR="00415965" w:rsidRPr="00F66741" w:rsidTr="00415965">
        <w:trPr>
          <w:trHeight w:val="330"/>
        </w:trPr>
        <w:tc>
          <w:tcPr>
            <w:tcW w:w="999" w:type="pct"/>
            <w:vAlign w:val="center"/>
          </w:tcPr>
          <w:p w:rsidR="00415965" w:rsidRPr="0061604D" w:rsidRDefault="00415965" w:rsidP="00415965">
            <w:pPr>
              <w:jc w:val="center"/>
            </w:pPr>
            <w:r w:rsidRPr="00AE2F98">
              <w:t>Филиал ПАО «</w:t>
            </w:r>
            <w:proofErr w:type="spellStart"/>
            <w:r w:rsidR="00F93148" w:rsidRPr="00891514">
              <w:rPr>
                <w:color w:val="000000"/>
                <w:sz w:val="26"/>
                <w:szCs w:val="26"/>
              </w:rPr>
              <w:t>Россети</w:t>
            </w:r>
            <w:proofErr w:type="spellEnd"/>
            <w:r w:rsidR="00F93148" w:rsidRPr="00891514">
              <w:rPr>
                <w:color w:val="000000"/>
                <w:sz w:val="26"/>
                <w:szCs w:val="26"/>
              </w:rPr>
              <w:t xml:space="preserve"> Центр</w:t>
            </w:r>
            <w:r w:rsidRPr="00AE2F98">
              <w:t>» - «Тверьэнерго»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:rsidR="00415965" w:rsidRPr="00415965" w:rsidRDefault="00415965" w:rsidP="00415965">
            <w:pPr>
              <w:jc w:val="both"/>
            </w:pPr>
            <w:r w:rsidRPr="00415965">
              <w:t xml:space="preserve">МП устройство релейной защиты, автоматики и управления линейных выключателей 6-10 </w:t>
            </w:r>
            <w:proofErr w:type="spellStart"/>
            <w:r w:rsidRPr="00415965">
              <w:t>кВ</w:t>
            </w:r>
            <w:proofErr w:type="spellEnd"/>
          </w:p>
        </w:tc>
        <w:tc>
          <w:tcPr>
            <w:tcW w:w="1216" w:type="pct"/>
            <w:vAlign w:val="center"/>
          </w:tcPr>
          <w:p w:rsidR="00415965" w:rsidRPr="00415965" w:rsidRDefault="00415965" w:rsidP="00415965">
            <w:pPr>
              <w:jc w:val="center"/>
            </w:pPr>
            <w:r w:rsidRPr="00415965">
              <w:t>Устройство Орион-РТЗ-</w:t>
            </w:r>
            <w:r w:rsidR="00F4413A">
              <w:t>П</w:t>
            </w:r>
          </w:p>
        </w:tc>
        <w:tc>
          <w:tcPr>
            <w:tcW w:w="783" w:type="pct"/>
            <w:shd w:val="clear" w:color="auto" w:fill="auto"/>
            <w:noWrap/>
            <w:vAlign w:val="center"/>
          </w:tcPr>
          <w:p w:rsidR="00415965" w:rsidRPr="00415965" w:rsidRDefault="00E0578C" w:rsidP="00415965">
            <w:pPr>
              <w:jc w:val="center"/>
            </w:pPr>
            <w:r>
              <w:t>10</w:t>
            </w:r>
          </w:p>
        </w:tc>
      </w:tr>
    </w:tbl>
    <w:p w:rsidR="00EC2BF4" w:rsidRPr="009A0F91" w:rsidRDefault="00EC2BF4" w:rsidP="00797E02">
      <w:pPr>
        <w:ind w:firstLine="709"/>
        <w:jc w:val="both"/>
        <w:rPr>
          <w:sz w:val="26"/>
          <w:szCs w:val="26"/>
        </w:rPr>
      </w:pPr>
    </w:p>
    <w:p w:rsidR="00FC5DB6" w:rsidRPr="00FC5DB6" w:rsidRDefault="00684795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  <w:r w:rsidRPr="009A0F91">
        <w:rPr>
          <w:sz w:val="26"/>
          <w:szCs w:val="26"/>
        </w:rPr>
        <w:t xml:space="preserve">Поставка </w:t>
      </w:r>
      <w:r w:rsidR="00BC65B1" w:rsidRPr="009A0F91">
        <w:rPr>
          <w:sz w:val="26"/>
          <w:szCs w:val="26"/>
        </w:rPr>
        <w:t>устройств</w:t>
      </w:r>
      <w:r w:rsidRPr="009A0F91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EC2BF4" w:rsidRPr="009A0F91">
        <w:rPr>
          <w:sz w:val="26"/>
          <w:szCs w:val="26"/>
        </w:rPr>
        <w:t>ПАО</w:t>
      </w:r>
      <w:r w:rsidRPr="009A0F91">
        <w:rPr>
          <w:sz w:val="26"/>
          <w:szCs w:val="26"/>
        </w:rPr>
        <w:t xml:space="preserve"> «</w:t>
      </w:r>
      <w:proofErr w:type="spellStart"/>
      <w:r w:rsidR="00974E7D">
        <w:rPr>
          <w:sz w:val="26"/>
          <w:szCs w:val="26"/>
        </w:rPr>
        <w:t>Россети</w:t>
      </w:r>
      <w:proofErr w:type="spellEnd"/>
      <w:r w:rsidR="00974E7D">
        <w:rPr>
          <w:sz w:val="26"/>
          <w:szCs w:val="26"/>
        </w:rPr>
        <w:t xml:space="preserve"> Центр</w:t>
      </w:r>
      <w:r w:rsidRPr="009A0F91">
        <w:rPr>
          <w:sz w:val="26"/>
          <w:szCs w:val="26"/>
        </w:rPr>
        <w:t>»:</w:t>
      </w:r>
      <w:r w:rsidR="00FC5DB6" w:rsidRPr="00FC5DB6">
        <w:rPr>
          <w:sz w:val="26"/>
          <w:szCs w:val="26"/>
        </w:rPr>
        <w:t xml:space="preserve"> </w:t>
      </w:r>
    </w:p>
    <w:p w:rsidR="00FC5DB6" w:rsidRPr="00FC5DB6" w:rsidRDefault="00FC5DB6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669"/>
        <w:gridCol w:w="3544"/>
        <w:gridCol w:w="2676"/>
      </w:tblGrid>
      <w:tr w:rsidR="00FC5DB6" w:rsidRPr="00FC5DB6" w:rsidTr="00FC5DB6">
        <w:trPr>
          <w:trHeight w:val="70"/>
          <w:jc w:val="center"/>
        </w:trPr>
        <w:tc>
          <w:tcPr>
            <w:tcW w:w="3669" w:type="dxa"/>
            <w:tcBorders>
              <w:bottom w:val="single" w:sz="4" w:space="0" w:color="auto"/>
            </w:tcBorders>
            <w:vAlign w:val="center"/>
          </w:tcPr>
          <w:p w:rsidR="00FC5DB6" w:rsidRPr="00FC5DB6" w:rsidRDefault="00FC5DB6" w:rsidP="005968F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Филиал</w:t>
            </w:r>
          </w:p>
        </w:tc>
        <w:tc>
          <w:tcPr>
            <w:tcW w:w="3544" w:type="dxa"/>
            <w:vAlign w:val="center"/>
          </w:tcPr>
          <w:p w:rsidR="00FC5DB6" w:rsidRPr="00FC5DB6" w:rsidRDefault="00FC5DB6" w:rsidP="005968F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676" w:type="dxa"/>
            <w:vAlign w:val="center"/>
          </w:tcPr>
          <w:p w:rsidR="00FC5DB6" w:rsidRPr="00FC5DB6" w:rsidRDefault="00FC5DB6" w:rsidP="005968F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Сроки поставки*</w:t>
            </w:r>
          </w:p>
        </w:tc>
      </w:tr>
      <w:tr w:rsidR="00FC5DB6" w:rsidRPr="00FC5DB6" w:rsidTr="00FC5DB6">
        <w:trPr>
          <w:trHeight w:val="668"/>
          <w:jc w:val="center"/>
        </w:trPr>
        <w:tc>
          <w:tcPr>
            <w:tcW w:w="3669" w:type="dxa"/>
            <w:vAlign w:val="center"/>
          </w:tcPr>
          <w:p w:rsidR="00FC5DB6" w:rsidRPr="00FC5DB6" w:rsidRDefault="00FC5DB6" w:rsidP="00FC5DB6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Филиал ПАО «</w:t>
            </w:r>
            <w:proofErr w:type="spellStart"/>
            <w:r w:rsidR="00F93148" w:rsidRPr="00891514">
              <w:rPr>
                <w:color w:val="000000"/>
                <w:sz w:val="26"/>
                <w:szCs w:val="26"/>
              </w:rPr>
              <w:t>Россети</w:t>
            </w:r>
            <w:proofErr w:type="spellEnd"/>
            <w:r w:rsidR="00F93148" w:rsidRPr="00891514">
              <w:rPr>
                <w:color w:val="000000"/>
                <w:sz w:val="26"/>
                <w:szCs w:val="26"/>
              </w:rPr>
              <w:t xml:space="preserve"> Центр</w:t>
            </w:r>
            <w:r w:rsidRPr="00FC5DB6">
              <w:rPr>
                <w:sz w:val="26"/>
                <w:szCs w:val="26"/>
              </w:rPr>
              <w:t>» - «Тверьэнерго»</w:t>
            </w:r>
          </w:p>
        </w:tc>
        <w:tc>
          <w:tcPr>
            <w:tcW w:w="3544" w:type="dxa"/>
            <w:vAlign w:val="center"/>
          </w:tcPr>
          <w:p w:rsidR="00FC5DB6" w:rsidRPr="00FC5DB6" w:rsidRDefault="00FC5DB6" w:rsidP="005968FB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FC5DB6">
              <w:rPr>
                <w:sz w:val="26"/>
                <w:szCs w:val="26"/>
              </w:rPr>
              <w:t>г.</w:t>
            </w:r>
            <w:r w:rsidR="008C1902">
              <w:rPr>
                <w:sz w:val="26"/>
                <w:szCs w:val="26"/>
              </w:rPr>
              <w:t xml:space="preserve"> </w:t>
            </w:r>
            <w:r w:rsidRPr="00FC5DB6">
              <w:rPr>
                <w:sz w:val="26"/>
                <w:szCs w:val="26"/>
              </w:rPr>
              <w:t>Тверь, ул. Георгия Димитрова, 66</w:t>
            </w:r>
          </w:p>
        </w:tc>
        <w:tc>
          <w:tcPr>
            <w:tcW w:w="2676" w:type="dxa"/>
            <w:vAlign w:val="center"/>
          </w:tcPr>
          <w:p w:rsidR="00FC5DB6" w:rsidRPr="00FC5DB6" w:rsidRDefault="0061604D" w:rsidP="005968FB">
            <w:pPr>
              <w:jc w:val="center"/>
              <w:rPr>
                <w:sz w:val="26"/>
                <w:szCs w:val="26"/>
              </w:rPr>
            </w:pPr>
            <w:r w:rsidRPr="00860DA0">
              <w:rPr>
                <w:sz w:val="26"/>
                <w:szCs w:val="26"/>
              </w:rPr>
              <w:t>С даты заключения договора в течение 30 календарных дней по письменной заявке филиала</w:t>
            </w:r>
          </w:p>
        </w:tc>
      </w:tr>
    </w:tbl>
    <w:p w:rsidR="00FC5DB6" w:rsidRDefault="00FC5DB6" w:rsidP="00FC5DB6">
      <w:pPr>
        <w:jc w:val="both"/>
        <w:rPr>
          <w:sz w:val="26"/>
          <w:szCs w:val="26"/>
        </w:rPr>
      </w:pPr>
      <w:r w:rsidRPr="00FC5DB6">
        <w:rPr>
          <w:sz w:val="26"/>
          <w:szCs w:val="26"/>
        </w:rPr>
        <w:t>*в календарных днях, с момента заключения договора</w:t>
      </w:r>
    </w:p>
    <w:p w:rsidR="00974E7D" w:rsidRPr="00FC5DB6" w:rsidRDefault="00974E7D" w:rsidP="00FC5DB6">
      <w:pPr>
        <w:jc w:val="both"/>
        <w:rPr>
          <w:sz w:val="26"/>
          <w:szCs w:val="26"/>
        </w:rPr>
      </w:pPr>
    </w:p>
    <w:p w:rsidR="00684795" w:rsidRPr="00974E7D" w:rsidRDefault="00974E7D" w:rsidP="00FC5DB6">
      <w:pPr>
        <w:ind w:firstLine="709"/>
        <w:jc w:val="both"/>
        <w:rPr>
          <w:sz w:val="26"/>
          <w:szCs w:val="26"/>
        </w:rPr>
      </w:pPr>
      <w:r w:rsidRPr="00974E7D">
        <w:rPr>
          <w:sz w:val="26"/>
          <w:szCs w:val="26"/>
        </w:rPr>
        <w:t>3. Технические требования.</w:t>
      </w:r>
    </w:p>
    <w:p w:rsidR="000208C6" w:rsidRPr="00916320" w:rsidRDefault="00637306" w:rsidP="00974E7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3.1</w:t>
      </w:r>
      <w:r w:rsidR="00974E7D">
        <w:rPr>
          <w:sz w:val="26"/>
          <w:szCs w:val="26"/>
        </w:rPr>
        <w:t>.</w:t>
      </w:r>
      <w:r w:rsidRPr="00916320">
        <w:rPr>
          <w:sz w:val="26"/>
          <w:szCs w:val="26"/>
        </w:rPr>
        <w:t xml:space="preserve"> </w:t>
      </w:r>
      <w:r w:rsidR="000208C6" w:rsidRPr="00916320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EC2BF4" w:rsidRPr="00916320" w:rsidRDefault="00EC2BF4" w:rsidP="000208C6">
      <w:pPr>
        <w:tabs>
          <w:tab w:val="left" w:pos="1134"/>
        </w:tabs>
        <w:ind w:firstLine="851"/>
        <w:rPr>
          <w:sz w:val="26"/>
          <w:szCs w:val="26"/>
        </w:rPr>
      </w:pPr>
    </w:p>
    <w:tbl>
      <w:tblPr>
        <w:tblW w:w="9654" w:type="dxa"/>
        <w:tblInd w:w="78" w:type="dxa"/>
        <w:tblLook w:val="04A0" w:firstRow="1" w:lastRow="0" w:firstColumn="1" w:lastColumn="0" w:noHBand="0" w:noVBand="1"/>
      </w:tblPr>
      <w:tblGrid>
        <w:gridCol w:w="960"/>
        <w:gridCol w:w="3166"/>
        <w:gridCol w:w="5528"/>
      </w:tblGrid>
      <w:tr w:rsidR="00F1662A" w:rsidRPr="00916320" w:rsidTr="00302074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916320" w:rsidRDefault="00F1662A">
            <w:pPr>
              <w:jc w:val="center"/>
              <w:rPr>
                <w:color w:val="000000"/>
              </w:rPr>
            </w:pPr>
            <w:r w:rsidRPr="00916320">
              <w:rPr>
                <w:color w:val="000000"/>
              </w:rPr>
              <w:t>№ п/п</w:t>
            </w:r>
          </w:p>
        </w:tc>
        <w:tc>
          <w:tcPr>
            <w:tcW w:w="3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916320" w:rsidRDefault="00F1662A">
            <w:pPr>
              <w:jc w:val="center"/>
              <w:rPr>
                <w:color w:val="000000"/>
              </w:rPr>
            </w:pPr>
            <w:r w:rsidRPr="00916320">
              <w:rPr>
                <w:color w:val="000000"/>
              </w:rPr>
              <w:t>Наименование устройств РЗА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916320" w:rsidRDefault="00F1662A">
            <w:pPr>
              <w:jc w:val="center"/>
              <w:rPr>
                <w:color w:val="000000"/>
              </w:rPr>
            </w:pPr>
            <w:r w:rsidRPr="00916320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415965" w:rsidRPr="00916320" w:rsidTr="00302074">
        <w:trPr>
          <w:trHeight w:val="22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65" w:rsidRPr="00916320" w:rsidRDefault="00415965" w:rsidP="004159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65" w:rsidRPr="00916320" w:rsidRDefault="00415965" w:rsidP="00415965">
            <w:pPr>
              <w:jc w:val="center"/>
              <w:rPr>
                <w:color w:val="000000"/>
              </w:rPr>
            </w:pPr>
            <w:r w:rsidRPr="0035270E">
              <w:t xml:space="preserve">МП устройство релейной защиты, автоматики и управления линейных выключателей 6-10 </w:t>
            </w:r>
            <w:proofErr w:type="spellStart"/>
            <w:r w:rsidRPr="0035270E">
              <w:t>кВ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65" w:rsidRPr="006E283E" w:rsidRDefault="00AB28AC" w:rsidP="00AB28AC">
            <w:pPr>
              <w:ind w:firstLine="34"/>
            </w:pPr>
            <w:r>
              <w:t xml:space="preserve">Напряжение питания </w:t>
            </w:r>
            <w:r w:rsidR="00415965" w:rsidRPr="006E283E">
              <w:t>переменного</w:t>
            </w:r>
            <w:r>
              <w:t xml:space="preserve"> тока</w:t>
            </w:r>
            <w:r w:rsidR="00415965" w:rsidRPr="006E283E">
              <w:t>, В</w:t>
            </w:r>
            <w:r>
              <w:t xml:space="preserve"> - </w:t>
            </w:r>
            <w:r w:rsidR="00415965" w:rsidRPr="006E283E">
              <w:t>220</w:t>
            </w:r>
          </w:p>
        </w:tc>
      </w:tr>
      <w:tr w:rsidR="00415965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65" w:rsidRPr="006E283E" w:rsidRDefault="00415965" w:rsidP="00415965">
            <w:pPr>
              <w:ind w:firstLine="34"/>
            </w:pPr>
            <w:r w:rsidRPr="006E283E">
              <w:t xml:space="preserve">Номинальный входной ток, </w:t>
            </w:r>
            <w:proofErr w:type="gramStart"/>
            <w:r w:rsidRPr="006E283E">
              <w:t>А</w:t>
            </w:r>
            <w:proofErr w:type="gramEnd"/>
            <w:r w:rsidR="00AB28AC">
              <w:t xml:space="preserve"> -</w:t>
            </w:r>
            <w:r w:rsidRPr="006E283E">
              <w:t xml:space="preserve"> </w:t>
            </w:r>
            <w:r>
              <w:t>5</w:t>
            </w:r>
          </w:p>
        </w:tc>
      </w:tr>
      <w:tr w:rsidR="00415965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65" w:rsidRPr="006E283E" w:rsidRDefault="00415965" w:rsidP="00415965">
            <w:pPr>
              <w:ind w:firstLine="34"/>
            </w:pPr>
            <w:r w:rsidRPr="006E283E">
              <w:t xml:space="preserve">Число </w:t>
            </w:r>
            <w:r w:rsidR="00AB28AC">
              <w:t xml:space="preserve">аналоговых входов по току, </w:t>
            </w:r>
            <w:proofErr w:type="spellStart"/>
            <w:r w:rsidR="00AB28AC">
              <w:t>шт</w:t>
            </w:r>
            <w:proofErr w:type="spellEnd"/>
            <w:r w:rsidR="00AB28AC">
              <w:t xml:space="preserve"> - </w:t>
            </w:r>
            <w:r w:rsidRPr="006E283E">
              <w:t xml:space="preserve">не менее </w:t>
            </w:r>
            <w:r>
              <w:t>2</w:t>
            </w:r>
          </w:p>
        </w:tc>
      </w:tr>
      <w:tr w:rsidR="00415965" w:rsidRPr="00916320" w:rsidTr="00302074">
        <w:trPr>
          <w:trHeight w:val="253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6E283E" w:rsidRDefault="00AB28AC" w:rsidP="00415965">
            <w:pPr>
              <w:ind w:firstLine="34"/>
            </w:pPr>
            <w:r>
              <w:t xml:space="preserve">Рабочий диапазон токов, </w:t>
            </w:r>
            <w:proofErr w:type="gramStart"/>
            <w:r>
              <w:t>А</w:t>
            </w:r>
            <w:proofErr w:type="gramEnd"/>
            <w:r>
              <w:t xml:space="preserve"> - </w:t>
            </w:r>
            <w:r w:rsidR="00415965" w:rsidRPr="006E283E">
              <w:t xml:space="preserve">не менее </w:t>
            </w:r>
            <w:r w:rsidR="00415965">
              <w:t>3</w:t>
            </w:r>
            <w:r w:rsidR="00415965" w:rsidRPr="006E283E">
              <w:t>-</w:t>
            </w:r>
            <w:r w:rsidR="00415965">
              <w:t>1</w:t>
            </w:r>
            <w:r w:rsidR="00415965" w:rsidRPr="006E283E">
              <w:t>00</w:t>
            </w:r>
          </w:p>
        </w:tc>
      </w:tr>
      <w:tr w:rsidR="00415965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5701A6" w:rsidRDefault="00415965" w:rsidP="00AB28AC">
            <w:pPr>
              <w:ind w:firstLine="34"/>
            </w:pPr>
            <w:r w:rsidRPr="005701A6">
              <w:t xml:space="preserve">Рабочий диапазон </w:t>
            </w:r>
            <w:r w:rsidR="00AB28AC">
              <w:t xml:space="preserve">напряжений, В - </w:t>
            </w:r>
            <w:r w:rsidRPr="005701A6">
              <w:t xml:space="preserve">не менее </w:t>
            </w:r>
            <w:r w:rsidR="00AB28AC">
              <w:t>176</w:t>
            </w:r>
            <w:r w:rsidRPr="005701A6">
              <w:t>-2</w:t>
            </w:r>
            <w:r w:rsidR="00AB28AC">
              <w:t>42</w:t>
            </w:r>
          </w:p>
        </w:tc>
      </w:tr>
      <w:tr w:rsidR="00415965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6E283E" w:rsidRDefault="00415965" w:rsidP="00415965">
            <w:pPr>
              <w:ind w:firstLine="34"/>
            </w:pPr>
            <w:r w:rsidRPr="006E283E">
              <w:t>Частота переменного тока, Гц 50</w:t>
            </w:r>
          </w:p>
        </w:tc>
      </w:tr>
      <w:tr w:rsidR="00415965" w:rsidRPr="00916320" w:rsidTr="00302074">
        <w:trPr>
          <w:trHeight w:val="243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6E283E" w:rsidRDefault="00415965" w:rsidP="00415965">
            <w:pPr>
              <w:ind w:firstLine="34"/>
            </w:pPr>
            <w:r w:rsidRPr="006E283E">
              <w:t>Количество вх</w:t>
            </w:r>
            <w:r w:rsidR="00AB28AC">
              <w:t xml:space="preserve">одных дискретных сигналов, </w:t>
            </w:r>
            <w:proofErr w:type="spellStart"/>
            <w:r w:rsidR="00AB28AC">
              <w:t>шт</w:t>
            </w:r>
            <w:proofErr w:type="spellEnd"/>
            <w:r w:rsidR="00AB28AC">
              <w:t xml:space="preserve"> - </w:t>
            </w:r>
            <w:r w:rsidRPr="006E283E">
              <w:t xml:space="preserve">не менее </w:t>
            </w:r>
            <w:r>
              <w:t>10</w:t>
            </w:r>
          </w:p>
        </w:tc>
      </w:tr>
      <w:tr w:rsidR="00415965" w:rsidRPr="00916320" w:rsidTr="00302074">
        <w:trPr>
          <w:trHeight w:val="233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6E283E" w:rsidRDefault="00415965" w:rsidP="00415965">
            <w:pPr>
              <w:ind w:firstLine="34"/>
            </w:pPr>
            <w:r w:rsidRPr="006E283E">
              <w:t>Количество вых</w:t>
            </w:r>
            <w:r w:rsidR="00AB28AC">
              <w:t xml:space="preserve">одных дискретных сигналов (групп контактов), </w:t>
            </w:r>
            <w:proofErr w:type="spellStart"/>
            <w:r w:rsidR="00AB28AC">
              <w:t>шт</w:t>
            </w:r>
            <w:proofErr w:type="spellEnd"/>
            <w:r w:rsidR="00AB28AC">
              <w:t xml:space="preserve"> - </w:t>
            </w:r>
            <w:r>
              <w:t>8</w:t>
            </w:r>
            <w:r w:rsidR="00AB28AC">
              <w:t>(13)</w:t>
            </w:r>
          </w:p>
        </w:tc>
      </w:tr>
      <w:tr w:rsidR="00415965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6E283E" w:rsidRDefault="00415965" w:rsidP="00415965">
            <w:pPr>
              <w:ind w:firstLine="34"/>
            </w:pPr>
            <w:r>
              <w:t>М</w:t>
            </w:r>
            <w:r w:rsidRPr="00A60A91">
              <w:t>одификация</w:t>
            </w:r>
            <w:r>
              <w:t xml:space="preserve">: </w:t>
            </w:r>
            <w:r w:rsidRPr="00A60A91">
              <w:t xml:space="preserve">c </w:t>
            </w:r>
            <w:r>
              <w:t>передним</w:t>
            </w:r>
            <w:r w:rsidRPr="00A60A91">
              <w:t xml:space="preserve"> присоединением «-</w:t>
            </w:r>
            <w:r>
              <w:t>П</w:t>
            </w:r>
            <w:r w:rsidRPr="00A60A91">
              <w:t>»</w:t>
            </w:r>
          </w:p>
        </w:tc>
      </w:tr>
      <w:tr w:rsidR="00B4273D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Pr="008841B6" w:rsidRDefault="00B4273D" w:rsidP="00B4273D">
            <w:r>
              <w:t>О</w:t>
            </w:r>
            <w:r w:rsidRPr="008841B6">
              <w:t>тключение и включение выключателя по внешним сигналам АЧР и ЧАПВ</w:t>
            </w:r>
            <w:r>
              <w:t xml:space="preserve"> - да</w:t>
            </w:r>
          </w:p>
        </w:tc>
      </w:tr>
      <w:tr w:rsidR="00B4273D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Pr="008841B6" w:rsidRDefault="00B4273D" w:rsidP="00B4273D">
            <w:r>
              <w:t>О</w:t>
            </w:r>
            <w:r w:rsidRPr="008841B6">
              <w:t>дно- или двукратное АПВ</w:t>
            </w:r>
            <w:r>
              <w:t xml:space="preserve"> - да</w:t>
            </w:r>
          </w:p>
        </w:tc>
      </w:tr>
      <w:tr w:rsidR="00B4273D" w:rsidRPr="00916320" w:rsidTr="00302074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Default="00B4273D" w:rsidP="00B4273D">
            <w:r w:rsidRPr="00B4273D">
              <w:t>Средняя наработка</w:t>
            </w:r>
            <w:r>
              <w:t xml:space="preserve"> на отказ устройства, ч - </w:t>
            </w:r>
            <w:r w:rsidRPr="00B4273D">
              <w:t xml:space="preserve"> </w:t>
            </w:r>
            <w:r>
              <w:t>125000</w:t>
            </w:r>
          </w:p>
        </w:tc>
      </w:tr>
      <w:tr w:rsidR="00B4273D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Pr="00A9242F" w:rsidRDefault="00B4273D" w:rsidP="00B4273D">
            <w:r>
              <w:t>Д</w:t>
            </w:r>
            <w:r w:rsidRPr="00A9242F">
              <w:t xml:space="preserve">иапазон </w:t>
            </w:r>
            <w:proofErr w:type="spellStart"/>
            <w:r w:rsidRPr="00A9242F">
              <w:t>уставок</w:t>
            </w:r>
            <w:proofErr w:type="spellEnd"/>
            <w:r w:rsidRPr="00A9242F">
              <w:t xml:space="preserve"> по току,</w:t>
            </w:r>
            <w:r>
              <w:t xml:space="preserve"> </w:t>
            </w:r>
            <w:proofErr w:type="gramStart"/>
            <w:r w:rsidRPr="00A9242F">
              <w:t>А</w:t>
            </w:r>
            <w:proofErr w:type="gramEnd"/>
            <w:r>
              <w:t xml:space="preserve"> - </w:t>
            </w:r>
            <w:r w:rsidRPr="00B4273D">
              <w:t>2,0-50,0</w:t>
            </w:r>
          </w:p>
        </w:tc>
      </w:tr>
      <w:tr w:rsidR="00B4273D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Pr="00A9242F" w:rsidRDefault="00B4273D" w:rsidP="00B4273D">
            <w:r>
              <w:t>Д</w:t>
            </w:r>
            <w:r w:rsidRPr="00A9242F">
              <w:t xml:space="preserve">иапазон </w:t>
            </w:r>
            <w:proofErr w:type="spellStart"/>
            <w:r w:rsidRPr="00A9242F">
              <w:t>уставок</w:t>
            </w:r>
            <w:proofErr w:type="spellEnd"/>
            <w:r w:rsidRPr="00A9242F">
              <w:t xml:space="preserve"> по времени,</w:t>
            </w:r>
            <w:r>
              <w:t xml:space="preserve"> </w:t>
            </w:r>
            <w:r w:rsidRPr="00A9242F">
              <w:t>с</w:t>
            </w:r>
            <w:r w:rsidR="00302074">
              <w:t xml:space="preserve"> - </w:t>
            </w:r>
            <w:r w:rsidR="00302074" w:rsidRPr="00302074">
              <w:t>0,10-100,00</w:t>
            </w:r>
          </w:p>
        </w:tc>
      </w:tr>
      <w:tr w:rsidR="00B4273D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Pr="00A9242F" w:rsidRDefault="00B4273D" w:rsidP="00B4273D">
            <w:r>
              <w:t>М</w:t>
            </w:r>
            <w:r w:rsidRPr="00A9242F">
              <w:t>аксимальный контро</w:t>
            </w:r>
            <w:r>
              <w:t>лируемый диапазон токов в фазах</w:t>
            </w:r>
            <w:r w:rsidRPr="00A9242F">
              <w:t>,</w:t>
            </w:r>
            <w:r>
              <w:t xml:space="preserve"> </w:t>
            </w:r>
            <w:proofErr w:type="gramStart"/>
            <w:r w:rsidRPr="00A9242F">
              <w:t>А</w:t>
            </w:r>
            <w:proofErr w:type="gramEnd"/>
            <w:r w:rsidR="00302074">
              <w:t xml:space="preserve"> - </w:t>
            </w:r>
            <w:r w:rsidR="00302074" w:rsidRPr="00302074">
              <w:t>0,5-150</w:t>
            </w:r>
          </w:p>
        </w:tc>
      </w:tr>
      <w:tr w:rsidR="00B4273D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Pr="00A9242F" w:rsidRDefault="00B4273D" w:rsidP="00B4273D">
            <w:r>
              <w:t>Л</w:t>
            </w:r>
            <w:r w:rsidRPr="00A9242F">
              <w:t>огическая защита шин (ЛЗШ)</w:t>
            </w:r>
            <w:r>
              <w:t xml:space="preserve"> - да</w:t>
            </w:r>
          </w:p>
        </w:tc>
      </w:tr>
      <w:tr w:rsidR="00B4273D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Pr="00A9242F" w:rsidRDefault="00B4273D" w:rsidP="00B4273D">
            <w:r>
              <w:t>Р</w:t>
            </w:r>
            <w:r w:rsidRPr="00A9242F">
              <w:t>егистратор аварии</w:t>
            </w:r>
            <w:r>
              <w:t xml:space="preserve"> - да</w:t>
            </w:r>
          </w:p>
        </w:tc>
      </w:tr>
      <w:tr w:rsidR="00B4273D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73D" w:rsidRPr="00916320" w:rsidRDefault="00B4273D" w:rsidP="00B4273D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73D" w:rsidRDefault="00B4273D" w:rsidP="00B4273D">
            <w:r>
              <w:t>Р</w:t>
            </w:r>
            <w:r w:rsidRPr="00A9242F">
              <w:t>езервный дискретный вход</w:t>
            </w:r>
            <w:r>
              <w:t xml:space="preserve"> - да</w:t>
            </w:r>
          </w:p>
        </w:tc>
      </w:tr>
      <w:tr w:rsidR="00302074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074" w:rsidRPr="00916320" w:rsidRDefault="00302074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074" w:rsidRPr="00916320" w:rsidRDefault="00302074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2074" w:rsidRPr="00CC6ECC" w:rsidRDefault="00302074" w:rsidP="00302074">
            <w:pPr>
              <w:ind w:firstLine="34"/>
              <w:rPr>
                <w:color w:val="000000"/>
              </w:rPr>
            </w:pPr>
            <w:r w:rsidRPr="00302074">
              <w:rPr>
                <w:color w:val="000000"/>
              </w:rPr>
              <w:t>Верхнее и нижнее значения темп</w:t>
            </w:r>
            <w:r>
              <w:rPr>
                <w:color w:val="000000"/>
              </w:rPr>
              <w:t xml:space="preserve">ературы окружающего воздуха, С° - </w:t>
            </w:r>
            <w:r w:rsidRPr="00302074">
              <w:rPr>
                <w:color w:val="000000"/>
              </w:rPr>
              <w:t>не менее</w:t>
            </w:r>
            <w:r>
              <w:rPr>
                <w:color w:val="000000"/>
              </w:rPr>
              <w:t xml:space="preserve"> </w:t>
            </w:r>
            <w:r w:rsidRPr="00302074">
              <w:rPr>
                <w:color w:val="000000"/>
              </w:rPr>
              <w:t>-40 до +55</w:t>
            </w:r>
          </w:p>
        </w:tc>
      </w:tr>
      <w:tr w:rsidR="00302074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074" w:rsidRPr="00916320" w:rsidRDefault="00302074" w:rsidP="00302074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074" w:rsidRPr="00916320" w:rsidRDefault="00302074" w:rsidP="00302074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2074" w:rsidRPr="00CC2E81" w:rsidRDefault="00302074" w:rsidP="00302074">
            <w:r w:rsidRPr="00CC2E81">
              <w:t>Габаритные размеры (</w:t>
            </w:r>
            <w:proofErr w:type="spellStart"/>
            <w:r w:rsidRPr="00CC2E81">
              <w:t>ВхШхГ</w:t>
            </w:r>
            <w:proofErr w:type="spellEnd"/>
            <w:r w:rsidRPr="00CC2E81">
              <w:t>), мм</w:t>
            </w:r>
            <w:r>
              <w:t xml:space="preserve"> - </w:t>
            </w:r>
            <w:r w:rsidRPr="00302074">
              <w:t>261х170х107</w:t>
            </w:r>
          </w:p>
        </w:tc>
      </w:tr>
      <w:tr w:rsidR="00302074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074" w:rsidRPr="00916320" w:rsidRDefault="00302074" w:rsidP="00302074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074" w:rsidRPr="00916320" w:rsidRDefault="00302074" w:rsidP="00302074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2074" w:rsidRDefault="00302074" w:rsidP="00302074">
            <w:r>
              <w:t xml:space="preserve">Масса, кг - </w:t>
            </w:r>
            <w:r w:rsidRPr="00CC2E81">
              <w:t>не более</w:t>
            </w:r>
            <w:r>
              <w:t xml:space="preserve"> 5</w:t>
            </w:r>
          </w:p>
        </w:tc>
      </w:tr>
      <w:tr w:rsidR="00415965" w:rsidRPr="00916320" w:rsidTr="00302074">
        <w:trPr>
          <w:trHeight w:val="34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CC6ECC" w:rsidRDefault="00415965" w:rsidP="00415965">
            <w:pPr>
              <w:ind w:firstLine="34"/>
              <w:rPr>
                <w:color w:val="000000"/>
              </w:rPr>
            </w:pPr>
            <w:r w:rsidRPr="00CC6ECC">
              <w:rPr>
                <w:color w:val="000000"/>
              </w:rPr>
              <w:t>Гарантий</w:t>
            </w:r>
            <w:r w:rsidR="00B4273D">
              <w:rPr>
                <w:color w:val="000000"/>
              </w:rPr>
              <w:t xml:space="preserve">ный срок эксплуатации, месяцев - </w:t>
            </w:r>
            <w:r w:rsidRPr="00CC6ECC">
              <w:rPr>
                <w:color w:val="000000"/>
              </w:rPr>
              <w:t>не менее</w:t>
            </w:r>
            <w:r>
              <w:rPr>
                <w:color w:val="000000"/>
              </w:rPr>
              <w:t xml:space="preserve"> 36</w:t>
            </w:r>
          </w:p>
        </w:tc>
      </w:tr>
      <w:tr w:rsidR="00415965" w:rsidRPr="00916320" w:rsidTr="00302074">
        <w:trPr>
          <w:trHeight w:val="39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CC6ECC" w:rsidRDefault="00B4273D" w:rsidP="00B4273D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 xml:space="preserve">Срок службы, лет - </w:t>
            </w:r>
            <w:r w:rsidR="00415965" w:rsidRPr="00CC6ECC">
              <w:rPr>
                <w:color w:val="000000"/>
              </w:rPr>
              <w:t>не менее</w:t>
            </w:r>
            <w:r w:rsidR="00415965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5</w:t>
            </w:r>
          </w:p>
        </w:tc>
      </w:tr>
      <w:tr w:rsidR="00415965" w:rsidRPr="00916320" w:rsidTr="00302074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Pr="00CC6ECC" w:rsidRDefault="00415965" w:rsidP="00415965">
            <w:pPr>
              <w:ind w:firstLine="34"/>
              <w:rPr>
                <w:color w:val="000000"/>
              </w:rPr>
            </w:pPr>
            <w:r w:rsidRPr="00CC6ECC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</w:tr>
      <w:tr w:rsidR="00415965" w:rsidRPr="00916320" w:rsidTr="00302074">
        <w:trPr>
          <w:trHeight w:val="8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3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65" w:rsidRPr="00916320" w:rsidRDefault="00415965" w:rsidP="00415965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5965" w:rsidRDefault="00415965" w:rsidP="00415965">
            <w:pPr>
              <w:tabs>
                <w:tab w:val="left" w:pos="993"/>
              </w:tabs>
              <w:ind w:left="34"/>
            </w:pPr>
            <w:r>
              <w:t>Н</w:t>
            </w:r>
            <w:r w:rsidRPr="001313C2">
              <w:t xml:space="preserve">а каждом </w:t>
            </w:r>
            <w:r w:rsidRPr="00D22162">
              <w:t>МП устройстве</w:t>
            </w:r>
            <w:r w:rsidRPr="001313C2">
              <w:t xml:space="preserve"> должно быть указано: год выпуска, марка изделия</w:t>
            </w:r>
            <w:r>
              <w:t>, завод-изготовитель. П</w:t>
            </w:r>
            <w:r w:rsidRPr="001313C2">
              <w:t xml:space="preserve">оставляемые </w:t>
            </w:r>
            <w:r w:rsidRPr="00D22162">
              <w:t>МП устройств</w:t>
            </w:r>
            <w:r>
              <w:t xml:space="preserve">а </w:t>
            </w:r>
            <w:r w:rsidRPr="001313C2">
              <w:t>должны быть экологически безопасны и не должны наносить вред окружающей среде</w:t>
            </w:r>
          </w:p>
        </w:tc>
      </w:tr>
    </w:tbl>
    <w:p w:rsidR="00F1662A" w:rsidRPr="00916320" w:rsidRDefault="00F1662A" w:rsidP="000208C6">
      <w:pPr>
        <w:tabs>
          <w:tab w:val="left" w:pos="1134"/>
        </w:tabs>
        <w:ind w:firstLine="851"/>
        <w:rPr>
          <w:sz w:val="26"/>
          <w:szCs w:val="26"/>
        </w:rPr>
      </w:pPr>
    </w:p>
    <w:p w:rsidR="00C96A03" w:rsidRPr="00C96A03" w:rsidRDefault="004522B3" w:rsidP="00C96A0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2A0829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C96A03" w:rsidRPr="00C96A03">
        <w:rPr>
          <w:sz w:val="26"/>
          <w:szCs w:val="26"/>
        </w:rPr>
        <w:t xml:space="preserve">МП устройство релейной защиты, автоматики и управления линейных выключателей 6-10 </w:t>
      </w:r>
      <w:proofErr w:type="spellStart"/>
      <w:r w:rsidR="00C96A03" w:rsidRPr="00C96A03">
        <w:rPr>
          <w:sz w:val="26"/>
          <w:szCs w:val="26"/>
        </w:rPr>
        <w:t>кВ</w:t>
      </w:r>
      <w:proofErr w:type="spellEnd"/>
      <w:r w:rsidR="00C96A03" w:rsidRPr="00C96A03">
        <w:rPr>
          <w:sz w:val="26"/>
          <w:szCs w:val="26"/>
        </w:rPr>
        <w:t xml:space="preserve"> должно обеспечивать: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возможность питания от трансформаторов тока контролируемого присоединения, в случае пропадания или глубокой посадки напряжения оперативного тока;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функцию токовой отсечки;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МТЗ с независимой или зависимой времятоковой характеристикой;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автоматический ввод ускорения МТЗ при включении выключателя;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защиту от перегрузки;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защиту от однофазных замыканий на землю по току нулевой последовательности;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формирование сигнала УРОВ при отказе своего выключателя;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lastRenderedPageBreak/>
        <w:t xml:space="preserve"> операции включения и отключения выключателя по внешним командам с защитой от многократных включений;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одно или двукратное АПВ;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управление аварийным отключением выключателя по схеме «</w:t>
      </w:r>
      <w:proofErr w:type="spellStart"/>
      <w:r w:rsidRPr="00C96A03">
        <w:rPr>
          <w:sz w:val="26"/>
          <w:szCs w:val="26"/>
        </w:rPr>
        <w:t>дешунтирования</w:t>
      </w:r>
      <w:proofErr w:type="spellEnd"/>
      <w:r w:rsidRPr="00C96A03">
        <w:rPr>
          <w:sz w:val="26"/>
          <w:szCs w:val="26"/>
        </w:rPr>
        <w:t>»;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контроль и индикацию положения выключателя, и контроль исправности его цепей управления;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возможность задания внутренней конфигурации;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возможность ввода и хранения </w:t>
      </w:r>
      <w:proofErr w:type="spellStart"/>
      <w:r w:rsidRPr="00C96A03">
        <w:rPr>
          <w:sz w:val="26"/>
          <w:szCs w:val="26"/>
        </w:rPr>
        <w:t>уставок</w:t>
      </w:r>
      <w:proofErr w:type="spellEnd"/>
      <w:r w:rsidRPr="00C96A03">
        <w:rPr>
          <w:sz w:val="26"/>
          <w:szCs w:val="26"/>
        </w:rPr>
        <w:t>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функцию регистратора аварийных событий;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возможность передачи параметров аварии, ввода и изменения </w:t>
      </w:r>
      <w:proofErr w:type="spellStart"/>
      <w:r w:rsidRPr="00C96A03">
        <w:rPr>
          <w:sz w:val="26"/>
          <w:szCs w:val="26"/>
        </w:rPr>
        <w:t>уставок</w:t>
      </w:r>
      <w:proofErr w:type="spellEnd"/>
      <w:r w:rsidRPr="00C96A03">
        <w:rPr>
          <w:sz w:val="26"/>
          <w:szCs w:val="26"/>
        </w:rPr>
        <w:t xml:space="preserve"> по линии связи;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постоянный оперативный контроль работоспособности (самодиагностику);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блокировку выходов при неисправности устройства для исключения ложных срабатываний;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гальваническую развязку всех входов и выходов, включая питание, для обеспечения высокой помехозащищенности;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соответствие требованиям ГОСТ и МЭК по электромагнитной совместимости и помехоустойчивости;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хранение параметров настройки и конфигурации в течение всего срока службы вне зависимости от наличия напряжения питания;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совместимость с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телемеханики;</w:t>
      </w:r>
    </w:p>
    <w:p w:rsidR="00C96A03" w:rsidRPr="00C96A03" w:rsidRDefault="00C96A03" w:rsidP="00C96A03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96A03">
        <w:rPr>
          <w:sz w:val="26"/>
          <w:szCs w:val="26"/>
        </w:rPr>
        <w:t xml:space="preserve"> наличие в микропроцессорном устройстве не менее, чем двух независимых интерфейсов связи: </w:t>
      </w:r>
    </w:p>
    <w:p w:rsidR="00C96A03" w:rsidRPr="00846B1B" w:rsidRDefault="00C96A03" w:rsidP="00846B1B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6B1B">
        <w:rPr>
          <w:sz w:val="26"/>
          <w:szCs w:val="26"/>
        </w:rPr>
        <w:t xml:space="preserve">интерфейса связи </w:t>
      </w:r>
      <w:r w:rsidRPr="00846B1B">
        <w:rPr>
          <w:sz w:val="26"/>
          <w:szCs w:val="26"/>
          <w:lang w:val="en-US"/>
        </w:rPr>
        <w:t>RS</w:t>
      </w:r>
      <w:r w:rsidRPr="00846B1B">
        <w:rPr>
          <w:sz w:val="26"/>
          <w:szCs w:val="26"/>
        </w:rPr>
        <w:t xml:space="preserve">-485 </w:t>
      </w:r>
      <w:r w:rsidRPr="00846B1B">
        <w:rPr>
          <w:sz w:val="26"/>
          <w:szCs w:val="26"/>
          <w:lang w:val="en-US"/>
        </w:rPr>
        <w:t>c</w:t>
      </w:r>
      <w:r w:rsidRPr="00846B1B">
        <w:rPr>
          <w:sz w:val="26"/>
          <w:szCs w:val="26"/>
        </w:rPr>
        <w:t xml:space="preserve"> поддержкой протокола </w:t>
      </w:r>
      <w:r w:rsidRPr="00846B1B">
        <w:rPr>
          <w:sz w:val="26"/>
          <w:szCs w:val="26"/>
          <w:lang w:val="en-US"/>
        </w:rPr>
        <w:t>Modbus</w:t>
      </w:r>
      <w:r w:rsidRPr="00846B1B">
        <w:rPr>
          <w:sz w:val="26"/>
          <w:szCs w:val="26"/>
        </w:rPr>
        <w:t xml:space="preserve"> для встраивания в АСУ ТП;</w:t>
      </w:r>
    </w:p>
    <w:p w:rsidR="00C96A03" w:rsidRPr="00846B1B" w:rsidRDefault="00C96A03" w:rsidP="00846B1B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6B1B">
        <w:rPr>
          <w:sz w:val="26"/>
          <w:szCs w:val="26"/>
        </w:rPr>
        <w:t>интерфейса связи с портом на фасаде панели с возможностью подключения к ПК.</w:t>
      </w:r>
    </w:p>
    <w:p w:rsidR="00C96A03" w:rsidRPr="00846B1B" w:rsidRDefault="00C96A03" w:rsidP="00846B1B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46B1B">
        <w:rPr>
          <w:sz w:val="26"/>
          <w:szCs w:val="26"/>
        </w:rPr>
        <w:t xml:space="preserve">МП устройство релейной защиты, автоматики и управления </w:t>
      </w:r>
      <w:r w:rsidR="00B87158" w:rsidRPr="00846B1B">
        <w:rPr>
          <w:sz w:val="26"/>
          <w:szCs w:val="26"/>
        </w:rPr>
        <w:t xml:space="preserve">линейного </w:t>
      </w:r>
      <w:r w:rsidRPr="00846B1B">
        <w:rPr>
          <w:sz w:val="26"/>
          <w:szCs w:val="26"/>
        </w:rPr>
        <w:t>выключателя 6-10кВ не должно ложно срабатывать и повреждаться при:</w:t>
      </w:r>
    </w:p>
    <w:p w:rsidR="00C96A03" w:rsidRPr="00846B1B" w:rsidRDefault="00C96A03" w:rsidP="00846B1B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6B1B">
        <w:rPr>
          <w:sz w:val="26"/>
          <w:szCs w:val="26"/>
        </w:rPr>
        <w:t>замыкании на землю цепей оперативного тока;</w:t>
      </w:r>
    </w:p>
    <w:p w:rsidR="00C96A03" w:rsidRPr="00846B1B" w:rsidRDefault="00C96A03" w:rsidP="00846B1B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6B1B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901FB3" w:rsidRPr="00846B1B" w:rsidRDefault="00C96A03" w:rsidP="00846B1B">
      <w:pPr>
        <w:pStyle w:val="af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6B1B">
        <w:rPr>
          <w:sz w:val="26"/>
          <w:szCs w:val="26"/>
        </w:rPr>
        <w:t>подаче оперативного тока обратной полярности.</w:t>
      </w:r>
    </w:p>
    <w:p w:rsidR="00C96A03" w:rsidRPr="00A62454" w:rsidRDefault="00C96A03" w:rsidP="00A62454">
      <w:pPr>
        <w:ind w:firstLine="709"/>
        <w:jc w:val="both"/>
        <w:rPr>
          <w:sz w:val="26"/>
          <w:szCs w:val="26"/>
        </w:rPr>
      </w:pPr>
    </w:p>
    <w:p w:rsidR="000F4460" w:rsidRPr="00A62454" w:rsidRDefault="00637306" w:rsidP="00846B1B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A62454">
        <w:rPr>
          <w:bCs/>
          <w:sz w:val="26"/>
          <w:szCs w:val="26"/>
        </w:rPr>
        <w:t>3</w:t>
      </w:r>
      <w:r w:rsidR="001B069A" w:rsidRPr="00A62454">
        <w:rPr>
          <w:bCs/>
          <w:sz w:val="26"/>
          <w:szCs w:val="26"/>
        </w:rPr>
        <w:t>.</w:t>
      </w:r>
      <w:r w:rsidRPr="00A62454">
        <w:rPr>
          <w:bCs/>
          <w:sz w:val="26"/>
          <w:szCs w:val="26"/>
        </w:rPr>
        <w:t xml:space="preserve">2 </w:t>
      </w:r>
      <w:r w:rsidR="000F4460" w:rsidRPr="00A62454">
        <w:rPr>
          <w:bCs/>
          <w:sz w:val="26"/>
          <w:szCs w:val="26"/>
        </w:rPr>
        <w:t xml:space="preserve">Общие </w:t>
      </w:r>
      <w:r w:rsidRPr="00A62454">
        <w:rPr>
          <w:bCs/>
          <w:sz w:val="26"/>
          <w:szCs w:val="26"/>
        </w:rPr>
        <w:t>требования</w:t>
      </w:r>
      <w:r w:rsidR="000F4460" w:rsidRPr="00A62454">
        <w:rPr>
          <w:bCs/>
          <w:sz w:val="26"/>
          <w:szCs w:val="26"/>
        </w:rPr>
        <w:t>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3.2</w:t>
      </w:r>
      <w:r w:rsidR="001B069A" w:rsidRPr="00A62454">
        <w:rPr>
          <w:sz w:val="26"/>
          <w:szCs w:val="26"/>
        </w:rPr>
        <w:t>.</w:t>
      </w:r>
      <w:r w:rsidR="00CF057A" w:rsidRPr="00A62454">
        <w:rPr>
          <w:sz w:val="26"/>
          <w:szCs w:val="26"/>
        </w:rPr>
        <w:t>1. К</w:t>
      </w:r>
      <w:r w:rsidR="004071F6" w:rsidRPr="00A62454">
        <w:rPr>
          <w:sz w:val="26"/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A62454" w:rsidRDefault="001C5960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A62454" w:rsidRDefault="00A86075" w:rsidP="00846B1B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A62454">
        <w:rPr>
          <w:sz w:val="26"/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для импортного оборудования, а </w:t>
      </w:r>
      <w:r w:rsidR="008C1902" w:rsidRPr="00A62454">
        <w:rPr>
          <w:sz w:val="26"/>
          <w:szCs w:val="26"/>
        </w:rPr>
        <w:t>также</w:t>
      </w:r>
      <w:r w:rsidRPr="00A62454">
        <w:rPr>
          <w:sz w:val="26"/>
          <w:szCs w:val="26"/>
        </w:rPr>
        <w:t xml:space="preserve">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</w:t>
      </w:r>
      <w:r w:rsidRPr="00A62454">
        <w:rPr>
          <w:sz w:val="26"/>
          <w:szCs w:val="26"/>
        </w:rPr>
        <w:lastRenderedPageBreak/>
        <w:t>соответствии с «Правилами по сертификации. Система сертификации ГОСТ Р. Правила проведения сертификации электрооборудования. Г</w:t>
      </w:r>
      <w:r w:rsidR="00D679F0" w:rsidRPr="00A62454">
        <w:rPr>
          <w:sz w:val="26"/>
          <w:szCs w:val="26"/>
        </w:rPr>
        <w:t>осстандарт России, Москва, 1999;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CF057A" w:rsidRPr="00A62454">
        <w:rPr>
          <w:sz w:val="26"/>
          <w:szCs w:val="26"/>
        </w:rPr>
        <w:t xml:space="preserve">2. </w:t>
      </w:r>
      <w:r w:rsidR="004071F6" w:rsidRPr="00A62454">
        <w:rPr>
          <w:sz w:val="26"/>
          <w:szCs w:val="26"/>
        </w:rPr>
        <w:t>Оборудование должн</w:t>
      </w:r>
      <w:r w:rsidR="000054E0" w:rsidRPr="00A62454">
        <w:rPr>
          <w:sz w:val="26"/>
          <w:szCs w:val="26"/>
        </w:rPr>
        <w:t>о</w:t>
      </w:r>
      <w:r w:rsidR="004071F6" w:rsidRPr="00A62454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ГОСТ.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3. Комплектность запасных частей, расходных материалов, принадлежностей.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4. Упаковка, транспортирование, условия и сроки хранения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</w:t>
      </w:r>
      <w:r w:rsidR="0029061D" w:rsidRPr="00A62454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5. Гарантийные обязательства</w:t>
      </w:r>
      <w:r w:rsidRPr="00A62454">
        <w:rPr>
          <w:sz w:val="26"/>
          <w:szCs w:val="26"/>
        </w:rPr>
        <w:t>.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Гарантия на поставляемые материалы</w:t>
      </w:r>
      <w:r w:rsidR="00E71F3F" w:rsidRPr="00A62454">
        <w:rPr>
          <w:sz w:val="26"/>
          <w:szCs w:val="26"/>
        </w:rPr>
        <w:t xml:space="preserve"> и</w:t>
      </w:r>
      <w:r w:rsidRPr="00A62454">
        <w:rPr>
          <w:sz w:val="26"/>
          <w:szCs w:val="26"/>
        </w:rPr>
        <w:t xml:space="preserve"> оборудование</w:t>
      </w:r>
      <w:r w:rsidR="00E71F3F" w:rsidRPr="00A62454">
        <w:rPr>
          <w:sz w:val="26"/>
          <w:szCs w:val="26"/>
        </w:rPr>
        <w:t xml:space="preserve"> должна распространяться не менее чем на </w:t>
      </w:r>
      <w:r w:rsidR="00D125C1" w:rsidRPr="00A62454">
        <w:rPr>
          <w:sz w:val="26"/>
          <w:szCs w:val="26"/>
        </w:rPr>
        <w:t>36</w:t>
      </w:r>
      <w:r w:rsidR="00E71F3F" w:rsidRPr="00A62454">
        <w:rPr>
          <w:sz w:val="26"/>
          <w:szCs w:val="26"/>
        </w:rPr>
        <w:t xml:space="preserve"> месяц</w:t>
      </w:r>
      <w:r w:rsidR="00D125C1" w:rsidRPr="00A62454">
        <w:rPr>
          <w:sz w:val="26"/>
          <w:szCs w:val="26"/>
        </w:rPr>
        <w:t>ев</w:t>
      </w:r>
      <w:r w:rsidRPr="00A62454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A62454">
        <w:rPr>
          <w:sz w:val="26"/>
          <w:szCs w:val="26"/>
        </w:rPr>
        <w:t xml:space="preserve"> </w:t>
      </w:r>
      <w:r w:rsidR="00637306" w:rsidRPr="00A62454">
        <w:rPr>
          <w:sz w:val="26"/>
          <w:szCs w:val="26"/>
        </w:rPr>
        <w:t>Поставщик</w:t>
      </w:r>
      <w:r w:rsidRPr="00A62454">
        <w:rPr>
          <w:sz w:val="26"/>
          <w:szCs w:val="26"/>
        </w:rPr>
        <w:t xml:space="preserve"> должен за свой </w:t>
      </w:r>
      <w:r w:rsidR="008C1902" w:rsidRPr="00A62454">
        <w:rPr>
          <w:sz w:val="26"/>
          <w:szCs w:val="26"/>
        </w:rPr>
        <w:t>счет и</w:t>
      </w:r>
      <w:r w:rsidR="00ED3309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сроки, согласованные с Заказчиком</w:t>
      </w:r>
      <w:r w:rsidR="000054E0" w:rsidRPr="00A62454">
        <w:rPr>
          <w:sz w:val="26"/>
          <w:szCs w:val="26"/>
        </w:rPr>
        <w:t>,</w:t>
      </w:r>
      <w:r w:rsidRPr="00A62454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A62454">
        <w:rPr>
          <w:sz w:val="26"/>
          <w:szCs w:val="26"/>
        </w:rPr>
        <w:t>,</w:t>
      </w:r>
      <w:r w:rsidRPr="00A62454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A62454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A62454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6.</w:t>
      </w:r>
      <w:r w:rsidR="00CF057A" w:rsidRPr="00A62454">
        <w:rPr>
          <w:sz w:val="26"/>
          <w:szCs w:val="26"/>
        </w:rPr>
        <w:t xml:space="preserve"> </w:t>
      </w:r>
      <w:r w:rsidR="004071F6" w:rsidRPr="00A62454">
        <w:rPr>
          <w:sz w:val="26"/>
          <w:szCs w:val="26"/>
        </w:rPr>
        <w:t>Требования к надежности и живучести оборудования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F2EEB" w:rsidRPr="00A62454">
        <w:rPr>
          <w:sz w:val="26"/>
          <w:szCs w:val="26"/>
        </w:rPr>
        <w:t>20</w:t>
      </w:r>
      <w:r w:rsidRPr="00A62454">
        <w:rPr>
          <w:sz w:val="26"/>
          <w:szCs w:val="26"/>
        </w:rPr>
        <w:t xml:space="preserve"> лет.</w:t>
      </w:r>
    </w:p>
    <w:p w:rsidR="004071F6" w:rsidRPr="00A62454" w:rsidRDefault="0063730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3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>2</w:t>
      </w:r>
      <w:r w:rsidR="001B069A" w:rsidRPr="00A62454">
        <w:rPr>
          <w:sz w:val="26"/>
          <w:szCs w:val="26"/>
        </w:rPr>
        <w:t>.</w:t>
      </w:r>
      <w:r w:rsidR="004071F6" w:rsidRPr="00A62454">
        <w:rPr>
          <w:sz w:val="26"/>
          <w:szCs w:val="26"/>
        </w:rPr>
        <w:t>7.</w:t>
      </w:r>
      <w:r w:rsidR="00CF057A" w:rsidRPr="00A62454">
        <w:rPr>
          <w:sz w:val="26"/>
          <w:szCs w:val="26"/>
        </w:rPr>
        <w:t xml:space="preserve"> </w:t>
      </w:r>
      <w:r w:rsidR="004071F6" w:rsidRPr="00A62454">
        <w:rPr>
          <w:sz w:val="26"/>
          <w:szCs w:val="26"/>
        </w:rPr>
        <w:t xml:space="preserve">Состав технической и </w:t>
      </w:r>
      <w:r w:rsidR="008C1902" w:rsidRPr="00A62454">
        <w:rPr>
          <w:sz w:val="26"/>
          <w:szCs w:val="26"/>
        </w:rPr>
        <w:t>эксплуатационной документации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По всем видам оборудования </w:t>
      </w:r>
      <w:r w:rsidR="00637306" w:rsidRPr="00A62454">
        <w:rPr>
          <w:sz w:val="26"/>
          <w:szCs w:val="26"/>
        </w:rPr>
        <w:t>Поставщик</w:t>
      </w:r>
      <w:r w:rsidRPr="00A62454">
        <w:rPr>
          <w:sz w:val="26"/>
          <w:szCs w:val="26"/>
        </w:rPr>
        <w:t xml:space="preserve"> должен предоставить полный комплект технической и </w:t>
      </w:r>
      <w:r w:rsidR="008C1902" w:rsidRPr="00A62454">
        <w:rPr>
          <w:sz w:val="26"/>
          <w:szCs w:val="26"/>
        </w:rPr>
        <w:t>эксплуатационной документации</w:t>
      </w:r>
      <w:r w:rsidRPr="00A62454">
        <w:rPr>
          <w:sz w:val="26"/>
          <w:szCs w:val="26"/>
        </w:rPr>
        <w:t xml:space="preserve"> на русском языке, подготовленной в соответствии с ГОСТ 34.003-90, ГОСТ 34.201 –89, ГОСТ 27300-87, ГОСТ 2.601</w:t>
      </w:r>
      <w:r w:rsidR="00637306" w:rsidRPr="00A62454">
        <w:rPr>
          <w:sz w:val="26"/>
          <w:szCs w:val="26"/>
        </w:rPr>
        <w:t xml:space="preserve"> по</w:t>
      </w:r>
      <w:r w:rsidRPr="00A62454">
        <w:rPr>
          <w:sz w:val="26"/>
          <w:szCs w:val="26"/>
        </w:rPr>
        <w:t xml:space="preserve"> монтаж</w:t>
      </w:r>
      <w:r w:rsidR="0029061D" w:rsidRPr="00A62454">
        <w:rPr>
          <w:sz w:val="26"/>
          <w:szCs w:val="26"/>
        </w:rPr>
        <w:t>у</w:t>
      </w:r>
      <w:r w:rsidRPr="00A62454">
        <w:rPr>
          <w:sz w:val="26"/>
          <w:szCs w:val="26"/>
        </w:rPr>
        <w:t>, наладк</w:t>
      </w:r>
      <w:r w:rsidR="0029061D" w:rsidRPr="00A62454">
        <w:rPr>
          <w:sz w:val="26"/>
          <w:szCs w:val="26"/>
        </w:rPr>
        <w:t>е</w:t>
      </w:r>
      <w:r w:rsidRPr="00A62454">
        <w:rPr>
          <w:sz w:val="26"/>
          <w:szCs w:val="26"/>
        </w:rPr>
        <w:t>, пуск</w:t>
      </w:r>
      <w:r w:rsidR="0029061D" w:rsidRPr="00A62454">
        <w:rPr>
          <w:sz w:val="26"/>
          <w:szCs w:val="26"/>
        </w:rPr>
        <w:t>у</w:t>
      </w:r>
      <w:r w:rsidRPr="00A62454">
        <w:rPr>
          <w:sz w:val="26"/>
          <w:szCs w:val="26"/>
        </w:rPr>
        <w:t>, сдач</w:t>
      </w:r>
      <w:r w:rsidR="0029061D" w:rsidRPr="00A62454">
        <w:rPr>
          <w:sz w:val="26"/>
          <w:szCs w:val="26"/>
        </w:rPr>
        <w:t>е</w:t>
      </w:r>
      <w:r w:rsidRPr="00A62454">
        <w:rPr>
          <w:sz w:val="26"/>
          <w:szCs w:val="26"/>
        </w:rPr>
        <w:t xml:space="preserve"> в эксплуатацию, обеспечени</w:t>
      </w:r>
      <w:r w:rsidR="0029061D" w:rsidRPr="00A62454">
        <w:rPr>
          <w:sz w:val="26"/>
          <w:szCs w:val="26"/>
        </w:rPr>
        <w:t>ю</w:t>
      </w:r>
      <w:r w:rsidRPr="00A62454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A62454" w:rsidRDefault="004071F6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Предоставляемая </w:t>
      </w:r>
      <w:r w:rsidR="00637306" w:rsidRPr="00A62454">
        <w:rPr>
          <w:sz w:val="26"/>
          <w:szCs w:val="26"/>
        </w:rPr>
        <w:t>Поставщиком</w:t>
      </w:r>
      <w:r w:rsidRPr="00A62454">
        <w:rPr>
          <w:sz w:val="26"/>
          <w:szCs w:val="26"/>
        </w:rPr>
        <w:t xml:space="preserve"> техническая и эксплуатационная документация </w:t>
      </w:r>
      <w:r w:rsidR="00637306" w:rsidRPr="00A62454">
        <w:rPr>
          <w:sz w:val="26"/>
          <w:szCs w:val="26"/>
        </w:rPr>
        <w:t xml:space="preserve">для каждого </w:t>
      </w:r>
      <w:r w:rsidR="00092A60" w:rsidRPr="00A62454">
        <w:rPr>
          <w:sz w:val="26"/>
          <w:szCs w:val="26"/>
        </w:rPr>
        <w:t>устройства</w:t>
      </w:r>
      <w:r w:rsidRPr="00A62454">
        <w:rPr>
          <w:sz w:val="26"/>
          <w:szCs w:val="26"/>
        </w:rPr>
        <w:t xml:space="preserve"> должна включать:</w:t>
      </w:r>
    </w:p>
    <w:p w:rsidR="00D679F0" w:rsidRPr="00A62454" w:rsidRDefault="00D679F0" w:rsidP="00A62454">
      <w:pPr>
        <w:pStyle w:val="af0"/>
        <w:numPr>
          <w:ilvl w:val="0"/>
          <w:numId w:val="9"/>
        </w:numPr>
        <w:jc w:val="both"/>
        <w:rPr>
          <w:sz w:val="26"/>
          <w:szCs w:val="26"/>
        </w:rPr>
      </w:pPr>
      <w:r w:rsidRPr="00A62454">
        <w:rPr>
          <w:sz w:val="26"/>
          <w:szCs w:val="26"/>
        </w:rPr>
        <w:t>паспорт;</w:t>
      </w:r>
    </w:p>
    <w:p w:rsidR="00D679F0" w:rsidRPr="00A62454" w:rsidRDefault="00D679F0" w:rsidP="00A62454">
      <w:pPr>
        <w:pStyle w:val="af0"/>
        <w:numPr>
          <w:ilvl w:val="0"/>
          <w:numId w:val="9"/>
        </w:numPr>
        <w:jc w:val="both"/>
        <w:rPr>
          <w:sz w:val="26"/>
          <w:szCs w:val="26"/>
        </w:rPr>
      </w:pPr>
      <w:r w:rsidRPr="00A62454">
        <w:rPr>
          <w:sz w:val="26"/>
          <w:szCs w:val="26"/>
        </w:rPr>
        <w:t>комплект электрических схем;</w:t>
      </w:r>
    </w:p>
    <w:p w:rsidR="00D679F0" w:rsidRPr="00A62454" w:rsidRDefault="00D679F0" w:rsidP="00A62454">
      <w:pPr>
        <w:pStyle w:val="af0"/>
        <w:numPr>
          <w:ilvl w:val="0"/>
          <w:numId w:val="9"/>
        </w:numPr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комплект схем внутренней логики </w:t>
      </w:r>
      <w:r w:rsidR="00CC2917">
        <w:rPr>
          <w:sz w:val="26"/>
          <w:szCs w:val="26"/>
        </w:rPr>
        <w:t>устройства</w:t>
      </w:r>
      <w:r w:rsidRPr="00A62454">
        <w:rPr>
          <w:sz w:val="26"/>
          <w:szCs w:val="26"/>
        </w:rPr>
        <w:t>;</w:t>
      </w:r>
    </w:p>
    <w:p w:rsidR="00D679F0" w:rsidRPr="00A62454" w:rsidRDefault="00D679F0" w:rsidP="00A62454">
      <w:pPr>
        <w:pStyle w:val="af0"/>
        <w:numPr>
          <w:ilvl w:val="0"/>
          <w:numId w:val="9"/>
        </w:numPr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руководство по эксплуатации; </w:t>
      </w:r>
    </w:p>
    <w:p w:rsidR="00D679F0" w:rsidRPr="00A62454" w:rsidRDefault="00D679F0" w:rsidP="00A62454">
      <w:pPr>
        <w:pStyle w:val="af0"/>
        <w:numPr>
          <w:ilvl w:val="0"/>
          <w:numId w:val="9"/>
        </w:numPr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методику расчета и выбора </w:t>
      </w:r>
      <w:proofErr w:type="spellStart"/>
      <w:r w:rsidRPr="00A62454">
        <w:rPr>
          <w:sz w:val="26"/>
          <w:szCs w:val="26"/>
        </w:rPr>
        <w:t>уставок</w:t>
      </w:r>
      <w:proofErr w:type="spellEnd"/>
      <w:r w:rsidRPr="00A62454">
        <w:rPr>
          <w:sz w:val="26"/>
          <w:szCs w:val="26"/>
        </w:rPr>
        <w:t>;</w:t>
      </w:r>
    </w:p>
    <w:p w:rsidR="00945EE2" w:rsidRPr="00A62454" w:rsidRDefault="00945EE2" w:rsidP="00A62454">
      <w:pPr>
        <w:pStyle w:val="af0"/>
        <w:numPr>
          <w:ilvl w:val="0"/>
          <w:numId w:val="9"/>
        </w:numPr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бланки задания </w:t>
      </w:r>
      <w:proofErr w:type="spellStart"/>
      <w:r w:rsidRPr="00A62454">
        <w:rPr>
          <w:sz w:val="26"/>
          <w:szCs w:val="26"/>
        </w:rPr>
        <w:t>уставок</w:t>
      </w:r>
      <w:proofErr w:type="spellEnd"/>
      <w:r w:rsidRPr="00A62454">
        <w:rPr>
          <w:sz w:val="26"/>
          <w:szCs w:val="26"/>
        </w:rPr>
        <w:t>;</w:t>
      </w:r>
    </w:p>
    <w:p w:rsidR="00E95A85" w:rsidRPr="00A62454" w:rsidRDefault="00D679F0" w:rsidP="00A62454">
      <w:pPr>
        <w:pStyle w:val="af0"/>
        <w:numPr>
          <w:ilvl w:val="0"/>
          <w:numId w:val="9"/>
        </w:numPr>
        <w:jc w:val="both"/>
        <w:rPr>
          <w:sz w:val="26"/>
          <w:szCs w:val="26"/>
        </w:rPr>
      </w:pPr>
      <w:r w:rsidRPr="00A62454">
        <w:rPr>
          <w:sz w:val="26"/>
          <w:szCs w:val="26"/>
        </w:rPr>
        <w:t>ЗИП в соответствии с прилагаемой к оборудованию ведомостью.</w:t>
      </w:r>
    </w:p>
    <w:p w:rsidR="00BC65B1" w:rsidRDefault="00BC65B1" w:rsidP="00A62454">
      <w:pPr>
        <w:ind w:firstLine="709"/>
        <w:jc w:val="both"/>
        <w:rPr>
          <w:sz w:val="26"/>
          <w:szCs w:val="26"/>
        </w:rPr>
      </w:pPr>
    </w:p>
    <w:p w:rsidR="00302074" w:rsidRDefault="00302074" w:rsidP="00A62454">
      <w:pPr>
        <w:ind w:firstLine="709"/>
        <w:jc w:val="both"/>
        <w:rPr>
          <w:sz w:val="26"/>
          <w:szCs w:val="26"/>
        </w:rPr>
      </w:pPr>
    </w:p>
    <w:p w:rsidR="00302074" w:rsidRPr="00A62454" w:rsidRDefault="00302074" w:rsidP="00A62454">
      <w:pPr>
        <w:ind w:firstLine="709"/>
        <w:jc w:val="both"/>
        <w:rPr>
          <w:sz w:val="26"/>
          <w:szCs w:val="26"/>
        </w:rPr>
      </w:pPr>
    </w:p>
    <w:p w:rsidR="0029061D" w:rsidRPr="00A62454" w:rsidRDefault="00B76972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lastRenderedPageBreak/>
        <w:t>4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 xml:space="preserve"> </w:t>
      </w:r>
      <w:r w:rsidR="0029061D" w:rsidRPr="00A62454">
        <w:rPr>
          <w:sz w:val="26"/>
          <w:szCs w:val="26"/>
        </w:rPr>
        <w:t xml:space="preserve">Сроки и очередность </w:t>
      </w:r>
      <w:r w:rsidRPr="00A62454">
        <w:rPr>
          <w:sz w:val="26"/>
          <w:szCs w:val="26"/>
        </w:rPr>
        <w:t>поставки оборудования</w:t>
      </w:r>
      <w:r w:rsidR="0029061D" w:rsidRPr="00A62454">
        <w:rPr>
          <w:sz w:val="26"/>
          <w:szCs w:val="26"/>
        </w:rPr>
        <w:t>.</w:t>
      </w:r>
    </w:p>
    <w:p w:rsidR="00A90294" w:rsidRDefault="00FC5DB6" w:rsidP="00A62454">
      <w:pPr>
        <w:ind w:firstLine="709"/>
        <w:jc w:val="both"/>
        <w:rPr>
          <w:sz w:val="26"/>
          <w:szCs w:val="26"/>
        </w:rPr>
      </w:pPr>
      <w:r w:rsidRPr="00BE190C">
        <w:rPr>
          <w:sz w:val="26"/>
          <w:szCs w:val="26"/>
        </w:rPr>
        <w:t xml:space="preserve">Поставка </w:t>
      </w:r>
      <w:r w:rsidR="008C1902">
        <w:rPr>
          <w:sz w:val="26"/>
          <w:szCs w:val="26"/>
        </w:rPr>
        <w:t>устройств</w:t>
      </w:r>
      <w:r w:rsidRPr="00BE190C">
        <w:rPr>
          <w:sz w:val="26"/>
          <w:szCs w:val="26"/>
        </w:rPr>
        <w:t xml:space="preserve"> РЗА, входящих в предмет Договора, </w:t>
      </w:r>
      <w:r w:rsidR="007C267C">
        <w:rPr>
          <w:sz w:val="26"/>
          <w:szCs w:val="26"/>
        </w:rPr>
        <w:t>должна быть выполнена с даты заключения договора в течение 30 календарных дней по письменной заявке филиала</w:t>
      </w:r>
      <w:r w:rsidRPr="00BE190C">
        <w:rPr>
          <w:sz w:val="26"/>
          <w:szCs w:val="26"/>
        </w:rPr>
        <w:t xml:space="preserve">. Изменение сроков поставки </w:t>
      </w:r>
      <w:r w:rsidR="008C1902">
        <w:rPr>
          <w:sz w:val="26"/>
          <w:szCs w:val="26"/>
        </w:rPr>
        <w:t>устройств</w:t>
      </w:r>
      <w:r w:rsidRPr="00BE190C">
        <w:rPr>
          <w:sz w:val="26"/>
          <w:szCs w:val="26"/>
        </w:rPr>
        <w:t xml:space="preserve"> РЗА возможно по решению ЦКК ПАО «</w:t>
      </w:r>
      <w:proofErr w:type="spellStart"/>
      <w:r w:rsidR="00F93148" w:rsidRPr="00891514">
        <w:rPr>
          <w:color w:val="000000"/>
          <w:sz w:val="26"/>
          <w:szCs w:val="26"/>
        </w:rPr>
        <w:t>Россети</w:t>
      </w:r>
      <w:proofErr w:type="spellEnd"/>
      <w:r w:rsidR="00F93148" w:rsidRPr="00891514">
        <w:rPr>
          <w:color w:val="000000"/>
          <w:sz w:val="26"/>
          <w:szCs w:val="26"/>
        </w:rPr>
        <w:t xml:space="preserve"> Центр</w:t>
      </w:r>
      <w:r w:rsidRPr="00BE190C">
        <w:rPr>
          <w:sz w:val="26"/>
          <w:szCs w:val="26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FC5DB6" w:rsidRPr="00A62454" w:rsidRDefault="00FC5DB6" w:rsidP="00A62454">
      <w:pPr>
        <w:ind w:firstLine="709"/>
        <w:jc w:val="both"/>
        <w:rPr>
          <w:sz w:val="26"/>
          <w:szCs w:val="26"/>
        </w:rPr>
      </w:pPr>
    </w:p>
    <w:p w:rsidR="000475BC" w:rsidRPr="00A62454" w:rsidRDefault="00B76972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5</w:t>
      </w:r>
      <w:r w:rsidR="001B069A" w:rsidRPr="00A62454">
        <w:rPr>
          <w:sz w:val="26"/>
          <w:szCs w:val="26"/>
        </w:rPr>
        <w:t>.</w:t>
      </w:r>
      <w:r w:rsidRPr="00A62454">
        <w:rPr>
          <w:sz w:val="26"/>
          <w:szCs w:val="26"/>
        </w:rPr>
        <w:t xml:space="preserve"> </w:t>
      </w:r>
      <w:r w:rsidR="001F4F9F" w:rsidRPr="00A62454">
        <w:rPr>
          <w:sz w:val="26"/>
          <w:szCs w:val="26"/>
        </w:rPr>
        <w:t xml:space="preserve">Требования к </w:t>
      </w:r>
      <w:r w:rsidRPr="00A62454">
        <w:rPr>
          <w:sz w:val="26"/>
          <w:szCs w:val="26"/>
        </w:rPr>
        <w:t>Поставщику</w:t>
      </w:r>
      <w:r w:rsidR="000475BC" w:rsidRPr="00A62454">
        <w:rPr>
          <w:sz w:val="26"/>
          <w:szCs w:val="26"/>
        </w:rPr>
        <w:t>.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должен обладать гражданской правоспособностью в полном объеме для заключения и исполнения Договора (физическое лицо – обладать дееспособностью в полном объеме для заключения и исполнения Договора) (должен быть зарегистрирован в установленном порядке); 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не должен находиться в процессе ликвидации,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B65033" w:rsidRPr="00A62454" w:rsidRDefault="00B65033" w:rsidP="00A6245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обладать необходимыми профессиональными знаниями и репутацией, иметь ресурсные возможности: должен обладать опытом аналогичных поставок (желательно наличие за последние 3 года не менее 1 завершенного аналогичного договора по выполняемым поставкам, (в </w:t>
      </w:r>
      <w:proofErr w:type="spellStart"/>
      <w:r w:rsidRPr="00A62454">
        <w:rPr>
          <w:sz w:val="26"/>
          <w:szCs w:val="26"/>
        </w:rPr>
        <w:t>т.ч</w:t>
      </w:r>
      <w:proofErr w:type="spellEnd"/>
      <w:r w:rsidRPr="00A62454">
        <w:rPr>
          <w:sz w:val="26"/>
          <w:szCs w:val="26"/>
        </w:rPr>
        <w:t>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процедуре.</w:t>
      </w:r>
    </w:p>
    <w:p w:rsidR="00A90294" w:rsidRPr="00A62454" w:rsidRDefault="00A90294" w:rsidP="00A62454">
      <w:pPr>
        <w:ind w:firstLine="709"/>
        <w:jc w:val="both"/>
        <w:rPr>
          <w:sz w:val="26"/>
          <w:szCs w:val="26"/>
        </w:rPr>
      </w:pPr>
    </w:p>
    <w:p w:rsidR="00872669" w:rsidRPr="00A62454" w:rsidRDefault="00B76972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6. Правила приемки оборудования.</w:t>
      </w:r>
    </w:p>
    <w:p w:rsidR="00B76972" w:rsidRPr="00A62454" w:rsidRDefault="00B76972" w:rsidP="00A62454">
      <w:pPr>
        <w:pStyle w:val="BodyText21"/>
        <w:rPr>
          <w:sz w:val="26"/>
          <w:szCs w:val="26"/>
        </w:rPr>
      </w:pPr>
      <w:r w:rsidRPr="00A62454">
        <w:rPr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2F32A0">
        <w:rPr>
          <w:sz w:val="26"/>
          <w:szCs w:val="26"/>
        </w:rPr>
        <w:t>филиала</w:t>
      </w:r>
      <w:r w:rsidR="002F32A0" w:rsidRPr="009C65E0">
        <w:rPr>
          <w:sz w:val="26"/>
          <w:szCs w:val="26"/>
        </w:rPr>
        <w:t xml:space="preserve"> ПАО «</w:t>
      </w:r>
      <w:proofErr w:type="spellStart"/>
      <w:r w:rsidR="002F32A0">
        <w:rPr>
          <w:color w:val="000000"/>
          <w:sz w:val="26"/>
          <w:szCs w:val="26"/>
        </w:rPr>
        <w:t>Россети</w:t>
      </w:r>
      <w:proofErr w:type="spellEnd"/>
      <w:r w:rsidR="002F32A0">
        <w:rPr>
          <w:color w:val="000000"/>
          <w:sz w:val="26"/>
          <w:szCs w:val="26"/>
        </w:rPr>
        <w:t xml:space="preserve"> </w:t>
      </w:r>
      <w:r w:rsidR="002F32A0" w:rsidRPr="0030213A">
        <w:rPr>
          <w:color w:val="000000"/>
          <w:sz w:val="26"/>
          <w:szCs w:val="26"/>
        </w:rPr>
        <w:t>Центр</w:t>
      </w:r>
      <w:r w:rsidR="002F32A0" w:rsidRPr="0030213A">
        <w:rPr>
          <w:sz w:val="26"/>
          <w:szCs w:val="26"/>
        </w:rPr>
        <w:t>»</w:t>
      </w:r>
      <w:r w:rsidR="002F32A0">
        <w:rPr>
          <w:sz w:val="26"/>
          <w:szCs w:val="26"/>
        </w:rPr>
        <w:t xml:space="preserve"> - «Тверьэнерго»</w:t>
      </w:r>
      <w:r w:rsidR="00F93148">
        <w:rPr>
          <w:sz w:val="26"/>
          <w:szCs w:val="26"/>
        </w:rPr>
        <w:t xml:space="preserve"> </w:t>
      </w:r>
      <w:r w:rsidRPr="00A62454">
        <w:rPr>
          <w:sz w:val="26"/>
          <w:szCs w:val="26"/>
        </w:rPr>
        <w:t>при получении оборудования на склад.</w:t>
      </w:r>
    </w:p>
    <w:p w:rsidR="00B76972" w:rsidRPr="00A62454" w:rsidRDefault="00B76972" w:rsidP="00A62454">
      <w:pPr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A62454" w:rsidRDefault="00B027BD" w:rsidP="00A62454">
      <w:pPr>
        <w:ind w:firstLine="709"/>
        <w:jc w:val="both"/>
        <w:rPr>
          <w:sz w:val="26"/>
          <w:szCs w:val="26"/>
        </w:rPr>
      </w:pPr>
    </w:p>
    <w:p w:rsidR="00B027BD" w:rsidRPr="00A62454" w:rsidRDefault="00B027BD" w:rsidP="00A62454">
      <w:pPr>
        <w:pStyle w:val="af0"/>
        <w:tabs>
          <w:tab w:val="left" w:pos="1134"/>
        </w:tabs>
        <w:spacing w:line="276" w:lineRule="auto"/>
        <w:ind w:left="709"/>
        <w:jc w:val="both"/>
        <w:rPr>
          <w:b/>
          <w:bCs/>
          <w:sz w:val="26"/>
          <w:szCs w:val="26"/>
        </w:rPr>
      </w:pPr>
      <w:r w:rsidRPr="00A62454">
        <w:rPr>
          <w:sz w:val="26"/>
          <w:szCs w:val="26"/>
        </w:rPr>
        <w:t xml:space="preserve">7. </w:t>
      </w:r>
      <w:r w:rsidRPr="00A62454">
        <w:rPr>
          <w:b/>
          <w:bCs/>
          <w:sz w:val="26"/>
          <w:szCs w:val="26"/>
        </w:rPr>
        <w:t xml:space="preserve"> </w:t>
      </w:r>
      <w:r w:rsidRPr="00A62454">
        <w:rPr>
          <w:bCs/>
          <w:sz w:val="26"/>
          <w:szCs w:val="26"/>
        </w:rPr>
        <w:t>Стоимость.</w:t>
      </w:r>
    </w:p>
    <w:p w:rsidR="00B027BD" w:rsidRPr="00A62454" w:rsidRDefault="00B027BD" w:rsidP="00A62454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A62454">
        <w:rPr>
          <w:sz w:val="26"/>
          <w:szCs w:val="26"/>
        </w:rPr>
        <w:t xml:space="preserve">В </w:t>
      </w:r>
      <w:r w:rsidR="00ED3309">
        <w:rPr>
          <w:sz w:val="26"/>
          <w:szCs w:val="26"/>
        </w:rPr>
        <w:t xml:space="preserve">стоимость должна быть включена </w:t>
      </w:r>
      <w:r w:rsidRPr="00A62454">
        <w:rPr>
          <w:sz w:val="26"/>
          <w:szCs w:val="26"/>
        </w:rPr>
        <w:t>доставка до склада Покупателя.</w:t>
      </w:r>
    </w:p>
    <w:p w:rsidR="00A90294" w:rsidRPr="00A62454" w:rsidRDefault="00A90294" w:rsidP="00A62454">
      <w:pPr>
        <w:jc w:val="both"/>
        <w:rPr>
          <w:rStyle w:val="apple-style-span"/>
          <w:sz w:val="26"/>
          <w:szCs w:val="26"/>
        </w:rPr>
      </w:pPr>
    </w:p>
    <w:p w:rsidR="00815665" w:rsidRDefault="00815665" w:rsidP="00A62454">
      <w:pPr>
        <w:jc w:val="both"/>
        <w:rPr>
          <w:rStyle w:val="apple-style-span"/>
          <w:sz w:val="26"/>
          <w:szCs w:val="26"/>
        </w:rPr>
      </w:pPr>
    </w:p>
    <w:p w:rsidR="00302074" w:rsidRPr="00A62454" w:rsidRDefault="00302074" w:rsidP="00A62454">
      <w:pPr>
        <w:jc w:val="both"/>
        <w:rPr>
          <w:rStyle w:val="apple-style-span"/>
          <w:sz w:val="26"/>
          <w:szCs w:val="26"/>
        </w:rPr>
      </w:pPr>
    </w:p>
    <w:p w:rsidR="00BC7B42" w:rsidRPr="00F93148" w:rsidRDefault="00BC7B42" w:rsidP="00BC7B42">
      <w:pPr>
        <w:jc w:val="both"/>
        <w:rPr>
          <w:sz w:val="26"/>
          <w:szCs w:val="26"/>
        </w:rPr>
      </w:pPr>
      <w:r w:rsidRPr="00F93148">
        <w:rPr>
          <w:sz w:val="26"/>
          <w:szCs w:val="26"/>
        </w:rPr>
        <w:t>Начальник службы релейной защиты,</w:t>
      </w:r>
    </w:p>
    <w:p w:rsidR="00FC5DB6" w:rsidRDefault="00BC7B42" w:rsidP="00BC7B42">
      <w:pPr>
        <w:spacing w:line="276" w:lineRule="auto"/>
        <w:jc w:val="both"/>
        <w:rPr>
          <w:sz w:val="26"/>
          <w:szCs w:val="26"/>
        </w:rPr>
      </w:pPr>
      <w:r w:rsidRPr="00F93148">
        <w:rPr>
          <w:sz w:val="26"/>
          <w:szCs w:val="26"/>
        </w:rPr>
        <w:t xml:space="preserve">автоматики, измерений и метрологии                      </w:t>
      </w:r>
      <w:bookmarkStart w:id="1" w:name="_GoBack"/>
      <w:bookmarkEnd w:id="1"/>
      <w:r w:rsidRPr="00F93148">
        <w:rPr>
          <w:sz w:val="26"/>
          <w:szCs w:val="26"/>
        </w:rPr>
        <w:t xml:space="preserve">                          </w:t>
      </w:r>
      <w:r w:rsidR="00302074">
        <w:rPr>
          <w:sz w:val="26"/>
          <w:szCs w:val="26"/>
        </w:rPr>
        <w:t xml:space="preserve">               Д.Д. Пожарский</w:t>
      </w:r>
    </w:p>
    <w:p w:rsidR="00FC5DB6" w:rsidRDefault="00FC5DB6" w:rsidP="00BC7B42">
      <w:pPr>
        <w:spacing w:line="276" w:lineRule="auto"/>
        <w:jc w:val="both"/>
        <w:rPr>
          <w:sz w:val="26"/>
          <w:szCs w:val="26"/>
        </w:rPr>
      </w:pPr>
    </w:p>
    <w:p w:rsidR="00390948" w:rsidRDefault="00390948" w:rsidP="00390948">
      <w:pPr>
        <w:tabs>
          <w:tab w:val="left" w:pos="709"/>
        </w:tabs>
        <w:spacing w:line="276" w:lineRule="auto"/>
      </w:pPr>
    </w:p>
    <w:p w:rsidR="00302074" w:rsidRDefault="00302074" w:rsidP="00390948">
      <w:pPr>
        <w:tabs>
          <w:tab w:val="left" w:pos="709"/>
        </w:tabs>
        <w:spacing w:line="276" w:lineRule="auto"/>
      </w:pPr>
    </w:p>
    <w:p w:rsidR="00390948" w:rsidRDefault="0061604D" w:rsidP="00390948">
      <w:pPr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исп</w:t>
      </w:r>
      <w:proofErr w:type="spellEnd"/>
      <w:r>
        <w:rPr>
          <w:color w:val="000000"/>
          <w:sz w:val="16"/>
          <w:szCs w:val="16"/>
        </w:rPr>
        <w:t xml:space="preserve">: </w:t>
      </w:r>
      <w:r w:rsidR="00ED3309">
        <w:rPr>
          <w:color w:val="000000"/>
          <w:sz w:val="16"/>
          <w:szCs w:val="16"/>
        </w:rPr>
        <w:t>Садиков А.Ю.</w:t>
      </w:r>
    </w:p>
    <w:p w:rsidR="00C10FC8" w:rsidRPr="00302074" w:rsidRDefault="00390948" w:rsidP="00390948">
      <w:r>
        <w:rPr>
          <w:color w:val="000000"/>
          <w:sz w:val="16"/>
          <w:szCs w:val="16"/>
        </w:rPr>
        <w:t xml:space="preserve">тел. </w:t>
      </w:r>
      <w:r w:rsidR="00ED3309">
        <w:rPr>
          <w:color w:val="000000"/>
          <w:sz w:val="16"/>
          <w:szCs w:val="16"/>
        </w:rPr>
        <w:t>63-08</w:t>
      </w:r>
    </w:p>
    <w:sectPr w:rsidR="00C10FC8" w:rsidRPr="00302074" w:rsidSect="00F05CFF">
      <w:pgSz w:w="11906" w:h="16838"/>
      <w:pgMar w:top="993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BB7203C"/>
    <w:multiLevelType w:val="multilevel"/>
    <w:tmpl w:val="AA0A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D6DE2"/>
    <w:multiLevelType w:val="hybridMultilevel"/>
    <w:tmpl w:val="AA8686AA"/>
    <w:lvl w:ilvl="0" w:tplc="A5285D8E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DB1462"/>
    <w:multiLevelType w:val="multilevel"/>
    <w:tmpl w:val="403A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C4066"/>
    <w:multiLevelType w:val="multilevel"/>
    <w:tmpl w:val="F6C20620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12"/>
  </w:num>
  <w:num w:numId="8">
    <w:abstractNumId w:val="6"/>
  </w:num>
  <w:num w:numId="9">
    <w:abstractNumId w:val="8"/>
  </w:num>
  <w:num w:numId="10">
    <w:abstractNumId w:val="14"/>
  </w:num>
  <w:num w:numId="11">
    <w:abstractNumId w:val="3"/>
  </w:num>
  <w:num w:numId="12">
    <w:abstractNumId w:val="0"/>
  </w:num>
  <w:num w:numId="13">
    <w:abstractNumId w:val="13"/>
  </w:num>
  <w:num w:numId="14">
    <w:abstractNumId w:val="1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AD9"/>
    <w:rsid w:val="000054E0"/>
    <w:rsid w:val="00011E09"/>
    <w:rsid w:val="0001253C"/>
    <w:rsid w:val="00020833"/>
    <w:rsid w:val="000208C6"/>
    <w:rsid w:val="0003148B"/>
    <w:rsid w:val="000352A5"/>
    <w:rsid w:val="00042AAA"/>
    <w:rsid w:val="000475BC"/>
    <w:rsid w:val="0005515C"/>
    <w:rsid w:val="00063E8E"/>
    <w:rsid w:val="00070A38"/>
    <w:rsid w:val="00091FD0"/>
    <w:rsid w:val="00092A60"/>
    <w:rsid w:val="00094F17"/>
    <w:rsid w:val="00095E72"/>
    <w:rsid w:val="000A6F39"/>
    <w:rsid w:val="000B20F2"/>
    <w:rsid w:val="000B4B37"/>
    <w:rsid w:val="000D2D1D"/>
    <w:rsid w:val="000E3578"/>
    <w:rsid w:val="000F2EEB"/>
    <w:rsid w:val="000F4460"/>
    <w:rsid w:val="00102969"/>
    <w:rsid w:val="00104374"/>
    <w:rsid w:val="00110F72"/>
    <w:rsid w:val="00111FBA"/>
    <w:rsid w:val="00113742"/>
    <w:rsid w:val="001248A7"/>
    <w:rsid w:val="00133393"/>
    <w:rsid w:val="00133D4E"/>
    <w:rsid w:val="00145379"/>
    <w:rsid w:val="001479A1"/>
    <w:rsid w:val="001641A4"/>
    <w:rsid w:val="0016570F"/>
    <w:rsid w:val="001739BC"/>
    <w:rsid w:val="00173A8A"/>
    <w:rsid w:val="00177534"/>
    <w:rsid w:val="001859E1"/>
    <w:rsid w:val="00195C15"/>
    <w:rsid w:val="001B069A"/>
    <w:rsid w:val="001B3D09"/>
    <w:rsid w:val="001C2F5A"/>
    <w:rsid w:val="001C5960"/>
    <w:rsid w:val="001D159D"/>
    <w:rsid w:val="001D74D7"/>
    <w:rsid w:val="001D7AE7"/>
    <w:rsid w:val="001E33D3"/>
    <w:rsid w:val="001E5D00"/>
    <w:rsid w:val="001F4F9F"/>
    <w:rsid w:val="0020239A"/>
    <w:rsid w:val="0021317B"/>
    <w:rsid w:val="002239C5"/>
    <w:rsid w:val="00232782"/>
    <w:rsid w:val="00232D3C"/>
    <w:rsid w:val="0023342F"/>
    <w:rsid w:val="002371D2"/>
    <w:rsid w:val="00242685"/>
    <w:rsid w:val="00250218"/>
    <w:rsid w:val="00251BA5"/>
    <w:rsid w:val="00257287"/>
    <w:rsid w:val="00260042"/>
    <w:rsid w:val="0026042F"/>
    <w:rsid w:val="00261706"/>
    <w:rsid w:val="00284D41"/>
    <w:rsid w:val="0029061D"/>
    <w:rsid w:val="002A0829"/>
    <w:rsid w:val="002A5274"/>
    <w:rsid w:val="002B2042"/>
    <w:rsid w:val="002B3160"/>
    <w:rsid w:val="002D0D72"/>
    <w:rsid w:val="002D0DCB"/>
    <w:rsid w:val="002D41F9"/>
    <w:rsid w:val="002F2591"/>
    <w:rsid w:val="002F32A0"/>
    <w:rsid w:val="00302074"/>
    <w:rsid w:val="0030402A"/>
    <w:rsid w:val="00314D6F"/>
    <w:rsid w:val="00317EA7"/>
    <w:rsid w:val="00320D95"/>
    <w:rsid w:val="00324C3E"/>
    <w:rsid w:val="003331AF"/>
    <w:rsid w:val="00343886"/>
    <w:rsid w:val="00344749"/>
    <w:rsid w:val="003452A1"/>
    <w:rsid w:val="003511E6"/>
    <w:rsid w:val="0035314C"/>
    <w:rsid w:val="003634B5"/>
    <w:rsid w:val="00364EEA"/>
    <w:rsid w:val="00375BFE"/>
    <w:rsid w:val="00382355"/>
    <w:rsid w:val="00386D02"/>
    <w:rsid w:val="00390948"/>
    <w:rsid w:val="00394A23"/>
    <w:rsid w:val="0039667F"/>
    <w:rsid w:val="0039672B"/>
    <w:rsid w:val="003A08E5"/>
    <w:rsid w:val="003A1C94"/>
    <w:rsid w:val="003B521E"/>
    <w:rsid w:val="003C1B2D"/>
    <w:rsid w:val="003C3DFF"/>
    <w:rsid w:val="003C48C8"/>
    <w:rsid w:val="003D572C"/>
    <w:rsid w:val="003D6BDD"/>
    <w:rsid w:val="003D78D7"/>
    <w:rsid w:val="003E156B"/>
    <w:rsid w:val="003E4549"/>
    <w:rsid w:val="003E57F5"/>
    <w:rsid w:val="00401123"/>
    <w:rsid w:val="0040280C"/>
    <w:rsid w:val="004071F6"/>
    <w:rsid w:val="00412538"/>
    <w:rsid w:val="00415965"/>
    <w:rsid w:val="00415DB4"/>
    <w:rsid w:val="004300FC"/>
    <w:rsid w:val="004325FF"/>
    <w:rsid w:val="00437531"/>
    <w:rsid w:val="00441F52"/>
    <w:rsid w:val="00446F52"/>
    <w:rsid w:val="004522B3"/>
    <w:rsid w:val="00453396"/>
    <w:rsid w:val="00453E34"/>
    <w:rsid w:val="00465FB1"/>
    <w:rsid w:val="00467A69"/>
    <w:rsid w:val="00487868"/>
    <w:rsid w:val="00494C11"/>
    <w:rsid w:val="004A4E83"/>
    <w:rsid w:val="004A7E0C"/>
    <w:rsid w:val="004B1B5C"/>
    <w:rsid w:val="004B54D4"/>
    <w:rsid w:val="004D6AF5"/>
    <w:rsid w:val="004E0182"/>
    <w:rsid w:val="004E14EE"/>
    <w:rsid w:val="004E2CD0"/>
    <w:rsid w:val="00501A9D"/>
    <w:rsid w:val="00504D2B"/>
    <w:rsid w:val="005147EC"/>
    <w:rsid w:val="00525700"/>
    <w:rsid w:val="0053198E"/>
    <w:rsid w:val="00532F69"/>
    <w:rsid w:val="00542DFA"/>
    <w:rsid w:val="005532AF"/>
    <w:rsid w:val="00565A8C"/>
    <w:rsid w:val="005666DF"/>
    <w:rsid w:val="00571CED"/>
    <w:rsid w:val="00572D6E"/>
    <w:rsid w:val="00580CA6"/>
    <w:rsid w:val="005843D3"/>
    <w:rsid w:val="0058518A"/>
    <w:rsid w:val="005A5500"/>
    <w:rsid w:val="005B4151"/>
    <w:rsid w:val="005B5711"/>
    <w:rsid w:val="005C080C"/>
    <w:rsid w:val="005C7E77"/>
    <w:rsid w:val="005D4120"/>
    <w:rsid w:val="005D5126"/>
    <w:rsid w:val="005E05C9"/>
    <w:rsid w:val="005F53E2"/>
    <w:rsid w:val="005F7C4E"/>
    <w:rsid w:val="00603E5E"/>
    <w:rsid w:val="006076BB"/>
    <w:rsid w:val="00610A68"/>
    <w:rsid w:val="00611470"/>
    <w:rsid w:val="00613393"/>
    <w:rsid w:val="00615799"/>
    <w:rsid w:val="0061604D"/>
    <w:rsid w:val="00623326"/>
    <w:rsid w:val="006233B7"/>
    <w:rsid w:val="00624973"/>
    <w:rsid w:val="00632C8A"/>
    <w:rsid w:val="00637306"/>
    <w:rsid w:val="00647D01"/>
    <w:rsid w:val="00650409"/>
    <w:rsid w:val="006703B2"/>
    <w:rsid w:val="006730DF"/>
    <w:rsid w:val="006756A1"/>
    <w:rsid w:val="00683465"/>
    <w:rsid w:val="00684795"/>
    <w:rsid w:val="006856EF"/>
    <w:rsid w:val="00691881"/>
    <w:rsid w:val="00691C54"/>
    <w:rsid w:val="006A56DE"/>
    <w:rsid w:val="006C73B7"/>
    <w:rsid w:val="006D58B3"/>
    <w:rsid w:val="006E67EE"/>
    <w:rsid w:val="006F28F7"/>
    <w:rsid w:val="007210D4"/>
    <w:rsid w:val="00725B3E"/>
    <w:rsid w:val="00726C06"/>
    <w:rsid w:val="007340A4"/>
    <w:rsid w:val="00757716"/>
    <w:rsid w:val="007738E1"/>
    <w:rsid w:val="007770AB"/>
    <w:rsid w:val="00782F08"/>
    <w:rsid w:val="007845B3"/>
    <w:rsid w:val="00797E02"/>
    <w:rsid w:val="007A0F6A"/>
    <w:rsid w:val="007A73EA"/>
    <w:rsid w:val="007B2CCB"/>
    <w:rsid w:val="007C06CB"/>
    <w:rsid w:val="007C267C"/>
    <w:rsid w:val="007C3FF2"/>
    <w:rsid w:val="007D19B5"/>
    <w:rsid w:val="007D1CE9"/>
    <w:rsid w:val="007D77D0"/>
    <w:rsid w:val="007E3154"/>
    <w:rsid w:val="007E40A2"/>
    <w:rsid w:val="007E747A"/>
    <w:rsid w:val="007F0898"/>
    <w:rsid w:val="007F0F82"/>
    <w:rsid w:val="007F4235"/>
    <w:rsid w:val="007F4AEE"/>
    <w:rsid w:val="007F4C57"/>
    <w:rsid w:val="007F7F2C"/>
    <w:rsid w:val="00801A10"/>
    <w:rsid w:val="008028D6"/>
    <w:rsid w:val="00803954"/>
    <w:rsid w:val="00810492"/>
    <w:rsid w:val="00812000"/>
    <w:rsid w:val="00815665"/>
    <w:rsid w:val="008242B4"/>
    <w:rsid w:val="00826EB5"/>
    <w:rsid w:val="00835A0C"/>
    <w:rsid w:val="00846B1B"/>
    <w:rsid w:val="008529A7"/>
    <w:rsid w:val="00854A91"/>
    <w:rsid w:val="008568B2"/>
    <w:rsid w:val="00860037"/>
    <w:rsid w:val="00860F38"/>
    <w:rsid w:val="00872669"/>
    <w:rsid w:val="0087792B"/>
    <w:rsid w:val="0088680C"/>
    <w:rsid w:val="00891EE6"/>
    <w:rsid w:val="00892395"/>
    <w:rsid w:val="00895532"/>
    <w:rsid w:val="00897DFA"/>
    <w:rsid w:val="00897F15"/>
    <w:rsid w:val="008A4F04"/>
    <w:rsid w:val="008A68D4"/>
    <w:rsid w:val="008B186C"/>
    <w:rsid w:val="008C1902"/>
    <w:rsid w:val="008C2E81"/>
    <w:rsid w:val="008C3009"/>
    <w:rsid w:val="008C3AFC"/>
    <w:rsid w:val="008C406A"/>
    <w:rsid w:val="008D34D2"/>
    <w:rsid w:val="008E0B61"/>
    <w:rsid w:val="008E22BC"/>
    <w:rsid w:val="008E272D"/>
    <w:rsid w:val="008E44D9"/>
    <w:rsid w:val="008F27ED"/>
    <w:rsid w:val="008F3226"/>
    <w:rsid w:val="008F6E3A"/>
    <w:rsid w:val="00901FB3"/>
    <w:rsid w:val="00906A4A"/>
    <w:rsid w:val="00916320"/>
    <w:rsid w:val="00927C1D"/>
    <w:rsid w:val="009402D6"/>
    <w:rsid w:val="00941BDE"/>
    <w:rsid w:val="00945EE2"/>
    <w:rsid w:val="00950C06"/>
    <w:rsid w:val="00961E56"/>
    <w:rsid w:val="00962C18"/>
    <w:rsid w:val="00963226"/>
    <w:rsid w:val="0096750B"/>
    <w:rsid w:val="00967FFE"/>
    <w:rsid w:val="009702AF"/>
    <w:rsid w:val="009736D5"/>
    <w:rsid w:val="00974E7D"/>
    <w:rsid w:val="009763F4"/>
    <w:rsid w:val="009851E3"/>
    <w:rsid w:val="00985CBE"/>
    <w:rsid w:val="00990559"/>
    <w:rsid w:val="009A0F91"/>
    <w:rsid w:val="009A389E"/>
    <w:rsid w:val="009A51EB"/>
    <w:rsid w:val="009B2CCD"/>
    <w:rsid w:val="009C159D"/>
    <w:rsid w:val="009C1B04"/>
    <w:rsid w:val="009D20A4"/>
    <w:rsid w:val="009D408F"/>
    <w:rsid w:val="009D656F"/>
    <w:rsid w:val="009D6AD4"/>
    <w:rsid w:val="009D7E51"/>
    <w:rsid w:val="009E3270"/>
    <w:rsid w:val="009E5AA5"/>
    <w:rsid w:val="009F1458"/>
    <w:rsid w:val="009F3C31"/>
    <w:rsid w:val="009F6AF6"/>
    <w:rsid w:val="00A0063E"/>
    <w:rsid w:val="00A0464F"/>
    <w:rsid w:val="00A04E43"/>
    <w:rsid w:val="00A10E78"/>
    <w:rsid w:val="00A11482"/>
    <w:rsid w:val="00A12B25"/>
    <w:rsid w:val="00A12E09"/>
    <w:rsid w:val="00A13AE9"/>
    <w:rsid w:val="00A15A11"/>
    <w:rsid w:val="00A162F3"/>
    <w:rsid w:val="00A20D7E"/>
    <w:rsid w:val="00A24E11"/>
    <w:rsid w:val="00A30E76"/>
    <w:rsid w:val="00A32C43"/>
    <w:rsid w:val="00A36C04"/>
    <w:rsid w:val="00A40848"/>
    <w:rsid w:val="00A414EA"/>
    <w:rsid w:val="00A41B60"/>
    <w:rsid w:val="00A45F2A"/>
    <w:rsid w:val="00A46C71"/>
    <w:rsid w:val="00A46D15"/>
    <w:rsid w:val="00A50720"/>
    <w:rsid w:val="00A54934"/>
    <w:rsid w:val="00A55FBC"/>
    <w:rsid w:val="00A60DF8"/>
    <w:rsid w:val="00A62454"/>
    <w:rsid w:val="00A646C7"/>
    <w:rsid w:val="00A721A9"/>
    <w:rsid w:val="00A77CBD"/>
    <w:rsid w:val="00A81B86"/>
    <w:rsid w:val="00A86075"/>
    <w:rsid w:val="00A90294"/>
    <w:rsid w:val="00AA3CFF"/>
    <w:rsid w:val="00AB28AC"/>
    <w:rsid w:val="00AB765C"/>
    <w:rsid w:val="00AC0E68"/>
    <w:rsid w:val="00AC548C"/>
    <w:rsid w:val="00AD4E16"/>
    <w:rsid w:val="00AD50E8"/>
    <w:rsid w:val="00AF414F"/>
    <w:rsid w:val="00B005F9"/>
    <w:rsid w:val="00B0122D"/>
    <w:rsid w:val="00B027BD"/>
    <w:rsid w:val="00B02C74"/>
    <w:rsid w:val="00B1025C"/>
    <w:rsid w:val="00B104B2"/>
    <w:rsid w:val="00B12808"/>
    <w:rsid w:val="00B129F0"/>
    <w:rsid w:val="00B13322"/>
    <w:rsid w:val="00B20621"/>
    <w:rsid w:val="00B22190"/>
    <w:rsid w:val="00B2510C"/>
    <w:rsid w:val="00B350C7"/>
    <w:rsid w:val="00B36A7A"/>
    <w:rsid w:val="00B4273D"/>
    <w:rsid w:val="00B511D7"/>
    <w:rsid w:val="00B54AC6"/>
    <w:rsid w:val="00B561B2"/>
    <w:rsid w:val="00B6405F"/>
    <w:rsid w:val="00B65033"/>
    <w:rsid w:val="00B67A59"/>
    <w:rsid w:val="00B7095E"/>
    <w:rsid w:val="00B743CB"/>
    <w:rsid w:val="00B76972"/>
    <w:rsid w:val="00B816C5"/>
    <w:rsid w:val="00B87158"/>
    <w:rsid w:val="00B92536"/>
    <w:rsid w:val="00B93BC7"/>
    <w:rsid w:val="00B94958"/>
    <w:rsid w:val="00BA5DB7"/>
    <w:rsid w:val="00BB3612"/>
    <w:rsid w:val="00BB4E4C"/>
    <w:rsid w:val="00BC65B1"/>
    <w:rsid w:val="00BC7B42"/>
    <w:rsid w:val="00BD68F5"/>
    <w:rsid w:val="00BE11A3"/>
    <w:rsid w:val="00BE4280"/>
    <w:rsid w:val="00BE7147"/>
    <w:rsid w:val="00BF0DCD"/>
    <w:rsid w:val="00C0549E"/>
    <w:rsid w:val="00C10FC8"/>
    <w:rsid w:val="00C12378"/>
    <w:rsid w:val="00C2663D"/>
    <w:rsid w:val="00C361A6"/>
    <w:rsid w:val="00C42991"/>
    <w:rsid w:val="00C55BD8"/>
    <w:rsid w:val="00C74EB0"/>
    <w:rsid w:val="00C77017"/>
    <w:rsid w:val="00C802FC"/>
    <w:rsid w:val="00C86B8F"/>
    <w:rsid w:val="00C915D1"/>
    <w:rsid w:val="00C922C4"/>
    <w:rsid w:val="00C96A03"/>
    <w:rsid w:val="00CA0F3A"/>
    <w:rsid w:val="00CA42AA"/>
    <w:rsid w:val="00CA4565"/>
    <w:rsid w:val="00CA5A06"/>
    <w:rsid w:val="00CA7862"/>
    <w:rsid w:val="00CB6745"/>
    <w:rsid w:val="00CB7542"/>
    <w:rsid w:val="00CB771C"/>
    <w:rsid w:val="00CC2917"/>
    <w:rsid w:val="00CC55AC"/>
    <w:rsid w:val="00CD19A2"/>
    <w:rsid w:val="00CD621F"/>
    <w:rsid w:val="00CE454A"/>
    <w:rsid w:val="00CE4582"/>
    <w:rsid w:val="00CF057A"/>
    <w:rsid w:val="00D054C4"/>
    <w:rsid w:val="00D055DB"/>
    <w:rsid w:val="00D119DB"/>
    <w:rsid w:val="00D121B5"/>
    <w:rsid w:val="00D125C1"/>
    <w:rsid w:val="00D134B4"/>
    <w:rsid w:val="00D3224F"/>
    <w:rsid w:val="00D3498B"/>
    <w:rsid w:val="00D43EC1"/>
    <w:rsid w:val="00D47E3C"/>
    <w:rsid w:val="00D5168E"/>
    <w:rsid w:val="00D55C10"/>
    <w:rsid w:val="00D6036E"/>
    <w:rsid w:val="00D61B66"/>
    <w:rsid w:val="00D679F0"/>
    <w:rsid w:val="00D71026"/>
    <w:rsid w:val="00D7403F"/>
    <w:rsid w:val="00D82932"/>
    <w:rsid w:val="00D87343"/>
    <w:rsid w:val="00D9008E"/>
    <w:rsid w:val="00D92E98"/>
    <w:rsid w:val="00DA2BA5"/>
    <w:rsid w:val="00DA50EA"/>
    <w:rsid w:val="00DC2E4C"/>
    <w:rsid w:val="00DC7372"/>
    <w:rsid w:val="00DD3B09"/>
    <w:rsid w:val="00DE06DD"/>
    <w:rsid w:val="00DE24D8"/>
    <w:rsid w:val="00DF3FEB"/>
    <w:rsid w:val="00E0578C"/>
    <w:rsid w:val="00E07EBB"/>
    <w:rsid w:val="00E12601"/>
    <w:rsid w:val="00E135F1"/>
    <w:rsid w:val="00E2334A"/>
    <w:rsid w:val="00E350C7"/>
    <w:rsid w:val="00E3754F"/>
    <w:rsid w:val="00E42E87"/>
    <w:rsid w:val="00E45587"/>
    <w:rsid w:val="00E46B9E"/>
    <w:rsid w:val="00E472A5"/>
    <w:rsid w:val="00E52253"/>
    <w:rsid w:val="00E54DA6"/>
    <w:rsid w:val="00E5668F"/>
    <w:rsid w:val="00E6304B"/>
    <w:rsid w:val="00E6315D"/>
    <w:rsid w:val="00E64D2A"/>
    <w:rsid w:val="00E6717F"/>
    <w:rsid w:val="00E671E1"/>
    <w:rsid w:val="00E71F3F"/>
    <w:rsid w:val="00E75A12"/>
    <w:rsid w:val="00E829C1"/>
    <w:rsid w:val="00E83E9D"/>
    <w:rsid w:val="00E90BC3"/>
    <w:rsid w:val="00E9378A"/>
    <w:rsid w:val="00E95A85"/>
    <w:rsid w:val="00E96538"/>
    <w:rsid w:val="00E96F8B"/>
    <w:rsid w:val="00EA637F"/>
    <w:rsid w:val="00EA754B"/>
    <w:rsid w:val="00EB389E"/>
    <w:rsid w:val="00EB6E27"/>
    <w:rsid w:val="00EC126E"/>
    <w:rsid w:val="00EC2BF4"/>
    <w:rsid w:val="00ED3309"/>
    <w:rsid w:val="00ED3728"/>
    <w:rsid w:val="00ED4F14"/>
    <w:rsid w:val="00F057E0"/>
    <w:rsid w:val="00F05CFF"/>
    <w:rsid w:val="00F101A9"/>
    <w:rsid w:val="00F1081E"/>
    <w:rsid w:val="00F10F9B"/>
    <w:rsid w:val="00F15533"/>
    <w:rsid w:val="00F15867"/>
    <w:rsid w:val="00F1662A"/>
    <w:rsid w:val="00F169E2"/>
    <w:rsid w:val="00F173E3"/>
    <w:rsid w:val="00F25C6A"/>
    <w:rsid w:val="00F35D8D"/>
    <w:rsid w:val="00F41524"/>
    <w:rsid w:val="00F42F23"/>
    <w:rsid w:val="00F4413A"/>
    <w:rsid w:val="00F52067"/>
    <w:rsid w:val="00F53204"/>
    <w:rsid w:val="00F538E7"/>
    <w:rsid w:val="00F5451E"/>
    <w:rsid w:val="00F60354"/>
    <w:rsid w:val="00F6137F"/>
    <w:rsid w:val="00F62D90"/>
    <w:rsid w:val="00F63B08"/>
    <w:rsid w:val="00F64F76"/>
    <w:rsid w:val="00F65AF4"/>
    <w:rsid w:val="00F660DA"/>
    <w:rsid w:val="00F66741"/>
    <w:rsid w:val="00F7084C"/>
    <w:rsid w:val="00F73C14"/>
    <w:rsid w:val="00F76CC9"/>
    <w:rsid w:val="00F770BE"/>
    <w:rsid w:val="00F85452"/>
    <w:rsid w:val="00F93148"/>
    <w:rsid w:val="00FB4AD1"/>
    <w:rsid w:val="00FB53CD"/>
    <w:rsid w:val="00FC1056"/>
    <w:rsid w:val="00FC5DB6"/>
    <w:rsid w:val="00FD3A02"/>
    <w:rsid w:val="00FE2164"/>
    <w:rsid w:val="00FE4FDC"/>
    <w:rsid w:val="00FE6171"/>
    <w:rsid w:val="00FE7AEC"/>
    <w:rsid w:val="00FF0AEB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FA4755-D75C-426C-8979-5A1DADC8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4">
    <w:name w:val="annotation subject"/>
    <w:basedOn w:val="ae"/>
    <w:next w:val="ae"/>
    <w:link w:val="af5"/>
    <w:rsid w:val="00D055DB"/>
    <w:rPr>
      <w:b/>
      <w:bCs/>
    </w:rPr>
  </w:style>
  <w:style w:type="character" w:customStyle="1" w:styleId="af5">
    <w:name w:val="Тема примечания Знак"/>
    <w:basedOn w:val="af"/>
    <w:link w:val="af4"/>
    <w:rsid w:val="00D05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E8B4-DF22-4B0A-9DF1-F441CF72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Садиков Антон Юрьевич</cp:lastModifiedBy>
  <cp:revision>29</cp:revision>
  <cp:lastPrinted>2020-02-17T10:20:00Z</cp:lastPrinted>
  <dcterms:created xsi:type="dcterms:W3CDTF">2020-02-18T12:48:00Z</dcterms:created>
  <dcterms:modified xsi:type="dcterms:W3CDTF">2022-09-29T07:31:00Z</dcterms:modified>
</cp:coreProperties>
</file>