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B45" w:rsidRDefault="00740B45"/>
    <w:p w:rsidR="009D51F0" w:rsidRPr="00083D75" w:rsidRDefault="009D51F0" w:rsidP="009D51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D51F0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Pr="008C17E3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Pr="008C17E3" w:rsidRDefault="008C17E3" w:rsidP="003F0CB1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8C17E3">
              <w:rPr>
                <w:b/>
                <w:sz w:val="26"/>
                <w:szCs w:val="26"/>
              </w:rPr>
              <w:t>203E_</w:t>
            </w:r>
            <w:r w:rsidR="003F0CB1">
              <w:rPr>
                <w:b/>
                <w:sz w:val="26"/>
                <w:szCs w:val="26"/>
              </w:rPr>
              <w:t>26</w:t>
            </w:r>
          </w:p>
        </w:tc>
      </w:tr>
      <w:tr w:rsidR="009D51F0" w:rsidTr="00FB08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Default="009D51F0" w:rsidP="00FB08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1F0" w:rsidRPr="001F078C" w:rsidRDefault="003F0CB1" w:rsidP="009D51F0">
            <w:pPr>
              <w:ind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2326530</w:t>
            </w:r>
          </w:p>
        </w:tc>
      </w:tr>
    </w:tbl>
    <w:p w:rsidR="00D03613" w:rsidRDefault="00474973" w:rsidP="00D0361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И.О. п</w:t>
      </w:r>
      <w:r w:rsidR="00D03613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="00D03613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="00D03613">
        <w:rPr>
          <w:sz w:val="26"/>
          <w:szCs w:val="26"/>
        </w:rPr>
        <w:t xml:space="preserve"> директора – </w:t>
      </w:r>
    </w:p>
    <w:p w:rsidR="00D03613" w:rsidRDefault="00D03613" w:rsidP="00D0361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</w:t>
      </w:r>
      <w:r w:rsidR="00474973">
        <w:rPr>
          <w:sz w:val="26"/>
          <w:szCs w:val="26"/>
        </w:rPr>
        <w:t>ого</w:t>
      </w:r>
      <w:r>
        <w:rPr>
          <w:sz w:val="26"/>
          <w:szCs w:val="26"/>
        </w:rPr>
        <w:t xml:space="preserve"> инженер</w:t>
      </w:r>
      <w:r w:rsidR="00474973">
        <w:rPr>
          <w:sz w:val="26"/>
          <w:szCs w:val="26"/>
        </w:rPr>
        <w:t>а</w:t>
      </w:r>
      <w:r>
        <w:rPr>
          <w:sz w:val="26"/>
          <w:szCs w:val="26"/>
        </w:rPr>
        <w:t xml:space="preserve"> филиала </w:t>
      </w:r>
    </w:p>
    <w:p w:rsidR="00D03613" w:rsidRPr="00B4161A" w:rsidRDefault="00D03613" w:rsidP="00D0361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r w:rsidR="00474973">
        <w:rPr>
          <w:sz w:val="26"/>
          <w:szCs w:val="26"/>
        </w:rPr>
        <w:t>Россети</w:t>
      </w:r>
      <w:r>
        <w:rPr>
          <w:sz w:val="26"/>
          <w:szCs w:val="26"/>
        </w:rPr>
        <w:t xml:space="preserve"> Центр» - «Тамбовэнерго»</w:t>
      </w:r>
    </w:p>
    <w:p w:rsidR="00D03613" w:rsidRPr="00381931" w:rsidRDefault="00D03613" w:rsidP="00D0361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ab/>
        <w:t xml:space="preserve">_______________________ </w:t>
      </w:r>
      <w:r w:rsidR="00E508A1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474973">
        <w:rPr>
          <w:sz w:val="26"/>
          <w:szCs w:val="26"/>
        </w:rPr>
        <w:t>А</w:t>
      </w:r>
      <w:r>
        <w:rPr>
          <w:sz w:val="26"/>
          <w:szCs w:val="26"/>
        </w:rPr>
        <w:t xml:space="preserve">. </w:t>
      </w:r>
      <w:r w:rsidR="00E508A1">
        <w:rPr>
          <w:sz w:val="26"/>
          <w:szCs w:val="26"/>
        </w:rPr>
        <w:t>Максимов</w:t>
      </w:r>
      <w:bookmarkStart w:id="0" w:name="_GoBack"/>
      <w:bookmarkEnd w:id="0"/>
    </w:p>
    <w:p w:rsidR="009D51F0" w:rsidRPr="00EB40C8" w:rsidRDefault="00D03613" w:rsidP="00D0361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381931">
        <w:rPr>
          <w:sz w:val="26"/>
          <w:szCs w:val="26"/>
        </w:rPr>
        <w:t>“_______” ___________________ 20</w:t>
      </w:r>
      <w:r>
        <w:rPr>
          <w:sz w:val="26"/>
          <w:szCs w:val="26"/>
        </w:rPr>
        <w:t>2</w:t>
      </w:r>
      <w:r w:rsidR="00474973">
        <w:rPr>
          <w:sz w:val="26"/>
          <w:szCs w:val="26"/>
        </w:rPr>
        <w:t>2</w:t>
      </w:r>
      <w:r w:rsidRPr="00381931">
        <w:rPr>
          <w:sz w:val="26"/>
          <w:szCs w:val="26"/>
        </w:rPr>
        <w:t xml:space="preserve"> г.</w:t>
      </w:r>
    </w:p>
    <w:p w:rsidR="003000B3" w:rsidRDefault="001F5706" w:rsidP="001F570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</w:t>
      </w: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BF6AA4" w:rsidRDefault="004F6968" w:rsidP="005D28F8">
      <w:pPr>
        <w:tabs>
          <w:tab w:val="left" w:pos="1168"/>
        </w:tabs>
        <w:ind w:right="34" w:firstLine="0"/>
        <w:jc w:val="center"/>
        <w:rPr>
          <w:bCs/>
          <w:sz w:val="26"/>
          <w:szCs w:val="26"/>
        </w:rPr>
      </w:pPr>
      <w:r w:rsidRPr="009D51F0">
        <w:rPr>
          <w:b/>
          <w:sz w:val="26"/>
          <w:szCs w:val="26"/>
        </w:rPr>
        <w:t xml:space="preserve">на </w:t>
      </w:r>
      <w:r w:rsidR="00612811" w:rsidRPr="009D51F0">
        <w:rPr>
          <w:b/>
          <w:sz w:val="26"/>
          <w:szCs w:val="26"/>
        </w:rPr>
        <w:t xml:space="preserve">поставку </w:t>
      </w:r>
      <w:r w:rsidR="00B4032E">
        <w:rPr>
          <w:b/>
          <w:sz w:val="26"/>
          <w:szCs w:val="26"/>
        </w:rPr>
        <w:t>о</w:t>
      </w:r>
      <w:r w:rsidR="00F27882" w:rsidRPr="00F27882">
        <w:rPr>
          <w:b/>
          <w:sz w:val="26"/>
          <w:szCs w:val="26"/>
        </w:rPr>
        <w:t>поры мет.</w:t>
      </w:r>
      <w:r w:rsidR="00546D3C" w:rsidRPr="00546D3C">
        <w:rPr>
          <w:b/>
          <w:sz w:val="26"/>
          <w:szCs w:val="26"/>
        </w:rPr>
        <w:t xml:space="preserve"> </w:t>
      </w:r>
      <w:r w:rsidR="00F27882" w:rsidRPr="00F27882">
        <w:rPr>
          <w:b/>
          <w:sz w:val="26"/>
          <w:szCs w:val="26"/>
        </w:rPr>
        <w:t>ВЛ 0,4</w:t>
      </w:r>
      <w:r w:rsidR="00810C89" w:rsidRPr="009D51F0">
        <w:rPr>
          <w:b/>
          <w:bCs/>
          <w:sz w:val="26"/>
          <w:szCs w:val="26"/>
        </w:rPr>
        <w:t xml:space="preserve"> </w:t>
      </w:r>
      <w:proofErr w:type="spellStart"/>
      <w:r w:rsidR="00546D3C">
        <w:rPr>
          <w:b/>
          <w:bCs/>
          <w:sz w:val="26"/>
          <w:szCs w:val="26"/>
        </w:rPr>
        <w:t>кВ</w:t>
      </w:r>
      <w:proofErr w:type="spellEnd"/>
      <w:r w:rsidR="00546D3C">
        <w:rPr>
          <w:b/>
          <w:bCs/>
          <w:sz w:val="26"/>
          <w:szCs w:val="26"/>
        </w:rPr>
        <w:t xml:space="preserve"> </w:t>
      </w:r>
      <w:r w:rsidR="00810C89" w:rsidRPr="009D51F0">
        <w:rPr>
          <w:b/>
          <w:bCs/>
          <w:sz w:val="26"/>
          <w:szCs w:val="26"/>
        </w:rPr>
        <w:t>типа</w:t>
      </w:r>
      <w:r w:rsidR="00810C89" w:rsidRPr="009D51F0">
        <w:rPr>
          <w:bCs/>
          <w:sz w:val="26"/>
          <w:szCs w:val="26"/>
        </w:rPr>
        <w:t xml:space="preserve"> </w:t>
      </w:r>
      <w:r w:rsidR="001F078C">
        <w:rPr>
          <w:b/>
          <w:sz w:val="26"/>
          <w:szCs w:val="26"/>
        </w:rPr>
        <w:t>УМз04</w:t>
      </w:r>
      <w:r w:rsidR="00F27882" w:rsidRPr="00F27882">
        <w:rPr>
          <w:b/>
          <w:sz w:val="26"/>
          <w:szCs w:val="26"/>
        </w:rPr>
        <w:t>-7-90 с фундам.325х</w:t>
      </w:r>
      <w:r w:rsidR="001F078C">
        <w:rPr>
          <w:b/>
          <w:sz w:val="26"/>
          <w:szCs w:val="26"/>
        </w:rPr>
        <w:t>5</w:t>
      </w:r>
      <w:r w:rsidR="00F27882" w:rsidRPr="00F27882">
        <w:rPr>
          <w:b/>
          <w:sz w:val="26"/>
          <w:szCs w:val="26"/>
        </w:rPr>
        <w:t>х3000мм</w:t>
      </w:r>
      <w:r w:rsidR="005D28F8">
        <w:rPr>
          <w:b/>
          <w:sz w:val="26"/>
          <w:szCs w:val="26"/>
        </w:rPr>
        <w:t>.</w:t>
      </w:r>
      <w:r w:rsidR="00810C89" w:rsidRPr="009D51F0">
        <w:rPr>
          <w:bCs/>
          <w:sz w:val="26"/>
          <w:szCs w:val="26"/>
        </w:rPr>
        <w:t xml:space="preserve">             </w:t>
      </w:r>
    </w:p>
    <w:p w:rsidR="004F6968" w:rsidRPr="009D51F0" w:rsidRDefault="009C0389" w:rsidP="005D28F8">
      <w:pPr>
        <w:tabs>
          <w:tab w:val="left" w:pos="1168"/>
        </w:tabs>
        <w:ind w:right="34" w:firstLine="0"/>
        <w:jc w:val="center"/>
        <w:rPr>
          <w:b/>
          <w:sz w:val="26"/>
          <w:szCs w:val="26"/>
        </w:rPr>
      </w:pPr>
      <w:r w:rsidRPr="009D51F0">
        <w:rPr>
          <w:b/>
          <w:sz w:val="26"/>
          <w:szCs w:val="26"/>
          <w:u w:val="single"/>
        </w:rPr>
        <w:t xml:space="preserve">Лот № </w:t>
      </w:r>
      <w:r w:rsidR="00232E4A" w:rsidRPr="009D51F0">
        <w:rPr>
          <w:b/>
          <w:sz w:val="26"/>
          <w:szCs w:val="26"/>
          <w:u w:val="single"/>
        </w:rPr>
        <w:t>20</w:t>
      </w:r>
      <w:r w:rsidR="00740B45" w:rsidRPr="009D51F0">
        <w:rPr>
          <w:b/>
          <w:sz w:val="26"/>
          <w:szCs w:val="26"/>
          <w:u w:val="single"/>
        </w:rPr>
        <w:t>3Е</w:t>
      </w:r>
    </w:p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</w:t>
      </w:r>
      <w:r w:rsidR="0010483C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F078C" w:rsidRDefault="004F4E9E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A08F4">
        <w:rPr>
          <w:sz w:val="24"/>
          <w:szCs w:val="24"/>
        </w:rPr>
        <w:t>опор</w:t>
      </w:r>
      <w:r w:rsidRPr="00101DD6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1F078C">
        <w:rPr>
          <w:sz w:val="24"/>
          <w:szCs w:val="24"/>
        </w:rPr>
        <w:t xml:space="preserve"> 1 и 2</w:t>
      </w:r>
      <w:r w:rsidRPr="00101DD6">
        <w:rPr>
          <w:sz w:val="24"/>
          <w:szCs w:val="24"/>
        </w:rPr>
        <w:t>:</w:t>
      </w:r>
      <w:r w:rsidR="00A37FF4"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805FB" w:rsidRPr="00DD2AB4" w:rsidRDefault="001F078C" w:rsidP="00DD2AB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A37FF4">
        <w:rPr>
          <w:sz w:val="24"/>
          <w:szCs w:val="24"/>
        </w:rPr>
        <w:t xml:space="preserve"> </w:t>
      </w:r>
      <w:r w:rsidR="00570F74">
        <w:rPr>
          <w:sz w:val="24"/>
          <w:szCs w:val="24"/>
        </w:rPr>
        <w:t>Т</w:t>
      </w:r>
      <w:r w:rsidR="00A37FF4">
        <w:rPr>
          <w:sz w:val="24"/>
          <w:szCs w:val="24"/>
        </w:rPr>
        <w:t>аблица 1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5387"/>
      </w:tblGrid>
      <w:tr w:rsidR="004F4E9E" w:rsidRPr="004B401F" w:rsidTr="009E18A9">
        <w:trPr>
          <w:trHeight w:val="336"/>
        </w:trPr>
        <w:tc>
          <w:tcPr>
            <w:tcW w:w="5387" w:type="dxa"/>
            <w:vMerge w:val="restart"/>
            <w:shd w:val="clear" w:color="000000" w:fill="FFFFFF"/>
            <w:vAlign w:val="center"/>
          </w:tcPr>
          <w:p w:rsidR="004F4E9E" w:rsidRPr="007966D9" w:rsidRDefault="004F4E9E" w:rsidP="007805FB">
            <w:pPr>
              <w:ind w:firstLine="34"/>
              <w:jc w:val="left"/>
            </w:pPr>
            <w:r w:rsidRPr="007966D9">
              <w:t>Наименование параметра</w:t>
            </w:r>
          </w:p>
        </w:tc>
        <w:tc>
          <w:tcPr>
            <w:tcW w:w="5387" w:type="dxa"/>
            <w:shd w:val="clear" w:color="000000" w:fill="FFFFFF"/>
          </w:tcPr>
          <w:p w:rsidR="004F4E9E" w:rsidRPr="007966D9" w:rsidRDefault="00CB7BA3" w:rsidP="007805FB">
            <w:pPr>
              <w:tabs>
                <w:tab w:val="left" w:pos="1134"/>
              </w:tabs>
              <w:ind w:firstLine="34"/>
              <w:jc w:val="center"/>
            </w:pPr>
            <w:r w:rsidRPr="007966D9">
              <w:t>Опора</w:t>
            </w:r>
          </w:p>
        </w:tc>
      </w:tr>
      <w:tr w:rsidR="003D74BF" w:rsidRPr="004B401F" w:rsidTr="009E18A9">
        <w:trPr>
          <w:trHeight w:val="349"/>
        </w:trPr>
        <w:tc>
          <w:tcPr>
            <w:tcW w:w="5387" w:type="dxa"/>
            <w:vMerge/>
            <w:shd w:val="clear" w:color="000000" w:fill="FFFFFF"/>
            <w:vAlign w:val="center"/>
          </w:tcPr>
          <w:p w:rsidR="003D74BF" w:rsidRPr="007966D9" w:rsidRDefault="003D74BF" w:rsidP="007805FB">
            <w:pPr>
              <w:jc w:val="left"/>
            </w:pPr>
          </w:p>
        </w:tc>
        <w:tc>
          <w:tcPr>
            <w:tcW w:w="5387" w:type="dxa"/>
            <w:shd w:val="clear" w:color="000000" w:fill="FFFFFF"/>
          </w:tcPr>
          <w:p w:rsidR="003D74BF" w:rsidRPr="007966D9" w:rsidRDefault="001F078C" w:rsidP="00B43D0E">
            <w:pPr>
              <w:tabs>
                <w:tab w:val="left" w:pos="1134"/>
              </w:tabs>
              <w:ind w:firstLine="34"/>
              <w:jc w:val="center"/>
            </w:pPr>
            <w:r>
              <w:t>УМз04</w:t>
            </w:r>
            <w:r w:rsidR="00F27882" w:rsidRPr="007966D9">
              <w:t>-7-90</w:t>
            </w:r>
          </w:p>
        </w:tc>
      </w:tr>
      <w:tr w:rsidR="00810C89" w:rsidRPr="004B401F" w:rsidTr="009E18A9">
        <w:trPr>
          <w:trHeight w:val="349"/>
        </w:trPr>
        <w:tc>
          <w:tcPr>
            <w:tcW w:w="5387" w:type="dxa"/>
            <w:shd w:val="clear" w:color="000000" w:fill="FFFFFF"/>
            <w:vAlign w:val="center"/>
          </w:tcPr>
          <w:p w:rsidR="00810C89" w:rsidRPr="007966D9" w:rsidRDefault="00553E00" w:rsidP="00553E00">
            <w:pPr>
              <w:ind w:firstLine="0"/>
            </w:pPr>
            <w:r w:rsidRPr="007966D9">
              <w:rPr>
                <w:color w:val="000000"/>
              </w:rPr>
              <w:t>Действующий норматив</w:t>
            </w:r>
          </w:p>
        </w:tc>
        <w:tc>
          <w:tcPr>
            <w:tcW w:w="5387" w:type="dxa"/>
            <w:shd w:val="clear" w:color="000000" w:fill="FFFFFF"/>
          </w:tcPr>
          <w:p w:rsidR="00810C89" w:rsidRPr="007966D9" w:rsidRDefault="00AE498C" w:rsidP="00570F74">
            <w:pPr>
              <w:tabs>
                <w:tab w:val="left" w:pos="1134"/>
              </w:tabs>
              <w:ind w:firstLine="34"/>
              <w:jc w:val="center"/>
            </w:pPr>
            <w:r>
              <w:t>Патент №138695. Патентообладатель ПАО МРСК Центра</w:t>
            </w:r>
          </w:p>
        </w:tc>
      </w:tr>
      <w:tr w:rsidR="00E30C5E" w:rsidRPr="004B401F" w:rsidTr="009E18A9">
        <w:trPr>
          <w:trHeight w:val="300"/>
        </w:trPr>
        <w:tc>
          <w:tcPr>
            <w:tcW w:w="5387" w:type="dxa"/>
            <w:shd w:val="clear" w:color="auto" w:fill="auto"/>
          </w:tcPr>
          <w:p w:rsidR="00E30C5E" w:rsidRPr="007966D9" w:rsidRDefault="00E30C5E" w:rsidP="00F07A24">
            <w:pPr>
              <w:ind w:firstLine="34"/>
              <w:jc w:val="left"/>
            </w:pPr>
            <w:r w:rsidRPr="007966D9">
              <w:t xml:space="preserve">Класс напряжения, </w:t>
            </w:r>
            <w:proofErr w:type="spellStart"/>
            <w:r w:rsidRPr="007966D9">
              <w:t>кВ</w:t>
            </w:r>
            <w:proofErr w:type="spellEnd"/>
          </w:p>
        </w:tc>
        <w:tc>
          <w:tcPr>
            <w:tcW w:w="5387" w:type="dxa"/>
            <w:shd w:val="clear" w:color="000000" w:fill="FFFFFF"/>
          </w:tcPr>
          <w:p w:rsidR="00E30C5E" w:rsidRPr="007966D9" w:rsidRDefault="00F27882" w:rsidP="00F07A24">
            <w:pPr>
              <w:ind w:firstLine="34"/>
              <w:jc w:val="center"/>
            </w:pPr>
            <w:r w:rsidRPr="007966D9">
              <w:t>0.4</w:t>
            </w:r>
          </w:p>
        </w:tc>
      </w:tr>
      <w:tr w:rsidR="00B4032E" w:rsidRPr="004B401F" w:rsidTr="00556C59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Тип опоры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Анкерно-угловая</w:t>
            </w:r>
          </w:p>
        </w:tc>
      </w:tr>
      <w:tr w:rsidR="00B4032E" w:rsidRPr="004B401F" w:rsidTr="000B1131">
        <w:trPr>
          <w:trHeight w:val="300"/>
        </w:trPr>
        <w:tc>
          <w:tcPr>
            <w:tcW w:w="5387" w:type="dxa"/>
            <w:shd w:val="clear" w:color="auto" w:fill="auto"/>
            <w:vAlign w:val="center"/>
          </w:tcPr>
          <w:p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 xml:space="preserve">Исполнение стойки </w:t>
            </w:r>
          </w:p>
        </w:tc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bCs/>
                <w:color w:val="000000"/>
              </w:rPr>
              <w:t>Одностоечное, на базе стальной конической стойки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auto" w:fill="auto"/>
          </w:tcPr>
          <w:p w:rsidR="00B4032E" w:rsidRPr="007966D9" w:rsidRDefault="00B4032E" w:rsidP="00B4032E">
            <w:pPr>
              <w:ind w:firstLine="34"/>
              <w:jc w:val="left"/>
            </w:pPr>
            <w:r w:rsidRPr="007966D9">
              <w:t>Количество цепей ЛЭП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1F078C" w:rsidP="00B4032E">
            <w:pPr>
              <w:ind w:firstLine="34"/>
              <w:jc w:val="center"/>
            </w:pPr>
            <w:r>
              <w:t>1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</w:pPr>
            <w:r w:rsidRPr="00B4032E">
              <w:t>Высота, м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center"/>
            </w:pPr>
            <w:r w:rsidRPr="007966D9">
              <w:t>7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Масса</w:t>
            </w:r>
            <w:r w:rsidR="001F078C">
              <w:rPr>
                <w:color w:val="000000"/>
              </w:rPr>
              <w:t xml:space="preserve"> стойки</w:t>
            </w:r>
            <w:r w:rsidRPr="00B4032E">
              <w:rPr>
                <w:color w:val="000000"/>
              </w:rPr>
              <w:t xml:space="preserve"> (с учетом цинкового покрытия и метизов), кг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2</w:t>
            </w:r>
            <w:r w:rsidR="001F078C">
              <w:t>09</w:t>
            </w:r>
            <w:r>
              <w:t>,</w:t>
            </w:r>
            <w:r w:rsidR="001F078C">
              <w:t>22</w:t>
            </w:r>
          </w:p>
        </w:tc>
      </w:tr>
      <w:tr w:rsidR="00B4032E" w:rsidRPr="004B401F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Толщина стального листа, мм, не менее</w:t>
            </w:r>
          </w:p>
        </w:tc>
        <w:tc>
          <w:tcPr>
            <w:tcW w:w="5387" w:type="dxa"/>
            <w:shd w:val="clear" w:color="000000" w:fill="FFFFFF"/>
          </w:tcPr>
          <w:p w:rsidR="00B4032E" w:rsidRPr="000A42E1" w:rsidRDefault="001F078C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bCs/>
                <w:color w:val="000000"/>
              </w:rPr>
              <w:t>4</w:t>
            </w:r>
          </w:p>
        </w:tc>
      </w:tr>
      <w:tr w:rsidR="00B4032E" w:rsidRPr="004B401F" w:rsidTr="00E468B2">
        <w:trPr>
          <w:trHeight w:val="300"/>
        </w:trPr>
        <w:tc>
          <w:tcPr>
            <w:tcW w:w="5387" w:type="dxa"/>
            <w:shd w:val="clear" w:color="000000" w:fill="FFFFFF"/>
            <w:vAlign w:val="center"/>
          </w:tcPr>
          <w:p w:rsidR="00B4032E" w:rsidRPr="000A42E1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0A42E1">
              <w:rPr>
                <w:color w:val="000000"/>
              </w:rPr>
              <w:t>Количество граней</w:t>
            </w:r>
          </w:p>
        </w:tc>
        <w:tc>
          <w:tcPr>
            <w:tcW w:w="5387" w:type="dxa"/>
            <w:shd w:val="clear" w:color="000000" w:fill="FFFFFF"/>
          </w:tcPr>
          <w:p w:rsidR="00B4032E" w:rsidRPr="000A42E1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0A42E1">
              <w:rPr>
                <w:bCs/>
                <w:color w:val="000000"/>
              </w:rPr>
              <w:t>8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  <w:rPr>
                <w:color w:val="000000"/>
              </w:rPr>
            </w:pPr>
            <w:r w:rsidRPr="00B4032E">
              <w:rPr>
                <w:color w:val="000000"/>
              </w:rPr>
              <w:t>Марка провода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  <w:rPr>
                <w:color w:val="000000"/>
              </w:rPr>
            </w:pPr>
            <w:r w:rsidRPr="007966D9">
              <w:t>СИП2 3х70+1х70+2х16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rStyle w:val="af0"/>
                <w:b w:val="0"/>
              </w:rPr>
              <w:t>Макс. угол поворота оси ВЛ, град.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t>90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B4032E">
              <w:rPr>
                <w:color w:val="000000"/>
              </w:rPr>
              <w:t>Расчетный изгибающий момент, тс*м, не менее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1F078C">
            <w:pPr>
              <w:tabs>
                <w:tab w:val="left" w:pos="1134"/>
              </w:tabs>
              <w:ind w:firstLine="34"/>
              <w:jc w:val="center"/>
            </w:pPr>
            <w:r>
              <w:t>1</w:t>
            </w:r>
            <w:r w:rsidR="001F078C">
              <w:t>1</w:t>
            </w:r>
            <w:r>
              <w:t>,</w:t>
            </w:r>
            <w:r w:rsidR="001F078C">
              <w:t>128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t>Ветровой район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>
              <w:rPr>
                <w:lang w:val="en-US"/>
              </w:rPr>
              <w:t>IV</w:t>
            </w:r>
            <w:r w:rsidRPr="00B13500">
              <w:t xml:space="preserve"> 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  <w:rPr>
                <w:rStyle w:val="af0"/>
                <w:b w:val="0"/>
              </w:rPr>
            </w:pPr>
            <w:r w:rsidRPr="007966D9">
              <w:rPr>
                <w:rStyle w:val="af0"/>
                <w:b w:val="0"/>
              </w:rPr>
              <w:t>Район по гололеду</w:t>
            </w:r>
          </w:p>
        </w:tc>
        <w:tc>
          <w:tcPr>
            <w:tcW w:w="5387" w:type="dxa"/>
            <w:shd w:val="clear" w:color="000000" w:fill="FFFFFF"/>
          </w:tcPr>
          <w:p w:rsidR="00B4032E" w:rsidRPr="00B13500" w:rsidRDefault="00B4032E" w:rsidP="00B4032E">
            <w:pPr>
              <w:tabs>
                <w:tab w:val="left" w:pos="1134"/>
              </w:tabs>
              <w:ind w:firstLine="34"/>
              <w:jc w:val="center"/>
            </w:pPr>
            <w:r w:rsidRPr="007966D9">
              <w:rPr>
                <w:lang w:val="en-US"/>
              </w:rPr>
              <w:t>II</w:t>
            </w:r>
          </w:p>
        </w:tc>
      </w:tr>
      <w:tr w:rsidR="00B4032E" w:rsidRPr="004B401F" w:rsidTr="00E62C64">
        <w:trPr>
          <w:trHeight w:val="600"/>
        </w:trPr>
        <w:tc>
          <w:tcPr>
            <w:tcW w:w="5387" w:type="dxa"/>
            <w:shd w:val="clear" w:color="000000" w:fill="FFFFFF"/>
          </w:tcPr>
          <w:p w:rsidR="00B4032E" w:rsidRPr="00B4032E" w:rsidRDefault="00B4032E" w:rsidP="00B4032E">
            <w:pPr>
              <w:ind w:firstLine="34"/>
              <w:jc w:val="left"/>
            </w:pPr>
            <w:r w:rsidRPr="00B4032E">
              <w:rPr>
                <w:color w:val="000000"/>
              </w:rPr>
              <w:t>Климатическое исполнение и категория размещения по ГОСТ 15150</w:t>
            </w:r>
          </w:p>
        </w:tc>
        <w:tc>
          <w:tcPr>
            <w:tcW w:w="5387" w:type="dxa"/>
            <w:shd w:val="clear" w:color="000000" w:fill="FFFFFF"/>
            <w:vAlign w:val="center"/>
          </w:tcPr>
          <w:p w:rsidR="00B4032E" w:rsidRPr="00B4032E" w:rsidRDefault="00B4032E" w:rsidP="00B4032E">
            <w:pPr>
              <w:ind w:firstLine="34"/>
              <w:jc w:val="center"/>
            </w:pPr>
            <w:r w:rsidRPr="00B4032E">
              <w:rPr>
                <w:color w:val="000000"/>
              </w:rPr>
              <w:t>У1</w:t>
            </w:r>
          </w:p>
        </w:tc>
      </w:tr>
      <w:tr w:rsidR="00B4032E" w:rsidRPr="004B401F" w:rsidTr="009E18A9">
        <w:trPr>
          <w:trHeight w:val="510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</w:pPr>
            <w:r w:rsidRPr="007966D9">
              <w:t>Гарантийный срок эксплуатации, месяцев, не менее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center"/>
            </w:pPr>
            <w:r w:rsidRPr="007966D9">
              <w:t>60</w:t>
            </w:r>
          </w:p>
        </w:tc>
      </w:tr>
      <w:tr w:rsidR="00B4032E" w:rsidRPr="004B401F" w:rsidTr="009E18A9">
        <w:trPr>
          <w:trHeight w:val="263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</w:pPr>
            <w:r w:rsidRPr="007966D9">
              <w:t>Срок службы, лет, не менее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center"/>
            </w:pPr>
            <w:r w:rsidRPr="007966D9">
              <w:t>50</w:t>
            </w:r>
          </w:p>
        </w:tc>
      </w:tr>
      <w:tr w:rsidR="00B4032E" w:rsidRPr="004B401F" w:rsidTr="009E18A9">
        <w:trPr>
          <w:trHeight w:val="300"/>
        </w:trPr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left"/>
            </w:pPr>
            <w:r w:rsidRPr="007966D9">
              <w:t>Наличие Российских Сертификатов безопасности и соответствия</w:t>
            </w:r>
          </w:p>
        </w:tc>
        <w:tc>
          <w:tcPr>
            <w:tcW w:w="5387" w:type="dxa"/>
            <w:shd w:val="clear" w:color="000000" w:fill="FFFFFF"/>
          </w:tcPr>
          <w:p w:rsidR="00B4032E" w:rsidRPr="007966D9" w:rsidRDefault="00B4032E" w:rsidP="00B4032E">
            <w:pPr>
              <w:ind w:firstLine="34"/>
              <w:jc w:val="center"/>
            </w:pPr>
            <w:r w:rsidRPr="007966D9">
              <w:t>+</w:t>
            </w:r>
          </w:p>
        </w:tc>
      </w:tr>
      <w:tr w:rsidR="00B4032E" w:rsidRPr="004B401F" w:rsidTr="00C46838">
        <w:trPr>
          <w:trHeight w:val="300"/>
        </w:trPr>
        <w:tc>
          <w:tcPr>
            <w:tcW w:w="10774" w:type="dxa"/>
            <w:gridSpan w:val="2"/>
            <w:shd w:val="clear" w:color="000000" w:fill="FFFFFF"/>
          </w:tcPr>
          <w:p w:rsidR="00B4032E" w:rsidRPr="007966D9" w:rsidRDefault="00B4032E" w:rsidP="00B4032E">
            <w:pPr>
              <w:pStyle w:val="ad"/>
              <w:numPr>
                <w:ilvl w:val="0"/>
                <w:numId w:val="9"/>
              </w:numPr>
              <w:tabs>
                <w:tab w:val="left" w:pos="318"/>
              </w:tabs>
              <w:ind w:left="318" w:firstLine="0"/>
            </w:pPr>
            <w:r w:rsidRPr="007966D9">
              <w:t>Конструкции опор ЛЭП должны удовлетворять требованиям ГОСТ 23118-2012</w:t>
            </w:r>
          </w:p>
          <w:p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</w:tabs>
              <w:ind w:left="318" w:firstLine="0"/>
              <w:rPr>
                <w:color w:val="000000"/>
              </w:rPr>
            </w:pPr>
            <w:r w:rsidRPr="007966D9">
              <w:rPr>
                <w:color w:val="000000"/>
              </w:rPr>
              <w:t xml:space="preserve">Опоры должны устанавливаться в любые типы грунтов </w:t>
            </w:r>
          </w:p>
          <w:p w:rsidR="00B4032E" w:rsidRPr="007966D9" w:rsidRDefault="00B4032E" w:rsidP="00B4032E">
            <w:pPr>
              <w:numPr>
                <w:ilvl w:val="2"/>
                <w:numId w:val="8"/>
              </w:numPr>
              <w:tabs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Каждая партия изделия должна снабжаться паспортом</w:t>
            </w:r>
          </w:p>
          <w:p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left="318" w:firstLine="0"/>
            </w:pPr>
            <w:r w:rsidRPr="007966D9">
              <w:t xml:space="preserve">  Поставляемые изделия должны быть экологически безопасны и не должны наносить вред окружающей среде.</w:t>
            </w:r>
          </w:p>
          <w:p w:rsidR="00B4032E" w:rsidRPr="007966D9" w:rsidRDefault="00B4032E" w:rsidP="00B4032E">
            <w:pPr>
              <w:pStyle w:val="ad"/>
              <w:numPr>
                <w:ilvl w:val="2"/>
                <w:numId w:val="8"/>
              </w:numPr>
              <w:tabs>
                <w:tab w:val="clear" w:pos="1070"/>
                <w:tab w:val="left" w:pos="318"/>
                <w:tab w:val="left" w:pos="601"/>
              </w:tabs>
              <w:ind w:hanging="752"/>
            </w:pPr>
            <w:r w:rsidRPr="007966D9">
              <w:t xml:space="preserve">   На каждой опоре должно быть указано: завод-изготовитель, год выпуска, марка изделия.</w:t>
            </w:r>
          </w:p>
          <w:p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7966D9">
              <w:t xml:space="preserve"> Опоры должны быть рассчитаны для применения в агрессивных и неагрессивных средах</w:t>
            </w:r>
          </w:p>
          <w:p w:rsid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>
              <w:t>Фундамент должен соответствовать характеристикам, указанным в Таблице 2</w:t>
            </w:r>
          </w:p>
          <w:p w:rsidR="00B4032E" w:rsidRPr="00B4032E" w:rsidRDefault="00B4032E" w:rsidP="00B4032E">
            <w:pPr>
              <w:numPr>
                <w:ilvl w:val="2"/>
                <w:numId w:val="8"/>
              </w:numPr>
              <w:tabs>
                <w:tab w:val="clear" w:pos="1070"/>
                <w:tab w:val="left" w:pos="0"/>
              </w:tabs>
              <w:ind w:left="0" w:firstLine="318"/>
            </w:pPr>
            <w:r w:rsidRPr="00B4032E">
              <w:rPr>
                <w:bCs/>
              </w:rPr>
              <w:t>Нижняя часть фундамента высотой 25 см не должна быть закрашена в целях соблюдения нормируемой величины сопротивления заземляющего устройства опор</w:t>
            </w:r>
          </w:p>
        </w:tc>
      </w:tr>
    </w:tbl>
    <w:p w:rsidR="00B4032E" w:rsidRDefault="00B1420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B4032E" w:rsidRDefault="00B4032E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/>
          <w:bCs/>
          <w:sz w:val="26"/>
          <w:szCs w:val="26"/>
        </w:rPr>
      </w:pPr>
    </w:p>
    <w:p w:rsidR="00612811" w:rsidRPr="00A37FF4" w:rsidRDefault="000A42E1" w:rsidP="00A37FF4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1" locked="0" layoutInCell="1" allowOverlap="1" wp14:anchorId="0364FEB0" wp14:editId="43F0C53B">
            <wp:simplePos x="0" y="0"/>
            <wp:positionH relativeFrom="margin">
              <wp:align>right</wp:align>
            </wp:positionH>
            <wp:positionV relativeFrom="paragraph">
              <wp:posOffset>1422759</wp:posOffset>
            </wp:positionV>
            <wp:extent cx="2920365" cy="2043430"/>
            <wp:effectExtent l="0" t="0" r="0" b="0"/>
            <wp:wrapTight wrapText="bothSides">
              <wp:wrapPolygon edited="0">
                <wp:start x="0" y="0"/>
                <wp:lineTo x="0" y="21345"/>
                <wp:lineTo x="21417" y="21345"/>
                <wp:lineTo x="21417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65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0749F539" wp14:editId="64715EF8">
            <wp:simplePos x="0" y="0"/>
            <wp:positionH relativeFrom="margin">
              <wp:align>left</wp:align>
            </wp:positionH>
            <wp:positionV relativeFrom="paragraph">
              <wp:posOffset>1266438</wp:posOffset>
            </wp:positionV>
            <wp:extent cx="3343275" cy="5276850"/>
            <wp:effectExtent l="0" t="0" r="9525" b="0"/>
            <wp:wrapTight wrapText="bothSides">
              <wp:wrapPolygon edited="0">
                <wp:start x="0" y="0"/>
                <wp:lineTo x="0" y="21522"/>
                <wp:lineTo x="21538" y="21522"/>
                <wp:lineTo x="21538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FF4" w:rsidRPr="00A37FF4">
        <w:rPr>
          <w:bCs/>
          <w:sz w:val="24"/>
          <w:szCs w:val="26"/>
        </w:rPr>
        <w:t>Таблица 2</w:t>
      </w:r>
    </w:p>
    <w:tbl>
      <w:tblPr>
        <w:tblW w:w="10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67"/>
        <w:gridCol w:w="426"/>
        <w:gridCol w:w="708"/>
        <w:gridCol w:w="518"/>
        <w:gridCol w:w="425"/>
        <w:gridCol w:w="404"/>
        <w:gridCol w:w="425"/>
        <w:gridCol w:w="496"/>
        <w:gridCol w:w="426"/>
        <w:gridCol w:w="567"/>
        <w:gridCol w:w="567"/>
        <w:gridCol w:w="425"/>
        <w:gridCol w:w="283"/>
        <w:gridCol w:w="284"/>
        <w:gridCol w:w="283"/>
        <w:gridCol w:w="567"/>
        <w:gridCol w:w="709"/>
        <w:gridCol w:w="709"/>
        <w:gridCol w:w="840"/>
      </w:tblGrid>
      <w:tr w:rsidR="003A67A5" w:rsidTr="00122D6B">
        <w:trPr>
          <w:trHeight w:val="450"/>
        </w:trPr>
        <w:tc>
          <w:tcPr>
            <w:tcW w:w="1276" w:type="dxa"/>
            <w:vMerge w:val="restart"/>
          </w:tcPr>
          <w:p w:rsidR="007966D9" w:rsidRPr="003A67A5" w:rsidRDefault="007966D9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</w:p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hanging="108"/>
              <w:jc w:val="left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 xml:space="preserve">  Обозначение</w:t>
            </w:r>
          </w:p>
        </w:tc>
        <w:tc>
          <w:tcPr>
            <w:tcW w:w="1701" w:type="dxa"/>
            <w:gridSpan w:val="3"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Труба</w:t>
            </w:r>
          </w:p>
        </w:tc>
        <w:tc>
          <w:tcPr>
            <w:tcW w:w="943" w:type="dxa"/>
            <w:gridSpan w:val="2"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  <w:szCs w:val="26"/>
              </w:rPr>
            </w:pPr>
            <w:r w:rsidRPr="003A67A5">
              <w:rPr>
                <w:bCs/>
                <w:sz w:val="18"/>
                <w:szCs w:val="26"/>
              </w:rPr>
              <w:t>Фланец</w:t>
            </w:r>
          </w:p>
        </w:tc>
        <w:tc>
          <w:tcPr>
            <w:tcW w:w="1325" w:type="dxa"/>
            <w:gridSpan w:val="3"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 w:firstLine="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Отверстие</w:t>
            </w:r>
          </w:p>
        </w:tc>
        <w:tc>
          <w:tcPr>
            <w:tcW w:w="993" w:type="dxa"/>
            <w:gridSpan w:val="2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Ребра</w:t>
            </w:r>
          </w:p>
        </w:tc>
        <w:tc>
          <w:tcPr>
            <w:tcW w:w="992" w:type="dxa"/>
            <w:gridSpan w:val="2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Крышка</w:t>
            </w:r>
          </w:p>
        </w:tc>
        <w:tc>
          <w:tcPr>
            <w:tcW w:w="1417" w:type="dxa"/>
            <w:gridSpan w:val="4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Отв. ввода кабеля</w:t>
            </w:r>
          </w:p>
        </w:tc>
        <w:tc>
          <w:tcPr>
            <w:tcW w:w="2258" w:type="dxa"/>
            <w:gridSpan w:val="3"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Масса</w:t>
            </w:r>
          </w:p>
        </w:tc>
      </w:tr>
      <w:tr w:rsidR="003A67A5" w:rsidTr="00122D6B">
        <w:trPr>
          <w:trHeight w:val="390"/>
        </w:trPr>
        <w:tc>
          <w:tcPr>
            <w:tcW w:w="1276" w:type="dxa"/>
            <w:vMerge/>
          </w:tcPr>
          <w:p w:rsidR="008A3EDB" w:rsidRPr="003A67A5" w:rsidRDefault="008A3EDB" w:rsidP="008A3EDB">
            <w:pPr>
              <w:pStyle w:val="ad"/>
              <w:tabs>
                <w:tab w:val="left" w:pos="993"/>
              </w:tabs>
              <w:spacing w:line="276" w:lineRule="auto"/>
              <w:ind w:left="-36"/>
              <w:rPr>
                <w:b/>
                <w:bCs/>
                <w:sz w:val="18"/>
                <w:szCs w:val="26"/>
              </w:rPr>
            </w:pPr>
          </w:p>
        </w:tc>
        <w:tc>
          <w:tcPr>
            <w:tcW w:w="567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6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3A67A5">
              <w:rPr>
                <w:bCs/>
                <w:sz w:val="18"/>
                <w:szCs w:val="18"/>
                <w:lang w:val="en-GB"/>
              </w:rPr>
              <w:t>st</w:t>
            </w:r>
            <w:proofErr w:type="spellEnd"/>
          </w:p>
        </w:tc>
        <w:tc>
          <w:tcPr>
            <w:tcW w:w="708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Lt</w:t>
            </w:r>
          </w:p>
        </w:tc>
        <w:tc>
          <w:tcPr>
            <w:tcW w:w="518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Dt</w:t>
            </w:r>
          </w:p>
        </w:tc>
        <w:tc>
          <w:tcPr>
            <w:tcW w:w="425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sf</w:t>
            </w:r>
          </w:p>
        </w:tc>
        <w:tc>
          <w:tcPr>
            <w:tcW w:w="404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N</w:t>
            </w:r>
          </w:p>
        </w:tc>
        <w:tc>
          <w:tcPr>
            <w:tcW w:w="425" w:type="dxa"/>
          </w:tcPr>
          <w:p w:rsidR="008A3EDB" w:rsidRPr="003A67A5" w:rsidRDefault="008A3EDB" w:rsidP="008A3ED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</w:t>
            </w:r>
          </w:p>
        </w:tc>
        <w:tc>
          <w:tcPr>
            <w:tcW w:w="496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Dh</w:t>
            </w:r>
          </w:p>
        </w:tc>
        <w:tc>
          <w:tcPr>
            <w:tcW w:w="426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sg</w:t>
            </w:r>
          </w:p>
        </w:tc>
        <w:tc>
          <w:tcPr>
            <w:tcW w:w="567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Hg</w:t>
            </w:r>
          </w:p>
        </w:tc>
        <w:tc>
          <w:tcPr>
            <w:tcW w:w="567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dc</w:t>
            </w:r>
          </w:p>
        </w:tc>
        <w:tc>
          <w:tcPr>
            <w:tcW w:w="425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3A67A5">
              <w:rPr>
                <w:bCs/>
                <w:sz w:val="18"/>
                <w:szCs w:val="18"/>
                <w:lang w:val="en-GB"/>
              </w:rPr>
              <w:t>sc</w:t>
            </w:r>
            <w:proofErr w:type="spellEnd"/>
          </w:p>
        </w:tc>
        <w:tc>
          <w:tcPr>
            <w:tcW w:w="283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Z</w:t>
            </w:r>
          </w:p>
        </w:tc>
        <w:tc>
          <w:tcPr>
            <w:tcW w:w="284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B</w:t>
            </w:r>
          </w:p>
        </w:tc>
        <w:tc>
          <w:tcPr>
            <w:tcW w:w="283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  <w:lang w:val="en-GB"/>
              </w:rPr>
            </w:pPr>
            <w:r w:rsidRPr="003A67A5">
              <w:rPr>
                <w:bCs/>
                <w:sz w:val="18"/>
                <w:szCs w:val="18"/>
                <w:lang w:val="en-GB"/>
              </w:rPr>
              <w:t>H</w:t>
            </w:r>
          </w:p>
        </w:tc>
        <w:tc>
          <w:tcPr>
            <w:tcW w:w="567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proofErr w:type="spellStart"/>
            <w:r w:rsidRPr="003A67A5">
              <w:rPr>
                <w:bCs/>
                <w:sz w:val="18"/>
                <w:szCs w:val="18"/>
              </w:rPr>
              <w:t>исп</w:t>
            </w:r>
            <w:proofErr w:type="spellEnd"/>
          </w:p>
        </w:tc>
        <w:tc>
          <w:tcPr>
            <w:tcW w:w="709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оголовок</w:t>
            </w:r>
          </w:p>
        </w:tc>
        <w:tc>
          <w:tcPr>
            <w:tcW w:w="709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 xml:space="preserve">1 </w:t>
            </w:r>
            <w:proofErr w:type="spellStart"/>
            <w:r w:rsidRPr="003A67A5">
              <w:rPr>
                <w:bCs/>
                <w:sz w:val="18"/>
                <w:szCs w:val="18"/>
              </w:rPr>
              <w:t>мп</w:t>
            </w:r>
            <w:proofErr w:type="spellEnd"/>
            <w:r w:rsidRPr="003A67A5">
              <w:rPr>
                <w:bCs/>
                <w:sz w:val="18"/>
                <w:szCs w:val="18"/>
              </w:rPr>
              <w:t xml:space="preserve"> трубы</w:t>
            </w:r>
          </w:p>
        </w:tc>
        <w:tc>
          <w:tcPr>
            <w:tcW w:w="840" w:type="dxa"/>
          </w:tcPr>
          <w:p w:rsidR="008A3EDB" w:rsidRPr="003A67A5" w:rsidRDefault="00845AE1" w:rsidP="00845AE1">
            <w:pPr>
              <w:tabs>
                <w:tab w:val="left" w:pos="993"/>
              </w:tabs>
              <w:spacing w:line="276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Кг</w:t>
            </w:r>
          </w:p>
        </w:tc>
      </w:tr>
      <w:tr w:rsidR="003A67A5" w:rsidTr="00122D6B">
        <w:trPr>
          <w:trHeight w:val="375"/>
        </w:trPr>
        <w:tc>
          <w:tcPr>
            <w:tcW w:w="1276" w:type="dxa"/>
          </w:tcPr>
          <w:p w:rsidR="000E03F8" w:rsidRPr="003A67A5" w:rsidRDefault="000E03F8" w:rsidP="00570F74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</w:rPr>
            </w:pPr>
            <w:r w:rsidRPr="003A67A5">
              <w:rPr>
                <w:bCs/>
                <w:sz w:val="18"/>
              </w:rPr>
              <w:t>УМ</w:t>
            </w:r>
            <w:r w:rsidR="00570F74">
              <w:rPr>
                <w:bCs/>
                <w:sz w:val="18"/>
              </w:rPr>
              <w:t>з</w:t>
            </w:r>
            <w:r w:rsidR="001F078C">
              <w:rPr>
                <w:bCs/>
                <w:sz w:val="18"/>
              </w:rPr>
              <w:t>04</w:t>
            </w:r>
            <w:r w:rsidRPr="003A67A5">
              <w:rPr>
                <w:bCs/>
                <w:sz w:val="18"/>
              </w:rPr>
              <w:t>-7-90</w:t>
            </w:r>
            <w:r w:rsidR="00570F74">
              <w:rPr>
                <w:bCs/>
                <w:sz w:val="18"/>
              </w:rPr>
              <w:t xml:space="preserve"> </w:t>
            </w:r>
            <w:r w:rsidRPr="003A67A5">
              <w:rPr>
                <w:bCs/>
                <w:sz w:val="18"/>
              </w:rPr>
              <w:t>ФТ</w:t>
            </w:r>
          </w:p>
        </w:tc>
        <w:tc>
          <w:tcPr>
            <w:tcW w:w="567" w:type="dxa"/>
          </w:tcPr>
          <w:p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325</w:t>
            </w:r>
          </w:p>
        </w:tc>
        <w:tc>
          <w:tcPr>
            <w:tcW w:w="426" w:type="dxa"/>
          </w:tcPr>
          <w:p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3000</w:t>
            </w:r>
          </w:p>
        </w:tc>
        <w:tc>
          <w:tcPr>
            <w:tcW w:w="518" w:type="dxa"/>
          </w:tcPr>
          <w:p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</w:t>
            </w:r>
            <w:r w:rsidR="000E03F8"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5" w:type="dxa"/>
          </w:tcPr>
          <w:p w:rsidR="000E03F8" w:rsidRPr="003A67A5" w:rsidRDefault="000E03F8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404" w:type="dxa"/>
          </w:tcPr>
          <w:p w:rsidR="000E03F8" w:rsidRPr="003A67A5" w:rsidRDefault="001F078C" w:rsidP="00845AE1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0E03F8" w:rsidRPr="003A67A5" w:rsidRDefault="000E03F8" w:rsidP="007966D9">
            <w:pPr>
              <w:tabs>
                <w:tab w:val="left" w:pos="884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27</w:t>
            </w:r>
          </w:p>
        </w:tc>
        <w:tc>
          <w:tcPr>
            <w:tcW w:w="496" w:type="dxa"/>
          </w:tcPr>
          <w:p w:rsidR="000E03F8" w:rsidRPr="003A67A5" w:rsidRDefault="000E03F8" w:rsidP="001F078C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4</w:t>
            </w:r>
            <w:r w:rsidR="001F078C">
              <w:rPr>
                <w:bCs/>
                <w:sz w:val="18"/>
                <w:szCs w:val="18"/>
              </w:rPr>
              <w:t>1</w:t>
            </w:r>
            <w:r w:rsidRPr="003A67A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426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</w:t>
            </w:r>
          </w:p>
        </w:tc>
        <w:tc>
          <w:tcPr>
            <w:tcW w:w="567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425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4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83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0E03F8" w:rsidRPr="003A67A5" w:rsidRDefault="000E03F8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 w:rsidRPr="003A67A5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29,87</w:t>
            </w:r>
          </w:p>
        </w:tc>
        <w:tc>
          <w:tcPr>
            <w:tcW w:w="709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39,46</w:t>
            </w:r>
          </w:p>
        </w:tc>
        <w:tc>
          <w:tcPr>
            <w:tcW w:w="840" w:type="dxa"/>
          </w:tcPr>
          <w:p w:rsidR="000E03F8" w:rsidRPr="003A67A5" w:rsidRDefault="001F078C" w:rsidP="007966D9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139,37</w:t>
            </w:r>
          </w:p>
        </w:tc>
      </w:tr>
    </w:tbl>
    <w:p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6C55426F" wp14:editId="49CAB06B">
            <wp:simplePos x="0" y="0"/>
            <wp:positionH relativeFrom="page">
              <wp:posOffset>4172888</wp:posOffset>
            </wp:positionH>
            <wp:positionV relativeFrom="paragraph">
              <wp:posOffset>2517720</wp:posOffset>
            </wp:positionV>
            <wp:extent cx="3321050" cy="221805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7FF4" w:rsidRDefault="00A37FF4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0A42E1" w:rsidRDefault="000A42E1" w:rsidP="00A37FF4">
      <w:pPr>
        <w:pStyle w:val="ad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B14201" w:rsidRDefault="00B14201" w:rsidP="00B1420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5979D0" w:rsidRPr="005979D0" w:rsidRDefault="005979D0" w:rsidP="0016615D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5979D0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2.1 </w:t>
      </w:r>
      <w:r w:rsidR="00612811" w:rsidRPr="00612811">
        <w:rPr>
          <w:sz w:val="24"/>
          <w:szCs w:val="24"/>
        </w:rPr>
        <w:t>К</w:t>
      </w:r>
      <w:proofErr w:type="gramEnd"/>
      <w:r w:rsidR="00612811" w:rsidRPr="00612811">
        <w:rPr>
          <w:sz w:val="24"/>
          <w:szCs w:val="24"/>
        </w:rPr>
        <w:t xml:space="preserve"> поставке допуска</w:t>
      </w:r>
      <w:r w:rsidR="000858AE">
        <w:rPr>
          <w:sz w:val="24"/>
          <w:szCs w:val="24"/>
        </w:rPr>
        <w:t>ю</w:t>
      </w:r>
      <w:r w:rsidR="00612811" w:rsidRPr="00612811">
        <w:rPr>
          <w:sz w:val="24"/>
          <w:szCs w:val="24"/>
        </w:rPr>
        <w:t xml:space="preserve">тся </w:t>
      </w:r>
      <w:r w:rsidR="00055F15">
        <w:rPr>
          <w:sz w:val="24"/>
          <w:szCs w:val="24"/>
        </w:rPr>
        <w:t>опоры</w:t>
      </w:r>
      <w:r w:rsidR="00612811"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5979D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E5460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5460">
        <w:rPr>
          <w:sz w:val="24"/>
          <w:szCs w:val="24"/>
        </w:rPr>
        <w:t xml:space="preserve">для российских производителей - </w:t>
      </w:r>
      <w:r w:rsidR="009E5460" w:rsidRPr="009E5460">
        <w:rPr>
          <w:sz w:val="24"/>
          <w:szCs w:val="24"/>
        </w:rPr>
        <w:t>наличие ТУ, подтверждающих соответствие техническим требованиям</w:t>
      </w:r>
      <w:r w:rsidRPr="009E5460">
        <w:rPr>
          <w:sz w:val="24"/>
          <w:szCs w:val="24"/>
        </w:rPr>
        <w:t>;</w:t>
      </w:r>
    </w:p>
    <w:p w:rsidR="00612811" w:rsidRDefault="00612811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7A49DE">
        <w:rPr>
          <w:sz w:val="24"/>
          <w:szCs w:val="24"/>
        </w:rPr>
        <w:t>, а так</w:t>
      </w:r>
      <w:r w:rsidR="004E144D">
        <w:rPr>
          <w:sz w:val="24"/>
          <w:szCs w:val="24"/>
        </w:rPr>
        <w:t>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055F15">
        <w:rPr>
          <w:sz w:val="24"/>
          <w:szCs w:val="24"/>
        </w:rPr>
        <w:t>опоры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40BC" w:rsidRPr="009E5460" w:rsidRDefault="006140BC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5460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9E5460" w:rsidRPr="009E5460">
        <w:rPr>
          <w:sz w:val="24"/>
          <w:szCs w:val="24"/>
        </w:rPr>
        <w:t xml:space="preserve"> (с изменениями от 3 января 2001 г., 21 августа 2002 г.)</w:t>
      </w:r>
      <w:r w:rsidR="00402E48" w:rsidRPr="009E5460">
        <w:rPr>
          <w:sz w:val="24"/>
          <w:szCs w:val="24"/>
        </w:rPr>
        <w:t>;</w:t>
      </w:r>
    </w:p>
    <w:p w:rsidR="009E5460" w:rsidRPr="009E5460" w:rsidRDefault="00055F15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опоры</w:t>
      </w:r>
      <w:r w:rsidR="009E5460" w:rsidRPr="009E5460">
        <w:rPr>
          <w:sz w:val="24"/>
          <w:szCs w:val="24"/>
        </w:rPr>
        <w:t>, не использовавши</w:t>
      </w:r>
      <w:r w:rsidR="0094661B">
        <w:rPr>
          <w:sz w:val="24"/>
          <w:szCs w:val="24"/>
        </w:rPr>
        <w:t>е</w:t>
      </w:r>
      <w:r w:rsidR="009E5460" w:rsidRPr="009E5460">
        <w:rPr>
          <w:sz w:val="24"/>
          <w:szCs w:val="24"/>
        </w:rPr>
        <w:t xml:space="preserve">ся ранее на энергообъектах </w:t>
      </w:r>
      <w:r w:rsidR="007966D9">
        <w:rPr>
          <w:sz w:val="24"/>
          <w:szCs w:val="24"/>
        </w:rPr>
        <w:t>П</w:t>
      </w:r>
      <w:r w:rsidR="009E5460" w:rsidRPr="009E5460">
        <w:rPr>
          <w:sz w:val="24"/>
          <w:szCs w:val="24"/>
        </w:rPr>
        <w:t>АО «</w:t>
      </w:r>
      <w:r w:rsidR="00382691">
        <w:rPr>
          <w:sz w:val="24"/>
          <w:szCs w:val="24"/>
        </w:rPr>
        <w:t>Россети</w:t>
      </w:r>
      <w:r w:rsidR="009E5460" w:rsidRPr="009E5460">
        <w:rPr>
          <w:sz w:val="24"/>
          <w:szCs w:val="24"/>
        </w:rPr>
        <w:t xml:space="preserve"> Центр» (выводимые на рынок зарубежные или отечественные опытные образцы) допуска</w:t>
      </w:r>
      <w:r w:rsidR="0094661B">
        <w:rPr>
          <w:sz w:val="24"/>
          <w:szCs w:val="24"/>
        </w:rPr>
        <w:t>ю</w:t>
      </w:r>
      <w:r w:rsidR="009E5460" w:rsidRPr="009E5460">
        <w:rPr>
          <w:sz w:val="24"/>
          <w:szCs w:val="24"/>
        </w:rPr>
        <w:t>тся к рассмотрению как альтернативный вариант;</w:t>
      </w:r>
    </w:p>
    <w:p w:rsidR="00CC7A36" w:rsidRPr="00CC7A36" w:rsidRDefault="00CC7A36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966D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4A4EB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A1DB6">
        <w:rPr>
          <w:sz w:val="24"/>
          <w:szCs w:val="24"/>
        </w:rPr>
        <w:t>стоек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6615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D1373B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979D0">
        <w:rPr>
          <w:sz w:val="24"/>
          <w:szCs w:val="24"/>
        </w:rPr>
        <w:t xml:space="preserve"> </w:t>
      </w:r>
      <w:r w:rsidR="00D1373B" w:rsidRPr="00D1373B">
        <w:rPr>
          <w:sz w:val="24"/>
          <w:szCs w:val="24"/>
        </w:rPr>
        <w:t>К договору на поставку должна прилагаться проектная документация, содержащая решения по конструктивной части промежуточных и анкерных опор.</w:t>
      </w:r>
    </w:p>
    <w:p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Стойки опор должны быть изготовлены из листовой стали методом гнутья.</w:t>
      </w:r>
    </w:p>
    <w:p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Все элементы стальных опор должны быть оцинкованы способом горячего цинкования с толщиной покрытия не менее 80-100 мкм в соответствии со СНиП 2.03.11-85 «Защита строительных конструкций от коррозии».  </w:t>
      </w:r>
    </w:p>
    <w:p w:rsid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 xml:space="preserve">Фундаменты стальных стоек должны иметь битумное покрытие толщиной не менее 3 мм или иметь другое изоляционное покрытие в соответствии со СНиП 2.03.11-85, конструкции фундаментов должны быть покрашены не менее 2 раз двухкомпонентной, модифицированной эпоксидной краской с толщиной сухой плёнки не менее 250 мкм. </w:t>
      </w:r>
    </w:p>
    <w:p w:rsidR="00CA48E5" w:rsidRPr="00CA48E5" w:rsidRDefault="00CA48E5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851"/>
          <w:tab w:val="left" w:pos="1276"/>
        </w:tabs>
        <w:ind w:left="0" w:firstLine="710"/>
        <w:rPr>
          <w:sz w:val="24"/>
          <w:szCs w:val="24"/>
        </w:rPr>
      </w:pPr>
      <w:r w:rsidRPr="00CA48E5">
        <w:rPr>
          <w:sz w:val="24"/>
          <w:szCs w:val="24"/>
        </w:rPr>
        <w:t>Комплектность поставки.</w:t>
      </w:r>
    </w:p>
    <w:p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стойки стальные многогранные;</w:t>
      </w:r>
    </w:p>
    <w:p w:rsidR="00CA48E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C32A1">
        <w:rPr>
          <w:sz w:val="24"/>
          <w:szCs w:val="24"/>
        </w:rPr>
        <w:t>фундаменты</w:t>
      </w:r>
      <w:r>
        <w:rPr>
          <w:sz w:val="24"/>
          <w:szCs w:val="24"/>
        </w:rPr>
        <w:t>;</w:t>
      </w:r>
    </w:p>
    <w:p w:rsidR="00CA48E5" w:rsidRPr="00513C95" w:rsidRDefault="00CA48E5" w:rsidP="00CA48E5">
      <w:pPr>
        <w:pStyle w:val="ad"/>
        <w:numPr>
          <w:ilvl w:val="0"/>
          <w:numId w:val="13"/>
        </w:numPr>
        <w:tabs>
          <w:tab w:val="left" w:pos="710"/>
          <w:tab w:val="left" w:pos="1276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13C95">
        <w:rPr>
          <w:sz w:val="24"/>
          <w:szCs w:val="24"/>
        </w:rPr>
        <w:t>метизы</w:t>
      </w:r>
      <w:r>
        <w:rPr>
          <w:sz w:val="24"/>
          <w:szCs w:val="24"/>
        </w:rPr>
        <w:t xml:space="preserve"> для сборки опоры</w:t>
      </w:r>
      <w:r w:rsidRPr="00513C95">
        <w:rPr>
          <w:sz w:val="24"/>
          <w:szCs w:val="24"/>
        </w:rPr>
        <w:t>;</w:t>
      </w:r>
    </w:p>
    <w:p w:rsidR="00CA48E5" w:rsidRPr="00CA48E5" w:rsidRDefault="00CA48E5" w:rsidP="001F078C">
      <w:pPr>
        <w:tabs>
          <w:tab w:val="left" w:pos="710"/>
          <w:tab w:val="left" w:pos="1276"/>
        </w:tabs>
        <w:ind w:firstLine="710"/>
        <w:rPr>
          <w:sz w:val="24"/>
          <w:szCs w:val="24"/>
        </w:rPr>
      </w:pPr>
      <w:r w:rsidRPr="004837B6">
        <w:rPr>
          <w:sz w:val="24"/>
          <w:szCs w:val="24"/>
        </w:rPr>
        <w:t>Характеристики, количество, типы и марки материалов должны соответствовать проектной документации.</w:t>
      </w:r>
    </w:p>
    <w:p w:rsidR="00252319" w:rsidRPr="00252319" w:rsidRDefault="005979D0" w:rsidP="00CA48E5">
      <w:pPr>
        <w:pStyle w:val="ad"/>
        <w:numPr>
          <w:ilvl w:val="1"/>
          <w:numId w:val="14"/>
        </w:numPr>
        <w:tabs>
          <w:tab w:val="left" w:pos="0"/>
          <w:tab w:val="left" w:pos="710"/>
          <w:tab w:val="left" w:pos="993"/>
          <w:tab w:val="left" w:pos="1276"/>
        </w:tabs>
        <w:spacing w:line="276" w:lineRule="auto"/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55F15">
        <w:rPr>
          <w:sz w:val="24"/>
          <w:szCs w:val="24"/>
        </w:rPr>
        <w:t>Опоры</w:t>
      </w:r>
      <w:r w:rsidR="004E144D" w:rsidRPr="00FB7AEF">
        <w:rPr>
          <w:sz w:val="24"/>
          <w:szCs w:val="24"/>
        </w:rPr>
        <w:t xml:space="preserve"> 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CA48E5" w:rsidRPr="00CA48E5" w:rsidRDefault="0082138E" w:rsidP="00CA48E5">
      <w:pPr>
        <w:pStyle w:val="ad"/>
        <w:numPr>
          <w:ilvl w:val="0"/>
          <w:numId w:val="10"/>
        </w:num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10"/>
        <w:rPr>
          <w:bCs/>
          <w:sz w:val="24"/>
          <w:szCs w:val="18"/>
        </w:rPr>
      </w:pPr>
      <w:r>
        <w:rPr>
          <w:bCs/>
          <w:sz w:val="24"/>
          <w:szCs w:val="18"/>
        </w:rPr>
        <w:t xml:space="preserve"> </w:t>
      </w:r>
      <w:r w:rsidRPr="003B315C">
        <w:rPr>
          <w:bCs/>
          <w:sz w:val="24"/>
          <w:szCs w:val="18"/>
        </w:rPr>
        <w:t>ГОСТ 23118-2012 «Конструкции стальные строительные. Общие технические условия».</w:t>
      </w:r>
    </w:p>
    <w:p w:rsidR="00612811" w:rsidRPr="00055F15" w:rsidRDefault="005979D0" w:rsidP="00CA48E5">
      <w:pPr>
        <w:tabs>
          <w:tab w:val="left" w:pos="0"/>
          <w:tab w:val="left" w:pos="71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firstLine="710"/>
        <w:rPr>
          <w:sz w:val="24"/>
          <w:szCs w:val="24"/>
        </w:rPr>
      </w:pPr>
      <w:r w:rsidRPr="00055F15">
        <w:rPr>
          <w:sz w:val="24"/>
          <w:szCs w:val="24"/>
        </w:rPr>
        <w:t>2.</w:t>
      </w:r>
      <w:r w:rsidR="00CA48E5">
        <w:rPr>
          <w:sz w:val="24"/>
          <w:szCs w:val="24"/>
        </w:rPr>
        <w:t>8.</w:t>
      </w:r>
      <w:r w:rsidRPr="00055F15">
        <w:rPr>
          <w:sz w:val="24"/>
          <w:szCs w:val="24"/>
        </w:rPr>
        <w:t xml:space="preserve"> </w:t>
      </w:r>
      <w:r w:rsidR="00612811" w:rsidRPr="00055F15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F64478" w:rsidRDefault="006004FC" w:rsidP="00CA48E5">
      <w:pPr>
        <w:tabs>
          <w:tab w:val="left" w:pos="710"/>
          <w:tab w:val="left" w:pos="1276"/>
        </w:tabs>
        <w:spacing w:line="276" w:lineRule="auto"/>
        <w:ind w:firstLine="710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, </w:t>
      </w:r>
      <w:r w:rsidR="00612811" w:rsidRPr="00F64478">
        <w:rPr>
          <w:color w:val="000000"/>
          <w:sz w:val="24"/>
          <w:szCs w:val="24"/>
        </w:rPr>
        <w:t>ГОСТ 14192</w:t>
      </w:r>
      <w:r w:rsidR="00252319">
        <w:rPr>
          <w:sz w:val="24"/>
          <w:szCs w:val="29"/>
        </w:rPr>
        <w:t xml:space="preserve"> </w:t>
      </w:r>
      <w:r w:rsidR="00252319" w:rsidRPr="00055F15">
        <w:rPr>
          <w:sz w:val="24"/>
          <w:szCs w:val="29"/>
        </w:rPr>
        <w:t>-</w:t>
      </w:r>
      <w:r w:rsidR="00252319">
        <w:rPr>
          <w:sz w:val="24"/>
          <w:szCs w:val="29"/>
        </w:rPr>
        <w:t xml:space="preserve"> </w:t>
      </w:r>
      <w:r w:rsidR="002E6C8A" w:rsidRPr="00F64478">
        <w:rPr>
          <w:color w:val="000000"/>
          <w:sz w:val="24"/>
          <w:szCs w:val="24"/>
        </w:rPr>
        <w:t>96</w:t>
      </w:r>
      <w:r w:rsidR="002E6C8A" w:rsidRPr="00F64478">
        <w:rPr>
          <w:sz w:val="24"/>
          <w:szCs w:val="24"/>
        </w:rPr>
        <w:t xml:space="preserve"> или соответствующих МЭК</w:t>
      </w:r>
      <w:r w:rsidR="00612811" w:rsidRPr="00F64478">
        <w:rPr>
          <w:sz w:val="24"/>
          <w:szCs w:val="24"/>
        </w:rPr>
        <w:t xml:space="preserve">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4C343C">
        <w:rPr>
          <w:sz w:val="24"/>
          <w:szCs w:val="24"/>
        </w:rPr>
        <w:t>опор</w:t>
      </w:r>
      <w:r w:rsidR="00612811" w:rsidRPr="00F64478">
        <w:rPr>
          <w:sz w:val="24"/>
          <w:szCs w:val="24"/>
        </w:rPr>
        <w:t>.</w:t>
      </w:r>
    </w:p>
    <w:p w:rsidR="00F64478" w:rsidRDefault="0094661B" w:rsidP="005979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4661B">
        <w:rPr>
          <w:szCs w:val="24"/>
        </w:rPr>
        <w:t>Способ укладки и транспортировки</w:t>
      </w:r>
      <w:r w:rsidR="00497866" w:rsidRPr="0094661B">
        <w:rPr>
          <w:szCs w:val="24"/>
        </w:rPr>
        <w:t xml:space="preserve"> </w:t>
      </w:r>
      <w:r w:rsidR="004C343C">
        <w:rPr>
          <w:szCs w:val="24"/>
        </w:rPr>
        <w:t>опор</w:t>
      </w:r>
      <w:r w:rsidR="00497866" w:rsidRPr="0094661B">
        <w:rPr>
          <w:szCs w:val="24"/>
        </w:rPr>
        <w:t xml:space="preserve"> долж</w:t>
      </w:r>
      <w:r w:rsidRPr="0094661B">
        <w:rPr>
          <w:szCs w:val="24"/>
        </w:rPr>
        <w:t>е</w:t>
      </w:r>
      <w:r w:rsidR="00497866" w:rsidRPr="0094661B">
        <w:rPr>
          <w:szCs w:val="24"/>
        </w:rPr>
        <w:t>н предотвратить их повреждение или порчу во время перевозки</w:t>
      </w:r>
      <w:r w:rsidRPr="0094661B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94661B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F64478" w:rsidRDefault="00B02A68" w:rsidP="007E1130">
      <w:pPr>
        <w:pStyle w:val="BodyText21"/>
        <w:numPr>
          <w:ilvl w:val="1"/>
          <w:numId w:val="15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02A68">
        <w:rPr>
          <w:szCs w:val="24"/>
        </w:rPr>
        <w:t xml:space="preserve">Срок изготовления </w:t>
      </w:r>
      <w:r w:rsidR="004C343C">
        <w:rPr>
          <w:szCs w:val="24"/>
        </w:rPr>
        <w:t>опор</w:t>
      </w:r>
      <w:r w:rsidRPr="00B02A68">
        <w:rPr>
          <w:szCs w:val="24"/>
        </w:rPr>
        <w:t xml:space="preserve"> должен быть не более полугода от момента поставки</w:t>
      </w:r>
      <w:r w:rsidR="00F64478" w:rsidRPr="00B02A68">
        <w:rPr>
          <w:szCs w:val="24"/>
        </w:rPr>
        <w:t>.</w:t>
      </w:r>
    </w:p>
    <w:p w:rsidR="007A49DE" w:rsidRPr="00B02A68" w:rsidRDefault="007E1130" w:rsidP="007E113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2.10</w:t>
      </w:r>
      <w:r w:rsidR="007A49DE" w:rsidRPr="007A49DE">
        <w:rPr>
          <w:szCs w:val="24"/>
        </w:rPr>
        <w:t xml:space="preserve"> </w:t>
      </w:r>
      <w:r w:rsidR="007A49DE">
        <w:rPr>
          <w:szCs w:val="24"/>
        </w:rPr>
        <w:t xml:space="preserve">Опоры должны соответствовать </w:t>
      </w:r>
      <w:r w:rsidR="007A49DE">
        <w:t>патенту №138695. Патентообладатель - ПАО «</w:t>
      </w:r>
      <w:r w:rsidR="00382691">
        <w:t>Россети</w:t>
      </w:r>
      <w:r w:rsidR="007A49DE">
        <w:t xml:space="preserve"> Центр». Производитель обязан произвести лицензионное отчисление</w:t>
      </w:r>
      <w:r>
        <w:t xml:space="preserve"> за каждую единицу реализованной продукции (опора в сборе, включая фундамент) в соответствие с заключенным лицензионным договором.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 w:rsidR="009465AC"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64510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54018D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</w:t>
      </w:r>
      <w:r w:rsidRPr="00612811">
        <w:rPr>
          <w:sz w:val="24"/>
          <w:szCs w:val="24"/>
        </w:rPr>
        <w:lastRenderedPageBreak/>
        <w:t xml:space="preserve">гарантийного срока. В случае выхода </w:t>
      </w:r>
      <w:r w:rsidR="004C343C">
        <w:rPr>
          <w:sz w:val="24"/>
          <w:szCs w:val="24"/>
        </w:rPr>
        <w:t>опоры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F96231">
        <w:rPr>
          <w:sz w:val="24"/>
          <w:szCs w:val="24"/>
        </w:rPr>
        <w:t>10</w:t>
      </w:r>
      <w:r w:rsidR="006140BC">
        <w:rPr>
          <w:sz w:val="24"/>
          <w:szCs w:val="24"/>
        </w:rPr>
        <w:t xml:space="preserve">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54018D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03236" w:rsidRDefault="00D03236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10483C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4C343C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Опоры</w:t>
      </w:r>
      <w:r w:rsidR="00DD2421">
        <w:rPr>
          <w:sz w:val="24"/>
          <w:szCs w:val="24"/>
        </w:rPr>
        <w:t xml:space="preserve"> должны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2138E">
        <w:rPr>
          <w:sz w:val="24"/>
          <w:szCs w:val="24"/>
        </w:rPr>
        <w:t>5</w:t>
      </w:r>
      <w:r w:rsidR="00612811" w:rsidRPr="00612811">
        <w:rPr>
          <w:sz w:val="24"/>
          <w:szCs w:val="24"/>
        </w:rPr>
        <w:t>0 лет.</w:t>
      </w:r>
    </w:p>
    <w:p w:rsidR="004F4E9E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6615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9764E" w:rsidRPr="00F64478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содержать следующие данные: </w:t>
      </w:r>
    </w:p>
    <w:p w:rsidR="004D4E32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:rsidR="004D4E32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:rsidR="005E427A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>;</w:t>
      </w:r>
    </w:p>
    <w:p w:rsidR="00C9764E" w:rsidRPr="00F64478" w:rsidRDefault="005E427A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массу </w:t>
      </w:r>
      <w:r w:rsidR="004C343C">
        <w:rPr>
          <w:sz w:val="24"/>
          <w:szCs w:val="24"/>
        </w:rPr>
        <w:t>опоры</w:t>
      </w:r>
      <w:r>
        <w:rPr>
          <w:sz w:val="24"/>
          <w:szCs w:val="24"/>
        </w:rPr>
        <w:t>;</w:t>
      </w:r>
      <w:r w:rsidR="00C9764E" w:rsidRPr="00F64478">
        <w:rPr>
          <w:sz w:val="24"/>
          <w:szCs w:val="24"/>
        </w:rPr>
        <w:t xml:space="preserve"> </w:t>
      </w:r>
    </w:p>
    <w:p w:rsidR="00C9764E" w:rsidRPr="00F64478" w:rsidRDefault="004D4E32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длину</w:t>
      </w:r>
      <w:r w:rsidR="00C9764E" w:rsidRPr="00F64478">
        <w:rPr>
          <w:sz w:val="24"/>
          <w:szCs w:val="24"/>
        </w:rPr>
        <w:t xml:space="preserve"> в метрах; </w:t>
      </w:r>
    </w:p>
    <w:p w:rsidR="00C9764E" w:rsidRPr="00F64478" w:rsidRDefault="00C9764E" w:rsidP="0016615D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</w:t>
      </w:r>
      <w:r w:rsidR="004D4E32" w:rsidRPr="00F64478">
        <w:rPr>
          <w:sz w:val="24"/>
          <w:szCs w:val="24"/>
        </w:rPr>
        <w:t>.</w:t>
      </w:r>
    </w:p>
    <w:p w:rsidR="00C9764E" w:rsidRPr="00F64478" w:rsidRDefault="00C9764E" w:rsidP="00DC78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должна быть нанесена краской по трафарету на расстоянии </w:t>
      </w:r>
      <w:r w:rsidR="00225815" w:rsidRPr="00F64478">
        <w:rPr>
          <w:sz w:val="24"/>
          <w:szCs w:val="24"/>
        </w:rPr>
        <w:t xml:space="preserve">не ниже </w:t>
      </w:r>
      <w:r w:rsidRPr="00F64478">
        <w:rPr>
          <w:sz w:val="24"/>
          <w:szCs w:val="24"/>
        </w:rPr>
        <w:t xml:space="preserve">3-х метров от </w:t>
      </w:r>
      <w:r w:rsidR="009736AE">
        <w:rPr>
          <w:sz w:val="24"/>
          <w:szCs w:val="24"/>
        </w:rPr>
        <w:t xml:space="preserve">заглубляемого в грунт </w:t>
      </w:r>
      <w:r w:rsidR="004D4E32" w:rsidRPr="00F64478">
        <w:rPr>
          <w:sz w:val="24"/>
          <w:szCs w:val="24"/>
        </w:rPr>
        <w:t>нижн</w:t>
      </w:r>
      <w:r w:rsidR="002D0CD0">
        <w:rPr>
          <w:sz w:val="24"/>
          <w:szCs w:val="24"/>
        </w:rPr>
        <w:t>его</w:t>
      </w:r>
      <w:r w:rsidRPr="00F64478">
        <w:rPr>
          <w:sz w:val="24"/>
          <w:szCs w:val="24"/>
        </w:rPr>
        <w:t xml:space="preserve"> </w:t>
      </w:r>
      <w:r w:rsidR="002D0CD0">
        <w:rPr>
          <w:sz w:val="24"/>
          <w:szCs w:val="24"/>
        </w:rPr>
        <w:t>торца</w:t>
      </w:r>
      <w:r w:rsidRPr="00F64478">
        <w:rPr>
          <w:sz w:val="24"/>
          <w:szCs w:val="24"/>
        </w:rPr>
        <w:t xml:space="preserve"> </w:t>
      </w:r>
      <w:r w:rsidR="004C343C">
        <w:rPr>
          <w:sz w:val="24"/>
          <w:szCs w:val="24"/>
        </w:rPr>
        <w:t>опоры</w:t>
      </w:r>
      <w:r w:rsidRPr="00F64478">
        <w:rPr>
          <w:sz w:val="24"/>
          <w:szCs w:val="24"/>
        </w:rPr>
        <w:t xml:space="preserve">. 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</w:t>
      </w:r>
      <w:r w:rsidR="008530D6">
        <w:rPr>
          <w:sz w:val="24"/>
          <w:szCs w:val="24"/>
        </w:rPr>
        <w:t>и с ГОСТ 34.003-90, ГОСТ 34.201</w:t>
      </w:r>
      <w:r w:rsidRPr="00F64478">
        <w:rPr>
          <w:sz w:val="24"/>
          <w:szCs w:val="24"/>
        </w:rPr>
        <w:t>–89, ГОСТ 27300-87, ГОСТ 2.601</w:t>
      </w:r>
      <w:r w:rsidR="007B0386" w:rsidRPr="00F64478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. </w:t>
      </w:r>
    </w:p>
    <w:p w:rsidR="004F4E9E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4C343C">
        <w:rPr>
          <w:sz w:val="24"/>
          <w:szCs w:val="24"/>
        </w:rPr>
        <w:t>опор</w:t>
      </w:r>
      <w:r w:rsidRPr="00F64478">
        <w:rPr>
          <w:sz w:val="24"/>
          <w:szCs w:val="24"/>
        </w:rPr>
        <w:t xml:space="preserve"> должна включать:</w:t>
      </w:r>
    </w:p>
    <w:p w:rsidR="00F64478" w:rsidRPr="005E0A60" w:rsidRDefault="00F64478" w:rsidP="00F64478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:rsidR="004F4E9E" w:rsidRPr="00F64478" w:rsidRDefault="004F4E9E" w:rsidP="004F4E9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</w:t>
      </w:r>
      <w:r w:rsidR="008F3A51" w:rsidRPr="00F64478">
        <w:rPr>
          <w:sz w:val="24"/>
          <w:szCs w:val="24"/>
        </w:rPr>
        <w:t>.</w:t>
      </w:r>
    </w:p>
    <w:p w:rsidR="00EF4B80" w:rsidRPr="00EF4B80" w:rsidRDefault="00EF4B8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16615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10483C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4C343C">
        <w:rPr>
          <w:szCs w:val="24"/>
        </w:rPr>
        <w:t>опор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7966D9">
        <w:rPr>
          <w:szCs w:val="24"/>
        </w:rPr>
        <w:t>П</w:t>
      </w:r>
      <w:r w:rsidR="00612811" w:rsidRPr="00612811">
        <w:rPr>
          <w:szCs w:val="24"/>
        </w:rPr>
        <w:t>АО «</w:t>
      </w:r>
      <w:r w:rsidR="00382691">
        <w:rPr>
          <w:szCs w:val="24"/>
        </w:rPr>
        <w:t>Россети</w:t>
      </w:r>
      <w:r w:rsidR="00612811" w:rsidRPr="00612811">
        <w:rPr>
          <w:szCs w:val="24"/>
        </w:rPr>
        <w:t xml:space="preserve"> Центр» и ответственными представителями Поставщика 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02A68" w:rsidRDefault="00B02A68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13500" w:rsidRDefault="00B1350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pPr w:leftFromText="180" w:rightFromText="180" w:vertAnchor="text" w:horzAnchor="margin" w:tblpY="52"/>
        <w:tblW w:w="9923" w:type="dxa"/>
        <w:tblLayout w:type="fixed"/>
        <w:tblLook w:val="0000" w:firstRow="0" w:lastRow="0" w:firstColumn="0" w:lastColumn="0" w:noHBand="0" w:noVBand="0"/>
      </w:tblPr>
      <w:tblGrid>
        <w:gridCol w:w="5954"/>
        <w:gridCol w:w="3969"/>
      </w:tblGrid>
      <w:tr w:rsidR="00D03613" w:rsidRPr="00731B33" w:rsidTr="00673C02">
        <w:trPr>
          <w:trHeight w:val="735"/>
        </w:trPr>
        <w:tc>
          <w:tcPr>
            <w:tcW w:w="5954" w:type="dxa"/>
            <w:noWrap/>
          </w:tcPr>
          <w:p w:rsidR="00D03613" w:rsidRPr="00731B33" w:rsidRDefault="00D03613" w:rsidP="00673C02">
            <w:pPr>
              <w:ind w:firstLine="0"/>
              <w:rPr>
                <w:sz w:val="24"/>
                <w:szCs w:val="24"/>
              </w:rPr>
            </w:pPr>
            <w:r w:rsidRPr="00731B33">
              <w:rPr>
                <w:sz w:val="24"/>
                <w:szCs w:val="24"/>
              </w:rPr>
              <w:t>Начальник У</w:t>
            </w:r>
            <w:r>
              <w:rPr>
                <w:sz w:val="24"/>
                <w:szCs w:val="24"/>
              </w:rPr>
              <w:t>Т</w:t>
            </w:r>
            <w:r w:rsidRPr="00731B33">
              <w:rPr>
                <w:sz w:val="24"/>
                <w:szCs w:val="24"/>
              </w:rPr>
              <w:t>Р</w:t>
            </w:r>
            <w:r w:rsidR="00382691">
              <w:rPr>
                <w:sz w:val="24"/>
                <w:szCs w:val="24"/>
              </w:rPr>
              <w:t xml:space="preserve"> и Ц</w:t>
            </w:r>
          </w:p>
          <w:p w:rsidR="00D03613" w:rsidRPr="00731B33" w:rsidRDefault="00D03613" w:rsidP="00382691">
            <w:pPr>
              <w:ind w:right="-216" w:firstLine="33"/>
              <w:rPr>
                <w:sz w:val="24"/>
                <w:szCs w:val="24"/>
              </w:rPr>
            </w:pPr>
            <w:r w:rsidRPr="00731B33">
              <w:rPr>
                <w:sz w:val="24"/>
                <w:szCs w:val="24"/>
              </w:rPr>
              <w:t xml:space="preserve">филиала </w:t>
            </w:r>
            <w:r>
              <w:rPr>
                <w:sz w:val="24"/>
                <w:szCs w:val="24"/>
              </w:rPr>
              <w:t>П</w:t>
            </w:r>
            <w:r w:rsidRPr="00731B33">
              <w:rPr>
                <w:sz w:val="24"/>
                <w:szCs w:val="24"/>
              </w:rPr>
              <w:t>АО «</w:t>
            </w:r>
            <w:r w:rsidR="00382691">
              <w:rPr>
                <w:sz w:val="24"/>
                <w:szCs w:val="24"/>
              </w:rPr>
              <w:t>Россети</w:t>
            </w:r>
            <w:r w:rsidRPr="00731B33">
              <w:rPr>
                <w:sz w:val="24"/>
                <w:szCs w:val="24"/>
              </w:rPr>
              <w:t xml:space="preserve"> Центр» - «Тамбовэнерго»</w:t>
            </w:r>
          </w:p>
        </w:tc>
        <w:tc>
          <w:tcPr>
            <w:tcW w:w="3969" w:type="dxa"/>
            <w:noWrap/>
          </w:tcPr>
          <w:p w:rsidR="00D03613" w:rsidRPr="00731B33" w:rsidRDefault="00D03613" w:rsidP="00673C02">
            <w:pPr>
              <w:spacing w:line="260" w:lineRule="exact"/>
              <w:ind w:right="-23"/>
              <w:jc w:val="right"/>
              <w:rPr>
                <w:sz w:val="24"/>
                <w:szCs w:val="24"/>
              </w:rPr>
            </w:pPr>
          </w:p>
          <w:p w:rsidR="00D03613" w:rsidRPr="00731B33" w:rsidRDefault="00382691" w:rsidP="00382691">
            <w:pPr>
              <w:spacing w:line="260" w:lineRule="exact"/>
              <w:ind w:right="-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D03613" w:rsidRPr="00731B3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D03613" w:rsidRPr="00731B3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Ушаков</w:t>
            </w:r>
          </w:p>
        </w:tc>
      </w:tr>
    </w:tbl>
    <w:p w:rsidR="00AC6A5A" w:rsidRDefault="00AC6A5A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451C4D">
      <w:pPr>
        <w:rPr>
          <w:sz w:val="26"/>
          <w:szCs w:val="26"/>
        </w:rPr>
      </w:pPr>
    </w:p>
    <w:p w:rsidR="00062FD8" w:rsidRDefault="00062FD8" w:rsidP="00FC3D26">
      <w:pPr>
        <w:ind w:firstLine="0"/>
        <w:rPr>
          <w:sz w:val="26"/>
          <w:szCs w:val="26"/>
        </w:rPr>
      </w:pPr>
    </w:p>
    <w:sectPr w:rsidR="00062FD8" w:rsidSect="00252319">
      <w:headerReference w:type="even" r:id="rId14"/>
      <w:pgSz w:w="12240" w:h="15840" w:code="1"/>
      <w:pgMar w:top="426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6B9" w:rsidRDefault="00EC76B9">
      <w:r>
        <w:separator/>
      </w:r>
    </w:p>
  </w:endnote>
  <w:endnote w:type="continuationSeparator" w:id="0">
    <w:p w:rsidR="00EC76B9" w:rsidRDefault="00EC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6B9" w:rsidRDefault="00EC76B9">
      <w:r>
        <w:separator/>
      </w:r>
    </w:p>
  </w:footnote>
  <w:footnote w:type="continuationSeparator" w:id="0">
    <w:p w:rsidR="00EC76B9" w:rsidRDefault="00EC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48A" w:rsidRDefault="00E93A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E40ADBCE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5EF2F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22EA1"/>
    <w:multiLevelType w:val="multilevel"/>
    <w:tmpl w:val="1708D4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2B7D0CF0"/>
    <w:multiLevelType w:val="hybridMultilevel"/>
    <w:tmpl w:val="BFE8AB1C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53E1085"/>
    <w:multiLevelType w:val="multilevel"/>
    <w:tmpl w:val="A2029B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5B1912B4"/>
    <w:multiLevelType w:val="hybridMultilevel"/>
    <w:tmpl w:val="72AEE22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7B31E30"/>
    <w:multiLevelType w:val="hybridMultilevel"/>
    <w:tmpl w:val="A34C02B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0DD2001"/>
    <w:multiLevelType w:val="hybridMultilevel"/>
    <w:tmpl w:val="DEB44C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7E7E90"/>
    <w:multiLevelType w:val="multilevel"/>
    <w:tmpl w:val="CE5EA8F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97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12"/>
  </w:num>
  <w:num w:numId="8">
    <w:abstractNumId w:val="1"/>
  </w:num>
  <w:num w:numId="9">
    <w:abstractNumId w:val="5"/>
  </w:num>
  <w:num w:numId="10">
    <w:abstractNumId w:val="11"/>
  </w:num>
  <w:num w:numId="11">
    <w:abstractNumId w:val="14"/>
  </w:num>
  <w:num w:numId="12">
    <w:abstractNumId w:val="15"/>
  </w:num>
  <w:num w:numId="13">
    <w:abstractNumId w:val="13"/>
  </w:num>
  <w:num w:numId="14">
    <w:abstractNumId w:val="8"/>
  </w:num>
  <w:num w:numId="1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369B"/>
    <w:rsid w:val="0000444C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51"/>
    <w:rsid w:val="00031DFE"/>
    <w:rsid w:val="00032681"/>
    <w:rsid w:val="00036612"/>
    <w:rsid w:val="00040476"/>
    <w:rsid w:val="00042AAD"/>
    <w:rsid w:val="00042ABF"/>
    <w:rsid w:val="00044383"/>
    <w:rsid w:val="00044FF4"/>
    <w:rsid w:val="00046DC2"/>
    <w:rsid w:val="00046E6D"/>
    <w:rsid w:val="0004703E"/>
    <w:rsid w:val="00050448"/>
    <w:rsid w:val="000544E5"/>
    <w:rsid w:val="00055F15"/>
    <w:rsid w:val="00057FBD"/>
    <w:rsid w:val="00061EFC"/>
    <w:rsid w:val="00062FD8"/>
    <w:rsid w:val="000630F6"/>
    <w:rsid w:val="00070FDE"/>
    <w:rsid w:val="00071958"/>
    <w:rsid w:val="000808BE"/>
    <w:rsid w:val="00084847"/>
    <w:rsid w:val="000858AE"/>
    <w:rsid w:val="00085DAC"/>
    <w:rsid w:val="000A0393"/>
    <w:rsid w:val="000A1FA6"/>
    <w:rsid w:val="000A42E1"/>
    <w:rsid w:val="000A6598"/>
    <w:rsid w:val="000B068C"/>
    <w:rsid w:val="000B7290"/>
    <w:rsid w:val="000B7329"/>
    <w:rsid w:val="000B7484"/>
    <w:rsid w:val="000C2897"/>
    <w:rsid w:val="000C69C2"/>
    <w:rsid w:val="000C6D57"/>
    <w:rsid w:val="000C6FE0"/>
    <w:rsid w:val="000C787D"/>
    <w:rsid w:val="000D0700"/>
    <w:rsid w:val="000D0F91"/>
    <w:rsid w:val="000D162D"/>
    <w:rsid w:val="000D228E"/>
    <w:rsid w:val="000D3775"/>
    <w:rsid w:val="000D39DD"/>
    <w:rsid w:val="000D3D5C"/>
    <w:rsid w:val="000D639C"/>
    <w:rsid w:val="000D6AFF"/>
    <w:rsid w:val="000D6C67"/>
    <w:rsid w:val="000D6F7D"/>
    <w:rsid w:val="000E00E1"/>
    <w:rsid w:val="000E03F8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483C"/>
    <w:rsid w:val="00106731"/>
    <w:rsid w:val="00115340"/>
    <w:rsid w:val="00117DC6"/>
    <w:rsid w:val="00120F84"/>
    <w:rsid w:val="00121A1F"/>
    <w:rsid w:val="00122D6B"/>
    <w:rsid w:val="00127606"/>
    <w:rsid w:val="00127EC8"/>
    <w:rsid w:val="00127FE9"/>
    <w:rsid w:val="001329CE"/>
    <w:rsid w:val="001339EF"/>
    <w:rsid w:val="00133EF7"/>
    <w:rsid w:val="00136404"/>
    <w:rsid w:val="00141439"/>
    <w:rsid w:val="00143ED8"/>
    <w:rsid w:val="0015016E"/>
    <w:rsid w:val="001509E5"/>
    <w:rsid w:val="00152C61"/>
    <w:rsid w:val="0015383E"/>
    <w:rsid w:val="00153F44"/>
    <w:rsid w:val="00154809"/>
    <w:rsid w:val="001567CA"/>
    <w:rsid w:val="00156931"/>
    <w:rsid w:val="0016192E"/>
    <w:rsid w:val="001632AE"/>
    <w:rsid w:val="00165DBD"/>
    <w:rsid w:val="00165E14"/>
    <w:rsid w:val="0016615D"/>
    <w:rsid w:val="00166FCC"/>
    <w:rsid w:val="00170481"/>
    <w:rsid w:val="00173531"/>
    <w:rsid w:val="00175B84"/>
    <w:rsid w:val="00180A16"/>
    <w:rsid w:val="00182091"/>
    <w:rsid w:val="0018211E"/>
    <w:rsid w:val="00190A26"/>
    <w:rsid w:val="00192E02"/>
    <w:rsid w:val="00195E7E"/>
    <w:rsid w:val="001962E5"/>
    <w:rsid w:val="00196802"/>
    <w:rsid w:val="001A22A5"/>
    <w:rsid w:val="001A2829"/>
    <w:rsid w:val="001A5D99"/>
    <w:rsid w:val="001B285C"/>
    <w:rsid w:val="001B2AAF"/>
    <w:rsid w:val="001B3E25"/>
    <w:rsid w:val="001C23F1"/>
    <w:rsid w:val="001C37EA"/>
    <w:rsid w:val="001C7C00"/>
    <w:rsid w:val="001D2559"/>
    <w:rsid w:val="001D6B3B"/>
    <w:rsid w:val="001E319B"/>
    <w:rsid w:val="001F078C"/>
    <w:rsid w:val="001F090B"/>
    <w:rsid w:val="001F19B0"/>
    <w:rsid w:val="001F5706"/>
    <w:rsid w:val="001F6CEB"/>
    <w:rsid w:val="002037CA"/>
    <w:rsid w:val="00206147"/>
    <w:rsid w:val="00213168"/>
    <w:rsid w:val="0021474F"/>
    <w:rsid w:val="00214F9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05C2"/>
    <w:rsid w:val="00242C9E"/>
    <w:rsid w:val="002446B5"/>
    <w:rsid w:val="00244733"/>
    <w:rsid w:val="00247E6F"/>
    <w:rsid w:val="0025072F"/>
    <w:rsid w:val="00251D9B"/>
    <w:rsid w:val="00252319"/>
    <w:rsid w:val="00254341"/>
    <w:rsid w:val="002562E9"/>
    <w:rsid w:val="00265CEA"/>
    <w:rsid w:val="002662E7"/>
    <w:rsid w:val="00266EA4"/>
    <w:rsid w:val="00267C77"/>
    <w:rsid w:val="00274583"/>
    <w:rsid w:val="002761C6"/>
    <w:rsid w:val="002819BA"/>
    <w:rsid w:val="00281C4A"/>
    <w:rsid w:val="00285586"/>
    <w:rsid w:val="00286CF9"/>
    <w:rsid w:val="00287E46"/>
    <w:rsid w:val="002920BD"/>
    <w:rsid w:val="00294421"/>
    <w:rsid w:val="0029460D"/>
    <w:rsid w:val="002957D5"/>
    <w:rsid w:val="00295F44"/>
    <w:rsid w:val="002A04A8"/>
    <w:rsid w:val="002A08F4"/>
    <w:rsid w:val="002A1FAD"/>
    <w:rsid w:val="002A3E9F"/>
    <w:rsid w:val="002A7D7B"/>
    <w:rsid w:val="002B667D"/>
    <w:rsid w:val="002C08A7"/>
    <w:rsid w:val="002C1AA6"/>
    <w:rsid w:val="002C5858"/>
    <w:rsid w:val="002C6308"/>
    <w:rsid w:val="002D0CD0"/>
    <w:rsid w:val="002D1202"/>
    <w:rsid w:val="002D133C"/>
    <w:rsid w:val="002D5E88"/>
    <w:rsid w:val="002E22F4"/>
    <w:rsid w:val="002E57A2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E5D"/>
    <w:rsid w:val="0031510C"/>
    <w:rsid w:val="00317B27"/>
    <w:rsid w:val="00320314"/>
    <w:rsid w:val="003203C6"/>
    <w:rsid w:val="003209FA"/>
    <w:rsid w:val="00320C12"/>
    <w:rsid w:val="00321ABD"/>
    <w:rsid w:val="00321CE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4772D"/>
    <w:rsid w:val="00353334"/>
    <w:rsid w:val="0035538F"/>
    <w:rsid w:val="00355F50"/>
    <w:rsid w:val="0036100E"/>
    <w:rsid w:val="00363396"/>
    <w:rsid w:val="00363438"/>
    <w:rsid w:val="003640C5"/>
    <w:rsid w:val="00370C33"/>
    <w:rsid w:val="003735E0"/>
    <w:rsid w:val="0037514A"/>
    <w:rsid w:val="00375192"/>
    <w:rsid w:val="00375440"/>
    <w:rsid w:val="00375CA2"/>
    <w:rsid w:val="003763A6"/>
    <w:rsid w:val="00382691"/>
    <w:rsid w:val="00382FEA"/>
    <w:rsid w:val="00384B72"/>
    <w:rsid w:val="003903E6"/>
    <w:rsid w:val="00391F3C"/>
    <w:rsid w:val="00392A20"/>
    <w:rsid w:val="00393C53"/>
    <w:rsid w:val="003A2F10"/>
    <w:rsid w:val="003A4892"/>
    <w:rsid w:val="003A67A5"/>
    <w:rsid w:val="003A7DDA"/>
    <w:rsid w:val="003B0588"/>
    <w:rsid w:val="003B3F9A"/>
    <w:rsid w:val="003B7589"/>
    <w:rsid w:val="003C0AFD"/>
    <w:rsid w:val="003C164C"/>
    <w:rsid w:val="003C5986"/>
    <w:rsid w:val="003C67A5"/>
    <w:rsid w:val="003C7212"/>
    <w:rsid w:val="003D02A2"/>
    <w:rsid w:val="003D1CE0"/>
    <w:rsid w:val="003D644A"/>
    <w:rsid w:val="003D6545"/>
    <w:rsid w:val="003D74BF"/>
    <w:rsid w:val="003D7943"/>
    <w:rsid w:val="003D7B36"/>
    <w:rsid w:val="003E7D01"/>
    <w:rsid w:val="003F0CB1"/>
    <w:rsid w:val="003F1A59"/>
    <w:rsid w:val="003F2357"/>
    <w:rsid w:val="003F3C1F"/>
    <w:rsid w:val="003F654C"/>
    <w:rsid w:val="003F655B"/>
    <w:rsid w:val="003F6BB3"/>
    <w:rsid w:val="004009A6"/>
    <w:rsid w:val="00400B04"/>
    <w:rsid w:val="00400B6F"/>
    <w:rsid w:val="004018A1"/>
    <w:rsid w:val="00402E48"/>
    <w:rsid w:val="004031BD"/>
    <w:rsid w:val="00403E55"/>
    <w:rsid w:val="00407009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C7D"/>
    <w:rsid w:val="004272B5"/>
    <w:rsid w:val="0043338D"/>
    <w:rsid w:val="00437205"/>
    <w:rsid w:val="00437D8C"/>
    <w:rsid w:val="00440D61"/>
    <w:rsid w:val="0044147D"/>
    <w:rsid w:val="004437D3"/>
    <w:rsid w:val="00450986"/>
    <w:rsid w:val="00451C4D"/>
    <w:rsid w:val="0045572F"/>
    <w:rsid w:val="004559BA"/>
    <w:rsid w:val="00460E85"/>
    <w:rsid w:val="00462826"/>
    <w:rsid w:val="00466034"/>
    <w:rsid w:val="00472626"/>
    <w:rsid w:val="00474251"/>
    <w:rsid w:val="00474973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966"/>
    <w:rsid w:val="00492EC7"/>
    <w:rsid w:val="00497866"/>
    <w:rsid w:val="00497F02"/>
    <w:rsid w:val="004A353B"/>
    <w:rsid w:val="004A359B"/>
    <w:rsid w:val="004A3D52"/>
    <w:rsid w:val="004A4EB6"/>
    <w:rsid w:val="004A668C"/>
    <w:rsid w:val="004A7ACD"/>
    <w:rsid w:val="004B401F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43C"/>
    <w:rsid w:val="004C5517"/>
    <w:rsid w:val="004C5D8F"/>
    <w:rsid w:val="004C734A"/>
    <w:rsid w:val="004D02AE"/>
    <w:rsid w:val="004D0593"/>
    <w:rsid w:val="004D1FC6"/>
    <w:rsid w:val="004D2AE3"/>
    <w:rsid w:val="004D4E32"/>
    <w:rsid w:val="004D55BC"/>
    <w:rsid w:val="004E144D"/>
    <w:rsid w:val="004E1C6C"/>
    <w:rsid w:val="004E4196"/>
    <w:rsid w:val="004E474C"/>
    <w:rsid w:val="004F4028"/>
    <w:rsid w:val="004F4E9E"/>
    <w:rsid w:val="004F517F"/>
    <w:rsid w:val="004F5C65"/>
    <w:rsid w:val="004F6968"/>
    <w:rsid w:val="00502D9B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3D5B"/>
    <w:rsid w:val="00534713"/>
    <w:rsid w:val="00536758"/>
    <w:rsid w:val="005374BC"/>
    <w:rsid w:val="00537ED9"/>
    <w:rsid w:val="0054018D"/>
    <w:rsid w:val="0054101A"/>
    <w:rsid w:val="0054259C"/>
    <w:rsid w:val="00542BC7"/>
    <w:rsid w:val="005460E7"/>
    <w:rsid w:val="005464B6"/>
    <w:rsid w:val="005468AA"/>
    <w:rsid w:val="00546D3C"/>
    <w:rsid w:val="00547928"/>
    <w:rsid w:val="00547C7C"/>
    <w:rsid w:val="005507C0"/>
    <w:rsid w:val="005507DA"/>
    <w:rsid w:val="00550948"/>
    <w:rsid w:val="00550966"/>
    <w:rsid w:val="00551A69"/>
    <w:rsid w:val="0055265B"/>
    <w:rsid w:val="00553C3F"/>
    <w:rsid w:val="00553E00"/>
    <w:rsid w:val="00557871"/>
    <w:rsid w:val="0056133F"/>
    <w:rsid w:val="00562048"/>
    <w:rsid w:val="00567CD4"/>
    <w:rsid w:val="00570F74"/>
    <w:rsid w:val="00574164"/>
    <w:rsid w:val="0057485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9D0"/>
    <w:rsid w:val="00597EE1"/>
    <w:rsid w:val="005A29B8"/>
    <w:rsid w:val="005A38CB"/>
    <w:rsid w:val="005A660C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23BE"/>
    <w:rsid w:val="005C4B56"/>
    <w:rsid w:val="005C5039"/>
    <w:rsid w:val="005C51A0"/>
    <w:rsid w:val="005C6872"/>
    <w:rsid w:val="005C752D"/>
    <w:rsid w:val="005C7A63"/>
    <w:rsid w:val="005D0FEF"/>
    <w:rsid w:val="005D28F8"/>
    <w:rsid w:val="005D3329"/>
    <w:rsid w:val="005D4B2E"/>
    <w:rsid w:val="005D5206"/>
    <w:rsid w:val="005D60BD"/>
    <w:rsid w:val="005E02C1"/>
    <w:rsid w:val="005E292D"/>
    <w:rsid w:val="005E427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40BC"/>
    <w:rsid w:val="006149C7"/>
    <w:rsid w:val="006151BD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5F9E"/>
    <w:rsid w:val="006405AF"/>
    <w:rsid w:val="00643D80"/>
    <w:rsid w:val="00644676"/>
    <w:rsid w:val="00645104"/>
    <w:rsid w:val="006459FD"/>
    <w:rsid w:val="00647228"/>
    <w:rsid w:val="006512FD"/>
    <w:rsid w:val="00651664"/>
    <w:rsid w:val="00652856"/>
    <w:rsid w:val="00657166"/>
    <w:rsid w:val="00657506"/>
    <w:rsid w:val="0065763B"/>
    <w:rsid w:val="00660F5B"/>
    <w:rsid w:val="00661675"/>
    <w:rsid w:val="006626DA"/>
    <w:rsid w:val="00664FBF"/>
    <w:rsid w:val="006663D0"/>
    <w:rsid w:val="00667142"/>
    <w:rsid w:val="0066735A"/>
    <w:rsid w:val="0067198B"/>
    <w:rsid w:val="00676792"/>
    <w:rsid w:val="006806A9"/>
    <w:rsid w:val="00681C28"/>
    <w:rsid w:val="006837DC"/>
    <w:rsid w:val="006841FC"/>
    <w:rsid w:val="006A383F"/>
    <w:rsid w:val="006A4E1A"/>
    <w:rsid w:val="006A7360"/>
    <w:rsid w:val="006B1DEF"/>
    <w:rsid w:val="006B2F64"/>
    <w:rsid w:val="006B4A0A"/>
    <w:rsid w:val="006B4B4D"/>
    <w:rsid w:val="006B64A3"/>
    <w:rsid w:val="006B7AFA"/>
    <w:rsid w:val="006C4CFA"/>
    <w:rsid w:val="006D12C0"/>
    <w:rsid w:val="006D1836"/>
    <w:rsid w:val="006D4AD2"/>
    <w:rsid w:val="006D4C35"/>
    <w:rsid w:val="006D51BB"/>
    <w:rsid w:val="006D696E"/>
    <w:rsid w:val="006E018C"/>
    <w:rsid w:val="006E1458"/>
    <w:rsid w:val="006E14EB"/>
    <w:rsid w:val="006E36A0"/>
    <w:rsid w:val="006E4D7C"/>
    <w:rsid w:val="006E64BE"/>
    <w:rsid w:val="006E7183"/>
    <w:rsid w:val="006F29C7"/>
    <w:rsid w:val="006F5D72"/>
    <w:rsid w:val="006F6D72"/>
    <w:rsid w:val="006F7734"/>
    <w:rsid w:val="007038FA"/>
    <w:rsid w:val="0070676C"/>
    <w:rsid w:val="00706A0D"/>
    <w:rsid w:val="007115BC"/>
    <w:rsid w:val="0071327A"/>
    <w:rsid w:val="00713785"/>
    <w:rsid w:val="0071533A"/>
    <w:rsid w:val="00716496"/>
    <w:rsid w:val="0072028E"/>
    <w:rsid w:val="00724050"/>
    <w:rsid w:val="00730A42"/>
    <w:rsid w:val="007326A6"/>
    <w:rsid w:val="007326BC"/>
    <w:rsid w:val="00732BFD"/>
    <w:rsid w:val="00732C5D"/>
    <w:rsid w:val="007337BA"/>
    <w:rsid w:val="00735AA9"/>
    <w:rsid w:val="0074028B"/>
    <w:rsid w:val="00740B45"/>
    <w:rsid w:val="00741E77"/>
    <w:rsid w:val="007435DC"/>
    <w:rsid w:val="00744BB7"/>
    <w:rsid w:val="0074788E"/>
    <w:rsid w:val="00747ADF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31FA"/>
    <w:rsid w:val="00763456"/>
    <w:rsid w:val="0076646C"/>
    <w:rsid w:val="00766745"/>
    <w:rsid w:val="00770A3B"/>
    <w:rsid w:val="00770D15"/>
    <w:rsid w:val="00773399"/>
    <w:rsid w:val="00775178"/>
    <w:rsid w:val="00777B6E"/>
    <w:rsid w:val="007805FB"/>
    <w:rsid w:val="00780CEA"/>
    <w:rsid w:val="0078102C"/>
    <w:rsid w:val="00782144"/>
    <w:rsid w:val="007827D5"/>
    <w:rsid w:val="007830BF"/>
    <w:rsid w:val="00785C86"/>
    <w:rsid w:val="007903D5"/>
    <w:rsid w:val="00791873"/>
    <w:rsid w:val="0079283F"/>
    <w:rsid w:val="0079320B"/>
    <w:rsid w:val="007963C2"/>
    <w:rsid w:val="007966D9"/>
    <w:rsid w:val="00797123"/>
    <w:rsid w:val="00797192"/>
    <w:rsid w:val="007A0014"/>
    <w:rsid w:val="007A0D05"/>
    <w:rsid w:val="007A114B"/>
    <w:rsid w:val="007A29DD"/>
    <w:rsid w:val="007A3472"/>
    <w:rsid w:val="007A49DE"/>
    <w:rsid w:val="007A535B"/>
    <w:rsid w:val="007B0386"/>
    <w:rsid w:val="007B072A"/>
    <w:rsid w:val="007B2A06"/>
    <w:rsid w:val="007B56FE"/>
    <w:rsid w:val="007B79C1"/>
    <w:rsid w:val="007B7DF7"/>
    <w:rsid w:val="007C053D"/>
    <w:rsid w:val="007C1087"/>
    <w:rsid w:val="007C1D21"/>
    <w:rsid w:val="007C25C3"/>
    <w:rsid w:val="007C29DD"/>
    <w:rsid w:val="007C51F0"/>
    <w:rsid w:val="007C5772"/>
    <w:rsid w:val="007D158D"/>
    <w:rsid w:val="007D248D"/>
    <w:rsid w:val="007D4637"/>
    <w:rsid w:val="007D479D"/>
    <w:rsid w:val="007D4BE7"/>
    <w:rsid w:val="007D54B2"/>
    <w:rsid w:val="007D6C0C"/>
    <w:rsid w:val="007D75E4"/>
    <w:rsid w:val="007D7685"/>
    <w:rsid w:val="007D777E"/>
    <w:rsid w:val="007E1130"/>
    <w:rsid w:val="007E348A"/>
    <w:rsid w:val="007E34EB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418D"/>
    <w:rsid w:val="008065DE"/>
    <w:rsid w:val="00810C89"/>
    <w:rsid w:val="00811566"/>
    <w:rsid w:val="00813A61"/>
    <w:rsid w:val="00814132"/>
    <w:rsid w:val="00815E09"/>
    <w:rsid w:val="00817C7D"/>
    <w:rsid w:val="008205F9"/>
    <w:rsid w:val="00820924"/>
    <w:rsid w:val="0082138E"/>
    <w:rsid w:val="00822362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5AE1"/>
    <w:rsid w:val="00847926"/>
    <w:rsid w:val="008530D6"/>
    <w:rsid w:val="008546A6"/>
    <w:rsid w:val="008574C3"/>
    <w:rsid w:val="00857D4B"/>
    <w:rsid w:val="00865492"/>
    <w:rsid w:val="00865613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C4C"/>
    <w:rsid w:val="00894850"/>
    <w:rsid w:val="008A0375"/>
    <w:rsid w:val="008A2574"/>
    <w:rsid w:val="008A3EDB"/>
    <w:rsid w:val="008A51A3"/>
    <w:rsid w:val="008A6687"/>
    <w:rsid w:val="008B22FE"/>
    <w:rsid w:val="008B41DF"/>
    <w:rsid w:val="008C09F5"/>
    <w:rsid w:val="008C17E3"/>
    <w:rsid w:val="008C20E5"/>
    <w:rsid w:val="008C2337"/>
    <w:rsid w:val="008C3F61"/>
    <w:rsid w:val="008C4722"/>
    <w:rsid w:val="008C59F1"/>
    <w:rsid w:val="008C7E11"/>
    <w:rsid w:val="008D0A11"/>
    <w:rsid w:val="008D0CB3"/>
    <w:rsid w:val="008D0CF7"/>
    <w:rsid w:val="008D16AA"/>
    <w:rsid w:val="008D1F90"/>
    <w:rsid w:val="008D224A"/>
    <w:rsid w:val="008D35FD"/>
    <w:rsid w:val="008D42FF"/>
    <w:rsid w:val="008E1CB0"/>
    <w:rsid w:val="008E25AE"/>
    <w:rsid w:val="008E495A"/>
    <w:rsid w:val="008E78B7"/>
    <w:rsid w:val="008E7F56"/>
    <w:rsid w:val="008F31BD"/>
    <w:rsid w:val="008F3930"/>
    <w:rsid w:val="008F3A51"/>
    <w:rsid w:val="008F5DD1"/>
    <w:rsid w:val="00900E6D"/>
    <w:rsid w:val="009011C0"/>
    <w:rsid w:val="009022A6"/>
    <w:rsid w:val="009039EB"/>
    <w:rsid w:val="009051C7"/>
    <w:rsid w:val="00913BC4"/>
    <w:rsid w:val="00915176"/>
    <w:rsid w:val="00916AF6"/>
    <w:rsid w:val="009205BB"/>
    <w:rsid w:val="0092300C"/>
    <w:rsid w:val="00924511"/>
    <w:rsid w:val="00926F89"/>
    <w:rsid w:val="009337EA"/>
    <w:rsid w:val="00934F00"/>
    <w:rsid w:val="00935020"/>
    <w:rsid w:val="00936B52"/>
    <w:rsid w:val="00940097"/>
    <w:rsid w:val="0094330D"/>
    <w:rsid w:val="009440BE"/>
    <w:rsid w:val="009445B0"/>
    <w:rsid w:val="00944AD7"/>
    <w:rsid w:val="009455B5"/>
    <w:rsid w:val="009465AC"/>
    <w:rsid w:val="0094661B"/>
    <w:rsid w:val="00946931"/>
    <w:rsid w:val="00946ED6"/>
    <w:rsid w:val="009520A3"/>
    <w:rsid w:val="00956D16"/>
    <w:rsid w:val="009605DB"/>
    <w:rsid w:val="009630C2"/>
    <w:rsid w:val="00967633"/>
    <w:rsid w:val="00967E65"/>
    <w:rsid w:val="00971559"/>
    <w:rsid w:val="00971945"/>
    <w:rsid w:val="00973170"/>
    <w:rsid w:val="009736AE"/>
    <w:rsid w:val="00973C4F"/>
    <w:rsid w:val="0097481A"/>
    <w:rsid w:val="009773EE"/>
    <w:rsid w:val="00984849"/>
    <w:rsid w:val="0099327E"/>
    <w:rsid w:val="0099520C"/>
    <w:rsid w:val="009A2E7D"/>
    <w:rsid w:val="009B09DD"/>
    <w:rsid w:val="009B2FD2"/>
    <w:rsid w:val="009B521D"/>
    <w:rsid w:val="009B5B95"/>
    <w:rsid w:val="009B5D3A"/>
    <w:rsid w:val="009B5E53"/>
    <w:rsid w:val="009C0389"/>
    <w:rsid w:val="009C14FB"/>
    <w:rsid w:val="009C200B"/>
    <w:rsid w:val="009C6411"/>
    <w:rsid w:val="009D1E23"/>
    <w:rsid w:val="009D2B2A"/>
    <w:rsid w:val="009D3ED3"/>
    <w:rsid w:val="009D50D5"/>
    <w:rsid w:val="009D51F0"/>
    <w:rsid w:val="009D5301"/>
    <w:rsid w:val="009D5B2B"/>
    <w:rsid w:val="009E18A9"/>
    <w:rsid w:val="009E2943"/>
    <w:rsid w:val="009E474B"/>
    <w:rsid w:val="009E5460"/>
    <w:rsid w:val="009E70BD"/>
    <w:rsid w:val="009E7970"/>
    <w:rsid w:val="009F1E96"/>
    <w:rsid w:val="009F233B"/>
    <w:rsid w:val="009F2E0D"/>
    <w:rsid w:val="009F3289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6A4E"/>
    <w:rsid w:val="00A10A5E"/>
    <w:rsid w:val="00A11828"/>
    <w:rsid w:val="00A1241A"/>
    <w:rsid w:val="00A13E50"/>
    <w:rsid w:val="00A1579C"/>
    <w:rsid w:val="00A20734"/>
    <w:rsid w:val="00A208E8"/>
    <w:rsid w:val="00A215AE"/>
    <w:rsid w:val="00A221EF"/>
    <w:rsid w:val="00A22A7C"/>
    <w:rsid w:val="00A2477A"/>
    <w:rsid w:val="00A25298"/>
    <w:rsid w:val="00A27203"/>
    <w:rsid w:val="00A303EB"/>
    <w:rsid w:val="00A3087E"/>
    <w:rsid w:val="00A30977"/>
    <w:rsid w:val="00A3113B"/>
    <w:rsid w:val="00A31E87"/>
    <w:rsid w:val="00A32A6D"/>
    <w:rsid w:val="00A346E7"/>
    <w:rsid w:val="00A35ABE"/>
    <w:rsid w:val="00A36A78"/>
    <w:rsid w:val="00A37FF4"/>
    <w:rsid w:val="00A40BAC"/>
    <w:rsid w:val="00A4133D"/>
    <w:rsid w:val="00A501FF"/>
    <w:rsid w:val="00A50593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41E"/>
    <w:rsid w:val="00A77BB4"/>
    <w:rsid w:val="00A8075C"/>
    <w:rsid w:val="00A8452F"/>
    <w:rsid w:val="00A86855"/>
    <w:rsid w:val="00A87061"/>
    <w:rsid w:val="00A90612"/>
    <w:rsid w:val="00A90F72"/>
    <w:rsid w:val="00A91B79"/>
    <w:rsid w:val="00A93000"/>
    <w:rsid w:val="00A937CA"/>
    <w:rsid w:val="00A95075"/>
    <w:rsid w:val="00A9625B"/>
    <w:rsid w:val="00A967F2"/>
    <w:rsid w:val="00A97E27"/>
    <w:rsid w:val="00AA0527"/>
    <w:rsid w:val="00AA1FFE"/>
    <w:rsid w:val="00AA2CDA"/>
    <w:rsid w:val="00AA6A26"/>
    <w:rsid w:val="00AA6FEE"/>
    <w:rsid w:val="00AA7EBB"/>
    <w:rsid w:val="00AB0945"/>
    <w:rsid w:val="00AB4C39"/>
    <w:rsid w:val="00AB4E84"/>
    <w:rsid w:val="00AB505E"/>
    <w:rsid w:val="00AB7195"/>
    <w:rsid w:val="00AC3825"/>
    <w:rsid w:val="00AC53F7"/>
    <w:rsid w:val="00AC6A5A"/>
    <w:rsid w:val="00AC74F3"/>
    <w:rsid w:val="00AC7F6B"/>
    <w:rsid w:val="00AD3584"/>
    <w:rsid w:val="00AD3598"/>
    <w:rsid w:val="00AD4DE9"/>
    <w:rsid w:val="00AD52A0"/>
    <w:rsid w:val="00AE1B50"/>
    <w:rsid w:val="00AE2CE9"/>
    <w:rsid w:val="00AE3899"/>
    <w:rsid w:val="00AE498C"/>
    <w:rsid w:val="00AE5E73"/>
    <w:rsid w:val="00AE7BDC"/>
    <w:rsid w:val="00AF5C3C"/>
    <w:rsid w:val="00AF71B7"/>
    <w:rsid w:val="00B010B8"/>
    <w:rsid w:val="00B01DC4"/>
    <w:rsid w:val="00B024AB"/>
    <w:rsid w:val="00B02A68"/>
    <w:rsid w:val="00B04952"/>
    <w:rsid w:val="00B07190"/>
    <w:rsid w:val="00B11B37"/>
    <w:rsid w:val="00B11E27"/>
    <w:rsid w:val="00B12311"/>
    <w:rsid w:val="00B12815"/>
    <w:rsid w:val="00B12AEA"/>
    <w:rsid w:val="00B13500"/>
    <w:rsid w:val="00B136AC"/>
    <w:rsid w:val="00B14201"/>
    <w:rsid w:val="00B152F1"/>
    <w:rsid w:val="00B1601B"/>
    <w:rsid w:val="00B17562"/>
    <w:rsid w:val="00B24C00"/>
    <w:rsid w:val="00B26265"/>
    <w:rsid w:val="00B31336"/>
    <w:rsid w:val="00B3141F"/>
    <w:rsid w:val="00B4032E"/>
    <w:rsid w:val="00B405D8"/>
    <w:rsid w:val="00B4184D"/>
    <w:rsid w:val="00B42BD5"/>
    <w:rsid w:val="00B43052"/>
    <w:rsid w:val="00B43D0E"/>
    <w:rsid w:val="00B45886"/>
    <w:rsid w:val="00B51EB6"/>
    <w:rsid w:val="00B551DC"/>
    <w:rsid w:val="00B55DE6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9E6"/>
    <w:rsid w:val="00B87BD8"/>
    <w:rsid w:val="00B92097"/>
    <w:rsid w:val="00B946A9"/>
    <w:rsid w:val="00B97488"/>
    <w:rsid w:val="00B97AC4"/>
    <w:rsid w:val="00BA0DE5"/>
    <w:rsid w:val="00BA7DCD"/>
    <w:rsid w:val="00BB139B"/>
    <w:rsid w:val="00BB18EE"/>
    <w:rsid w:val="00BB2541"/>
    <w:rsid w:val="00BB2F1B"/>
    <w:rsid w:val="00BB323E"/>
    <w:rsid w:val="00BB5FDB"/>
    <w:rsid w:val="00BB694B"/>
    <w:rsid w:val="00BB6EA4"/>
    <w:rsid w:val="00BB71BC"/>
    <w:rsid w:val="00BC0E6E"/>
    <w:rsid w:val="00BC5221"/>
    <w:rsid w:val="00BC557F"/>
    <w:rsid w:val="00BC5631"/>
    <w:rsid w:val="00BC63A8"/>
    <w:rsid w:val="00BC6724"/>
    <w:rsid w:val="00BC7B5B"/>
    <w:rsid w:val="00BD05FB"/>
    <w:rsid w:val="00BD1C51"/>
    <w:rsid w:val="00BD634D"/>
    <w:rsid w:val="00BD705D"/>
    <w:rsid w:val="00BE0260"/>
    <w:rsid w:val="00BE3234"/>
    <w:rsid w:val="00BE57FF"/>
    <w:rsid w:val="00BF028A"/>
    <w:rsid w:val="00BF20ED"/>
    <w:rsid w:val="00BF3190"/>
    <w:rsid w:val="00BF612E"/>
    <w:rsid w:val="00BF6AA4"/>
    <w:rsid w:val="00C01892"/>
    <w:rsid w:val="00C036E8"/>
    <w:rsid w:val="00C05A80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4AC9"/>
    <w:rsid w:val="00C25783"/>
    <w:rsid w:val="00C25DF4"/>
    <w:rsid w:val="00C33C85"/>
    <w:rsid w:val="00C3560E"/>
    <w:rsid w:val="00C409DF"/>
    <w:rsid w:val="00C456AB"/>
    <w:rsid w:val="00C457BA"/>
    <w:rsid w:val="00C45963"/>
    <w:rsid w:val="00C46838"/>
    <w:rsid w:val="00C50159"/>
    <w:rsid w:val="00C52D31"/>
    <w:rsid w:val="00C53688"/>
    <w:rsid w:val="00C55A2E"/>
    <w:rsid w:val="00C5629C"/>
    <w:rsid w:val="00C60B12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89B"/>
    <w:rsid w:val="00C81B55"/>
    <w:rsid w:val="00C81DA1"/>
    <w:rsid w:val="00C87569"/>
    <w:rsid w:val="00C876E5"/>
    <w:rsid w:val="00C87D01"/>
    <w:rsid w:val="00C900FB"/>
    <w:rsid w:val="00C91068"/>
    <w:rsid w:val="00C9178E"/>
    <w:rsid w:val="00C94BA4"/>
    <w:rsid w:val="00C95010"/>
    <w:rsid w:val="00C9764E"/>
    <w:rsid w:val="00CA1F26"/>
    <w:rsid w:val="00CA48E5"/>
    <w:rsid w:val="00CA4F63"/>
    <w:rsid w:val="00CA5205"/>
    <w:rsid w:val="00CA7986"/>
    <w:rsid w:val="00CA7A88"/>
    <w:rsid w:val="00CB0D3C"/>
    <w:rsid w:val="00CB6E9A"/>
    <w:rsid w:val="00CB7033"/>
    <w:rsid w:val="00CB7BA3"/>
    <w:rsid w:val="00CC1E26"/>
    <w:rsid w:val="00CC4C73"/>
    <w:rsid w:val="00CC7A36"/>
    <w:rsid w:val="00CD3354"/>
    <w:rsid w:val="00CD693A"/>
    <w:rsid w:val="00CD7C0C"/>
    <w:rsid w:val="00CD7F57"/>
    <w:rsid w:val="00CE1461"/>
    <w:rsid w:val="00CE6EB5"/>
    <w:rsid w:val="00CF4176"/>
    <w:rsid w:val="00CF6699"/>
    <w:rsid w:val="00D00975"/>
    <w:rsid w:val="00D01410"/>
    <w:rsid w:val="00D0214B"/>
    <w:rsid w:val="00D02549"/>
    <w:rsid w:val="00D02878"/>
    <w:rsid w:val="00D02B18"/>
    <w:rsid w:val="00D02FB5"/>
    <w:rsid w:val="00D03236"/>
    <w:rsid w:val="00D03613"/>
    <w:rsid w:val="00D03663"/>
    <w:rsid w:val="00D05A6D"/>
    <w:rsid w:val="00D06E82"/>
    <w:rsid w:val="00D10B69"/>
    <w:rsid w:val="00D11B04"/>
    <w:rsid w:val="00D125AC"/>
    <w:rsid w:val="00D1373B"/>
    <w:rsid w:val="00D16834"/>
    <w:rsid w:val="00D200EB"/>
    <w:rsid w:val="00D22684"/>
    <w:rsid w:val="00D22D53"/>
    <w:rsid w:val="00D24F33"/>
    <w:rsid w:val="00D250F4"/>
    <w:rsid w:val="00D3021A"/>
    <w:rsid w:val="00D319A1"/>
    <w:rsid w:val="00D33EC1"/>
    <w:rsid w:val="00D362F5"/>
    <w:rsid w:val="00D40115"/>
    <w:rsid w:val="00D40EDA"/>
    <w:rsid w:val="00D414C7"/>
    <w:rsid w:val="00D42FE7"/>
    <w:rsid w:val="00D4319A"/>
    <w:rsid w:val="00D446D4"/>
    <w:rsid w:val="00D44A37"/>
    <w:rsid w:val="00D533B7"/>
    <w:rsid w:val="00D541DC"/>
    <w:rsid w:val="00D57379"/>
    <w:rsid w:val="00D61273"/>
    <w:rsid w:val="00D61ED8"/>
    <w:rsid w:val="00D65857"/>
    <w:rsid w:val="00D65CE5"/>
    <w:rsid w:val="00D67BCA"/>
    <w:rsid w:val="00D67FFB"/>
    <w:rsid w:val="00D70BD4"/>
    <w:rsid w:val="00D7144D"/>
    <w:rsid w:val="00D71A29"/>
    <w:rsid w:val="00D728D9"/>
    <w:rsid w:val="00D7328A"/>
    <w:rsid w:val="00D73CA5"/>
    <w:rsid w:val="00D73DDF"/>
    <w:rsid w:val="00D75CFA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B4"/>
    <w:rsid w:val="00DD67B1"/>
    <w:rsid w:val="00DD6FFB"/>
    <w:rsid w:val="00DE1980"/>
    <w:rsid w:val="00DE1D88"/>
    <w:rsid w:val="00DE472E"/>
    <w:rsid w:val="00DE5A24"/>
    <w:rsid w:val="00DF0350"/>
    <w:rsid w:val="00DF3243"/>
    <w:rsid w:val="00DF333D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69A"/>
    <w:rsid w:val="00E15A59"/>
    <w:rsid w:val="00E17D34"/>
    <w:rsid w:val="00E20A19"/>
    <w:rsid w:val="00E23859"/>
    <w:rsid w:val="00E26D27"/>
    <w:rsid w:val="00E2777B"/>
    <w:rsid w:val="00E304A8"/>
    <w:rsid w:val="00E30C5E"/>
    <w:rsid w:val="00E359F9"/>
    <w:rsid w:val="00E3714F"/>
    <w:rsid w:val="00E404E5"/>
    <w:rsid w:val="00E40B32"/>
    <w:rsid w:val="00E42A3B"/>
    <w:rsid w:val="00E432B9"/>
    <w:rsid w:val="00E44D77"/>
    <w:rsid w:val="00E45036"/>
    <w:rsid w:val="00E45C32"/>
    <w:rsid w:val="00E5057D"/>
    <w:rsid w:val="00E508A1"/>
    <w:rsid w:val="00E52AF7"/>
    <w:rsid w:val="00E60F8D"/>
    <w:rsid w:val="00E63075"/>
    <w:rsid w:val="00E6313F"/>
    <w:rsid w:val="00E70CC7"/>
    <w:rsid w:val="00E71B41"/>
    <w:rsid w:val="00E73F16"/>
    <w:rsid w:val="00E8200D"/>
    <w:rsid w:val="00E84C0F"/>
    <w:rsid w:val="00E852F4"/>
    <w:rsid w:val="00E85E18"/>
    <w:rsid w:val="00E86BB7"/>
    <w:rsid w:val="00E872A5"/>
    <w:rsid w:val="00E9222E"/>
    <w:rsid w:val="00E92BDB"/>
    <w:rsid w:val="00E93A12"/>
    <w:rsid w:val="00E95C74"/>
    <w:rsid w:val="00E961A0"/>
    <w:rsid w:val="00EA00A8"/>
    <w:rsid w:val="00EA1B45"/>
    <w:rsid w:val="00EA301A"/>
    <w:rsid w:val="00EA39E4"/>
    <w:rsid w:val="00EA52D0"/>
    <w:rsid w:val="00EB03D9"/>
    <w:rsid w:val="00EB29F0"/>
    <w:rsid w:val="00EB3223"/>
    <w:rsid w:val="00EB415F"/>
    <w:rsid w:val="00EB548A"/>
    <w:rsid w:val="00EB744B"/>
    <w:rsid w:val="00EB787F"/>
    <w:rsid w:val="00EB7E9B"/>
    <w:rsid w:val="00EC5D3B"/>
    <w:rsid w:val="00EC6A0D"/>
    <w:rsid w:val="00EC76B9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6A8E"/>
    <w:rsid w:val="00EE6E8A"/>
    <w:rsid w:val="00EF0964"/>
    <w:rsid w:val="00EF1220"/>
    <w:rsid w:val="00EF192F"/>
    <w:rsid w:val="00EF270A"/>
    <w:rsid w:val="00EF27AA"/>
    <w:rsid w:val="00EF27B8"/>
    <w:rsid w:val="00EF3756"/>
    <w:rsid w:val="00EF3845"/>
    <w:rsid w:val="00EF3F91"/>
    <w:rsid w:val="00EF4B80"/>
    <w:rsid w:val="00EF5A9C"/>
    <w:rsid w:val="00EF6AE5"/>
    <w:rsid w:val="00F0098E"/>
    <w:rsid w:val="00F00AB0"/>
    <w:rsid w:val="00F03B68"/>
    <w:rsid w:val="00F07A24"/>
    <w:rsid w:val="00F07DCC"/>
    <w:rsid w:val="00F10010"/>
    <w:rsid w:val="00F128C1"/>
    <w:rsid w:val="00F135C1"/>
    <w:rsid w:val="00F1795B"/>
    <w:rsid w:val="00F2059C"/>
    <w:rsid w:val="00F244EA"/>
    <w:rsid w:val="00F25C59"/>
    <w:rsid w:val="00F25DA3"/>
    <w:rsid w:val="00F27882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77963"/>
    <w:rsid w:val="00F8101C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231"/>
    <w:rsid w:val="00F96C22"/>
    <w:rsid w:val="00F97B5B"/>
    <w:rsid w:val="00FA0DE4"/>
    <w:rsid w:val="00FA156C"/>
    <w:rsid w:val="00FA3A39"/>
    <w:rsid w:val="00FA3B15"/>
    <w:rsid w:val="00FA4F69"/>
    <w:rsid w:val="00FA5FA8"/>
    <w:rsid w:val="00FA624B"/>
    <w:rsid w:val="00FA6D11"/>
    <w:rsid w:val="00FA7364"/>
    <w:rsid w:val="00FB3FB7"/>
    <w:rsid w:val="00FB4717"/>
    <w:rsid w:val="00FB4903"/>
    <w:rsid w:val="00FB4A8D"/>
    <w:rsid w:val="00FB7719"/>
    <w:rsid w:val="00FB7AEF"/>
    <w:rsid w:val="00FC32A7"/>
    <w:rsid w:val="00FC3D26"/>
    <w:rsid w:val="00FC77BE"/>
    <w:rsid w:val="00FC7F37"/>
    <w:rsid w:val="00FD1036"/>
    <w:rsid w:val="00FD3DC9"/>
    <w:rsid w:val="00FE2964"/>
    <w:rsid w:val="00FE2CE8"/>
    <w:rsid w:val="00FE35CE"/>
    <w:rsid w:val="00FE7A72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8859B"/>
  <w15:docId w15:val="{413600FF-0EBE-4BA6-9822-D2355BD1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basedOn w:val="a1"/>
    <w:uiPriority w:val="22"/>
    <w:qFormat/>
    <w:rsid w:val="00740B45"/>
    <w:rPr>
      <w:b/>
      <w:bCs/>
    </w:rPr>
  </w:style>
  <w:style w:type="character" w:styleId="af1">
    <w:name w:val="Hyperlink"/>
    <w:basedOn w:val="a1"/>
    <w:uiPriority w:val="99"/>
    <w:unhideWhenUsed/>
    <w:rsid w:val="002A08F4"/>
    <w:rPr>
      <w:strike w:val="0"/>
      <w:dstrike w:val="0"/>
      <w:color w:val="4B4D82"/>
      <w:sz w:val="20"/>
      <w:szCs w:val="20"/>
      <w:u w:val="none"/>
      <w:effect w:val="none"/>
    </w:rPr>
  </w:style>
  <w:style w:type="paragraph" w:customStyle="1" w:styleId="Default">
    <w:name w:val="Default"/>
    <w:rsid w:val="00E277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Balloon Text"/>
    <w:basedOn w:val="a0"/>
    <w:link w:val="af3"/>
    <w:semiHidden/>
    <w:unhideWhenUsed/>
    <w:rsid w:val="00F278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F27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00A1-D305-4A22-9222-B85B840421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FC46A41-895A-4930-B9A7-7F8616526B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9E250E-75C3-4E5A-8E53-201BA876E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D2BF73-1C29-40C9-B2C3-A7956C2B5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Скосарев Алексей Евгеньевич</cp:lastModifiedBy>
  <cp:revision>13</cp:revision>
  <cp:lastPrinted>2022-09-20T11:47:00Z</cp:lastPrinted>
  <dcterms:created xsi:type="dcterms:W3CDTF">2016-05-04T08:32:00Z</dcterms:created>
  <dcterms:modified xsi:type="dcterms:W3CDTF">2022-09-20T11:48:00Z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