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624CCE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871540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</w:t>
                  </w:r>
                  <w:r w:rsidR="006B48F5">
                    <w:rPr>
                      <w:sz w:val="26"/>
                      <w:szCs w:val="26"/>
                    </w:rPr>
                    <w:t xml:space="preserve">Первый заместитель директора – главный инженер 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  <w:r w:rsidR="00F01D85">
                    <w:rPr>
                      <w:sz w:val="26"/>
                      <w:szCs w:val="26"/>
                    </w:rPr>
                    <w:t>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F822ED" w:rsidRDefault="00871540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</w:t>
                  </w:r>
                  <w:r w:rsidR="004F64A0">
                    <w:rPr>
                      <w:sz w:val="26"/>
                      <w:szCs w:val="26"/>
                    </w:rPr>
                    <w:t xml:space="preserve"> </w:t>
                  </w:r>
                  <w:r w:rsidR="006B48F5">
                    <w:rPr>
                      <w:sz w:val="26"/>
                      <w:szCs w:val="26"/>
                    </w:rPr>
                    <w:t xml:space="preserve">И. В. Колубанов </w:t>
                  </w:r>
                </w:p>
                <w:p w:rsidR="00AB61F6" w:rsidRPr="00352603" w:rsidRDefault="00130DA7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1D19">
                    <w:rPr>
                      <w:sz w:val="26"/>
                      <w:szCs w:val="26"/>
                    </w:rPr>
                    <w:t>2</w:t>
                  </w:r>
                  <w:r w:rsidR="00985694">
                    <w:rPr>
                      <w:sz w:val="26"/>
                      <w:szCs w:val="26"/>
                    </w:rPr>
                    <w:t>0</w:t>
                  </w:r>
                  <w:r>
                    <w:rPr>
                      <w:sz w:val="26"/>
                      <w:szCs w:val="26"/>
                    </w:rPr>
                    <w:t xml:space="preserve">»   </w:t>
                  </w:r>
                  <w:r w:rsidR="00985694">
                    <w:rPr>
                      <w:sz w:val="26"/>
                      <w:szCs w:val="26"/>
                      <w:u w:val="single"/>
                    </w:rPr>
                    <w:t>августа</w:t>
                  </w:r>
                  <w:r w:rsidR="00871540">
                    <w:rPr>
                      <w:sz w:val="26"/>
                      <w:szCs w:val="26"/>
                    </w:rPr>
                    <w:t xml:space="preserve">  201</w:t>
                  </w:r>
                  <w:r w:rsidR="006B48F5">
                    <w:rPr>
                      <w:sz w:val="26"/>
                      <w:szCs w:val="26"/>
                    </w:rPr>
                    <w:t>8</w:t>
                  </w:r>
                  <w:r w:rsidR="00AB61F6"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F01D85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ins w:id="0" w:author="Крапивченков Александр Анатольевич" w:date="2017-01-13T09:42:00Z"/>
          <w:sz w:val="26"/>
          <w:szCs w:val="26"/>
        </w:rPr>
      </w:pPr>
    </w:p>
    <w:p w:rsidR="00633DD6" w:rsidRDefault="00633DD6" w:rsidP="006856BF">
      <w:pPr>
        <w:ind w:left="10348"/>
        <w:rPr>
          <w:ins w:id="1" w:author="Крапивченков Александр Анатольевич" w:date="2017-01-13T09:42:00Z"/>
          <w:sz w:val="26"/>
          <w:szCs w:val="26"/>
        </w:rPr>
      </w:pPr>
    </w:p>
    <w:p w:rsidR="00633DD6" w:rsidRDefault="00633DD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авто</w:t>
      </w:r>
      <w:r w:rsidR="00F822ED">
        <w:t xml:space="preserve">тракторной техники </w:t>
      </w:r>
      <w:r w:rsidR="00D90E73" w:rsidRPr="008A10C2">
        <w:t>отечественного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D90E73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 xml:space="preserve">тракторной техники 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F01D85">
        <w:rPr>
          <w:bCs/>
          <w:sz w:val="24"/>
          <w:szCs w:val="24"/>
        </w:rPr>
        <w:t>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</w:t>
      </w:r>
      <w:r w:rsidR="00753E1C">
        <w:rPr>
          <w:bCs/>
          <w:sz w:val="24"/>
          <w:szCs w:val="24"/>
        </w:rPr>
        <w:t xml:space="preserve"> правилами дорожного движения</w:t>
      </w:r>
      <w:r w:rsidR="00753E1C" w:rsidRPr="008A10C2">
        <w:rPr>
          <w:bCs/>
          <w:sz w:val="24"/>
          <w:szCs w:val="24"/>
        </w:rPr>
        <w:t>. Участники конкурса</w:t>
      </w:r>
      <w:r w:rsidR="007608B1" w:rsidRPr="008A10C2">
        <w:rPr>
          <w:bCs/>
          <w:sz w:val="24"/>
          <w:szCs w:val="24"/>
        </w:rPr>
        <w:t>,</w:t>
      </w:r>
      <w:r w:rsidR="007608B1">
        <w:rPr>
          <w:bCs/>
          <w:sz w:val="24"/>
          <w:szCs w:val="24"/>
        </w:rPr>
        <w:t xml:space="preserve"> у</w:t>
      </w:r>
      <w:r w:rsidR="007608B1" w:rsidRPr="00F02961">
        <w:rPr>
          <w:bCs/>
          <w:sz w:val="24"/>
          <w:szCs w:val="24"/>
        </w:rPr>
        <w:t xml:space="preserve">частвующие в конкурсе должны иметь </w:t>
      </w:r>
      <w:r w:rsidR="007608B1">
        <w:rPr>
          <w:bCs/>
          <w:sz w:val="24"/>
          <w:szCs w:val="24"/>
        </w:rPr>
        <w:t>производственные базы на территории г. Орла,</w:t>
      </w:r>
      <w:r>
        <w:rPr>
          <w:bCs/>
          <w:sz w:val="24"/>
          <w:szCs w:val="24"/>
        </w:rPr>
        <w:t xml:space="preserve"> </w:t>
      </w:r>
      <w:r w:rsidR="00D920D1">
        <w:rPr>
          <w:bCs/>
          <w:sz w:val="24"/>
          <w:szCs w:val="24"/>
        </w:rPr>
        <w:t xml:space="preserve">сертификат </w:t>
      </w:r>
      <w:r w:rsidR="000E4373">
        <w:rPr>
          <w:bCs/>
          <w:sz w:val="24"/>
          <w:szCs w:val="24"/>
        </w:rPr>
        <w:t xml:space="preserve">соответствия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E6052F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 xml:space="preserve">разрешение на торговлю запасными частями, квалифицированный персонал с опытом работы, производственное </w:t>
      </w:r>
      <w:proofErr w:type="gramStart"/>
      <w:r w:rsidRPr="00F02961">
        <w:rPr>
          <w:bCs/>
          <w:sz w:val="24"/>
          <w:szCs w:val="24"/>
        </w:rPr>
        <w:t>помещение</w:t>
      </w:r>
      <w:proofErr w:type="gramEnd"/>
      <w:r w:rsidR="005E3DAA">
        <w:rPr>
          <w:bCs/>
          <w:sz w:val="24"/>
          <w:szCs w:val="24"/>
        </w:rPr>
        <w:t xml:space="preserve"> имеющее не менее семи</w:t>
      </w:r>
      <w:r w:rsidR="00B73E0A">
        <w:rPr>
          <w:bCs/>
          <w:sz w:val="24"/>
          <w:szCs w:val="24"/>
        </w:rPr>
        <w:t xml:space="preserve"> постов</w:t>
      </w:r>
      <w:r w:rsidR="005E3DAA">
        <w:rPr>
          <w:bCs/>
          <w:sz w:val="24"/>
          <w:szCs w:val="24"/>
        </w:rPr>
        <w:t xml:space="preserve"> с возможностью проведения</w:t>
      </w:r>
      <w:r w:rsidR="00B73E0A">
        <w:rPr>
          <w:bCs/>
          <w:sz w:val="24"/>
          <w:szCs w:val="24"/>
        </w:rPr>
        <w:t xml:space="preserve"> технического обслуживания</w:t>
      </w:r>
      <w:r w:rsidR="003348CE">
        <w:rPr>
          <w:bCs/>
          <w:sz w:val="24"/>
          <w:szCs w:val="24"/>
        </w:rPr>
        <w:t xml:space="preserve"> </w:t>
      </w:r>
      <w:r w:rsidR="00264E43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>тракторной техники</w:t>
      </w:r>
      <w:r w:rsidR="00264E43">
        <w:rPr>
          <w:bCs/>
          <w:sz w:val="24"/>
          <w:szCs w:val="24"/>
        </w:rPr>
        <w:t xml:space="preserve"> филиала </w:t>
      </w:r>
      <w:r w:rsidR="00EA5EA1">
        <w:rPr>
          <w:bCs/>
          <w:sz w:val="24"/>
          <w:szCs w:val="24"/>
        </w:rPr>
        <w:t>на семи постах одновременно</w:t>
      </w:r>
      <w:r w:rsidR="00041CF7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5E3DAA">
        <w:rPr>
          <w:bCs/>
          <w:sz w:val="24"/>
          <w:szCs w:val="24"/>
        </w:rPr>
        <w:t xml:space="preserve">ителями СМиТ филиала </w:t>
      </w:r>
      <w:r w:rsidR="00F01D85">
        <w:rPr>
          <w:bCs/>
          <w:sz w:val="24"/>
          <w:szCs w:val="24"/>
        </w:rPr>
        <w:t>П</w:t>
      </w:r>
      <w:r w:rsidR="005E3DAA">
        <w:rPr>
          <w:bCs/>
          <w:sz w:val="24"/>
          <w:szCs w:val="24"/>
        </w:rPr>
        <w:t>АО «МРСК Ц</w:t>
      </w:r>
      <w:r w:rsidR="003348CE">
        <w:rPr>
          <w:bCs/>
          <w:sz w:val="24"/>
          <w:szCs w:val="24"/>
        </w:rPr>
        <w:t>ентра»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-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«Орелэнерго» в помещении ожидания</w:t>
      </w:r>
      <w:r w:rsidRPr="00F02961">
        <w:rPr>
          <w:bCs/>
          <w:sz w:val="24"/>
          <w:szCs w:val="24"/>
        </w:rPr>
        <w:t>,</w:t>
      </w:r>
      <w:r w:rsidR="00B73E0A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>
        <w:rPr>
          <w:bCs/>
          <w:sz w:val="24"/>
          <w:szCs w:val="24"/>
        </w:rPr>
        <w:t xml:space="preserve"> с применением </w:t>
      </w:r>
      <w:r w:rsidR="003348CE">
        <w:rPr>
          <w:bCs/>
          <w:sz w:val="24"/>
          <w:szCs w:val="24"/>
        </w:rPr>
        <w:t>видеокамер</w:t>
      </w:r>
      <w:r w:rsidR="00B73E0A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>
        <w:rPr>
          <w:bCs/>
          <w:sz w:val="24"/>
          <w:szCs w:val="24"/>
        </w:rPr>
        <w:t>ад запасных частей для  авто</w:t>
      </w:r>
      <w:r w:rsidR="002336E7">
        <w:rPr>
          <w:bCs/>
          <w:sz w:val="24"/>
          <w:szCs w:val="24"/>
        </w:rPr>
        <w:t>тракторной техники</w:t>
      </w:r>
      <w:r w:rsidR="00644259">
        <w:rPr>
          <w:bCs/>
          <w:sz w:val="24"/>
          <w:szCs w:val="24"/>
        </w:rPr>
        <w:t xml:space="preserve"> отечественного производства.</w:t>
      </w:r>
    </w:p>
    <w:p w:rsidR="00AB61F6" w:rsidRPr="00041519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01D85">
        <w:rPr>
          <w:bCs/>
          <w:sz w:val="24"/>
          <w:szCs w:val="24"/>
        </w:rPr>
        <w:t>Предмет конкурса:</w:t>
      </w:r>
      <w:r w:rsidR="00041519" w:rsidRPr="00F01D85">
        <w:rPr>
          <w:bCs/>
          <w:sz w:val="24"/>
          <w:szCs w:val="24"/>
        </w:rPr>
        <w:t xml:space="preserve"> </w:t>
      </w:r>
      <w:r w:rsidR="00F01D85" w:rsidRPr="00F01D85">
        <w:rPr>
          <w:bCs/>
          <w:sz w:val="24"/>
          <w:szCs w:val="24"/>
        </w:rPr>
        <w:t>Техническое обслуживание авт</w:t>
      </w:r>
      <w:r w:rsidR="002336E7">
        <w:rPr>
          <w:bCs/>
          <w:sz w:val="24"/>
          <w:szCs w:val="24"/>
        </w:rPr>
        <w:t>отракторной техники</w:t>
      </w:r>
      <w:r w:rsidR="00F01D85" w:rsidRPr="00F01D85">
        <w:rPr>
          <w:bCs/>
          <w:sz w:val="24"/>
          <w:szCs w:val="24"/>
        </w:rPr>
        <w:t xml:space="preserve"> отечественного производства находящихся на балансе филиала </w:t>
      </w:r>
      <w:r w:rsidR="00F01D85">
        <w:rPr>
          <w:bCs/>
          <w:sz w:val="24"/>
          <w:szCs w:val="24"/>
        </w:rPr>
        <w:t>П</w:t>
      </w:r>
      <w:r w:rsidR="00F01D85" w:rsidRPr="00F01D85">
        <w:rPr>
          <w:bCs/>
          <w:sz w:val="24"/>
          <w:szCs w:val="24"/>
        </w:rPr>
        <w:t>АО «МРСК Центра» - «Орелэнерго»  следующих марок: КАМАЗ, ГАЗ, ЗИЛ, ВАЗ, МАЗ, УРАЛ, КРАЗ</w:t>
      </w:r>
      <w:r w:rsidR="00F822ED">
        <w:rPr>
          <w:bCs/>
          <w:sz w:val="24"/>
          <w:szCs w:val="24"/>
        </w:rPr>
        <w:t xml:space="preserve">, Т-150, МТЗ-80(82), ДТ-75, Амкодор-333, </w:t>
      </w:r>
      <w:r w:rsidR="00F822ED">
        <w:rPr>
          <w:bCs/>
          <w:sz w:val="24"/>
          <w:szCs w:val="24"/>
          <w:lang w:val="en-US"/>
        </w:rPr>
        <w:t>Tarsus</w:t>
      </w:r>
      <w:r w:rsidR="002336E7">
        <w:rPr>
          <w:bCs/>
          <w:sz w:val="24"/>
          <w:szCs w:val="24"/>
        </w:rPr>
        <w:t>.</w:t>
      </w:r>
      <w:r w:rsidR="00F01D85" w:rsidRPr="00F01D85">
        <w:rPr>
          <w:bCs/>
          <w:sz w:val="24"/>
          <w:szCs w:val="24"/>
        </w:rPr>
        <w:t xml:space="preserve"> 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>ому обслуживанию ав</w:t>
      </w:r>
      <w:r w:rsidR="00D90E73">
        <w:rPr>
          <w:bCs/>
          <w:sz w:val="24"/>
          <w:szCs w:val="24"/>
        </w:rPr>
        <w:t>то</w:t>
      </w:r>
      <w:r w:rsidR="002336E7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 xml:space="preserve">, принадлежащих филиалу  </w:t>
      </w:r>
      <w:r w:rsidR="004F64A0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>»</w:t>
      </w:r>
      <w:r w:rsidR="008217C0">
        <w:rPr>
          <w:sz w:val="24"/>
          <w:szCs w:val="24"/>
        </w:rPr>
        <w:t>.</w:t>
      </w:r>
    </w:p>
    <w:p w:rsidR="00AB61F6" w:rsidRPr="00E623AB" w:rsidRDefault="007A0CAD" w:rsidP="00E623AB">
      <w:pPr>
        <w:pStyle w:val="a3"/>
        <w:numPr>
          <w:ilvl w:val="0"/>
          <w:numId w:val="1"/>
        </w:numPr>
        <w:rPr>
          <w:sz w:val="24"/>
          <w:szCs w:val="24"/>
        </w:rPr>
      </w:pPr>
      <w:r w:rsidRPr="00E623AB">
        <w:rPr>
          <w:sz w:val="24"/>
          <w:szCs w:val="24"/>
        </w:rPr>
        <w:t xml:space="preserve">Основные виды технического обслуживания </w:t>
      </w:r>
      <w:r w:rsidR="00AB61F6" w:rsidRPr="00E623AB">
        <w:rPr>
          <w:sz w:val="24"/>
          <w:szCs w:val="24"/>
        </w:rPr>
        <w:t xml:space="preserve"> авто</w:t>
      </w:r>
      <w:r w:rsidR="002336E7">
        <w:rPr>
          <w:sz w:val="24"/>
          <w:szCs w:val="24"/>
        </w:rPr>
        <w:t>тракторной техники</w:t>
      </w:r>
      <w:r w:rsidR="00D90E73" w:rsidRPr="00E623AB">
        <w:rPr>
          <w:sz w:val="24"/>
          <w:szCs w:val="24"/>
        </w:rPr>
        <w:t xml:space="preserve"> отечественного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двигателей и навесного оборудования ДВС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lastRenderedPageBreak/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Pr="00952E8C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>Техническое обслуживание 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 авто</w:t>
      </w:r>
      <w:r w:rsidR="002336E7">
        <w:rPr>
          <w:bCs/>
          <w:sz w:val="24"/>
          <w:szCs w:val="24"/>
        </w:rPr>
        <w:t>тракторной</w:t>
      </w:r>
      <w:r w:rsidR="00D90E73" w:rsidRPr="008A10C2">
        <w:rPr>
          <w:bCs/>
          <w:sz w:val="24"/>
          <w:szCs w:val="24"/>
        </w:rPr>
        <w:t xml:space="preserve"> </w:t>
      </w:r>
      <w:r w:rsidR="002336E7">
        <w:rPr>
          <w:bCs/>
          <w:sz w:val="24"/>
          <w:szCs w:val="24"/>
        </w:rPr>
        <w:t xml:space="preserve">техники </w:t>
      </w:r>
      <w:r w:rsidR="00D90E73" w:rsidRPr="008A10C2">
        <w:rPr>
          <w:bCs/>
          <w:sz w:val="24"/>
          <w:szCs w:val="24"/>
        </w:rPr>
        <w:t>отечественного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AB61F6" w:rsidRPr="008A10C2">
        <w:rPr>
          <w:bCs/>
          <w:sz w:val="24"/>
          <w:szCs w:val="24"/>
        </w:rPr>
        <w:t xml:space="preserve"> производятся </w:t>
      </w:r>
      <w:r w:rsidR="004F64A0">
        <w:rPr>
          <w:bCs/>
          <w:sz w:val="24"/>
          <w:szCs w:val="24"/>
        </w:rPr>
        <w:t xml:space="preserve">с </w:t>
      </w:r>
      <w:r w:rsidR="00FE5DB4">
        <w:rPr>
          <w:bCs/>
          <w:sz w:val="24"/>
          <w:szCs w:val="24"/>
        </w:rPr>
        <w:t>01.01.2019г.</w:t>
      </w:r>
      <w:r w:rsidR="004F64A0">
        <w:rPr>
          <w:bCs/>
          <w:sz w:val="24"/>
          <w:szCs w:val="24"/>
        </w:rPr>
        <w:t xml:space="preserve"> до 31</w:t>
      </w:r>
      <w:r w:rsidR="00FE5DB4">
        <w:rPr>
          <w:bCs/>
          <w:sz w:val="24"/>
          <w:szCs w:val="24"/>
        </w:rPr>
        <w:t>.12.</w:t>
      </w:r>
      <w:r w:rsidR="004F64A0">
        <w:rPr>
          <w:bCs/>
          <w:sz w:val="24"/>
          <w:szCs w:val="24"/>
        </w:rPr>
        <w:t>201</w:t>
      </w:r>
      <w:r w:rsidR="00981D19">
        <w:rPr>
          <w:bCs/>
          <w:sz w:val="24"/>
          <w:szCs w:val="24"/>
        </w:rPr>
        <w:t>9</w:t>
      </w:r>
      <w:r w:rsidR="004F64A0">
        <w:rPr>
          <w:bCs/>
          <w:sz w:val="24"/>
          <w:szCs w:val="24"/>
        </w:rPr>
        <w:t>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</w:t>
      </w:r>
      <w:proofErr w:type="gramStart"/>
      <w:r w:rsidR="00AB61F6" w:rsidRPr="008A10C2">
        <w:rPr>
          <w:bCs/>
          <w:sz w:val="24"/>
          <w:szCs w:val="24"/>
        </w:rPr>
        <w:t>согласно заявок</w:t>
      </w:r>
      <w:proofErr w:type="gramEnd"/>
      <w:r w:rsidR="00AB61F6" w:rsidRPr="008A10C2">
        <w:rPr>
          <w:bCs/>
          <w:sz w:val="24"/>
          <w:szCs w:val="24"/>
        </w:rPr>
        <w:t xml:space="preserve">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AB61F6" w:rsidRPr="008A10C2">
        <w:rPr>
          <w:bCs/>
          <w:sz w:val="24"/>
          <w:szCs w:val="24"/>
        </w:rPr>
        <w:t xml:space="preserve">участков СМиТ филиала  </w:t>
      </w:r>
      <w:r w:rsidR="004F64A0">
        <w:rPr>
          <w:bCs/>
          <w:sz w:val="24"/>
          <w:szCs w:val="24"/>
        </w:rPr>
        <w:t>П</w:t>
      </w:r>
      <w:r w:rsidR="00AB61F6" w:rsidRPr="008A10C2">
        <w:rPr>
          <w:bCs/>
          <w:sz w:val="24"/>
          <w:szCs w:val="24"/>
        </w:rPr>
        <w:t>АО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 Сроки технического обслуживания</w:t>
      </w:r>
      <w:r w:rsidR="00AB61F6" w:rsidRPr="008A10C2">
        <w:rPr>
          <w:bCs/>
          <w:sz w:val="24"/>
          <w:szCs w:val="24"/>
        </w:rPr>
        <w:t xml:space="preserve"> 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15</w:t>
      </w:r>
      <w:r w:rsidR="00AB61F6" w:rsidRPr="008A10C2">
        <w:rPr>
          <w:bCs/>
          <w:sz w:val="24"/>
          <w:szCs w:val="24"/>
        </w:rPr>
        <w:t xml:space="preserve"> дней с момента принятия в ремонт.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753E1C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753E1C" w:rsidRPr="008A10C2">
        <w:rPr>
          <w:bCs/>
          <w:sz w:val="24"/>
          <w:szCs w:val="24"/>
        </w:rPr>
        <w:t>,</w:t>
      </w:r>
      <w:proofErr w:type="gramEnd"/>
      <w:r w:rsidR="00753E1C" w:rsidRPr="008A10C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долж</w:t>
      </w:r>
      <w:r w:rsidR="002A2B28" w:rsidRPr="008A10C2">
        <w:rPr>
          <w:sz w:val="24"/>
          <w:szCs w:val="24"/>
        </w:rPr>
        <w:t>н</w:t>
      </w:r>
      <w:r w:rsidRPr="008A10C2">
        <w:rPr>
          <w:sz w:val="24"/>
          <w:szCs w:val="24"/>
        </w:rPr>
        <w:t>о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633DD6" w:rsidRDefault="00633DD6" w:rsidP="00633DD6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633DD6">
        <w:rPr>
          <w:sz w:val="24"/>
          <w:szCs w:val="24"/>
        </w:rPr>
        <w:t>«Расчет трудозатрат должен производиться на основании “РД 03112178-1023-99. Том 1. Сборника норм времени на техническое обслуживание и ремонт легковых, грузовых автомобилей и автобусов”, Межотраслевых укрупненных норм времени на ремонт тракторов (гусеничных, колесных) с тяговым усилием от 0,6 ТС (6 КН) до 2 ТС (20 КН). В случае отсутствия в применяемых справочниках требуемой нормы времени могут применяться справочники трудоемкости работ заводов изготовителей</w:t>
      </w:r>
      <w:r>
        <w:rPr>
          <w:sz w:val="24"/>
          <w:szCs w:val="24"/>
        </w:rPr>
        <w:t>».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633DD6">
        <w:rPr>
          <w:sz w:val="24"/>
          <w:szCs w:val="24"/>
        </w:rPr>
        <w:t>Исполнитель</w:t>
      </w:r>
      <w:r w:rsidR="002A2B28" w:rsidRPr="00633DD6">
        <w:rPr>
          <w:sz w:val="24"/>
          <w:szCs w:val="24"/>
        </w:rPr>
        <w:t xml:space="preserve"> должны иметь</w:t>
      </w:r>
      <w:r w:rsidR="002A2B28" w:rsidRPr="008A10C2">
        <w:rPr>
          <w:sz w:val="24"/>
          <w:szCs w:val="24"/>
        </w:rPr>
        <w:t xml:space="preserve"> сертификат на выполняемые виды работ.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 xml:space="preserve">, </w:t>
      </w:r>
      <w:proofErr w:type="gramStart"/>
      <w:r w:rsidR="00261EC1" w:rsidRPr="008A10C2">
        <w:rPr>
          <w:sz w:val="24"/>
          <w:szCs w:val="24"/>
        </w:rPr>
        <w:t>согласно заявки</w:t>
      </w:r>
      <w:proofErr w:type="gramEnd"/>
      <w:r w:rsidR="00261EC1" w:rsidRPr="008A10C2">
        <w:rPr>
          <w:sz w:val="24"/>
          <w:szCs w:val="24"/>
        </w:rPr>
        <w:t xml:space="preserve">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</w:t>
      </w:r>
      <w:proofErr w:type="gramStart"/>
      <w:r w:rsidR="00261EC1" w:rsidRPr="008A10C2">
        <w:rPr>
          <w:sz w:val="24"/>
          <w:szCs w:val="24"/>
        </w:rPr>
        <w:t>я</w:t>
      </w:r>
      <w:r w:rsidR="002336E7">
        <w:rPr>
          <w:sz w:val="24"/>
          <w:szCs w:val="24"/>
        </w:rPr>
        <w:t>(</w:t>
      </w:r>
      <w:proofErr w:type="gramEnd"/>
      <w:r w:rsidR="002336E7">
        <w:rPr>
          <w:sz w:val="24"/>
          <w:szCs w:val="24"/>
        </w:rPr>
        <w:t>трактора)</w:t>
      </w:r>
      <w:r w:rsidR="00261EC1" w:rsidRPr="008A10C2">
        <w:rPr>
          <w:sz w:val="24"/>
          <w:szCs w:val="24"/>
        </w:rPr>
        <w:t xml:space="preserve">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</w:t>
      </w:r>
      <w:proofErr w:type="gramStart"/>
      <w:r w:rsidR="00261EC1" w:rsidRPr="008A10C2">
        <w:rPr>
          <w:sz w:val="24"/>
          <w:szCs w:val="24"/>
        </w:rPr>
        <w:t>заказ-наряда</w:t>
      </w:r>
      <w:proofErr w:type="gramEnd"/>
      <w:r w:rsidR="00261EC1" w:rsidRPr="008A10C2">
        <w:rPr>
          <w:sz w:val="24"/>
          <w:szCs w:val="24"/>
        </w:rPr>
        <w:t>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85609D" w:rsidRPr="008A10C2" w:rsidRDefault="006B48F5" w:rsidP="0085609D">
      <w:pPr>
        <w:ind w:left="1277"/>
        <w:jc w:val="both"/>
      </w:pPr>
      <w:r w:rsidRPr="0085609D">
        <w:t xml:space="preserve"> </w:t>
      </w:r>
    </w:p>
    <w:p w:rsidR="0085609D" w:rsidRPr="00B50319" w:rsidRDefault="0085609D" w:rsidP="0085609D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lastRenderedPageBreak/>
        <w:t xml:space="preserve">Обязательным приложением к </w:t>
      </w:r>
      <w:r>
        <w:rPr>
          <w:sz w:val="24"/>
          <w:szCs w:val="24"/>
        </w:rPr>
        <w:t>Заявке Исполнителя</w:t>
      </w:r>
      <w:r w:rsidRPr="008A10C2">
        <w:rPr>
          <w:sz w:val="24"/>
          <w:szCs w:val="24"/>
        </w:rPr>
        <w:t xml:space="preserve"> по техническому обслужи</w:t>
      </w:r>
      <w:r>
        <w:rPr>
          <w:sz w:val="24"/>
          <w:szCs w:val="24"/>
        </w:rPr>
        <w:t xml:space="preserve">ванию автомобилей отечественного </w:t>
      </w:r>
      <w:r w:rsidRPr="008A10C2">
        <w:rPr>
          <w:sz w:val="24"/>
          <w:szCs w:val="24"/>
        </w:rPr>
        <w:t>производства является прайс-лист на запчасти и материалы,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 за 10 дней  уведомляет Заказчика об изменении</w:t>
      </w:r>
      <w:r>
        <w:rPr>
          <w:sz w:val="24"/>
          <w:szCs w:val="24"/>
        </w:rPr>
        <w:t>.</w:t>
      </w:r>
    </w:p>
    <w:p w:rsidR="002A2B28" w:rsidRPr="0085609D" w:rsidRDefault="002A2B28" w:rsidP="00544A51">
      <w:pPr>
        <w:pStyle w:val="a3"/>
        <w:numPr>
          <w:ilvl w:val="1"/>
          <w:numId w:val="1"/>
        </w:numPr>
        <w:spacing w:before="120" w:after="120"/>
        <w:jc w:val="both"/>
        <w:rPr>
          <w:sz w:val="24"/>
          <w:szCs w:val="24"/>
        </w:rPr>
      </w:pPr>
      <w:r w:rsidRPr="0085609D">
        <w:rPr>
          <w:sz w:val="24"/>
          <w:szCs w:val="24"/>
        </w:rPr>
        <w:t xml:space="preserve">Все применяемые материалы и </w:t>
      </w:r>
      <w:r w:rsidR="008E0FDA" w:rsidRPr="0085609D">
        <w:rPr>
          <w:sz w:val="24"/>
          <w:szCs w:val="24"/>
        </w:rPr>
        <w:t>запчасти должны иметь</w:t>
      </w:r>
      <w:r w:rsidRPr="0085609D">
        <w:rPr>
          <w:sz w:val="24"/>
          <w:szCs w:val="24"/>
        </w:rPr>
        <w:t xml:space="preserve"> сертификаты</w:t>
      </w:r>
      <w:r w:rsidR="008E0FDA" w:rsidRPr="0085609D">
        <w:rPr>
          <w:sz w:val="24"/>
          <w:szCs w:val="24"/>
        </w:rPr>
        <w:t xml:space="preserve"> соответствия. Исполнитель сдает Заказчику замененные при проведении технического обслуживания запасные части.</w:t>
      </w:r>
    </w:p>
    <w:p w:rsidR="00544A51" w:rsidRPr="00544A51" w:rsidRDefault="00544A51" w:rsidP="00544A51">
      <w:pPr>
        <w:ind w:left="1277"/>
        <w:jc w:val="both"/>
      </w:pPr>
      <w:r w:rsidRPr="00544A51">
        <w:rPr>
          <w:b/>
          <w:sz w:val="22"/>
          <w:szCs w:val="22"/>
        </w:rPr>
        <w:t>7.9</w:t>
      </w:r>
      <w:r>
        <w:t xml:space="preserve"> </w:t>
      </w:r>
      <w:r w:rsidR="008E0FDA" w:rsidRPr="008A10C2">
        <w:t>Исполнитель обязан обеспечивать сохранность и комплектность авто</w:t>
      </w:r>
      <w:r w:rsidR="002336E7">
        <w:t>тракторной техники</w:t>
      </w:r>
      <w:r w:rsidR="008E0FDA" w:rsidRPr="008A10C2">
        <w:t xml:space="preserve"> Заказчика, принятого в ремонт  и находящегося на территории Исполнителя.</w:t>
      </w:r>
      <w:r w:rsidRPr="00544A51">
        <w:t xml:space="preserve"> Производственные и ремонтные цеха Исполнителя должны находиться в г.</w:t>
      </w:r>
      <w:r w:rsidR="006B48F5">
        <w:t xml:space="preserve"> </w:t>
      </w:r>
      <w:r w:rsidRPr="00544A51">
        <w:t>Орле.</w:t>
      </w:r>
    </w:p>
    <w:p w:rsidR="008E0FDA" w:rsidRPr="00544A51" w:rsidRDefault="008E0FDA" w:rsidP="00544A51">
      <w:pPr>
        <w:tabs>
          <w:tab w:val="left" w:pos="851"/>
        </w:tabs>
        <w:spacing w:before="120" w:after="120"/>
        <w:ind w:left="1277"/>
        <w:jc w:val="both"/>
      </w:pP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Pr="008A10C2">
        <w:rPr>
          <w:bCs/>
          <w:sz w:val="24"/>
          <w:szCs w:val="24"/>
        </w:rPr>
        <w:t xml:space="preserve">, совместно с представителями филиала  </w:t>
      </w:r>
      <w:r w:rsidR="004F64A0">
        <w:rPr>
          <w:bCs/>
          <w:sz w:val="24"/>
          <w:szCs w:val="24"/>
        </w:rPr>
        <w:t>П</w:t>
      </w:r>
      <w:r w:rsidRPr="008A10C2">
        <w:rPr>
          <w:bCs/>
          <w:sz w:val="24"/>
          <w:szCs w:val="24"/>
        </w:rPr>
        <w:t>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BB7637" w:rsidRDefault="00AB61F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 Условия оплаты: безналичный расчет, оплата производится в течение 30 (тридцати) рабочих дней с момента подписания сторонами </w:t>
      </w:r>
      <w:r w:rsidR="00E623AB" w:rsidRPr="008A10C2">
        <w:rPr>
          <w:bCs/>
          <w:sz w:val="24"/>
          <w:szCs w:val="24"/>
        </w:rPr>
        <w:t xml:space="preserve">Акта </w:t>
      </w:r>
      <w:r w:rsidRPr="008A10C2">
        <w:rPr>
          <w:bCs/>
          <w:sz w:val="24"/>
          <w:szCs w:val="24"/>
        </w:rPr>
        <w:t>выполненных работ.</w:t>
      </w:r>
    </w:p>
    <w:p w:rsidR="00BB7637" w:rsidRDefault="008E0FDA">
      <w:pPr>
        <w:numPr>
          <w:ilvl w:val="0"/>
          <w:numId w:val="1"/>
        </w:numPr>
      </w:pPr>
      <w:r w:rsidRPr="008A10C2">
        <w:t>Критерии отбора  Исполнителя:</w:t>
      </w:r>
      <w:r w:rsidR="00AB61F6" w:rsidRPr="008A10C2">
        <w:t xml:space="preserve"> </w:t>
      </w:r>
    </w:p>
    <w:p w:rsidR="00BB7637" w:rsidRPr="007C109D" w:rsidRDefault="007E0032" w:rsidP="007C109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C109D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7C109D" w:rsidRPr="007C109D" w:rsidRDefault="007C109D" w:rsidP="007C109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C109D">
        <w:rPr>
          <w:sz w:val="24"/>
          <w:szCs w:val="24"/>
        </w:rPr>
        <w:t xml:space="preserve">Оптимальная (наименьшая) стоимость </w:t>
      </w:r>
      <w:r w:rsidR="006B48F5">
        <w:rPr>
          <w:sz w:val="24"/>
          <w:szCs w:val="24"/>
        </w:rPr>
        <w:t xml:space="preserve">предлагаемых </w:t>
      </w:r>
      <w:r w:rsidRPr="007C109D">
        <w:rPr>
          <w:sz w:val="24"/>
          <w:szCs w:val="24"/>
        </w:rPr>
        <w:t>запасных частей и материалов.</w:t>
      </w:r>
    </w:p>
    <w:p w:rsidR="00AB61F6" w:rsidRPr="007C109D" w:rsidRDefault="00E623AB" w:rsidP="002A6C24">
      <w:pPr>
        <w:ind w:left="1276"/>
      </w:pPr>
      <w:r w:rsidRPr="007C109D">
        <w:rPr>
          <w:b/>
          <w:sz w:val="22"/>
          <w:szCs w:val="22"/>
        </w:rPr>
        <w:t>10</w:t>
      </w:r>
      <w:r w:rsidR="00AB61F6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3</w:t>
      </w:r>
      <w:r w:rsidR="00AB61F6" w:rsidRPr="007C109D">
        <w:t xml:space="preserve"> Условия и удобство оплаты  за выполненные работы.</w:t>
      </w:r>
    </w:p>
    <w:p w:rsidR="00AB61F6" w:rsidRPr="007C109D" w:rsidRDefault="00E623AB" w:rsidP="002A6C24">
      <w:pPr>
        <w:ind w:left="1276"/>
      </w:pPr>
      <w:r w:rsidRPr="007C109D">
        <w:rPr>
          <w:b/>
          <w:sz w:val="22"/>
          <w:szCs w:val="22"/>
        </w:rPr>
        <w:t>10</w:t>
      </w:r>
      <w:r w:rsidR="00AB61F6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4</w:t>
      </w:r>
      <w:r w:rsidR="00AB61F6" w:rsidRPr="007C109D">
        <w:t xml:space="preserve"> Выгодное территориальное рас</w:t>
      </w:r>
      <w:r w:rsidR="00E165EE" w:rsidRPr="007C109D">
        <w:t>положение в пределах г</w:t>
      </w:r>
      <w:proofErr w:type="gramStart"/>
      <w:r w:rsidR="00E165EE" w:rsidRPr="007C109D">
        <w:t>.О</w:t>
      </w:r>
      <w:proofErr w:type="gramEnd"/>
      <w:r w:rsidR="00E165EE" w:rsidRPr="007C109D">
        <w:t xml:space="preserve">рла </w:t>
      </w:r>
      <w:r w:rsidR="00AB61F6" w:rsidRPr="007C109D">
        <w:t xml:space="preserve"> автосервиса или ремонтного производства.</w:t>
      </w:r>
    </w:p>
    <w:p w:rsidR="00D920D1" w:rsidRPr="007C109D" w:rsidRDefault="00E623AB" w:rsidP="00D920D1">
      <w:pPr>
        <w:ind w:left="1276"/>
      </w:pPr>
      <w:r w:rsidRPr="007C109D">
        <w:rPr>
          <w:b/>
          <w:sz w:val="22"/>
          <w:szCs w:val="22"/>
        </w:rPr>
        <w:t>10</w:t>
      </w:r>
      <w:r w:rsidR="00D920D1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5</w:t>
      </w:r>
      <w:r w:rsidR="00D920D1" w:rsidRPr="007C109D">
        <w:rPr>
          <w:b/>
        </w:rPr>
        <w:t xml:space="preserve"> </w:t>
      </w:r>
      <w:r w:rsidR="00D920D1" w:rsidRPr="007C109D">
        <w:t>Гарантия на</w:t>
      </w:r>
      <w:r w:rsidR="00D920D1" w:rsidRPr="007C109D">
        <w:rPr>
          <w:b/>
        </w:rPr>
        <w:t xml:space="preserve">  </w:t>
      </w:r>
      <w:r w:rsidR="00D920D1" w:rsidRPr="007C109D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B73E0A" w:rsidRPr="008A10C2" w:rsidRDefault="00E623AB" w:rsidP="00D920D1">
      <w:pPr>
        <w:ind w:left="1276"/>
      </w:pPr>
      <w:r w:rsidRPr="007C109D">
        <w:rPr>
          <w:b/>
          <w:sz w:val="22"/>
          <w:szCs w:val="22"/>
        </w:rPr>
        <w:t>10</w:t>
      </w:r>
      <w:r w:rsidR="00B73E0A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6</w:t>
      </w:r>
      <w:r w:rsidR="00B73E0A" w:rsidRPr="008A10C2">
        <w:rPr>
          <w:b/>
        </w:rPr>
        <w:t xml:space="preserve"> </w:t>
      </w:r>
      <w:r w:rsidR="00B73E0A" w:rsidRPr="008A10C2">
        <w:t>Возможность проведения техниче</w:t>
      </w:r>
      <w:r w:rsidR="00112F95" w:rsidRPr="008A10C2">
        <w:t>ского обслуживания не менее семи</w:t>
      </w:r>
      <w:r w:rsidR="00B73E0A" w:rsidRPr="008A10C2">
        <w:t xml:space="preserve"> автомобилей одновременно.</w:t>
      </w:r>
    </w:p>
    <w:p w:rsidR="00BB7637" w:rsidRDefault="00E623AB">
      <w:pPr>
        <w:ind w:left="1276"/>
      </w:pPr>
      <w:r w:rsidRPr="007C109D">
        <w:rPr>
          <w:b/>
          <w:sz w:val="22"/>
          <w:szCs w:val="22"/>
        </w:rPr>
        <w:t>10</w:t>
      </w:r>
      <w:r w:rsidR="00CC7677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7</w:t>
      </w:r>
      <w:r w:rsidR="00CC7677" w:rsidRPr="008A10C2">
        <w:rPr>
          <w:b/>
        </w:rPr>
        <w:t xml:space="preserve"> </w:t>
      </w:r>
      <w:r w:rsidR="00CC7677" w:rsidRPr="008A10C2">
        <w:t>Обязательное исполнение пункта №1 Технического задания.</w:t>
      </w:r>
    </w:p>
    <w:p w:rsidR="00DC650B" w:rsidRPr="008A10C2" w:rsidRDefault="00DC650B" w:rsidP="00DC650B">
      <w:pPr>
        <w:ind w:left="1211"/>
      </w:pPr>
      <w:r w:rsidRPr="007C109D">
        <w:rPr>
          <w:b/>
          <w:sz w:val="22"/>
          <w:szCs w:val="22"/>
        </w:rPr>
        <w:t>10.</w:t>
      </w:r>
      <w:r w:rsidR="00633DD6">
        <w:rPr>
          <w:b/>
          <w:sz w:val="22"/>
          <w:szCs w:val="22"/>
        </w:rPr>
        <w:t>8</w:t>
      </w:r>
      <w:r>
        <w:rPr>
          <w:b/>
        </w:rPr>
        <w:t xml:space="preserve"> </w:t>
      </w:r>
      <w:r>
        <w:t xml:space="preserve">Предельная </w:t>
      </w:r>
      <w:r w:rsidRPr="008A10C2">
        <w:t xml:space="preserve"> стоимост</w:t>
      </w:r>
      <w:r>
        <w:t>ь</w:t>
      </w:r>
      <w:r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6704"/>
        <w:gridCol w:w="5037"/>
      </w:tblGrid>
      <w:tr w:rsidR="007C109D" w:rsidRPr="008A10C2" w:rsidTr="0026708A">
        <w:trPr>
          <w:trHeight w:val="492"/>
        </w:trPr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</w:p>
          <w:p w:rsidR="007C109D" w:rsidRPr="008A10C2" w:rsidRDefault="007C109D" w:rsidP="0026708A">
            <w:pPr>
              <w:ind w:left="776" w:right="96"/>
            </w:pPr>
            <w:r w:rsidRPr="008A10C2">
              <w:t xml:space="preserve">№ </w:t>
            </w:r>
            <w:proofErr w:type="gramStart"/>
            <w:r w:rsidRPr="008A10C2">
              <w:t>п</w:t>
            </w:r>
            <w:proofErr w:type="gramEnd"/>
            <w:r w:rsidRPr="008A10C2">
              <w:t>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C109D" w:rsidRPr="008A10C2" w:rsidRDefault="007C109D" w:rsidP="0026708A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C109D" w:rsidRPr="008A10C2" w:rsidRDefault="007C109D" w:rsidP="0026708A">
            <w:pPr>
              <w:ind w:left="317"/>
            </w:pPr>
            <w:r w:rsidRPr="008A10C2">
              <w:t>Стоимость нормо-часа работ. (</w:t>
            </w:r>
            <w:proofErr w:type="spellStart"/>
            <w:r w:rsidRPr="008A10C2">
              <w:t>Руб</w:t>
            </w:r>
            <w:proofErr w:type="spellEnd"/>
            <w:r w:rsidRPr="008A10C2">
              <w:t>/час.)</w:t>
            </w:r>
            <w:r w:rsidR="00624CCE">
              <w:t xml:space="preserve"> без</w:t>
            </w:r>
            <w:bookmarkStart w:id="2" w:name="_GoBack"/>
            <w:bookmarkEnd w:id="2"/>
            <w:r w:rsidRPr="008A10C2">
              <w:t xml:space="preserve"> НДС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1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двигателей и навесного оборудования ДВС автомобилей</w:t>
            </w:r>
          </w:p>
        </w:tc>
        <w:tc>
          <w:tcPr>
            <w:tcW w:w="0" w:type="auto"/>
            <w:vAlign w:val="center"/>
          </w:tcPr>
          <w:p w:rsidR="007C109D" w:rsidRPr="008A10C2" w:rsidRDefault="005755B4" w:rsidP="0026708A">
            <w:pPr>
              <w:ind w:left="745" w:firstLine="531"/>
            </w:pPr>
            <w:r>
              <w:t>490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2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ходовой части, подвески, трансмиссии, тормозной системы</w:t>
            </w:r>
          </w:p>
        </w:tc>
        <w:tc>
          <w:tcPr>
            <w:tcW w:w="0" w:type="auto"/>
            <w:vAlign w:val="center"/>
          </w:tcPr>
          <w:p w:rsidR="007C109D" w:rsidRPr="008A10C2" w:rsidRDefault="005755B4" w:rsidP="0026708A">
            <w:pPr>
              <w:ind w:left="1276"/>
            </w:pPr>
            <w:r>
              <w:t>490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3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электрооборудования</w:t>
            </w:r>
          </w:p>
        </w:tc>
        <w:tc>
          <w:tcPr>
            <w:tcW w:w="0" w:type="auto"/>
          </w:tcPr>
          <w:p w:rsidR="007C109D" w:rsidRPr="008A10C2" w:rsidRDefault="005755B4" w:rsidP="0026708A">
            <w:pPr>
              <w:ind w:left="1276"/>
            </w:pPr>
            <w:r>
              <w:t>490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lastRenderedPageBreak/>
              <w:t>4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топливной системы бензиновых и дизельных двигателей</w:t>
            </w:r>
          </w:p>
        </w:tc>
        <w:tc>
          <w:tcPr>
            <w:tcW w:w="0" w:type="auto"/>
            <w:vAlign w:val="center"/>
          </w:tcPr>
          <w:p w:rsidR="007C109D" w:rsidRPr="008A10C2" w:rsidRDefault="005755B4" w:rsidP="0026708A">
            <w:pPr>
              <w:ind w:left="1276"/>
            </w:pPr>
            <w:r>
              <w:t>490</w:t>
            </w:r>
          </w:p>
        </w:tc>
      </w:tr>
    </w:tbl>
    <w:p w:rsidR="00A67D07" w:rsidRPr="008A10C2" w:rsidRDefault="00A67D07" w:rsidP="00E623AB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</w:p>
    <w:p w:rsidR="00BB7637" w:rsidRDefault="00B73E0A">
      <w:pPr>
        <w:ind w:left="851"/>
        <w:jc w:val="both"/>
        <w:rPr>
          <w:ins w:id="3" w:author="Крапивченков Александр Анатольевич" w:date="2017-01-10T10:06:00Z"/>
        </w:rPr>
      </w:pPr>
      <w:r w:rsidRPr="00394B02">
        <w:rPr>
          <w:b/>
        </w:rPr>
        <w:t>1</w:t>
      </w:r>
      <w:r w:rsidR="00394B02">
        <w:rPr>
          <w:b/>
        </w:rPr>
        <w:t>2</w:t>
      </w:r>
      <w:r w:rsidRPr="00394B02">
        <w:rPr>
          <w:b/>
        </w:rPr>
        <w:t>.</w:t>
      </w:r>
      <w:r w:rsidRPr="008A10C2">
        <w:rPr>
          <w:b/>
          <w:sz w:val="22"/>
          <w:szCs w:val="22"/>
        </w:rPr>
        <w:t xml:space="preserve"> </w:t>
      </w:r>
      <w:r w:rsidR="00E6052F" w:rsidRPr="008A10C2">
        <w:rPr>
          <w:b/>
          <w:sz w:val="22"/>
          <w:szCs w:val="22"/>
        </w:rPr>
        <w:t xml:space="preserve"> </w:t>
      </w:r>
      <w:r w:rsidR="00AB61F6" w:rsidRPr="008A10C2">
        <w:t>По результатам конкурент</w:t>
      </w:r>
      <w:r w:rsidR="008E0FDA" w:rsidRPr="008A10C2">
        <w:t>ной процедуры между Исполнителем</w:t>
      </w:r>
      <w:r w:rsidR="00EE4CB5" w:rsidRPr="008A10C2">
        <w:t xml:space="preserve"> и </w:t>
      </w:r>
      <w:r w:rsidR="00AB61F6" w:rsidRPr="008A10C2">
        <w:t xml:space="preserve">филиалом  </w:t>
      </w:r>
      <w:r w:rsidR="006B522B">
        <w:t>П</w:t>
      </w:r>
      <w:r w:rsidR="00AB61F6" w:rsidRPr="008A10C2">
        <w:t>АО «МРСК Центра»</w:t>
      </w:r>
      <w:r w:rsidR="00893DDE">
        <w:t xml:space="preserve"> </w:t>
      </w:r>
      <w:r w:rsidR="00AB61F6" w:rsidRPr="008A10C2">
        <w:t xml:space="preserve">- </w:t>
      </w:r>
      <w:r w:rsidR="00E804A1" w:rsidRPr="008A10C2">
        <w:t>«Орелэнерго</w:t>
      </w:r>
      <w:r w:rsidR="00986519" w:rsidRPr="008A10C2">
        <w:t>» заключается</w:t>
      </w:r>
      <w:r w:rsidR="00AB61F6" w:rsidRPr="008A10C2">
        <w:t xml:space="preserve">  </w:t>
      </w:r>
      <w:r w:rsidR="00394B02">
        <w:t xml:space="preserve">              </w:t>
      </w:r>
      <w:r w:rsidR="001E5072" w:rsidRPr="008A10C2">
        <w:t>договор по единичным расценкам</w:t>
      </w:r>
      <w:r w:rsidR="00E74F07" w:rsidRPr="008A10C2">
        <w:t xml:space="preserve"> (стоимость норма-часа)</w:t>
      </w:r>
      <w:r w:rsidR="007E0032" w:rsidRPr="008A10C2">
        <w:t xml:space="preserve">. </w:t>
      </w:r>
    </w:p>
    <w:p w:rsidR="002336E7" w:rsidRDefault="002336E7">
      <w:pPr>
        <w:ind w:left="851"/>
        <w:jc w:val="both"/>
      </w:pPr>
    </w:p>
    <w:p w:rsidR="007C109D" w:rsidRDefault="00986519" w:rsidP="007C109D">
      <w:pPr>
        <w:ind w:firstLine="360"/>
        <w:jc w:val="center"/>
      </w:pPr>
      <w:r>
        <w:t xml:space="preserve">                                   </w:t>
      </w:r>
      <w:r w:rsidR="00AB5A0A">
        <w:t xml:space="preserve">      </w:t>
      </w:r>
      <w:r w:rsidR="00451474">
        <w:t xml:space="preserve">Заместитель </w:t>
      </w:r>
      <w:r w:rsidR="00AB5A0A">
        <w:t xml:space="preserve"> </w:t>
      </w:r>
      <w:r w:rsidR="00451474">
        <w:t>н</w:t>
      </w:r>
      <w:r w:rsidR="007C109D">
        <w:t>ачальник</w:t>
      </w:r>
      <w:r w:rsidR="00451474">
        <w:t>а</w:t>
      </w:r>
      <w:r w:rsidR="007C109D">
        <w:t xml:space="preserve">  СМиТ                                                                                                   В.</w:t>
      </w:r>
      <w:r w:rsidR="00451474">
        <w:t>В. Родин</w:t>
      </w:r>
    </w:p>
    <w:p w:rsidR="00824685" w:rsidRDefault="00824685" w:rsidP="007C109D">
      <w:pPr>
        <w:ind w:firstLine="360"/>
      </w:pPr>
    </w:p>
    <w:sectPr w:rsidR="00824685" w:rsidSect="00893DDE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8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1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1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9"/>
  </w:num>
  <w:num w:numId="7">
    <w:abstractNumId w:val="14"/>
  </w:num>
  <w:num w:numId="8">
    <w:abstractNumId w:val="6"/>
  </w:num>
  <w:num w:numId="9">
    <w:abstractNumId w:val="10"/>
  </w:num>
  <w:num w:numId="10">
    <w:abstractNumId w:val="7"/>
  </w:num>
  <w:num w:numId="11">
    <w:abstractNumId w:val="5"/>
  </w:num>
  <w:num w:numId="12">
    <w:abstractNumId w:val="4"/>
  </w:num>
  <w:num w:numId="13">
    <w:abstractNumId w:val="16"/>
  </w:num>
  <w:num w:numId="14">
    <w:abstractNumId w:val="8"/>
  </w:num>
  <w:num w:numId="15">
    <w:abstractNumId w:val="13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13C2C"/>
    <w:rsid w:val="000174DA"/>
    <w:rsid w:val="0003554D"/>
    <w:rsid w:val="00041519"/>
    <w:rsid w:val="00041CF7"/>
    <w:rsid w:val="0005062D"/>
    <w:rsid w:val="00076C08"/>
    <w:rsid w:val="00081D6F"/>
    <w:rsid w:val="0008771E"/>
    <w:rsid w:val="00091548"/>
    <w:rsid w:val="000A19F4"/>
    <w:rsid w:val="000A2ABA"/>
    <w:rsid w:val="000B46CF"/>
    <w:rsid w:val="000B603D"/>
    <w:rsid w:val="000B7042"/>
    <w:rsid w:val="000D4B13"/>
    <w:rsid w:val="000E3394"/>
    <w:rsid w:val="000E4373"/>
    <w:rsid w:val="000F69FF"/>
    <w:rsid w:val="000F6B09"/>
    <w:rsid w:val="001126FF"/>
    <w:rsid w:val="00112F95"/>
    <w:rsid w:val="00115509"/>
    <w:rsid w:val="00130DA7"/>
    <w:rsid w:val="0014449B"/>
    <w:rsid w:val="001571C3"/>
    <w:rsid w:val="001873FA"/>
    <w:rsid w:val="00192BF2"/>
    <w:rsid w:val="001A148F"/>
    <w:rsid w:val="001A19BE"/>
    <w:rsid w:val="001A2C39"/>
    <w:rsid w:val="001C75F8"/>
    <w:rsid w:val="001E3449"/>
    <w:rsid w:val="001E5072"/>
    <w:rsid w:val="00206217"/>
    <w:rsid w:val="00225BEA"/>
    <w:rsid w:val="002336E7"/>
    <w:rsid w:val="00234859"/>
    <w:rsid w:val="00235B4B"/>
    <w:rsid w:val="0023614C"/>
    <w:rsid w:val="002407A8"/>
    <w:rsid w:val="0025515A"/>
    <w:rsid w:val="002558CF"/>
    <w:rsid w:val="00261EC1"/>
    <w:rsid w:val="00264E43"/>
    <w:rsid w:val="00266E93"/>
    <w:rsid w:val="002726BF"/>
    <w:rsid w:val="00275D93"/>
    <w:rsid w:val="00277F61"/>
    <w:rsid w:val="00296FDB"/>
    <w:rsid w:val="002A2B28"/>
    <w:rsid w:val="002A6C24"/>
    <w:rsid w:val="002B7D71"/>
    <w:rsid w:val="002C7FA2"/>
    <w:rsid w:val="002E7ABA"/>
    <w:rsid w:val="002F265B"/>
    <w:rsid w:val="002F3414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8155C"/>
    <w:rsid w:val="00391FBD"/>
    <w:rsid w:val="003949CD"/>
    <w:rsid w:val="00394B02"/>
    <w:rsid w:val="003A2CD4"/>
    <w:rsid w:val="003B0194"/>
    <w:rsid w:val="003B3975"/>
    <w:rsid w:val="003C6451"/>
    <w:rsid w:val="003D6749"/>
    <w:rsid w:val="003F0698"/>
    <w:rsid w:val="004436AD"/>
    <w:rsid w:val="00443E50"/>
    <w:rsid w:val="00447AB3"/>
    <w:rsid w:val="00451474"/>
    <w:rsid w:val="00467DC7"/>
    <w:rsid w:val="00480DAE"/>
    <w:rsid w:val="00480E76"/>
    <w:rsid w:val="00486171"/>
    <w:rsid w:val="004926FA"/>
    <w:rsid w:val="00492D75"/>
    <w:rsid w:val="004A56F1"/>
    <w:rsid w:val="004B68E4"/>
    <w:rsid w:val="004B79E4"/>
    <w:rsid w:val="004F2D1E"/>
    <w:rsid w:val="004F46EB"/>
    <w:rsid w:val="004F4B35"/>
    <w:rsid w:val="004F64A0"/>
    <w:rsid w:val="005021EF"/>
    <w:rsid w:val="00503487"/>
    <w:rsid w:val="00515949"/>
    <w:rsid w:val="005316C8"/>
    <w:rsid w:val="0053390A"/>
    <w:rsid w:val="005440D0"/>
    <w:rsid w:val="00544A51"/>
    <w:rsid w:val="005514F5"/>
    <w:rsid w:val="00567ABC"/>
    <w:rsid w:val="005755B4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4CCE"/>
    <w:rsid w:val="00625DAD"/>
    <w:rsid w:val="00633DD6"/>
    <w:rsid w:val="006346CD"/>
    <w:rsid w:val="00636BE4"/>
    <w:rsid w:val="00637394"/>
    <w:rsid w:val="00644259"/>
    <w:rsid w:val="00662451"/>
    <w:rsid w:val="00673464"/>
    <w:rsid w:val="00673E60"/>
    <w:rsid w:val="00675AD3"/>
    <w:rsid w:val="006778B4"/>
    <w:rsid w:val="00677D8E"/>
    <w:rsid w:val="006856BF"/>
    <w:rsid w:val="006B48F5"/>
    <w:rsid w:val="006B522B"/>
    <w:rsid w:val="006D157E"/>
    <w:rsid w:val="006E460C"/>
    <w:rsid w:val="006E5471"/>
    <w:rsid w:val="006E7E9F"/>
    <w:rsid w:val="006F62D1"/>
    <w:rsid w:val="00720318"/>
    <w:rsid w:val="007318CA"/>
    <w:rsid w:val="00753E1C"/>
    <w:rsid w:val="00756161"/>
    <w:rsid w:val="007608B1"/>
    <w:rsid w:val="0076493E"/>
    <w:rsid w:val="00773345"/>
    <w:rsid w:val="00780C04"/>
    <w:rsid w:val="00782BFD"/>
    <w:rsid w:val="00797B05"/>
    <w:rsid w:val="007A082A"/>
    <w:rsid w:val="007A0CAD"/>
    <w:rsid w:val="007B343C"/>
    <w:rsid w:val="007C109D"/>
    <w:rsid w:val="007D4186"/>
    <w:rsid w:val="007D7671"/>
    <w:rsid w:val="007E0032"/>
    <w:rsid w:val="007E50D9"/>
    <w:rsid w:val="007F563E"/>
    <w:rsid w:val="00803E8F"/>
    <w:rsid w:val="008064F4"/>
    <w:rsid w:val="008217C0"/>
    <w:rsid w:val="00823F0D"/>
    <w:rsid w:val="00824685"/>
    <w:rsid w:val="00843953"/>
    <w:rsid w:val="00853B11"/>
    <w:rsid w:val="00853E38"/>
    <w:rsid w:val="0085609D"/>
    <w:rsid w:val="00871540"/>
    <w:rsid w:val="00871EA3"/>
    <w:rsid w:val="00874322"/>
    <w:rsid w:val="00884E67"/>
    <w:rsid w:val="00890FF6"/>
    <w:rsid w:val="00893DDE"/>
    <w:rsid w:val="00894DE8"/>
    <w:rsid w:val="0089661E"/>
    <w:rsid w:val="008A10C2"/>
    <w:rsid w:val="008A2DD3"/>
    <w:rsid w:val="008C49DC"/>
    <w:rsid w:val="008D4A20"/>
    <w:rsid w:val="008E0FDA"/>
    <w:rsid w:val="00916048"/>
    <w:rsid w:val="00920B97"/>
    <w:rsid w:val="00935604"/>
    <w:rsid w:val="00941E1A"/>
    <w:rsid w:val="009436DA"/>
    <w:rsid w:val="00952E8C"/>
    <w:rsid w:val="00966F43"/>
    <w:rsid w:val="00967CA3"/>
    <w:rsid w:val="00970B90"/>
    <w:rsid w:val="009742CB"/>
    <w:rsid w:val="00981D19"/>
    <w:rsid w:val="00985694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5A0A"/>
    <w:rsid w:val="00AB61F6"/>
    <w:rsid w:val="00AD45AA"/>
    <w:rsid w:val="00AD5CCD"/>
    <w:rsid w:val="00AE13F9"/>
    <w:rsid w:val="00AE782F"/>
    <w:rsid w:val="00B00A74"/>
    <w:rsid w:val="00B02E2B"/>
    <w:rsid w:val="00B05695"/>
    <w:rsid w:val="00B105F5"/>
    <w:rsid w:val="00B124D0"/>
    <w:rsid w:val="00B15AAB"/>
    <w:rsid w:val="00B16A66"/>
    <w:rsid w:val="00B20445"/>
    <w:rsid w:val="00B357C3"/>
    <w:rsid w:val="00B42919"/>
    <w:rsid w:val="00B51C20"/>
    <w:rsid w:val="00B607D0"/>
    <w:rsid w:val="00B73E0A"/>
    <w:rsid w:val="00BA0B63"/>
    <w:rsid w:val="00BA159E"/>
    <w:rsid w:val="00BA4229"/>
    <w:rsid w:val="00BB7637"/>
    <w:rsid w:val="00BC5048"/>
    <w:rsid w:val="00BD256B"/>
    <w:rsid w:val="00BD3953"/>
    <w:rsid w:val="00BD3FC2"/>
    <w:rsid w:val="00BF09B3"/>
    <w:rsid w:val="00C02AD6"/>
    <w:rsid w:val="00C31101"/>
    <w:rsid w:val="00C41A78"/>
    <w:rsid w:val="00C62753"/>
    <w:rsid w:val="00C76495"/>
    <w:rsid w:val="00C86AD9"/>
    <w:rsid w:val="00CA7690"/>
    <w:rsid w:val="00CC7677"/>
    <w:rsid w:val="00CD555B"/>
    <w:rsid w:val="00CE2E28"/>
    <w:rsid w:val="00CE3798"/>
    <w:rsid w:val="00CE4FCF"/>
    <w:rsid w:val="00CF0017"/>
    <w:rsid w:val="00CF2972"/>
    <w:rsid w:val="00D26CB4"/>
    <w:rsid w:val="00D41073"/>
    <w:rsid w:val="00D52E01"/>
    <w:rsid w:val="00D55AED"/>
    <w:rsid w:val="00D56D60"/>
    <w:rsid w:val="00D57399"/>
    <w:rsid w:val="00D71FF7"/>
    <w:rsid w:val="00D742A0"/>
    <w:rsid w:val="00D90E73"/>
    <w:rsid w:val="00D920D1"/>
    <w:rsid w:val="00D95AE5"/>
    <w:rsid w:val="00DC5AE4"/>
    <w:rsid w:val="00DC650B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22F1"/>
    <w:rsid w:val="00E74F07"/>
    <w:rsid w:val="00E804A1"/>
    <w:rsid w:val="00E90A2B"/>
    <w:rsid w:val="00EA5EA1"/>
    <w:rsid w:val="00EC28CE"/>
    <w:rsid w:val="00EE1EB4"/>
    <w:rsid w:val="00EE4CB5"/>
    <w:rsid w:val="00EF6A31"/>
    <w:rsid w:val="00F01D85"/>
    <w:rsid w:val="00F02961"/>
    <w:rsid w:val="00F066D8"/>
    <w:rsid w:val="00F30D55"/>
    <w:rsid w:val="00F3306F"/>
    <w:rsid w:val="00F37F7C"/>
    <w:rsid w:val="00F52D2E"/>
    <w:rsid w:val="00F60D48"/>
    <w:rsid w:val="00F61033"/>
    <w:rsid w:val="00F616D4"/>
    <w:rsid w:val="00F762FE"/>
    <w:rsid w:val="00F775FF"/>
    <w:rsid w:val="00F822ED"/>
    <w:rsid w:val="00F90FE1"/>
    <w:rsid w:val="00FA300F"/>
    <w:rsid w:val="00FD35B5"/>
    <w:rsid w:val="00FD7101"/>
    <w:rsid w:val="00FE5DB4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C296B-D7A2-4412-AA3A-3238ABEE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26</cp:revision>
  <cp:lastPrinted>2018-09-12T06:07:00Z</cp:lastPrinted>
  <dcterms:created xsi:type="dcterms:W3CDTF">2014-10-07T03:45:00Z</dcterms:created>
  <dcterms:modified xsi:type="dcterms:W3CDTF">2018-09-12T06:08:00Z</dcterms:modified>
</cp:coreProperties>
</file>