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D07552">
        <w:rPr>
          <w:iCs/>
        </w:rPr>
        <w:t>8500013684</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860F64" w:rsidRPr="00860F64" w:rsidRDefault="004D177F" w:rsidP="00D07552">
      <w:pPr>
        <w:pStyle w:val="afff0"/>
        <w:ind w:firstLine="709"/>
        <w:jc w:val="both"/>
        <w:rPr>
          <w:rFonts w:ascii="Times New Roman" w:hAnsi="Times New Roman"/>
          <w:bCs/>
          <w:sz w:val="24"/>
          <w:szCs w:val="24"/>
        </w:rPr>
      </w:pPr>
      <w:r w:rsidRPr="00D93EF2">
        <w:rPr>
          <w:rFonts w:ascii="Times New Roman" w:hAnsi="Times New Roman"/>
          <w:b/>
          <w:bCs/>
          <w:sz w:val="24"/>
          <w:szCs w:val="24"/>
        </w:rPr>
        <w:t>Объект</w:t>
      </w:r>
      <w:r w:rsidR="00EF2F64" w:rsidRPr="00D93EF2">
        <w:rPr>
          <w:rFonts w:ascii="Times New Roman" w:hAnsi="Times New Roman"/>
          <w:b/>
          <w:bCs/>
          <w:sz w:val="24"/>
          <w:szCs w:val="24"/>
          <w:lang w:val="ru-RU"/>
        </w:rPr>
        <w:t xml:space="preserve"> </w:t>
      </w:r>
      <w:r w:rsidR="0061156C" w:rsidRPr="00D93EF2">
        <w:rPr>
          <w:rFonts w:ascii="Times New Roman" w:hAnsi="Times New Roman"/>
          <w:bCs/>
          <w:sz w:val="24"/>
          <w:szCs w:val="24"/>
          <w:lang w:val="ru-RU"/>
        </w:rPr>
        <w:t>–</w:t>
      </w:r>
      <w:r w:rsidR="00874ADC" w:rsidRPr="00D93EF2">
        <w:rPr>
          <w:rFonts w:ascii="Times New Roman" w:hAnsi="Times New Roman"/>
          <w:bCs/>
          <w:sz w:val="24"/>
          <w:szCs w:val="24"/>
          <w:lang w:val="ru-RU"/>
        </w:rPr>
        <w:t xml:space="preserve"> </w:t>
      </w:r>
      <w:r w:rsidR="00860F64" w:rsidRPr="00860F64">
        <w:rPr>
          <w:rFonts w:ascii="Times New Roman" w:hAnsi="Times New Roman"/>
          <w:bCs/>
          <w:sz w:val="24"/>
          <w:szCs w:val="24"/>
          <w:lang w:val="ru-RU"/>
        </w:rPr>
        <w:t>выполнение работ под «ключ» по проектированию и строительству распределительной</w:t>
      </w:r>
      <w:r w:rsidR="00860F64">
        <w:rPr>
          <w:rFonts w:ascii="Times New Roman" w:hAnsi="Times New Roman"/>
          <w:bCs/>
          <w:sz w:val="24"/>
          <w:szCs w:val="24"/>
          <w:lang w:val="ru-RU"/>
        </w:rPr>
        <w:t xml:space="preserve"> </w:t>
      </w:r>
      <w:r w:rsidR="00D07552" w:rsidRPr="00D07552">
        <w:rPr>
          <w:rFonts w:ascii="Times New Roman" w:hAnsi="Times New Roman"/>
          <w:bCs/>
          <w:sz w:val="24"/>
          <w:szCs w:val="24"/>
          <w:lang w:val="ru-RU"/>
        </w:rPr>
        <w:t>выполнение работ «под ключ» по проектированию и строительству</w:t>
      </w:r>
      <w:r w:rsidR="00D07552">
        <w:rPr>
          <w:rFonts w:ascii="Times New Roman" w:hAnsi="Times New Roman"/>
          <w:bCs/>
          <w:sz w:val="24"/>
          <w:szCs w:val="24"/>
          <w:lang w:val="ru-RU"/>
        </w:rPr>
        <w:t xml:space="preserve"> </w:t>
      </w:r>
      <w:r w:rsidR="00D07552" w:rsidRPr="00D07552">
        <w:rPr>
          <w:rFonts w:ascii="Times New Roman" w:hAnsi="Times New Roman"/>
          <w:bCs/>
          <w:sz w:val="24"/>
          <w:szCs w:val="24"/>
          <w:lang w:val="ru-RU"/>
        </w:rPr>
        <w:t>распределительной сети 6-0,4 кВ по объекту:</w:t>
      </w:r>
      <w:r w:rsidR="00D07552">
        <w:rPr>
          <w:rFonts w:ascii="Times New Roman" w:hAnsi="Times New Roman"/>
          <w:bCs/>
          <w:sz w:val="24"/>
          <w:szCs w:val="24"/>
          <w:lang w:val="ru-RU"/>
        </w:rPr>
        <w:t xml:space="preserve"> </w:t>
      </w:r>
      <w:r w:rsidR="00D07552" w:rsidRPr="00D07552">
        <w:rPr>
          <w:rFonts w:ascii="Times New Roman" w:hAnsi="Times New Roman"/>
          <w:bCs/>
          <w:sz w:val="24"/>
          <w:szCs w:val="24"/>
          <w:lang w:val="ru-RU"/>
        </w:rPr>
        <w:t>Внешнее электроснабжение токоприемников многоэтажной жилой застройки</w:t>
      </w:r>
      <w:r w:rsidR="00D07552">
        <w:rPr>
          <w:rFonts w:ascii="Times New Roman" w:hAnsi="Times New Roman"/>
          <w:bCs/>
          <w:sz w:val="24"/>
          <w:szCs w:val="24"/>
          <w:lang w:val="ru-RU"/>
        </w:rPr>
        <w:t xml:space="preserve">. </w:t>
      </w:r>
      <w:r w:rsidR="00D07552" w:rsidRPr="00D07552">
        <w:rPr>
          <w:rFonts w:ascii="Times New Roman" w:hAnsi="Times New Roman"/>
          <w:bCs/>
          <w:sz w:val="24"/>
          <w:szCs w:val="24"/>
          <w:lang w:val="ru-RU"/>
        </w:rPr>
        <w:t>Заявитель: ООО «Специализированный застройщик «ТЮС»</w:t>
      </w:r>
      <w:r w:rsidR="00860F64">
        <w:rPr>
          <w:rFonts w:ascii="Times New Roman" w:hAnsi="Times New Roman"/>
          <w:bCs/>
          <w:sz w:val="24"/>
          <w:szCs w:val="24"/>
          <w:lang w:val="ru-RU"/>
        </w:rPr>
        <w:t xml:space="preserve">. </w:t>
      </w:r>
      <w:r w:rsidR="00860F64" w:rsidRPr="00860F64">
        <w:rPr>
          <w:rFonts w:ascii="Times New Roman" w:hAnsi="Times New Roman"/>
          <w:sz w:val="24"/>
          <w:szCs w:val="24"/>
        </w:rPr>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5137"/>
      </w:tblGrid>
      <w:tr w:rsidR="00D07552" w:rsidRPr="004211C8" w:rsidTr="00C22FE0">
        <w:trPr>
          <w:trHeight w:val="20"/>
        </w:trPr>
        <w:tc>
          <w:tcPr>
            <w:tcW w:w="2235" w:type="dxa"/>
            <w:vAlign w:val="center"/>
          </w:tcPr>
          <w:p w:rsidR="00D07552" w:rsidRPr="004211C8" w:rsidRDefault="00D07552" w:rsidP="00C22FE0">
            <w:pPr>
              <w:pStyle w:val="aff4"/>
              <w:ind w:left="0"/>
            </w:pPr>
            <w:r w:rsidRPr="004211C8">
              <w:t>Район</w:t>
            </w:r>
          </w:p>
        </w:tc>
        <w:tc>
          <w:tcPr>
            <w:tcW w:w="2409" w:type="dxa"/>
            <w:vAlign w:val="center"/>
          </w:tcPr>
          <w:p w:rsidR="00D07552" w:rsidRPr="004211C8" w:rsidRDefault="00D07552" w:rsidP="00C22FE0">
            <w:pPr>
              <w:pStyle w:val="aff4"/>
              <w:ind w:left="0"/>
            </w:pPr>
            <w:r w:rsidRPr="004211C8">
              <w:t>Населенный пункт</w:t>
            </w:r>
          </w:p>
        </w:tc>
        <w:tc>
          <w:tcPr>
            <w:tcW w:w="5137" w:type="dxa"/>
            <w:vAlign w:val="center"/>
          </w:tcPr>
          <w:p w:rsidR="00D07552" w:rsidRPr="004211C8" w:rsidRDefault="00D07552" w:rsidP="00C22FE0">
            <w:pPr>
              <w:pStyle w:val="aff4"/>
              <w:ind w:left="0"/>
            </w:pPr>
            <w:r w:rsidRPr="004211C8">
              <w:t>Кадастровый номер земельного участка</w:t>
            </w:r>
            <w:r>
              <w:t>,</w:t>
            </w:r>
            <w:r w:rsidRPr="004211C8">
              <w:t xml:space="preserve"> на котором располагаются энергопринимающие устройства Заявителя</w:t>
            </w:r>
          </w:p>
        </w:tc>
      </w:tr>
      <w:tr w:rsidR="00D07552" w:rsidRPr="004211C8" w:rsidTr="00C22FE0">
        <w:trPr>
          <w:trHeight w:val="20"/>
        </w:trPr>
        <w:tc>
          <w:tcPr>
            <w:tcW w:w="2235" w:type="dxa"/>
            <w:vAlign w:val="center"/>
          </w:tcPr>
          <w:p w:rsidR="00D07552" w:rsidRPr="002B6440" w:rsidRDefault="002B6440" w:rsidP="002B6440">
            <w:pPr>
              <w:pStyle w:val="aff4"/>
              <w:ind w:left="0"/>
              <w:jc w:val="center"/>
              <w:rPr>
                <w:lang w:val="ru-RU" w:eastAsia="ru-RU"/>
              </w:rPr>
            </w:pPr>
            <w:r>
              <w:rPr>
                <w:lang w:val="ru-RU" w:eastAsia="ru-RU"/>
              </w:rPr>
              <w:t>-</w:t>
            </w:r>
            <w:bookmarkStart w:id="0" w:name="_GoBack"/>
            <w:bookmarkEnd w:id="0"/>
          </w:p>
        </w:tc>
        <w:tc>
          <w:tcPr>
            <w:tcW w:w="2409" w:type="dxa"/>
            <w:vAlign w:val="center"/>
          </w:tcPr>
          <w:p w:rsidR="00D07552" w:rsidRPr="00B005B3" w:rsidRDefault="00D07552" w:rsidP="00C22FE0">
            <w:pPr>
              <w:pStyle w:val="aff4"/>
              <w:ind w:left="0"/>
              <w:rPr>
                <w:lang w:eastAsia="ru-RU"/>
              </w:rPr>
            </w:pPr>
            <w:r>
              <w:rPr>
                <w:szCs w:val="26"/>
              </w:rPr>
              <w:t>г. Белгород,</w:t>
            </w:r>
            <w:r>
              <w:rPr>
                <w:szCs w:val="26"/>
              </w:rPr>
              <w:br/>
            </w:r>
            <w:r w:rsidRPr="00B005B3">
              <w:rPr>
                <w:szCs w:val="26"/>
              </w:rPr>
              <w:t>ул. Павлова, проезд Садовый</w:t>
            </w:r>
          </w:p>
        </w:tc>
        <w:tc>
          <w:tcPr>
            <w:tcW w:w="5137" w:type="dxa"/>
            <w:vAlign w:val="center"/>
          </w:tcPr>
          <w:p w:rsidR="00D07552" w:rsidRPr="00B005B3" w:rsidRDefault="00D07552" w:rsidP="00C22FE0">
            <w:pPr>
              <w:jc w:val="center"/>
            </w:pPr>
            <w:r w:rsidRPr="00B005B3">
              <w:rPr>
                <w:szCs w:val="26"/>
              </w:rPr>
              <w:t>31:16:0116012:731</w:t>
            </w:r>
          </w:p>
        </w:tc>
      </w:tr>
    </w:tbl>
    <w:p w:rsidR="004D177F" w:rsidRPr="00D93EF2" w:rsidRDefault="004D177F" w:rsidP="00AF0689">
      <w:pPr>
        <w:pStyle w:val="aff4"/>
        <w:spacing w:after="0"/>
        <w:ind w:left="0" w:firstLine="708"/>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 xml:space="preserve">общестроительные, монтажные и пуско-наладочные и/или иные работы, подлежащие выполнению Подрядчиком в соответствии с условиями </w:t>
      </w:r>
      <w:r w:rsidRPr="00D93EF2">
        <w:lastRenderedPageBreak/>
        <w:t>настоящего Договора, а также гарантийное обслуживание объекта и устранение дефектов.</w:t>
      </w:r>
      <w:r w:rsidRPr="00D93EF2">
        <w:rPr>
          <w:bCs/>
        </w:rPr>
        <w:t xml:space="preserve"> </w:t>
      </w:r>
      <w:r w:rsidRPr="00D93EF2">
        <w:t>Сопутствующие работы и услуги</w:t>
      </w:r>
      <w:r w:rsidRPr="00D93EF2">
        <w:rPr>
          <w:bCs/>
        </w:rPr>
        <w:t xml:space="preserve"> </w:t>
      </w:r>
      <w:r w:rsidRPr="00D93EF2">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w:t>
      </w:r>
      <w:r w:rsidRPr="00D93EF2">
        <w:rPr>
          <w:bCs/>
        </w:rPr>
        <w:lastRenderedPageBreak/>
        <w:t xml:space="preserve">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1" w:name="OLE_LINK4"/>
      <w:bookmarkStart w:id="2"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1"/>
    <w:bookmarkEnd w:id="2"/>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lastRenderedPageBreak/>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lastRenderedPageBreak/>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 xml:space="preserve">Подрядчик информирует Заказчика о заключаемых им договорах с субподрядчиками путем </w:t>
      </w:r>
      <w:r w:rsidRPr="00D93EF2">
        <w:lastRenderedPageBreak/>
        <w:t>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lastRenderedPageBreak/>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lastRenderedPageBreak/>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Выполнить в полном объеме все свои обязательства, предусмотренные в других 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w:t>
      </w:r>
      <w:r w:rsidRPr="00D93EF2">
        <w:rPr>
          <w:bCs/>
          <w:color w:val="000000"/>
        </w:rPr>
        <w:lastRenderedPageBreak/>
        <w:t>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располагает лицензиями, необходимыми для осуществления деятельности и исполнения </w:t>
      </w:r>
      <w:r w:rsidRPr="00D93EF2">
        <w:rPr>
          <w:bCs/>
          <w:color w:val="000000"/>
        </w:rPr>
        <w:lastRenderedPageBreak/>
        <w:t>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 xml:space="preserve">Если в период гарантийного срока дефекты, допущенные по вине Подрядчика, стали </w:t>
      </w:r>
      <w:r w:rsidRPr="00D93EF2">
        <w:lastRenderedPageBreak/>
        <w:t>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lastRenderedPageBreak/>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lastRenderedPageBreak/>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lastRenderedPageBreak/>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3"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4"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lastRenderedPageBreak/>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w:t>
      </w:r>
      <w:r w:rsidR="00414D6A" w:rsidRPr="00D93EF2">
        <w:lastRenderedPageBreak/>
        <w:t xml:space="preserve">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5" w:name="OLE_LINK1"/>
      <w:bookmarkStart w:id="6" w:name="OLE_LINK2"/>
      <w:r w:rsidRPr="00D93EF2">
        <w:rPr>
          <w:bCs/>
        </w:rPr>
        <w:t>3 (трех)</w:t>
      </w:r>
      <w:bookmarkEnd w:id="5"/>
      <w:bookmarkEnd w:id="6"/>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w:t>
      </w:r>
      <w:r w:rsidRPr="00D93EF2">
        <w:lastRenderedPageBreak/>
        <w:t xml:space="preserve">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lastRenderedPageBreak/>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xml:space="preserve">- отсутствие неисполненных предписаний со стороны органа страхового надзора, страховая </w:t>
      </w:r>
      <w:r w:rsidRPr="00D93EF2">
        <w:rPr>
          <w:spacing w:val="-4"/>
        </w:rPr>
        <w:lastRenderedPageBreak/>
        <w:t>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 xml:space="preserve">Договором страхования на основе отдельных лимитов должно быть предусмотрено </w:t>
      </w:r>
      <w:r w:rsidRPr="00D93EF2">
        <w:lastRenderedPageBreak/>
        <w:t>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 xml:space="preserve">Страховые суммы по договору страхования должны устанавливаться с учетом следующих </w:t>
      </w:r>
      <w:r w:rsidRPr="00D93EF2">
        <w:lastRenderedPageBreak/>
        <w:t>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C9236D">
      <w:pPr>
        <w:widowControl w:val="0"/>
        <w:numPr>
          <w:ilvl w:val="1"/>
          <w:numId w:val="31"/>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C9236D">
      <w:pPr>
        <w:widowControl w:val="0"/>
        <w:numPr>
          <w:ilvl w:val="1"/>
          <w:numId w:val="31"/>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C9236D">
      <w:pPr>
        <w:numPr>
          <w:ilvl w:val="0"/>
          <w:numId w:val="31"/>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lastRenderedPageBreak/>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lastRenderedPageBreak/>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w:t>
      </w:r>
      <w:r w:rsidR="008E353F" w:rsidRPr="00D93EF2">
        <w:lastRenderedPageBreak/>
        <w:t>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lastRenderedPageBreak/>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C9236D">
      <w:pPr>
        <w:numPr>
          <w:ilvl w:val="0"/>
          <w:numId w:val="77"/>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lastRenderedPageBreak/>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C9236D">
      <w:pPr>
        <w:numPr>
          <w:ilvl w:val="0"/>
          <w:numId w:val="77"/>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D07552">
              <w:rPr>
                <w:b/>
              </w:rPr>
              <w:t>8500013684</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D07552">
              <w:rPr>
                <w:szCs w:val="22"/>
              </w:rPr>
              <w:t>8500013684</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D07552">
              <w:rPr>
                <w:szCs w:val="22"/>
              </w:rPr>
              <w:t>8500013684</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Pr="00D93EF2" w:rsidRDefault="00C10083" w:rsidP="00C10083">
      <w:pPr>
        <w:jc w:val="center"/>
        <w:rPr>
          <w:b/>
          <w:bCs/>
        </w:rPr>
      </w:pPr>
      <w:r w:rsidRPr="00D93EF2">
        <w:rPr>
          <w:b/>
          <w:bCs/>
        </w:rPr>
        <w:t>ТЕХНИЧЕСКОЕ ЗАДАНИЕ</w:t>
      </w:r>
    </w:p>
    <w:p w:rsidR="005A2131" w:rsidRPr="00D93EF2" w:rsidRDefault="005A2131" w:rsidP="00D93EF2">
      <w:pPr>
        <w:tabs>
          <w:tab w:val="left" w:pos="993"/>
        </w:tabs>
        <w:ind w:left="709"/>
        <w:jc w:val="both"/>
      </w:pPr>
    </w:p>
    <w:p w:rsidR="00E37E7B" w:rsidRPr="00F375F8" w:rsidRDefault="00E37E7B" w:rsidP="00E37E7B">
      <w:pPr>
        <w:pStyle w:val="22"/>
        <w:tabs>
          <w:tab w:val="clear" w:pos="1134"/>
        </w:tabs>
        <w:ind w:left="0" w:firstLine="0"/>
        <w:jc w:val="center"/>
        <w:rPr>
          <w:b w:val="0"/>
          <w:sz w:val="24"/>
          <w:szCs w:val="24"/>
        </w:rPr>
      </w:pPr>
      <w:r w:rsidRPr="00F375F8">
        <w:rPr>
          <w:sz w:val="24"/>
          <w:szCs w:val="24"/>
        </w:rPr>
        <w:t xml:space="preserve">ТЕХНИЧЕСКОЕ ЗАДАНИЕ </w:t>
      </w:r>
      <w:r w:rsidRPr="00F375F8">
        <w:rPr>
          <w:b w:val="0"/>
          <w:sz w:val="24"/>
          <w:szCs w:val="24"/>
        </w:rPr>
        <w:t>№</w:t>
      </w:r>
      <w:r w:rsidRPr="00F375F8">
        <w:rPr>
          <w:b w:val="0"/>
          <w:sz w:val="24"/>
          <w:szCs w:val="24"/>
          <w:lang w:val="en-US"/>
        </w:rPr>
        <w:t> </w:t>
      </w:r>
      <w:r>
        <w:rPr>
          <w:b w:val="0"/>
          <w:sz w:val="24"/>
          <w:szCs w:val="24"/>
        </w:rPr>
        <w:t>31/2023/15/2</w:t>
      </w:r>
      <w:r w:rsidRPr="00F375F8">
        <w:rPr>
          <w:b w:val="0"/>
          <w:sz w:val="24"/>
          <w:szCs w:val="24"/>
        </w:rPr>
        <w:t xml:space="preserve"> (</w:t>
      </w:r>
      <w:r w:rsidRPr="008947CF">
        <w:rPr>
          <w:b w:val="0"/>
          <w:sz w:val="24"/>
          <w:szCs w:val="24"/>
        </w:rPr>
        <w:t>42285557</w:t>
      </w:r>
      <w:r w:rsidRPr="00F375F8">
        <w:rPr>
          <w:b w:val="0"/>
          <w:sz w:val="24"/>
          <w:szCs w:val="24"/>
        </w:rPr>
        <w:t xml:space="preserve">) от </w:t>
      </w:r>
      <w:r>
        <w:rPr>
          <w:b w:val="0"/>
          <w:sz w:val="24"/>
          <w:szCs w:val="24"/>
        </w:rPr>
        <w:t>18 января</w:t>
      </w:r>
      <w:r w:rsidRPr="00F375F8">
        <w:rPr>
          <w:b w:val="0"/>
          <w:sz w:val="24"/>
          <w:szCs w:val="24"/>
          <w:lang w:val="en-US"/>
        </w:rPr>
        <w:t> </w:t>
      </w:r>
      <w:r>
        <w:rPr>
          <w:b w:val="0"/>
          <w:sz w:val="24"/>
          <w:szCs w:val="24"/>
        </w:rPr>
        <w:t>2023</w:t>
      </w:r>
      <w:r w:rsidRPr="00F375F8">
        <w:rPr>
          <w:b w:val="0"/>
          <w:sz w:val="24"/>
          <w:szCs w:val="24"/>
          <w:lang w:val="en-US"/>
        </w:rPr>
        <w:t> </w:t>
      </w:r>
      <w:r w:rsidRPr="00F375F8">
        <w:rPr>
          <w:b w:val="0"/>
          <w:sz w:val="24"/>
          <w:szCs w:val="24"/>
        </w:rPr>
        <w:t>г.</w:t>
      </w:r>
    </w:p>
    <w:p w:rsidR="00E37E7B" w:rsidRPr="00F375F8" w:rsidRDefault="00E37E7B" w:rsidP="00E37E7B">
      <w:pPr>
        <w:contextualSpacing/>
        <w:jc w:val="center"/>
      </w:pPr>
      <w:r w:rsidRPr="00F375F8">
        <w:t>на выполнение работ «под ключ» по проектированию и строительству</w:t>
      </w:r>
    </w:p>
    <w:p w:rsidR="00E37E7B" w:rsidRPr="00F375F8" w:rsidRDefault="00E37E7B" w:rsidP="00E37E7B">
      <w:pPr>
        <w:pStyle w:val="aff4"/>
        <w:ind w:left="0"/>
        <w:jc w:val="center"/>
      </w:pPr>
      <w:r w:rsidRPr="00F375F8">
        <w:rPr>
          <w:bCs/>
        </w:rPr>
        <w:t xml:space="preserve">распределительной сети </w:t>
      </w:r>
      <w:r>
        <w:rPr>
          <w:bCs/>
        </w:rPr>
        <w:t xml:space="preserve">6-0,4 </w:t>
      </w:r>
      <w:r w:rsidRPr="00F375F8">
        <w:rPr>
          <w:bCs/>
        </w:rPr>
        <w:t>кВ</w:t>
      </w:r>
      <w:r w:rsidRPr="00F375F8">
        <w:t xml:space="preserve"> по объекту:</w:t>
      </w:r>
    </w:p>
    <w:p w:rsidR="00E37E7B" w:rsidRPr="007E379C" w:rsidRDefault="00E37E7B" w:rsidP="00E37E7B">
      <w:pPr>
        <w:pStyle w:val="aff4"/>
        <w:ind w:left="0"/>
        <w:jc w:val="center"/>
        <w:rPr>
          <w:i/>
        </w:rPr>
      </w:pPr>
      <w:r w:rsidRPr="007E379C">
        <w:rPr>
          <w:i/>
        </w:rPr>
        <w:t xml:space="preserve">Внешнее электроснабжение токоприемников </w:t>
      </w:r>
      <w:r w:rsidRPr="008947CF">
        <w:rPr>
          <w:i/>
          <w:szCs w:val="26"/>
        </w:rPr>
        <w:t>многоэтажной жилой застройки</w:t>
      </w:r>
    </w:p>
    <w:p w:rsidR="00E37E7B" w:rsidRPr="00DD0793" w:rsidRDefault="00E37E7B" w:rsidP="00E37E7B">
      <w:pPr>
        <w:pStyle w:val="aff4"/>
        <w:ind w:left="0"/>
        <w:jc w:val="center"/>
        <w:rPr>
          <w:i/>
        </w:rPr>
      </w:pPr>
      <w:r w:rsidRPr="00F375F8">
        <w:rPr>
          <w:b/>
        </w:rPr>
        <w:t>Заявитель</w:t>
      </w:r>
      <w:r w:rsidRPr="00DD0793">
        <w:rPr>
          <w:b/>
        </w:rPr>
        <w:t>:</w:t>
      </w:r>
      <w:r w:rsidRPr="00DD0793">
        <w:rPr>
          <w:bCs/>
          <w:iCs/>
        </w:rPr>
        <w:t xml:space="preserve"> </w:t>
      </w:r>
      <w:r>
        <w:rPr>
          <w:color w:val="000000"/>
        </w:rPr>
        <w:t>ООО «Специализированный застройщик «ТЮС»</w:t>
      </w:r>
    </w:p>
    <w:p w:rsidR="00E37E7B" w:rsidRPr="00F375F8" w:rsidRDefault="00E37E7B" w:rsidP="00907401">
      <w:pPr>
        <w:pStyle w:val="aff4"/>
        <w:ind w:left="0"/>
      </w:pPr>
    </w:p>
    <w:p w:rsidR="00E37E7B" w:rsidRPr="00F375F8" w:rsidRDefault="00E37E7B" w:rsidP="00E37E7B">
      <w:pPr>
        <w:pStyle w:val="aff4"/>
        <w:numPr>
          <w:ilvl w:val="0"/>
          <w:numId w:val="22"/>
        </w:numPr>
        <w:tabs>
          <w:tab w:val="clear" w:pos="1730"/>
          <w:tab w:val="left" w:pos="993"/>
        </w:tabs>
        <w:suppressAutoHyphens/>
        <w:spacing w:after="0"/>
        <w:ind w:left="0" w:firstLine="709"/>
        <w:jc w:val="both"/>
        <w:rPr>
          <w:bCs/>
        </w:rPr>
      </w:pPr>
      <w:r w:rsidRPr="00F375F8">
        <w:rPr>
          <w:b/>
        </w:rPr>
        <w:t>Основание выполнения работ</w:t>
      </w:r>
    </w:p>
    <w:p w:rsidR="00E37E7B" w:rsidRPr="002E3CC2" w:rsidRDefault="00E37E7B" w:rsidP="00E37E7B">
      <w:pPr>
        <w:pStyle w:val="aff4"/>
        <w:numPr>
          <w:ilvl w:val="1"/>
          <w:numId w:val="22"/>
        </w:numPr>
        <w:suppressAutoHyphens/>
        <w:spacing w:after="0"/>
        <w:ind w:left="0" w:firstLine="709"/>
        <w:jc w:val="both"/>
        <w:rPr>
          <w:bCs/>
          <w:iCs/>
        </w:rPr>
      </w:pPr>
      <w:r w:rsidRPr="00F375F8">
        <w:t xml:space="preserve">Договор об осуществлении технологического присоединения к электрическим сетям </w:t>
      </w:r>
      <w:r w:rsidRPr="00F375F8">
        <w:rPr>
          <w:bCs/>
          <w:iCs/>
        </w:rPr>
        <w:t>филиала ПАО «</w:t>
      </w:r>
      <w:r>
        <w:rPr>
          <w:bCs/>
          <w:iCs/>
        </w:rPr>
        <w:t>Россети Центр</w:t>
      </w:r>
      <w:r w:rsidRPr="00F375F8">
        <w:rPr>
          <w:bCs/>
          <w:iCs/>
        </w:rPr>
        <w:t xml:space="preserve">» – </w:t>
      </w:r>
      <w:r w:rsidRPr="00E76D30">
        <w:rPr>
          <w:bCs/>
          <w:iCs/>
        </w:rPr>
        <w:t>«Белгородэнерго»</w:t>
      </w:r>
      <w:r w:rsidRPr="00F375F8">
        <w:rPr>
          <w:bCs/>
          <w:iCs/>
          <w:color w:val="FF0000"/>
        </w:rPr>
        <w:t xml:space="preserve"> </w:t>
      </w:r>
      <w:r>
        <w:t xml:space="preserve">от </w:t>
      </w:r>
      <w:r w:rsidRPr="00943113">
        <w:t>16.12.2022</w:t>
      </w:r>
      <w:r w:rsidRPr="00BE08B1">
        <w:t> г. № 42285557/</w:t>
      </w:r>
      <w:r w:rsidRPr="00943113">
        <w:t>3100/23813/22</w:t>
      </w:r>
      <w:r w:rsidRPr="00F375F8">
        <w:t>.</w:t>
      </w:r>
    </w:p>
    <w:p w:rsidR="00E37E7B" w:rsidRPr="00F375F8" w:rsidRDefault="00E37E7B" w:rsidP="00E37E7B">
      <w:pPr>
        <w:pStyle w:val="aff4"/>
        <w:numPr>
          <w:ilvl w:val="0"/>
          <w:numId w:val="22"/>
        </w:numPr>
        <w:tabs>
          <w:tab w:val="left" w:pos="993"/>
        </w:tabs>
        <w:suppressAutoHyphens/>
        <w:spacing w:before="240" w:after="0"/>
        <w:ind w:left="0" w:firstLine="709"/>
        <w:jc w:val="both"/>
      </w:pPr>
      <w:r w:rsidRPr="00F375F8">
        <w:rPr>
          <w:b/>
        </w:rPr>
        <w:t>Общие требования</w:t>
      </w:r>
    </w:p>
    <w:p w:rsidR="00E37E7B" w:rsidRPr="00F375F8" w:rsidRDefault="00E37E7B" w:rsidP="00907401">
      <w:pPr>
        <w:pStyle w:val="aff4"/>
        <w:tabs>
          <w:tab w:val="left" w:pos="993"/>
        </w:tabs>
        <w:ind w:left="709"/>
        <w:jc w:val="both"/>
      </w:pPr>
      <w:r w:rsidRPr="00F375F8">
        <w:rPr>
          <w:b/>
          <w:lang w:val="en-US"/>
        </w:rPr>
        <w:t>1-</w:t>
      </w:r>
      <w:r w:rsidRPr="00F375F8">
        <w:rPr>
          <w:b/>
        </w:rPr>
        <w:t>й этап:</w:t>
      </w:r>
    </w:p>
    <w:p w:rsidR="00E37E7B" w:rsidRPr="004211C8" w:rsidRDefault="00E37E7B" w:rsidP="00E37E7B">
      <w:pPr>
        <w:pStyle w:val="aff4"/>
        <w:numPr>
          <w:ilvl w:val="1"/>
          <w:numId w:val="22"/>
        </w:numPr>
        <w:suppressAutoHyphens/>
        <w:spacing w:after="0"/>
        <w:ind w:left="0" w:firstLine="709"/>
        <w:jc w:val="both"/>
        <w:rPr>
          <w:bCs/>
        </w:rPr>
      </w:pPr>
      <w:r w:rsidRPr="00E76D30">
        <w:t>Местонахождение проектируемых электроустановок филиала ПАО «Россети Центр» – «Белгородэнерго»</w:t>
      </w:r>
      <w:r w:rsidRPr="00F375F8">
        <w:t xml:space="preserve">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5137"/>
      </w:tblGrid>
      <w:tr w:rsidR="00E37E7B" w:rsidRPr="004211C8" w:rsidTr="007F4EC4">
        <w:trPr>
          <w:trHeight w:val="20"/>
        </w:trPr>
        <w:tc>
          <w:tcPr>
            <w:tcW w:w="2235" w:type="dxa"/>
            <w:vAlign w:val="center"/>
          </w:tcPr>
          <w:p w:rsidR="00E37E7B" w:rsidRPr="004211C8" w:rsidRDefault="00E37E7B" w:rsidP="007F4EC4">
            <w:pPr>
              <w:pStyle w:val="aff4"/>
              <w:ind w:left="0"/>
            </w:pPr>
            <w:r w:rsidRPr="004211C8">
              <w:t>Район</w:t>
            </w:r>
          </w:p>
        </w:tc>
        <w:tc>
          <w:tcPr>
            <w:tcW w:w="2409" w:type="dxa"/>
            <w:vAlign w:val="center"/>
          </w:tcPr>
          <w:p w:rsidR="00E37E7B" w:rsidRPr="004211C8" w:rsidRDefault="00E37E7B" w:rsidP="007F4EC4">
            <w:pPr>
              <w:pStyle w:val="aff4"/>
              <w:ind w:left="0"/>
            </w:pPr>
            <w:r w:rsidRPr="004211C8">
              <w:t>Населенный пункт</w:t>
            </w:r>
          </w:p>
        </w:tc>
        <w:tc>
          <w:tcPr>
            <w:tcW w:w="5137" w:type="dxa"/>
            <w:vAlign w:val="center"/>
          </w:tcPr>
          <w:p w:rsidR="00E37E7B" w:rsidRPr="004211C8" w:rsidRDefault="00E37E7B" w:rsidP="007F4EC4">
            <w:pPr>
              <w:pStyle w:val="aff4"/>
              <w:ind w:left="0"/>
            </w:pPr>
            <w:r w:rsidRPr="004211C8">
              <w:t>Кадастровый номер земельного участка</w:t>
            </w:r>
            <w:r>
              <w:t>,</w:t>
            </w:r>
            <w:r w:rsidRPr="004211C8">
              <w:t xml:space="preserve"> на котором располагаются энергопринимающие устройства Заявителя</w:t>
            </w:r>
          </w:p>
        </w:tc>
      </w:tr>
      <w:tr w:rsidR="00E37E7B" w:rsidRPr="004211C8" w:rsidTr="007F4EC4">
        <w:trPr>
          <w:trHeight w:val="20"/>
        </w:trPr>
        <w:tc>
          <w:tcPr>
            <w:tcW w:w="2235" w:type="dxa"/>
            <w:vAlign w:val="center"/>
          </w:tcPr>
          <w:p w:rsidR="00E37E7B" w:rsidRPr="004211C8" w:rsidRDefault="00E37E7B" w:rsidP="007F4EC4">
            <w:pPr>
              <w:pStyle w:val="aff4"/>
              <w:ind w:left="0"/>
              <w:rPr>
                <w:lang w:eastAsia="ru-RU"/>
              </w:rPr>
            </w:pPr>
          </w:p>
        </w:tc>
        <w:tc>
          <w:tcPr>
            <w:tcW w:w="2409" w:type="dxa"/>
            <w:vAlign w:val="center"/>
          </w:tcPr>
          <w:p w:rsidR="00E37E7B" w:rsidRPr="00B005B3" w:rsidRDefault="00E37E7B" w:rsidP="007F4EC4">
            <w:pPr>
              <w:pStyle w:val="aff4"/>
              <w:ind w:left="0"/>
              <w:rPr>
                <w:lang w:eastAsia="ru-RU"/>
              </w:rPr>
            </w:pPr>
            <w:r>
              <w:rPr>
                <w:szCs w:val="26"/>
              </w:rPr>
              <w:t>г. Белгород,</w:t>
            </w:r>
            <w:r>
              <w:rPr>
                <w:szCs w:val="26"/>
              </w:rPr>
              <w:br/>
            </w:r>
            <w:r w:rsidRPr="00B005B3">
              <w:rPr>
                <w:szCs w:val="26"/>
              </w:rPr>
              <w:t>ул. Павлова, проезд Садовый</w:t>
            </w:r>
          </w:p>
        </w:tc>
        <w:tc>
          <w:tcPr>
            <w:tcW w:w="5137" w:type="dxa"/>
            <w:vAlign w:val="center"/>
          </w:tcPr>
          <w:p w:rsidR="00E37E7B" w:rsidRPr="00B005B3" w:rsidRDefault="00E37E7B" w:rsidP="007F4EC4">
            <w:pPr>
              <w:jc w:val="center"/>
            </w:pPr>
            <w:r w:rsidRPr="00B005B3">
              <w:rPr>
                <w:szCs w:val="26"/>
              </w:rPr>
              <w:t>31:16:0116012:731</w:t>
            </w:r>
          </w:p>
        </w:tc>
      </w:tr>
    </w:tbl>
    <w:p w:rsidR="00E37E7B" w:rsidRPr="00B005B3" w:rsidRDefault="00E37E7B" w:rsidP="00E37E7B">
      <w:pPr>
        <w:pStyle w:val="aff4"/>
        <w:numPr>
          <w:ilvl w:val="1"/>
          <w:numId w:val="22"/>
        </w:numPr>
        <w:suppressAutoHyphens/>
        <w:spacing w:after="0"/>
        <w:ind w:left="0" w:firstLine="709"/>
        <w:jc w:val="both"/>
        <w:rPr>
          <w:bCs/>
        </w:rPr>
      </w:pPr>
      <w:r w:rsidRPr="00B005B3">
        <w:t xml:space="preserve">Разработать проектно-сметную документацию (далее - ПСД) одной стадией (проектная документация в объеме п.4 ТЗ, рабочая документация, сметная документация) для реконструкции/нового строительства </w:t>
      </w:r>
      <w:r w:rsidRPr="00B005B3">
        <w:rPr>
          <w:bCs/>
        </w:rPr>
        <w:t>объектов распределительной сети 10 (6)/0,4 кВ</w:t>
      </w:r>
      <w:r w:rsidRPr="00B005B3">
        <w:rPr>
          <w:bCs/>
        </w:rPr>
        <w:br/>
        <w:t>и выполнить СМР</w:t>
      </w:r>
      <w:r w:rsidRPr="00B005B3">
        <w:rPr>
          <w:bCs/>
          <w:iCs/>
        </w:rPr>
        <w:t xml:space="preserve"> с учетом требований НТД, указанных в п. 10 настоящего ТЗ (</w:t>
      </w:r>
      <w:r w:rsidRPr="00B005B3">
        <w:rPr>
          <w:bCs/>
        </w:rPr>
        <w:t>при проектировании и строительстве необходимо руководствоваться последними редакциями документов, необходимых и действующих на момент выполнения работ, в том числе не указанных в данном ТЗ), в объеме следующих мероприятий:</w:t>
      </w:r>
    </w:p>
    <w:p w:rsidR="00E37E7B" w:rsidRDefault="00E37E7B" w:rsidP="00E37E7B">
      <w:pPr>
        <w:pStyle w:val="aff4"/>
        <w:numPr>
          <w:ilvl w:val="2"/>
          <w:numId w:val="22"/>
        </w:numPr>
        <w:spacing w:after="0"/>
        <w:ind w:left="0" w:firstLine="709"/>
        <w:jc w:val="both"/>
      </w:pPr>
      <w:r w:rsidRPr="00AC3E98">
        <w:t>Строительство комплектной трансформаторной подстанции 6/0,4 кВ №</w:t>
      </w:r>
      <w:r>
        <w:t> </w:t>
      </w:r>
      <w:r w:rsidRPr="00AC3E98">
        <w:t>1 (далее – КТП</w:t>
      </w:r>
      <w:r>
        <w:t xml:space="preserve"> № 1</w:t>
      </w:r>
      <w:r w:rsidRPr="00AC3E98">
        <w:t>) с двумя силовыми трансформаторами мощностью 400 кВА каждый</w:t>
      </w:r>
      <w:r>
        <w:t xml:space="preserve"> (СПП </w:t>
      </w:r>
      <w:r>
        <w:rPr>
          <w:lang w:val="en-US"/>
        </w:rPr>
        <w:t>Z</w:t>
      </w:r>
      <w:r w:rsidRPr="00943113">
        <w:t>31-</w:t>
      </w:r>
      <w:r>
        <w:rPr>
          <w:lang w:val="en-US"/>
        </w:rPr>
        <w:t>TP</w:t>
      </w:r>
      <w:r w:rsidRPr="00943113">
        <w:t>42285557.07</w:t>
      </w:r>
      <w:r>
        <w:t>)</w:t>
      </w:r>
      <w:r w:rsidRPr="00AC3E98">
        <w:t>. Схемы электрических соединений КТП</w:t>
      </w:r>
      <w:r>
        <w:t xml:space="preserve"> № 1</w:t>
      </w:r>
      <w:r w:rsidRPr="00AC3E98">
        <w:t>, конструктивное исполнение, параметры оборудования 0,4-6 кВ, строительные решения и месторасположение определить проектом.</w:t>
      </w:r>
    </w:p>
    <w:p w:rsidR="00E37E7B" w:rsidRDefault="00E37E7B" w:rsidP="00E37E7B">
      <w:pPr>
        <w:pStyle w:val="aff4"/>
        <w:numPr>
          <w:ilvl w:val="2"/>
          <w:numId w:val="22"/>
        </w:numPr>
        <w:spacing w:after="0"/>
        <w:ind w:left="0" w:firstLine="709"/>
        <w:jc w:val="both"/>
      </w:pPr>
      <w:r w:rsidRPr="00AC3E98">
        <w:t>Строительство комплектной трансформаторной подстанции 6/0,4 кВ №</w:t>
      </w:r>
      <w:r>
        <w:t> 2</w:t>
      </w:r>
      <w:r w:rsidRPr="00AC3E98">
        <w:t xml:space="preserve"> (далее – КТП</w:t>
      </w:r>
      <w:r>
        <w:t xml:space="preserve"> № 2</w:t>
      </w:r>
      <w:r w:rsidRPr="00AC3E98">
        <w:t>) с двумя силовыми трансформаторами мощностью 400 кВА каждый</w:t>
      </w:r>
      <w:r>
        <w:t xml:space="preserve"> (СПП </w:t>
      </w:r>
      <w:r>
        <w:rPr>
          <w:lang w:val="en-US"/>
        </w:rPr>
        <w:t>Z</w:t>
      </w:r>
      <w:r w:rsidRPr="00943113">
        <w:t>31-</w:t>
      </w:r>
      <w:r>
        <w:rPr>
          <w:lang w:val="en-US"/>
        </w:rPr>
        <w:t>TP</w:t>
      </w:r>
      <w:r>
        <w:t>42285557.08)</w:t>
      </w:r>
      <w:r w:rsidRPr="00AC3E98">
        <w:t>. Схемы электрических соединений КТП</w:t>
      </w:r>
      <w:r>
        <w:t xml:space="preserve"> № 2</w:t>
      </w:r>
      <w:r w:rsidRPr="00AC3E98">
        <w:t>, конструктивное исполнение, параметры оборудования 0,4-6 кВ, строительные решения и месторасположение определить проектом.</w:t>
      </w:r>
    </w:p>
    <w:p w:rsidR="00E37E7B" w:rsidRDefault="00E37E7B" w:rsidP="00E37E7B">
      <w:pPr>
        <w:pStyle w:val="aff4"/>
        <w:numPr>
          <w:ilvl w:val="2"/>
          <w:numId w:val="22"/>
        </w:numPr>
        <w:spacing w:after="0"/>
        <w:ind w:left="0" w:firstLine="709"/>
        <w:jc w:val="both"/>
      </w:pPr>
      <w:r w:rsidRPr="00733BBA">
        <w:t xml:space="preserve">Строительство КЛ </w:t>
      </w:r>
      <w:r w:rsidRPr="00DD4C9C">
        <w:t>6</w:t>
      </w:r>
      <w:r w:rsidRPr="00733BBA">
        <w:t xml:space="preserve"> кВ от 1 секции шин РУ 6 кВ ПС 110/6/6 кВ Белгород </w:t>
      </w:r>
      <w:r>
        <w:t>(инв. № </w:t>
      </w:r>
      <w:r w:rsidRPr="00600B55">
        <w:t>151444Ю1</w:t>
      </w:r>
      <w:r>
        <w:t xml:space="preserve">, наименование по бух. учету </w:t>
      </w:r>
      <w:r w:rsidRPr="00600B55">
        <w:t>ПОДСТАНЦИЯ 110/6кВ "БЕЛГОРОД"</w:t>
      </w:r>
      <w:r>
        <w:t xml:space="preserve">) </w:t>
      </w:r>
      <w:r w:rsidRPr="00733BBA">
        <w:t xml:space="preserve">до 1 секций </w:t>
      </w:r>
      <w:r w:rsidRPr="00733BBA">
        <w:lastRenderedPageBreak/>
        <w:t>шин РУ</w:t>
      </w:r>
      <w:r>
        <w:t>ВН</w:t>
      </w:r>
      <w:r w:rsidRPr="00733BBA">
        <w:t xml:space="preserve"> 6 кВ проектируемых КТП </w:t>
      </w:r>
      <w:r>
        <w:t>№ 1 и КТП № 2</w:t>
      </w:r>
      <w:r w:rsidRPr="00733BBA">
        <w:t xml:space="preserve">, общей протяженностью 4,1 км, из них открытым способом в траншее </w:t>
      </w:r>
      <w:r>
        <w:t>(</w:t>
      </w:r>
      <w:r w:rsidRPr="00733BBA">
        <w:t>многожильным кабелем с бумажной изоляцией с одним кабелем в траншее) – 1,8 км</w:t>
      </w:r>
      <w:r>
        <w:t xml:space="preserve"> (СПП </w:t>
      </w:r>
      <w:r w:rsidRPr="00943113">
        <w:t>Z31-TP42285557.01</w:t>
      </w:r>
      <w:r>
        <w:t>)</w:t>
      </w:r>
      <w:r w:rsidRPr="00733BBA">
        <w:t>, способом ГНБ (многожильным кабелем с бумажной изоляцией с одной трубой в скважине) – 2,3 км</w:t>
      </w:r>
      <w:r>
        <w:t xml:space="preserve"> (СПП Z31-TP42285557.03)</w:t>
      </w:r>
      <w:r w:rsidRPr="00733BBA">
        <w:t>. Трассу, марку и сечение токоведущих жил линии определить проектом.</w:t>
      </w:r>
    </w:p>
    <w:p w:rsidR="00E37E7B" w:rsidRDefault="00E37E7B" w:rsidP="00E37E7B">
      <w:pPr>
        <w:pStyle w:val="aff4"/>
        <w:numPr>
          <w:ilvl w:val="2"/>
          <w:numId w:val="22"/>
        </w:numPr>
        <w:spacing w:after="0"/>
        <w:ind w:left="0" w:firstLine="709"/>
        <w:jc w:val="both"/>
      </w:pPr>
      <w:r w:rsidRPr="00733BBA">
        <w:t xml:space="preserve">Строительство КЛ </w:t>
      </w:r>
      <w:r w:rsidRPr="00DD4C9C">
        <w:t>6</w:t>
      </w:r>
      <w:r w:rsidRPr="00733BBA">
        <w:t xml:space="preserve"> кВ от </w:t>
      </w:r>
      <w:r>
        <w:t>4</w:t>
      </w:r>
      <w:r w:rsidRPr="00733BBA">
        <w:t xml:space="preserve"> секции шин РУ 6 кВ ПС 110/6/6 кВ Белгород до </w:t>
      </w:r>
      <w:r>
        <w:t>2</w:t>
      </w:r>
      <w:r w:rsidRPr="00733BBA">
        <w:t xml:space="preserve"> секций шин РУ</w:t>
      </w:r>
      <w:r>
        <w:t>ВН</w:t>
      </w:r>
      <w:r w:rsidRPr="00733BBA">
        <w:t xml:space="preserve"> 6 кВ проектируемых КТП </w:t>
      </w:r>
      <w:r>
        <w:t>№ 1 и КТП № 2</w:t>
      </w:r>
      <w:r w:rsidRPr="00733BBA">
        <w:t xml:space="preserve">, общей протяженностью 4,1 км, из них открытым способом в траншее </w:t>
      </w:r>
      <w:r>
        <w:t>(</w:t>
      </w:r>
      <w:r w:rsidRPr="00733BBA">
        <w:t>многожильным кабелем с бумажной изоляцией с одним кабелем в траншее) – 1,8 км</w:t>
      </w:r>
      <w:r>
        <w:t xml:space="preserve"> (СПП </w:t>
      </w:r>
      <w:r w:rsidRPr="00943113">
        <w:t>Z31-TP42285557.0</w:t>
      </w:r>
      <w:r>
        <w:t>2)</w:t>
      </w:r>
      <w:r w:rsidRPr="00733BBA">
        <w:t>, способом ГНБ (многожильным кабелем с бумажной изоляцией с одной трубой в скважине) – 2,3 км</w:t>
      </w:r>
      <w:r>
        <w:t xml:space="preserve"> (СПП Z31-TP42285557.04)</w:t>
      </w:r>
      <w:r w:rsidRPr="00733BBA">
        <w:t>. Трассу, марку и сечение токоведущих жил линии определить проектом.</w:t>
      </w:r>
    </w:p>
    <w:p w:rsidR="00E37E7B" w:rsidRDefault="00E37E7B" w:rsidP="00E37E7B">
      <w:pPr>
        <w:pStyle w:val="aff4"/>
        <w:numPr>
          <w:ilvl w:val="2"/>
          <w:numId w:val="22"/>
        </w:numPr>
        <w:spacing w:after="0"/>
        <w:ind w:left="0" w:firstLine="709"/>
        <w:jc w:val="both"/>
      </w:pPr>
      <w:r w:rsidRPr="00EB2217">
        <w:t>Реконструкцию ПС 110/6/6 кВ Белгород в части монтажа устройств крепления проектируемых КЛ 6 кВ в линейных ячейках 6 кВ</w:t>
      </w:r>
      <w:r>
        <w:t xml:space="preserve"> (СПП </w:t>
      </w:r>
      <w:r w:rsidRPr="00600B55">
        <w:t>Z31-TP42285557.10</w:t>
      </w:r>
      <w:r>
        <w:t>)</w:t>
      </w:r>
      <w:r w:rsidRPr="00EB2217">
        <w:t>.</w:t>
      </w:r>
    </w:p>
    <w:p w:rsidR="00E37E7B" w:rsidRPr="00AC79C4" w:rsidRDefault="00E37E7B" w:rsidP="00E37E7B">
      <w:pPr>
        <w:pStyle w:val="aff4"/>
        <w:numPr>
          <w:ilvl w:val="2"/>
          <w:numId w:val="22"/>
        </w:numPr>
        <w:spacing w:after="0"/>
        <w:ind w:left="0" w:firstLine="709"/>
        <w:jc w:val="both"/>
      </w:pPr>
      <w:r w:rsidRPr="00AC79C4">
        <w:rPr>
          <w:bCs/>
        </w:rPr>
        <w:t xml:space="preserve">Строительство КЛ 0,4 кВ </w:t>
      </w:r>
      <w:r w:rsidRPr="00AC79C4">
        <w:t>(многожильным кабелем с пластмассовой изоляцией с одним кабелем в траншее)</w:t>
      </w:r>
      <w:r w:rsidRPr="00AC79C4">
        <w:rPr>
          <w:bCs/>
        </w:rPr>
        <w:t xml:space="preserve"> от </w:t>
      </w:r>
      <w:r w:rsidRPr="00AC79C4">
        <w:t>1 секции шин</w:t>
      </w:r>
      <w:r w:rsidRPr="00AC79C4">
        <w:rPr>
          <w:bCs/>
        </w:rPr>
        <w:t xml:space="preserve"> РУ</w:t>
      </w:r>
      <w:r>
        <w:rPr>
          <w:bCs/>
        </w:rPr>
        <w:t>НН</w:t>
      </w:r>
      <w:r w:rsidRPr="00AC79C4">
        <w:rPr>
          <w:bCs/>
        </w:rPr>
        <w:t xml:space="preserve"> 0,4 кВ </w:t>
      </w:r>
      <w:r w:rsidRPr="00AC79C4">
        <w:t>проектируемой КТП №</w:t>
      </w:r>
      <w:r>
        <w:t> </w:t>
      </w:r>
      <w:r w:rsidRPr="00AC79C4">
        <w:t xml:space="preserve">1 </w:t>
      </w:r>
      <w:r w:rsidRPr="00AC79C4">
        <w:rPr>
          <w:bCs/>
        </w:rPr>
        <w:t>до ВРУ 0,4 кВ №</w:t>
      </w:r>
      <w:r>
        <w:rPr>
          <w:bCs/>
        </w:rPr>
        <w:t> </w:t>
      </w:r>
      <w:r w:rsidRPr="00AC79C4">
        <w:rPr>
          <w:bCs/>
        </w:rPr>
        <w:t>1 Заявителя, протяженностью 0,17 км</w:t>
      </w:r>
      <w:r>
        <w:rPr>
          <w:bCs/>
        </w:rPr>
        <w:t xml:space="preserve"> (СПП </w:t>
      </w:r>
      <w:r>
        <w:rPr>
          <w:lang w:val="en-US"/>
        </w:rPr>
        <w:t>Z</w:t>
      </w:r>
      <w:r w:rsidRPr="00943113">
        <w:t>31-</w:t>
      </w:r>
      <w:r>
        <w:rPr>
          <w:lang w:val="en-US"/>
        </w:rPr>
        <w:t>TP</w:t>
      </w:r>
      <w:r w:rsidRPr="00943113">
        <w:t>42285557.05</w:t>
      </w:r>
      <w:r>
        <w:rPr>
          <w:bCs/>
        </w:rPr>
        <w:t>)</w:t>
      </w:r>
      <w:r w:rsidRPr="00AC79C4">
        <w:t>.</w:t>
      </w:r>
      <w:r w:rsidRPr="00AC79C4">
        <w:rPr>
          <w:bCs/>
        </w:rPr>
        <w:t xml:space="preserve"> Трассу прохождения, марку и площадь поперечного сечения токоведущих жил линии определить проектом.</w:t>
      </w:r>
    </w:p>
    <w:p w:rsidR="00E37E7B" w:rsidRPr="00F9562F" w:rsidRDefault="00E37E7B" w:rsidP="00E37E7B">
      <w:pPr>
        <w:pStyle w:val="aff4"/>
        <w:numPr>
          <w:ilvl w:val="2"/>
          <w:numId w:val="22"/>
        </w:numPr>
        <w:spacing w:after="0"/>
        <w:ind w:left="0" w:firstLine="709"/>
        <w:jc w:val="both"/>
      </w:pPr>
      <w:r w:rsidRPr="00AC79C4">
        <w:rPr>
          <w:bCs/>
        </w:rPr>
        <w:t xml:space="preserve">Строительство КЛ 0,4 кВ </w:t>
      </w:r>
      <w:r w:rsidRPr="00AC79C4">
        <w:t>(многожильным кабелем с пластмассовой изоляцией с одним кабелем в траншее)</w:t>
      </w:r>
      <w:r w:rsidRPr="00AC79C4">
        <w:rPr>
          <w:bCs/>
        </w:rPr>
        <w:t xml:space="preserve"> от </w:t>
      </w:r>
      <w:r>
        <w:t>2</w:t>
      </w:r>
      <w:r w:rsidRPr="00AC79C4">
        <w:t xml:space="preserve"> секции шин</w:t>
      </w:r>
      <w:r w:rsidRPr="00AC79C4">
        <w:rPr>
          <w:bCs/>
        </w:rPr>
        <w:t xml:space="preserve"> РУ</w:t>
      </w:r>
      <w:r>
        <w:rPr>
          <w:bCs/>
        </w:rPr>
        <w:t>НН</w:t>
      </w:r>
      <w:r w:rsidRPr="00AC79C4">
        <w:rPr>
          <w:bCs/>
        </w:rPr>
        <w:t xml:space="preserve"> 0,4 кВ </w:t>
      </w:r>
      <w:r w:rsidRPr="00AC79C4">
        <w:t>проектируемой КТП №</w:t>
      </w:r>
      <w:r>
        <w:t> </w:t>
      </w:r>
      <w:r w:rsidRPr="00AC79C4">
        <w:t xml:space="preserve">1 </w:t>
      </w:r>
      <w:r w:rsidRPr="00AC79C4">
        <w:rPr>
          <w:bCs/>
        </w:rPr>
        <w:t>до ВРУ 0,4 кВ №</w:t>
      </w:r>
      <w:r>
        <w:rPr>
          <w:bCs/>
        </w:rPr>
        <w:t> </w:t>
      </w:r>
      <w:r w:rsidRPr="00AC79C4">
        <w:rPr>
          <w:bCs/>
        </w:rPr>
        <w:t>1 Заявителя, протяженностью 0,17 км</w:t>
      </w:r>
      <w:r>
        <w:rPr>
          <w:bCs/>
        </w:rPr>
        <w:t xml:space="preserve"> (СПП </w:t>
      </w:r>
      <w:r>
        <w:rPr>
          <w:lang w:val="en-US"/>
        </w:rPr>
        <w:t>Z</w:t>
      </w:r>
      <w:r w:rsidRPr="00943113">
        <w:t>31-</w:t>
      </w:r>
      <w:r>
        <w:rPr>
          <w:lang w:val="en-US"/>
        </w:rPr>
        <w:t>TP</w:t>
      </w:r>
      <w:r w:rsidRPr="00943113">
        <w:t>42285557.0</w:t>
      </w:r>
      <w:r>
        <w:t>6</w:t>
      </w:r>
      <w:r>
        <w:rPr>
          <w:bCs/>
        </w:rPr>
        <w:t>)</w:t>
      </w:r>
      <w:r w:rsidRPr="00AC79C4">
        <w:t>.</w:t>
      </w:r>
      <w:r w:rsidRPr="00AC79C4">
        <w:rPr>
          <w:bCs/>
        </w:rPr>
        <w:t xml:space="preserve"> Трассу прохождения, марку и площадь поперечного сечения токоведущих жил линии определить проектом.</w:t>
      </w:r>
    </w:p>
    <w:p w:rsidR="00E37E7B" w:rsidRPr="00A979F8" w:rsidRDefault="00E37E7B" w:rsidP="00E37E7B">
      <w:pPr>
        <w:pStyle w:val="aff4"/>
        <w:numPr>
          <w:ilvl w:val="2"/>
          <w:numId w:val="22"/>
        </w:numPr>
        <w:spacing w:after="0"/>
        <w:ind w:left="0" w:firstLine="709"/>
        <w:jc w:val="both"/>
      </w:pPr>
      <w:r w:rsidRPr="00A979F8">
        <w:rPr>
          <w:bCs/>
        </w:rPr>
        <w:t xml:space="preserve">Строительство КЛ 0,4 кВ </w:t>
      </w:r>
      <w:r w:rsidRPr="00A979F8">
        <w:t>(многожильным кабелем с пластмассовой изоляцией с одним кабелем в траншее)</w:t>
      </w:r>
      <w:r w:rsidRPr="00A979F8">
        <w:rPr>
          <w:bCs/>
        </w:rPr>
        <w:t xml:space="preserve"> от </w:t>
      </w:r>
      <w:r w:rsidRPr="00A979F8">
        <w:t>1 секции шин</w:t>
      </w:r>
      <w:r w:rsidRPr="00A979F8">
        <w:rPr>
          <w:bCs/>
        </w:rPr>
        <w:t xml:space="preserve"> РУ</w:t>
      </w:r>
      <w:r>
        <w:rPr>
          <w:bCs/>
        </w:rPr>
        <w:t>НН</w:t>
      </w:r>
      <w:r w:rsidRPr="00A979F8">
        <w:rPr>
          <w:bCs/>
        </w:rPr>
        <w:t xml:space="preserve"> 0,4 кВ </w:t>
      </w:r>
      <w:r w:rsidRPr="00A979F8">
        <w:t>проектируемой КТП №</w:t>
      </w:r>
      <w:r>
        <w:t> </w:t>
      </w:r>
      <w:r w:rsidRPr="00A979F8">
        <w:t xml:space="preserve">2 </w:t>
      </w:r>
      <w:r w:rsidRPr="00A979F8">
        <w:rPr>
          <w:bCs/>
        </w:rPr>
        <w:t>до ВРУ 0,4 кВ №</w:t>
      </w:r>
      <w:r>
        <w:rPr>
          <w:bCs/>
        </w:rPr>
        <w:t> </w:t>
      </w:r>
      <w:r w:rsidRPr="00A979F8">
        <w:rPr>
          <w:bCs/>
        </w:rPr>
        <w:t>2 Заявителя, протяженностью 0,15 км</w:t>
      </w:r>
      <w:r>
        <w:rPr>
          <w:bCs/>
        </w:rPr>
        <w:t xml:space="preserve"> (СПП </w:t>
      </w:r>
      <w:r>
        <w:rPr>
          <w:lang w:val="en-US"/>
        </w:rPr>
        <w:t>Z</w:t>
      </w:r>
      <w:r w:rsidRPr="00943113">
        <w:t>31-</w:t>
      </w:r>
      <w:r>
        <w:rPr>
          <w:lang w:val="en-US"/>
        </w:rPr>
        <w:t>TP</w:t>
      </w:r>
      <w:r w:rsidRPr="00943113">
        <w:t>42285557.05</w:t>
      </w:r>
      <w:r>
        <w:rPr>
          <w:bCs/>
        </w:rPr>
        <w:t>)</w:t>
      </w:r>
      <w:r w:rsidRPr="00A979F8">
        <w:t>.</w:t>
      </w:r>
      <w:r w:rsidRPr="00A979F8">
        <w:rPr>
          <w:bCs/>
        </w:rPr>
        <w:t xml:space="preserve"> Трассу прохождения, марку и площадь поперечного сечения токоведущих жил линии определить проектом.</w:t>
      </w:r>
    </w:p>
    <w:p w:rsidR="00E37E7B" w:rsidRPr="00A979F8" w:rsidRDefault="00E37E7B" w:rsidP="00E37E7B">
      <w:pPr>
        <w:pStyle w:val="aff4"/>
        <w:numPr>
          <w:ilvl w:val="2"/>
          <w:numId w:val="22"/>
        </w:numPr>
        <w:spacing w:after="0"/>
        <w:ind w:left="0" w:firstLine="709"/>
        <w:jc w:val="both"/>
      </w:pPr>
      <w:r w:rsidRPr="00A979F8">
        <w:rPr>
          <w:bCs/>
        </w:rPr>
        <w:t xml:space="preserve">Строительство КЛ 0,4 кВ </w:t>
      </w:r>
      <w:r w:rsidRPr="00A979F8">
        <w:t>(многожильным кабелем с пластмассовой изоляцией с одним кабелем в траншее)</w:t>
      </w:r>
      <w:r w:rsidRPr="00A979F8">
        <w:rPr>
          <w:bCs/>
        </w:rPr>
        <w:t xml:space="preserve"> от </w:t>
      </w:r>
      <w:r>
        <w:t>2</w:t>
      </w:r>
      <w:r w:rsidRPr="00A979F8">
        <w:t xml:space="preserve"> секции шин</w:t>
      </w:r>
      <w:r w:rsidRPr="00A979F8">
        <w:rPr>
          <w:bCs/>
        </w:rPr>
        <w:t xml:space="preserve"> РУ</w:t>
      </w:r>
      <w:r>
        <w:rPr>
          <w:bCs/>
        </w:rPr>
        <w:t>НН</w:t>
      </w:r>
      <w:r w:rsidRPr="00A979F8">
        <w:rPr>
          <w:bCs/>
        </w:rPr>
        <w:t xml:space="preserve"> 0,4 кВ </w:t>
      </w:r>
      <w:r w:rsidRPr="00A979F8">
        <w:t>проектируемой КТП №</w:t>
      </w:r>
      <w:r>
        <w:t> </w:t>
      </w:r>
      <w:r w:rsidRPr="00A979F8">
        <w:t xml:space="preserve">2 </w:t>
      </w:r>
      <w:r w:rsidRPr="00A979F8">
        <w:rPr>
          <w:bCs/>
        </w:rPr>
        <w:t>до ВРУ 0,4 кВ №</w:t>
      </w:r>
      <w:r>
        <w:rPr>
          <w:bCs/>
        </w:rPr>
        <w:t> </w:t>
      </w:r>
      <w:r w:rsidRPr="00A979F8">
        <w:rPr>
          <w:bCs/>
        </w:rPr>
        <w:t>2 Заявителя, протяженностью 0,15 км</w:t>
      </w:r>
      <w:r>
        <w:rPr>
          <w:bCs/>
        </w:rPr>
        <w:t xml:space="preserve"> (СПП </w:t>
      </w:r>
      <w:r>
        <w:rPr>
          <w:lang w:val="en-US"/>
        </w:rPr>
        <w:t>Z</w:t>
      </w:r>
      <w:r w:rsidRPr="00943113">
        <w:t>31-</w:t>
      </w:r>
      <w:r>
        <w:rPr>
          <w:lang w:val="en-US"/>
        </w:rPr>
        <w:t>TP</w:t>
      </w:r>
      <w:r w:rsidRPr="00943113">
        <w:t>42285557.0</w:t>
      </w:r>
      <w:r>
        <w:t>6</w:t>
      </w:r>
      <w:r>
        <w:rPr>
          <w:bCs/>
        </w:rPr>
        <w:t>)</w:t>
      </w:r>
      <w:r w:rsidRPr="00A979F8">
        <w:t>.</w:t>
      </w:r>
      <w:r w:rsidRPr="00A979F8">
        <w:rPr>
          <w:bCs/>
        </w:rPr>
        <w:t xml:space="preserve"> Трассу прохождения, марку и площадь поперечного сечения токоведущих жил линии определить проектом.</w:t>
      </w:r>
    </w:p>
    <w:p w:rsidR="00E37E7B" w:rsidRPr="001632BF" w:rsidRDefault="00E37E7B" w:rsidP="00E37E7B">
      <w:pPr>
        <w:pStyle w:val="aff4"/>
        <w:numPr>
          <w:ilvl w:val="2"/>
          <w:numId w:val="22"/>
        </w:numPr>
        <w:spacing w:after="0"/>
        <w:ind w:left="0" w:firstLine="709"/>
        <w:jc w:val="both"/>
      </w:pPr>
      <w:r w:rsidRPr="001632BF">
        <w:rPr>
          <w:bCs/>
        </w:rPr>
        <w:t xml:space="preserve">Строительство КЛ 0,4 кВ </w:t>
      </w:r>
      <w:r w:rsidRPr="001632BF">
        <w:t>(многожильными кабелями с пластмассовой изоляцией с двумя кабелями в траншее)</w:t>
      </w:r>
      <w:r w:rsidRPr="001632BF">
        <w:rPr>
          <w:bCs/>
        </w:rPr>
        <w:t xml:space="preserve"> от </w:t>
      </w:r>
      <w:r w:rsidRPr="001632BF">
        <w:t>1 секции шин</w:t>
      </w:r>
      <w:r w:rsidRPr="001632BF">
        <w:rPr>
          <w:bCs/>
        </w:rPr>
        <w:t xml:space="preserve"> РУ</w:t>
      </w:r>
      <w:r>
        <w:rPr>
          <w:bCs/>
        </w:rPr>
        <w:t>НН</w:t>
      </w:r>
      <w:r w:rsidRPr="001632BF">
        <w:rPr>
          <w:bCs/>
        </w:rPr>
        <w:t xml:space="preserve"> 0,4 кВ </w:t>
      </w:r>
      <w:r w:rsidRPr="001632BF">
        <w:t>проектируемой КТП №</w:t>
      </w:r>
      <w:r>
        <w:t> </w:t>
      </w:r>
      <w:r w:rsidRPr="001632BF">
        <w:t xml:space="preserve">1 </w:t>
      </w:r>
      <w:r w:rsidRPr="001632BF">
        <w:rPr>
          <w:bCs/>
        </w:rPr>
        <w:t>до ВРУ 0,4 кВ №</w:t>
      </w:r>
      <w:r>
        <w:rPr>
          <w:bCs/>
        </w:rPr>
        <w:t> </w:t>
      </w:r>
      <w:r w:rsidRPr="001632BF">
        <w:rPr>
          <w:bCs/>
        </w:rPr>
        <w:t>3 Заявителя, протяженностью 0,1 км</w:t>
      </w:r>
      <w:r>
        <w:rPr>
          <w:bCs/>
        </w:rPr>
        <w:t xml:space="preserve"> (СПП </w:t>
      </w:r>
      <w:r>
        <w:rPr>
          <w:lang w:val="en-US"/>
        </w:rPr>
        <w:t>Z</w:t>
      </w:r>
      <w:r w:rsidRPr="00943113">
        <w:t>31-</w:t>
      </w:r>
      <w:r>
        <w:rPr>
          <w:lang w:val="en-US"/>
        </w:rPr>
        <w:t>TP</w:t>
      </w:r>
      <w:r w:rsidRPr="00943113">
        <w:t>42285557.05</w:t>
      </w:r>
      <w:r>
        <w:rPr>
          <w:bCs/>
        </w:rPr>
        <w:t>)</w:t>
      </w:r>
      <w:r w:rsidRPr="001632BF">
        <w:t>.</w:t>
      </w:r>
      <w:r w:rsidRPr="001632BF">
        <w:rPr>
          <w:bCs/>
        </w:rPr>
        <w:t xml:space="preserve"> Трассу прохождения, марку и площадь поперечного сечения токоведущих жил линии определить проектом.</w:t>
      </w:r>
    </w:p>
    <w:p w:rsidR="00E37E7B" w:rsidRPr="001632BF" w:rsidRDefault="00E37E7B" w:rsidP="00E37E7B">
      <w:pPr>
        <w:pStyle w:val="aff4"/>
        <w:numPr>
          <w:ilvl w:val="2"/>
          <w:numId w:val="22"/>
        </w:numPr>
        <w:spacing w:after="0"/>
        <w:ind w:left="0" w:firstLine="709"/>
        <w:jc w:val="both"/>
      </w:pPr>
      <w:r w:rsidRPr="001632BF">
        <w:rPr>
          <w:bCs/>
        </w:rPr>
        <w:t xml:space="preserve">Строительство КЛ 0,4 кВ </w:t>
      </w:r>
      <w:r w:rsidRPr="001632BF">
        <w:t>(многожильными кабелями с пластмассовой изоляцией с двумя кабелями в траншее)</w:t>
      </w:r>
      <w:r w:rsidRPr="001632BF">
        <w:rPr>
          <w:bCs/>
        </w:rPr>
        <w:t xml:space="preserve"> от </w:t>
      </w:r>
      <w:r>
        <w:t>2</w:t>
      </w:r>
      <w:r w:rsidRPr="001632BF">
        <w:t xml:space="preserve"> секции шин</w:t>
      </w:r>
      <w:r w:rsidRPr="001632BF">
        <w:rPr>
          <w:bCs/>
        </w:rPr>
        <w:t xml:space="preserve"> РУ</w:t>
      </w:r>
      <w:r>
        <w:rPr>
          <w:bCs/>
        </w:rPr>
        <w:t>НН</w:t>
      </w:r>
      <w:r w:rsidRPr="001632BF">
        <w:rPr>
          <w:bCs/>
        </w:rPr>
        <w:t xml:space="preserve"> 0,4 кВ </w:t>
      </w:r>
      <w:r w:rsidRPr="001632BF">
        <w:t>проектируемой КТП №</w:t>
      </w:r>
      <w:r>
        <w:t> </w:t>
      </w:r>
      <w:r w:rsidRPr="001632BF">
        <w:t xml:space="preserve">1 </w:t>
      </w:r>
      <w:r w:rsidRPr="001632BF">
        <w:rPr>
          <w:bCs/>
        </w:rPr>
        <w:t>до ВРУ 0,4 кВ №</w:t>
      </w:r>
      <w:r>
        <w:rPr>
          <w:bCs/>
        </w:rPr>
        <w:t> </w:t>
      </w:r>
      <w:r w:rsidRPr="001632BF">
        <w:rPr>
          <w:bCs/>
        </w:rPr>
        <w:t>3 Заявителя, протяженностью 0,1 км</w:t>
      </w:r>
      <w:r>
        <w:rPr>
          <w:bCs/>
        </w:rPr>
        <w:t xml:space="preserve"> (СПП </w:t>
      </w:r>
      <w:r>
        <w:rPr>
          <w:lang w:val="en-US"/>
        </w:rPr>
        <w:t>Z</w:t>
      </w:r>
      <w:r w:rsidRPr="00943113">
        <w:t>31-</w:t>
      </w:r>
      <w:r>
        <w:rPr>
          <w:lang w:val="en-US"/>
        </w:rPr>
        <w:t>TP</w:t>
      </w:r>
      <w:r w:rsidRPr="00943113">
        <w:t>42285557.0</w:t>
      </w:r>
      <w:r>
        <w:t>6</w:t>
      </w:r>
      <w:r>
        <w:rPr>
          <w:bCs/>
        </w:rPr>
        <w:t>)</w:t>
      </w:r>
      <w:r w:rsidRPr="001632BF">
        <w:t>.</w:t>
      </w:r>
      <w:r w:rsidRPr="001632BF">
        <w:rPr>
          <w:bCs/>
        </w:rPr>
        <w:t xml:space="preserve"> Трассу прохождения, марку и площадь поперечного сечения токоведущих жил линии определить проектом.</w:t>
      </w:r>
    </w:p>
    <w:p w:rsidR="00E37E7B" w:rsidRPr="00E53399" w:rsidRDefault="00E37E7B" w:rsidP="00E37E7B">
      <w:pPr>
        <w:pStyle w:val="aff4"/>
        <w:numPr>
          <w:ilvl w:val="2"/>
          <w:numId w:val="22"/>
        </w:numPr>
        <w:spacing w:after="0"/>
        <w:ind w:left="0" w:firstLine="709"/>
        <w:jc w:val="both"/>
      </w:pPr>
      <w:r w:rsidRPr="00E53399">
        <w:rPr>
          <w:bCs/>
        </w:rPr>
        <w:t xml:space="preserve">Строительство КЛ 0,4 кВ </w:t>
      </w:r>
      <w:r w:rsidRPr="00E53399">
        <w:t>(многожильным кабелем с пластмассовой изоляцией с одним кабелем в траншее)</w:t>
      </w:r>
      <w:r w:rsidRPr="00E53399">
        <w:rPr>
          <w:bCs/>
        </w:rPr>
        <w:t xml:space="preserve"> от </w:t>
      </w:r>
      <w:r w:rsidRPr="00E53399">
        <w:t>1 секции шин</w:t>
      </w:r>
      <w:r w:rsidRPr="00E53399">
        <w:rPr>
          <w:bCs/>
        </w:rPr>
        <w:t xml:space="preserve"> РУ</w:t>
      </w:r>
      <w:r>
        <w:rPr>
          <w:bCs/>
        </w:rPr>
        <w:t>НН</w:t>
      </w:r>
      <w:r w:rsidRPr="00E53399">
        <w:rPr>
          <w:bCs/>
        </w:rPr>
        <w:t xml:space="preserve"> 0,4 кВ </w:t>
      </w:r>
      <w:r w:rsidRPr="00E53399">
        <w:t>проектируемой КТП №</w:t>
      </w:r>
      <w:r>
        <w:t> </w:t>
      </w:r>
      <w:r w:rsidRPr="00E53399">
        <w:t xml:space="preserve">2 </w:t>
      </w:r>
      <w:r w:rsidRPr="00E53399">
        <w:rPr>
          <w:bCs/>
        </w:rPr>
        <w:t>до ВРУ 0,4 кВ №</w:t>
      </w:r>
      <w:r>
        <w:rPr>
          <w:bCs/>
        </w:rPr>
        <w:t> </w:t>
      </w:r>
      <w:r w:rsidRPr="00E53399">
        <w:rPr>
          <w:bCs/>
        </w:rPr>
        <w:t>4 Заявителя, протяженностью 0,12 км</w:t>
      </w:r>
      <w:r>
        <w:rPr>
          <w:bCs/>
        </w:rPr>
        <w:t xml:space="preserve"> (СПП </w:t>
      </w:r>
      <w:r>
        <w:rPr>
          <w:lang w:val="en-US"/>
        </w:rPr>
        <w:t>Z</w:t>
      </w:r>
      <w:r w:rsidRPr="00943113">
        <w:t>31-</w:t>
      </w:r>
      <w:r>
        <w:rPr>
          <w:lang w:val="en-US"/>
        </w:rPr>
        <w:t>TP</w:t>
      </w:r>
      <w:r w:rsidRPr="00943113">
        <w:t>42285557.05</w:t>
      </w:r>
      <w:r>
        <w:rPr>
          <w:bCs/>
        </w:rPr>
        <w:t>)</w:t>
      </w:r>
      <w:r w:rsidRPr="00E53399">
        <w:t>.</w:t>
      </w:r>
      <w:r w:rsidRPr="00E53399">
        <w:rPr>
          <w:bCs/>
        </w:rPr>
        <w:t xml:space="preserve"> Трассу прохождения, марку и площадь поперечного сечения токоведущих жил линии определить проектом.</w:t>
      </w:r>
    </w:p>
    <w:p w:rsidR="00E37E7B" w:rsidRPr="00E53399" w:rsidRDefault="00E37E7B" w:rsidP="00E37E7B">
      <w:pPr>
        <w:pStyle w:val="aff4"/>
        <w:numPr>
          <w:ilvl w:val="2"/>
          <w:numId w:val="22"/>
        </w:numPr>
        <w:spacing w:after="0"/>
        <w:ind w:left="0" w:firstLine="709"/>
        <w:jc w:val="both"/>
      </w:pPr>
      <w:r w:rsidRPr="00E53399">
        <w:rPr>
          <w:bCs/>
        </w:rPr>
        <w:t xml:space="preserve">Строительство КЛ 0,4 кВ </w:t>
      </w:r>
      <w:r w:rsidRPr="00E53399">
        <w:t>(многожильным кабелем с пластмассовой изоляцией с одним кабелем в траншее)</w:t>
      </w:r>
      <w:r w:rsidRPr="00E53399">
        <w:rPr>
          <w:bCs/>
        </w:rPr>
        <w:t xml:space="preserve"> от </w:t>
      </w:r>
      <w:r>
        <w:rPr>
          <w:bCs/>
        </w:rPr>
        <w:t>2</w:t>
      </w:r>
      <w:r w:rsidRPr="00E53399">
        <w:t xml:space="preserve"> секции шин</w:t>
      </w:r>
      <w:r w:rsidRPr="00E53399">
        <w:rPr>
          <w:bCs/>
        </w:rPr>
        <w:t xml:space="preserve"> РУ</w:t>
      </w:r>
      <w:r>
        <w:rPr>
          <w:bCs/>
        </w:rPr>
        <w:t>НН</w:t>
      </w:r>
      <w:r w:rsidRPr="00E53399">
        <w:rPr>
          <w:bCs/>
        </w:rPr>
        <w:t xml:space="preserve"> 0,4 кВ </w:t>
      </w:r>
      <w:r w:rsidRPr="00E53399">
        <w:t>проектируемой КТП №</w:t>
      </w:r>
      <w:r>
        <w:t> </w:t>
      </w:r>
      <w:r w:rsidRPr="00E53399">
        <w:t xml:space="preserve">2 </w:t>
      </w:r>
      <w:r w:rsidRPr="00E53399">
        <w:rPr>
          <w:bCs/>
        </w:rPr>
        <w:t>до ВРУ 0,4 кВ №</w:t>
      </w:r>
      <w:r>
        <w:rPr>
          <w:bCs/>
        </w:rPr>
        <w:t> </w:t>
      </w:r>
      <w:r w:rsidRPr="00E53399">
        <w:rPr>
          <w:bCs/>
        </w:rPr>
        <w:t>4 Заявителя, протяженностью 0,12 км</w:t>
      </w:r>
      <w:r>
        <w:rPr>
          <w:bCs/>
        </w:rPr>
        <w:t xml:space="preserve"> (СПП </w:t>
      </w:r>
      <w:r>
        <w:rPr>
          <w:lang w:val="en-US"/>
        </w:rPr>
        <w:t>Z</w:t>
      </w:r>
      <w:r w:rsidRPr="00943113">
        <w:t>31-</w:t>
      </w:r>
      <w:r>
        <w:rPr>
          <w:lang w:val="en-US"/>
        </w:rPr>
        <w:t>TP</w:t>
      </w:r>
      <w:r w:rsidRPr="00943113">
        <w:t>42285557.0</w:t>
      </w:r>
      <w:r>
        <w:t>6</w:t>
      </w:r>
      <w:r>
        <w:rPr>
          <w:bCs/>
        </w:rPr>
        <w:t>)</w:t>
      </w:r>
      <w:r w:rsidRPr="00E53399">
        <w:t>.</w:t>
      </w:r>
      <w:r w:rsidRPr="00E53399">
        <w:rPr>
          <w:bCs/>
        </w:rPr>
        <w:t xml:space="preserve"> Трассу прохождения, марку и площадь поперечного сечения токоведущих жил линии определить проектом.</w:t>
      </w:r>
    </w:p>
    <w:p w:rsidR="00E37E7B" w:rsidRDefault="00E37E7B" w:rsidP="00E37E7B">
      <w:pPr>
        <w:pStyle w:val="aff4"/>
        <w:numPr>
          <w:ilvl w:val="2"/>
          <w:numId w:val="22"/>
        </w:numPr>
        <w:spacing w:after="0"/>
        <w:ind w:left="0" w:firstLine="709"/>
        <w:jc w:val="both"/>
      </w:pPr>
      <w:r w:rsidRPr="003B54B3">
        <w:t>Строительство КЛ 0,4 кВ (многожильным кабелем с пластмассовой изоляцией с одним кабелем в траншее) от 1 секции шин РУ</w:t>
      </w:r>
      <w:r>
        <w:t>НН</w:t>
      </w:r>
      <w:r w:rsidRPr="003B54B3">
        <w:t xml:space="preserve"> 0,4 кВ проектируемой КТП №</w:t>
      </w:r>
      <w:r>
        <w:t> </w:t>
      </w:r>
      <w:r w:rsidRPr="003B54B3">
        <w:t>1 до границы участка Заявителя, протяженностью 0,01 км</w:t>
      </w:r>
      <w:r>
        <w:t xml:space="preserve"> (СПП </w:t>
      </w:r>
      <w:r>
        <w:rPr>
          <w:lang w:val="en-US"/>
        </w:rPr>
        <w:t>Z</w:t>
      </w:r>
      <w:r w:rsidRPr="00943113">
        <w:t>31-</w:t>
      </w:r>
      <w:r>
        <w:rPr>
          <w:lang w:val="en-US"/>
        </w:rPr>
        <w:t>TP</w:t>
      </w:r>
      <w:r w:rsidRPr="00943113">
        <w:t>42285557.05</w:t>
      </w:r>
      <w:r>
        <w:t>)</w:t>
      </w:r>
      <w:r w:rsidRPr="003B54B3">
        <w:t>. Трассу прохождения, марку и площадь поперечного сечения токоведущих жил линии определить проектом.</w:t>
      </w:r>
    </w:p>
    <w:p w:rsidR="00E37E7B" w:rsidRPr="009D7308" w:rsidRDefault="00E37E7B" w:rsidP="00E37E7B">
      <w:pPr>
        <w:pStyle w:val="aff4"/>
        <w:numPr>
          <w:ilvl w:val="2"/>
          <w:numId w:val="22"/>
        </w:numPr>
        <w:spacing w:after="0"/>
        <w:ind w:left="0" w:firstLine="709"/>
        <w:jc w:val="both"/>
      </w:pPr>
      <w:r w:rsidRPr="009D7308">
        <w:t xml:space="preserve">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 с установкой одного РП 0,4 кВ. В РП 0,4 кВ </w:t>
      </w:r>
      <w:r w:rsidRPr="009D7308">
        <w:lastRenderedPageBreak/>
        <w:t>предусмотреть установку одного комплекта средств коммерческого учета электрической энергии (мощности) трехфазного прямого включения 0,4 кВ</w:t>
      </w:r>
      <w:r>
        <w:t xml:space="preserve"> (СПП </w:t>
      </w:r>
      <w:r>
        <w:rPr>
          <w:lang w:val="en-US"/>
        </w:rPr>
        <w:t>Z</w:t>
      </w:r>
      <w:r w:rsidRPr="00943113">
        <w:t>31-</w:t>
      </w:r>
      <w:r>
        <w:rPr>
          <w:lang w:val="en-US"/>
        </w:rPr>
        <w:t>TP</w:t>
      </w:r>
      <w:r w:rsidRPr="00943113">
        <w:t>42285557.09</w:t>
      </w:r>
      <w:r>
        <w:t>)</w:t>
      </w:r>
      <w:r w:rsidRPr="009D7308">
        <w:t>.</w:t>
      </w:r>
    </w:p>
    <w:p w:rsidR="00E37E7B" w:rsidRPr="009D7308" w:rsidRDefault="00E37E7B" w:rsidP="00E37E7B">
      <w:pPr>
        <w:pStyle w:val="aff4"/>
        <w:numPr>
          <w:ilvl w:val="2"/>
          <w:numId w:val="22"/>
        </w:numPr>
        <w:spacing w:after="0"/>
        <w:ind w:left="0" w:firstLine="709"/>
        <w:jc w:val="both"/>
      </w:pPr>
      <w:r w:rsidRPr="009D7308">
        <w:t>Установить прибор учета класса точности не ниже 1,0. Давность поверки не более 12 месяцев.</w:t>
      </w:r>
    </w:p>
    <w:p w:rsidR="00E37E7B" w:rsidRPr="003B54B3" w:rsidRDefault="00E37E7B" w:rsidP="00E37E7B">
      <w:pPr>
        <w:pStyle w:val="aff4"/>
        <w:numPr>
          <w:ilvl w:val="2"/>
          <w:numId w:val="22"/>
        </w:numPr>
        <w:spacing w:after="0"/>
        <w:ind w:left="0" w:firstLine="709"/>
        <w:jc w:val="both"/>
      </w:pPr>
      <w:r w:rsidRPr="009D7308">
        <w:t>Предусмотреть защиту средств учета от несанкционированного доступа.</w:t>
      </w:r>
    </w:p>
    <w:p w:rsidR="00E37E7B" w:rsidRPr="004211C8" w:rsidRDefault="00E37E7B" w:rsidP="00E37E7B">
      <w:pPr>
        <w:pStyle w:val="aff4"/>
        <w:numPr>
          <w:ilvl w:val="1"/>
          <w:numId w:val="22"/>
        </w:numPr>
        <w:suppressAutoHyphens/>
        <w:spacing w:after="0"/>
        <w:ind w:left="0" w:firstLine="709"/>
        <w:jc w:val="both"/>
      </w:pPr>
      <w:r w:rsidRPr="004211C8">
        <w:t>Этапность выполнения работ:</w:t>
      </w:r>
    </w:p>
    <w:p w:rsidR="00E37E7B" w:rsidRPr="004211C8" w:rsidRDefault="00E37E7B" w:rsidP="007F4EC4">
      <w:pPr>
        <w:pStyle w:val="aff4"/>
        <w:tabs>
          <w:tab w:val="left" w:pos="142"/>
          <w:tab w:val="left" w:pos="1134"/>
        </w:tabs>
        <w:ind w:left="709"/>
        <w:jc w:val="both"/>
        <w:rPr>
          <w:b/>
        </w:rPr>
      </w:pPr>
      <w:r w:rsidRPr="004211C8">
        <w:rPr>
          <w:b/>
        </w:rPr>
        <w:t>1-й этап</w:t>
      </w:r>
    </w:p>
    <w:p w:rsidR="00E37E7B" w:rsidRPr="009D7308" w:rsidRDefault="00E37E7B" w:rsidP="00E37E7B">
      <w:pPr>
        <w:pStyle w:val="aff4"/>
        <w:numPr>
          <w:ilvl w:val="2"/>
          <w:numId w:val="22"/>
        </w:numPr>
        <w:spacing w:after="0"/>
        <w:ind w:left="0" w:firstLine="709"/>
        <w:contextualSpacing/>
        <w:jc w:val="both"/>
      </w:pPr>
      <w:r w:rsidRPr="009D7308">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E37E7B" w:rsidRPr="009D7308" w:rsidRDefault="00E37E7B" w:rsidP="00E37E7B">
      <w:pPr>
        <w:pStyle w:val="aff4"/>
        <w:numPr>
          <w:ilvl w:val="2"/>
          <w:numId w:val="22"/>
        </w:numPr>
        <w:spacing w:after="0"/>
        <w:ind w:left="0" w:firstLine="709"/>
        <w:contextualSpacing/>
        <w:jc w:val="both"/>
      </w:pPr>
      <w:r w:rsidRPr="009D7308">
        <w:rPr>
          <w:bCs/>
        </w:rPr>
        <w:t xml:space="preserve">Получение </w:t>
      </w:r>
      <w:r w:rsidRPr="009D7308">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w:t>
      </w:r>
      <w:r w:rsidRPr="009D7308">
        <w:br/>
        <w:t>об утверждении схем расположения земельных участков.</w:t>
      </w:r>
    </w:p>
    <w:p w:rsidR="00E37E7B" w:rsidRPr="009D7308" w:rsidRDefault="00E37E7B" w:rsidP="00E37E7B">
      <w:pPr>
        <w:pStyle w:val="aff4"/>
        <w:numPr>
          <w:ilvl w:val="2"/>
          <w:numId w:val="22"/>
        </w:numPr>
        <w:spacing w:after="0"/>
        <w:ind w:left="0" w:firstLine="709"/>
        <w:contextualSpacing/>
        <w:jc w:val="both"/>
      </w:pPr>
      <w:r w:rsidRPr="009D7308">
        <w:t>При прохождении ЛЭП 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документации для выполнения межевания, кадастрового учета</w:t>
      </w:r>
      <w:r w:rsidRPr="009D7308">
        <w:br/>
        <w:t>и предоставления лесного участка в аренду с последующей разработкой проекта межевания территории (ПМТ) и проекта планировки территории (ППТ).</w:t>
      </w:r>
    </w:p>
    <w:p w:rsidR="00E37E7B" w:rsidRPr="009D7308" w:rsidRDefault="00E37E7B" w:rsidP="00E37E7B">
      <w:pPr>
        <w:pStyle w:val="aff4"/>
        <w:numPr>
          <w:ilvl w:val="2"/>
          <w:numId w:val="22"/>
        </w:numPr>
        <w:spacing w:after="0"/>
        <w:ind w:left="0" w:firstLine="709"/>
        <w:contextualSpacing/>
        <w:jc w:val="both"/>
      </w:pPr>
      <w:r w:rsidRPr="009D7308">
        <w:t>При прохождении ЛЭП 0,4-10 кВ (размещении ТП) по землям особо охраняемых территорий, землям водного фонда - направление заявления в соответствующее ведомство (Главрыбвод, департамент культуры и т.п.) Белгородской области на предоставление условий размещения проектируемых сетей.</w:t>
      </w:r>
    </w:p>
    <w:p w:rsidR="00E37E7B" w:rsidRPr="004211C8" w:rsidRDefault="00E37E7B" w:rsidP="00E37E7B">
      <w:pPr>
        <w:pStyle w:val="aff4"/>
        <w:numPr>
          <w:ilvl w:val="2"/>
          <w:numId w:val="22"/>
        </w:numPr>
        <w:spacing w:after="0"/>
        <w:ind w:left="0" w:firstLine="709"/>
        <w:contextualSpacing/>
        <w:jc w:val="both"/>
      </w:pPr>
      <w:r w:rsidRPr="004211C8">
        <w:t>Разработка ПСД одной стадией: проектной документации (пояснительной записки в соответствии с требованиями Постановления Правительства РФ №</w:t>
      </w:r>
      <w:r>
        <w:rPr>
          <w:lang w:val="en-US"/>
        </w:rPr>
        <w:t> </w:t>
      </w:r>
      <w:r w:rsidRPr="004211C8">
        <w:t>87 (в редакции Постановления правительства №</w:t>
      </w:r>
      <w:r>
        <w:rPr>
          <w:lang w:val="en-US"/>
        </w:rPr>
        <w:t> </w:t>
      </w:r>
      <w:r w:rsidRPr="004211C8">
        <w:t xml:space="preserve">963 от 27.05.2022), </w:t>
      </w:r>
      <w:r w:rsidRPr="004211C8">
        <w:rPr>
          <w:color w:val="000000"/>
        </w:rPr>
        <w:t>рабочей документации (в соответствии</w:t>
      </w:r>
      <w:r>
        <w:rPr>
          <w:color w:val="000000"/>
        </w:rPr>
        <w:br/>
      </w:r>
      <w:r w:rsidRPr="004211C8">
        <w:rPr>
          <w:color w:val="000000"/>
        </w:rPr>
        <w:t xml:space="preserve">с требованиями </w:t>
      </w:r>
      <w:r w:rsidRPr="004211C8">
        <w:t xml:space="preserve">ГОСТ Р 21.101-2020 </w:t>
      </w:r>
      <w:r w:rsidRPr="004211C8">
        <w:rPr>
          <w:color w:val="000000"/>
        </w:rPr>
        <w:t>и другой действующей НТД), сметной документации.</w:t>
      </w:r>
    </w:p>
    <w:p w:rsidR="00E37E7B" w:rsidRPr="004211C8" w:rsidRDefault="00E37E7B" w:rsidP="00E37E7B">
      <w:pPr>
        <w:numPr>
          <w:ilvl w:val="2"/>
          <w:numId w:val="22"/>
        </w:numPr>
        <w:tabs>
          <w:tab w:val="left" w:pos="851"/>
        </w:tabs>
        <w:ind w:left="0" w:firstLine="709"/>
        <w:jc w:val="both"/>
      </w:pPr>
      <w:r w:rsidRPr="004211C8">
        <w:t xml:space="preserve">Согласование ПСД с Заказчиком, </w:t>
      </w:r>
      <w:r w:rsidRPr="004211C8">
        <w:rPr>
          <w:bCs/>
        </w:rPr>
        <w:t>заинтересованными сторонами и надзорными органами (при необходимости, при соответствующем обосновании).</w:t>
      </w:r>
    </w:p>
    <w:p w:rsidR="00E37E7B" w:rsidRPr="004211C8" w:rsidRDefault="00E37E7B" w:rsidP="00E37E7B">
      <w:pPr>
        <w:pStyle w:val="af2"/>
        <w:numPr>
          <w:ilvl w:val="2"/>
          <w:numId w:val="22"/>
        </w:numPr>
        <w:suppressAutoHyphens/>
        <w:spacing w:after="0" w:line="240" w:lineRule="auto"/>
        <w:ind w:left="0" w:firstLine="709"/>
        <w:contextualSpacing w:val="0"/>
        <w:jc w:val="both"/>
        <w:rPr>
          <w:sz w:val="24"/>
          <w:szCs w:val="24"/>
          <w:lang w:val="x-none" w:eastAsia="x-none"/>
        </w:rPr>
      </w:pPr>
      <w:r w:rsidRPr="004211C8">
        <w:rPr>
          <w:sz w:val="24"/>
          <w:szCs w:val="24"/>
          <w:lang w:val="x-none" w:eastAsia="x-none"/>
        </w:rPr>
        <w:t xml:space="preserve">В целях сокращения затрат и сроков разработки </w:t>
      </w:r>
      <w:r w:rsidRPr="004211C8">
        <w:rPr>
          <w:sz w:val="24"/>
          <w:szCs w:val="24"/>
          <w:lang w:eastAsia="x-none"/>
        </w:rPr>
        <w:t>рабочей</w:t>
      </w:r>
      <w:r w:rsidRPr="004211C8">
        <w:rPr>
          <w:sz w:val="24"/>
          <w:szCs w:val="24"/>
          <w:lang w:val="x-none" w:eastAsia="x-none"/>
        </w:rPr>
        <w:t xml:space="preserve"> документации</w:t>
      </w:r>
      <w:r>
        <w:rPr>
          <w:sz w:val="24"/>
          <w:szCs w:val="24"/>
          <w:lang w:val="x-none" w:eastAsia="x-none"/>
        </w:rPr>
        <w:br/>
      </w:r>
      <w:r w:rsidRPr="004211C8">
        <w:rPr>
          <w:sz w:val="24"/>
          <w:szCs w:val="24"/>
          <w:lang w:val="x-none" w:eastAsia="x-none"/>
        </w:rPr>
        <w:t>по данному титулу при проектировании использовать альбомы типовых проектных решений</w:t>
      </w:r>
      <w:r>
        <w:rPr>
          <w:sz w:val="24"/>
          <w:szCs w:val="24"/>
          <w:lang w:val="x-none" w:eastAsia="x-none"/>
        </w:rPr>
        <w:br/>
      </w:r>
      <w:r w:rsidRPr="004211C8">
        <w:rPr>
          <w:sz w:val="24"/>
          <w:szCs w:val="24"/>
          <w:lang w:eastAsia="x-none"/>
        </w:rPr>
        <w:t xml:space="preserve">и </w:t>
      </w:r>
      <w:r w:rsidRPr="004211C8">
        <w:rPr>
          <w:sz w:val="24"/>
          <w:szCs w:val="24"/>
          <w:lang w:val="x-none" w:eastAsia="x-none"/>
        </w:rPr>
        <w:t>проектную документацию повторного использования.</w:t>
      </w:r>
    </w:p>
    <w:p w:rsidR="00E37E7B" w:rsidRPr="004211C8" w:rsidRDefault="00E37E7B" w:rsidP="007F4EC4">
      <w:pPr>
        <w:pStyle w:val="aff4"/>
        <w:tabs>
          <w:tab w:val="left" w:pos="993"/>
          <w:tab w:val="left" w:pos="1134"/>
          <w:tab w:val="left" w:pos="1276"/>
        </w:tabs>
        <w:ind w:left="0" w:firstLine="709"/>
        <w:jc w:val="both"/>
        <w:rPr>
          <w:b/>
        </w:rPr>
      </w:pPr>
      <w:r w:rsidRPr="004211C8">
        <w:rPr>
          <w:b/>
        </w:rPr>
        <w:t>2-й этап:</w:t>
      </w:r>
    </w:p>
    <w:p w:rsidR="00E37E7B" w:rsidRPr="004211C8" w:rsidRDefault="00E37E7B" w:rsidP="00E37E7B">
      <w:pPr>
        <w:pStyle w:val="aff4"/>
        <w:numPr>
          <w:ilvl w:val="2"/>
          <w:numId w:val="22"/>
        </w:numPr>
        <w:spacing w:after="0"/>
        <w:ind w:left="0" w:firstLine="709"/>
        <w:contextualSpacing/>
        <w:jc w:val="both"/>
        <w:rPr>
          <w:bCs/>
          <w:iCs/>
        </w:rPr>
      </w:pPr>
      <w:r w:rsidRPr="004211C8">
        <w:rPr>
          <w:bCs/>
          <w:iCs/>
        </w:rPr>
        <w:t>Выполнение строительно-монтажных (СМР) и пусконаладочных работ (ПНР)</w:t>
      </w:r>
      <w:r>
        <w:rPr>
          <w:bCs/>
          <w:iCs/>
        </w:rPr>
        <w:br/>
      </w:r>
      <w:r w:rsidRPr="004211C8">
        <w:rPr>
          <w:bCs/>
          <w:iCs/>
        </w:rPr>
        <w:t>с поставкой оборудования, с учетом требований НТД, указанных в п. 9 настоящего ТЗ (</w:t>
      </w:r>
      <w:r w:rsidRPr="004211C8">
        <w:rPr>
          <w:bCs/>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E37E7B" w:rsidRPr="004211C8" w:rsidRDefault="00E37E7B" w:rsidP="00E37E7B">
      <w:pPr>
        <w:pStyle w:val="aff4"/>
        <w:numPr>
          <w:ilvl w:val="0"/>
          <w:numId w:val="22"/>
        </w:numPr>
        <w:tabs>
          <w:tab w:val="clear" w:pos="1730"/>
        </w:tabs>
        <w:suppressAutoHyphens/>
        <w:spacing w:before="240" w:after="0"/>
        <w:ind w:left="0" w:firstLine="709"/>
        <w:jc w:val="both"/>
        <w:rPr>
          <w:bCs/>
        </w:rPr>
      </w:pPr>
      <w:r w:rsidRPr="004211C8">
        <w:rPr>
          <w:b/>
        </w:rPr>
        <w:t>Исходные данные для проектирования</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 xml:space="preserve">Максимальная присоединяемая мощность – </w:t>
      </w:r>
      <w:r>
        <w:rPr>
          <w:bCs/>
          <w:iCs/>
        </w:rPr>
        <w:t>648</w:t>
      </w:r>
      <w:r w:rsidRPr="004211C8">
        <w:rPr>
          <w:bCs/>
          <w:iCs/>
        </w:rPr>
        <w:t xml:space="preserve"> кВт.</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 xml:space="preserve">Категория надёжности электроснабжения: </w:t>
      </w:r>
      <w:r>
        <w:rPr>
          <w:bCs/>
          <w:iCs/>
        </w:rPr>
        <w:t>вторая – 642 кВт, третья – 6 кВт</w:t>
      </w:r>
      <w:r w:rsidRPr="004211C8">
        <w:rPr>
          <w:bCs/>
          <w:iCs/>
          <w:highlight w:val="yellow"/>
        </w:rPr>
        <w:t>.</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 xml:space="preserve">Номинальный уровень напряжения на границе разграничения балансовой принадлежности </w:t>
      </w:r>
      <w:r>
        <w:rPr>
          <w:bCs/>
          <w:iCs/>
        </w:rPr>
        <w:t>–</w:t>
      </w:r>
      <w:r w:rsidRPr="004211C8">
        <w:rPr>
          <w:bCs/>
          <w:iCs/>
        </w:rPr>
        <w:t xml:space="preserve"> </w:t>
      </w:r>
      <w:r>
        <w:rPr>
          <w:bCs/>
          <w:iCs/>
        </w:rPr>
        <w:t>0,4</w:t>
      </w:r>
      <w:r w:rsidRPr="004211C8">
        <w:rPr>
          <w:bCs/>
          <w:iCs/>
        </w:rPr>
        <w:t xml:space="preserve"> кВ.</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Мероприятия технических условий заключенного с заявителем договора</w:t>
      </w:r>
      <w:r>
        <w:rPr>
          <w:bCs/>
          <w:iCs/>
        </w:rPr>
        <w:br/>
      </w:r>
      <w:r w:rsidRPr="004211C8">
        <w:rPr>
          <w:bCs/>
          <w:iCs/>
        </w:rPr>
        <w:t xml:space="preserve">об осуществлении технологического присоединения, подлежащие выполнению, в том числе необходимость поэтапного ввода </w:t>
      </w:r>
      <w:r w:rsidRPr="004211C8">
        <w:rPr>
          <w:lang w:eastAsia="ru-RU"/>
        </w:rPr>
        <w:t>в работу строящихся (реконструируемых) объектов электросетевого хозяйства</w:t>
      </w:r>
      <w:r w:rsidRPr="004211C8">
        <w:rPr>
          <w:bCs/>
          <w:iCs/>
        </w:rPr>
        <w:t>.</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Информация по режимам работы сети, в т.ч. ремонтным, токовые нагрузки</w:t>
      </w:r>
      <w:r>
        <w:rPr>
          <w:bCs/>
          <w:iCs/>
        </w:rPr>
        <w:br/>
      </w:r>
      <w:r w:rsidRPr="004211C8">
        <w:rPr>
          <w:bCs/>
          <w:iCs/>
        </w:rPr>
        <w:t>в нормальных и ремонтных режимах (летние и зимние), при выполнении реконструкции</w:t>
      </w:r>
      <w:r>
        <w:rPr>
          <w:bCs/>
          <w:iCs/>
        </w:rPr>
        <w:br/>
      </w:r>
      <w:r w:rsidRPr="004211C8">
        <w:rPr>
          <w:bCs/>
          <w:iCs/>
        </w:rPr>
        <w:t xml:space="preserve">с заменой проводов. </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lastRenderedPageBreak/>
        <w:t>Схемы нормального режима ПС, РП, ТП и фидеров сети 6-10 кВ и 0,4 кВ.</w:t>
      </w:r>
    </w:p>
    <w:p w:rsidR="00E37E7B" w:rsidRPr="004211C8" w:rsidRDefault="00E37E7B" w:rsidP="00E37E7B">
      <w:pPr>
        <w:pStyle w:val="af2"/>
        <w:numPr>
          <w:ilvl w:val="1"/>
          <w:numId w:val="22"/>
        </w:numPr>
        <w:spacing w:after="0" w:line="240" w:lineRule="auto"/>
        <w:ind w:left="0" w:firstLine="709"/>
        <w:jc w:val="both"/>
        <w:rPr>
          <w:bCs/>
          <w:iCs/>
          <w:sz w:val="24"/>
          <w:szCs w:val="24"/>
        </w:rPr>
      </w:pPr>
      <w:r w:rsidRPr="004211C8">
        <w:rPr>
          <w:bCs/>
          <w:iCs/>
          <w:sz w:val="24"/>
          <w:szCs w:val="24"/>
        </w:rPr>
        <w:t>Сведения об установленном оборудовании ПС, РП, ТП.</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Карты уставок РЗА, токи КЗ на шинах питающих центров, данные по емкостным токам замыкания на землю.</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Схема сети технологической связи.</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Сведения о программном обеспечении и оборудовании ЦУС.</w:t>
      </w:r>
    </w:p>
    <w:p w:rsidR="00E37E7B" w:rsidRPr="004211C8" w:rsidRDefault="00E37E7B" w:rsidP="00E37E7B">
      <w:pPr>
        <w:pStyle w:val="aff4"/>
        <w:numPr>
          <w:ilvl w:val="1"/>
          <w:numId w:val="22"/>
        </w:numPr>
        <w:suppressAutoHyphens/>
        <w:spacing w:after="0"/>
        <w:ind w:left="0" w:firstLine="709"/>
        <w:jc w:val="both"/>
        <w:rPr>
          <w:bCs/>
          <w:iCs/>
        </w:rPr>
      </w:pPr>
      <w:r w:rsidRPr="002C5E6D">
        <w:rPr>
          <w:bCs/>
          <w:iCs/>
        </w:rPr>
        <w:t>Исходные данные предоставляются Подрядчику после заключения договора</w:t>
      </w:r>
      <w:r>
        <w:rPr>
          <w:bCs/>
          <w:iCs/>
        </w:rPr>
        <w:br/>
      </w:r>
      <w:r w:rsidRPr="002C5E6D">
        <w:rPr>
          <w:bCs/>
          <w:iCs/>
        </w:rPr>
        <w:t>в соответствии с</w:t>
      </w:r>
      <w:r>
        <w:rPr>
          <w:bCs/>
          <w:iCs/>
        </w:rPr>
        <w:t xml:space="preserve"> отдельным запросом Подрядчика.</w:t>
      </w:r>
    </w:p>
    <w:p w:rsidR="00E37E7B" w:rsidRPr="004211C8" w:rsidRDefault="00E37E7B" w:rsidP="00E37E7B">
      <w:pPr>
        <w:pStyle w:val="aff4"/>
        <w:numPr>
          <w:ilvl w:val="0"/>
          <w:numId w:val="22"/>
        </w:numPr>
        <w:tabs>
          <w:tab w:val="clear" w:pos="1730"/>
        </w:tabs>
        <w:suppressAutoHyphens/>
        <w:spacing w:before="240" w:after="0"/>
        <w:ind w:left="0" w:firstLine="709"/>
        <w:jc w:val="both"/>
        <w:rPr>
          <w:b/>
        </w:rPr>
      </w:pPr>
      <w:r w:rsidRPr="004211C8">
        <w:rPr>
          <w:b/>
        </w:rPr>
        <w:t>Требования к проектированию</w:t>
      </w:r>
    </w:p>
    <w:p w:rsidR="00E37E7B" w:rsidRPr="004211C8" w:rsidRDefault="00E37E7B" w:rsidP="007F4EC4">
      <w:pPr>
        <w:pStyle w:val="aff4"/>
        <w:ind w:left="0" w:firstLine="709"/>
        <w:jc w:val="both"/>
        <w:rPr>
          <w:b/>
          <w:bCs/>
          <w:iCs/>
        </w:rPr>
      </w:pPr>
      <w:r w:rsidRPr="004211C8">
        <w:rPr>
          <w:b/>
          <w:bCs/>
          <w:iCs/>
        </w:rPr>
        <w:t>Проектно-сметная документация</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Пояснительная записка.</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реквизиты заключенного договора об осуществлении технологического присоединения и иных документов, на основании которых принято решение о разработке проектно-сметной документации;</w:t>
      </w:r>
    </w:p>
    <w:p w:rsidR="00E37E7B" w:rsidRPr="009D7308" w:rsidRDefault="00E37E7B" w:rsidP="00C9236D">
      <w:pPr>
        <w:pStyle w:val="af2"/>
        <w:numPr>
          <w:ilvl w:val="0"/>
          <w:numId w:val="23"/>
        </w:numPr>
        <w:tabs>
          <w:tab w:val="clear" w:pos="1730"/>
        </w:tabs>
        <w:spacing w:after="0" w:line="240" w:lineRule="auto"/>
        <w:ind w:left="0" w:firstLine="709"/>
        <w:jc w:val="both"/>
        <w:rPr>
          <w:sz w:val="24"/>
          <w:szCs w:val="24"/>
        </w:rPr>
      </w:pPr>
      <w:r w:rsidRPr="009D7308">
        <w:rPr>
          <w:sz w:val="24"/>
          <w:szCs w:val="24"/>
        </w:rPr>
        <w:t>исходные данные и условия для подготовки проектно-сметной документации;</w:t>
      </w:r>
    </w:p>
    <w:p w:rsidR="00E37E7B" w:rsidRPr="009D7308" w:rsidRDefault="00E37E7B" w:rsidP="00C9236D">
      <w:pPr>
        <w:pStyle w:val="af2"/>
        <w:numPr>
          <w:ilvl w:val="0"/>
          <w:numId w:val="23"/>
        </w:numPr>
        <w:tabs>
          <w:tab w:val="clear" w:pos="1730"/>
        </w:tabs>
        <w:spacing w:after="0" w:line="240" w:lineRule="auto"/>
        <w:ind w:left="0" w:firstLine="709"/>
        <w:jc w:val="both"/>
        <w:rPr>
          <w:sz w:val="24"/>
          <w:szCs w:val="24"/>
        </w:rPr>
      </w:pPr>
      <w:r w:rsidRPr="009D7308">
        <w:rPr>
          <w:sz w:val="24"/>
          <w:szCs w:val="24"/>
        </w:rPr>
        <w:t>сведения о климатической и географической характеристике района,</w:t>
      </w:r>
      <w:r w:rsidRPr="009D7308">
        <w:rPr>
          <w:sz w:val="24"/>
          <w:szCs w:val="24"/>
        </w:rPr>
        <w:br/>
        <w:t xml:space="preserve">на территории которого предполагается осуществлять строительство/реконструкцию </w:t>
      </w:r>
      <w:r w:rsidRPr="009D7308">
        <w:rPr>
          <w:bCs/>
          <w:sz w:val="24"/>
          <w:szCs w:val="24"/>
        </w:rPr>
        <w:t>объекта (ов) распределительной сети 0,4-10 (6) кВ. При проектировании учитывать Карты климатического районирования по ветру, гололеду и ветровой нагрузке при гололеде</w:t>
      </w:r>
      <w:r w:rsidRPr="009D7308">
        <w:rPr>
          <w:sz w:val="24"/>
          <w:szCs w:val="24"/>
        </w:rPr>
        <w:t xml:space="preserve"> Белгородской </w:t>
      </w:r>
      <w:r w:rsidRPr="009D7308">
        <w:rPr>
          <w:bCs/>
          <w:sz w:val="24"/>
          <w:szCs w:val="24"/>
        </w:rPr>
        <w:t>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«Россети Центр» - «Белгородэнерго»;</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 xml:space="preserve">описание вариантов трассы прохождения линейного объекта (в т.ч. с учетом </w:t>
      </w:r>
      <w:r w:rsidRPr="004211C8">
        <w:rPr>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4211C8">
        <w:rPr>
          <w:sz w:val="24"/>
          <w:szCs w:val="24"/>
        </w:rPr>
        <w:t>по территории района строительства, обоснование выбранного варианта;</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 xml:space="preserve">сведения о проектируемых объектах </w:t>
      </w:r>
      <w:r w:rsidRPr="004211C8">
        <w:rPr>
          <w:bCs/>
          <w:sz w:val="24"/>
          <w:szCs w:val="24"/>
        </w:rPr>
        <w:t>распределительной сети 0,4-10</w:t>
      </w:r>
      <w:r>
        <w:rPr>
          <w:bCs/>
          <w:sz w:val="24"/>
          <w:szCs w:val="24"/>
        </w:rPr>
        <w:t> </w:t>
      </w:r>
      <w:r w:rsidRPr="004211C8">
        <w:rPr>
          <w:bCs/>
          <w:sz w:val="24"/>
          <w:szCs w:val="24"/>
        </w:rPr>
        <w:t>(6) кВ</w:t>
      </w:r>
      <w:r>
        <w:rPr>
          <w:sz w:val="24"/>
          <w:szCs w:val="24"/>
        </w:rPr>
        <w:t>,</w:t>
      </w:r>
      <w:r>
        <w:rPr>
          <w:sz w:val="24"/>
          <w:szCs w:val="24"/>
        </w:rPr>
        <w:br/>
      </w:r>
      <w:r w:rsidRPr="004211C8">
        <w:rPr>
          <w:sz w:val="24"/>
          <w:szCs w:val="24"/>
        </w:rPr>
        <w:t>в т.ч. для линейного объекта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сведения о наличии разработанных и согласованных технических условий;</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 xml:space="preserve">технико-экономические характеристики проектируемых объектов </w:t>
      </w:r>
      <w:r w:rsidRPr="00BA2C6B">
        <w:rPr>
          <w:sz w:val="24"/>
          <w:szCs w:val="24"/>
        </w:rPr>
        <w:t>распределительной сети 0,4-10 (6) кВ</w:t>
      </w:r>
      <w:r w:rsidRPr="004211C8">
        <w:rPr>
          <w:sz w:val="24"/>
          <w:szCs w:val="24"/>
        </w:rPr>
        <w:t xml:space="preserve"> (категория, протяженность, проектная мощность, пропускная способность и др.);</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обоснование возможности осуществления строительства объекта по этапам строительства с выделением этих этапов;</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сведения об установленном «Узле учета». Текстовая часть пояснительной записки к проектной документации должна содержать отдельный пун</w:t>
      </w:r>
      <w:r>
        <w:rPr>
          <w:sz w:val="24"/>
          <w:szCs w:val="24"/>
        </w:rPr>
        <w:t>кт «Узел учета»;</w:t>
      </w:r>
    </w:p>
    <w:p w:rsidR="00E37E7B" w:rsidRPr="004211C8" w:rsidRDefault="00E37E7B" w:rsidP="00C9236D">
      <w:pPr>
        <w:pStyle w:val="af2"/>
        <w:numPr>
          <w:ilvl w:val="0"/>
          <w:numId w:val="23"/>
        </w:numPr>
        <w:tabs>
          <w:tab w:val="clear" w:pos="1730"/>
        </w:tabs>
        <w:spacing w:after="0" w:line="240" w:lineRule="auto"/>
        <w:ind w:left="0" w:firstLine="709"/>
        <w:jc w:val="both"/>
        <w:rPr>
          <w:b/>
          <w:sz w:val="24"/>
          <w:szCs w:val="24"/>
        </w:rPr>
      </w:pPr>
      <w:r w:rsidRPr="004211C8">
        <w:rPr>
          <w:sz w:val="24"/>
          <w:szCs w:val="24"/>
        </w:rPr>
        <w:t xml:space="preserve">сведения о примененных инновационных решениях. </w:t>
      </w:r>
      <w:r w:rsidRPr="004211C8">
        <w:rPr>
          <w:b/>
          <w:sz w:val="24"/>
          <w:szCs w:val="24"/>
        </w:rPr>
        <w:t>Текстовая часть пояснительной записки к проектно-сметной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E37E7B" w:rsidRPr="009D7308" w:rsidRDefault="00E37E7B" w:rsidP="00C9236D">
      <w:pPr>
        <w:pStyle w:val="af2"/>
        <w:numPr>
          <w:ilvl w:val="0"/>
          <w:numId w:val="23"/>
        </w:numPr>
        <w:tabs>
          <w:tab w:val="clear" w:pos="1730"/>
        </w:tabs>
        <w:spacing w:after="0" w:line="240" w:lineRule="auto"/>
        <w:ind w:left="0" w:firstLine="709"/>
        <w:jc w:val="both"/>
        <w:rPr>
          <w:sz w:val="24"/>
          <w:szCs w:val="24"/>
        </w:rPr>
      </w:pPr>
      <w:r w:rsidRPr="009D7308">
        <w:rPr>
          <w:sz w:val="24"/>
          <w:szCs w:val="24"/>
        </w:rPr>
        <w:lastRenderedPageBreak/>
        <w:t>сведения о примененной иностранной (импортной) продукции. Текстовая часть пояснительной записки должна содержать раздел «Применение иностранной (импортной) продукции» с обоснованием применения иностранной (импортной) продукции на основе анализа рынка и формированием перечня иностранного (импортного) оборудования, материалов, систем и технологий, предусмотренных проектной документацией со стоимостью на основании сметного расчета.</w:t>
      </w:r>
    </w:p>
    <w:p w:rsidR="00E37E7B" w:rsidRPr="004211C8" w:rsidRDefault="00E37E7B" w:rsidP="00E37E7B">
      <w:pPr>
        <w:pStyle w:val="aff4"/>
        <w:numPr>
          <w:ilvl w:val="1"/>
          <w:numId w:val="22"/>
        </w:numPr>
        <w:suppressAutoHyphens/>
        <w:spacing w:before="240" w:after="0"/>
        <w:ind w:left="0" w:firstLine="709"/>
        <w:jc w:val="both"/>
        <w:rPr>
          <w:bCs/>
          <w:iCs/>
        </w:rPr>
      </w:pPr>
      <w:r w:rsidRPr="004211C8">
        <w:rPr>
          <w:bCs/>
          <w:iCs/>
        </w:rPr>
        <w:t>Проект полосы отвода.</w:t>
      </w:r>
    </w:p>
    <w:p w:rsidR="00E37E7B" w:rsidRPr="004211C8" w:rsidRDefault="00E37E7B" w:rsidP="00E37E7B">
      <w:pPr>
        <w:pStyle w:val="aff4"/>
        <w:numPr>
          <w:ilvl w:val="2"/>
          <w:numId w:val="22"/>
        </w:numPr>
        <w:spacing w:after="0"/>
        <w:ind w:left="0" w:firstLine="709"/>
        <w:contextualSpacing/>
        <w:jc w:val="both"/>
      </w:pPr>
      <w:r>
        <w:t>Привести в текстовой части</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характеристику земельного участка, предоставленного для размещения объекта капитального строительства;</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обоснование планировочной организации земельного участка;</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расчет размеров земельных участков, необходимых для размещения линейного</w:t>
      </w:r>
      <w:r>
        <w:rPr>
          <w:sz w:val="24"/>
          <w:szCs w:val="24"/>
        </w:rPr>
        <w:br/>
      </w:r>
      <w:r w:rsidRPr="004211C8">
        <w:rPr>
          <w:sz w:val="24"/>
          <w:szCs w:val="24"/>
        </w:rPr>
        <w:t>и площадного объекта электросетевого комплекса;</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w:t>
      </w:r>
      <w:r>
        <w:rPr>
          <w:sz w:val="24"/>
          <w:szCs w:val="24"/>
          <w:lang w:val="en-US"/>
        </w:rPr>
        <w:t> </w:t>
      </w:r>
      <w:r w:rsidRPr="004211C8">
        <w:rPr>
          <w:sz w:val="24"/>
          <w:szCs w:val="24"/>
        </w:rPr>
        <w:t>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37E7B" w:rsidRPr="004211C8" w:rsidRDefault="00E37E7B" w:rsidP="00E37E7B">
      <w:pPr>
        <w:pStyle w:val="aff4"/>
        <w:numPr>
          <w:ilvl w:val="2"/>
          <w:numId w:val="22"/>
        </w:numPr>
        <w:spacing w:after="0"/>
        <w:ind w:left="0" w:firstLine="709"/>
        <w:contextualSpacing/>
        <w:jc w:val="both"/>
      </w:pPr>
      <w:r w:rsidRPr="004211C8">
        <w:t>Привести в графической части</w:t>
      </w:r>
    </w:p>
    <w:p w:rsidR="00E37E7B" w:rsidRPr="00FE3EB7"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w:t>
      </w:r>
      <w:r>
        <w:rPr>
          <w:sz w:val="24"/>
          <w:szCs w:val="24"/>
        </w:rPr>
        <w:br/>
      </w:r>
      <w:r w:rsidRPr="004211C8">
        <w:rPr>
          <w:sz w:val="24"/>
          <w:szCs w:val="24"/>
        </w:rPr>
        <w:t>с планом трассы с указанием сведений об углах поворота, длине прямых и криволинейных участков и мест размещения проектируемых объектов электросетевого комплекса, с указанием надземных и подземных коммуникаций, пересекаемых в процессе строительства и попадающих в пятно застройки;</w:t>
      </w:r>
    </w:p>
    <w:p w:rsidR="00E37E7B" w:rsidRPr="009D7308" w:rsidRDefault="00E37E7B" w:rsidP="00C9236D">
      <w:pPr>
        <w:pStyle w:val="af2"/>
        <w:numPr>
          <w:ilvl w:val="0"/>
          <w:numId w:val="23"/>
        </w:numPr>
        <w:tabs>
          <w:tab w:val="clear" w:pos="1730"/>
        </w:tabs>
        <w:spacing w:after="0" w:line="240" w:lineRule="auto"/>
        <w:ind w:left="0" w:firstLine="709"/>
        <w:jc w:val="both"/>
        <w:rPr>
          <w:sz w:val="24"/>
          <w:szCs w:val="24"/>
        </w:rPr>
      </w:pPr>
      <w:r w:rsidRPr="009D7308">
        <w:rPr>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w:t>
      </w:r>
      <w:r w:rsidRPr="009D7308">
        <w:rPr>
          <w:sz w:val="24"/>
          <w:szCs w:val="24"/>
        </w:rPr>
        <w:br/>
        <w:t>в государственной или муниципальной собственности, в соответствии с Постановлением Правительства Белгородской области от 16 ноября 2015 г. № 408-пп;</w:t>
      </w:r>
    </w:p>
    <w:p w:rsidR="00E37E7B" w:rsidRPr="004211C8" w:rsidRDefault="00E37E7B" w:rsidP="007F4EC4">
      <w:pPr>
        <w:pStyle w:val="af2"/>
        <w:tabs>
          <w:tab w:val="left" w:pos="993"/>
          <w:tab w:val="left" w:pos="1560"/>
        </w:tabs>
        <w:ind w:left="0" w:firstLine="709"/>
        <w:jc w:val="both"/>
        <w:rPr>
          <w:bCs/>
          <w:iCs/>
          <w:sz w:val="24"/>
          <w:szCs w:val="24"/>
        </w:rPr>
      </w:pPr>
      <w:r w:rsidRPr="004211C8">
        <w:rPr>
          <w:bCs/>
          <w:iCs/>
          <w:sz w:val="24"/>
          <w:szCs w:val="24"/>
        </w:rPr>
        <w:t>Требования по выбору земельного участка для размещения объекта (ов) капитального строительства:</w:t>
      </w:r>
    </w:p>
    <w:p w:rsidR="00E37E7B" w:rsidRPr="004211C8" w:rsidRDefault="00E37E7B" w:rsidP="00C9236D">
      <w:pPr>
        <w:pStyle w:val="af2"/>
        <w:numPr>
          <w:ilvl w:val="0"/>
          <w:numId w:val="23"/>
        </w:numPr>
        <w:tabs>
          <w:tab w:val="clear" w:pos="1730"/>
        </w:tabs>
        <w:spacing w:after="0" w:line="240" w:lineRule="auto"/>
        <w:ind w:left="0" w:firstLine="709"/>
        <w:jc w:val="both"/>
        <w:rPr>
          <w:bCs/>
          <w:iCs/>
          <w:sz w:val="24"/>
          <w:szCs w:val="24"/>
        </w:rPr>
      </w:pPr>
      <w:r w:rsidRPr="004211C8">
        <w:rPr>
          <w:bCs/>
          <w:iCs/>
          <w:sz w:val="24"/>
          <w:szCs w:val="24"/>
        </w:rPr>
        <w:t>при разработке документации осуществлять выбор места размещения объекта,</w:t>
      </w:r>
      <w:r>
        <w:rPr>
          <w:bCs/>
          <w:iCs/>
          <w:sz w:val="24"/>
          <w:szCs w:val="24"/>
        </w:rPr>
        <w:br/>
      </w:r>
      <w:r w:rsidRPr="004211C8">
        <w:rPr>
          <w:bCs/>
          <w:iCs/>
          <w:sz w:val="24"/>
          <w:szCs w:val="24"/>
        </w:rPr>
        <w:t>с приоритетным условием нахождения на земельных участках в муниципальной собственности.</w:t>
      </w:r>
    </w:p>
    <w:p w:rsidR="00E37E7B" w:rsidRPr="009D7308" w:rsidRDefault="00E37E7B" w:rsidP="00C9236D">
      <w:pPr>
        <w:pStyle w:val="af2"/>
        <w:numPr>
          <w:ilvl w:val="0"/>
          <w:numId w:val="23"/>
        </w:numPr>
        <w:tabs>
          <w:tab w:val="clear" w:pos="1730"/>
        </w:tabs>
        <w:spacing w:after="0" w:line="240" w:lineRule="auto"/>
        <w:ind w:left="0" w:firstLine="709"/>
        <w:jc w:val="both"/>
        <w:rPr>
          <w:bCs/>
          <w:iCs/>
          <w:sz w:val="24"/>
          <w:szCs w:val="24"/>
        </w:rPr>
      </w:pPr>
      <w:r w:rsidRPr="009D7308">
        <w:rPr>
          <w:bCs/>
          <w:iCs/>
          <w:sz w:val="24"/>
          <w:szCs w:val="24"/>
        </w:rPr>
        <w:t>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w:t>
      </w:r>
      <w:r w:rsidRPr="009D7308">
        <w:rPr>
          <w:bCs/>
          <w:iCs/>
          <w:sz w:val="24"/>
          <w:szCs w:val="24"/>
        </w:rPr>
        <w:br/>
        <w:t>в исключительных случаях с обязательным согласованием филиала ПАО «Россети Центр» - «Белгородэнерго» и обоснованием отсутствия возможности размещения объектов энергетики</w:t>
      </w:r>
      <w:r w:rsidRPr="009D7308">
        <w:rPr>
          <w:bCs/>
          <w:iCs/>
          <w:sz w:val="24"/>
          <w:szCs w:val="24"/>
        </w:rPr>
        <w:br/>
        <w:t>на муниципальных землях.</w:t>
      </w:r>
    </w:p>
    <w:p w:rsidR="00E37E7B" w:rsidRPr="004211C8" w:rsidRDefault="00E37E7B" w:rsidP="00E37E7B">
      <w:pPr>
        <w:pStyle w:val="aff4"/>
        <w:numPr>
          <w:ilvl w:val="1"/>
          <w:numId w:val="22"/>
        </w:numPr>
        <w:suppressAutoHyphens/>
        <w:spacing w:before="240" w:after="0"/>
        <w:ind w:left="0" w:firstLine="709"/>
        <w:jc w:val="both"/>
        <w:rPr>
          <w:bCs/>
          <w:iCs/>
        </w:rPr>
      </w:pPr>
      <w:r w:rsidRPr="004211C8">
        <w:rPr>
          <w:bCs/>
          <w:iCs/>
        </w:rPr>
        <w:t>Технологические и конструктивные решения линейного объекта. Искусственные сооружения (при проектировании ЛЭП).</w:t>
      </w:r>
    </w:p>
    <w:p w:rsidR="00E37E7B" w:rsidRPr="004211C8" w:rsidRDefault="00E37E7B" w:rsidP="00E37E7B">
      <w:pPr>
        <w:pStyle w:val="aff4"/>
        <w:numPr>
          <w:ilvl w:val="2"/>
          <w:numId w:val="22"/>
        </w:numPr>
        <w:spacing w:after="0"/>
        <w:ind w:left="0" w:firstLine="709"/>
        <w:contextualSpacing/>
        <w:jc w:val="both"/>
        <w:rPr>
          <w:bCs/>
          <w:iCs/>
        </w:rPr>
      </w:pPr>
      <w:r w:rsidRPr="004211C8">
        <w:t>Привести в текстовой части</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сведения об основных электрических характеристиках линейного объекта электросетевого комплекса (КЛ/ВЛ);</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lastRenderedPageBreak/>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w:t>
      </w:r>
      <w:r>
        <w:rPr>
          <w:sz w:val="24"/>
          <w:szCs w:val="24"/>
        </w:rPr>
        <w:br/>
      </w:r>
      <w:r w:rsidRPr="004211C8">
        <w:rPr>
          <w:sz w:val="24"/>
          <w:szCs w:val="24"/>
        </w:rPr>
        <w:t>а также мер по защите конструкций от коррозии и др.);</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описание конструктивных элементов кабельной линии (кабельной вставки,</w:t>
      </w:r>
      <w:r>
        <w:rPr>
          <w:sz w:val="24"/>
          <w:szCs w:val="24"/>
        </w:rPr>
        <w:br/>
      </w:r>
      <w:r w:rsidRPr="004211C8">
        <w:rPr>
          <w:sz w:val="24"/>
          <w:szCs w:val="24"/>
        </w:rPr>
        <w:t>в.ч. соединительных и концевых муфт);</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описание и обоснование принятых объемно-планировочных решений объ</w:t>
      </w:r>
      <w:r>
        <w:rPr>
          <w:sz w:val="24"/>
          <w:szCs w:val="24"/>
        </w:rPr>
        <w:t>екта капитального строительства.</w:t>
      </w:r>
    </w:p>
    <w:p w:rsidR="00E37E7B" w:rsidRPr="004211C8" w:rsidRDefault="00E37E7B" w:rsidP="00E37E7B">
      <w:pPr>
        <w:pStyle w:val="aff4"/>
        <w:numPr>
          <w:ilvl w:val="2"/>
          <w:numId w:val="22"/>
        </w:numPr>
        <w:spacing w:after="0"/>
        <w:ind w:left="0" w:firstLine="709"/>
        <w:contextualSpacing/>
        <w:jc w:val="both"/>
      </w:pPr>
      <w:r w:rsidRPr="004211C8">
        <w:t>Привести в графической части</w:t>
      </w:r>
    </w:p>
    <w:p w:rsidR="00E37E7B" w:rsidRPr="00FE3EB7"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план трассы ЛЭП, профили переходов через инженерные коммуникации, ведомости опор, фундаментов.</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чертежи конструктивных решений и отдельных э</w:t>
      </w:r>
      <w:r>
        <w:rPr>
          <w:sz w:val="24"/>
          <w:szCs w:val="24"/>
        </w:rPr>
        <w:t>лементов КЛ, кабельных вставок;</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схемы устройства переходов через железные и автомобильные (шоссейные, грунтовые) дороги, а также через водные преграды;</w:t>
      </w:r>
    </w:p>
    <w:p w:rsidR="00E37E7B" w:rsidRPr="004211C8" w:rsidRDefault="00E37E7B" w:rsidP="00C9236D">
      <w:pPr>
        <w:pStyle w:val="af2"/>
        <w:numPr>
          <w:ilvl w:val="0"/>
          <w:numId w:val="23"/>
        </w:numPr>
        <w:tabs>
          <w:tab w:val="clear" w:pos="1730"/>
        </w:tabs>
        <w:spacing w:after="0" w:line="240" w:lineRule="auto"/>
        <w:ind w:left="0" w:firstLine="709"/>
        <w:jc w:val="both"/>
        <w:rPr>
          <w:sz w:val="24"/>
          <w:szCs w:val="24"/>
        </w:rPr>
      </w:pPr>
      <w:r w:rsidRPr="004211C8">
        <w:rPr>
          <w:sz w:val="24"/>
          <w:szCs w:val="24"/>
        </w:rPr>
        <w:t>п</w:t>
      </w:r>
      <w:r w:rsidRPr="00FE3EB7">
        <w:rPr>
          <w:sz w:val="24"/>
          <w:szCs w:val="24"/>
        </w:rPr>
        <w:t>рофили пересечен</w:t>
      </w:r>
      <w:r>
        <w:rPr>
          <w:sz w:val="24"/>
          <w:szCs w:val="24"/>
        </w:rPr>
        <w:t>ий с инженерными коммуникациями.</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(при проектировании ТП/РП/РТП)</w:t>
      </w:r>
    </w:p>
    <w:p w:rsidR="00E37E7B" w:rsidRPr="004211C8" w:rsidRDefault="00E37E7B" w:rsidP="00E37E7B">
      <w:pPr>
        <w:pStyle w:val="aff4"/>
        <w:numPr>
          <w:ilvl w:val="2"/>
          <w:numId w:val="22"/>
        </w:numPr>
        <w:spacing w:after="0"/>
        <w:ind w:left="0" w:firstLine="709"/>
        <w:contextualSpacing/>
        <w:jc w:val="both"/>
        <w:rPr>
          <w:bCs/>
          <w:iCs/>
        </w:rPr>
      </w:pPr>
      <w:r w:rsidRPr="004211C8">
        <w:t>Привести в текстовой части</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сведения о количестве электроприемников, их установленной и расчетной мощности;</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описание решений по обеспечению требования к надежности электроснабжения;</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решения по молниезащите и заземлению, в т.ч. выбор и расчет ЗУ;</w:t>
      </w:r>
    </w:p>
    <w:p w:rsidR="00E37E7B" w:rsidRPr="004211C8" w:rsidRDefault="00E37E7B" w:rsidP="00E37E7B">
      <w:pPr>
        <w:pStyle w:val="aff4"/>
        <w:numPr>
          <w:ilvl w:val="2"/>
          <w:numId w:val="22"/>
        </w:numPr>
        <w:spacing w:after="0"/>
        <w:ind w:left="0" w:firstLine="709"/>
        <w:contextualSpacing/>
        <w:jc w:val="both"/>
      </w:pPr>
      <w:r w:rsidRPr="004211C8">
        <w:t>Привести в графической части</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однолинейную схему площадного объекта;</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компоновочные и электротехнические решения (</w:t>
      </w:r>
      <w:r w:rsidRPr="004211C8">
        <w:rPr>
          <w:bCs/>
          <w:iCs/>
          <w:sz w:val="24"/>
          <w:szCs w:val="24"/>
        </w:rPr>
        <w:t>установочные чертежи КТП, ТП, РП, электрические принципиальные и монтажные схемы, карта уставок РЗА)</w:t>
      </w:r>
      <w:r w:rsidRPr="00A8380D">
        <w:rPr>
          <w:bCs/>
          <w:iCs/>
          <w:sz w:val="24"/>
          <w:szCs w:val="24"/>
        </w:rPr>
        <w:t xml:space="preserve"> площадного объекта. </w:t>
      </w:r>
      <w:r w:rsidRPr="004211C8">
        <w:rPr>
          <w:bCs/>
          <w:iCs/>
          <w:sz w:val="24"/>
          <w:szCs w:val="24"/>
        </w:rPr>
        <w:t>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r w:rsidRPr="00A8380D">
        <w:rPr>
          <w:bCs/>
          <w:iCs/>
          <w:sz w:val="24"/>
          <w:szCs w:val="24"/>
        </w:rPr>
        <w:t>;</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решения по заземлению и т.д.</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Проект организации работ по сносу (демонтажу) линейного объекта (включается</w:t>
      </w:r>
      <w:r>
        <w:rPr>
          <w:bCs/>
          <w:iCs/>
        </w:rPr>
        <w:br/>
      </w:r>
      <w:r w:rsidRPr="004211C8">
        <w:rPr>
          <w:bCs/>
          <w:iCs/>
        </w:rPr>
        <w:t>в состав проектно-сметной документации при необходимости сноса (демонтажа) линейного объекта или его части).</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Проект организации строительства:</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характеристика трассы линейного объекта, района его строительства, описание полосы отвода;</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сведения о размерах земельных участков, временно отводимых на период строительства;</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сведения об объемах и трудоемкости основных строительных и монтажных работ по участкам трассы;</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 xml:space="preserve">перечень основных видов строительных и монтажных работ, ответственных конструкций, участков сетей инженерно-технического обеспечения, подлежащих </w:t>
      </w:r>
      <w:r w:rsidRPr="00A8380D">
        <w:rPr>
          <w:bCs/>
          <w:iCs/>
          <w:sz w:val="24"/>
          <w:szCs w:val="24"/>
        </w:rPr>
        <w:lastRenderedPageBreak/>
        <w:t>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E37E7B" w:rsidRPr="00A8380D" w:rsidRDefault="00E37E7B" w:rsidP="00C9236D">
      <w:pPr>
        <w:pStyle w:val="af2"/>
        <w:numPr>
          <w:ilvl w:val="0"/>
          <w:numId w:val="23"/>
        </w:numPr>
        <w:tabs>
          <w:tab w:val="clear" w:pos="1730"/>
        </w:tabs>
        <w:spacing w:after="0" w:line="240" w:lineRule="auto"/>
        <w:ind w:left="0" w:firstLine="709"/>
        <w:jc w:val="both"/>
        <w:rPr>
          <w:bCs/>
          <w:iCs/>
          <w:sz w:val="24"/>
          <w:szCs w:val="24"/>
        </w:rPr>
      </w:pPr>
      <w:r w:rsidRPr="00A8380D">
        <w:rPr>
          <w:bCs/>
          <w:iCs/>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Мероприятия по охране окружающей среды.</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Мероприятия по обеспечению пожарной безопасности.</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w:t>
      </w:r>
      <w:r>
        <w:rPr>
          <w:bCs/>
          <w:iCs/>
          <w:lang w:val="en-US"/>
        </w:rPr>
        <w:t> </w:t>
      </w:r>
      <w:r w:rsidRPr="004211C8">
        <w:rPr>
          <w:bCs/>
          <w:iCs/>
        </w:rPr>
        <w:t>522-ФЗ (при необходимости, при соответствующем обосновании).</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В случае оснащения присоединяемых объектов средствами коммерческого учета электрической энергии, выполнить разработку отдельного раздела проекта «Узел учета электрической энергии».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ПП-890 от 19.07.2020 г.»</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Требования к сметной документации</w:t>
      </w:r>
    </w:p>
    <w:p w:rsidR="00E37E7B" w:rsidRPr="004211C8" w:rsidRDefault="00E37E7B" w:rsidP="00E37E7B">
      <w:pPr>
        <w:pStyle w:val="aff4"/>
        <w:numPr>
          <w:ilvl w:val="2"/>
          <w:numId w:val="22"/>
        </w:numPr>
        <w:spacing w:after="0"/>
        <w:ind w:left="0" w:firstLine="709"/>
        <w:contextualSpacing/>
        <w:jc w:val="both"/>
      </w:pPr>
      <w:r w:rsidRPr="004211C8">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w:t>
      </w:r>
      <w:r>
        <w:rPr>
          <w:lang w:val="en-US"/>
        </w:rPr>
        <w:t> </w:t>
      </w:r>
      <w:r w:rsidRPr="004211C8">
        <w:t>421/пр и действующим законодательством РФ в сфере ценообразования,</w:t>
      </w:r>
      <w:r>
        <w:br/>
      </w:r>
      <w:r w:rsidRPr="004211C8">
        <w:t>а также внутренними локальными нормативными актами ПАО «Россети Центр» и ПАО «Россети Центр и Приволжье».</w:t>
      </w:r>
    </w:p>
    <w:p w:rsidR="00E37E7B" w:rsidRPr="004211C8" w:rsidRDefault="00E37E7B" w:rsidP="00E37E7B">
      <w:pPr>
        <w:pStyle w:val="aff4"/>
        <w:numPr>
          <w:ilvl w:val="2"/>
          <w:numId w:val="22"/>
        </w:numPr>
        <w:spacing w:after="0"/>
        <w:ind w:left="0" w:firstLine="709"/>
        <w:contextualSpacing/>
        <w:jc w:val="both"/>
      </w:pPr>
      <w:r w:rsidRPr="004211C8">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w:t>
      </w:r>
      <w:r>
        <w:rPr>
          <w:lang w:val="en-US"/>
        </w:rPr>
        <w:t> </w:t>
      </w:r>
      <w:r w:rsidRPr="004211C8">
        <w:t>10 (УНЦ), с обеспечением не превышения стоимости строительства объекта над стоимостью, рассчитанной по УНЦ.</w:t>
      </w:r>
    </w:p>
    <w:p w:rsidR="00E37E7B" w:rsidRPr="004211C8" w:rsidRDefault="00E37E7B" w:rsidP="00E37E7B">
      <w:pPr>
        <w:pStyle w:val="aff4"/>
        <w:numPr>
          <w:ilvl w:val="2"/>
          <w:numId w:val="22"/>
        </w:numPr>
        <w:spacing w:after="0"/>
        <w:ind w:left="0" w:firstLine="709"/>
        <w:contextualSpacing/>
        <w:jc w:val="both"/>
      </w:pPr>
      <w:r w:rsidRPr="004211C8">
        <w:t>Сметную стоимость строительства приводить</w:t>
      </w:r>
      <w:r>
        <w:t xml:space="preserve"> в двух уровнях цен: в базисном</w:t>
      </w:r>
      <w:r>
        <w:br/>
      </w:r>
      <w:r w:rsidRPr="004211C8">
        <w:t>по состоянию на 01.01.2000 и текущем, сложившемся ко времени составления сметной документации.</w:t>
      </w:r>
    </w:p>
    <w:p w:rsidR="00E37E7B" w:rsidRPr="004211C8" w:rsidRDefault="00E37E7B" w:rsidP="00E37E7B">
      <w:pPr>
        <w:pStyle w:val="aff4"/>
        <w:numPr>
          <w:ilvl w:val="2"/>
          <w:numId w:val="22"/>
        </w:numPr>
        <w:spacing w:after="0"/>
        <w:ind w:left="0" w:firstLine="709"/>
        <w:contextualSpacing/>
        <w:jc w:val="both"/>
      </w:pPr>
      <w:r w:rsidRPr="004211C8">
        <w:t>В электронном виде сметная документация предоставляется в форматах</w:t>
      </w:r>
      <w:r>
        <w:br/>
      </w:r>
      <w:r w:rsidRPr="004211C8">
        <w:t>ПО «Гранд-смета» (*.gsf, *.gsfx), универсальном формате (*.xml, *.xmlx).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Excel (*.xls, *.xlsx), пояснительная записка, иные текстовые материалы и титульные листы тома «Сметная документация» - в формате</w:t>
      </w:r>
      <w:r>
        <w:br/>
      </w:r>
      <w:r w:rsidRPr="004211C8">
        <w:t>MS Word (*.doc, *.docx).</w:t>
      </w:r>
    </w:p>
    <w:p w:rsidR="00E37E7B" w:rsidRPr="009D7308" w:rsidRDefault="00E37E7B" w:rsidP="00E37E7B">
      <w:pPr>
        <w:pStyle w:val="aff4"/>
        <w:numPr>
          <w:ilvl w:val="2"/>
          <w:numId w:val="22"/>
        </w:numPr>
        <w:spacing w:after="0"/>
        <w:ind w:left="0" w:firstLine="709"/>
        <w:contextualSpacing/>
        <w:jc w:val="both"/>
      </w:pPr>
      <w:r w:rsidRPr="009D7308">
        <w:t>При составлении сметной документации в соответствии с приказом Минстроя</w:t>
      </w:r>
      <w:r w:rsidRPr="009D7308">
        <w:br/>
        <w:t>РФ №</w:t>
      </w:r>
      <w:r w:rsidRPr="009D7308">
        <w:rPr>
          <w:lang w:val="en-US"/>
        </w:rPr>
        <w:t> </w:t>
      </w:r>
      <w:r w:rsidRPr="009D7308">
        <w:t>1046/пр от 30.12.2021 (в редакции Приказа №</w:t>
      </w:r>
      <w:r w:rsidRPr="009D7308">
        <w:rPr>
          <w:lang w:val="en-US"/>
        </w:rPr>
        <w:t> </w:t>
      </w:r>
      <w:r w:rsidRPr="009D7308">
        <w:t>378/пр от 18.05.2022) с 30.12.2022 использовать базу ФСНБ-2022 с актуальными дополнениями. В случае переноса срока вступления в действие базы ФСНБ-2022 использовать для составления сметной документации</w:t>
      </w:r>
      <w:r w:rsidRPr="009D7308">
        <w:br/>
        <w:t>в базовом уровне цен базу ФЕР 2020 с актуальными дополнениями и изменениями.</w:t>
      </w:r>
    </w:p>
    <w:p w:rsidR="00E37E7B" w:rsidRPr="004211C8" w:rsidRDefault="00E37E7B" w:rsidP="00E37E7B">
      <w:pPr>
        <w:pStyle w:val="aff4"/>
        <w:numPr>
          <w:ilvl w:val="2"/>
          <w:numId w:val="22"/>
        </w:numPr>
        <w:spacing w:after="0"/>
        <w:ind w:left="0" w:firstLine="709"/>
        <w:contextualSpacing/>
        <w:jc w:val="both"/>
      </w:pPr>
      <w:r w:rsidRPr="004211C8">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w:t>
      </w:r>
      <w:r>
        <w:br/>
      </w:r>
      <w:r w:rsidRPr="004211C8">
        <w:t>на осуществление строительного контроля.</w:t>
      </w:r>
    </w:p>
    <w:p w:rsidR="00E37E7B" w:rsidRPr="004211C8" w:rsidRDefault="00E37E7B" w:rsidP="00E37E7B">
      <w:pPr>
        <w:pStyle w:val="aff4"/>
        <w:numPr>
          <w:ilvl w:val="2"/>
          <w:numId w:val="22"/>
        </w:numPr>
        <w:spacing w:after="0"/>
        <w:ind w:left="0" w:firstLine="709"/>
        <w:contextualSpacing/>
        <w:jc w:val="both"/>
      </w:pPr>
      <w:r w:rsidRPr="004211C8">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E37E7B" w:rsidRPr="004211C8" w:rsidRDefault="00E37E7B" w:rsidP="00E37E7B">
      <w:pPr>
        <w:pStyle w:val="aff4"/>
        <w:numPr>
          <w:ilvl w:val="2"/>
          <w:numId w:val="22"/>
        </w:numPr>
        <w:spacing w:after="0"/>
        <w:ind w:left="0" w:firstLine="709"/>
        <w:contextualSpacing/>
        <w:jc w:val="both"/>
      </w:pPr>
      <w:r w:rsidRPr="004211C8">
        <w:lastRenderedPageBreak/>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w:t>
      </w:r>
      <w:r>
        <w:rPr>
          <w:lang w:val="en-US"/>
        </w:rPr>
        <w:t> </w:t>
      </w:r>
      <w:r w:rsidRPr="004211C8">
        <w:t>421/п, определить неп</w:t>
      </w:r>
      <w:r>
        <w:t>осредственный размер и включить</w:t>
      </w:r>
      <w:r>
        <w:br/>
      </w:r>
      <w:r w:rsidRPr="004211C8">
        <w:t>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E37E7B" w:rsidRPr="009D7308" w:rsidRDefault="00E37E7B" w:rsidP="00E37E7B">
      <w:pPr>
        <w:pStyle w:val="aff4"/>
        <w:numPr>
          <w:ilvl w:val="2"/>
          <w:numId w:val="22"/>
        </w:numPr>
        <w:spacing w:after="0"/>
        <w:ind w:left="0" w:firstLine="709"/>
        <w:contextualSpacing/>
        <w:jc w:val="both"/>
      </w:pPr>
      <w:r w:rsidRPr="009D7308">
        <w:t>В случае применения инновационных решений (в т.ч. результатов НИОКР ПАО «Россети»/ПАО «Россети Центр и Приволжье», реализованных в рамках лицензионных договоров), приведенных в Реестре инновационных технологий ПАО «Россети», выделенная стоимость инноваций должна оформляться Подрядчиком в «Сводной ведомости затрат</w:t>
      </w:r>
      <w:r w:rsidRPr="009D7308">
        <w:br/>
        <w:t>по применению инновационных технологий» на основе сметных расчетов в разделе проекта «Сметная документация».</w:t>
      </w:r>
    </w:p>
    <w:p w:rsidR="00E37E7B" w:rsidRPr="004211C8" w:rsidRDefault="00E37E7B" w:rsidP="00E37E7B">
      <w:pPr>
        <w:pStyle w:val="aff4"/>
        <w:numPr>
          <w:ilvl w:val="2"/>
          <w:numId w:val="22"/>
        </w:numPr>
        <w:spacing w:after="0"/>
        <w:ind w:left="0" w:firstLine="709"/>
        <w:contextualSpacing/>
        <w:jc w:val="both"/>
      </w:pPr>
      <w:r w:rsidRPr="004211C8">
        <w:t>В случае применения иностранной (импортной) продукции, выделенная стоимость такой продукции должна оформляться Подрядчиком в «Сводной ведомости затрат</w:t>
      </w:r>
      <w:r>
        <w:br/>
      </w:r>
      <w:r w:rsidRPr="004211C8">
        <w:t xml:space="preserve">по применению иностранной (импортной) продукции» на основе сметных расчетов в разделе </w:t>
      </w:r>
      <w:r>
        <w:t>проекта «Сметная документация».</w:t>
      </w:r>
    </w:p>
    <w:p w:rsidR="00E37E7B" w:rsidRPr="004211C8" w:rsidRDefault="00E37E7B" w:rsidP="00E37E7B">
      <w:pPr>
        <w:pStyle w:val="aff4"/>
        <w:numPr>
          <w:ilvl w:val="2"/>
          <w:numId w:val="22"/>
        </w:numPr>
        <w:spacing w:after="0"/>
        <w:ind w:left="0" w:firstLine="709"/>
        <w:contextualSpacing/>
        <w:jc w:val="both"/>
      </w:pPr>
      <w:r w:rsidRPr="004211C8">
        <w:t>В случае оснащения присоединяемых объектов средствами коммерческого учета электрической энергии, предусмотренного Федеральным законом от 27.12.2018</w:t>
      </w:r>
      <w:r>
        <w:br/>
      </w:r>
      <w:r w:rsidRPr="004211C8">
        <w:t>№</w:t>
      </w:r>
      <w:r>
        <w:rPr>
          <w:lang w:val="en-US"/>
        </w:rPr>
        <w:t> </w:t>
      </w:r>
      <w:r w:rsidRPr="004211C8">
        <w:t>522-ФЗ, установка средств учета оформляется отдельной локальной сметой.</w:t>
      </w:r>
    </w:p>
    <w:p w:rsidR="00E37E7B" w:rsidRPr="004211C8" w:rsidRDefault="00E37E7B" w:rsidP="00E37E7B">
      <w:pPr>
        <w:pStyle w:val="aff4"/>
        <w:numPr>
          <w:ilvl w:val="1"/>
          <w:numId w:val="22"/>
        </w:numPr>
        <w:suppressAutoHyphens/>
        <w:spacing w:before="240" w:after="0"/>
        <w:ind w:left="0" w:firstLine="709"/>
        <w:jc w:val="both"/>
        <w:rPr>
          <w:bCs/>
          <w:iCs/>
        </w:rPr>
      </w:pPr>
      <w:r w:rsidRPr="004211C8">
        <w:rPr>
          <w:bCs/>
          <w:iCs/>
        </w:rPr>
        <w:t>Требования к оформлению ПСД</w:t>
      </w:r>
    </w:p>
    <w:p w:rsidR="00E37E7B" w:rsidRPr="004211C8" w:rsidRDefault="00E37E7B" w:rsidP="00E37E7B">
      <w:pPr>
        <w:pStyle w:val="aff4"/>
        <w:numPr>
          <w:ilvl w:val="2"/>
          <w:numId w:val="22"/>
        </w:numPr>
        <w:spacing w:after="0"/>
        <w:ind w:left="0" w:firstLine="709"/>
        <w:contextualSpacing/>
        <w:jc w:val="both"/>
      </w:pPr>
      <w:r w:rsidRPr="004211C8">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E37E7B" w:rsidRPr="004211C8" w:rsidRDefault="00E37E7B" w:rsidP="00E37E7B">
      <w:pPr>
        <w:pStyle w:val="aff4"/>
        <w:numPr>
          <w:ilvl w:val="2"/>
          <w:numId w:val="22"/>
        </w:numPr>
        <w:spacing w:after="0"/>
        <w:ind w:left="0" w:firstLine="709"/>
        <w:contextualSpacing/>
        <w:jc w:val="both"/>
      </w:pPr>
      <w:r w:rsidRPr="004211C8">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E37E7B" w:rsidRPr="004211C8" w:rsidRDefault="00E37E7B" w:rsidP="00E37E7B">
      <w:pPr>
        <w:pStyle w:val="aff4"/>
        <w:numPr>
          <w:ilvl w:val="2"/>
          <w:numId w:val="22"/>
        </w:numPr>
        <w:spacing w:after="0"/>
        <w:ind w:left="0" w:firstLine="709"/>
        <w:contextualSpacing/>
        <w:jc w:val="both"/>
      </w:pPr>
      <w:r w:rsidRPr="004211C8">
        <w:t>При выполнении рабочей документации необходимо руководствоваться положениями ГОСТ Р 21.101-2020. Рабочая документация должна включать в себя следующие документы и материалы:</w:t>
      </w:r>
    </w:p>
    <w:p w:rsidR="00E37E7B" w:rsidRPr="004211C8" w:rsidRDefault="00E37E7B" w:rsidP="00E37E7B">
      <w:pPr>
        <w:pStyle w:val="aff4"/>
        <w:numPr>
          <w:ilvl w:val="3"/>
          <w:numId w:val="22"/>
        </w:numPr>
        <w:suppressAutoHyphens/>
        <w:spacing w:after="0"/>
        <w:ind w:left="0" w:firstLine="710"/>
        <w:jc w:val="both"/>
      </w:pPr>
      <w:r w:rsidRPr="004211C8">
        <w:t>Рабочие чертежи, предназначенные для производства строительных</w:t>
      </w:r>
      <w:r>
        <w:br/>
      </w:r>
      <w:r w:rsidRPr="004211C8">
        <w:t>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w:t>
      </w:r>
      <w:r>
        <w:br/>
      </w:r>
      <w:r w:rsidRPr="004211C8">
        <w:t>в монтажной зоне и т.п.);</w:t>
      </w:r>
    </w:p>
    <w:p w:rsidR="00E37E7B" w:rsidRPr="004211C8" w:rsidRDefault="00E37E7B" w:rsidP="00E37E7B">
      <w:pPr>
        <w:pStyle w:val="aff4"/>
        <w:numPr>
          <w:ilvl w:val="3"/>
          <w:numId w:val="22"/>
        </w:numPr>
        <w:suppressAutoHyphens/>
        <w:spacing w:after="0"/>
        <w:ind w:left="0" w:firstLine="710"/>
        <w:jc w:val="both"/>
      </w:pPr>
      <w:r w:rsidRPr="009F52D9">
        <w:t>Ведомости объемов работ (строительно-монтажных и пуско-наладочных).</w:t>
      </w:r>
    </w:p>
    <w:p w:rsidR="00E37E7B" w:rsidRPr="004211C8" w:rsidRDefault="00E37E7B" w:rsidP="00E37E7B">
      <w:pPr>
        <w:pStyle w:val="aff4"/>
        <w:numPr>
          <w:ilvl w:val="3"/>
          <w:numId w:val="22"/>
        </w:numPr>
        <w:suppressAutoHyphens/>
        <w:spacing w:after="0"/>
        <w:ind w:left="0" w:firstLine="710"/>
        <w:jc w:val="both"/>
      </w:pPr>
      <w:r w:rsidRPr="009F52D9">
        <w:t>Ссылочные документы: включают ссылки на чертежи типовых конструкций, изделий и узлов ВЛ (указать серии типовых проектов с установочными чертежами опор 0,4-ВЛ 10 (6) кВ, отдельных элементов и узлов опор).</w:t>
      </w:r>
    </w:p>
    <w:p w:rsidR="00E37E7B" w:rsidRPr="004211C8" w:rsidRDefault="00E37E7B" w:rsidP="00E37E7B">
      <w:pPr>
        <w:pStyle w:val="aff4"/>
        <w:numPr>
          <w:ilvl w:val="3"/>
          <w:numId w:val="22"/>
        </w:numPr>
        <w:suppressAutoHyphens/>
        <w:spacing w:after="0"/>
        <w:ind w:left="0" w:firstLine="710"/>
        <w:jc w:val="both"/>
      </w:pPr>
      <w:r>
        <w:t>Прилагаемые документы:</w:t>
      </w:r>
    </w:p>
    <w:p w:rsidR="00E37E7B" w:rsidRPr="004211C8" w:rsidRDefault="00E37E7B" w:rsidP="00C9236D">
      <w:pPr>
        <w:pStyle w:val="af2"/>
        <w:numPr>
          <w:ilvl w:val="0"/>
          <w:numId w:val="23"/>
        </w:numPr>
        <w:tabs>
          <w:tab w:val="clear" w:pos="1730"/>
        </w:tabs>
        <w:spacing w:after="0" w:line="240" w:lineRule="auto"/>
        <w:ind w:left="0" w:firstLine="709"/>
        <w:jc w:val="both"/>
        <w:rPr>
          <w:bCs/>
          <w:iCs/>
          <w:sz w:val="24"/>
          <w:szCs w:val="24"/>
        </w:rPr>
      </w:pPr>
      <w:r w:rsidRPr="004211C8">
        <w:rPr>
          <w:bCs/>
          <w:iCs/>
          <w:sz w:val="24"/>
          <w:szCs w:val="24"/>
        </w:rPr>
        <w:t>типовые проекты на ВЛ, ТП и РП с привязкой к конкретному объекту;</w:t>
      </w:r>
    </w:p>
    <w:p w:rsidR="00E37E7B" w:rsidRPr="004211C8" w:rsidRDefault="00E37E7B" w:rsidP="00C9236D">
      <w:pPr>
        <w:pStyle w:val="af2"/>
        <w:numPr>
          <w:ilvl w:val="0"/>
          <w:numId w:val="23"/>
        </w:numPr>
        <w:tabs>
          <w:tab w:val="clear" w:pos="1730"/>
        </w:tabs>
        <w:spacing w:after="0" w:line="240" w:lineRule="auto"/>
        <w:ind w:left="0" w:firstLine="709"/>
        <w:jc w:val="both"/>
        <w:rPr>
          <w:bCs/>
          <w:iCs/>
          <w:sz w:val="24"/>
          <w:szCs w:val="24"/>
        </w:rPr>
      </w:pPr>
      <w:hyperlink r:id="rId8" w:tooltip="Спецификация оборудования" w:history="1">
        <w:r w:rsidRPr="009F52D9">
          <w:rPr>
            <w:bCs/>
            <w:iCs/>
            <w:sz w:val="24"/>
            <w:szCs w:val="24"/>
          </w:rPr>
          <w:t>спецификации оборудования</w:t>
        </w:r>
      </w:hyperlink>
      <w:r w:rsidRPr="009F52D9">
        <w:rPr>
          <w:bCs/>
          <w:iCs/>
          <w:sz w:val="24"/>
          <w:szCs w:val="24"/>
        </w:rPr>
        <w:t>, изделий и материалов по ГОСТ 21.110-95;</w:t>
      </w:r>
    </w:p>
    <w:p w:rsidR="00E37E7B" w:rsidRPr="004211C8" w:rsidRDefault="00E37E7B" w:rsidP="00C9236D">
      <w:pPr>
        <w:pStyle w:val="af2"/>
        <w:numPr>
          <w:ilvl w:val="0"/>
          <w:numId w:val="23"/>
        </w:numPr>
        <w:tabs>
          <w:tab w:val="clear" w:pos="1730"/>
        </w:tabs>
        <w:spacing w:after="0" w:line="240" w:lineRule="auto"/>
        <w:ind w:left="0" w:firstLine="709"/>
        <w:jc w:val="both"/>
        <w:rPr>
          <w:bCs/>
          <w:iCs/>
          <w:sz w:val="24"/>
          <w:szCs w:val="24"/>
        </w:rPr>
      </w:pPr>
      <w:r w:rsidRPr="009F52D9">
        <w:rPr>
          <w:bCs/>
          <w:iCs/>
          <w:sz w:val="24"/>
          <w:szCs w:val="24"/>
        </w:rPr>
        <w:t>опросные листы.</w:t>
      </w:r>
    </w:p>
    <w:p w:rsidR="00E37E7B" w:rsidRPr="004211C8" w:rsidRDefault="00E37E7B" w:rsidP="00E37E7B">
      <w:pPr>
        <w:pStyle w:val="aff4"/>
        <w:numPr>
          <w:ilvl w:val="2"/>
          <w:numId w:val="22"/>
        </w:numPr>
        <w:spacing w:after="0"/>
        <w:ind w:left="0" w:firstLine="709"/>
        <w:contextualSpacing/>
        <w:jc w:val="both"/>
      </w:pPr>
      <w:r w:rsidRPr="004211C8">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E37E7B" w:rsidRPr="009F52D9" w:rsidRDefault="00E37E7B" w:rsidP="00E37E7B">
      <w:pPr>
        <w:pStyle w:val="aff4"/>
        <w:numPr>
          <w:ilvl w:val="2"/>
          <w:numId w:val="22"/>
        </w:numPr>
        <w:spacing w:after="0"/>
        <w:ind w:left="0" w:firstLine="709"/>
        <w:contextualSpacing/>
        <w:jc w:val="both"/>
      </w:pPr>
      <w:r w:rsidRPr="009F52D9">
        <w:t xml:space="preserve">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требований к информационным </w:t>
      </w:r>
      <w:r w:rsidRPr="009F52D9">
        <w:lastRenderedPageBreak/>
        <w:t>знакам», распоряжения ПАО «Россети Центр» №</w:t>
      </w:r>
      <w:r>
        <w:rPr>
          <w:lang w:val="en-US"/>
        </w:rPr>
        <w:t> </w:t>
      </w:r>
      <w:r w:rsidRPr="009F52D9">
        <w:t>ЦА/14/14-р от 03.02.2020, ЗИП и аварийный резерв (при обосновании).</w:t>
      </w:r>
    </w:p>
    <w:p w:rsidR="00E37E7B" w:rsidRPr="004211C8" w:rsidRDefault="00E37E7B" w:rsidP="00E37E7B">
      <w:pPr>
        <w:pStyle w:val="aff4"/>
        <w:numPr>
          <w:ilvl w:val="2"/>
          <w:numId w:val="22"/>
        </w:numPr>
        <w:spacing w:after="0"/>
        <w:ind w:left="0" w:firstLine="709"/>
        <w:contextualSpacing/>
        <w:jc w:val="both"/>
      </w:pPr>
      <w:r w:rsidRPr="004211C8">
        <w:t xml:space="preserve">Согласованную Заказчиком и всеми заинтересованными лицами ПСД предоставить в 3 экземплярах на бумажном носителе (в архивном коробе сброшюрованную в тома, сложенными на формат А4 (ГОСТ 2.301), в переплете с прозрачной пластиковой обложкой) и в электронном виде в 2 экземплярах на USB - носителе: один в формате PDF, второй – в редактируемых форматах МS Officе, AutoCAD, </w:t>
      </w:r>
      <w:r w:rsidRPr="009F52D9">
        <w:t>NanoCAD</w:t>
      </w:r>
      <w:r w:rsidRPr="004211C8">
        <w:t xml:space="preserve"> и др. Кроме того, чертежи принципиальных, монтажных схем РЗА, входящих в состав проектно-сметной документации, предоставлять в электронном виде в формате Microsoft Visio</w:t>
      </w:r>
      <w:r>
        <w:t>.</w:t>
      </w:r>
    </w:p>
    <w:p w:rsidR="00E37E7B" w:rsidRPr="004211C8" w:rsidRDefault="00E37E7B" w:rsidP="00E37E7B">
      <w:pPr>
        <w:pStyle w:val="aff4"/>
        <w:numPr>
          <w:ilvl w:val="2"/>
          <w:numId w:val="22"/>
        </w:numPr>
        <w:spacing w:after="0"/>
        <w:ind w:left="0" w:firstLine="709"/>
        <w:contextualSpacing/>
        <w:jc w:val="both"/>
      </w:pPr>
      <w:r w:rsidRPr="004211C8">
        <w:t>Электронная версия документации должна соответствовать ведомости основного комплекта проектно-сметной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E37E7B" w:rsidRPr="004211C8" w:rsidRDefault="00E37E7B" w:rsidP="00E37E7B">
      <w:pPr>
        <w:pStyle w:val="aff4"/>
        <w:numPr>
          <w:ilvl w:val="2"/>
          <w:numId w:val="22"/>
        </w:numPr>
        <w:spacing w:after="0"/>
        <w:ind w:left="0" w:firstLine="709"/>
        <w:contextualSpacing/>
        <w:jc w:val="both"/>
      </w:pPr>
      <w:r w:rsidRPr="004211C8">
        <w:t>Не допускается передача проектно-сметной документации в формате PDF</w:t>
      </w:r>
      <w:r>
        <w:br/>
      </w:r>
      <w:r w:rsidRPr="004211C8">
        <w:t>с пофайловым разделением страниц.</w:t>
      </w:r>
    </w:p>
    <w:p w:rsidR="00E37E7B" w:rsidRPr="004211C8" w:rsidRDefault="00E37E7B" w:rsidP="00E37E7B">
      <w:pPr>
        <w:pStyle w:val="aff4"/>
        <w:numPr>
          <w:ilvl w:val="2"/>
          <w:numId w:val="22"/>
        </w:numPr>
        <w:spacing w:after="0"/>
        <w:ind w:left="0" w:firstLine="709"/>
        <w:contextualSpacing/>
        <w:jc w:val="both"/>
      </w:pPr>
      <w:r w:rsidRPr="004211C8">
        <w:t>В проектно-сметной документации должны использоваться утвержденные диспетчерские наименования объектов.</w:t>
      </w:r>
    </w:p>
    <w:p w:rsidR="00E37E7B" w:rsidRPr="009F52D9" w:rsidRDefault="00E37E7B" w:rsidP="00E37E7B">
      <w:pPr>
        <w:pStyle w:val="aff4"/>
        <w:numPr>
          <w:ilvl w:val="2"/>
          <w:numId w:val="22"/>
        </w:numPr>
        <w:spacing w:after="0"/>
        <w:ind w:left="0" w:firstLine="709"/>
        <w:contextualSpacing/>
        <w:jc w:val="both"/>
      </w:pPr>
      <w:r w:rsidRPr="004211C8">
        <w:t>Разработанная ПСД документация является собственностью Заказчика,</w:t>
      </w:r>
      <w:r>
        <w:br/>
      </w:r>
      <w:r w:rsidRPr="004211C8">
        <w:t>и передача ее третьим лицам без его согласия запрещается.</w:t>
      </w:r>
    </w:p>
    <w:p w:rsidR="00E37E7B" w:rsidRPr="004211C8" w:rsidRDefault="00E37E7B" w:rsidP="00E37E7B">
      <w:pPr>
        <w:pStyle w:val="aff4"/>
        <w:numPr>
          <w:ilvl w:val="1"/>
          <w:numId w:val="22"/>
        </w:numPr>
        <w:suppressAutoHyphens/>
        <w:spacing w:before="240" w:after="240"/>
        <w:ind w:left="0" w:firstLine="709"/>
        <w:jc w:val="both"/>
        <w:rPr>
          <w:bCs/>
          <w:iCs/>
        </w:rPr>
      </w:pPr>
      <w:r w:rsidRPr="004211C8">
        <w:rPr>
          <w:bCs/>
          <w:iCs/>
        </w:rPr>
        <w:t>Требования к применяемым техническим решениям и оборудованию</w:t>
      </w:r>
    </w:p>
    <w:p w:rsidR="00E37E7B" w:rsidRPr="009D7308" w:rsidRDefault="00E37E7B" w:rsidP="00E37E7B">
      <w:pPr>
        <w:pStyle w:val="aff4"/>
        <w:numPr>
          <w:ilvl w:val="2"/>
          <w:numId w:val="22"/>
        </w:numPr>
        <w:spacing w:after="0"/>
        <w:ind w:left="0" w:firstLine="709"/>
        <w:contextualSpacing/>
        <w:jc w:val="both"/>
        <w:rPr>
          <w:bCs/>
          <w:iCs/>
        </w:rPr>
      </w:pPr>
      <w:r w:rsidRPr="009D7308">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r w:rsidRPr="009D7308">
        <w:t xml:space="preserve"> с проведенным мониторингом рынка, подтверждающего отсутствие отечественных аналогов, а также пройти процедуру согласования Техническим советом Общества,</w:t>
      </w:r>
      <w:r w:rsidRPr="009D7308">
        <w:br/>
        <w:t>в соответствии с регламентом РГ БП 11/13.</w:t>
      </w:r>
    </w:p>
    <w:p w:rsidR="00E37E7B" w:rsidRPr="009D7308" w:rsidRDefault="00E37E7B" w:rsidP="00E37E7B">
      <w:pPr>
        <w:pStyle w:val="aff4"/>
        <w:numPr>
          <w:ilvl w:val="2"/>
          <w:numId w:val="22"/>
        </w:numPr>
        <w:spacing w:after="0"/>
        <w:ind w:left="0" w:firstLine="709"/>
        <w:contextualSpacing/>
        <w:jc w:val="both"/>
        <w:rPr>
          <w:bCs/>
          <w:iCs/>
        </w:rPr>
      </w:pPr>
      <w:r w:rsidRPr="009D7308">
        <w:t>Запретить при проектировании применение (импортного) программного обеспечения и радиоэлектронной продукции для обеспечения критически важной инфраструктуры.</w:t>
      </w:r>
    </w:p>
    <w:p w:rsidR="00E37E7B" w:rsidRPr="009D7308" w:rsidRDefault="00E37E7B" w:rsidP="00E37E7B">
      <w:pPr>
        <w:pStyle w:val="aff4"/>
        <w:numPr>
          <w:ilvl w:val="2"/>
          <w:numId w:val="22"/>
        </w:numPr>
        <w:spacing w:after="0"/>
        <w:ind w:left="0" w:firstLine="709"/>
        <w:contextualSpacing/>
        <w:jc w:val="both"/>
        <w:rPr>
          <w:bCs/>
          <w:iCs/>
        </w:rPr>
      </w:pPr>
      <w:r w:rsidRPr="009D7308">
        <w:rPr>
          <w:spacing w:val="-2"/>
        </w:rPr>
        <w:t>Технические решения проектной документации должны основываться</w:t>
      </w:r>
      <w:r w:rsidRPr="009D7308">
        <w:rPr>
          <w:spacing w:val="-2"/>
        </w:rPr>
        <w:br/>
        <w:t xml:space="preserve">на применении </w:t>
      </w:r>
      <w:r w:rsidRPr="009D7308">
        <w:t>отечественного электротехнического оборудования, радиоэлектронной продукции и программного обеспечения, к которым относятся только те товары, которые включены в реестры Минпромторга России и Минцифры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w:t>
      </w:r>
      <w:r w:rsidRPr="009D7308">
        <w:br/>
        <w:t>и баз данных и прочие). Товары, не включенные в приведенные реестры Минпромторга России и Минцифры России, считать иностранными (импортными).</w:t>
      </w:r>
    </w:p>
    <w:p w:rsidR="00E37E7B" w:rsidRPr="004211C8" w:rsidRDefault="00E37E7B" w:rsidP="00E37E7B">
      <w:pPr>
        <w:pStyle w:val="aff4"/>
        <w:numPr>
          <w:ilvl w:val="2"/>
          <w:numId w:val="22"/>
        </w:numPr>
        <w:spacing w:after="0"/>
        <w:ind w:left="0" w:firstLine="709"/>
        <w:contextualSpacing/>
        <w:jc w:val="both"/>
        <w:rPr>
          <w:bCs/>
          <w:iCs/>
        </w:rPr>
      </w:pPr>
      <w:r w:rsidRPr="004211C8">
        <w:t>Выбор типов оборудования осуществляется по согласованию с Заказчиком.</w:t>
      </w:r>
    </w:p>
    <w:p w:rsidR="00E37E7B" w:rsidRPr="009F52D9" w:rsidRDefault="00E37E7B" w:rsidP="00E37E7B">
      <w:pPr>
        <w:pStyle w:val="aff4"/>
        <w:numPr>
          <w:ilvl w:val="2"/>
          <w:numId w:val="22"/>
        </w:numPr>
        <w:spacing w:after="0"/>
        <w:ind w:left="0" w:firstLine="709"/>
        <w:contextualSpacing/>
        <w:jc w:val="both"/>
      </w:pPr>
      <w:r w:rsidRPr="009F52D9">
        <w:t>При проектировании объектов распределительной сети 0,4 - 6(10) кВ принять основные требования к оборудованию в соответствии с Типовыми техническими заданиями</w:t>
      </w:r>
      <w:r>
        <w:br/>
      </w:r>
      <w:r w:rsidRPr="009F52D9">
        <w:t>на поставку оборудования ПАО «Россети Центр» и ПАО «Россети Центр и Приволжье», окончательно уточнить на стадии</w:t>
      </w:r>
      <w:r>
        <w:t xml:space="preserve"> проектирования.</w:t>
      </w:r>
    </w:p>
    <w:p w:rsidR="00E37E7B" w:rsidRPr="009F52D9" w:rsidRDefault="00E37E7B" w:rsidP="00E37E7B">
      <w:pPr>
        <w:pStyle w:val="aff4"/>
        <w:numPr>
          <w:ilvl w:val="2"/>
          <w:numId w:val="22"/>
        </w:numPr>
        <w:spacing w:after="0"/>
        <w:ind w:left="0" w:firstLine="709"/>
        <w:contextualSpacing/>
        <w:jc w:val="both"/>
      </w:pPr>
      <w:r w:rsidRPr="009F52D9">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E37E7B" w:rsidRPr="009F52D9" w:rsidRDefault="00E37E7B" w:rsidP="00E37E7B">
      <w:pPr>
        <w:pStyle w:val="aff4"/>
        <w:numPr>
          <w:ilvl w:val="2"/>
          <w:numId w:val="22"/>
        </w:numPr>
        <w:spacing w:after="0"/>
        <w:ind w:left="0" w:firstLine="709"/>
        <w:contextualSpacing/>
        <w:jc w:val="both"/>
      </w:pPr>
      <w:r w:rsidRPr="009F52D9">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w:t>
      </w:r>
      <w:r>
        <w:br/>
      </w:r>
      <w:r w:rsidRPr="009F52D9">
        <w:t>и дей</w:t>
      </w:r>
      <w:r>
        <w:t>ствующим отраслевым требованиям.</w:t>
      </w:r>
    </w:p>
    <w:p w:rsidR="00E37E7B" w:rsidRPr="009D7308" w:rsidRDefault="00E37E7B" w:rsidP="00E37E7B">
      <w:pPr>
        <w:pStyle w:val="aff4"/>
        <w:numPr>
          <w:ilvl w:val="2"/>
          <w:numId w:val="22"/>
        </w:numPr>
        <w:spacing w:after="0"/>
        <w:ind w:left="0" w:firstLine="709"/>
        <w:contextualSpacing/>
        <w:jc w:val="both"/>
        <w:rPr>
          <w:bCs/>
          <w:iCs/>
        </w:rPr>
      </w:pPr>
      <w:r w:rsidRPr="009D7308">
        <w:rPr>
          <w:bCs/>
          <w:iCs/>
        </w:rPr>
        <w:t>Технические решения проектной документации должны основываться</w:t>
      </w:r>
      <w:r w:rsidRPr="009D7308">
        <w:rPr>
          <w:bCs/>
          <w:iCs/>
        </w:rPr>
        <w:br/>
        <w:t xml:space="preserve">на применении оборудования, материалов и систем, включенных в Перечень оборудования, материалов и систем, допущенных к применению на объектах ПАО «Россети» </w:t>
      </w:r>
      <w:r w:rsidRPr="009D7308">
        <w:rPr>
          <w:spacing w:val="-2"/>
        </w:rPr>
        <w:t>(размещен</w:t>
      </w:r>
      <w:r w:rsidRPr="009D7308">
        <w:rPr>
          <w:spacing w:val="-2"/>
        </w:rPr>
        <w:br/>
      </w:r>
      <w:r w:rsidRPr="009D7308">
        <w:rPr>
          <w:spacing w:val="-2"/>
        </w:rPr>
        <w:lastRenderedPageBreak/>
        <w:t>на сайте ПАО «Россети» по ссылке</w:t>
      </w:r>
      <w:r w:rsidRPr="009D7308">
        <w:rPr>
          <w:bCs/>
          <w:iCs/>
        </w:rPr>
        <w:t xml:space="preserve"> </w:t>
      </w:r>
      <w:r w:rsidRPr="009D7308">
        <w:rPr>
          <w:spacing w:val="-2"/>
        </w:rPr>
        <w:t>https://rosseti.ru/investment/science/attestation/doc/Porydok_provedeniya_attestacii_2022.pdf)</w:t>
      </w:r>
      <w:r w:rsidRPr="009D7308">
        <w:rPr>
          <w:bCs/>
          <w:iCs/>
        </w:rPr>
        <w:t>,</w:t>
      </w:r>
      <w:r w:rsidRPr="009D7308">
        <w:rPr>
          <w:bCs/>
          <w:iCs/>
        </w:rPr>
        <w:br/>
        <w:t>в противном случае в проектной документации указать на необходимость обязательного прохождения процедуры аттестации.</w:t>
      </w:r>
    </w:p>
    <w:p w:rsidR="00E37E7B" w:rsidRPr="009D7308" w:rsidRDefault="00E37E7B" w:rsidP="00E37E7B">
      <w:pPr>
        <w:pStyle w:val="aff4"/>
        <w:numPr>
          <w:ilvl w:val="2"/>
          <w:numId w:val="22"/>
        </w:numPr>
        <w:spacing w:after="0"/>
        <w:ind w:left="0" w:firstLine="709"/>
        <w:contextualSpacing/>
        <w:jc w:val="both"/>
        <w:rPr>
          <w:bCs/>
          <w:iCs/>
        </w:rPr>
      </w:pPr>
      <w:r w:rsidRPr="009D7308">
        <w:rPr>
          <w:spacing w:val="-2"/>
        </w:rPr>
        <w:t>В спецификации оборудования, изделий и материалов в столбце «Примечания» должен быть указан номер заключения аттестационной комиссии ПАО «Россети»</w:t>
      </w:r>
      <w:r w:rsidRPr="009D7308">
        <w:rPr>
          <w:spacing w:val="-2"/>
        </w:rPr>
        <w:br/>
        <w:t>по оборудованию и материалам, подлежащим аттестации.</w:t>
      </w:r>
    </w:p>
    <w:p w:rsidR="00E37E7B" w:rsidRPr="009D7308" w:rsidRDefault="00E37E7B" w:rsidP="00E37E7B">
      <w:pPr>
        <w:pStyle w:val="aff4"/>
        <w:numPr>
          <w:ilvl w:val="2"/>
          <w:numId w:val="22"/>
        </w:numPr>
        <w:spacing w:after="0"/>
        <w:ind w:left="0" w:firstLine="709"/>
        <w:contextualSpacing/>
        <w:jc w:val="both"/>
        <w:rPr>
          <w:bCs/>
          <w:iCs/>
        </w:rPr>
      </w:pPr>
      <w:r w:rsidRPr="009D7308">
        <w:t xml:space="preserve">Выбор типов оборудования осуществляется по согласованию с Заказчиком. </w:t>
      </w:r>
      <w:r w:rsidRPr="009D7308">
        <w:rPr>
          <w:bCs/>
          <w:iCs/>
        </w:rPr>
        <w:t>Марку оборудования, провода, сцепной линейной арматуры согласовать с Заказчиком.</w:t>
      </w:r>
    </w:p>
    <w:p w:rsidR="00E37E7B" w:rsidRPr="009D7308" w:rsidRDefault="00E37E7B" w:rsidP="00E37E7B">
      <w:pPr>
        <w:pStyle w:val="aff4"/>
        <w:numPr>
          <w:ilvl w:val="1"/>
          <w:numId w:val="22"/>
        </w:numPr>
        <w:suppressAutoHyphens/>
        <w:spacing w:before="240" w:after="0"/>
        <w:ind w:left="0" w:firstLine="709"/>
        <w:jc w:val="both"/>
        <w:rPr>
          <w:bCs/>
          <w:iCs/>
        </w:rPr>
      </w:pPr>
      <w:r w:rsidRPr="009D7308">
        <w:rPr>
          <w:bCs/>
          <w:iCs/>
        </w:rPr>
        <w:t>При проектировании объектов распределительной сети 6-10 кВ принять основные требования к оборудованию в соответствии с Типовыми техническими заданиями на поставку оборудования ПАО «Россети Центр» / ПАО «Россети Центр и Приволжье», окончательно уточнить на стадии проектирования.</w:t>
      </w:r>
    </w:p>
    <w:p w:rsidR="00E37E7B" w:rsidRPr="009F52D9" w:rsidRDefault="00E37E7B" w:rsidP="00E37E7B">
      <w:pPr>
        <w:pStyle w:val="aff4"/>
        <w:numPr>
          <w:ilvl w:val="2"/>
          <w:numId w:val="22"/>
        </w:numPr>
        <w:spacing w:after="0"/>
        <w:ind w:left="0" w:firstLine="709"/>
        <w:contextualSpacing/>
        <w:jc w:val="both"/>
      </w:pPr>
      <w:r w:rsidRPr="009F52D9">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w:t>
      </w:r>
      <w:r>
        <w:br/>
      </w:r>
      <w:r w:rsidRPr="009F52D9">
        <w:t>в соответствии с ГОСТ 34.003-90, ГОСТ 34.201 –89, ГОСТ 27300-87, ГОСТ Р 2.601-2019</w:t>
      </w:r>
      <w:r>
        <w:br/>
      </w:r>
      <w:r w:rsidRPr="009F52D9">
        <w:t>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E37E7B" w:rsidRPr="009F52D9" w:rsidRDefault="00E37E7B" w:rsidP="00E37E7B">
      <w:pPr>
        <w:pStyle w:val="aff4"/>
        <w:numPr>
          <w:ilvl w:val="2"/>
          <w:numId w:val="22"/>
        </w:numPr>
        <w:spacing w:after="0"/>
        <w:ind w:left="0" w:firstLine="709"/>
        <w:contextualSpacing/>
        <w:jc w:val="both"/>
      </w:pPr>
      <w:r w:rsidRPr="009F52D9">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w:t>
      </w:r>
      <w:r>
        <w:br/>
      </w:r>
      <w:r w:rsidRPr="009F52D9">
        <w:t>25 лет.</w:t>
      </w:r>
    </w:p>
    <w:p w:rsidR="00E37E7B" w:rsidRPr="009F52D9" w:rsidRDefault="00E37E7B" w:rsidP="00E37E7B">
      <w:pPr>
        <w:pStyle w:val="aff4"/>
        <w:numPr>
          <w:ilvl w:val="2"/>
          <w:numId w:val="22"/>
        </w:numPr>
        <w:spacing w:after="0"/>
        <w:ind w:left="0" w:firstLine="709"/>
        <w:contextualSpacing/>
        <w:jc w:val="both"/>
      </w:pPr>
      <w:r w:rsidRPr="009F52D9">
        <w:t>Марку оборудования, провода, сцепной линейной арматуры согласовать</w:t>
      </w:r>
      <w:r>
        <w:br/>
      </w:r>
      <w:r w:rsidRPr="009F52D9">
        <w:t>с филиалом.</w:t>
      </w:r>
    </w:p>
    <w:p w:rsidR="00E37E7B" w:rsidRPr="009F52D9" w:rsidRDefault="00E37E7B" w:rsidP="00E37E7B">
      <w:pPr>
        <w:pStyle w:val="aff4"/>
        <w:numPr>
          <w:ilvl w:val="2"/>
          <w:numId w:val="22"/>
        </w:numPr>
        <w:spacing w:after="0"/>
        <w:ind w:left="0" w:firstLine="709"/>
        <w:contextualSpacing/>
        <w:jc w:val="both"/>
      </w:pPr>
      <w:r w:rsidRPr="009F52D9">
        <w:t>Выполнить проверку ТТ в ячейке(-ах) 6-10 кВ ПС, к которым подключены указанные в данном ТЗ объекты нового строительства, на 10</w:t>
      </w:r>
      <w:r>
        <w:rPr>
          <w:lang w:val="en-US"/>
        </w:rPr>
        <w:t> </w:t>
      </w:r>
      <w:r w:rsidRPr="009F52D9">
        <w:t>% погрешность с учетом существующей и перспективной мощности.</w:t>
      </w:r>
    </w:p>
    <w:p w:rsidR="00E37E7B" w:rsidRPr="009D7308" w:rsidRDefault="00E37E7B" w:rsidP="00E37E7B">
      <w:pPr>
        <w:pStyle w:val="aff4"/>
        <w:numPr>
          <w:ilvl w:val="2"/>
          <w:numId w:val="22"/>
        </w:numPr>
        <w:spacing w:after="0"/>
        <w:ind w:left="0" w:firstLine="709"/>
        <w:contextualSpacing/>
        <w:jc w:val="both"/>
        <w:rPr>
          <w:bCs/>
          <w:iCs/>
        </w:rPr>
      </w:pPr>
      <w:r w:rsidRPr="009D7308">
        <w:rPr>
          <w:bCs/>
          <w:iCs/>
        </w:rPr>
        <w:t>При проектировании ТП, РП предусмотреть установку стационарных сигнализаторов напряжения в ячейках типа СЭЩ-70 и аналогичных им в КРУ 6-35 кВ,</w:t>
      </w:r>
      <w:r w:rsidRPr="009D7308">
        <w:rPr>
          <w:bCs/>
          <w:iCs/>
        </w:rPr>
        <w:br/>
        <w:t>РП 6-20 кВ, в том числе в шкафах с двухсторонним обслуживанием.</w:t>
      </w:r>
    </w:p>
    <w:p w:rsidR="00E37E7B" w:rsidRPr="004211C8" w:rsidRDefault="00E37E7B" w:rsidP="00E37E7B">
      <w:pPr>
        <w:pStyle w:val="aff4"/>
        <w:numPr>
          <w:ilvl w:val="2"/>
          <w:numId w:val="22"/>
        </w:numPr>
        <w:spacing w:after="0"/>
        <w:ind w:left="0" w:firstLine="709"/>
        <w:contextualSpacing/>
        <w:jc w:val="both"/>
        <w:rPr>
          <w:bCs/>
          <w:iCs/>
        </w:rPr>
      </w:pPr>
      <w:r w:rsidRPr="004211C8">
        <w:rPr>
          <w:bCs/>
          <w:iCs/>
        </w:rPr>
        <w:t>Выполнить расчет токов к.з., предусмотреть п</w:t>
      </w:r>
      <w:r>
        <w:rPr>
          <w:bCs/>
          <w:iCs/>
        </w:rPr>
        <w:t>роверку чувствительности защит.</w:t>
      </w:r>
      <w:r>
        <w:rPr>
          <w:bCs/>
          <w:iCs/>
        </w:rPr>
        <w:br/>
      </w:r>
      <w:r w:rsidRPr="004211C8">
        <w:rPr>
          <w:bCs/>
          <w:iCs/>
        </w:rPr>
        <w:t>В случае необходимости справочно представить в проекте предложение о замене оборудования.</w:t>
      </w:r>
    </w:p>
    <w:p w:rsidR="00E37E7B" w:rsidRPr="004211C8" w:rsidRDefault="00E37E7B" w:rsidP="00E37E7B">
      <w:pPr>
        <w:pStyle w:val="aff4"/>
        <w:numPr>
          <w:ilvl w:val="2"/>
          <w:numId w:val="22"/>
        </w:numPr>
        <w:suppressAutoHyphens/>
        <w:spacing w:before="240" w:after="0"/>
        <w:ind w:left="0" w:firstLine="709"/>
        <w:jc w:val="both"/>
      </w:pPr>
      <w:r w:rsidRPr="004211C8">
        <w:t xml:space="preserve">Основные требования к </w:t>
      </w:r>
      <w:r w:rsidRPr="001E6687">
        <w:t>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2352"/>
        <w:gridCol w:w="4900"/>
      </w:tblGrid>
      <w:tr w:rsidR="00E37E7B" w:rsidRPr="001E6687" w:rsidTr="006009E3">
        <w:trPr>
          <w:trHeight w:val="20"/>
        </w:trPr>
        <w:tc>
          <w:tcPr>
            <w:tcW w:w="5203" w:type="dxa"/>
            <w:gridSpan w:val="2"/>
          </w:tcPr>
          <w:p w:rsidR="00E37E7B" w:rsidRPr="001E6687" w:rsidRDefault="00E37E7B" w:rsidP="007F4EC4">
            <w:pPr>
              <w:tabs>
                <w:tab w:val="num" w:pos="1276"/>
              </w:tabs>
            </w:pPr>
            <w:r w:rsidRPr="001E6687">
              <w:t>Напряжение, кВ</w:t>
            </w:r>
          </w:p>
        </w:tc>
        <w:tc>
          <w:tcPr>
            <w:tcW w:w="4985" w:type="dxa"/>
          </w:tcPr>
          <w:p w:rsidR="00E37E7B" w:rsidRPr="001E6687" w:rsidRDefault="00E37E7B" w:rsidP="007F4EC4">
            <w:pPr>
              <w:tabs>
                <w:tab w:val="num" w:pos="1276"/>
              </w:tabs>
              <w:jc w:val="center"/>
            </w:pPr>
            <w:r w:rsidRPr="001E6687">
              <w:t>6</w:t>
            </w:r>
          </w:p>
        </w:tc>
      </w:tr>
      <w:tr w:rsidR="00E37E7B" w:rsidRPr="001E6687" w:rsidTr="006009E3">
        <w:trPr>
          <w:trHeight w:val="20"/>
        </w:trPr>
        <w:tc>
          <w:tcPr>
            <w:tcW w:w="5203" w:type="dxa"/>
            <w:gridSpan w:val="2"/>
            <w:vAlign w:val="center"/>
          </w:tcPr>
          <w:p w:rsidR="00E37E7B" w:rsidRPr="001E6687" w:rsidRDefault="00E37E7B" w:rsidP="007F4EC4">
            <w:pPr>
              <w:contextualSpacing/>
              <w:jc w:val="both"/>
            </w:pPr>
            <w:r w:rsidRPr="001E6687">
              <w:t>Протяженность КЛ, км (ориентировочно)</w:t>
            </w:r>
          </w:p>
        </w:tc>
        <w:tc>
          <w:tcPr>
            <w:tcW w:w="4985" w:type="dxa"/>
            <w:vAlign w:val="center"/>
          </w:tcPr>
          <w:p w:rsidR="00E37E7B" w:rsidRPr="001E6687" w:rsidRDefault="00E37E7B" w:rsidP="00755CD1">
            <w:pPr>
              <w:tabs>
                <w:tab w:val="num" w:pos="1276"/>
              </w:tabs>
              <w:jc w:val="center"/>
            </w:pPr>
            <w:r w:rsidRPr="001E6687">
              <w:rPr>
                <w:i/>
              </w:rPr>
              <w:t>8,2</w:t>
            </w:r>
            <w:r w:rsidRPr="001E6687">
              <w:rPr>
                <w:bCs/>
              </w:rPr>
              <w:t xml:space="preserve"> (уточнить при проектировании)</w:t>
            </w:r>
          </w:p>
        </w:tc>
      </w:tr>
      <w:tr w:rsidR="00E37E7B" w:rsidRPr="001E6687" w:rsidTr="006009E3">
        <w:trPr>
          <w:trHeight w:val="20"/>
        </w:trPr>
        <w:tc>
          <w:tcPr>
            <w:tcW w:w="5203" w:type="dxa"/>
            <w:gridSpan w:val="2"/>
            <w:vAlign w:val="center"/>
          </w:tcPr>
          <w:p w:rsidR="00E37E7B" w:rsidRPr="001E6687" w:rsidRDefault="00E37E7B" w:rsidP="007F4EC4">
            <w:pPr>
              <w:tabs>
                <w:tab w:val="num" w:pos="1276"/>
              </w:tabs>
            </w:pPr>
            <w:r w:rsidRPr="001E6687">
              <w:t xml:space="preserve">Конструктивное исполнение </w:t>
            </w:r>
          </w:p>
        </w:tc>
        <w:tc>
          <w:tcPr>
            <w:tcW w:w="4985" w:type="dxa"/>
          </w:tcPr>
          <w:p w:rsidR="00E37E7B" w:rsidRPr="001E6687" w:rsidRDefault="00E37E7B" w:rsidP="00755CD1">
            <w:pPr>
              <w:tabs>
                <w:tab w:val="num" w:pos="1276"/>
              </w:tabs>
              <w:jc w:val="center"/>
            </w:pPr>
            <w:r w:rsidRPr="001E6687">
              <w:t>трехфазное</w:t>
            </w:r>
          </w:p>
        </w:tc>
      </w:tr>
      <w:tr w:rsidR="00E37E7B" w:rsidRPr="001E6687" w:rsidTr="006009E3">
        <w:trPr>
          <w:trHeight w:val="20"/>
        </w:trPr>
        <w:tc>
          <w:tcPr>
            <w:tcW w:w="5203" w:type="dxa"/>
            <w:gridSpan w:val="2"/>
            <w:vAlign w:val="center"/>
          </w:tcPr>
          <w:p w:rsidR="00E37E7B" w:rsidRPr="001E6687" w:rsidRDefault="00E37E7B" w:rsidP="007F4EC4">
            <w:pPr>
              <w:tabs>
                <w:tab w:val="num" w:pos="1276"/>
              </w:tabs>
              <w:jc w:val="both"/>
            </w:pPr>
            <w:r w:rsidRPr="001E6687">
              <w:t>Сечение жилы, кв. мм</w:t>
            </w:r>
          </w:p>
        </w:tc>
        <w:tc>
          <w:tcPr>
            <w:tcW w:w="4985" w:type="dxa"/>
          </w:tcPr>
          <w:p w:rsidR="00E37E7B" w:rsidRPr="001E6687" w:rsidRDefault="00E37E7B" w:rsidP="00755CD1">
            <w:pPr>
              <w:tabs>
                <w:tab w:val="num" w:pos="1276"/>
              </w:tabs>
              <w:jc w:val="center"/>
            </w:pPr>
            <w:r w:rsidRPr="001E6687">
              <w:rPr>
                <w:i/>
              </w:rPr>
              <w:t>95</w:t>
            </w:r>
            <w:r w:rsidRPr="001E6687">
              <w:rPr>
                <w:bCs/>
              </w:rPr>
              <w:t xml:space="preserve"> (уточнить при проектировании)</w:t>
            </w:r>
          </w:p>
        </w:tc>
      </w:tr>
      <w:tr w:rsidR="00E37E7B" w:rsidRPr="001E6687" w:rsidTr="006009E3">
        <w:trPr>
          <w:trHeight w:val="20"/>
        </w:trPr>
        <w:tc>
          <w:tcPr>
            <w:tcW w:w="5203" w:type="dxa"/>
            <w:gridSpan w:val="2"/>
            <w:vAlign w:val="center"/>
          </w:tcPr>
          <w:p w:rsidR="00E37E7B" w:rsidRPr="001E6687" w:rsidRDefault="00E37E7B" w:rsidP="007F4EC4">
            <w:pPr>
              <w:contextualSpacing/>
              <w:jc w:val="both"/>
            </w:pPr>
            <w:r w:rsidRPr="001E6687">
              <w:t>Количество КЛ, шт.</w:t>
            </w:r>
          </w:p>
        </w:tc>
        <w:tc>
          <w:tcPr>
            <w:tcW w:w="4985" w:type="dxa"/>
            <w:vAlign w:val="center"/>
          </w:tcPr>
          <w:p w:rsidR="00E37E7B" w:rsidRPr="001E6687" w:rsidRDefault="00E37E7B" w:rsidP="00755CD1">
            <w:pPr>
              <w:tabs>
                <w:tab w:val="num" w:pos="1276"/>
              </w:tabs>
              <w:jc w:val="center"/>
            </w:pPr>
            <w:r w:rsidRPr="001E6687">
              <w:rPr>
                <w:i/>
              </w:rPr>
              <w:t>2</w:t>
            </w:r>
            <w:r w:rsidRPr="001E6687">
              <w:rPr>
                <w:bCs/>
              </w:rPr>
              <w:t xml:space="preserve"> (уточнить при проектировании)</w:t>
            </w:r>
          </w:p>
        </w:tc>
      </w:tr>
      <w:tr w:rsidR="00E37E7B" w:rsidRPr="001E6687" w:rsidTr="006009E3">
        <w:trPr>
          <w:trHeight w:val="20"/>
        </w:trPr>
        <w:tc>
          <w:tcPr>
            <w:tcW w:w="5203" w:type="dxa"/>
            <w:gridSpan w:val="2"/>
            <w:vAlign w:val="center"/>
          </w:tcPr>
          <w:p w:rsidR="00E37E7B" w:rsidRPr="001E6687" w:rsidRDefault="00E37E7B" w:rsidP="007F4EC4">
            <w:pPr>
              <w:contextualSpacing/>
              <w:jc w:val="both"/>
            </w:pPr>
            <w:r w:rsidRPr="001E6687">
              <w:t>Количество проколов, шт. /протяженность, км (ориентировочно)</w:t>
            </w:r>
          </w:p>
        </w:tc>
        <w:tc>
          <w:tcPr>
            <w:tcW w:w="4985" w:type="dxa"/>
            <w:vAlign w:val="center"/>
          </w:tcPr>
          <w:p w:rsidR="00E37E7B" w:rsidRPr="001E6687" w:rsidRDefault="00E37E7B" w:rsidP="006009E3">
            <w:pPr>
              <w:tabs>
                <w:tab w:val="num" w:pos="1276"/>
              </w:tabs>
              <w:jc w:val="center"/>
            </w:pPr>
            <w:r w:rsidRPr="001E6687">
              <w:rPr>
                <w:i/>
              </w:rPr>
              <w:t>32 / 4,6</w:t>
            </w:r>
            <w:r w:rsidRPr="001E6687">
              <w:rPr>
                <w:bCs/>
              </w:rPr>
              <w:t xml:space="preserve"> (уточнить при проектировании)</w:t>
            </w:r>
          </w:p>
        </w:tc>
      </w:tr>
      <w:tr w:rsidR="00E37E7B" w:rsidRPr="001E6687" w:rsidTr="006009E3">
        <w:trPr>
          <w:trHeight w:val="20"/>
        </w:trPr>
        <w:tc>
          <w:tcPr>
            <w:tcW w:w="5203" w:type="dxa"/>
            <w:gridSpan w:val="2"/>
            <w:vAlign w:val="center"/>
          </w:tcPr>
          <w:p w:rsidR="00E37E7B" w:rsidRPr="001E6687" w:rsidRDefault="00E37E7B" w:rsidP="007F4EC4">
            <w:pPr>
              <w:pStyle w:val="aff4"/>
              <w:tabs>
                <w:tab w:val="num" w:pos="1276"/>
              </w:tabs>
              <w:ind w:left="0"/>
              <w:rPr>
                <w:lang w:eastAsia="ru-RU"/>
              </w:rPr>
            </w:pPr>
            <w:r w:rsidRPr="001E6687">
              <w:t xml:space="preserve">Материал изоляции кабеля 6-10 кВ </w:t>
            </w:r>
          </w:p>
        </w:tc>
        <w:tc>
          <w:tcPr>
            <w:tcW w:w="4985" w:type="dxa"/>
          </w:tcPr>
          <w:p w:rsidR="00E37E7B" w:rsidRPr="001E6687" w:rsidRDefault="00E37E7B" w:rsidP="006009E3">
            <w:pPr>
              <w:tabs>
                <w:tab w:val="num" w:pos="1276"/>
              </w:tabs>
              <w:jc w:val="center"/>
            </w:pPr>
            <w:r w:rsidRPr="001E6687">
              <w:rPr>
                <w:i/>
              </w:rPr>
              <w:t xml:space="preserve">с бумажно-масляной изоляцией </w:t>
            </w:r>
            <w:r w:rsidRPr="001E6687">
              <w:rPr>
                <w:bCs/>
              </w:rPr>
              <w:t>(уточнить при проектировании)</w:t>
            </w:r>
          </w:p>
        </w:tc>
      </w:tr>
      <w:tr w:rsidR="00E37E7B" w:rsidRPr="001E6687" w:rsidTr="006009E3">
        <w:trPr>
          <w:trHeight w:val="20"/>
        </w:trPr>
        <w:tc>
          <w:tcPr>
            <w:tcW w:w="5203" w:type="dxa"/>
            <w:gridSpan w:val="2"/>
          </w:tcPr>
          <w:p w:rsidR="00E37E7B" w:rsidRPr="001E6687" w:rsidRDefault="00E37E7B" w:rsidP="007F4EC4">
            <w:pPr>
              <w:tabs>
                <w:tab w:val="num" w:pos="1276"/>
              </w:tabs>
              <w:jc w:val="both"/>
            </w:pPr>
            <w:r w:rsidRPr="001E6687">
              <w:t xml:space="preserve">Пожаробезопасное исполнение КЛ 6-10 кВ </w:t>
            </w:r>
          </w:p>
        </w:tc>
        <w:tc>
          <w:tcPr>
            <w:tcW w:w="4985" w:type="dxa"/>
          </w:tcPr>
          <w:p w:rsidR="00E37E7B" w:rsidRPr="001E6687" w:rsidRDefault="00E37E7B" w:rsidP="007F4EC4">
            <w:pPr>
              <w:tabs>
                <w:tab w:val="num" w:pos="1276"/>
              </w:tabs>
              <w:jc w:val="center"/>
            </w:pPr>
            <w:r w:rsidRPr="001E6687">
              <w:t>нет (да при заходах в ЗРУ ПС, ТП, РП)</w:t>
            </w:r>
          </w:p>
        </w:tc>
      </w:tr>
      <w:tr w:rsidR="00E37E7B" w:rsidRPr="001E6687" w:rsidTr="006009E3">
        <w:trPr>
          <w:trHeight w:val="20"/>
        </w:trPr>
        <w:tc>
          <w:tcPr>
            <w:tcW w:w="2842" w:type="dxa"/>
            <w:vMerge w:val="restart"/>
            <w:vAlign w:val="center"/>
          </w:tcPr>
          <w:p w:rsidR="00E37E7B" w:rsidRPr="001E6687" w:rsidRDefault="00E37E7B" w:rsidP="007F4EC4">
            <w:pPr>
              <w:tabs>
                <w:tab w:val="num" w:pos="1276"/>
              </w:tabs>
              <w:jc w:val="both"/>
            </w:pPr>
            <w:r w:rsidRPr="001E6687">
              <w:t>Прокладка КЛ в трубах</w:t>
            </w:r>
          </w:p>
        </w:tc>
        <w:tc>
          <w:tcPr>
            <w:tcW w:w="2361" w:type="dxa"/>
            <w:vAlign w:val="center"/>
          </w:tcPr>
          <w:p w:rsidR="00E37E7B" w:rsidRPr="001E6687" w:rsidRDefault="00E37E7B" w:rsidP="00841033">
            <w:pPr>
              <w:pStyle w:val="aff4"/>
              <w:tabs>
                <w:tab w:val="num" w:pos="1276"/>
              </w:tabs>
              <w:ind w:left="0"/>
              <w:rPr>
                <w:lang w:eastAsia="ru-RU"/>
              </w:rPr>
            </w:pPr>
            <w:r w:rsidRPr="001E6687">
              <w:rPr>
                <w:lang w:eastAsia="ru-RU"/>
              </w:rPr>
              <w:t>Во всех случаях</w:t>
            </w:r>
            <w:r w:rsidRPr="001E6687">
              <w:t>, кроме технологического присоединения потребителей</w:t>
            </w:r>
            <w:r w:rsidRPr="001E6687">
              <w:br/>
              <w:t>до 150 кВт</w:t>
            </w:r>
          </w:p>
        </w:tc>
        <w:tc>
          <w:tcPr>
            <w:tcW w:w="4985" w:type="dxa"/>
          </w:tcPr>
          <w:p w:rsidR="00E37E7B" w:rsidRPr="001E6687" w:rsidRDefault="00E37E7B" w:rsidP="007F4EC4">
            <w:pPr>
              <w:pStyle w:val="aff4"/>
              <w:tabs>
                <w:tab w:val="num" w:pos="1276"/>
              </w:tabs>
              <w:ind w:left="0"/>
              <w:rPr>
                <w:bCs/>
              </w:rPr>
            </w:pPr>
            <w:r w:rsidRPr="001E6687">
              <w:rPr>
                <w:bCs/>
              </w:rPr>
              <w:t xml:space="preserve">Согласно СТО 34.01-2.3.3-037-2020 </w:t>
            </w:r>
          </w:p>
          <w:p w:rsidR="00E37E7B" w:rsidRPr="001E6687" w:rsidRDefault="00E37E7B" w:rsidP="007F4EC4">
            <w:pPr>
              <w:tabs>
                <w:tab w:val="num" w:pos="1276"/>
              </w:tabs>
              <w:jc w:val="center"/>
            </w:pPr>
            <w:r w:rsidRPr="001E6687">
              <w:rPr>
                <w:bCs/>
              </w:rPr>
              <w:t>ПАО «Россети», определить проектом</w:t>
            </w:r>
          </w:p>
        </w:tc>
      </w:tr>
      <w:tr w:rsidR="00E37E7B" w:rsidRPr="001E6687" w:rsidTr="006009E3">
        <w:trPr>
          <w:trHeight w:val="20"/>
        </w:trPr>
        <w:tc>
          <w:tcPr>
            <w:tcW w:w="2842" w:type="dxa"/>
            <w:vMerge/>
          </w:tcPr>
          <w:p w:rsidR="00E37E7B" w:rsidRPr="001E6687" w:rsidRDefault="00E37E7B" w:rsidP="007F4EC4">
            <w:pPr>
              <w:tabs>
                <w:tab w:val="num" w:pos="1276"/>
              </w:tabs>
              <w:jc w:val="both"/>
            </w:pPr>
          </w:p>
        </w:tc>
        <w:tc>
          <w:tcPr>
            <w:tcW w:w="2361" w:type="dxa"/>
            <w:vAlign w:val="center"/>
          </w:tcPr>
          <w:p w:rsidR="00E37E7B" w:rsidRPr="001E6687" w:rsidRDefault="00E37E7B" w:rsidP="00841033">
            <w:pPr>
              <w:pStyle w:val="aff4"/>
              <w:tabs>
                <w:tab w:val="num" w:pos="1276"/>
              </w:tabs>
              <w:ind w:left="0"/>
              <w:rPr>
                <w:lang w:eastAsia="ru-RU"/>
              </w:rPr>
            </w:pPr>
            <w:r w:rsidRPr="001E6687">
              <w:rPr>
                <w:lang w:eastAsia="ru-RU"/>
              </w:rPr>
              <w:t>При технологическом присоединении</w:t>
            </w:r>
            <w:r w:rsidRPr="001E6687">
              <w:rPr>
                <w:lang w:eastAsia="ru-RU"/>
              </w:rPr>
              <w:br/>
              <w:t>до 150 кВт</w:t>
            </w:r>
          </w:p>
        </w:tc>
        <w:tc>
          <w:tcPr>
            <w:tcW w:w="4985" w:type="dxa"/>
          </w:tcPr>
          <w:p w:rsidR="00E37E7B" w:rsidRPr="001E6687" w:rsidRDefault="00E37E7B" w:rsidP="007F4EC4">
            <w:pPr>
              <w:pStyle w:val="aff4"/>
              <w:tabs>
                <w:tab w:val="num" w:pos="1276"/>
              </w:tabs>
              <w:ind w:left="0"/>
              <w:rPr>
                <w:lang w:eastAsia="ru-RU"/>
              </w:rPr>
            </w:pPr>
            <w:r w:rsidRPr="001E6687">
              <w:rPr>
                <w:bCs/>
              </w:rPr>
              <w:t>(уточнить при проектировании)</w:t>
            </w:r>
          </w:p>
          <w:p w:rsidR="00E37E7B" w:rsidRPr="001E6687" w:rsidRDefault="00E37E7B" w:rsidP="007F4EC4">
            <w:pPr>
              <w:tabs>
                <w:tab w:val="num" w:pos="1276"/>
              </w:tabs>
              <w:jc w:val="center"/>
            </w:pPr>
            <w:r w:rsidRPr="001E6687">
              <w:t>ПНД/ВПД</w:t>
            </w:r>
          </w:p>
        </w:tc>
      </w:tr>
    </w:tbl>
    <w:p w:rsidR="00E37E7B" w:rsidRPr="004211C8" w:rsidRDefault="00E37E7B" w:rsidP="00E37E7B">
      <w:pPr>
        <w:pStyle w:val="aff4"/>
        <w:numPr>
          <w:ilvl w:val="2"/>
          <w:numId w:val="22"/>
        </w:numPr>
        <w:suppressAutoHyphens/>
        <w:spacing w:before="240" w:after="0"/>
        <w:ind w:left="0" w:firstLine="709"/>
        <w:jc w:val="both"/>
      </w:pPr>
      <w:r>
        <w:t>Основные требования к КЛ 0,4 кВ: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261"/>
      </w:tblGrid>
      <w:tr w:rsidR="00E37E7B" w:rsidRPr="004211C8" w:rsidTr="00E5543A">
        <w:tc>
          <w:tcPr>
            <w:tcW w:w="6912" w:type="dxa"/>
          </w:tcPr>
          <w:p w:rsidR="00E37E7B" w:rsidRPr="004211C8" w:rsidRDefault="00E37E7B" w:rsidP="007F4EC4">
            <w:pPr>
              <w:contextualSpacing/>
              <w:jc w:val="both"/>
            </w:pPr>
            <w:r w:rsidRPr="004211C8">
              <w:t>Напряжение КЛ, кВ</w:t>
            </w:r>
          </w:p>
        </w:tc>
        <w:tc>
          <w:tcPr>
            <w:tcW w:w="3261" w:type="dxa"/>
          </w:tcPr>
          <w:p w:rsidR="00E37E7B" w:rsidRPr="004211C8" w:rsidRDefault="00E37E7B" w:rsidP="007F4EC4">
            <w:pPr>
              <w:contextualSpacing/>
              <w:jc w:val="center"/>
            </w:pPr>
            <w:r w:rsidRPr="004211C8">
              <w:t>0,4</w:t>
            </w:r>
          </w:p>
        </w:tc>
      </w:tr>
      <w:tr w:rsidR="00E37E7B" w:rsidRPr="004211C8" w:rsidTr="00841033">
        <w:tc>
          <w:tcPr>
            <w:tcW w:w="6912" w:type="dxa"/>
            <w:vAlign w:val="center"/>
          </w:tcPr>
          <w:p w:rsidR="00E37E7B" w:rsidRPr="004211C8" w:rsidRDefault="00E37E7B" w:rsidP="007F4EC4">
            <w:pPr>
              <w:contextualSpacing/>
              <w:jc w:val="both"/>
            </w:pPr>
            <w:r w:rsidRPr="004211C8">
              <w:t>Протяженность КЛ, км (ориентировочно)</w:t>
            </w:r>
          </w:p>
        </w:tc>
        <w:tc>
          <w:tcPr>
            <w:tcW w:w="3261" w:type="dxa"/>
          </w:tcPr>
          <w:p w:rsidR="00E37E7B" w:rsidRPr="004211C8" w:rsidRDefault="00E37E7B" w:rsidP="00DD4C9C">
            <w:pPr>
              <w:tabs>
                <w:tab w:val="num" w:pos="1276"/>
              </w:tabs>
              <w:jc w:val="center"/>
            </w:pPr>
            <w:r>
              <w:rPr>
                <w:i/>
              </w:rPr>
              <w:t>1,</w:t>
            </w:r>
            <w:r>
              <w:rPr>
                <w:i/>
                <w:lang w:val="en-US"/>
              </w:rPr>
              <w:t>0</w:t>
            </w:r>
            <w:r>
              <w:rPr>
                <w:i/>
              </w:rPr>
              <w:t>9</w:t>
            </w:r>
            <w:r w:rsidRPr="004211C8">
              <w:rPr>
                <w:bCs/>
                <w:color w:val="000000"/>
              </w:rPr>
              <w:t xml:space="preserve"> (уточнить при проектировании)</w:t>
            </w:r>
          </w:p>
        </w:tc>
      </w:tr>
      <w:tr w:rsidR="00E37E7B" w:rsidRPr="004211C8" w:rsidTr="00E5543A">
        <w:tc>
          <w:tcPr>
            <w:tcW w:w="6912" w:type="dxa"/>
            <w:vAlign w:val="center"/>
          </w:tcPr>
          <w:p w:rsidR="00E37E7B" w:rsidRPr="004211C8" w:rsidRDefault="00E37E7B" w:rsidP="007F4EC4">
            <w:pPr>
              <w:contextualSpacing/>
            </w:pPr>
            <w:r w:rsidRPr="004211C8">
              <w:t>Сечение токопроводящей жилы КЛ, мм</w:t>
            </w:r>
            <w:r w:rsidRPr="004211C8">
              <w:rPr>
                <w:vertAlign w:val="superscript"/>
              </w:rPr>
              <w:t>2</w:t>
            </w:r>
          </w:p>
        </w:tc>
        <w:tc>
          <w:tcPr>
            <w:tcW w:w="3261" w:type="dxa"/>
          </w:tcPr>
          <w:p w:rsidR="00E37E7B" w:rsidRPr="004211C8" w:rsidRDefault="00E37E7B" w:rsidP="001E6687">
            <w:pPr>
              <w:tabs>
                <w:tab w:val="num" w:pos="1276"/>
              </w:tabs>
              <w:jc w:val="center"/>
            </w:pPr>
            <w:r>
              <w:rPr>
                <w:i/>
              </w:rPr>
              <w:t>150</w:t>
            </w:r>
            <w:r w:rsidRPr="004211C8">
              <w:rPr>
                <w:bCs/>
                <w:color w:val="000000"/>
              </w:rPr>
              <w:t xml:space="preserve"> (уточнить при проектировании)</w:t>
            </w:r>
          </w:p>
        </w:tc>
      </w:tr>
      <w:tr w:rsidR="00E37E7B" w:rsidRPr="004211C8" w:rsidTr="00841033">
        <w:tc>
          <w:tcPr>
            <w:tcW w:w="6912" w:type="dxa"/>
            <w:vAlign w:val="center"/>
          </w:tcPr>
          <w:p w:rsidR="00E37E7B" w:rsidRPr="004211C8" w:rsidRDefault="00E37E7B" w:rsidP="007F4EC4">
            <w:pPr>
              <w:contextualSpacing/>
              <w:jc w:val="both"/>
            </w:pPr>
            <w:r w:rsidRPr="004211C8">
              <w:t>Количество КЛ, шт.</w:t>
            </w:r>
          </w:p>
        </w:tc>
        <w:tc>
          <w:tcPr>
            <w:tcW w:w="3261" w:type="dxa"/>
          </w:tcPr>
          <w:p w:rsidR="00E37E7B" w:rsidRPr="004211C8" w:rsidRDefault="00E37E7B" w:rsidP="008F0C69">
            <w:pPr>
              <w:pStyle w:val="aff4"/>
              <w:tabs>
                <w:tab w:val="num" w:pos="1276"/>
              </w:tabs>
              <w:ind w:left="0"/>
            </w:pPr>
            <w:r>
              <w:rPr>
                <w:lang w:eastAsia="ru-RU"/>
              </w:rPr>
              <w:t>9</w:t>
            </w:r>
            <w:r w:rsidRPr="004211C8">
              <w:rPr>
                <w:bCs/>
              </w:rPr>
              <w:t xml:space="preserve"> (уточнить проектом)</w:t>
            </w:r>
          </w:p>
        </w:tc>
      </w:tr>
      <w:tr w:rsidR="00E37E7B" w:rsidRPr="004211C8" w:rsidTr="00841033">
        <w:tc>
          <w:tcPr>
            <w:tcW w:w="6912" w:type="dxa"/>
            <w:vAlign w:val="center"/>
          </w:tcPr>
          <w:p w:rsidR="00E37E7B" w:rsidRPr="004211C8" w:rsidRDefault="00E37E7B" w:rsidP="007F4EC4">
            <w:pPr>
              <w:contextualSpacing/>
              <w:jc w:val="both"/>
            </w:pPr>
            <w:r w:rsidRPr="004211C8">
              <w:t>Количество проколов, шт. /протяженность, км (ориентировочно)</w:t>
            </w:r>
          </w:p>
        </w:tc>
        <w:tc>
          <w:tcPr>
            <w:tcW w:w="3261" w:type="dxa"/>
          </w:tcPr>
          <w:p w:rsidR="00E37E7B" w:rsidRPr="004211C8" w:rsidRDefault="00E37E7B" w:rsidP="008F0C69">
            <w:pPr>
              <w:tabs>
                <w:tab w:val="num" w:pos="1276"/>
              </w:tabs>
              <w:jc w:val="center"/>
            </w:pPr>
            <w:r>
              <w:rPr>
                <w:i/>
              </w:rPr>
              <w:t>нет</w:t>
            </w:r>
            <w:r w:rsidRPr="004211C8">
              <w:rPr>
                <w:i/>
              </w:rPr>
              <w:t xml:space="preserve"> </w:t>
            </w:r>
            <w:r w:rsidRPr="004211C8">
              <w:rPr>
                <w:bCs/>
              </w:rPr>
              <w:t>(уточнить проектом)</w:t>
            </w:r>
          </w:p>
        </w:tc>
      </w:tr>
      <w:tr w:rsidR="00E37E7B" w:rsidRPr="004211C8" w:rsidTr="00E5543A">
        <w:tc>
          <w:tcPr>
            <w:tcW w:w="6912" w:type="dxa"/>
          </w:tcPr>
          <w:p w:rsidR="00E37E7B" w:rsidRPr="004211C8" w:rsidRDefault="00E37E7B" w:rsidP="007F4EC4">
            <w:pPr>
              <w:tabs>
                <w:tab w:val="num" w:pos="1276"/>
              </w:tabs>
              <w:contextualSpacing/>
              <w:jc w:val="both"/>
            </w:pPr>
            <w:r w:rsidRPr="004211C8">
              <w:t>Исполнение КЛ 0,4 кВ</w:t>
            </w:r>
          </w:p>
        </w:tc>
        <w:tc>
          <w:tcPr>
            <w:tcW w:w="3261" w:type="dxa"/>
          </w:tcPr>
          <w:p w:rsidR="00E37E7B" w:rsidRPr="004211C8" w:rsidRDefault="00E37E7B" w:rsidP="007F4EC4">
            <w:pPr>
              <w:tabs>
                <w:tab w:val="num" w:pos="1276"/>
                <w:tab w:val="left" w:pos="1578"/>
                <w:tab w:val="center" w:pos="1734"/>
              </w:tabs>
              <w:contextualSpacing/>
              <w:jc w:val="center"/>
            </w:pPr>
            <w:r w:rsidRPr="004211C8">
              <w:t>3-х фазное 4-х проводное</w:t>
            </w:r>
          </w:p>
        </w:tc>
      </w:tr>
      <w:tr w:rsidR="00E37E7B" w:rsidRPr="004211C8" w:rsidTr="00841033">
        <w:tc>
          <w:tcPr>
            <w:tcW w:w="6912" w:type="dxa"/>
            <w:vAlign w:val="center"/>
          </w:tcPr>
          <w:p w:rsidR="00E37E7B" w:rsidRPr="004211C8" w:rsidRDefault="00E37E7B" w:rsidP="007F4EC4">
            <w:pPr>
              <w:tabs>
                <w:tab w:val="num" w:pos="1276"/>
              </w:tabs>
              <w:contextualSpacing/>
              <w:jc w:val="both"/>
            </w:pPr>
            <w:r w:rsidRPr="004211C8">
              <w:t>Марка кабеля 0,4 кВ</w:t>
            </w:r>
          </w:p>
        </w:tc>
        <w:tc>
          <w:tcPr>
            <w:tcW w:w="3261" w:type="dxa"/>
          </w:tcPr>
          <w:p w:rsidR="00E37E7B" w:rsidRPr="004211C8" w:rsidRDefault="00E37E7B" w:rsidP="008F0C69">
            <w:pPr>
              <w:pStyle w:val="aff4"/>
              <w:tabs>
                <w:tab w:val="num" w:pos="1276"/>
              </w:tabs>
              <w:ind w:left="0"/>
              <w:rPr>
                <w:lang w:eastAsia="ru-RU"/>
              </w:rPr>
            </w:pPr>
            <w:r w:rsidRPr="004211C8">
              <w:t xml:space="preserve">АВБбШв-1 или аналог </w:t>
            </w:r>
            <w:r>
              <w:t>(</w:t>
            </w:r>
            <w:r w:rsidRPr="004211C8">
              <w:rPr>
                <w:bCs/>
                <w:color w:val="000000"/>
              </w:rPr>
              <w:t>уточнить при проектировании)</w:t>
            </w:r>
          </w:p>
        </w:tc>
      </w:tr>
    </w:tbl>
    <w:p w:rsidR="00E37E7B" w:rsidRPr="004211C8" w:rsidRDefault="00E37E7B" w:rsidP="007F4EC4">
      <w:pPr>
        <w:pStyle w:val="af2"/>
        <w:spacing w:before="240"/>
        <w:ind w:left="0" w:firstLine="709"/>
        <w:jc w:val="both"/>
        <w:rPr>
          <w:sz w:val="24"/>
          <w:szCs w:val="24"/>
        </w:rPr>
      </w:pPr>
      <w:r w:rsidRPr="004211C8">
        <w:rPr>
          <w:bCs/>
          <w:sz w:val="24"/>
          <w:szCs w:val="24"/>
        </w:rPr>
        <w:t>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w:t>
      </w:r>
      <w:r>
        <w:rPr>
          <w:bCs/>
          <w:sz w:val="24"/>
          <w:szCs w:val="24"/>
        </w:rPr>
        <w:br/>
      </w:r>
      <w:r w:rsidRPr="004211C8">
        <w:rPr>
          <w:bCs/>
          <w:sz w:val="24"/>
          <w:szCs w:val="24"/>
        </w:rPr>
        <w:t xml:space="preserve">в ТУ на пересечение, прокладку </w:t>
      </w:r>
      <w:r w:rsidRPr="004211C8">
        <w:rPr>
          <w:sz w:val="24"/>
          <w:szCs w:val="24"/>
        </w:rPr>
        <w:t>КЛ 0,4-10(6) кВ в местах пересечения с объектами транспортной и иной инфраструктуры осуществлять согласно ПУЭ, с учетом требований Оперативного указания ПАО «МРСК Центра» №</w:t>
      </w:r>
      <w:r>
        <w:rPr>
          <w:sz w:val="24"/>
          <w:szCs w:val="24"/>
        </w:rPr>
        <w:t> </w:t>
      </w:r>
      <w:r w:rsidRPr="004211C8">
        <w:rPr>
          <w:sz w:val="24"/>
          <w:szCs w:val="24"/>
        </w:rPr>
        <w:t>ОУ-01-2013 от 27.08.2014 «О выполнении пересечений КЛ 0,4-10 кВ с объектами транспортной инфраструктуры».</w:t>
      </w:r>
    </w:p>
    <w:p w:rsidR="00E37E7B" w:rsidRPr="004211C8" w:rsidRDefault="00E37E7B" w:rsidP="007F4EC4">
      <w:pPr>
        <w:pStyle w:val="af2"/>
        <w:ind w:left="0" w:firstLine="709"/>
        <w:jc w:val="both"/>
        <w:rPr>
          <w:sz w:val="24"/>
          <w:szCs w:val="24"/>
        </w:rPr>
      </w:pPr>
      <w:r w:rsidRPr="004211C8">
        <w:rPr>
          <w:sz w:val="24"/>
          <w:szCs w:val="24"/>
        </w:rPr>
        <w:t>Трубы для прокладки кабелей должны соответствовать СТО</w:t>
      </w:r>
      <w:r w:rsidRPr="004211C8">
        <w:rPr>
          <w:sz w:val="24"/>
          <w:szCs w:val="24"/>
          <w:lang w:val="en-US"/>
        </w:rPr>
        <w:t> </w:t>
      </w:r>
      <w:r w:rsidRPr="004211C8">
        <w:rPr>
          <w:sz w:val="24"/>
          <w:szCs w:val="24"/>
        </w:rPr>
        <w:t>34.01-2.3.3-037-2020 ПАО «Россети» Трубы для прокладки кабельных линий напряжением выше 1 кВ.</w:t>
      </w:r>
    </w:p>
    <w:p w:rsidR="00E37E7B" w:rsidRPr="0088231F" w:rsidRDefault="00E37E7B" w:rsidP="007F4EC4">
      <w:pPr>
        <w:pStyle w:val="af2"/>
        <w:ind w:left="0" w:firstLine="709"/>
        <w:jc w:val="both"/>
        <w:rPr>
          <w:sz w:val="24"/>
          <w:szCs w:val="24"/>
        </w:rPr>
      </w:pPr>
      <w:r w:rsidRPr="0088231F">
        <w:rPr>
          <w:sz w:val="24"/>
          <w:szCs w:val="24"/>
        </w:rPr>
        <w:t>Предусмотреть установку предупредительных ж/б пи</w:t>
      </w:r>
      <w:r>
        <w:rPr>
          <w:sz w:val="24"/>
          <w:szCs w:val="24"/>
        </w:rPr>
        <w:t>кетов по трассе прохождения КЛ,</w:t>
      </w:r>
      <w:r>
        <w:rPr>
          <w:sz w:val="24"/>
          <w:szCs w:val="24"/>
        </w:rPr>
        <w:br/>
      </w:r>
      <w:r w:rsidRPr="0088231F">
        <w:rPr>
          <w:sz w:val="24"/>
          <w:szCs w:val="24"/>
        </w:rPr>
        <w:t>в т.ч. на углах поворотов КЛ и местах установки соединительных муфт.</w:t>
      </w:r>
    </w:p>
    <w:p w:rsidR="00E37E7B" w:rsidRPr="0088231F" w:rsidRDefault="00E37E7B" w:rsidP="007F4EC4">
      <w:pPr>
        <w:pStyle w:val="af2"/>
        <w:ind w:left="0" w:firstLine="709"/>
        <w:jc w:val="both"/>
        <w:rPr>
          <w:sz w:val="24"/>
          <w:szCs w:val="24"/>
        </w:rPr>
      </w:pPr>
      <w:r w:rsidRPr="0088231F">
        <w:rPr>
          <w:sz w:val="24"/>
          <w:szCs w:val="24"/>
        </w:rPr>
        <w:t>Защиту от коммутационных и грозовых перенапр</w:t>
      </w:r>
      <w:r>
        <w:rPr>
          <w:sz w:val="24"/>
          <w:szCs w:val="24"/>
        </w:rPr>
        <w:t>яжений выполнить в соответствии</w:t>
      </w:r>
      <w:r>
        <w:rPr>
          <w:sz w:val="24"/>
          <w:szCs w:val="24"/>
        </w:rPr>
        <w:br/>
      </w:r>
      <w:r w:rsidRPr="0088231F">
        <w:rPr>
          <w:sz w:val="24"/>
          <w:szCs w:val="24"/>
        </w:rPr>
        <w:t>с действующим изданием ПУЭ.</w:t>
      </w:r>
    </w:p>
    <w:p w:rsidR="00E37E7B" w:rsidRPr="0088231F" w:rsidRDefault="00E37E7B" w:rsidP="007F4EC4">
      <w:pPr>
        <w:pStyle w:val="af2"/>
        <w:ind w:left="0" w:firstLine="709"/>
        <w:jc w:val="both"/>
        <w:rPr>
          <w:sz w:val="24"/>
          <w:szCs w:val="24"/>
        </w:rPr>
      </w:pPr>
      <w:r w:rsidRPr="0088231F">
        <w:rPr>
          <w:sz w:val="24"/>
          <w:szCs w:val="24"/>
        </w:rPr>
        <w:t>При проектировании КЛ выполнить следующие расчеты:</w:t>
      </w:r>
    </w:p>
    <w:p w:rsidR="00E37E7B" w:rsidRPr="0088231F" w:rsidRDefault="00E37E7B" w:rsidP="00C9236D">
      <w:pPr>
        <w:pStyle w:val="af2"/>
        <w:numPr>
          <w:ilvl w:val="0"/>
          <w:numId w:val="23"/>
        </w:numPr>
        <w:tabs>
          <w:tab w:val="clear" w:pos="1730"/>
        </w:tabs>
        <w:spacing w:after="0" w:line="240" w:lineRule="auto"/>
        <w:ind w:left="0" w:firstLine="709"/>
        <w:jc w:val="both"/>
        <w:rPr>
          <w:bCs/>
          <w:sz w:val="24"/>
          <w:szCs w:val="24"/>
        </w:rPr>
      </w:pPr>
      <w:r w:rsidRPr="0088231F">
        <w:rPr>
          <w:bCs/>
          <w:sz w:val="24"/>
          <w:szCs w:val="24"/>
        </w:rPr>
        <w:t>расчет величины емкостных токов;</w:t>
      </w:r>
    </w:p>
    <w:p w:rsidR="00E37E7B" w:rsidRPr="0088231F" w:rsidRDefault="00E37E7B" w:rsidP="00C9236D">
      <w:pPr>
        <w:pStyle w:val="af2"/>
        <w:numPr>
          <w:ilvl w:val="0"/>
          <w:numId w:val="23"/>
        </w:numPr>
        <w:tabs>
          <w:tab w:val="clear" w:pos="1730"/>
        </w:tabs>
        <w:spacing w:after="0" w:line="240" w:lineRule="auto"/>
        <w:ind w:left="0" w:firstLine="709"/>
        <w:jc w:val="both"/>
        <w:rPr>
          <w:bCs/>
          <w:sz w:val="24"/>
          <w:szCs w:val="24"/>
        </w:rPr>
      </w:pPr>
      <w:r w:rsidRPr="0088231F">
        <w:rPr>
          <w:bCs/>
          <w:sz w:val="24"/>
          <w:szCs w:val="24"/>
        </w:rPr>
        <w:t>расчет сечения токоведущей жилы по пропускной способности и термической стойкости к токам КЗ;</w:t>
      </w:r>
    </w:p>
    <w:p w:rsidR="00E37E7B" w:rsidRPr="0088231F" w:rsidRDefault="00E37E7B" w:rsidP="00C9236D">
      <w:pPr>
        <w:pStyle w:val="af2"/>
        <w:numPr>
          <w:ilvl w:val="0"/>
          <w:numId w:val="23"/>
        </w:numPr>
        <w:tabs>
          <w:tab w:val="clear" w:pos="1730"/>
        </w:tabs>
        <w:spacing w:after="0" w:line="240" w:lineRule="auto"/>
        <w:ind w:left="0" w:firstLine="709"/>
        <w:jc w:val="both"/>
        <w:rPr>
          <w:bCs/>
          <w:sz w:val="24"/>
          <w:szCs w:val="24"/>
        </w:rPr>
      </w:pPr>
      <w:r w:rsidRPr="0088231F">
        <w:rPr>
          <w:bCs/>
          <w:sz w:val="24"/>
          <w:szCs w:val="24"/>
        </w:rPr>
        <w:t>проверку по падению напряжения.</w:t>
      </w:r>
    </w:p>
    <w:p w:rsidR="00E37E7B" w:rsidRPr="004211C8" w:rsidRDefault="00E37E7B" w:rsidP="007F4EC4">
      <w:pPr>
        <w:pStyle w:val="af2"/>
        <w:ind w:left="0" w:firstLine="709"/>
        <w:jc w:val="both"/>
        <w:rPr>
          <w:bCs/>
          <w:sz w:val="24"/>
          <w:szCs w:val="24"/>
          <w:shd w:val="clear" w:color="auto" w:fill="FFFFFF"/>
        </w:rPr>
      </w:pPr>
      <w:r w:rsidRPr="004211C8">
        <w:rPr>
          <w:bCs/>
          <w:sz w:val="24"/>
          <w:szCs w:val="24"/>
          <w:shd w:val="clear" w:color="auto" w:fill="FFFFFF"/>
        </w:rPr>
        <w:t>При прокладке КЛ 0,4-6</w:t>
      </w:r>
      <w:r>
        <w:rPr>
          <w:bCs/>
          <w:sz w:val="24"/>
          <w:szCs w:val="24"/>
          <w:shd w:val="clear" w:color="auto" w:fill="FFFFFF"/>
        </w:rPr>
        <w:t xml:space="preserve"> (</w:t>
      </w:r>
      <w:r w:rsidRPr="004211C8">
        <w:rPr>
          <w:bCs/>
          <w:sz w:val="24"/>
          <w:szCs w:val="24"/>
          <w:shd w:val="clear" w:color="auto" w:fill="FFFFFF"/>
        </w:rPr>
        <w:t>10</w:t>
      </w:r>
      <w:r>
        <w:rPr>
          <w:bCs/>
          <w:sz w:val="24"/>
          <w:szCs w:val="24"/>
          <w:shd w:val="clear" w:color="auto" w:fill="FFFFFF"/>
        </w:rPr>
        <w:t>)</w:t>
      </w:r>
      <w:r w:rsidRPr="004211C8">
        <w:rPr>
          <w:bCs/>
          <w:sz w:val="24"/>
          <w:szCs w:val="24"/>
          <w:shd w:val="clear" w:color="auto" w:fill="FFFFFF"/>
        </w:rPr>
        <w:t xml:space="preserve"> кВ предусмотреть:</w:t>
      </w:r>
    </w:p>
    <w:p w:rsidR="00E37E7B" w:rsidRPr="004211C8" w:rsidRDefault="00E37E7B" w:rsidP="00C9236D">
      <w:pPr>
        <w:pStyle w:val="af2"/>
        <w:numPr>
          <w:ilvl w:val="0"/>
          <w:numId w:val="23"/>
        </w:numPr>
        <w:tabs>
          <w:tab w:val="clear" w:pos="1730"/>
        </w:tabs>
        <w:spacing w:after="0" w:line="240" w:lineRule="auto"/>
        <w:ind w:left="0" w:firstLine="709"/>
        <w:jc w:val="both"/>
        <w:rPr>
          <w:bCs/>
          <w:sz w:val="24"/>
          <w:szCs w:val="24"/>
          <w:shd w:val="clear" w:color="auto" w:fill="FFFFFF"/>
        </w:rPr>
      </w:pPr>
      <w:r w:rsidRPr="004211C8">
        <w:rPr>
          <w:bCs/>
          <w:sz w:val="24"/>
          <w:szCs w:val="24"/>
          <w:shd w:val="clear" w:color="auto" w:fill="FFFFFF"/>
        </w:rPr>
        <w:t>защиту в соответствии с ПУЭ;</w:t>
      </w:r>
    </w:p>
    <w:p w:rsidR="00E37E7B" w:rsidRPr="004211C8" w:rsidRDefault="00E37E7B" w:rsidP="00C9236D">
      <w:pPr>
        <w:pStyle w:val="af2"/>
        <w:numPr>
          <w:ilvl w:val="0"/>
          <w:numId w:val="23"/>
        </w:numPr>
        <w:tabs>
          <w:tab w:val="clear" w:pos="1730"/>
        </w:tabs>
        <w:spacing w:after="0" w:line="240" w:lineRule="auto"/>
        <w:ind w:left="0" w:firstLine="709"/>
        <w:jc w:val="both"/>
        <w:rPr>
          <w:bCs/>
          <w:sz w:val="24"/>
          <w:szCs w:val="24"/>
          <w:shd w:val="clear" w:color="auto" w:fill="FFFFFF"/>
        </w:rPr>
      </w:pPr>
      <w:r w:rsidRPr="004211C8">
        <w:rPr>
          <w:bCs/>
          <w:sz w:val="24"/>
          <w:szCs w:val="24"/>
          <w:shd w:val="clear" w:color="auto" w:fill="FFFFFF"/>
        </w:rPr>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E37E7B" w:rsidRPr="003F1CC9" w:rsidRDefault="00E37E7B" w:rsidP="00E37E7B">
      <w:pPr>
        <w:pStyle w:val="aff4"/>
        <w:numPr>
          <w:ilvl w:val="2"/>
          <w:numId w:val="22"/>
        </w:numPr>
        <w:suppressAutoHyphens/>
        <w:spacing w:before="240" w:after="0"/>
        <w:ind w:left="0" w:firstLine="709"/>
        <w:jc w:val="both"/>
      </w:pPr>
      <w:r w:rsidRPr="003F1CC9">
        <w:t>Основные требования к КТП 10 (6)/0,4 кВ № 1 и № 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29"/>
        <w:gridCol w:w="1896"/>
        <w:gridCol w:w="1428"/>
        <w:gridCol w:w="793"/>
        <w:gridCol w:w="794"/>
        <w:gridCol w:w="794"/>
        <w:gridCol w:w="794"/>
        <w:gridCol w:w="794"/>
        <w:tblGridChange w:id="7">
          <w:tblGrid>
            <w:gridCol w:w="1809"/>
            <w:gridCol w:w="929"/>
            <w:gridCol w:w="1896"/>
            <w:gridCol w:w="1428"/>
            <w:gridCol w:w="793"/>
            <w:gridCol w:w="794"/>
            <w:gridCol w:w="794"/>
            <w:gridCol w:w="794"/>
            <w:gridCol w:w="794"/>
          </w:tblGrid>
        </w:tblGridChange>
      </w:tblGrid>
      <w:tr w:rsidR="00E37E7B" w:rsidRPr="003F1CC9" w:rsidTr="00810D70">
        <w:trPr>
          <w:cantSplit/>
          <w:trHeight w:val="20"/>
          <w:tblHeader/>
        </w:trPr>
        <w:tc>
          <w:tcPr>
            <w:tcW w:w="6062" w:type="dxa"/>
            <w:gridSpan w:val="4"/>
            <w:tcBorders>
              <w:bottom w:val="single" w:sz="4" w:space="0" w:color="auto"/>
            </w:tcBorders>
            <w:shd w:val="clear" w:color="auto" w:fill="auto"/>
            <w:vAlign w:val="center"/>
          </w:tcPr>
          <w:p w:rsidR="00E37E7B" w:rsidRPr="003F1CC9" w:rsidRDefault="00E37E7B" w:rsidP="007F4EC4">
            <w:pPr>
              <w:jc w:val="center"/>
            </w:pPr>
            <w:r w:rsidRPr="003F1CC9">
              <w:t>Наименование</w:t>
            </w:r>
          </w:p>
        </w:tc>
        <w:tc>
          <w:tcPr>
            <w:tcW w:w="3969" w:type="dxa"/>
            <w:gridSpan w:val="5"/>
            <w:shd w:val="clear" w:color="auto" w:fill="auto"/>
            <w:vAlign w:val="center"/>
          </w:tcPr>
          <w:p w:rsidR="00E37E7B" w:rsidRPr="003F1CC9" w:rsidRDefault="00E37E7B" w:rsidP="007F4EC4">
            <w:pPr>
              <w:jc w:val="center"/>
            </w:pPr>
            <w:r w:rsidRPr="003F1CC9">
              <w:t>Параметры</w:t>
            </w:r>
          </w:p>
        </w:tc>
      </w:tr>
      <w:tr w:rsidR="00E37E7B" w:rsidRPr="003F1CC9" w:rsidTr="00810D70">
        <w:trPr>
          <w:cantSplit/>
          <w:trHeight w:val="20"/>
        </w:trPr>
        <w:tc>
          <w:tcPr>
            <w:tcW w:w="10031" w:type="dxa"/>
            <w:gridSpan w:val="9"/>
            <w:tcBorders>
              <w:bottom w:val="single" w:sz="4" w:space="0" w:color="auto"/>
            </w:tcBorders>
            <w:vAlign w:val="center"/>
          </w:tcPr>
          <w:p w:rsidR="00E37E7B" w:rsidRPr="003F1CC9" w:rsidRDefault="00E37E7B" w:rsidP="007F4EC4">
            <w:pPr>
              <w:jc w:val="center"/>
            </w:pPr>
            <w:r w:rsidRPr="003F1CC9">
              <w:t>Конструктивное исполнение</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Тип КТП</w:t>
            </w:r>
          </w:p>
        </w:tc>
        <w:tc>
          <w:tcPr>
            <w:tcW w:w="3969" w:type="dxa"/>
            <w:gridSpan w:val="5"/>
            <w:vAlign w:val="center"/>
          </w:tcPr>
          <w:p w:rsidR="00E37E7B" w:rsidRPr="003F1CC9" w:rsidRDefault="00E37E7B" w:rsidP="002C4C6A">
            <w:pPr>
              <w:pStyle w:val="aff4"/>
              <w:tabs>
                <w:tab w:val="num" w:pos="1276"/>
              </w:tabs>
              <w:ind w:left="0"/>
              <w:rPr>
                <w:lang w:eastAsia="ru-RU"/>
              </w:rPr>
            </w:pPr>
            <w:r w:rsidRPr="003F1CC9">
              <w:t>Проходная (</w:t>
            </w:r>
            <w:r w:rsidRPr="003F1CC9">
              <w:rPr>
                <w:bCs/>
              </w:rPr>
              <w:t>уточнить при проектировании)</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lastRenderedPageBreak/>
              <w:t>Конструктивное исполнение КТП</w:t>
            </w:r>
          </w:p>
        </w:tc>
        <w:tc>
          <w:tcPr>
            <w:tcW w:w="3969" w:type="dxa"/>
            <w:gridSpan w:val="5"/>
            <w:vAlign w:val="center"/>
          </w:tcPr>
          <w:p w:rsidR="00E37E7B" w:rsidRPr="003F1CC9" w:rsidRDefault="00E37E7B" w:rsidP="002C4C6A">
            <w:pPr>
              <w:jc w:val="center"/>
            </w:pPr>
            <w:r w:rsidRPr="003F1CC9">
              <w:t>киосковая</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Номинальное напряжение ВН/НН, кВ</w:t>
            </w:r>
          </w:p>
        </w:tc>
        <w:tc>
          <w:tcPr>
            <w:tcW w:w="3969" w:type="dxa"/>
            <w:gridSpan w:val="5"/>
            <w:vAlign w:val="center"/>
          </w:tcPr>
          <w:p w:rsidR="00E37E7B" w:rsidRPr="003F1CC9" w:rsidRDefault="00E37E7B" w:rsidP="002C4C6A">
            <w:pPr>
              <w:jc w:val="center"/>
            </w:pPr>
            <w:r w:rsidRPr="003F1CC9">
              <w:t>6/ 0,4</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Климатическое исполнение и категория размещения</w:t>
            </w:r>
          </w:p>
        </w:tc>
        <w:tc>
          <w:tcPr>
            <w:tcW w:w="3969" w:type="dxa"/>
            <w:gridSpan w:val="5"/>
            <w:vAlign w:val="center"/>
          </w:tcPr>
          <w:p w:rsidR="00E37E7B" w:rsidRPr="003F1CC9" w:rsidRDefault="00E37E7B" w:rsidP="007F4EC4">
            <w:pPr>
              <w:jc w:val="center"/>
              <w:rPr>
                <w:vertAlign w:val="superscript"/>
              </w:rPr>
            </w:pPr>
            <w:r w:rsidRPr="003F1CC9">
              <w:t>У1</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Степень защиты оболочки по ГОСТ 14254-96, не менее</w:t>
            </w:r>
          </w:p>
        </w:tc>
        <w:tc>
          <w:tcPr>
            <w:tcW w:w="3969" w:type="dxa"/>
            <w:gridSpan w:val="5"/>
            <w:vAlign w:val="center"/>
          </w:tcPr>
          <w:p w:rsidR="00E37E7B" w:rsidRPr="003F1CC9" w:rsidRDefault="00E37E7B" w:rsidP="002C4C6A">
            <w:pPr>
              <w:jc w:val="center"/>
            </w:pPr>
            <w:r w:rsidRPr="003F1CC9">
              <w:t xml:space="preserve">не менее </w:t>
            </w:r>
            <w:r w:rsidRPr="003F1CC9">
              <w:rPr>
                <w:lang w:val="en-US"/>
              </w:rPr>
              <w:t>IP</w:t>
            </w:r>
            <w:r w:rsidRPr="003F1CC9">
              <w:t xml:space="preserve"> 34</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Высота установки над уровнем моря, м, не более</w:t>
            </w:r>
          </w:p>
        </w:tc>
        <w:tc>
          <w:tcPr>
            <w:tcW w:w="3969" w:type="dxa"/>
            <w:gridSpan w:val="5"/>
            <w:vAlign w:val="center"/>
          </w:tcPr>
          <w:p w:rsidR="00E37E7B" w:rsidRPr="003F1CC9" w:rsidRDefault="00E37E7B" w:rsidP="007F4EC4">
            <w:pPr>
              <w:jc w:val="center"/>
            </w:pPr>
            <w:r w:rsidRPr="003F1CC9">
              <w:t>1000</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 xml:space="preserve">Трансформатор в комплекте поставки </w:t>
            </w:r>
          </w:p>
        </w:tc>
        <w:tc>
          <w:tcPr>
            <w:tcW w:w="3969" w:type="dxa"/>
            <w:gridSpan w:val="5"/>
            <w:vAlign w:val="center"/>
          </w:tcPr>
          <w:p w:rsidR="00E37E7B" w:rsidRPr="003F1CC9" w:rsidRDefault="00E37E7B" w:rsidP="007F4EC4">
            <w:pPr>
              <w:jc w:val="center"/>
            </w:pPr>
            <w:r w:rsidRPr="003F1CC9">
              <w:t>да</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Количество трансформаторов</w:t>
            </w:r>
          </w:p>
        </w:tc>
        <w:tc>
          <w:tcPr>
            <w:tcW w:w="3969" w:type="dxa"/>
            <w:gridSpan w:val="5"/>
            <w:vAlign w:val="center"/>
          </w:tcPr>
          <w:p w:rsidR="00E37E7B" w:rsidRPr="003F1CC9" w:rsidRDefault="00E37E7B" w:rsidP="007F4EC4">
            <w:pPr>
              <w:jc w:val="center"/>
            </w:pPr>
            <w:r w:rsidRPr="003F1CC9">
              <w:rPr>
                <w:i/>
              </w:rPr>
              <w:t>2</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Тип ввода ВН</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 xml:space="preserve">кабельный </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 xml:space="preserve">Тип ввода НН </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кабельный</w:t>
            </w:r>
          </w:p>
        </w:tc>
      </w:tr>
      <w:tr w:rsidR="00E37E7B" w:rsidRPr="003F1CC9" w:rsidTr="00810D70">
        <w:trPr>
          <w:cantSplit/>
          <w:trHeight w:val="20"/>
        </w:trPr>
        <w:tc>
          <w:tcPr>
            <w:tcW w:w="2738" w:type="dxa"/>
            <w:gridSpan w:val="2"/>
            <w:vMerge w:val="restart"/>
            <w:tcBorders>
              <w:top w:val="single" w:sz="4" w:space="0" w:color="auto"/>
              <w:left w:val="single" w:sz="4" w:space="0" w:color="auto"/>
            </w:tcBorders>
            <w:vAlign w:val="center"/>
          </w:tcPr>
          <w:p w:rsidR="00E37E7B" w:rsidRPr="003F1CC9" w:rsidRDefault="00E37E7B" w:rsidP="007F4EC4">
            <w:pPr>
              <w:jc w:val="center"/>
            </w:pPr>
            <w:r w:rsidRPr="003F1CC9">
              <w:t>Коридор обслуживания</w:t>
            </w:r>
          </w:p>
        </w:tc>
        <w:tc>
          <w:tcPr>
            <w:tcW w:w="3324" w:type="dxa"/>
            <w:gridSpan w:val="2"/>
            <w:tcBorders>
              <w:top w:val="single" w:sz="4" w:space="0" w:color="auto"/>
              <w:left w:val="single" w:sz="4" w:space="0" w:color="auto"/>
              <w:bottom w:val="single" w:sz="4" w:space="0" w:color="auto"/>
            </w:tcBorders>
            <w:vAlign w:val="center"/>
          </w:tcPr>
          <w:p w:rsidR="00E37E7B" w:rsidRPr="003F1CC9" w:rsidRDefault="00E37E7B" w:rsidP="007F4EC4">
            <w:r w:rsidRPr="003F1CC9">
              <w:t>в РУВН</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нет</w:t>
            </w:r>
          </w:p>
        </w:tc>
      </w:tr>
      <w:tr w:rsidR="00E37E7B" w:rsidRPr="003F1CC9" w:rsidTr="00810D70">
        <w:trPr>
          <w:cantSplit/>
          <w:trHeight w:val="20"/>
        </w:trPr>
        <w:tc>
          <w:tcPr>
            <w:tcW w:w="2738" w:type="dxa"/>
            <w:gridSpan w:val="2"/>
            <w:vMerge/>
            <w:tcBorders>
              <w:left w:val="single" w:sz="4" w:space="0" w:color="auto"/>
              <w:bottom w:val="single" w:sz="4" w:space="0" w:color="auto"/>
            </w:tcBorders>
            <w:vAlign w:val="center"/>
          </w:tcPr>
          <w:p w:rsidR="00E37E7B" w:rsidRPr="003F1CC9" w:rsidRDefault="00E37E7B" w:rsidP="007F4EC4"/>
        </w:tc>
        <w:tc>
          <w:tcPr>
            <w:tcW w:w="3324" w:type="dxa"/>
            <w:gridSpan w:val="2"/>
            <w:tcBorders>
              <w:top w:val="single" w:sz="4" w:space="0" w:color="auto"/>
              <w:left w:val="single" w:sz="4" w:space="0" w:color="auto"/>
              <w:bottom w:val="single" w:sz="4" w:space="0" w:color="auto"/>
            </w:tcBorders>
            <w:vAlign w:val="center"/>
          </w:tcPr>
          <w:p w:rsidR="00E37E7B" w:rsidRPr="003F1CC9" w:rsidRDefault="00E37E7B" w:rsidP="007F4EC4">
            <w:r w:rsidRPr="003F1CC9">
              <w:t>в РУНН</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нет</w:t>
            </w:r>
          </w:p>
        </w:tc>
      </w:tr>
      <w:tr w:rsidR="00E37E7B" w:rsidRPr="003F1CC9" w:rsidTr="00810D70">
        <w:trPr>
          <w:cantSplit/>
          <w:trHeight w:val="20"/>
        </w:trPr>
        <w:tc>
          <w:tcPr>
            <w:tcW w:w="10031" w:type="dxa"/>
            <w:gridSpan w:val="9"/>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Силовой трансформатор</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Тип трансформатора</w:t>
            </w:r>
          </w:p>
        </w:tc>
        <w:tc>
          <w:tcPr>
            <w:tcW w:w="3969" w:type="dxa"/>
            <w:gridSpan w:val="5"/>
            <w:vAlign w:val="center"/>
          </w:tcPr>
          <w:p w:rsidR="00E37E7B" w:rsidRPr="003F1CC9" w:rsidRDefault="00E37E7B" w:rsidP="003F1CC9">
            <w:pPr>
              <w:jc w:val="center"/>
            </w:pPr>
            <w:r w:rsidRPr="003F1CC9">
              <w:t>масляный герметичный</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Номинальная мощность, кВА</w:t>
            </w:r>
          </w:p>
        </w:tc>
        <w:tc>
          <w:tcPr>
            <w:tcW w:w="3969" w:type="dxa"/>
            <w:gridSpan w:val="5"/>
            <w:vAlign w:val="center"/>
          </w:tcPr>
          <w:p w:rsidR="00E37E7B" w:rsidRPr="003F1CC9" w:rsidRDefault="00E37E7B" w:rsidP="003F1CC9">
            <w:pPr>
              <w:tabs>
                <w:tab w:val="num" w:pos="1276"/>
              </w:tabs>
              <w:jc w:val="center"/>
            </w:pPr>
            <w:r w:rsidRPr="003F1CC9">
              <w:rPr>
                <w:i/>
              </w:rPr>
              <w:t>400</w:t>
            </w:r>
          </w:p>
        </w:tc>
      </w:tr>
      <w:tr w:rsidR="00E37E7B" w:rsidRPr="003F1CC9" w:rsidTr="00810D70">
        <w:trPr>
          <w:cantSplit/>
          <w:trHeight w:val="20"/>
        </w:trPr>
        <w:tc>
          <w:tcPr>
            <w:tcW w:w="4634" w:type="dxa"/>
            <w:gridSpan w:val="3"/>
            <w:vMerge w:val="restart"/>
            <w:tcBorders>
              <w:top w:val="single" w:sz="4" w:space="0" w:color="auto"/>
              <w:left w:val="single" w:sz="4" w:space="0" w:color="auto"/>
              <w:bottom w:val="single" w:sz="4" w:space="0" w:color="auto"/>
              <w:right w:val="single" w:sz="4" w:space="0" w:color="auto"/>
            </w:tcBorders>
            <w:vAlign w:val="center"/>
          </w:tcPr>
          <w:p w:rsidR="00E37E7B" w:rsidRPr="003F1CC9" w:rsidRDefault="00E37E7B" w:rsidP="007F4EC4">
            <w:r w:rsidRPr="003F1CC9">
              <w:t>Номинальное напряжение обмоток, кВ:</w:t>
            </w:r>
          </w:p>
        </w:tc>
        <w:tc>
          <w:tcPr>
            <w:tcW w:w="1428" w:type="dxa"/>
            <w:tcBorders>
              <w:top w:val="single" w:sz="4" w:space="0" w:color="auto"/>
              <w:left w:val="single" w:sz="4" w:space="0" w:color="auto"/>
            </w:tcBorders>
            <w:vAlign w:val="center"/>
          </w:tcPr>
          <w:p w:rsidR="00E37E7B" w:rsidRPr="003F1CC9" w:rsidRDefault="00E37E7B" w:rsidP="007F4EC4">
            <w:r w:rsidRPr="003F1CC9">
              <w:t>ВН</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3F1CC9">
            <w:pPr>
              <w:jc w:val="center"/>
            </w:pPr>
            <w:r w:rsidRPr="003F1CC9">
              <w:t>6</w:t>
            </w:r>
          </w:p>
        </w:tc>
      </w:tr>
      <w:tr w:rsidR="00E37E7B" w:rsidRPr="003F1CC9" w:rsidTr="00810D70">
        <w:trPr>
          <w:cantSplit/>
          <w:trHeight w:val="20"/>
        </w:trPr>
        <w:tc>
          <w:tcPr>
            <w:tcW w:w="4634" w:type="dxa"/>
            <w:gridSpan w:val="3"/>
            <w:vMerge/>
            <w:tcBorders>
              <w:top w:val="nil"/>
              <w:left w:val="single" w:sz="4" w:space="0" w:color="auto"/>
              <w:bottom w:val="single" w:sz="4" w:space="0" w:color="auto"/>
              <w:right w:val="single" w:sz="4" w:space="0" w:color="auto"/>
            </w:tcBorders>
            <w:vAlign w:val="center"/>
          </w:tcPr>
          <w:p w:rsidR="00E37E7B" w:rsidRPr="003F1CC9" w:rsidRDefault="00E37E7B" w:rsidP="007F4EC4"/>
        </w:tc>
        <w:tc>
          <w:tcPr>
            <w:tcW w:w="1428" w:type="dxa"/>
            <w:tcBorders>
              <w:top w:val="single" w:sz="4" w:space="0" w:color="auto"/>
              <w:left w:val="single" w:sz="4" w:space="0" w:color="auto"/>
              <w:bottom w:val="single" w:sz="4" w:space="0" w:color="auto"/>
            </w:tcBorders>
            <w:vAlign w:val="center"/>
          </w:tcPr>
          <w:p w:rsidR="00E37E7B" w:rsidRPr="003F1CC9" w:rsidRDefault="00E37E7B" w:rsidP="007F4EC4">
            <w:r w:rsidRPr="003F1CC9">
              <w:t>НН</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0,4</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Схема и группа соединения обмоток</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Δ/</w:t>
            </w:r>
            <w:r w:rsidRPr="003F1CC9">
              <w:rPr>
                <w:lang w:val="en-US"/>
              </w:rPr>
              <w:t>Y</w:t>
            </w:r>
            <w:r w:rsidRPr="003F1CC9">
              <w:t>н (</w:t>
            </w:r>
            <w:r w:rsidRPr="003F1CC9">
              <w:rPr>
                <w:lang w:val="en-US"/>
              </w:rPr>
              <w:t>Y/Z</w:t>
            </w:r>
            <w:r w:rsidRPr="003F1CC9">
              <w:t>н)</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Способ и диапазон регулирования на стороне ВН</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pPr>
            <w:r w:rsidRPr="003F1CC9">
              <w:t>ПБВ</w:t>
            </w:r>
            <w:r w:rsidRPr="003F1CC9">
              <w:rPr>
                <w:lang w:val="en-US"/>
              </w:rPr>
              <w:t xml:space="preserve"> </w:t>
            </w:r>
            <w:r w:rsidRPr="003F1CC9">
              <w:t>±2х2,</w:t>
            </w:r>
            <w:r w:rsidRPr="003F1CC9">
              <w:rPr>
                <w:lang w:val="en-US"/>
              </w:rPr>
              <w:t>5%</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right w:val="single" w:sz="4" w:space="0" w:color="auto"/>
            </w:tcBorders>
            <w:vAlign w:val="center"/>
          </w:tcPr>
          <w:p w:rsidR="00E37E7B" w:rsidRPr="003F1CC9" w:rsidRDefault="00E37E7B" w:rsidP="007F4EC4">
            <w:r w:rsidRPr="003F1CC9">
              <w:t>Потери ХХ, Вт, не более</w:t>
            </w:r>
          </w:p>
        </w:tc>
        <w:tc>
          <w:tcPr>
            <w:tcW w:w="3969" w:type="dxa"/>
            <w:gridSpan w:val="5"/>
            <w:tcBorders>
              <w:top w:val="single" w:sz="4" w:space="0" w:color="auto"/>
              <w:left w:val="single" w:sz="4" w:space="0" w:color="auto"/>
              <w:bottom w:val="single" w:sz="4" w:space="0" w:color="auto"/>
              <w:right w:val="single" w:sz="4" w:space="0" w:color="auto"/>
            </w:tcBorders>
            <w:vAlign w:val="center"/>
          </w:tcPr>
          <w:p w:rsidR="00E37E7B" w:rsidRPr="003F1CC9" w:rsidRDefault="00E37E7B" w:rsidP="007F4EC4">
            <w:pPr>
              <w:jc w:val="center"/>
              <w:rPr>
                <w:i/>
              </w:rPr>
            </w:pPr>
            <w:r w:rsidRPr="003F1CC9">
              <w:rPr>
                <w:i/>
              </w:rPr>
              <w:t>Х2, согласно стандарту</w:t>
            </w:r>
          </w:p>
          <w:p w:rsidR="00E37E7B" w:rsidRPr="003F1CC9" w:rsidRDefault="00E37E7B" w:rsidP="007F4EC4">
            <w:pPr>
              <w:jc w:val="center"/>
              <w:rPr>
                <w:rFonts w:eastAsia="Calibri"/>
                <w:lang w:eastAsia="en-US"/>
              </w:rPr>
            </w:pPr>
            <w:r w:rsidRPr="003F1CC9">
              <w:rPr>
                <w:i/>
              </w:rPr>
              <w:t>СТО 34.01-3.2-011-2021</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right w:val="single" w:sz="4" w:space="0" w:color="auto"/>
            </w:tcBorders>
            <w:vAlign w:val="center"/>
          </w:tcPr>
          <w:p w:rsidR="00E37E7B" w:rsidRPr="003F1CC9" w:rsidRDefault="00E37E7B" w:rsidP="007F4EC4">
            <w:r w:rsidRPr="003F1CC9">
              <w:t>Потери КЗ, Вт, не более</w:t>
            </w:r>
          </w:p>
        </w:tc>
        <w:tc>
          <w:tcPr>
            <w:tcW w:w="3969" w:type="dxa"/>
            <w:gridSpan w:val="5"/>
            <w:tcBorders>
              <w:top w:val="single" w:sz="4" w:space="0" w:color="auto"/>
              <w:left w:val="single" w:sz="4" w:space="0" w:color="auto"/>
              <w:bottom w:val="single" w:sz="4" w:space="0" w:color="auto"/>
              <w:right w:val="single" w:sz="4" w:space="0" w:color="auto"/>
            </w:tcBorders>
            <w:vAlign w:val="center"/>
          </w:tcPr>
          <w:p w:rsidR="00E37E7B" w:rsidRPr="003F1CC9" w:rsidRDefault="00E37E7B" w:rsidP="007F4EC4">
            <w:pPr>
              <w:jc w:val="center"/>
              <w:rPr>
                <w:i/>
              </w:rPr>
            </w:pPr>
            <w:r w:rsidRPr="003F1CC9">
              <w:rPr>
                <w:i/>
              </w:rPr>
              <w:t xml:space="preserve">К2, согласно стандарту </w:t>
            </w:r>
          </w:p>
          <w:p w:rsidR="00E37E7B" w:rsidRPr="003F1CC9" w:rsidRDefault="00E37E7B" w:rsidP="007F4EC4">
            <w:pPr>
              <w:jc w:val="center"/>
              <w:rPr>
                <w:rFonts w:eastAsia="Calibri"/>
                <w:lang w:eastAsia="en-US"/>
              </w:rPr>
            </w:pPr>
            <w:r w:rsidRPr="003F1CC9">
              <w:rPr>
                <w:i/>
              </w:rPr>
              <w:t>СТО 34.01-3.2-011-2021</w:t>
            </w:r>
          </w:p>
        </w:tc>
      </w:tr>
      <w:tr w:rsidR="00E37E7B" w:rsidRPr="003F1CC9" w:rsidTr="00810D70">
        <w:trPr>
          <w:cantSplit/>
          <w:trHeight w:val="20"/>
        </w:trPr>
        <w:tc>
          <w:tcPr>
            <w:tcW w:w="10031" w:type="dxa"/>
            <w:gridSpan w:val="9"/>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РУ ВН</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 xml:space="preserve">Тип защитного аппарата </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3F1CC9">
            <w:pPr>
              <w:jc w:val="center"/>
            </w:pPr>
            <w:r w:rsidRPr="003F1CC9">
              <w:t>предохранитель</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Номинальный ток, А</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7F4EC4">
            <w:pPr>
              <w:jc w:val="center"/>
              <w:rPr>
                <w:i/>
              </w:rPr>
            </w:pPr>
            <w:r w:rsidRPr="003F1CC9">
              <w:rPr>
                <w:i/>
              </w:rPr>
              <w:t>50</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Номинальный ток отключения, кА</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37E7B" w:rsidRPr="003F1CC9" w:rsidRDefault="00E37E7B" w:rsidP="003F1CC9">
            <w:pPr>
              <w:jc w:val="center"/>
            </w:pPr>
            <w:r w:rsidRPr="003F1CC9">
              <w:rPr>
                <w:bCs/>
                <w:i/>
              </w:rPr>
              <w:t xml:space="preserve">12,5 </w:t>
            </w:r>
            <w:r w:rsidRPr="003F1CC9">
              <w:rPr>
                <w:bCs/>
              </w:rPr>
              <w:t>(уточнить при проектировании)</w:t>
            </w:r>
          </w:p>
        </w:tc>
      </w:tr>
      <w:tr w:rsidR="00E37E7B" w:rsidRPr="003F1CC9" w:rsidTr="00810D70">
        <w:trPr>
          <w:cantSplit/>
          <w:trHeight w:val="20"/>
        </w:trPr>
        <w:tc>
          <w:tcPr>
            <w:tcW w:w="10031" w:type="dxa"/>
            <w:gridSpan w:val="9"/>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РУ НН</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Тип вводного коммутационного аппарата</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3F1CC9">
            <w:pPr>
              <w:jc w:val="center"/>
            </w:pPr>
            <w:r w:rsidRPr="003F1CC9">
              <w:t>рубильник и стационарный автоматический выключатель</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Номинальный ток вводного аппарата, А</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rPr>
                <w:i/>
              </w:rPr>
              <w:t>630</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Число отходящих линий (с учетом расширения)</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rPr>
                <w:i/>
              </w:rPr>
              <w:t>5</w:t>
            </w:r>
          </w:p>
        </w:tc>
      </w:tr>
      <w:tr w:rsidR="00E37E7B" w:rsidRPr="003F1CC9" w:rsidTr="00810D70">
        <w:trPr>
          <w:cantSplit/>
          <w:trHeight w:val="20"/>
        </w:trPr>
        <w:tc>
          <w:tcPr>
            <w:tcW w:w="6062" w:type="dxa"/>
            <w:gridSpan w:val="4"/>
            <w:tcBorders>
              <w:top w:val="single" w:sz="4" w:space="0" w:color="auto"/>
              <w:left w:val="single" w:sz="4" w:space="0" w:color="auto"/>
            </w:tcBorders>
            <w:vAlign w:val="center"/>
          </w:tcPr>
          <w:p w:rsidR="00E37E7B" w:rsidRPr="003F1CC9" w:rsidRDefault="00E37E7B" w:rsidP="007F4EC4">
            <w:r w:rsidRPr="003F1CC9">
              <w:t>Тип коммутационного аппарата отходящих линий</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3F1CC9">
            <w:pPr>
              <w:jc w:val="center"/>
            </w:pPr>
            <w:r w:rsidRPr="003F1CC9">
              <w:t>автоматический выключатель с тепловым и электромагнитным расцепителями</w:t>
            </w:r>
            <w:r w:rsidRPr="003F1CC9">
              <w:rPr>
                <w:i/>
              </w:rPr>
              <w:t xml:space="preserve"> (уточнить проектом)</w:t>
            </w:r>
          </w:p>
        </w:tc>
      </w:tr>
      <w:tr w:rsidR="00E37E7B" w:rsidRPr="003F1CC9" w:rsidTr="001E069C">
        <w:trPr>
          <w:cantSplit/>
          <w:trHeight w:val="20"/>
        </w:trPr>
        <w:tc>
          <w:tcPr>
            <w:tcW w:w="1809" w:type="dxa"/>
            <w:vMerge w:val="restart"/>
            <w:tcBorders>
              <w:top w:val="single" w:sz="4" w:space="0" w:color="auto"/>
              <w:left w:val="single" w:sz="4" w:space="0" w:color="auto"/>
            </w:tcBorders>
            <w:vAlign w:val="center"/>
          </w:tcPr>
          <w:p w:rsidR="00E37E7B" w:rsidRPr="003F1CC9" w:rsidRDefault="00E37E7B" w:rsidP="007F4EC4">
            <w:r w:rsidRPr="003F1CC9">
              <w:t>Отходящие линии</w:t>
            </w:r>
          </w:p>
        </w:tc>
        <w:tc>
          <w:tcPr>
            <w:tcW w:w="4253" w:type="dxa"/>
            <w:gridSpan w:val="3"/>
            <w:tcBorders>
              <w:top w:val="single" w:sz="4" w:space="0" w:color="auto"/>
              <w:left w:val="single" w:sz="4" w:space="0" w:color="auto"/>
            </w:tcBorders>
            <w:vAlign w:val="center"/>
          </w:tcPr>
          <w:p w:rsidR="00E37E7B" w:rsidRPr="003F1CC9" w:rsidRDefault="00E37E7B" w:rsidP="007F4EC4">
            <w:r w:rsidRPr="003F1CC9">
              <w:t>Номер линии</w:t>
            </w:r>
          </w:p>
        </w:tc>
        <w:tc>
          <w:tcPr>
            <w:tcW w:w="793" w:type="dxa"/>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1</w:t>
            </w:r>
          </w:p>
        </w:tc>
        <w:tc>
          <w:tcPr>
            <w:tcW w:w="794" w:type="dxa"/>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2</w:t>
            </w:r>
          </w:p>
        </w:tc>
        <w:tc>
          <w:tcPr>
            <w:tcW w:w="794" w:type="dxa"/>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3</w:t>
            </w:r>
          </w:p>
        </w:tc>
        <w:tc>
          <w:tcPr>
            <w:tcW w:w="794" w:type="dxa"/>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4</w:t>
            </w:r>
          </w:p>
        </w:tc>
        <w:tc>
          <w:tcPr>
            <w:tcW w:w="794" w:type="dxa"/>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5</w:t>
            </w:r>
          </w:p>
        </w:tc>
      </w:tr>
      <w:tr w:rsidR="00E37E7B" w:rsidRPr="003F1CC9" w:rsidTr="001E069C">
        <w:trPr>
          <w:cantSplit/>
          <w:trHeight w:val="20"/>
        </w:trPr>
        <w:tc>
          <w:tcPr>
            <w:tcW w:w="1809" w:type="dxa"/>
            <w:vMerge/>
            <w:tcBorders>
              <w:left w:val="single" w:sz="4" w:space="0" w:color="auto"/>
            </w:tcBorders>
            <w:vAlign w:val="center"/>
          </w:tcPr>
          <w:p w:rsidR="00E37E7B" w:rsidRPr="003F1CC9" w:rsidRDefault="00E37E7B" w:rsidP="007F4EC4">
            <w:pPr>
              <w:jc w:val="center"/>
            </w:pPr>
          </w:p>
        </w:tc>
        <w:tc>
          <w:tcPr>
            <w:tcW w:w="4253" w:type="dxa"/>
            <w:gridSpan w:val="3"/>
            <w:tcBorders>
              <w:left w:val="single" w:sz="4" w:space="0" w:color="auto"/>
              <w:bottom w:val="single" w:sz="4" w:space="0" w:color="auto"/>
            </w:tcBorders>
            <w:vAlign w:val="center"/>
          </w:tcPr>
          <w:p w:rsidR="00E37E7B" w:rsidRPr="003F1CC9" w:rsidRDefault="00E37E7B" w:rsidP="007F4EC4">
            <w:r w:rsidRPr="003F1CC9">
              <w:t>Номинальный ток, А</w:t>
            </w:r>
          </w:p>
        </w:tc>
        <w:tc>
          <w:tcPr>
            <w:tcW w:w="793" w:type="dxa"/>
            <w:tcBorders>
              <w:top w:val="single" w:sz="4" w:space="0" w:color="auto"/>
              <w:left w:val="single" w:sz="4" w:space="0" w:color="auto"/>
              <w:bottom w:val="single" w:sz="4" w:space="0" w:color="auto"/>
            </w:tcBorders>
            <w:shd w:val="clear" w:color="auto" w:fill="auto"/>
            <w:vAlign w:val="center"/>
          </w:tcPr>
          <w:p w:rsidR="00E37E7B" w:rsidRPr="003F1CC9" w:rsidRDefault="00E37E7B" w:rsidP="007F4EC4">
            <w:pPr>
              <w:jc w:val="center"/>
            </w:pPr>
            <w:r w:rsidRPr="003F1CC9">
              <w:t>630</w:t>
            </w:r>
          </w:p>
        </w:tc>
        <w:tc>
          <w:tcPr>
            <w:tcW w:w="794" w:type="dxa"/>
            <w:tcBorders>
              <w:top w:val="single" w:sz="4" w:space="0" w:color="auto"/>
              <w:left w:val="single" w:sz="4" w:space="0" w:color="auto"/>
              <w:bottom w:val="single" w:sz="4" w:space="0" w:color="auto"/>
            </w:tcBorders>
            <w:shd w:val="clear" w:color="auto" w:fill="auto"/>
            <w:vAlign w:val="center"/>
          </w:tcPr>
          <w:p w:rsidR="00E37E7B" w:rsidRPr="003F1CC9" w:rsidRDefault="00E37E7B" w:rsidP="007F4EC4">
            <w:pPr>
              <w:jc w:val="center"/>
            </w:pPr>
            <w:r w:rsidRPr="003F1CC9">
              <w:t>630</w:t>
            </w:r>
          </w:p>
        </w:tc>
        <w:tc>
          <w:tcPr>
            <w:tcW w:w="794" w:type="dxa"/>
            <w:tcBorders>
              <w:top w:val="single" w:sz="4" w:space="0" w:color="auto"/>
              <w:left w:val="single" w:sz="4" w:space="0" w:color="auto"/>
              <w:bottom w:val="single" w:sz="4" w:space="0" w:color="auto"/>
            </w:tcBorders>
            <w:shd w:val="clear" w:color="auto" w:fill="auto"/>
            <w:vAlign w:val="center"/>
          </w:tcPr>
          <w:p w:rsidR="00E37E7B" w:rsidRPr="003F1CC9" w:rsidRDefault="00E37E7B" w:rsidP="007F4EC4">
            <w:pPr>
              <w:jc w:val="center"/>
            </w:pPr>
            <w:r w:rsidRPr="003F1CC9">
              <w:t>250</w:t>
            </w:r>
          </w:p>
        </w:tc>
        <w:tc>
          <w:tcPr>
            <w:tcW w:w="794" w:type="dxa"/>
            <w:tcBorders>
              <w:top w:val="single" w:sz="4" w:space="0" w:color="auto"/>
              <w:left w:val="single" w:sz="4" w:space="0" w:color="auto"/>
              <w:bottom w:val="single" w:sz="4" w:space="0" w:color="auto"/>
            </w:tcBorders>
            <w:shd w:val="clear" w:color="auto" w:fill="auto"/>
            <w:vAlign w:val="center"/>
          </w:tcPr>
          <w:p w:rsidR="00E37E7B" w:rsidRPr="003F1CC9" w:rsidRDefault="00E37E7B" w:rsidP="007F4EC4">
            <w:pPr>
              <w:jc w:val="center"/>
            </w:pPr>
            <w:r w:rsidRPr="003F1CC9">
              <w:t>250</w:t>
            </w:r>
          </w:p>
        </w:tc>
        <w:tc>
          <w:tcPr>
            <w:tcW w:w="794" w:type="dxa"/>
            <w:tcBorders>
              <w:top w:val="single" w:sz="4" w:space="0" w:color="auto"/>
              <w:left w:val="single" w:sz="4" w:space="0" w:color="auto"/>
              <w:bottom w:val="single" w:sz="4" w:space="0" w:color="auto"/>
            </w:tcBorders>
            <w:shd w:val="clear" w:color="auto" w:fill="auto"/>
            <w:vAlign w:val="center"/>
          </w:tcPr>
          <w:p w:rsidR="00E37E7B" w:rsidRPr="003F1CC9" w:rsidRDefault="00E37E7B" w:rsidP="007F4EC4">
            <w:pPr>
              <w:jc w:val="center"/>
            </w:pPr>
            <w:r w:rsidRPr="003F1CC9">
              <w:t>16</w:t>
            </w:r>
          </w:p>
        </w:tc>
      </w:tr>
      <w:tr w:rsidR="00E37E7B" w:rsidRPr="003F1CC9" w:rsidTr="00810D70">
        <w:trPr>
          <w:cantSplit/>
          <w:trHeight w:val="20"/>
        </w:trPr>
        <w:tc>
          <w:tcPr>
            <w:tcW w:w="1809" w:type="dxa"/>
            <w:vMerge/>
            <w:tcBorders>
              <w:left w:val="single" w:sz="4" w:space="0" w:color="auto"/>
              <w:bottom w:val="single" w:sz="4" w:space="0" w:color="auto"/>
            </w:tcBorders>
            <w:vAlign w:val="center"/>
          </w:tcPr>
          <w:p w:rsidR="00E37E7B" w:rsidRPr="003F1CC9" w:rsidRDefault="00E37E7B" w:rsidP="007F4EC4">
            <w:pPr>
              <w:jc w:val="center"/>
            </w:pPr>
          </w:p>
        </w:tc>
        <w:tc>
          <w:tcPr>
            <w:tcW w:w="4253" w:type="dxa"/>
            <w:gridSpan w:val="3"/>
            <w:tcBorders>
              <w:left w:val="single" w:sz="4" w:space="0" w:color="auto"/>
              <w:bottom w:val="single" w:sz="4" w:space="0" w:color="auto"/>
            </w:tcBorders>
            <w:vAlign w:val="center"/>
          </w:tcPr>
          <w:p w:rsidR="00E37E7B" w:rsidRPr="003F1CC9" w:rsidRDefault="00E37E7B" w:rsidP="007F4EC4">
            <w:r w:rsidRPr="003F1CC9">
              <w:t>Резерв</w:t>
            </w:r>
          </w:p>
        </w:tc>
        <w:tc>
          <w:tcPr>
            <w:tcW w:w="3969" w:type="dxa"/>
            <w:gridSpan w:val="5"/>
            <w:tcBorders>
              <w:top w:val="single" w:sz="4" w:space="0" w:color="auto"/>
              <w:left w:val="single" w:sz="4" w:space="0" w:color="auto"/>
              <w:bottom w:val="single" w:sz="4" w:space="0" w:color="auto"/>
            </w:tcBorders>
            <w:shd w:val="clear" w:color="auto" w:fill="auto"/>
            <w:vAlign w:val="center"/>
          </w:tcPr>
          <w:p w:rsidR="00E37E7B" w:rsidRPr="003F1CC9" w:rsidRDefault="00E37E7B" w:rsidP="007F4EC4">
            <w:pPr>
              <w:jc w:val="center"/>
            </w:pPr>
            <w:r w:rsidRPr="003F1CC9">
              <w:t>-</w:t>
            </w:r>
          </w:p>
        </w:tc>
      </w:tr>
      <w:tr w:rsidR="00E37E7B" w:rsidRPr="003F1CC9" w:rsidTr="00810D70">
        <w:trPr>
          <w:cantSplit/>
          <w:trHeight w:val="20"/>
        </w:trPr>
        <w:tc>
          <w:tcPr>
            <w:tcW w:w="1809" w:type="dxa"/>
            <w:vMerge w:val="restart"/>
            <w:tcBorders>
              <w:top w:val="single" w:sz="4" w:space="0" w:color="auto"/>
              <w:left w:val="single" w:sz="4" w:space="0" w:color="auto"/>
            </w:tcBorders>
            <w:vAlign w:val="center"/>
          </w:tcPr>
          <w:p w:rsidR="00E37E7B" w:rsidRPr="003F1CC9" w:rsidRDefault="00E37E7B" w:rsidP="007F4EC4">
            <w:pPr>
              <w:rPr>
                <w:vertAlign w:val="superscript"/>
              </w:rPr>
            </w:pPr>
            <w:r w:rsidRPr="003F1CC9">
              <w:t>Учёт в РУНН (ввод)</w:t>
            </w:r>
          </w:p>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pPr>
              <w:rPr>
                <w:vertAlign w:val="superscript"/>
              </w:rPr>
            </w:pPr>
            <w:r w:rsidRPr="003F1CC9">
              <w:t>счетчик электрической энергии</w:t>
            </w:r>
          </w:p>
        </w:tc>
        <w:tc>
          <w:tcPr>
            <w:tcW w:w="3969" w:type="dxa"/>
            <w:gridSpan w:val="5"/>
            <w:tcBorders>
              <w:top w:val="single" w:sz="4" w:space="0" w:color="auto"/>
              <w:left w:val="single" w:sz="4" w:space="0" w:color="auto"/>
            </w:tcBorders>
            <w:vAlign w:val="center"/>
          </w:tcPr>
          <w:p w:rsidR="00E37E7B" w:rsidRPr="003F1CC9" w:rsidRDefault="00E37E7B" w:rsidP="007F4EC4">
            <w:pPr>
              <w:jc w:val="center"/>
              <w:rPr>
                <w:b/>
              </w:rPr>
            </w:pPr>
            <w:r w:rsidRPr="003F1CC9">
              <w:t>входит в состав специализированного шкафа ТМ и АСУЭ</w:t>
            </w:r>
          </w:p>
        </w:tc>
      </w:tr>
      <w:tr w:rsidR="00E37E7B" w:rsidRPr="003F1CC9" w:rsidTr="00810D70">
        <w:trPr>
          <w:cantSplit/>
          <w:trHeight w:val="20"/>
        </w:trPr>
        <w:tc>
          <w:tcPr>
            <w:tcW w:w="1809" w:type="dxa"/>
            <w:vMerge/>
            <w:tcBorders>
              <w:left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r w:rsidRPr="003F1CC9">
              <w:t>трансформаторы тока 0,4 кВ</w:t>
            </w:r>
          </w:p>
        </w:tc>
        <w:tc>
          <w:tcPr>
            <w:tcW w:w="3969" w:type="dxa"/>
            <w:gridSpan w:val="5"/>
            <w:tcBorders>
              <w:left w:val="single" w:sz="4" w:space="0" w:color="auto"/>
            </w:tcBorders>
            <w:vAlign w:val="center"/>
          </w:tcPr>
          <w:p w:rsidR="00E37E7B" w:rsidRPr="003F1CC9" w:rsidRDefault="00E37E7B" w:rsidP="007F4EC4">
            <w:pPr>
              <w:jc w:val="center"/>
              <w:rPr>
                <w:b/>
              </w:rPr>
            </w:pPr>
            <w:r w:rsidRPr="003F1CC9">
              <w:t>класса точности не ниже 0,5</w:t>
            </w:r>
            <w:r w:rsidRPr="003F1CC9">
              <w:rPr>
                <w:lang w:val="en-US"/>
              </w:rPr>
              <w:t>S</w:t>
            </w:r>
            <w:r w:rsidRPr="003F1CC9">
              <w:t>, межповерочный интервал не менее 4 лет (8 лет – при наличии на рынке трансформаторов тока с подтвержденными ресурсными испытаниями), прозрачная клеммная крышка вторичных цепей с возможностью опломбирования</w:t>
            </w:r>
          </w:p>
        </w:tc>
      </w:tr>
      <w:tr w:rsidR="00E37E7B" w:rsidRPr="003F1CC9" w:rsidTr="00810D70">
        <w:trPr>
          <w:cantSplit/>
          <w:trHeight w:val="20"/>
        </w:trPr>
        <w:tc>
          <w:tcPr>
            <w:tcW w:w="1809" w:type="dxa"/>
            <w:vMerge/>
            <w:tcBorders>
              <w:left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pPr>
              <w:rPr>
                <w:vertAlign w:val="superscript"/>
              </w:rPr>
            </w:pPr>
            <w:r w:rsidRPr="003F1CC9">
              <w:t>наличие испытательной коробки</w:t>
            </w:r>
          </w:p>
        </w:tc>
        <w:tc>
          <w:tcPr>
            <w:tcW w:w="3969" w:type="dxa"/>
            <w:gridSpan w:val="5"/>
            <w:tcBorders>
              <w:left w:val="single" w:sz="4" w:space="0" w:color="auto"/>
              <w:bottom w:val="single" w:sz="4" w:space="0" w:color="auto"/>
            </w:tcBorders>
            <w:vAlign w:val="center"/>
          </w:tcPr>
          <w:p w:rsidR="00E37E7B" w:rsidRPr="003F1CC9" w:rsidRDefault="00E37E7B" w:rsidP="007F4EC4">
            <w:pPr>
              <w:jc w:val="center"/>
            </w:pPr>
            <w:r w:rsidRPr="003F1CC9">
              <w:t xml:space="preserve"> входит в состав специализированного шкафа ТМ и АСУЭ</w:t>
            </w:r>
          </w:p>
        </w:tc>
      </w:tr>
      <w:tr w:rsidR="00E37E7B" w:rsidRPr="003F1CC9" w:rsidTr="00810D70">
        <w:trPr>
          <w:cantSplit/>
          <w:trHeight w:val="20"/>
        </w:trPr>
        <w:tc>
          <w:tcPr>
            <w:tcW w:w="1809" w:type="dxa"/>
            <w:vMerge/>
            <w:tcBorders>
              <w:left w:val="single" w:sz="4" w:space="0" w:color="auto"/>
              <w:bottom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r w:rsidRPr="003F1CC9">
              <w:t>Защита от несанкционированного доступа</w:t>
            </w:r>
          </w:p>
        </w:tc>
        <w:tc>
          <w:tcPr>
            <w:tcW w:w="3969" w:type="dxa"/>
            <w:gridSpan w:val="5"/>
            <w:tcBorders>
              <w:left w:val="single" w:sz="4" w:space="0" w:color="auto"/>
              <w:bottom w:val="single" w:sz="4" w:space="0" w:color="auto"/>
            </w:tcBorders>
          </w:tcPr>
          <w:p w:rsidR="00E37E7B" w:rsidRPr="003F1CC9" w:rsidRDefault="00E37E7B" w:rsidP="007F4EC4">
            <w:pPr>
              <w:jc w:val="center"/>
            </w:pPr>
            <w:r w:rsidRPr="003F1CC9">
              <w:t>Должна быть обеспечена возможность защиты цепей учета (контактные соединения, промежуточные клеммники цепей тока и напряжения, крышки клеммных колодок ТТ и ПУ) путем опломбирования контрольными пластиковыми пломбами</w:t>
            </w:r>
          </w:p>
        </w:tc>
      </w:tr>
      <w:tr w:rsidR="00E37E7B" w:rsidRPr="003F1CC9" w:rsidTr="001E069C">
        <w:trPr>
          <w:cantSplit/>
          <w:trHeight w:val="20"/>
        </w:trPr>
        <w:tc>
          <w:tcPr>
            <w:tcW w:w="1809" w:type="dxa"/>
            <w:vMerge w:val="restart"/>
            <w:tcBorders>
              <w:top w:val="single" w:sz="4" w:space="0" w:color="auto"/>
              <w:left w:val="single" w:sz="4" w:space="0" w:color="auto"/>
            </w:tcBorders>
            <w:vAlign w:val="center"/>
          </w:tcPr>
          <w:p w:rsidR="00E37E7B" w:rsidRPr="003F1CC9" w:rsidRDefault="00E37E7B" w:rsidP="007F4EC4">
            <w:r w:rsidRPr="003F1CC9">
              <w:t>Учёт в РУНН (отходящие линии)</w:t>
            </w:r>
          </w:p>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r w:rsidRPr="003F1CC9">
              <w:t>Номер линии</w:t>
            </w:r>
          </w:p>
        </w:tc>
        <w:tc>
          <w:tcPr>
            <w:tcW w:w="793" w:type="dxa"/>
            <w:tcBorders>
              <w:top w:val="single" w:sz="4" w:space="0" w:color="auto"/>
              <w:left w:val="single" w:sz="4" w:space="0" w:color="auto"/>
            </w:tcBorders>
            <w:vAlign w:val="center"/>
          </w:tcPr>
          <w:p w:rsidR="00E37E7B" w:rsidRPr="003F1CC9" w:rsidRDefault="00E37E7B" w:rsidP="007F4EC4">
            <w:pPr>
              <w:jc w:val="center"/>
              <w:rPr>
                <w:i/>
              </w:rPr>
            </w:pPr>
            <w:r w:rsidRPr="003F1CC9">
              <w:rPr>
                <w:i/>
              </w:rPr>
              <w:t>1</w:t>
            </w:r>
          </w:p>
        </w:tc>
        <w:tc>
          <w:tcPr>
            <w:tcW w:w="794" w:type="dxa"/>
            <w:tcBorders>
              <w:top w:val="single" w:sz="4" w:space="0" w:color="auto"/>
              <w:left w:val="single" w:sz="4" w:space="0" w:color="auto"/>
            </w:tcBorders>
            <w:vAlign w:val="center"/>
          </w:tcPr>
          <w:p w:rsidR="00E37E7B" w:rsidRPr="003F1CC9" w:rsidRDefault="00E37E7B" w:rsidP="007F4EC4">
            <w:pPr>
              <w:jc w:val="center"/>
              <w:rPr>
                <w:i/>
              </w:rPr>
            </w:pPr>
            <w:r w:rsidRPr="003F1CC9">
              <w:rPr>
                <w:i/>
              </w:rPr>
              <w:t>2</w:t>
            </w:r>
          </w:p>
        </w:tc>
        <w:tc>
          <w:tcPr>
            <w:tcW w:w="794" w:type="dxa"/>
            <w:tcBorders>
              <w:top w:val="single" w:sz="4" w:space="0" w:color="auto"/>
              <w:left w:val="single" w:sz="4" w:space="0" w:color="auto"/>
            </w:tcBorders>
            <w:vAlign w:val="center"/>
          </w:tcPr>
          <w:p w:rsidR="00E37E7B" w:rsidRPr="003F1CC9" w:rsidRDefault="00E37E7B" w:rsidP="007F4EC4">
            <w:pPr>
              <w:jc w:val="center"/>
              <w:rPr>
                <w:i/>
              </w:rPr>
            </w:pPr>
            <w:r w:rsidRPr="003F1CC9">
              <w:rPr>
                <w:i/>
              </w:rPr>
              <w:t>3</w:t>
            </w:r>
          </w:p>
        </w:tc>
        <w:tc>
          <w:tcPr>
            <w:tcW w:w="794" w:type="dxa"/>
            <w:tcBorders>
              <w:top w:val="single" w:sz="4" w:space="0" w:color="auto"/>
              <w:left w:val="single" w:sz="4" w:space="0" w:color="auto"/>
            </w:tcBorders>
            <w:vAlign w:val="center"/>
          </w:tcPr>
          <w:p w:rsidR="00E37E7B" w:rsidRPr="003F1CC9" w:rsidRDefault="00E37E7B" w:rsidP="007F4EC4">
            <w:pPr>
              <w:jc w:val="center"/>
              <w:rPr>
                <w:i/>
              </w:rPr>
            </w:pPr>
            <w:r w:rsidRPr="003F1CC9">
              <w:rPr>
                <w:i/>
              </w:rPr>
              <w:t>4</w:t>
            </w:r>
          </w:p>
        </w:tc>
        <w:tc>
          <w:tcPr>
            <w:tcW w:w="794" w:type="dxa"/>
            <w:tcBorders>
              <w:top w:val="single" w:sz="4" w:space="0" w:color="auto"/>
              <w:left w:val="single" w:sz="4" w:space="0" w:color="auto"/>
            </w:tcBorders>
            <w:vAlign w:val="center"/>
          </w:tcPr>
          <w:p w:rsidR="00E37E7B" w:rsidRPr="003F1CC9" w:rsidRDefault="00E37E7B" w:rsidP="007F4EC4">
            <w:pPr>
              <w:jc w:val="center"/>
              <w:rPr>
                <w:i/>
              </w:rPr>
            </w:pPr>
            <w:r w:rsidRPr="003F1CC9">
              <w:rPr>
                <w:i/>
              </w:rPr>
              <w:t>5</w:t>
            </w:r>
          </w:p>
        </w:tc>
      </w:tr>
      <w:tr w:rsidR="00E37E7B" w:rsidRPr="003F1CC9" w:rsidTr="00810D70">
        <w:trPr>
          <w:cantSplit/>
          <w:trHeight w:val="20"/>
        </w:trPr>
        <w:tc>
          <w:tcPr>
            <w:tcW w:w="1809" w:type="dxa"/>
            <w:vMerge/>
            <w:tcBorders>
              <w:left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r w:rsidRPr="003F1CC9">
              <w:t>Резерв</w:t>
            </w:r>
          </w:p>
        </w:tc>
        <w:tc>
          <w:tcPr>
            <w:tcW w:w="3969" w:type="dxa"/>
            <w:gridSpan w:val="5"/>
            <w:tcBorders>
              <w:top w:val="single" w:sz="4" w:space="0" w:color="auto"/>
              <w:left w:val="single" w:sz="4" w:space="0" w:color="auto"/>
            </w:tcBorders>
            <w:vAlign w:val="center"/>
          </w:tcPr>
          <w:p w:rsidR="00E37E7B" w:rsidRPr="003F1CC9" w:rsidRDefault="00E37E7B" w:rsidP="007F4EC4">
            <w:pPr>
              <w:jc w:val="center"/>
            </w:pPr>
            <w:r w:rsidRPr="003F1CC9">
              <w:t>-</w:t>
            </w:r>
          </w:p>
        </w:tc>
      </w:tr>
      <w:tr w:rsidR="00E37E7B" w:rsidRPr="003F1CC9" w:rsidTr="00810D70">
        <w:trPr>
          <w:cantSplit/>
          <w:trHeight w:val="20"/>
        </w:trPr>
        <w:tc>
          <w:tcPr>
            <w:tcW w:w="1809" w:type="dxa"/>
            <w:vMerge/>
            <w:tcBorders>
              <w:left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pPr>
              <w:rPr>
                <w:vertAlign w:val="superscript"/>
              </w:rPr>
            </w:pPr>
            <w:r w:rsidRPr="003F1CC9">
              <w:t>счетчик электрической энергии</w:t>
            </w:r>
          </w:p>
        </w:tc>
        <w:tc>
          <w:tcPr>
            <w:tcW w:w="3969" w:type="dxa"/>
            <w:gridSpan w:val="5"/>
            <w:tcBorders>
              <w:top w:val="single" w:sz="4" w:space="0" w:color="auto"/>
              <w:left w:val="single" w:sz="4" w:space="0" w:color="auto"/>
            </w:tcBorders>
            <w:vAlign w:val="center"/>
          </w:tcPr>
          <w:p w:rsidR="00E37E7B" w:rsidRPr="003F1CC9" w:rsidRDefault="00E37E7B" w:rsidP="007F4EC4">
            <w:pPr>
              <w:jc w:val="center"/>
            </w:pPr>
            <w:r w:rsidRPr="003F1CC9">
              <w:t xml:space="preserve">Трехфазный, трансформаторного (через измерительные трансформаторы тока)/непосредственного (0,4 кВ), включения, подключение по цифровому интерфейсу к УСПД/контроллеру, входящему в шкаф ТМ и АСУЭ, соответствует требованиям </w:t>
            </w:r>
          </w:p>
          <w:p w:rsidR="00E37E7B" w:rsidRPr="003F1CC9" w:rsidRDefault="00E37E7B" w:rsidP="007F4EC4">
            <w:pPr>
              <w:jc w:val="center"/>
              <w:rPr>
                <w:b/>
              </w:rPr>
            </w:pPr>
            <w:r w:rsidRPr="003F1CC9">
              <w:t>СТО 34.01-5.1-009-2021 ПАО «Россети»</w:t>
            </w:r>
          </w:p>
        </w:tc>
      </w:tr>
      <w:tr w:rsidR="00E37E7B" w:rsidRPr="003F1CC9" w:rsidTr="00810D70">
        <w:trPr>
          <w:cantSplit/>
          <w:trHeight w:val="20"/>
        </w:trPr>
        <w:tc>
          <w:tcPr>
            <w:tcW w:w="1809" w:type="dxa"/>
            <w:vMerge/>
            <w:tcBorders>
              <w:left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r w:rsidRPr="003F1CC9">
              <w:t>трансформаторы тока 0,4 кВ</w:t>
            </w:r>
          </w:p>
        </w:tc>
        <w:tc>
          <w:tcPr>
            <w:tcW w:w="3969" w:type="dxa"/>
            <w:gridSpan w:val="5"/>
            <w:tcBorders>
              <w:left w:val="single" w:sz="4" w:space="0" w:color="auto"/>
            </w:tcBorders>
            <w:vAlign w:val="center"/>
          </w:tcPr>
          <w:p w:rsidR="00E37E7B" w:rsidRPr="003F1CC9" w:rsidRDefault="00E37E7B" w:rsidP="007F4EC4">
            <w:pPr>
              <w:jc w:val="center"/>
              <w:rPr>
                <w:b/>
              </w:rPr>
            </w:pPr>
            <w:r w:rsidRPr="003F1CC9">
              <w:t>класса точности не ниже 0,5</w:t>
            </w:r>
            <w:r w:rsidRPr="003F1CC9">
              <w:rPr>
                <w:lang w:val="en-US"/>
              </w:rPr>
              <w:t>S</w:t>
            </w:r>
            <w:r w:rsidRPr="003F1CC9">
              <w:t>, межповерочный интервал не менее 4 лет (8 лет – при наличии на рынке трансформаторов тока с подтвержденными ресурсными испытаниями), прозрачная клеммная крышка вторичных цепей с возможностью опломбирования</w:t>
            </w:r>
          </w:p>
        </w:tc>
      </w:tr>
      <w:tr w:rsidR="00E37E7B" w:rsidRPr="003F1CC9" w:rsidTr="00810D70">
        <w:trPr>
          <w:cantSplit/>
          <w:trHeight w:val="20"/>
        </w:trPr>
        <w:tc>
          <w:tcPr>
            <w:tcW w:w="1809" w:type="dxa"/>
            <w:vMerge/>
            <w:tcBorders>
              <w:left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pPr>
              <w:rPr>
                <w:vertAlign w:val="superscript"/>
              </w:rPr>
            </w:pPr>
            <w:r w:rsidRPr="003F1CC9">
              <w:t>наличие испытательной коробки</w:t>
            </w:r>
          </w:p>
        </w:tc>
        <w:tc>
          <w:tcPr>
            <w:tcW w:w="3969" w:type="dxa"/>
            <w:gridSpan w:val="5"/>
            <w:tcBorders>
              <w:left w:val="single" w:sz="4" w:space="0" w:color="auto"/>
              <w:bottom w:val="single" w:sz="4" w:space="0" w:color="auto"/>
            </w:tcBorders>
            <w:vAlign w:val="center"/>
          </w:tcPr>
          <w:p w:rsidR="00E37E7B" w:rsidRPr="003F1CC9" w:rsidRDefault="00E37E7B" w:rsidP="007F4EC4">
            <w:pPr>
              <w:jc w:val="center"/>
            </w:pPr>
            <w:r w:rsidRPr="003F1CC9">
              <w:t>да</w:t>
            </w:r>
          </w:p>
        </w:tc>
      </w:tr>
      <w:tr w:rsidR="00E37E7B" w:rsidRPr="003F1CC9" w:rsidTr="00810D70">
        <w:trPr>
          <w:cantSplit/>
          <w:trHeight w:val="20"/>
        </w:trPr>
        <w:tc>
          <w:tcPr>
            <w:tcW w:w="1809" w:type="dxa"/>
            <w:vMerge/>
            <w:tcBorders>
              <w:left w:val="single" w:sz="4" w:space="0" w:color="auto"/>
              <w:bottom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7F4EC4">
            <w:r w:rsidRPr="003F1CC9">
              <w:t>Защита от несанкционированного доступа</w:t>
            </w:r>
          </w:p>
        </w:tc>
        <w:tc>
          <w:tcPr>
            <w:tcW w:w="3969" w:type="dxa"/>
            <w:gridSpan w:val="5"/>
            <w:tcBorders>
              <w:left w:val="single" w:sz="4" w:space="0" w:color="auto"/>
              <w:bottom w:val="single" w:sz="4" w:space="0" w:color="auto"/>
            </w:tcBorders>
          </w:tcPr>
          <w:p w:rsidR="00E37E7B" w:rsidRPr="003F1CC9" w:rsidRDefault="00E37E7B" w:rsidP="007F4EC4">
            <w:pPr>
              <w:jc w:val="center"/>
            </w:pPr>
            <w:r w:rsidRPr="003F1CC9">
              <w:t>Должна быть обеспечена возможность защиты цепей учета (контактные соединения, промежуточные клеммники цепей тока и напряжения, крышки клеммных колодок ТТ и ПУ) путем опломбирования контрольными пластиковыми пломбами</w:t>
            </w:r>
          </w:p>
        </w:tc>
      </w:tr>
      <w:tr w:rsidR="00E37E7B" w:rsidRPr="003F1CC9" w:rsidTr="003D58E7">
        <w:trPr>
          <w:cantSplit/>
          <w:trHeight w:val="795"/>
        </w:trPr>
        <w:tc>
          <w:tcPr>
            <w:tcW w:w="1809" w:type="dxa"/>
            <w:vMerge w:val="restart"/>
            <w:tcBorders>
              <w:top w:val="single" w:sz="4" w:space="0" w:color="auto"/>
              <w:left w:val="single" w:sz="4" w:space="0" w:color="auto"/>
            </w:tcBorders>
            <w:vAlign w:val="center"/>
          </w:tcPr>
          <w:p w:rsidR="00E37E7B" w:rsidRPr="003F1CC9" w:rsidRDefault="00E37E7B" w:rsidP="00D3317A">
            <w:r w:rsidRPr="003F1CC9">
              <w:lastRenderedPageBreak/>
              <w:t>Требование</w:t>
            </w:r>
            <w:r w:rsidRPr="003F1CC9">
              <w:br/>
              <w:t>к АСТУ (АСУЭ и ТМ)</w:t>
            </w:r>
          </w:p>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841033">
            <w:pPr>
              <w:pStyle w:val="af2"/>
              <w:ind w:left="33"/>
              <w:jc w:val="both"/>
              <w:rPr>
                <w:sz w:val="24"/>
                <w:szCs w:val="24"/>
                <w:vertAlign w:val="superscript"/>
              </w:rPr>
            </w:pPr>
            <w:r w:rsidRPr="003F1CC9">
              <w:rPr>
                <w:sz w:val="24"/>
                <w:szCs w:val="24"/>
              </w:rPr>
              <w:t>Во всех случаях, кроме присоединения потребителей</w:t>
            </w:r>
            <w:r w:rsidRPr="003F1CC9">
              <w:rPr>
                <w:sz w:val="24"/>
                <w:szCs w:val="24"/>
              </w:rPr>
              <w:br/>
              <w:t>до 150 кВт</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pStyle w:val="af2"/>
              <w:ind w:left="33"/>
              <w:jc w:val="both"/>
              <w:rPr>
                <w:sz w:val="24"/>
                <w:szCs w:val="24"/>
              </w:rPr>
            </w:pPr>
            <w:r w:rsidRPr="003F1CC9">
              <w:rPr>
                <w:sz w:val="24"/>
                <w:szCs w:val="24"/>
              </w:rPr>
              <w:t xml:space="preserve">Установка шкафа ТМ и АСУЭ в комплекте: 3ф. прибор(ы) учета (ПУ) на вводе (ах) 0,4 кВ (должен соответствовать требованиям СТО 34.01-5.1-009-2021) с интерфейсом RS-485, модуль или модули ввода дискретных сигналов (телесигнализации), испытательная коробка, УСПД/контроллер с GSM-модемом (функции ТМ и АСУЭ, должен соответствовать требованиям СТО 34.01-5.1-010-2021), источник резервного питания на базе ионисторов, обеспечивающий автономность работы не менее 3-х минут. </w:t>
            </w:r>
          </w:p>
          <w:p w:rsidR="00E37E7B" w:rsidRPr="003F1CC9" w:rsidRDefault="00E37E7B" w:rsidP="007F4EC4">
            <w:pPr>
              <w:keepNext/>
              <w:widowControl w:val="0"/>
              <w:jc w:val="both"/>
              <w:rPr>
                <w:vertAlign w:val="superscript"/>
              </w:rPr>
            </w:pPr>
            <w:r w:rsidRPr="003F1CC9">
              <w:t>Характеристики контроллера и модуля ввода дискретных сигналов определяются в зависимости от необходимого объема сбора телеметрической информации в соответствии с требованиями Методических указаний по автоматизации распределительных воздушных электрических сетей 6-10 кВ и оборудованию устройствами телеметрии ТП 6-10/0,4 кВ ПАО «МРСК Центра» (МИ БП 11/07-01/2020).</w:t>
            </w:r>
          </w:p>
        </w:tc>
      </w:tr>
      <w:tr w:rsidR="00E37E7B" w:rsidRPr="003F1CC9" w:rsidTr="003D58E7">
        <w:trPr>
          <w:cantSplit/>
          <w:trHeight w:val="795"/>
        </w:trPr>
        <w:tc>
          <w:tcPr>
            <w:tcW w:w="1809" w:type="dxa"/>
            <w:vMerge/>
            <w:tcBorders>
              <w:left w:val="single" w:sz="4" w:space="0" w:color="auto"/>
              <w:bottom w:val="single" w:sz="4" w:space="0" w:color="auto"/>
            </w:tcBorders>
            <w:vAlign w:val="center"/>
          </w:tcPr>
          <w:p w:rsidR="00E37E7B" w:rsidRPr="003F1CC9" w:rsidRDefault="00E37E7B" w:rsidP="007F4EC4"/>
        </w:tc>
        <w:tc>
          <w:tcPr>
            <w:tcW w:w="4253" w:type="dxa"/>
            <w:gridSpan w:val="3"/>
            <w:tcBorders>
              <w:top w:val="single" w:sz="4" w:space="0" w:color="auto"/>
              <w:left w:val="single" w:sz="4" w:space="0" w:color="auto"/>
              <w:bottom w:val="single" w:sz="4" w:space="0" w:color="auto"/>
            </w:tcBorders>
            <w:vAlign w:val="center"/>
          </w:tcPr>
          <w:p w:rsidR="00E37E7B" w:rsidRPr="003F1CC9" w:rsidRDefault="00E37E7B" w:rsidP="00D3317A">
            <w:pPr>
              <w:pStyle w:val="af2"/>
              <w:ind w:left="33"/>
              <w:jc w:val="both"/>
              <w:rPr>
                <w:sz w:val="24"/>
                <w:szCs w:val="24"/>
              </w:rPr>
            </w:pPr>
            <w:r w:rsidRPr="003F1CC9">
              <w:rPr>
                <w:sz w:val="24"/>
                <w:szCs w:val="24"/>
              </w:rPr>
              <w:t>При присоединении потребителей</w:t>
            </w:r>
            <w:r w:rsidRPr="003F1CC9">
              <w:rPr>
                <w:sz w:val="24"/>
                <w:szCs w:val="24"/>
              </w:rPr>
              <w:br/>
              <w:t>до 150 кВт</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jc w:val="both"/>
              <w:rPr>
                <w:rFonts w:eastAsia="Calibri"/>
                <w:bCs/>
                <w:lang w:eastAsia="en-US"/>
              </w:rPr>
            </w:pPr>
            <w:r w:rsidRPr="003F1CC9">
              <w:rPr>
                <w:rFonts w:eastAsia="Calibri"/>
                <w:bCs/>
                <w:lang w:eastAsia="en-US"/>
              </w:rPr>
              <w:t xml:space="preserve">Вводной прибор(ы) технического учета РУ 0,4 кВ </w:t>
            </w:r>
            <w:r w:rsidRPr="003F1CC9">
              <w:t>должен соответствовать требованиям СТО 34.01-5.1-009-2021</w:t>
            </w:r>
            <w:r w:rsidRPr="003F1CC9">
              <w:rPr>
                <w:rFonts w:eastAsia="Calibri"/>
                <w:bCs/>
                <w:lang w:eastAsia="en-US"/>
              </w:rPr>
              <w:t xml:space="preserve"> (данные учёта э/э в ИВК ВУ и АСТУ) с источником резервного питания от </w:t>
            </w:r>
            <w:r w:rsidRPr="003F1CC9">
              <w:t>на базе ионисторов, обеспечивающим автономность работы не менее 3-х минут</w:t>
            </w:r>
            <w:r w:rsidRPr="003F1CC9">
              <w:rPr>
                <w:rFonts w:eastAsia="Calibri"/>
                <w:bCs/>
                <w:lang w:eastAsia="en-US"/>
              </w:rPr>
              <w:t>;</w:t>
            </w:r>
          </w:p>
          <w:p w:rsidR="00E37E7B" w:rsidRPr="003F1CC9" w:rsidRDefault="00E37E7B" w:rsidP="007F4EC4">
            <w:pPr>
              <w:jc w:val="both"/>
              <w:rPr>
                <w:rFonts w:eastAsia="Calibri"/>
                <w:bCs/>
                <w:lang w:eastAsia="en-US"/>
              </w:rPr>
            </w:pPr>
            <w:r w:rsidRPr="003F1CC9">
              <w:rPr>
                <w:rFonts w:eastAsia="Calibri"/>
                <w:bCs/>
                <w:lang w:eastAsia="en-US"/>
              </w:rPr>
              <w:t>Требования к ПУ в части ТМ:</w:t>
            </w:r>
          </w:p>
          <w:p w:rsidR="00E37E7B" w:rsidRPr="003F1CC9" w:rsidRDefault="00E37E7B" w:rsidP="007F4EC4">
            <w:pPr>
              <w:jc w:val="both"/>
              <w:rPr>
                <w:rFonts w:eastAsia="Calibri"/>
                <w:bCs/>
                <w:lang w:eastAsia="en-US"/>
              </w:rPr>
            </w:pPr>
            <w:r w:rsidRPr="003F1CC9">
              <w:rPr>
                <w:rFonts w:eastAsia="Calibri"/>
                <w:bCs/>
                <w:lang w:eastAsia="en-US"/>
              </w:rPr>
              <w:t>Передача данных ТМ в протоколе МЭК 60870-5-104</w:t>
            </w:r>
          </w:p>
          <w:p w:rsidR="00E37E7B" w:rsidRPr="003F1CC9" w:rsidRDefault="00E37E7B" w:rsidP="007F4EC4">
            <w:pPr>
              <w:jc w:val="both"/>
              <w:rPr>
                <w:rFonts w:eastAsia="Calibri"/>
                <w:bCs/>
                <w:lang w:eastAsia="en-US"/>
              </w:rPr>
            </w:pPr>
            <w:r w:rsidRPr="003F1CC9">
              <w:rPr>
                <w:rFonts w:eastAsia="Calibri"/>
                <w:bCs/>
                <w:lang w:eastAsia="en-US"/>
              </w:rPr>
              <w:t>Контроль наличия напряжения на вводе 0,4 кВ (1 ТС). Контроль открытия двери шкафа со счетчиком/отсека АСУЭ (при наличии) и дверей КТП (1 обобщенный ТС).</w:t>
            </w:r>
          </w:p>
          <w:p w:rsidR="00E37E7B" w:rsidRPr="003F1CC9" w:rsidRDefault="00E37E7B" w:rsidP="007F4EC4">
            <w:pPr>
              <w:jc w:val="both"/>
              <w:rPr>
                <w:rFonts w:eastAsia="Calibri"/>
                <w:bCs/>
                <w:lang w:eastAsia="en-US"/>
              </w:rPr>
            </w:pPr>
            <w:r w:rsidRPr="003F1CC9">
              <w:rPr>
                <w:rFonts w:eastAsia="Calibri"/>
                <w:bCs/>
                <w:lang w:eastAsia="en-US"/>
              </w:rPr>
              <w:t>Телеизмерения текущих параметров Ia, Ib, Ic, Ua, Ub, Uc, Uср, P, Q.</w:t>
            </w:r>
          </w:p>
          <w:p w:rsidR="00E37E7B" w:rsidRPr="003F1CC9" w:rsidRDefault="00E37E7B" w:rsidP="007F4EC4">
            <w:pPr>
              <w:jc w:val="both"/>
              <w:rPr>
                <w:rFonts w:eastAsia="Calibri"/>
                <w:bCs/>
                <w:lang w:eastAsia="en-US"/>
              </w:rPr>
            </w:pPr>
          </w:p>
          <w:p w:rsidR="00E37E7B" w:rsidRPr="003F1CC9" w:rsidRDefault="00E37E7B" w:rsidP="007F4EC4">
            <w:pPr>
              <w:jc w:val="both"/>
              <w:rPr>
                <w:rFonts w:eastAsia="Calibri"/>
                <w:bCs/>
                <w:lang w:eastAsia="en-US"/>
              </w:rPr>
            </w:pPr>
            <w:r w:rsidRPr="003F1CC9">
              <w:rPr>
                <w:rFonts w:eastAsia="Calibri"/>
                <w:bCs/>
                <w:lang w:eastAsia="en-US"/>
              </w:rPr>
              <w:t>Прибор коммерческого учета при наличии границы балансовой принадлежности в ТП (данные учёта э/э в ИВК)</w:t>
            </w:r>
            <w:r w:rsidRPr="003F1CC9">
              <w:t xml:space="preserve"> должен соответствовать требованиям СТО 34.01-5.1-009-2021</w:t>
            </w:r>
            <w:r w:rsidRPr="003F1CC9">
              <w:rPr>
                <w:rFonts w:eastAsia="Calibri"/>
                <w:bCs/>
                <w:lang w:eastAsia="en-US"/>
              </w:rPr>
              <w:t>.</w:t>
            </w:r>
          </w:p>
          <w:p w:rsidR="00E37E7B" w:rsidRPr="003F1CC9" w:rsidRDefault="00E37E7B" w:rsidP="007F4EC4">
            <w:pPr>
              <w:jc w:val="both"/>
              <w:rPr>
                <w:rFonts w:eastAsia="Calibri"/>
                <w:bCs/>
                <w:lang w:eastAsia="en-US"/>
              </w:rPr>
            </w:pP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 xml:space="preserve">Тип АСУЭ филиала </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jc w:val="center"/>
            </w:pPr>
            <w:r w:rsidRPr="003F1CC9">
              <w:t>ПО «Пирамида-сети»</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lastRenderedPageBreak/>
              <w:t>Категория значимости объектов КИИ</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jc w:val="both"/>
            </w:pPr>
            <w:r w:rsidRPr="003F1CC9">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E37E7B" w:rsidRPr="003F1CC9" w:rsidTr="00810D70">
        <w:trPr>
          <w:cantSplit/>
          <w:trHeight w:val="20"/>
        </w:trPr>
        <w:tc>
          <w:tcPr>
            <w:tcW w:w="6062" w:type="dxa"/>
            <w:gridSpan w:val="4"/>
            <w:tcBorders>
              <w:top w:val="single" w:sz="4" w:space="0" w:color="auto"/>
              <w:left w:val="single" w:sz="4" w:space="0" w:color="auto"/>
              <w:bottom w:val="single" w:sz="4" w:space="0" w:color="auto"/>
            </w:tcBorders>
            <w:vAlign w:val="center"/>
          </w:tcPr>
          <w:p w:rsidR="00E37E7B" w:rsidRPr="003F1CC9" w:rsidRDefault="00E37E7B" w:rsidP="007F4EC4">
            <w:r w:rsidRPr="003F1CC9">
              <w:t>Требования к информационной безопасности</w:t>
            </w:r>
          </w:p>
        </w:tc>
        <w:tc>
          <w:tcPr>
            <w:tcW w:w="3969" w:type="dxa"/>
            <w:gridSpan w:val="5"/>
            <w:tcBorders>
              <w:top w:val="single" w:sz="4" w:space="0" w:color="auto"/>
              <w:left w:val="single" w:sz="4" w:space="0" w:color="auto"/>
              <w:bottom w:val="single" w:sz="4" w:space="0" w:color="auto"/>
            </w:tcBorders>
            <w:vAlign w:val="center"/>
          </w:tcPr>
          <w:p w:rsidR="00E37E7B" w:rsidRPr="003F1CC9" w:rsidRDefault="00E37E7B" w:rsidP="007F4EC4">
            <w:pPr>
              <w:jc w:val="both"/>
            </w:pPr>
            <w:r w:rsidRPr="003F1CC9">
              <w:t>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tc>
      </w:tr>
    </w:tbl>
    <w:p w:rsidR="00E37E7B" w:rsidRPr="003F1CC9" w:rsidRDefault="00E37E7B" w:rsidP="00E37E7B">
      <w:pPr>
        <w:pStyle w:val="aff4"/>
        <w:numPr>
          <w:ilvl w:val="2"/>
          <w:numId w:val="22"/>
        </w:numPr>
        <w:suppressAutoHyphens/>
        <w:spacing w:before="240" w:after="0"/>
        <w:ind w:left="0" w:firstLine="709"/>
        <w:jc w:val="both"/>
      </w:pPr>
      <w:r w:rsidRPr="003F1CC9">
        <w:t>Телемеханизация (наблюдаемость КТП).</w:t>
      </w:r>
    </w:p>
    <w:p w:rsidR="00E37E7B" w:rsidRPr="003F1CC9" w:rsidRDefault="00E37E7B" w:rsidP="007F4EC4">
      <w:pPr>
        <w:ind w:firstLine="709"/>
        <w:jc w:val="both"/>
        <w:rPr>
          <w:bCs/>
        </w:rPr>
      </w:pPr>
      <w:r w:rsidRPr="003F1CC9">
        <w:rPr>
          <w:bCs/>
        </w:rPr>
        <w:t>В КТП предусмотреть дистанционный контроль наличия напряжения на секциях шин</w:t>
      </w:r>
      <w:r w:rsidRPr="003F1CC9">
        <w:rPr>
          <w:bCs/>
        </w:rPr>
        <w:br/>
        <w:t>и отходящих линиях 0,4 кВ с передачей данных телемеханики - телесигнализации (далее – ТМ) в диспетчерский пункт.</w:t>
      </w:r>
    </w:p>
    <w:p w:rsidR="00E37E7B" w:rsidRPr="003F1CC9" w:rsidRDefault="00E37E7B" w:rsidP="007F4EC4">
      <w:pPr>
        <w:ind w:firstLine="709"/>
        <w:jc w:val="both"/>
        <w:rPr>
          <w:bCs/>
        </w:rPr>
      </w:pPr>
      <w:r w:rsidRPr="003F1CC9">
        <w:rPr>
          <w:bCs/>
        </w:rPr>
        <w:t>В КТП предусмотреть сигнал («сухой контакт») открытия любой входной двери</w:t>
      </w:r>
      <w:r w:rsidRPr="003F1CC9">
        <w:rPr>
          <w:bCs/>
        </w:rPr>
        <w:br/>
        <w:t>с подключением к устройству контроля для передачи в диспетчерский пункт.</w:t>
      </w:r>
    </w:p>
    <w:p w:rsidR="00E37E7B" w:rsidRPr="003F1CC9" w:rsidRDefault="00E37E7B" w:rsidP="007F4EC4">
      <w:pPr>
        <w:ind w:firstLine="709"/>
        <w:jc w:val="both"/>
        <w:rPr>
          <w:bCs/>
        </w:rPr>
      </w:pPr>
      <w:r w:rsidRPr="003F1CC9">
        <w:rPr>
          <w:bCs/>
        </w:rPr>
        <w:t>Передача данных ТМ должна быть организована в ОИК ЦУС филиала ПАО «Россети Центр» - «Белгородэнерго» посредством GSM-сети.</w:t>
      </w:r>
    </w:p>
    <w:p w:rsidR="00E37E7B" w:rsidRPr="003F1CC9" w:rsidRDefault="00E37E7B" w:rsidP="007F4EC4">
      <w:pPr>
        <w:ind w:firstLine="709"/>
        <w:jc w:val="both"/>
        <w:rPr>
          <w:bCs/>
        </w:rPr>
      </w:pPr>
      <w:r w:rsidRPr="003F1CC9">
        <w:rPr>
          <w:bCs/>
        </w:rPr>
        <w:t>Протокол передачи данных согласовать с филиалом ПАО «Россети Центр» - «Белгородэнерго».</w:t>
      </w:r>
    </w:p>
    <w:p w:rsidR="00E37E7B" w:rsidRPr="003F1CC9" w:rsidRDefault="00E37E7B" w:rsidP="007F4EC4">
      <w:pPr>
        <w:ind w:firstLine="709"/>
        <w:jc w:val="both"/>
        <w:rPr>
          <w:bCs/>
        </w:rPr>
      </w:pPr>
      <w:r w:rsidRPr="003F1CC9">
        <w:rPr>
          <w:bCs/>
        </w:rPr>
        <w:lastRenderedPageBreak/>
        <w:t>Перечень контролируемых и передаваемых сигналов в диспетчерский пункт согласовать с филиалом ПАО «Россети Центр» - «Белгородэнерго».</w:t>
      </w:r>
    </w:p>
    <w:p w:rsidR="00E37E7B" w:rsidRPr="003F1CC9" w:rsidRDefault="00E37E7B" w:rsidP="007F4EC4">
      <w:pPr>
        <w:ind w:firstLine="709"/>
        <w:jc w:val="both"/>
        <w:rPr>
          <w:bCs/>
        </w:rPr>
      </w:pPr>
      <w:r w:rsidRPr="003F1CC9">
        <w:rPr>
          <w:bCs/>
        </w:rPr>
        <w:t>Требования к размещению устройств контроля в КТП:</w:t>
      </w:r>
    </w:p>
    <w:p w:rsidR="00E37E7B" w:rsidRPr="003F1CC9" w:rsidRDefault="00E37E7B" w:rsidP="00C9236D">
      <w:pPr>
        <w:numPr>
          <w:ilvl w:val="0"/>
          <w:numId w:val="84"/>
        </w:numPr>
        <w:ind w:left="0" w:firstLine="709"/>
        <w:jc w:val="both"/>
        <w:rPr>
          <w:bCs/>
        </w:rPr>
      </w:pPr>
      <w:r w:rsidRPr="003F1CC9">
        <w:rPr>
          <w:bCs/>
        </w:rPr>
        <w:t>должно быть размещено в пластиковом или металлическом корпусе, покрытие металлического шкафа – порошковая краска;</w:t>
      </w:r>
    </w:p>
    <w:p w:rsidR="00E37E7B" w:rsidRPr="003F1CC9" w:rsidRDefault="00E37E7B" w:rsidP="00C9236D">
      <w:pPr>
        <w:numPr>
          <w:ilvl w:val="0"/>
          <w:numId w:val="84"/>
        </w:numPr>
        <w:ind w:left="0" w:firstLine="709"/>
        <w:jc w:val="both"/>
        <w:rPr>
          <w:bCs/>
        </w:rPr>
      </w:pPr>
      <w:r w:rsidRPr="003F1CC9">
        <w:rPr>
          <w:bCs/>
        </w:rPr>
        <w:t>место размещения должно обеспечивать безопасное обслуживание устройства;</w:t>
      </w:r>
    </w:p>
    <w:p w:rsidR="00E37E7B" w:rsidRPr="003F1CC9" w:rsidRDefault="00E37E7B" w:rsidP="00C9236D">
      <w:pPr>
        <w:numPr>
          <w:ilvl w:val="0"/>
          <w:numId w:val="84"/>
        </w:numPr>
        <w:ind w:left="0" w:firstLine="709"/>
        <w:jc w:val="both"/>
        <w:rPr>
          <w:bCs/>
        </w:rPr>
      </w:pPr>
      <w:r w:rsidRPr="003F1CC9">
        <w:rPr>
          <w:bCs/>
        </w:rPr>
        <w:t>все металлические нетоковедущие части должны быть соединены с общим контуром электрического заземления;</w:t>
      </w:r>
    </w:p>
    <w:p w:rsidR="00E37E7B" w:rsidRPr="003F1CC9" w:rsidRDefault="00E37E7B" w:rsidP="00C9236D">
      <w:pPr>
        <w:numPr>
          <w:ilvl w:val="0"/>
          <w:numId w:val="84"/>
        </w:numPr>
        <w:ind w:left="0" w:firstLine="709"/>
        <w:jc w:val="both"/>
        <w:rPr>
          <w:bCs/>
        </w:rPr>
      </w:pPr>
      <w:r w:rsidRPr="003F1CC9">
        <w:rPr>
          <w:bCs/>
        </w:rPr>
        <w:t>питание устройства контроля должно быть организовано от отдельного автоматического выключателя.</w:t>
      </w:r>
    </w:p>
    <w:p w:rsidR="00E37E7B" w:rsidRPr="003F1CC9" w:rsidRDefault="00E37E7B" w:rsidP="007F4EC4">
      <w:pPr>
        <w:ind w:firstLine="709"/>
        <w:jc w:val="both"/>
        <w:rPr>
          <w:bCs/>
        </w:rPr>
      </w:pPr>
      <w:r w:rsidRPr="003F1CC9">
        <w:rPr>
          <w:bCs/>
        </w:rPr>
        <w:t>Если в качестве коммутационных аппаратов вводов и отходящих линий 0,4 кВ применяются автоматические выключатели, то сигналы наличия напряжения на отходящих линиях 0,4 кВ допускается брать с дополнительных контактов соответствующих автоматических выключателей; при этом необходимо контролировать наличие напряжения на вводах 0,4 кВ. Если коммутационные аппараты не оборудованы дополнительными контактами положения, то необходимо обеспечить контроль наличия напряжения на отходящих линиях</w:t>
      </w:r>
      <w:r w:rsidRPr="003F1CC9">
        <w:rPr>
          <w:bCs/>
        </w:rPr>
        <w:br/>
        <w:t>0,4 кВ по каждой фазе т.е. пропадание напряжения на любой фазе должно привести</w:t>
      </w:r>
      <w:r w:rsidRPr="003F1CC9">
        <w:rPr>
          <w:bCs/>
        </w:rPr>
        <w:br/>
        <w:t>к срабатыванию соответствующего сигнала.</w:t>
      </w:r>
    </w:p>
    <w:p w:rsidR="00E37E7B" w:rsidRPr="003F1CC9" w:rsidRDefault="00E37E7B" w:rsidP="007F4EC4">
      <w:pPr>
        <w:ind w:firstLine="709"/>
        <w:jc w:val="both"/>
        <w:rPr>
          <w:bCs/>
        </w:rPr>
      </w:pPr>
      <w:r w:rsidRPr="003F1CC9">
        <w:rPr>
          <w:bCs/>
        </w:rPr>
        <w:t>Контроль напряжения необходимо обеспечить по всем секциям шин РУНН 0,4 кВ.</w:t>
      </w:r>
    </w:p>
    <w:p w:rsidR="00E37E7B" w:rsidRPr="003F1CC9" w:rsidRDefault="00E37E7B" w:rsidP="007F4EC4">
      <w:pPr>
        <w:ind w:firstLine="709"/>
        <w:jc w:val="both"/>
        <w:rPr>
          <w:bCs/>
        </w:rPr>
      </w:pPr>
      <w:r w:rsidRPr="003F1CC9">
        <w:rPr>
          <w:bCs/>
        </w:rPr>
        <w:t>Устройство контроля должно быть с резервным источником питания (ионисторным)</w:t>
      </w:r>
      <w:r w:rsidRPr="003F1CC9">
        <w:rPr>
          <w:bCs/>
        </w:rPr>
        <w:br/>
        <w:t>и обеспечивать автономность работы при отсутствии питания не менее 1 минуты.</w:t>
      </w:r>
    </w:p>
    <w:p w:rsidR="00E37E7B" w:rsidRPr="003F1CC9" w:rsidRDefault="00E37E7B" w:rsidP="007F4EC4">
      <w:pPr>
        <w:ind w:firstLine="709"/>
        <w:jc w:val="both"/>
        <w:rPr>
          <w:bCs/>
        </w:rPr>
      </w:pPr>
      <w:r w:rsidRPr="003F1CC9">
        <w:rPr>
          <w:bCs/>
        </w:rPr>
        <w:t>Устройство контроля должно иметь защиту от перенапряжения по сети.</w:t>
      </w:r>
    </w:p>
    <w:p w:rsidR="00E37E7B" w:rsidRPr="003F1CC9" w:rsidRDefault="00E37E7B" w:rsidP="007F4EC4">
      <w:pPr>
        <w:ind w:firstLine="709"/>
        <w:jc w:val="both"/>
        <w:rPr>
          <w:bCs/>
        </w:rPr>
      </w:pPr>
      <w:r w:rsidRPr="003F1CC9">
        <w:rPr>
          <w:bCs/>
        </w:rPr>
        <w:t>Устройство контроля должно обеспечивать работоспособность при температуре окружающего воздуха -40…+70 ℃.</w:t>
      </w:r>
    </w:p>
    <w:p w:rsidR="00E37E7B" w:rsidRPr="003F1CC9" w:rsidRDefault="00E37E7B" w:rsidP="007F4EC4">
      <w:pPr>
        <w:pStyle w:val="310"/>
        <w:jc w:val="both"/>
        <w:rPr>
          <w:sz w:val="24"/>
          <w:szCs w:val="24"/>
        </w:rPr>
      </w:pPr>
      <w:r w:rsidRPr="003F1CC9">
        <w:rPr>
          <w:sz w:val="24"/>
          <w:szCs w:val="24"/>
        </w:rPr>
        <w:t>При проектировании ТП должны быть предусмотрены следующие конструктивные решения КТП/СТП:</w:t>
      </w:r>
    </w:p>
    <w:p w:rsidR="00E37E7B" w:rsidRPr="003F1CC9" w:rsidRDefault="00E37E7B" w:rsidP="00C9236D">
      <w:pPr>
        <w:pStyle w:val="310"/>
        <w:numPr>
          <w:ilvl w:val="0"/>
          <w:numId w:val="76"/>
        </w:numPr>
        <w:ind w:left="0" w:firstLine="993"/>
        <w:jc w:val="both"/>
        <w:rPr>
          <w:sz w:val="24"/>
          <w:szCs w:val="24"/>
        </w:rPr>
      </w:pPr>
      <w:r w:rsidRPr="003F1CC9">
        <w:rPr>
          <w:sz w:val="24"/>
          <w:szCs w:val="24"/>
        </w:rPr>
        <w:t>выбор КТП/СТП осуществлять в соответствии с оперативным указанием ПАО «Россети Центр» «О применении оборудования для распределительных сетей 10(6)/0,4 кВ»</w:t>
      </w:r>
      <w:r w:rsidRPr="003F1CC9">
        <w:rPr>
          <w:sz w:val="24"/>
          <w:szCs w:val="24"/>
        </w:rPr>
        <w:br/>
        <w:t>от 02.12.2014 № ОУ-05-2014;</w:t>
      </w:r>
    </w:p>
    <w:p w:rsidR="00E37E7B" w:rsidRPr="003F1CC9" w:rsidRDefault="00E37E7B" w:rsidP="00C9236D">
      <w:pPr>
        <w:pStyle w:val="310"/>
        <w:numPr>
          <w:ilvl w:val="0"/>
          <w:numId w:val="76"/>
        </w:numPr>
        <w:ind w:left="0" w:firstLine="993"/>
        <w:jc w:val="both"/>
        <w:rPr>
          <w:sz w:val="24"/>
          <w:szCs w:val="24"/>
        </w:rPr>
      </w:pPr>
      <w:r w:rsidRPr="003F1CC9">
        <w:rPr>
          <w:sz w:val="24"/>
          <w:szCs w:val="24"/>
        </w:rPr>
        <w:t>размещение трансформаторных подстанций 6-10/0,4 необходимо выполнять</w:t>
      </w:r>
      <w:r w:rsidRPr="003F1CC9">
        <w:rPr>
          <w:sz w:val="24"/>
          <w:szCs w:val="24"/>
        </w:rPr>
        <w:br/>
        <w:t>в центре нагрузок с целью минимизации потерь в сети 0,4 кВ, размещение трансформаторных подстанций 6-10/0,4 кВ вне центра нагрузок должно быть обосновано;</w:t>
      </w:r>
    </w:p>
    <w:p w:rsidR="00E37E7B" w:rsidRPr="003F1CC9" w:rsidRDefault="00E37E7B" w:rsidP="00C9236D">
      <w:pPr>
        <w:pStyle w:val="310"/>
        <w:numPr>
          <w:ilvl w:val="0"/>
          <w:numId w:val="76"/>
        </w:numPr>
        <w:ind w:left="0" w:firstLine="993"/>
        <w:jc w:val="both"/>
        <w:rPr>
          <w:sz w:val="24"/>
          <w:szCs w:val="24"/>
        </w:rPr>
      </w:pPr>
      <w:r w:rsidRPr="003F1CC9">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E37E7B" w:rsidRPr="003F1CC9" w:rsidRDefault="00E37E7B" w:rsidP="00C9236D">
      <w:pPr>
        <w:pStyle w:val="310"/>
        <w:numPr>
          <w:ilvl w:val="0"/>
          <w:numId w:val="76"/>
        </w:numPr>
        <w:ind w:left="0" w:firstLine="993"/>
        <w:jc w:val="both"/>
        <w:rPr>
          <w:sz w:val="24"/>
          <w:szCs w:val="24"/>
        </w:rPr>
      </w:pPr>
      <w:r w:rsidRPr="003F1CC9">
        <w:rPr>
          <w:sz w:val="24"/>
          <w:szCs w:val="24"/>
        </w:rPr>
        <w:t>трансформаторный отсек ТП должен быть оснащен сетчатым ограждением, исключающий возможность доступа в отсек.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ремонтно-эксплуатационных работ;</w:t>
      </w:r>
    </w:p>
    <w:p w:rsidR="00E37E7B" w:rsidRPr="003F1CC9" w:rsidRDefault="00E37E7B" w:rsidP="00C9236D">
      <w:pPr>
        <w:pStyle w:val="310"/>
        <w:numPr>
          <w:ilvl w:val="0"/>
          <w:numId w:val="76"/>
        </w:numPr>
        <w:ind w:left="0" w:firstLine="993"/>
        <w:jc w:val="both"/>
        <w:rPr>
          <w:sz w:val="24"/>
          <w:szCs w:val="24"/>
        </w:rPr>
      </w:pPr>
      <w:r w:rsidRPr="003F1CC9">
        <w:rPr>
          <w:sz w:val="24"/>
          <w:szCs w:val="24"/>
        </w:rPr>
        <w:t>крепление створок ворот и дверей должно быть выполнено на внутренних петлях. Замки на дверях – внутреннего исполнения, должны иметь простую и надежную конструкцию</w:t>
      </w:r>
      <w:r w:rsidRPr="003F1CC9">
        <w:rPr>
          <w:sz w:val="24"/>
          <w:szCs w:val="24"/>
        </w:rPr>
        <w:br/>
        <w:t>и открываться одним ключом (в комплекте 5 ключей). Двери и створки ворот должны иметь фиксацию в крайних положениях. Двери, жалюзи и замки должны иметь противовандальное исполнение. Предусмотреть петли для навесных замков, а также навесные замки установленного образца по согласованию с заказчиком;</w:t>
      </w:r>
    </w:p>
    <w:p w:rsidR="00E37E7B" w:rsidRPr="003F1CC9" w:rsidRDefault="00E37E7B" w:rsidP="00C9236D">
      <w:pPr>
        <w:pStyle w:val="310"/>
        <w:numPr>
          <w:ilvl w:val="0"/>
          <w:numId w:val="76"/>
        </w:numPr>
        <w:ind w:left="0" w:firstLine="993"/>
        <w:jc w:val="both"/>
        <w:rPr>
          <w:sz w:val="24"/>
          <w:szCs w:val="24"/>
        </w:rPr>
      </w:pPr>
      <w:r w:rsidRPr="003F1CC9">
        <w:rPr>
          <w:sz w:val="24"/>
          <w:szCs w:val="24"/>
        </w:rPr>
        <w:t>способ окраски: краска полимерная порошковая, цвета в соответствии</w:t>
      </w:r>
      <w:r w:rsidRPr="003F1CC9">
        <w:rPr>
          <w:sz w:val="24"/>
          <w:szCs w:val="24"/>
        </w:rPr>
        <w:br/>
        <w:t>с корпоративным стандартом ПАО «Россети»;</w:t>
      </w:r>
    </w:p>
    <w:p w:rsidR="00E37E7B" w:rsidRPr="003F1CC9" w:rsidRDefault="00E37E7B" w:rsidP="00C9236D">
      <w:pPr>
        <w:pStyle w:val="310"/>
        <w:numPr>
          <w:ilvl w:val="0"/>
          <w:numId w:val="76"/>
        </w:numPr>
        <w:ind w:left="0" w:firstLine="993"/>
        <w:jc w:val="both"/>
        <w:rPr>
          <w:sz w:val="24"/>
          <w:szCs w:val="24"/>
        </w:rPr>
      </w:pPr>
      <w:r w:rsidRPr="003F1CC9">
        <w:rPr>
          <w:sz w:val="24"/>
          <w:szCs w:val="24"/>
        </w:rPr>
        <w:t>в качестве уплотнителей на дверях, использовать долговечные материалы устойчивые к атмосферным воздействиям (диапазон рабочей температуры от –45 С</w:t>
      </w:r>
      <w:r w:rsidRPr="003F1CC9">
        <w:rPr>
          <w:sz w:val="24"/>
          <w:szCs w:val="24"/>
        </w:rPr>
        <w:sym w:font="Symbol" w:char="F0B0"/>
      </w:r>
      <w:r w:rsidRPr="003F1CC9">
        <w:rPr>
          <w:sz w:val="24"/>
          <w:szCs w:val="24"/>
        </w:rPr>
        <w:t>до + 40 С</w:t>
      </w:r>
      <w:r w:rsidRPr="003F1CC9">
        <w:rPr>
          <w:sz w:val="24"/>
          <w:szCs w:val="24"/>
        </w:rPr>
        <w:sym w:font="Symbol" w:char="F0B0"/>
      </w:r>
      <w:r w:rsidRPr="003F1CC9">
        <w:rPr>
          <w:sz w:val="24"/>
          <w:szCs w:val="24"/>
        </w:rPr>
        <w:t>);</w:t>
      </w:r>
    </w:p>
    <w:p w:rsidR="00E37E7B" w:rsidRPr="003F1CC9" w:rsidRDefault="00E37E7B" w:rsidP="00C9236D">
      <w:pPr>
        <w:pStyle w:val="310"/>
        <w:numPr>
          <w:ilvl w:val="0"/>
          <w:numId w:val="76"/>
        </w:numPr>
        <w:ind w:left="0" w:firstLine="993"/>
        <w:jc w:val="both"/>
        <w:rPr>
          <w:sz w:val="24"/>
          <w:szCs w:val="24"/>
        </w:rPr>
      </w:pPr>
      <w:r w:rsidRPr="003F1CC9">
        <w:rPr>
          <w:sz w:val="24"/>
          <w:szCs w:val="24"/>
        </w:rPr>
        <w:t>конструкция крыши должна исключать сток воды с крыши на стены;</w:t>
      </w:r>
    </w:p>
    <w:p w:rsidR="00E37E7B" w:rsidRPr="003F1CC9" w:rsidRDefault="00E37E7B" w:rsidP="00C9236D">
      <w:pPr>
        <w:pStyle w:val="310"/>
        <w:numPr>
          <w:ilvl w:val="0"/>
          <w:numId w:val="76"/>
        </w:numPr>
        <w:ind w:left="0" w:firstLine="993"/>
        <w:jc w:val="both"/>
        <w:rPr>
          <w:sz w:val="24"/>
          <w:szCs w:val="24"/>
        </w:rPr>
      </w:pPr>
      <w:r w:rsidRPr="003F1CC9">
        <w:rPr>
          <w:sz w:val="24"/>
          <w:szCs w:val="24"/>
        </w:rPr>
        <w:lastRenderedPageBreak/>
        <w:t>предусмотреть наличие блокировок: привода заземлителя и выключателя нагрузки, дверцы предохранителей высоковольтного отсека, главных и заземляющих ножей разъединителя и др.;</w:t>
      </w:r>
    </w:p>
    <w:p w:rsidR="00E37E7B" w:rsidRPr="003F1CC9" w:rsidRDefault="00E37E7B" w:rsidP="00C9236D">
      <w:pPr>
        <w:pStyle w:val="310"/>
        <w:numPr>
          <w:ilvl w:val="0"/>
          <w:numId w:val="76"/>
        </w:numPr>
        <w:ind w:left="0" w:firstLine="993"/>
        <w:jc w:val="both"/>
        <w:rPr>
          <w:sz w:val="24"/>
          <w:szCs w:val="24"/>
        </w:rPr>
      </w:pPr>
      <w:r w:rsidRPr="003F1CC9">
        <w:rPr>
          <w:sz w:val="24"/>
          <w:szCs w:val="24"/>
        </w:rPr>
        <w:t xml:space="preserve">предусмотреть окраску КТП в соответствие с утвержденными корпоративными цветами Заказчика, на дверях КТП предусмотреть нанесение знаков безопасности, логотипа Заказчика и телефона 8-800-220-0-220. </w:t>
      </w:r>
    </w:p>
    <w:p w:rsidR="00E37E7B" w:rsidRPr="003F1CC9" w:rsidRDefault="00E37E7B" w:rsidP="00C9236D">
      <w:pPr>
        <w:pStyle w:val="310"/>
        <w:numPr>
          <w:ilvl w:val="0"/>
          <w:numId w:val="76"/>
        </w:numPr>
        <w:ind w:left="0" w:firstLine="993"/>
        <w:jc w:val="both"/>
        <w:rPr>
          <w:sz w:val="24"/>
          <w:szCs w:val="24"/>
        </w:rPr>
      </w:pPr>
      <w:r w:rsidRPr="003F1CC9">
        <w:rPr>
          <w:sz w:val="24"/>
          <w:szCs w:val="24"/>
        </w:rPr>
        <w:t>защиту КТП/СТП 10(6)/0,4 кВ от перенапряжений осуществить ограничителями перенапряжений 6 (10) кВ и 0,4 кВ;</w:t>
      </w:r>
    </w:p>
    <w:p w:rsidR="00E37E7B" w:rsidRPr="003F1CC9" w:rsidRDefault="00E37E7B" w:rsidP="00C9236D">
      <w:pPr>
        <w:pStyle w:val="310"/>
        <w:numPr>
          <w:ilvl w:val="0"/>
          <w:numId w:val="76"/>
        </w:numPr>
        <w:ind w:left="0" w:firstLine="993"/>
        <w:jc w:val="both"/>
        <w:rPr>
          <w:sz w:val="24"/>
          <w:szCs w:val="24"/>
        </w:rPr>
      </w:pPr>
      <w:r w:rsidRPr="003F1CC9">
        <w:rPr>
          <w:sz w:val="24"/>
          <w:szCs w:val="24"/>
        </w:rPr>
        <w:t>выбор мощности трансформаторов производить на основании требований, определенных техническими условиями. При проектировании обеспечивается уточнение мощности трансформаторов на основании технико-экономического сравнения вариантов, учитывающих допустимую перегрузку трансформаторов, уровень потерь в стали и обмотках трансформаторов;</w:t>
      </w:r>
    </w:p>
    <w:p w:rsidR="00E37E7B" w:rsidRPr="003F1CC9" w:rsidRDefault="00E37E7B" w:rsidP="00C9236D">
      <w:pPr>
        <w:pStyle w:val="310"/>
        <w:numPr>
          <w:ilvl w:val="0"/>
          <w:numId w:val="76"/>
        </w:numPr>
        <w:ind w:left="0" w:firstLine="993"/>
        <w:jc w:val="both"/>
        <w:rPr>
          <w:sz w:val="24"/>
          <w:szCs w:val="24"/>
        </w:rPr>
      </w:pPr>
      <w:r w:rsidRPr="003F1CC9">
        <w:rPr>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E37E7B" w:rsidRPr="003F1CC9" w:rsidRDefault="00E37E7B" w:rsidP="00C9236D">
      <w:pPr>
        <w:pStyle w:val="310"/>
        <w:numPr>
          <w:ilvl w:val="0"/>
          <w:numId w:val="76"/>
        </w:numPr>
        <w:ind w:left="0" w:firstLine="993"/>
        <w:jc w:val="both"/>
        <w:rPr>
          <w:sz w:val="24"/>
          <w:szCs w:val="24"/>
        </w:rPr>
      </w:pPr>
      <w:r w:rsidRPr="003F1CC9">
        <w:rPr>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E37E7B" w:rsidRPr="003F1CC9" w:rsidRDefault="00E37E7B" w:rsidP="00C9236D">
      <w:pPr>
        <w:pStyle w:val="310"/>
        <w:numPr>
          <w:ilvl w:val="0"/>
          <w:numId w:val="76"/>
        </w:numPr>
        <w:ind w:left="0" w:firstLine="993"/>
        <w:jc w:val="both"/>
        <w:rPr>
          <w:sz w:val="24"/>
          <w:szCs w:val="24"/>
        </w:rPr>
      </w:pPr>
      <w:r w:rsidRPr="003F1CC9">
        <w:rPr>
          <w:sz w:val="24"/>
          <w:szCs w:val="24"/>
        </w:rPr>
        <w:t>предусмотреть устройство компенсации реактивной мощности холостого хода трансформатора (блок конденсаторов);</w:t>
      </w:r>
    </w:p>
    <w:p w:rsidR="00E37E7B" w:rsidRPr="003F1CC9" w:rsidRDefault="00E37E7B" w:rsidP="00C9236D">
      <w:pPr>
        <w:pStyle w:val="310"/>
        <w:numPr>
          <w:ilvl w:val="0"/>
          <w:numId w:val="76"/>
        </w:numPr>
        <w:ind w:left="0" w:firstLine="993"/>
        <w:jc w:val="both"/>
        <w:rPr>
          <w:sz w:val="24"/>
          <w:szCs w:val="24"/>
        </w:rPr>
      </w:pPr>
      <w:r w:rsidRPr="003F1CC9">
        <w:rPr>
          <w:sz w:val="24"/>
          <w:szCs w:val="24"/>
        </w:rPr>
        <w:t>трансформаторы применять с уменьшенными потерями электроэнергии (Х2 К2). Допустимые отклонения определяются в соответствии с ГОСТ Р 52719-2007 (15 % для потерь холостого хода, 10 % для потерь короткого замыкания и суммарно не более 10 %);</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1985"/>
        <w:gridCol w:w="1985"/>
        <w:gridCol w:w="1985"/>
      </w:tblGrid>
      <w:tr w:rsidR="00E37E7B" w:rsidRPr="007A75F7" w:rsidTr="00D3317A">
        <w:trPr>
          <w:trHeight w:val="20"/>
          <w:jc w:val="center"/>
        </w:trPr>
        <w:tc>
          <w:tcPr>
            <w:tcW w:w="1985" w:type="dxa"/>
            <w:vMerge w:val="restart"/>
            <w:shd w:val="clear" w:color="auto" w:fill="auto"/>
            <w:vAlign w:val="center"/>
            <w:hideMark/>
          </w:tcPr>
          <w:p w:rsidR="00E37E7B" w:rsidRPr="007A75F7" w:rsidRDefault="00E37E7B" w:rsidP="007F4EC4">
            <w:pPr>
              <w:jc w:val="center"/>
              <w:rPr>
                <w:color w:val="000000"/>
              </w:rPr>
            </w:pPr>
            <w:r w:rsidRPr="007A75F7">
              <w:rPr>
                <w:color w:val="000000"/>
              </w:rPr>
              <w:t>Мощность, кВА</w:t>
            </w:r>
          </w:p>
        </w:tc>
        <w:tc>
          <w:tcPr>
            <w:tcW w:w="1985" w:type="dxa"/>
            <w:gridSpan w:val="4"/>
            <w:shd w:val="clear" w:color="auto" w:fill="auto"/>
            <w:vAlign w:val="center"/>
            <w:hideMark/>
          </w:tcPr>
          <w:p w:rsidR="00E37E7B" w:rsidRPr="007A75F7" w:rsidRDefault="00E37E7B" w:rsidP="007F4EC4">
            <w:pPr>
              <w:jc w:val="center"/>
              <w:rPr>
                <w:color w:val="000000"/>
              </w:rPr>
            </w:pPr>
            <w:r w:rsidRPr="007A75F7">
              <w:rPr>
                <w:color w:val="000000"/>
              </w:rPr>
              <w:t>Класс энергоэффективности Х2 К2</w:t>
            </w:r>
          </w:p>
        </w:tc>
      </w:tr>
      <w:tr w:rsidR="00E37E7B" w:rsidRPr="007A75F7" w:rsidTr="00D3317A">
        <w:trPr>
          <w:trHeight w:val="20"/>
          <w:jc w:val="center"/>
        </w:trPr>
        <w:tc>
          <w:tcPr>
            <w:tcW w:w="1985" w:type="dxa"/>
            <w:vMerge/>
            <w:vAlign w:val="center"/>
            <w:hideMark/>
          </w:tcPr>
          <w:p w:rsidR="00E37E7B" w:rsidRPr="007A75F7" w:rsidRDefault="00E37E7B" w:rsidP="007F4EC4">
            <w:pPr>
              <w:rPr>
                <w:color w:val="000000"/>
              </w:rPr>
            </w:pPr>
          </w:p>
        </w:tc>
        <w:tc>
          <w:tcPr>
            <w:tcW w:w="1985" w:type="dxa"/>
            <w:gridSpan w:val="2"/>
            <w:shd w:val="clear" w:color="auto" w:fill="auto"/>
            <w:vAlign w:val="center"/>
            <w:hideMark/>
          </w:tcPr>
          <w:p w:rsidR="00E37E7B" w:rsidRPr="007A75F7" w:rsidRDefault="00E37E7B" w:rsidP="007F4EC4">
            <w:pPr>
              <w:jc w:val="center"/>
              <w:rPr>
                <w:color w:val="000000"/>
              </w:rPr>
            </w:pPr>
            <w:r w:rsidRPr="007A75F7">
              <w:rPr>
                <w:color w:val="000000"/>
              </w:rPr>
              <w:t>Потери ХХ, Вт</w:t>
            </w:r>
          </w:p>
        </w:tc>
        <w:tc>
          <w:tcPr>
            <w:tcW w:w="1985" w:type="dxa"/>
            <w:gridSpan w:val="2"/>
            <w:shd w:val="clear" w:color="auto" w:fill="auto"/>
            <w:vAlign w:val="center"/>
            <w:hideMark/>
          </w:tcPr>
          <w:p w:rsidR="00E37E7B" w:rsidRPr="007A75F7" w:rsidRDefault="00E37E7B" w:rsidP="007F4EC4">
            <w:pPr>
              <w:jc w:val="center"/>
              <w:rPr>
                <w:color w:val="000000"/>
              </w:rPr>
            </w:pPr>
            <w:r w:rsidRPr="007A75F7">
              <w:rPr>
                <w:color w:val="000000"/>
              </w:rPr>
              <w:t>Потери КЗ, Вт</w:t>
            </w:r>
          </w:p>
        </w:tc>
      </w:tr>
      <w:tr w:rsidR="00E37E7B" w:rsidRPr="007A75F7" w:rsidTr="00D3317A">
        <w:trPr>
          <w:trHeight w:val="20"/>
          <w:jc w:val="center"/>
        </w:trPr>
        <w:tc>
          <w:tcPr>
            <w:tcW w:w="1985" w:type="dxa"/>
            <w:vMerge/>
            <w:vAlign w:val="center"/>
            <w:hideMark/>
          </w:tcPr>
          <w:p w:rsidR="00E37E7B" w:rsidRPr="007A75F7" w:rsidRDefault="00E37E7B" w:rsidP="007F4EC4">
            <w:pPr>
              <w:rPr>
                <w:color w:val="000000"/>
              </w:rPr>
            </w:pP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Х2</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К2</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+10%</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63</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160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184</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1270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1397</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217</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1591</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1750</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160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300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345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2136</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2350</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425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489</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2955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3251</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400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565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650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4182</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4600</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630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696</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800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6136</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6750</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1000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957</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1101</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9545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10500</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1250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1350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1553</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13250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14575</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1600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1478</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1700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15455</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17001</w:t>
            </w:r>
          </w:p>
        </w:tc>
      </w:tr>
      <w:tr w:rsidR="00E37E7B" w:rsidRPr="007A75F7" w:rsidTr="00D3317A">
        <w:trPr>
          <w:trHeight w:val="20"/>
          <w:jc w:val="center"/>
        </w:trPr>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2500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2130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2450</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23182</w:t>
            </w:r>
          </w:p>
        </w:tc>
        <w:tc>
          <w:tcPr>
            <w:tcW w:w="1985" w:type="dxa"/>
            <w:shd w:val="clear" w:color="auto" w:fill="auto"/>
            <w:noWrap/>
            <w:vAlign w:val="center"/>
            <w:hideMark/>
          </w:tcPr>
          <w:p w:rsidR="00E37E7B" w:rsidRPr="007A75F7" w:rsidRDefault="00E37E7B" w:rsidP="007F4EC4">
            <w:pPr>
              <w:jc w:val="center"/>
              <w:rPr>
                <w:color w:val="000000"/>
              </w:rPr>
            </w:pPr>
            <w:r w:rsidRPr="007A75F7">
              <w:rPr>
                <w:color w:val="000000"/>
              </w:rPr>
              <w:t>25500</w:t>
            </w:r>
          </w:p>
        </w:tc>
      </w:tr>
    </w:tbl>
    <w:p w:rsidR="00E37E7B" w:rsidRPr="00B55695" w:rsidRDefault="00E37E7B" w:rsidP="00C9236D">
      <w:pPr>
        <w:pStyle w:val="310"/>
        <w:numPr>
          <w:ilvl w:val="0"/>
          <w:numId w:val="76"/>
        </w:numPr>
        <w:ind w:left="0" w:firstLine="993"/>
        <w:jc w:val="both"/>
        <w:rPr>
          <w:sz w:val="24"/>
          <w:szCs w:val="24"/>
        </w:rPr>
      </w:pPr>
      <w:r w:rsidRPr="00B55695">
        <w:rPr>
          <w:sz w:val="24"/>
          <w:szCs w:val="24"/>
        </w:rPr>
        <w:t>для присоединения проводов к выводам трансформатора, использовать зажимы аппаратного типа АШМ.</w:t>
      </w:r>
    </w:p>
    <w:p w:rsidR="00E37E7B" w:rsidRPr="004211C8" w:rsidRDefault="00E37E7B" w:rsidP="00C9236D">
      <w:pPr>
        <w:pStyle w:val="310"/>
        <w:numPr>
          <w:ilvl w:val="0"/>
          <w:numId w:val="76"/>
        </w:numPr>
        <w:ind w:left="0" w:firstLine="993"/>
        <w:jc w:val="both"/>
        <w:rPr>
          <w:sz w:val="24"/>
          <w:szCs w:val="24"/>
        </w:rPr>
      </w:pPr>
      <w:r w:rsidRPr="004211C8">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E37E7B" w:rsidRPr="004211C8" w:rsidRDefault="00E37E7B" w:rsidP="00C9236D">
      <w:pPr>
        <w:pStyle w:val="310"/>
        <w:numPr>
          <w:ilvl w:val="0"/>
          <w:numId w:val="76"/>
        </w:numPr>
        <w:ind w:left="0" w:firstLine="993"/>
        <w:jc w:val="both"/>
        <w:rPr>
          <w:sz w:val="24"/>
          <w:szCs w:val="24"/>
        </w:rPr>
      </w:pPr>
      <w:r w:rsidRPr="004211C8">
        <w:rPr>
          <w:sz w:val="24"/>
          <w:szCs w:val="24"/>
        </w:rPr>
        <w:t>на ТП-10(6)/0,4 кВ (СТП-10(6)/0,4кВ) должна быть установлена</w:t>
      </w:r>
      <w:r w:rsidRPr="00B55695">
        <w:rPr>
          <w:sz w:val="24"/>
          <w:szCs w:val="24"/>
        </w:rPr>
        <w:t xml:space="preserve"> </w:t>
      </w:r>
      <w:r w:rsidRPr="004211C8">
        <w:rPr>
          <w:sz w:val="24"/>
          <w:szCs w:val="24"/>
        </w:rPr>
        <w:t>информационная табличка с диспетчерским наименованием (согласно требованиям фирменного стиля ПАО «Россети Центр» и ПАО «Россети Центр и Приволжье»);</w:t>
      </w:r>
    </w:p>
    <w:p w:rsidR="00E37E7B" w:rsidRPr="004211C8" w:rsidRDefault="00E37E7B" w:rsidP="00C9236D">
      <w:pPr>
        <w:pStyle w:val="310"/>
        <w:numPr>
          <w:ilvl w:val="0"/>
          <w:numId w:val="76"/>
        </w:numPr>
        <w:ind w:left="0" w:firstLine="993"/>
        <w:jc w:val="both"/>
        <w:rPr>
          <w:sz w:val="24"/>
          <w:szCs w:val="24"/>
        </w:rPr>
      </w:pPr>
      <w:r w:rsidRPr="004211C8">
        <w:rPr>
          <w:sz w:val="24"/>
          <w:szCs w:val="24"/>
        </w:rPr>
        <w:t>для ввода/выводов СИП-2 из шкафа РУ</w:t>
      </w:r>
      <w:r>
        <w:rPr>
          <w:sz w:val="24"/>
          <w:szCs w:val="24"/>
        </w:rPr>
        <w:t xml:space="preserve">НН </w:t>
      </w:r>
      <w:r w:rsidRPr="004211C8">
        <w:rPr>
          <w:sz w:val="24"/>
          <w:szCs w:val="24"/>
        </w:rPr>
        <w:t>0,4 кВ применять шланг электромонтажный (металлорукав из оцинкованной стали с внешним полимерным покрытием)</w:t>
      </w:r>
      <w:r>
        <w:rPr>
          <w:sz w:val="24"/>
          <w:szCs w:val="24"/>
        </w:rPr>
        <w:br/>
      </w:r>
      <w:r w:rsidRPr="004211C8">
        <w:rPr>
          <w:sz w:val="24"/>
          <w:szCs w:val="24"/>
        </w:rPr>
        <w:t>с креплением его к телу опоры металлической лентой, с использованием переходных манжет (бушинг) для ввода в шкаф РУ</w:t>
      </w:r>
      <w:r>
        <w:rPr>
          <w:sz w:val="24"/>
          <w:szCs w:val="24"/>
        </w:rPr>
        <w:t xml:space="preserve">НН </w:t>
      </w:r>
      <w:r w:rsidRPr="004211C8">
        <w:rPr>
          <w:sz w:val="24"/>
          <w:szCs w:val="24"/>
        </w:rPr>
        <w:t>0,4 кВ;</w:t>
      </w:r>
    </w:p>
    <w:p w:rsidR="00E37E7B" w:rsidRPr="004211C8" w:rsidRDefault="00E37E7B" w:rsidP="00C9236D">
      <w:pPr>
        <w:pStyle w:val="310"/>
        <w:numPr>
          <w:ilvl w:val="0"/>
          <w:numId w:val="76"/>
        </w:numPr>
        <w:ind w:left="0" w:firstLine="993"/>
        <w:jc w:val="both"/>
        <w:rPr>
          <w:sz w:val="24"/>
          <w:szCs w:val="24"/>
        </w:rPr>
      </w:pPr>
      <w:r w:rsidRPr="004211C8">
        <w:rPr>
          <w:sz w:val="24"/>
          <w:szCs w:val="24"/>
        </w:rPr>
        <w:lastRenderedPageBreak/>
        <w:t>в РУ</w:t>
      </w:r>
      <w:r>
        <w:rPr>
          <w:sz w:val="24"/>
          <w:szCs w:val="24"/>
        </w:rPr>
        <w:t xml:space="preserve">НН </w:t>
      </w:r>
      <w:r w:rsidRPr="004211C8">
        <w:rPr>
          <w:sz w:val="24"/>
          <w:szCs w:val="24"/>
        </w:rPr>
        <w:t>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w:t>
      </w:r>
      <w:r>
        <w:rPr>
          <w:sz w:val="24"/>
          <w:szCs w:val="24"/>
        </w:rPr>
        <w:t>НН</w:t>
      </w:r>
      <w:r w:rsidRPr="004211C8">
        <w:rPr>
          <w:sz w:val="24"/>
          <w:szCs w:val="24"/>
        </w:rPr>
        <w:t>);</w:t>
      </w:r>
    </w:p>
    <w:p w:rsidR="00E37E7B" w:rsidRPr="004211C8" w:rsidRDefault="00E37E7B" w:rsidP="00C9236D">
      <w:pPr>
        <w:pStyle w:val="310"/>
        <w:numPr>
          <w:ilvl w:val="0"/>
          <w:numId w:val="76"/>
        </w:numPr>
        <w:ind w:left="0" w:firstLine="993"/>
        <w:jc w:val="both"/>
        <w:rPr>
          <w:sz w:val="24"/>
          <w:szCs w:val="24"/>
        </w:rPr>
      </w:pPr>
      <w:r w:rsidRPr="004211C8">
        <w:rPr>
          <w:sz w:val="24"/>
          <w:szCs w:val="24"/>
        </w:rPr>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E37E7B" w:rsidRPr="004211C8" w:rsidRDefault="00E37E7B" w:rsidP="00C9236D">
      <w:pPr>
        <w:pStyle w:val="310"/>
        <w:numPr>
          <w:ilvl w:val="0"/>
          <w:numId w:val="76"/>
        </w:numPr>
        <w:ind w:left="0" w:firstLine="993"/>
        <w:jc w:val="both"/>
        <w:rPr>
          <w:sz w:val="24"/>
          <w:szCs w:val="24"/>
        </w:rPr>
      </w:pPr>
      <w:r w:rsidRPr="004211C8">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E37E7B" w:rsidRPr="003F1CC9" w:rsidRDefault="00E37E7B" w:rsidP="00E37E7B">
      <w:pPr>
        <w:pStyle w:val="aff4"/>
        <w:numPr>
          <w:ilvl w:val="2"/>
          <w:numId w:val="22"/>
        </w:numPr>
        <w:suppressAutoHyphens/>
        <w:spacing w:before="240" w:after="0"/>
        <w:ind w:left="0" w:firstLine="709"/>
        <w:jc w:val="both"/>
      </w:pPr>
      <w:r w:rsidRPr="003F1CC9">
        <w:t>Требования к информационным и предупреждающим знакам:</w:t>
      </w:r>
    </w:p>
    <w:p w:rsidR="00E37E7B" w:rsidRPr="003F1CC9" w:rsidRDefault="00E37E7B" w:rsidP="007F4EC4">
      <w:pPr>
        <w:pStyle w:val="af2"/>
        <w:spacing w:after="240"/>
        <w:ind w:left="0" w:firstLine="709"/>
        <w:jc w:val="both"/>
        <w:rPr>
          <w:sz w:val="24"/>
          <w:szCs w:val="24"/>
        </w:rPr>
      </w:pPr>
      <w:r w:rsidRPr="003F1CC9">
        <w:rPr>
          <w:sz w:val="24"/>
          <w:szCs w:val="24"/>
        </w:rPr>
        <w:t>Предусмотреть выполнение мероприятий по наличию, правильности установки</w:t>
      </w:r>
      <w:r w:rsidRPr="003F1CC9">
        <w:rPr>
          <w:sz w:val="24"/>
          <w:szCs w:val="24"/>
        </w:rPr>
        <w:br/>
        <w:t>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w:t>
      </w:r>
      <w:r w:rsidRPr="003F1CC9">
        <w:rPr>
          <w:sz w:val="24"/>
          <w:szCs w:val="24"/>
        </w:rPr>
        <w:br/>
        <w:t>по соблюдению фирменного стиля, обобщенным требованиям к стационарным знакам</w:t>
      </w:r>
      <w:r w:rsidRPr="003F1CC9">
        <w:rPr>
          <w:sz w:val="24"/>
          <w:szCs w:val="24"/>
        </w:rPr>
        <w:br/>
        <w:t>и плакатам», размещаемым на объектах электросетевого хозяйства ПАО «Россети Центр»</w:t>
      </w:r>
      <w:r w:rsidRPr="003F1CC9">
        <w:rPr>
          <w:sz w:val="24"/>
          <w:szCs w:val="24"/>
        </w:rPr>
        <w:br/>
        <w:t>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E37E7B" w:rsidRPr="004211C8" w:rsidRDefault="00E37E7B" w:rsidP="00E37E7B">
      <w:pPr>
        <w:pStyle w:val="aff4"/>
        <w:numPr>
          <w:ilvl w:val="2"/>
          <w:numId w:val="22"/>
        </w:numPr>
        <w:suppressAutoHyphens/>
        <w:spacing w:after="0"/>
        <w:ind w:left="0" w:firstLine="709"/>
        <w:jc w:val="both"/>
      </w:pPr>
      <w:r w:rsidRPr="004211C8">
        <w:t>Дополнительные требования при технологическом присоединении потребителей до 150 кВт</w:t>
      </w:r>
      <w:r>
        <w:t>:</w:t>
      </w:r>
    </w:p>
    <w:p w:rsidR="00E37E7B" w:rsidRPr="004211C8" w:rsidRDefault="00E37E7B" w:rsidP="007F4EC4">
      <w:pPr>
        <w:pStyle w:val="af2"/>
        <w:ind w:left="0" w:firstLine="709"/>
        <w:jc w:val="both"/>
        <w:rPr>
          <w:sz w:val="24"/>
          <w:szCs w:val="24"/>
        </w:rPr>
      </w:pPr>
      <w:r w:rsidRPr="004211C8">
        <w:rPr>
          <w:sz w:val="24"/>
          <w:szCs w:val="24"/>
        </w:rPr>
        <w:t xml:space="preserve">При проектировании технологического присоединения потребителей до 150 кВт должны быть учтены следующие требования, в части оптимизации (исключения) следующих проектных решений: </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установки телеметрии ТП при реконструкции ТП с заменой силового трансформатора или организацией нового фидера;</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установки шкафа ТМ в комплекте с УСПД или контроллером телеметрии при установке новых ТП (рассмотреть реализацию передачи телеметрической информации</w:t>
      </w:r>
      <w:r>
        <w:rPr>
          <w:bCs/>
          <w:iCs/>
        </w:rPr>
        <w:br/>
      </w:r>
      <w:r w:rsidRPr="00415EE3">
        <w:rPr>
          <w:bCs/>
          <w:iCs/>
        </w:rPr>
        <w:t>со счетчика электрической энергии);</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применения силовых трансформаторов СТП с уменьшенными потерями КЗ и ХХ;</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 xml:space="preserve">применения дорогих материалов (оцинкованные траверсы и корпуса КТП, термостойкие трубы для прокладки КЛ); </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применения кабеля из сшитого полиэтилена при строительстве КЛ 6-10 кВ (рассмотреть применение кабеля с бумажно-масляной изоляцией или изоляцией, пропитанной нестекающим изоляционным составом);</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 xml:space="preserve">применения стальных </w:t>
      </w:r>
      <w:r>
        <w:rPr>
          <w:bCs/>
          <w:iCs/>
        </w:rPr>
        <w:t>многогранных опор (СМО) 0,4 кВ;</w:t>
      </w:r>
    </w:p>
    <w:p w:rsidR="00E37E7B" w:rsidRPr="00415EE3" w:rsidRDefault="00E37E7B" w:rsidP="00C9236D">
      <w:pPr>
        <w:pStyle w:val="aff4"/>
        <w:numPr>
          <w:ilvl w:val="2"/>
          <w:numId w:val="83"/>
        </w:numPr>
        <w:suppressAutoHyphens/>
        <w:spacing w:after="0"/>
        <w:ind w:left="0" w:firstLine="709"/>
        <w:jc w:val="both"/>
        <w:rPr>
          <w:bCs/>
          <w:iCs/>
        </w:rPr>
      </w:pPr>
      <w:r w:rsidRPr="00415EE3">
        <w:rPr>
          <w:bCs/>
          <w:iCs/>
        </w:rPr>
        <w:t>применения двухстоечных опор А23 (проект 25.0017) при строительстве</w:t>
      </w:r>
      <w:r>
        <w:rPr>
          <w:bCs/>
          <w:iCs/>
        </w:rPr>
        <w:br/>
      </w:r>
      <w:r w:rsidRPr="00415EE3">
        <w:rPr>
          <w:bCs/>
          <w:iCs/>
        </w:rPr>
        <w:t>ВЛИ 0,4 кВ протяженностью до 42 м (с применением одностоечных опор типа К21 по проекту 21.0</w:t>
      </w:r>
      <w:r>
        <w:rPr>
          <w:bCs/>
          <w:iCs/>
        </w:rPr>
        <w:t>112 с заглублением на 3 метра).</w:t>
      </w:r>
    </w:p>
    <w:p w:rsidR="00E37E7B" w:rsidRPr="004211C8" w:rsidRDefault="00E37E7B" w:rsidP="00E37E7B">
      <w:pPr>
        <w:pStyle w:val="aff4"/>
        <w:numPr>
          <w:ilvl w:val="0"/>
          <w:numId w:val="22"/>
        </w:numPr>
        <w:tabs>
          <w:tab w:val="clear" w:pos="1730"/>
        </w:tabs>
        <w:suppressAutoHyphens/>
        <w:spacing w:before="240" w:after="0"/>
        <w:ind w:left="0" w:firstLine="709"/>
        <w:jc w:val="both"/>
        <w:rPr>
          <w:b/>
        </w:rPr>
      </w:pPr>
      <w:r w:rsidRPr="004211C8">
        <w:rPr>
          <w:b/>
        </w:rPr>
        <w:t>Требования обеспечения безопасности значимых объектов критической информационной инфраструктуры Российской Федерации</w:t>
      </w:r>
      <w:r>
        <w:rPr>
          <w:b/>
        </w:rPr>
        <w:t>:</w:t>
      </w:r>
    </w:p>
    <w:p w:rsidR="00E37E7B" w:rsidRPr="004211C8" w:rsidRDefault="00E37E7B" w:rsidP="00E37E7B">
      <w:pPr>
        <w:pStyle w:val="aff4"/>
        <w:numPr>
          <w:ilvl w:val="1"/>
          <w:numId w:val="22"/>
        </w:numPr>
        <w:suppressAutoHyphens/>
        <w:spacing w:before="240" w:after="0"/>
        <w:ind w:left="0" w:firstLine="709"/>
        <w:jc w:val="both"/>
      </w:pPr>
      <w:bookmarkStart w:id="8" w:name="_Ref480380245"/>
      <w:r w:rsidRPr="004211C8">
        <w:t>Требования по обеспечению информационной безопасности</w:t>
      </w:r>
    </w:p>
    <w:p w:rsidR="00E37E7B" w:rsidRPr="004211C8" w:rsidRDefault="00E37E7B" w:rsidP="007F4EC4">
      <w:pPr>
        <w:pStyle w:val="af2"/>
        <w:ind w:left="0" w:firstLine="709"/>
        <w:jc w:val="both"/>
        <w:rPr>
          <w:sz w:val="24"/>
          <w:szCs w:val="24"/>
        </w:rPr>
      </w:pPr>
      <w:r w:rsidRPr="004211C8">
        <w:rPr>
          <w:sz w:val="24"/>
          <w:szCs w:val="24"/>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w:t>
      </w:r>
      <w:r>
        <w:rPr>
          <w:sz w:val="24"/>
          <w:szCs w:val="24"/>
        </w:rPr>
        <w:br/>
      </w:r>
      <w:r w:rsidRPr="004211C8">
        <w:rPr>
          <w:sz w:val="24"/>
          <w:szCs w:val="24"/>
        </w:rPr>
        <w:t>и решаемых задач должны быть направлены на:</w:t>
      </w:r>
    </w:p>
    <w:p w:rsidR="00E37E7B" w:rsidRPr="00D16493" w:rsidRDefault="00E37E7B" w:rsidP="00C9236D">
      <w:pPr>
        <w:pStyle w:val="aff4"/>
        <w:numPr>
          <w:ilvl w:val="2"/>
          <w:numId w:val="83"/>
        </w:numPr>
        <w:suppressAutoHyphens/>
        <w:spacing w:after="0"/>
        <w:ind w:left="0" w:firstLine="709"/>
        <w:jc w:val="both"/>
        <w:rPr>
          <w:bCs/>
          <w:iCs/>
        </w:rPr>
      </w:pPr>
      <w:r w:rsidRPr="00D16493">
        <w:rPr>
          <w:bCs/>
          <w:iCs/>
        </w:rPr>
        <w:lastRenderedPageBreak/>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E37E7B" w:rsidRPr="00D16493" w:rsidRDefault="00E37E7B" w:rsidP="00C9236D">
      <w:pPr>
        <w:pStyle w:val="aff4"/>
        <w:numPr>
          <w:ilvl w:val="2"/>
          <w:numId w:val="83"/>
        </w:numPr>
        <w:suppressAutoHyphens/>
        <w:spacing w:after="0"/>
        <w:ind w:left="0" w:firstLine="709"/>
        <w:jc w:val="both"/>
        <w:rPr>
          <w:bCs/>
          <w:iCs/>
        </w:rPr>
      </w:pPr>
      <w:r w:rsidRPr="00D16493">
        <w:rPr>
          <w:bCs/>
          <w:iCs/>
        </w:rPr>
        <w:t>исключение воздействия на технические средства обработки информации,</w:t>
      </w:r>
      <w:r>
        <w:rPr>
          <w:bCs/>
          <w:iCs/>
        </w:rPr>
        <w:br/>
      </w:r>
      <w:r w:rsidRPr="00D16493">
        <w:rPr>
          <w:bCs/>
          <w:iCs/>
        </w:rPr>
        <w:t>в результате которого может быть нарушено и (или) прек</w:t>
      </w:r>
      <w:r>
        <w:rPr>
          <w:bCs/>
          <w:iCs/>
        </w:rPr>
        <w:t>ращено функционирование системы</w:t>
      </w:r>
      <w:r>
        <w:rPr>
          <w:bCs/>
          <w:iCs/>
        </w:rPr>
        <w:br/>
      </w:r>
      <w:r w:rsidRPr="00D16493">
        <w:rPr>
          <w:bCs/>
          <w:iCs/>
        </w:rPr>
        <w:t>и обеспечивающих (управляемых, контролируемых) им процессов;</w:t>
      </w:r>
    </w:p>
    <w:p w:rsidR="00E37E7B" w:rsidRPr="00D16493" w:rsidRDefault="00E37E7B" w:rsidP="00C9236D">
      <w:pPr>
        <w:pStyle w:val="aff4"/>
        <w:numPr>
          <w:ilvl w:val="2"/>
          <w:numId w:val="83"/>
        </w:numPr>
        <w:suppressAutoHyphens/>
        <w:spacing w:after="0"/>
        <w:ind w:left="0" w:firstLine="709"/>
        <w:jc w:val="both"/>
        <w:rPr>
          <w:bCs/>
          <w:iCs/>
        </w:rPr>
      </w:pPr>
      <w:r w:rsidRPr="00D16493">
        <w:rPr>
          <w:bCs/>
          <w:iCs/>
        </w:rPr>
        <w:t>восстановление функционирования системы, в том числе за счет создания</w:t>
      </w:r>
      <w:r>
        <w:rPr>
          <w:bCs/>
          <w:iCs/>
        </w:rPr>
        <w:br/>
      </w:r>
      <w:r w:rsidRPr="00D16493">
        <w:rPr>
          <w:bCs/>
          <w:iCs/>
        </w:rPr>
        <w:t>и хранения резервных копий необходимой для этого информации.</w:t>
      </w:r>
    </w:p>
    <w:p w:rsidR="00E37E7B" w:rsidRPr="004211C8" w:rsidRDefault="00E37E7B" w:rsidP="007F4EC4">
      <w:pPr>
        <w:pStyle w:val="af2"/>
        <w:ind w:left="0" w:firstLine="709"/>
        <w:jc w:val="both"/>
        <w:rPr>
          <w:sz w:val="24"/>
          <w:szCs w:val="24"/>
        </w:rPr>
      </w:pPr>
      <w:r w:rsidRPr="004211C8">
        <w:rPr>
          <w:sz w:val="24"/>
          <w:szCs w:val="24"/>
        </w:rPr>
        <w:t>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w:t>
      </w:r>
      <w:r>
        <w:rPr>
          <w:sz w:val="24"/>
          <w:szCs w:val="24"/>
        </w:rPr>
        <w:t> </w:t>
      </w:r>
      <w:r w:rsidRPr="004211C8">
        <w:rPr>
          <w:sz w:val="24"/>
          <w:szCs w:val="24"/>
        </w:rPr>
        <w:t>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E37E7B" w:rsidRPr="004211C8" w:rsidRDefault="00E37E7B" w:rsidP="007F4EC4">
      <w:pPr>
        <w:pStyle w:val="af2"/>
        <w:ind w:left="0" w:firstLine="709"/>
        <w:jc w:val="both"/>
        <w:rPr>
          <w:sz w:val="24"/>
          <w:szCs w:val="24"/>
        </w:rPr>
      </w:pPr>
      <w:r w:rsidRPr="004211C8">
        <w:rPr>
          <w:sz w:val="24"/>
          <w:szCs w:val="24"/>
        </w:rPr>
        <w:t>Для обеспечения защиты информации, содержащейся в Системе, должны быть проведены следующие мероприятия:</w:t>
      </w:r>
    </w:p>
    <w:p w:rsidR="00E37E7B" w:rsidRPr="00D16493" w:rsidRDefault="00E37E7B" w:rsidP="00C9236D">
      <w:pPr>
        <w:pStyle w:val="aff4"/>
        <w:numPr>
          <w:ilvl w:val="2"/>
          <w:numId w:val="83"/>
        </w:numPr>
        <w:suppressAutoHyphens/>
        <w:spacing w:after="0"/>
        <w:ind w:left="0" w:firstLine="709"/>
        <w:jc w:val="both"/>
        <w:rPr>
          <w:bCs/>
          <w:iCs/>
        </w:rPr>
      </w:pPr>
      <w:r w:rsidRPr="00D16493">
        <w:rPr>
          <w:bCs/>
          <w:iCs/>
        </w:rPr>
        <w:t>категорирование информационной системы в соответствии с требованиями Федерального закона от 26.07.2017 №</w:t>
      </w:r>
      <w:r>
        <w:rPr>
          <w:bCs/>
          <w:iCs/>
          <w:lang w:val="en-US"/>
        </w:rPr>
        <w:t> </w:t>
      </w:r>
      <w:r w:rsidRPr="00D16493">
        <w:rPr>
          <w:bCs/>
          <w:iCs/>
        </w:rPr>
        <w:t>187-ФЗ «О безопасности критической информационной инфраструктуры Российской Федерации» и Постановления Правительства РФ от 08.02.2018 №</w:t>
      </w:r>
      <w:r>
        <w:rPr>
          <w:bCs/>
          <w:iCs/>
          <w:lang w:val="en-US"/>
        </w:rPr>
        <w:t> </w:t>
      </w:r>
      <w:r w:rsidRPr="00D16493">
        <w:rPr>
          <w:bCs/>
          <w:iCs/>
        </w:rPr>
        <w:t>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E37E7B" w:rsidRPr="00D16493" w:rsidRDefault="00E37E7B" w:rsidP="00C9236D">
      <w:pPr>
        <w:pStyle w:val="aff4"/>
        <w:numPr>
          <w:ilvl w:val="2"/>
          <w:numId w:val="83"/>
        </w:numPr>
        <w:suppressAutoHyphens/>
        <w:spacing w:after="0"/>
        <w:ind w:left="0" w:firstLine="709"/>
        <w:jc w:val="both"/>
        <w:rPr>
          <w:bCs/>
          <w:iCs/>
        </w:rPr>
      </w:pPr>
      <w:r w:rsidRPr="00D16493">
        <w:rPr>
          <w:bCs/>
          <w:iCs/>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E37E7B" w:rsidRPr="00D16493" w:rsidRDefault="00E37E7B" w:rsidP="00C9236D">
      <w:pPr>
        <w:pStyle w:val="aff4"/>
        <w:numPr>
          <w:ilvl w:val="2"/>
          <w:numId w:val="83"/>
        </w:numPr>
        <w:suppressAutoHyphens/>
        <w:spacing w:after="0"/>
        <w:ind w:left="0" w:firstLine="709"/>
        <w:jc w:val="both"/>
        <w:rPr>
          <w:bCs/>
          <w:iCs/>
        </w:rPr>
      </w:pPr>
      <w:r w:rsidRPr="00D16493">
        <w:rPr>
          <w:bCs/>
          <w:iCs/>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w:t>
      </w:r>
      <w:r>
        <w:rPr>
          <w:bCs/>
          <w:iCs/>
          <w:lang w:val="en-US"/>
        </w:rPr>
        <w:t> </w:t>
      </w:r>
      <w:r w:rsidRPr="00D16493">
        <w:rPr>
          <w:bCs/>
          <w:iCs/>
        </w:rPr>
        <w:t>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E37E7B" w:rsidRPr="004211C8" w:rsidRDefault="00E37E7B" w:rsidP="00E37E7B">
      <w:pPr>
        <w:pStyle w:val="aff4"/>
        <w:numPr>
          <w:ilvl w:val="1"/>
          <w:numId w:val="22"/>
        </w:numPr>
        <w:suppressAutoHyphens/>
        <w:spacing w:before="240" w:after="0"/>
        <w:ind w:left="0" w:firstLine="709"/>
        <w:jc w:val="both"/>
      </w:pPr>
      <w:r w:rsidRPr="004211C8">
        <w:t>Требования к частному техническому заданию на подсистему информационной безопасности</w:t>
      </w:r>
      <w:r>
        <w:t>:</w:t>
      </w:r>
    </w:p>
    <w:p w:rsidR="00E37E7B" w:rsidRPr="004211C8" w:rsidRDefault="00E37E7B" w:rsidP="007F4EC4">
      <w:pPr>
        <w:pStyle w:val="af2"/>
        <w:ind w:left="0" w:firstLine="709"/>
        <w:jc w:val="both"/>
        <w:rPr>
          <w:sz w:val="24"/>
          <w:szCs w:val="24"/>
        </w:rPr>
      </w:pPr>
      <w:r w:rsidRPr="004211C8">
        <w:rPr>
          <w:sz w:val="24"/>
          <w:szCs w:val="24"/>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E37E7B" w:rsidRPr="004211C8" w:rsidRDefault="00E37E7B" w:rsidP="007F4EC4">
      <w:pPr>
        <w:pStyle w:val="af2"/>
        <w:ind w:left="0" w:firstLine="709"/>
        <w:jc w:val="both"/>
        <w:rPr>
          <w:sz w:val="24"/>
          <w:szCs w:val="24"/>
        </w:rPr>
      </w:pPr>
      <w:r w:rsidRPr="004211C8">
        <w:rPr>
          <w:sz w:val="24"/>
          <w:szCs w:val="24"/>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E37E7B" w:rsidRPr="004211C8" w:rsidRDefault="00E37E7B" w:rsidP="007F4EC4">
      <w:pPr>
        <w:pStyle w:val="af2"/>
        <w:ind w:left="0" w:firstLine="709"/>
        <w:jc w:val="both"/>
        <w:rPr>
          <w:sz w:val="24"/>
          <w:szCs w:val="24"/>
        </w:rPr>
      </w:pPr>
      <w:r w:rsidRPr="004211C8">
        <w:rPr>
          <w:sz w:val="24"/>
          <w:szCs w:val="24"/>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идентификация и аутентификация (ИАФ);</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управление доступом (УПД);</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ограничение программной среды (ОПС);</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lastRenderedPageBreak/>
        <w:t>защита машинных носителей информации (ЗНИ);</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аудит безопасности (АУД);</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антивирусная защита (АВЗ);</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предотвращение вторжений (компьютерных атак) (СОВ);</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обеспечение целостности (ОЦЛ);</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обеспечение доступности (ОДТ);</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защита технических средств и систем (ЗТС);</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защита информационной (автоматизированной) системы и ее компонентов (ЗИС);</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планирование мероприятий по обеспечению безопасности (ПЛН);</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управление конфигурацией (УКФ);</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управление обновлениями программного обеспечения (ОПО);</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реагирование на инциденты информационной безопасности (ИНЦ);</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обеспечение действий в нештатных ситуациях (ДНС);</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информирование и обучение персонала (ИПО).</w:t>
      </w:r>
    </w:p>
    <w:p w:rsidR="00E37E7B" w:rsidRPr="004211C8" w:rsidRDefault="00E37E7B" w:rsidP="007F4EC4">
      <w:pPr>
        <w:pStyle w:val="af2"/>
        <w:ind w:left="0" w:firstLine="709"/>
        <w:jc w:val="both"/>
        <w:rPr>
          <w:sz w:val="24"/>
          <w:szCs w:val="24"/>
        </w:rPr>
      </w:pPr>
      <w:r w:rsidRPr="004211C8">
        <w:rPr>
          <w:sz w:val="24"/>
          <w:szCs w:val="24"/>
        </w:rPr>
        <w:t>В ЧТЗ на подсистему защиты информации должна быть отражена необходимость разработки пакета документов:</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Пояснительная записка на подсистему информационной безопасности;</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Спецификация технических решений подсистемы информационной безопасности;</w:t>
      </w:r>
    </w:p>
    <w:p w:rsidR="00E37E7B" w:rsidRPr="0046117A" w:rsidRDefault="00E37E7B" w:rsidP="00C9236D">
      <w:pPr>
        <w:pStyle w:val="aff4"/>
        <w:numPr>
          <w:ilvl w:val="2"/>
          <w:numId w:val="83"/>
        </w:numPr>
        <w:suppressAutoHyphens/>
        <w:spacing w:after="0"/>
        <w:ind w:left="0" w:firstLine="709"/>
        <w:jc w:val="both"/>
        <w:rPr>
          <w:bCs/>
          <w:iCs/>
        </w:rPr>
      </w:pPr>
      <w:r w:rsidRPr="0046117A">
        <w:rPr>
          <w:bCs/>
          <w:iCs/>
        </w:rPr>
        <w:t>Техническое задание на реализацию подсистемы информационной безопасности.</w:t>
      </w:r>
    </w:p>
    <w:bookmarkEnd w:id="8"/>
    <w:p w:rsidR="00E37E7B" w:rsidRPr="004211C8" w:rsidRDefault="00E37E7B" w:rsidP="00E37E7B">
      <w:pPr>
        <w:pStyle w:val="aff4"/>
        <w:numPr>
          <w:ilvl w:val="0"/>
          <w:numId w:val="22"/>
        </w:numPr>
        <w:tabs>
          <w:tab w:val="clear" w:pos="1730"/>
        </w:tabs>
        <w:suppressAutoHyphens/>
        <w:spacing w:before="240" w:after="0"/>
        <w:ind w:left="0" w:firstLine="709"/>
        <w:jc w:val="both"/>
        <w:rPr>
          <w:b/>
        </w:rPr>
      </w:pPr>
      <w:r w:rsidRPr="004211C8">
        <w:rPr>
          <w:b/>
        </w:rPr>
        <w:t>Требования к проведению СМР и ПНР</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Последовательность проведения работ:</w:t>
      </w:r>
    </w:p>
    <w:p w:rsidR="00E37E7B" w:rsidRPr="0046117A" w:rsidRDefault="00E37E7B" w:rsidP="00E37E7B">
      <w:pPr>
        <w:pStyle w:val="aff4"/>
        <w:numPr>
          <w:ilvl w:val="2"/>
          <w:numId w:val="22"/>
        </w:numPr>
        <w:suppressAutoHyphens/>
        <w:spacing w:after="0"/>
        <w:ind w:left="0" w:firstLine="709"/>
        <w:jc w:val="both"/>
      </w:pPr>
      <w:r w:rsidRPr="0046117A">
        <w:t>Подготовительные работы и поставка оборудования;</w:t>
      </w:r>
    </w:p>
    <w:p w:rsidR="00E37E7B" w:rsidRPr="0046117A" w:rsidRDefault="00E37E7B" w:rsidP="00E37E7B">
      <w:pPr>
        <w:pStyle w:val="aff4"/>
        <w:numPr>
          <w:ilvl w:val="2"/>
          <w:numId w:val="22"/>
        </w:numPr>
        <w:suppressAutoHyphens/>
        <w:spacing w:after="0"/>
        <w:ind w:left="0" w:firstLine="709"/>
        <w:jc w:val="both"/>
      </w:pPr>
      <w:r w:rsidRPr="0046117A">
        <w:t>Работы по выносу в натуру и геодезическая разбивка сооружений;</w:t>
      </w:r>
    </w:p>
    <w:p w:rsidR="00E37E7B" w:rsidRPr="0046117A" w:rsidRDefault="00E37E7B" w:rsidP="00E37E7B">
      <w:pPr>
        <w:pStyle w:val="aff4"/>
        <w:numPr>
          <w:ilvl w:val="2"/>
          <w:numId w:val="22"/>
        </w:numPr>
        <w:suppressAutoHyphens/>
        <w:spacing w:after="0"/>
        <w:ind w:left="0" w:firstLine="709"/>
        <w:jc w:val="both"/>
      </w:pPr>
      <w:r w:rsidRPr="0046117A">
        <w:t>Проведение СМР (при необходимости, в соответствии с проектом, на данном этапе произвести комплекс работ по восстановление прилегающей территории</w:t>
      </w:r>
      <w:r>
        <w:br/>
      </w:r>
      <w:r w:rsidRPr="0046117A">
        <w:t>до первоначального состояния).</w:t>
      </w:r>
    </w:p>
    <w:p w:rsidR="00E37E7B" w:rsidRPr="0046117A" w:rsidRDefault="00E37E7B" w:rsidP="00E37E7B">
      <w:pPr>
        <w:pStyle w:val="aff4"/>
        <w:numPr>
          <w:ilvl w:val="2"/>
          <w:numId w:val="22"/>
        </w:numPr>
        <w:suppressAutoHyphens/>
        <w:spacing w:after="0"/>
        <w:ind w:left="0" w:firstLine="709"/>
        <w:jc w:val="both"/>
      </w:pPr>
      <w:r w:rsidRPr="0046117A">
        <w:t>Проведение ПНР, в том числе актуализация (при необходимости, в соответствии</w:t>
      </w:r>
      <w:r>
        <w:br/>
      </w:r>
      <w:r w:rsidRPr="0046117A">
        <w:t>с проектом) однолинейных схем 6-10 кВ РЭС и прописывание элементов в АСТУ ОТУ (визуально и привязка ТС, ТИ и ТУ).</w:t>
      </w:r>
    </w:p>
    <w:p w:rsidR="00E37E7B" w:rsidRPr="004211C8" w:rsidRDefault="00E37E7B" w:rsidP="00E37E7B">
      <w:pPr>
        <w:pStyle w:val="aff4"/>
        <w:numPr>
          <w:ilvl w:val="1"/>
          <w:numId w:val="22"/>
        </w:numPr>
        <w:suppressAutoHyphens/>
        <w:spacing w:after="0"/>
        <w:ind w:left="0" w:firstLine="709"/>
        <w:jc w:val="both"/>
        <w:rPr>
          <w:bCs/>
          <w:iCs/>
        </w:rPr>
      </w:pPr>
      <w:r w:rsidRPr="004211C8">
        <w:rPr>
          <w:bCs/>
          <w:iCs/>
        </w:rPr>
        <w:t>Основные требования при производстве работ:</w:t>
      </w:r>
    </w:p>
    <w:p w:rsidR="00E37E7B" w:rsidRPr="0046117A" w:rsidRDefault="00E37E7B" w:rsidP="00E37E7B">
      <w:pPr>
        <w:pStyle w:val="aff4"/>
        <w:numPr>
          <w:ilvl w:val="2"/>
          <w:numId w:val="22"/>
        </w:numPr>
        <w:suppressAutoHyphens/>
        <w:spacing w:after="0"/>
        <w:ind w:left="0" w:firstLine="709"/>
        <w:jc w:val="both"/>
      </w:pPr>
      <w:r w:rsidRPr="0046117A">
        <w:t>Выполнение при необходимости (в соответствии с проектом) землеустроительных работ.</w:t>
      </w:r>
    </w:p>
    <w:p w:rsidR="00E37E7B" w:rsidRPr="0046117A" w:rsidRDefault="00E37E7B" w:rsidP="00E37E7B">
      <w:pPr>
        <w:pStyle w:val="aff4"/>
        <w:numPr>
          <w:ilvl w:val="2"/>
          <w:numId w:val="22"/>
        </w:numPr>
        <w:suppressAutoHyphens/>
        <w:spacing w:after="0"/>
        <w:ind w:left="0" w:firstLine="709"/>
        <w:jc w:val="both"/>
      </w:pPr>
      <w:r w:rsidRPr="0046117A">
        <w:t>Страхование рисков, в том числе причинения ущерба третьей стороне.</w:t>
      </w:r>
    </w:p>
    <w:p w:rsidR="00E37E7B" w:rsidRPr="0046117A" w:rsidRDefault="00E37E7B" w:rsidP="00E37E7B">
      <w:pPr>
        <w:pStyle w:val="aff4"/>
        <w:numPr>
          <w:ilvl w:val="2"/>
          <w:numId w:val="22"/>
        </w:numPr>
        <w:suppressAutoHyphens/>
        <w:spacing w:after="0"/>
        <w:ind w:left="0" w:firstLine="709"/>
        <w:jc w:val="both"/>
      </w:pPr>
      <w:r w:rsidRPr="0046117A">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E37E7B" w:rsidRPr="0046117A" w:rsidRDefault="00E37E7B" w:rsidP="00E37E7B">
      <w:pPr>
        <w:pStyle w:val="aff4"/>
        <w:numPr>
          <w:ilvl w:val="2"/>
          <w:numId w:val="22"/>
        </w:numPr>
        <w:suppressAutoHyphens/>
        <w:spacing w:after="0"/>
        <w:ind w:left="0" w:firstLine="709"/>
        <w:jc w:val="both"/>
      </w:pPr>
      <w:r w:rsidRPr="0046117A">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E37E7B" w:rsidRPr="0046117A" w:rsidRDefault="00E37E7B" w:rsidP="00E37E7B">
      <w:pPr>
        <w:pStyle w:val="aff4"/>
        <w:numPr>
          <w:ilvl w:val="2"/>
          <w:numId w:val="22"/>
        </w:numPr>
        <w:suppressAutoHyphens/>
        <w:spacing w:after="0"/>
        <w:ind w:left="0" w:firstLine="709"/>
        <w:jc w:val="both"/>
      </w:pPr>
      <w:r w:rsidRPr="0046117A">
        <w:t>Закупка и поставка оборудования и материалов, предусмотренных РД</w:t>
      </w:r>
      <w:r>
        <w:br/>
      </w:r>
      <w:r w:rsidRPr="0046117A">
        <w:t>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E37E7B" w:rsidRPr="0046117A" w:rsidRDefault="00E37E7B" w:rsidP="00E37E7B">
      <w:pPr>
        <w:pStyle w:val="aff4"/>
        <w:numPr>
          <w:ilvl w:val="2"/>
          <w:numId w:val="22"/>
        </w:numPr>
        <w:suppressAutoHyphens/>
        <w:spacing w:after="0"/>
        <w:ind w:left="0" w:firstLine="709"/>
        <w:jc w:val="both"/>
      </w:pPr>
      <w:r w:rsidRPr="0046117A">
        <w:t>Оформление при необходимости (при соответствующем обосновании) разрешений на производство земляных работ.</w:t>
      </w:r>
    </w:p>
    <w:p w:rsidR="00E37E7B" w:rsidRPr="0046117A" w:rsidRDefault="00E37E7B" w:rsidP="00E37E7B">
      <w:pPr>
        <w:pStyle w:val="aff4"/>
        <w:numPr>
          <w:ilvl w:val="2"/>
          <w:numId w:val="22"/>
        </w:numPr>
        <w:suppressAutoHyphens/>
        <w:spacing w:after="0"/>
        <w:ind w:left="0" w:firstLine="709"/>
        <w:jc w:val="both"/>
      </w:pPr>
      <w:r w:rsidRPr="0046117A">
        <w:t>Выполнение всех необходимых согласований, возникающих в процессе строительства.</w:t>
      </w:r>
    </w:p>
    <w:p w:rsidR="00E37E7B" w:rsidRPr="0046117A" w:rsidRDefault="00E37E7B" w:rsidP="00E37E7B">
      <w:pPr>
        <w:pStyle w:val="aff4"/>
        <w:numPr>
          <w:ilvl w:val="2"/>
          <w:numId w:val="22"/>
        </w:numPr>
        <w:suppressAutoHyphens/>
        <w:spacing w:after="0"/>
        <w:ind w:left="0" w:firstLine="709"/>
        <w:jc w:val="both"/>
      </w:pPr>
      <w:r w:rsidRPr="0046117A">
        <w:t>Выполнение всех Технических условий, выданных заинтересованными организациями.</w:t>
      </w:r>
    </w:p>
    <w:p w:rsidR="00E37E7B" w:rsidRPr="0046117A" w:rsidRDefault="00E37E7B" w:rsidP="00E37E7B">
      <w:pPr>
        <w:pStyle w:val="aff4"/>
        <w:numPr>
          <w:ilvl w:val="2"/>
          <w:numId w:val="22"/>
        </w:numPr>
        <w:suppressAutoHyphens/>
        <w:spacing w:after="0"/>
        <w:ind w:left="0" w:firstLine="709"/>
        <w:jc w:val="both"/>
      </w:pPr>
      <w:r w:rsidRPr="0046117A">
        <w:lastRenderedPageBreak/>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E37E7B" w:rsidRPr="0046117A" w:rsidRDefault="00E37E7B" w:rsidP="00E37E7B">
      <w:pPr>
        <w:pStyle w:val="aff4"/>
        <w:numPr>
          <w:ilvl w:val="2"/>
          <w:numId w:val="22"/>
        </w:numPr>
        <w:suppressAutoHyphens/>
        <w:spacing w:after="0"/>
        <w:ind w:left="0" w:firstLine="709"/>
        <w:jc w:val="both"/>
      </w:pPr>
      <w:r w:rsidRPr="0046117A">
        <w:t>Представление необходимых документов для оформления ввода объекта</w:t>
      </w:r>
      <w:r>
        <w:br/>
      </w:r>
      <w:r w:rsidRPr="0046117A">
        <w:t>в эксплуатацию Заказчиком по завершении работ.</w:t>
      </w:r>
    </w:p>
    <w:p w:rsidR="00E37E7B" w:rsidRPr="004211C8" w:rsidRDefault="00E37E7B" w:rsidP="00E37E7B">
      <w:pPr>
        <w:pStyle w:val="aff4"/>
        <w:numPr>
          <w:ilvl w:val="0"/>
          <w:numId w:val="22"/>
        </w:numPr>
        <w:tabs>
          <w:tab w:val="clear" w:pos="1730"/>
        </w:tabs>
        <w:suppressAutoHyphens/>
        <w:spacing w:before="240" w:after="0"/>
        <w:ind w:left="0" w:firstLine="709"/>
        <w:jc w:val="both"/>
      </w:pPr>
      <w:r w:rsidRPr="004211C8">
        <w:rPr>
          <w:b/>
        </w:rPr>
        <w:t>Требования к подрядной организации</w:t>
      </w:r>
    </w:p>
    <w:p w:rsidR="00E37E7B" w:rsidRPr="004211C8" w:rsidRDefault="00E37E7B" w:rsidP="007F4EC4">
      <w:pPr>
        <w:pStyle w:val="aff4"/>
        <w:tabs>
          <w:tab w:val="left" w:pos="993"/>
        </w:tabs>
        <w:ind w:left="709"/>
        <w:jc w:val="both"/>
      </w:pPr>
      <w:r w:rsidRPr="004211C8">
        <w:t>Подрядная организация:</w:t>
      </w:r>
    </w:p>
    <w:p w:rsidR="00E37E7B" w:rsidRPr="00AD47B6" w:rsidRDefault="00E37E7B" w:rsidP="00C9236D">
      <w:pPr>
        <w:pStyle w:val="aff4"/>
        <w:numPr>
          <w:ilvl w:val="2"/>
          <w:numId w:val="83"/>
        </w:numPr>
        <w:suppressAutoHyphens/>
        <w:spacing w:after="0"/>
        <w:ind w:left="0" w:firstLine="709"/>
        <w:jc w:val="both"/>
        <w:rPr>
          <w:bCs/>
          <w:iCs/>
        </w:rPr>
      </w:pPr>
      <w:r w:rsidRPr="00AD47B6">
        <w:rPr>
          <w:bCs/>
          <w:iCs/>
        </w:rPr>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w:t>
      </w:r>
      <w:r>
        <w:rPr>
          <w:bCs/>
          <w:iCs/>
        </w:rPr>
        <w:br/>
      </w:r>
      <w:r w:rsidRPr="00AD47B6">
        <w:rPr>
          <w:bCs/>
          <w:iCs/>
        </w:rPr>
        <w:t>не менее 3 лет;</w:t>
      </w:r>
    </w:p>
    <w:p w:rsidR="00E37E7B" w:rsidRPr="00AD47B6" w:rsidRDefault="00E37E7B" w:rsidP="00C9236D">
      <w:pPr>
        <w:pStyle w:val="aff4"/>
        <w:numPr>
          <w:ilvl w:val="2"/>
          <w:numId w:val="83"/>
        </w:numPr>
        <w:suppressAutoHyphens/>
        <w:spacing w:after="0"/>
        <w:ind w:left="0" w:firstLine="709"/>
        <w:jc w:val="both"/>
        <w:rPr>
          <w:bCs/>
          <w:iCs/>
        </w:rPr>
      </w:pPr>
      <w:r w:rsidRPr="00AD47B6">
        <w:rPr>
          <w:bCs/>
          <w:iCs/>
        </w:rPr>
        <w:t>должна быть членом саморегулируемой организации в области проектирования</w:t>
      </w:r>
      <w:r>
        <w:rPr>
          <w:bCs/>
          <w:iCs/>
        </w:rPr>
        <w:br/>
      </w:r>
      <w:r w:rsidRPr="00AD47B6">
        <w:rPr>
          <w:bCs/>
          <w:iCs/>
        </w:rPr>
        <w:t>и строительства, соответствующей виду выполняемых работ согласно ТЗ;</w:t>
      </w:r>
    </w:p>
    <w:p w:rsidR="00E37E7B" w:rsidRPr="00AD47B6" w:rsidRDefault="00E37E7B" w:rsidP="00C9236D">
      <w:pPr>
        <w:pStyle w:val="aff4"/>
        <w:numPr>
          <w:ilvl w:val="2"/>
          <w:numId w:val="83"/>
        </w:numPr>
        <w:suppressAutoHyphens/>
        <w:spacing w:after="0"/>
        <w:ind w:left="0" w:firstLine="709"/>
        <w:jc w:val="both"/>
        <w:rPr>
          <w:bCs/>
          <w:iCs/>
        </w:rPr>
      </w:pPr>
      <w:r w:rsidRPr="00AD47B6">
        <w:rPr>
          <w:bCs/>
          <w:iCs/>
        </w:rPr>
        <w:t>имеет право привлекать специализированные Субподрядные организации,</w:t>
      </w:r>
      <w:r>
        <w:rPr>
          <w:bCs/>
          <w:iCs/>
        </w:rPr>
        <w:br/>
      </w:r>
      <w:r w:rsidRPr="00AD47B6">
        <w:rPr>
          <w:bCs/>
          <w:iCs/>
        </w:rPr>
        <w:t>по согласованию с Заказчиком.</w:t>
      </w:r>
    </w:p>
    <w:p w:rsidR="00E37E7B" w:rsidRPr="004211C8" w:rsidRDefault="00E37E7B" w:rsidP="00E37E7B">
      <w:pPr>
        <w:pStyle w:val="aff4"/>
        <w:numPr>
          <w:ilvl w:val="0"/>
          <w:numId w:val="22"/>
        </w:numPr>
        <w:tabs>
          <w:tab w:val="clear" w:pos="1730"/>
        </w:tabs>
        <w:suppressAutoHyphens/>
        <w:spacing w:before="240" w:after="0"/>
        <w:ind w:left="0" w:firstLine="709"/>
        <w:jc w:val="both"/>
        <w:rPr>
          <w:b/>
        </w:rPr>
      </w:pPr>
      <w:r w:rsidRPr="004211C8">
        <w:rPr>
          <w:b/>
        </w:rPr>
        <w:t>Гарантийные обязательства</w:t>
      </w:r>
    </w:p>
    <w:p w:rsidR="00E37E7B" w:rsidRPr="00AD47B6" w:rsidRDefault="00E37E7B" w:rsidP="00E37E7B">
      <w:pPr>
        <w:pStyle w:val="aff4"/>
        <w:numPr>
          <w:ilvl w:val="2"/>
          <w:numId w:val="22"/>
        </w:numPr>
        <w:suppressAutoHyphens/>
        <w:spacing w:after="0"/>
        <w:ind w:left="0" w:firstLine="709"/>
        <w:jc w:val="both"/>
      </w:pPr>
      <w:r w:rsidRPr="00AD47B6">
        <w:t>Гарантия на оборудование и материалы должна распространяться не менее чем</w:t>
      </w:r>
      <w:r>
        <w:br/>
      </w:r>
      <w:r w:rsidRPr="00AD47B6">
        <w:t>на 60 месяцев, на СМР и ПНР – 36 месяцев. Время начала исчисления гарантийного срока – с момента ввода в эксплуатацию.</w:t>
      </w:r>
    </w:p>
    <w:p w:rsidR="00E37E7B" w:rsidRPr="00AD47B6" w:rsidRDefault="00E37E7B" w:rsidP="00E37E7B">
      <w:pPr>
        <w:pStyle w:val="aff4"/>
        <w:numPr>
          <w:ilvl w:val="2"/>
          <w:numId w:val="22"/>
        </w:numPr>
        <w:suppressAutoHyphens/>
        <w:spacing w:after="0"/>
        <w:ind w:left="0" w:firstLine="709"/>
        <w:jc w:val="both"/>
      </w:pPr>
      <w:r w:rsidRPr="00AD47B6">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37E7B" w:rsidRPr="004211C8" w:rsidRDefault="00E37E7B" w:rsidP="00E37E7B">
      <w:pPr>
        <w:pStyle w:val="aff4"/>
        <w:numPr>
          <w:ilvl w:val="0"/>
          <w:numId w:val="22"/>
        </w:numPr>
        <w:tabs>
          <w:tab w:val="clear" w:pos="1730"/>
        </w:tabs>
        <w:suppressAutoHyphens/>
        <w:spacing w:before="240" w:after="0"/>
        <w:ind w:left="0" w:firstLine="709"/>
        <w:jc w:val="both"/>
      </w:pPr>
      <w:r w:rsidRPr="004211C8">
        <w:rPr>
          <w:b/>
        </w:rPr>
        <w:t xml:space="preserve">Сроки выполнения работ </w:t>
      </w:r>
    </w:p>
    <w:p w:rsidR="00E37E7B" w:rsidRPr="00752FDA" w:rsidRDefault="00E37E7B" w:rsidP="007F4EC4">
      <w:pPr>
        <w:pStyle w:val="aff4"/>
        <w:tabs>
          <w:tab w:val="left" w:pos="993"/>
          <w:tab w:val="left" w:pos="1134"/>
        </w:tabs>
        <w:ind w:left="0" w:firstLine="709"/>
        <w:jc w:val="both"/>
      </w:pPr>
      <w:r w:rsidRPr="00752FDA">
        <w:t>Сроки выполнения работ: начало – с даты подписания договора, окончание – в течение 180 (сто восемьдесят) календарных дней с даты подписания договора.</w:t>
      </w:r>
    </w:p>
    <w:p w:rsidR="00E37E7B" w:rsidRPr="00752FDA" w:rsidRDefault="00E37E7B" w:rsidP="007F4EC4">
      <w:pPr>
        <w:pStyle w:val="aff4"/>
        <w:tabs>
          <w:tab w:val="left" w:pos="993"/>
          <w:tab w:val="left" w:pos="1134"/>
        </w:tabs>
        <w:ind w:left="0" w:firstLine="709"/>
        <w:jc w:val="both"/>
      </w:pPr>
      <w:r w:rsidRPr="00752FDA">
        <w:t>Проектные и строительно-монтажные, пусконаладочные работы выполняются</w:t>
      </w:r>
      <w:r w:rsidRPr="00752FDA">
        <w:br/>
        <w:t>в соответствии с согласованным с Заказчиком графиком выполнения работ.</w:t>
      </w:r>
    </w:p>
    <w:p w:rsidR="00E37E7B" w:rsidRPr="00752FDA" w:rsidRDefault="00E37E7B" w:rsidP="007F4EC4">
      <w:pPr>
        <w:tabs>
          <w:tab w:val="left" w:pos="993"/>
          <w:tab w:val="left" w:pos="1134"/>
        </w:tabs>
        <w:ind w:firstLine="709"/>
        <w:jc w:val="both"/>
      </w:pPr>
      <w:r w:rsidRPr="00752FDA">
        <w:t>Оплата производится в течение 7 (семи) рабочих дней с момента подписания актов выполненных работ.</w:t>
      </w:r>
    </w:p>
    <w:p w:rsidR="00E37E7B" w:rsidRPr="004211C8" w:rsidRDefault="00E37E7B" w:rsidP="00E37E7B">
      <w:pPr>
        <w:pStyle w:val="aff4"/>
        <w:numPr>
          <w:ilvl w:val="0"/>
          <w:numId w:val="22"/>
        </w:numPr>
        <w:tabs>
          <w:tab w:val="clear" w:pos="1730"/>
        </w:tabs>
        <w:suppressAutoHyphens/>
        <w:spacing w:before="240" w:after="0"/>
        <w:ind w:left="0" w:firstLine="709"/>
        <w:jc w:val="both"/>
        <w:rPr>
          <w:b/>
        </w:rPr>
      </w:pPr>
      <w:r w:rsidRPr="004211C8">
        <w:rPr>
          <w:b/>
        </w:rPr>
        <w:t>Основные нормативно-технические документы, определяющие требования</w:t>
      </w:r>
      <w:r>
        <w:rPr>
          <w:b/>
        </w:rPr>
        <w:br/>
      </w:r>
      <w:r w:rsidRPr="004211C8">
        <w:rPr>
          <w:b/>
        </w:rPr>
        <w:t>к проектированию</w:t>
      </w:r>
      <w:r>
        <w:rPr>
          <w:b/>
        </w:rPr>
        <w:t>:</w:t>
      </w:r>
    </w:p>
    <w:p w:rsidR="00E37E7B" w:rsidRPr="004211C8" w:rsidRDefault="00E37E7B" w:rsidP="00C9236D">
      <w:pPr>
        <w:pStyle w:val="aff4"/>
        <w:numPr>
          <w:ilvl w:val="2"/>
          <w:numId w:val="83"/>
        </w:numPr>
        <w:suppressAutoHyphens/>
        <w:spacing w:after="0"/>
        <w:ind w:left="0" w:firstLine="709"/>
        <w:jc w:val="both"/>
      </w:pPr>
      <w:r w:rsidRPr="004211C8">
        <w:t>Градостроительный кодекс РФ;</w:t>
      </w:r>
    </w:p>
    <w:p w:rsidR="00E37E7B" w:rsidRPr="004211C8" w:rsidRDefault="00E37E7B" w:rsidP="00C9236D">
      <w:pPr>
        <w:pStyle w:val="aff4"/>
        <w:numPr>
          <w:ilvl w:val="2"/>
          <w:numId w:val="83"/>
        </w:numPr>
        <w:suppressAutoHyphens/>
        <w:spacing w:after="0"/>
        <w:ind w:left="0" w:firstLine="709"/>
        <w:jc w:val="both"/>
      </w:pPr>
      <w:r w:rsidRPr="004211C8">
        <w:t>Земельный кодекс РФ;</w:t>
      </w:r>
    </w:p>
    <w:p w:rsidR="00E37E7B" w:rsidRPr="004211C8" w:rsidRDefault="00E37E7B" w:rsidP="00C9236D">
      <w:pPr>
        <w:pStyle w:val="aff4"/>
        <w:numPr>
          <w:ilvl w:val="2"/>
          <w:numId w:val="83"/>
        </w:numPr>
        <w:suppressAutoHyphens/>
        <w:spacing w:after="0"/>
        <w:ind w:left="0" w:firstLine="709"/>
        <w:jc w:val="both"/>
      </w:pPr>
      <w:r w:rsidRPr="004211C8">
        <w:t xml:space="preserve">Лесной кодекс РФ; </w:t>
      </w:r>
    </w:p>
    <w:p w:rsidR="00E37E7B" w:rsidRPr="004211C8" w:rsidRDefault="00E37E7B" w:rsidP="00C9236D">
      <w:pPr>
        <w:pStyle w:val="aff4"/>
        <w:numPr>
          <w:ilvl w:val="2"/>
          <w:numId w:val="83"/>
        </w:numPr>
        <w:suppressAutoHyphens/>
        <w:spacing w:after="0"/>
        <w:ind w:left="0" w:firstLine="709"/>
        <w:jc w:val="both"/>
      </w:pPr>
      <w:r w:rsidRPr="004211C8">
        <w:t>ПУЭ (действующее издание);</w:t>
      </w:r>
    </w:p>
    <w:p w:rsidR="00E37E7B" w:rsidRPr="004211C8" w:rsidRDefault="00E37E7B" w:rsidP="00C9236D">
      <w:pPr>
        <w:pStyle w:val="aff4"/>
        <w:numPr>
          <w:ilvl w:val="2"/>
          <w:numId w:val="83"/>
        </w:numPr>
        <w:suppressAutoHyphens/>
        <w:spacing w:after="0"/>
        <w:ind w:left="0" w:firstLine="709"/>
        <w:jc w:val="both"/>
      </w:pPr>
      <w:r w:rsidRPr="004211C8">
        <w:t>ПТЭ (действующее издание);</w:t>
      </w:r>
    </w:p>
    <w:p w:rsidR="00E37E7B" w:rsidRPr="004211C8" w:rsidRDefault="00E37E7B" w:rsidP="00C9236D">
      <w:pPr>
        <w:pStyle w:val="aff4"/>
        <w:numPr>
          <w:ilvl w:val="2"/>
          <w:numId w:val="83"/>
        </w:numPr>
        <w:suppressAutoHyphens/>
        <w:spacing w:after="0"/>
        <w:ind w:left="0" w:firstLine="709"/>
        <w:jc w:val="both"/>
      </w:pPr>
      <w:r w:rsidRPr="004211C8">
        <w:t>Федеральный закон Российской Федерации от 12.07.2017 №</w:t>
      </w:r>
      <w:r>
        <w:t> </w:t>
      </w:r>
      <w:r w:rsidRPr="004211C8">
        <w:t>187-ФЗ</w:t>
      </w:r>
      <w:r>
        <w:br/>
      </w:r>
      <w:r w:rsidRPr="004211C8">
        <w:t>«О безопасности критической информационной инфраструктуры Российской Федерации»;</w:t>
      </w:r>
    </w:p>
    <w:p w:rsidR="00E37E7B" w:rsidRPr="004211C8" w:rsidRDefault="00E37E7B" w:rsidP="00C9236D">
      <w:pPr>
        <w:pStyle w:val="aff4"/>
        <w:numPr>
          <w:ilvl w:val="2"/>
          <w:numId w:val="83"/>
        </w:numPr>
        <w:suppressAutoHyphens/>
        <w:spacing w:after="0"/>
        <w:ind w:left="0" w:firstLine="709"/>
        <w:jc w:val="both"/>
      </w:pPr>
      <w:r w:rsidRPr="004211C8">
        <w:t>Постановление правительства Российской федерации от 08.02.2018 №</w:t>
      </w:r>
      <w:r>
        <w:t> </w:t>
      </w:r>
      <w:r w:rsidRPr="004211C8">
        <w:t>127</w:t>
      </w:r>
      <w:r>
        <w:br/>
      </w:r>
      <w:r w:rsidRPr="004211C8">
        <w:t>«Об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E37E7B" w:rsidRPr="004211C8" w:rsidRDefault="00E37E7B" w:rsidP="00C9236D">
      <w:pPr>
        <w:pStyle w:val="aff4"/>
        <w:numPr>
          <w:ilvl w:val="2"/>
          <w:numId w:val="83"/>
        </w:numPr>
        <w:suppressAutoHyphens/>
        <w:spacing w:after="0"/>
        <w:ind w:left="0" w:firstLine="709"/>
        <w:jc w:val="both"/>
      </w:pPr>
      <w:r w:rsidRPr="004211C8">
        <w:lastRenderedPageBreak/>
        <w:t>Приказ ФСТЭК России от 25.12.2017 №</w:t>
      </w:r>
      <w:r>
        <w:t> 239 «Об утверждении Требований</w:t>
      </w:r>
      <w:r>
        <w:br/>
      </w:r>
      <w:r w:rsidRPr="004211C8">
        <w:t>по обеспечению безопасности значимых объектов критической информационной инфраструктуры Российской Федерации»;</w:t>
      </w:r>
    </w:p>
    <w:p w:rsidR="00E37E7B" w:rsidRPr="004211C8" w:rsidRDefault="00E37E7B" w:rsidP="00C9236D">
      <w:pPr>
        <w:pStyle w:val="aff4"/>
        <w:numPr>
          <w:ilvl w:val="2"/>
          <w:numId w:val="83"/>
        </w:numPr>
        <w:suppressAutoHyphens/>
        <w:spacing w:after="0"/>
        <w:ind w:left="0" w:firstLine="709"/>
        <w:jc w:val="both"/>
      </w:pPr>
      <w:r w:rsidRPr="004211C8">
        <w:t>ГОСТ Р 51583-2014 «Защита информации. Порядок создания автоматизированных систем в защищенном исполнении. Общие положения»</w:t>
      </w:r>
      <w:r w:rsidRPr="00AD47B6">
        <w:t>;</w:t>
      </w:r>
    </w:p>
    <w:p w:rsidR="00E37E7B" w:rsidRPr="004211C8" w:rsidRDefault="00E37E7B" w:rsidP="00C9236D">
      <w:pPr>
        <w:pStyle w:val="aff4"/>
        <w:numPr>
          <w:ilvl w:val="2"/>
          <w:numId w:val="83"/>
        </w:numPr>
        <w:suppressAutoHyphens/>
        <w:spacing w:after="0"/>
        <w:ind w:left="0" w:firstLine="709"/>
        <w:jc w:val="both"/>
      </w:pPr>
      <w:r w:rsidRPr="004211C8">
        <w:t>Постановление правительства Российской Федерации №</w:t>
      </w:r>
      <w:r>
        <w:t> </w:t>
      </w:r>
      <w:r w:rsidRPr="004211C8">
        <w:t>87 от 16 февраля 2008 г. «О составе разделов проектной документации и требованиях к их содержанию» (в редакции Постановления правительства №</w:t>
      </w:r>
      <w:r>
        <w:t> </w:t>
      </w:r>
      <w:r w:rsidRPr="004211C8">
        <w:t>963 от 27.05.2022);</w:t>
      </w:r>
    </w:p>
    <w:p w:rsidR="00E37E7B" w:rsidRPr="004211C8" w:rsidRDefault="00E37E7B" w:rsidP="00C9236D">
      <w:pPr>
        <w:pStyle w:val="aff4"/>
        <w:numPr>
          <w:ilvl w:val="2"/>
          <w:numId w:val="83"/>
        </w:numPr>
        <w:suppressAutoHyphens/>
        <w:spacing w:after="0"/>
        <w:ind w:left="0" w:firstLine="709"/>
        <w:jc w:val="both"/>
      </w:pPr>
      <w:r w:rsidRPr="004211C8">
        <w:t>Постановление Правительства РФ от 11.08.2003 №</w:t>
      </w:r>
      <w:r>
        <w:t> </w:t>
      </w:r>
      <w:r w:rsidRPr="004211C8">
        <w:t>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E37E7B" w:rsidRPr="004211C8" w:rsidRDefault="00E37E7B" w:rsidP="00C9236D">
      <w:pPr>
        <w:pStyle w:val="aff4"/>
        <w:numPr>
          <w:ilvl w:val="2"/>
          <w:numId w:val="83"/>
        </w:numPr>
        <w:suppressAutoHyphens/>
        <w:spacing w:after="0"/>
        <w:ind w:left="0" w:firstLine="709"/>
        <w:jc w:val="both"/>
      </w:pPr>
      <w:r w:rsidRPr="004211C8">
        <w:t>Постановление Правительства РФ от 24.02.200</w:t>
      </w:r>
      <w:r>
        <w:t>9 № </w:t>
      </w:r>
      <w:r w:rsidRPr="004211C8">
        <w:t>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E37E7B" w:rsidRPr="004211C8" w:rsidRDefault="00E37E7B" w:rsidP="00C9236D">
      <w:pPr>
        <w:pStyle w:val="aff4"/>
        <w:numPr>
          <w:ilvl w:val="2"/>
          <w:numId w:val="83"/>
        </w:numPr>
        <w:suppressAutoHyphens/>
        <w:spacing w:after="0"/>
        <w:ind w:left="0" w:firstLine="709"/>
        <w:jc w:val="both"/>
      </w:pPr>
      <w:r w:rsidRPr="004211C8">
        <w:t xml:space="preserve">Постановление Правительства РФ от 03.12.2014 </w:t>
      </w:r>
      <w:r>
        <w:t>№</w:t>
      </w:r>
      <w:r>
        <w:rPr>
          <w:lang w:val="en-US"/>
        </w:rPr>
        <w:t> </w:t>
      </w:r>
      <w:r w:rsidRPr="004211C8">
        <w:t>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37E7B" w:rsidRPr="004211C8" w:rsidRDefault="00E37E7B" w:rsidP="00C9236D">
      <w:pPr>
        <w:pStyle w:val="aff4"/>
        <w:numPr>
          <w:ilvl w:val="2"/>
          <w:numId w:val="83"/>
        </w:numPr>
        <w:suppressAutoHyphens/>
        <w:spacing w:after="0"/>
        <w:ind w:left="0" w:firstLine="709"/>
        <w:jc w:val="both"/>
      </w:pPr>
      <w:r w:rsidRPr="004211C8">
        <w:t>Положение ПАО «Россети» «О единой технической политике в электросетевом комплексе»;</w:t>
      </w:r>
    </w:p>
    <w:p w:rsidR="00E37E7B" w:rsidRPr="004211C8" w:rsidRDefault="00E37E7B" w:rsidP="00C9236D">
      <w:pPr>
        <w:pStyle w:val="aff4"/>
        <w:numPr>
          <w:ilvl w:val="2"/>
          <w:numId w:val="83"/>
        </w:numPr>
        <w:suppressAutoHyphens/>
        <w:spacing w:after="0"/>
        <w:ind w:left="0" w:firstLine="709"/>
        <w:jc w:val="both"/>
      </w:pPr>
      <w:r w:rsidRPr="004211C8">
        <w:t>Концепция цифровизации сетей на 2018-2030 гг. ПАО «Россети»;</w:t>
      </w:r>
    </w:p>
    <w:p w:rsidR="00E37E7B" w:rsidRPr="004211C8" w:rsidRDefault="00E37E7B" w:rsidP="00C9236D">
      <w:pPr>
        <w:pStyle w:val="aff4"/>
        <w:numPr>
          <w:ilvl w:val="2"/>
          <w:numId w:val="83"/>
        </w:numPr>
        <w:suppressAutoHyphens/>
        <w:spacing w:after="0"/>
        <w:ind w:left="0" w:firstLine="709"/>
        <w:jc w:val="both"/>
      </w:pPr>
      <w:r w:rsidRPr="004211C8">
        <w:t>СТО 34.01-21.1-001-2017 «Распределительные электрические сети напряжением 0,4-110 кВ. Требования к технологическому проектированию»;</w:t>
      </w:r>
    </w:p>
    <w:p w:rsidR="00E37E7B" w:rsidRPr="004211C8" w:rsidRDefault="00E37E7B" w:rsidP="00C9236D">
      <w:pPr>
        <w:pStyle w:val="aff4"/>
        <w:numPr>
          <w:ilvl w:val="2"/>
          <w:numId w:val="83"/>
        </w:numPr>
        <w:suppressAutoHyphens/>
        <w:spacing w:after="0"/>
        <w:ind w:left="0" w:firstLine="709"/>
        <w:jc w:val="both"/>
      </w:pPr>
      <w:r w:rsidRPr="004211C8">
        <w:t>СТО 34.01-2.2-002-2015 «Арматура для воздушных линий электропередачи</w:t>
      </w:r>
      <w:r>
        <w:br/>
      </w:r>
      <w:r w:rsidRPr="004211C8">
        <w:t>с самонесущими изолированными проводами напряжением до 1 кВ Анкерная</w:t>
      </w:r>
      <w:r>
        <w:br/>
      </w:r>
      <w:r w:rsidRPr="004211C8">
        <w:t>и поддерживающая арматура для СИП-1 и СИП-2.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4211C8">
        <w:t>СТО 34.01-2.2-003-2015» Арматура для воздушных линий электропередачи</w:t>
      </w:r>
      <w:r>
        <w:br/>
      </w:r>
      <w:r w:rsidRPr="004211C8">
        <w:t>с самонесущими изолированными проводами напряжением до 1 кВ. Вспомогательная арматура.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4211C8">
        <w:t xml:space="preserve"> СТО 34.01-2.2-004-2015 «Арматура для воздушных линий электропередачи</w:t>
      </w:r>
      <w:r>
        <w:br/>
      </w:r>
      <w:r w:rsidRPr="004211C8">
        <w:t>с самонесущими изолированными проводами напряжением до 1 кВ. Ответвительная арматура.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4211C8">
        <w:t xml:space="preserve"> СТО 34.01-2.2-005-2015 «Арматура для </w:t>
      </w:r>
      <w:r>
        <w:t>воздушных линий электропередачи</w:t>
      </w:r>
      <w:r>
        <w:br/>
      </w:r>
      <w:r w:rsidRPr="004211C8">
        <w:t>с самонесущими изолированными проводами напряжением до 1 кВ. Правила приёмки и методы испытаний.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4211C8">
        <w:t xml:space="preserve"> СТО 34.01-2.2-006-2015 «Арматура для воздушных линий электропередачи</w:t>
      </w:r>
      <w:r>
        <w:br/>
      </w:r>
      <w:r w:rsidRPr="004211C8">
        <w:t>с самонесущими изолированными проводами напряжением до 1 кВ. Соединительная арматура.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4211C8">
        <w:t xml:space="preserve"> СТО 34.01-2.2-007-2015 «Арматура для </w:t>
      </w:r>
      <w:r>
        <w:t>воздушных линий электропередачи</w:t>
      </w:r>
      <w:r>
        <w:br/>
      </w:r>
      <w:r w:rsidRPr="004211C8">
        <w:t>с самонесущими изолированными проводам</w:t>
      </w:r>
      <w:r>
        <w:t>и напряжением до 1 кВ. Анкерная</w:t>
      </w:r>
      <w:r>
        <w:br/>
      </w:r>
      <w:r w:rsidRPr="004211C8">
        <w:t>и поддерживающая арматура для СИП-4.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AD47B6">
        <w:t>СТО 34.01-21-005-2019 «Цифровая</w:t>
      </w:r>
      <w:r>
        <w:t xml:space="preserve"> электрическая сеть. Требования</w:t>
      </w:r>
      <w:r>
        <w:br/>
      </w:r>
      <w:r w:rsidRPr="00AD47B6">
        <w:t>к проектированию цифровых распределительных электрических сетей 0,4-220 кВ»;</w:t>
      </w:r>
    </w:p>
    <w:p w:rsidR="00E37E7B" w:rsidRPr="004211C8" w:rsidRDefault="00E37E7B" w:rsidP="00C9236D">
      <w:pPr>
        <w:pStyle w:val="aff4"/>
        <w:numPr>
          <w:ilvl w:val="2"/>
          <w:numId w:val="83"/>
        </w:numPr>
        <w:suppressAutoHyphens/>
        <w:spacing w:after="0"/>
        <w:ind w:left="0" w:firstLine="709"/>
        <w:jc w:val="both"/>
      </w:pPr>
      <w:r w:rsidRPr="004211C8">
        <w:t>СТО 56947007-29.240.02.001-2008 «Методические указания по защите распределительных сетей напряжением 0,4-10 кВ от грозовых перенапряжений»;</w:t>
      </w:r>
    </w:p>
    <w:p w:rsidR="00E37E7B" w:rsidRPr="004211C8" w:rsidRDefault="00E37E7B" w:rsidP="00C9236D">
      <w:pPr>
        <w:pStyle w:val="aff4"/>
        <w:numPr>
          <w:ilvl w:val="2"/>
          <w:numId w:val="83"/>
        </w:numPr>
        <w:suppressAutoHyphens/>
        <w:spacing w:after="0"/>
        <w:ind w:left="0" w:firstLine="709"/>
        <w:jc w:val="both"/>
      </w:pPr>
      <w:r w:rsidRPr="004211C8">
        <w:t>СТО 34.01-2.2-033-2017 «Линейное коммутационное оборудование 6-35 кВ – секционирующие пункты (реклоузеры). Том 1.2. Секционирующие пункты (реклоузеры)»;</w:t>
      </w:r>
    </w:p>
    <w:p w:rsidR="00E37E7B" w:rsidRPr="004211C8" w:rsidRDefault="00E37E7B" w:rsidP="00C9236D">
      <w:pPr>
        <w:pStyle w:val="aff4"/>
        <w:numPr>
          <w:ilvl w:val="2"/>
          <w:numId w:val="83"/>
        </w:numPr>
        <w:suppressAutoHyphens/>
        <w:spacing w:after="0"/>
        <w:ind w:left="0" w:firstLine="709"/>
        <w:jc w:val="both"/>
      </w:pPr>
      <w:r w:rsidRPr="004211C8">
        <w:t>СТО 34.01-6.1-001-2016. «Программно-технические комплексы подстанций</w:t>
      </w:r>
      <w:r>
        <w:br/>
      </w:r>
      <w:r w:rsidRPr="004211C8">
        <w:t>6-10 (20) кВ. Общие технические требования»;</w:t>
      </w:r>
    </w:p>
    <w:p w:rsidR="00E37E7B" w:rsidRPr="004211C8" w:rsidRDefault="00E37E7B" w:rsidP="00C9236D">
      <w:pPr>
        <w:pStyle w:val="aff4"/>
        <w:numPr>
          <w:ilvl w:val="2"/>
          <w:numId w:val="83"/>
        </w:numPr>
        <w:suppressAutoHyphens/>
        <w:spacing w:after="0"/>
        <w:ind w:left="0" w:firstLine="709"/>
        <w:jc w:val="both"/>
      </w:pPr>
      <w:r w:rsidRPr="004211C8">
        <w:t>СТО 34.01-3.2-011-2021. Трансформаторы силовые распределительные 6-10 кВ мощностью 63-2500 кВА. Требования к уровню потерь холостого хода и короткого замыкания;</w:t>
      </w:r>
    </w:p>
    <w:p w:rsidR="00E37E7B" w:rsidRPr="004211C8" w:rsidRDefault="00E37E7B" w:rsidP="00C9236D">
      <w:pPr>
        <w:pStyle w:val="aff4"/>
        <w:numPr>
          <w:ilvl w:val="2"/>
          <w:numId w:val="83"/>
        </w:numPr>
        <w:suppressAutoHyphens/>
        <w:spacing w:after="0"/>
        <w:ind w:left="0" w:firstLine="709"/>
        <w:jc w:val="both"/>
      </w:pPr>
      <w:r w:rsidRPr="004211C8">
        <w:lastRenderedPageBreak/>
        <w:t>СТО 56947007-29.240.02.001-2008 «Методические указания по защите распределительных сетей напряжением 0,4-10 кВ от грозовых перенапряжений»;</w:t>
      </w:r>
    </w:p>
    <w:p w:rsidR="00E37E7B" w:rsidRPr="004211C8" w:rsidRDefault="00E37E7B" w:rsidP="00C9236D">
      <w:pPr>
        <w:pStyle w:val="aff4"/>
        <w:numPr>
          <w:ilvl w:val="2"/>
          <w:numId w:val="83"/>
        </w:numPr>
        <w:suppressAutoHyphens/>
        <w:spacing w:after="0"/>
        <w:ind w:left="0" w:firstLine="709"/>
        <w:jc w:val="both"/>
      </w:pPr>
      <w:r w:rsidRPr="004211C8">
        <w:t xml:space="preserve">СТО 34.01-2.3.3-037-2020 ПАО «Россети» Трубы для прокладки кабельных линий напряжением выше 1 кВ; </w:t>
      </w:r>
    </w:p>
    <w:p w:rsidR="00E37E7B" w:rsidRPr="004211C8" w:rsidRDefault="00E37E7B" w:rsidP="00C9236D">
      <w:pPr>
        <w:pStyle w:val="aff4"/>
        <w:numPr>
          <w:ilvl w:val="2"/>
          <w:numId w:val="83"/>
        </w:numPr>
        <w:suppressAutoHyphens/>
        <w:spacing w:after="0"/>
        <w:ind w:left="0" w:firstLine="709"/>
        <w:jc w:val="both"/>
      </w:pPr>
      <w:r w:rsidRPr="004211C8">
        <w:t>РД 153-34.0-20.527-98 «Руководящие указания по расчету токов короткого замыкания и выбору электрооборудования»;</w:t>
      </w:r>
    </w:p>
    <w:p w:rsidR="00E37E7B" w:rsidRPr="004211C8" w:rsidRDefault="00E37E7B" w:rsidP="00C9236D">
      <w:pPr>
        <w:pStyle w:val="aff4"/>
        <w:numPr>
          <w:ilvl w:val="2"/>
          <w:numId w:val="83"/>
        </w:numPr>
        <w:suppressAutoHyphens/>
        <w:spacing w:after="0"/>
        <w:ind w:left="0" w:firstLine="709"/>
        <w:jc w:val="both"/>
      </w:pPr>
      <w:r w:rsidRPr="004211C8">
        <w:t>Технические требования к компонентам цифровой сети ПАО «Россети»;</w:t>
      </w:r>
    </w:p>
    <w:p w:rsidR="00E37E7B" w:rsidRPr="004211C8" w:rsidRDefault="00E37E7B" w:rsidP="00C9236D">
      <w:pPr>
        <w:pStyle w:val="aff4"/>
        <w:numPr>
          <w:ilvl w:val="2"/>
          <w:numId w:val="83"/>
        </w:numPr>
        <w:suppressAutoHyphens/>
        <w:spacing w:after="0"/>
        <w:ind w:left="0" w:firstLine="709"/>
        <w:jc w:val="both"/>
      </w:pPr>
      <w:r w:rsidRPr="004211C8">
        <w:t>Нормы отвода земель для электрических сетей напряжением 0,38-750 кВ, №</w:t>
      </w:r>
      <w:r>
        <w:t> </w:t>
      </w:r>
      <w:r w:rsidRPr="004211C8">
        <w:t>14278. Утверждены Минтопэнерго 20.05.1994 г.;</w:t>
      </w:r>
    </w:p>
    <w:p w:rsidR="00E37E7B" w:rsidRPr="004211C8" w:rsidRDefault="00E37E7B" w:rsidP="00C9236D">
      <w:pPr>
        <w:pStyle w:val="aff4"/>
        <w:numPr>
          <w:ilvl w:val="2"/>
          <w:numId w:val="83"/>
        </w:numPr>
        <w:suppressAutoHyphens/>
        <w:spacing w:after="0"/>
        <w:ind w:left="0" w:firstLine="709"/>
        <w:jc w:val="both"/>
      </w:pPr>
      <w:r w:rsidRPr="004211C8">
        <w:t>Руководство по изысканиям трасс и площадок для электросетевых объектов напряжением 0,4-20 кВ;</w:t>
      </w:r>
    </w:p>
    <w:p w:rsidR="00E37E7B" w:rsidRPr="004211C8" w:rsidRDefault="00E37E7B" w:rsidP="00C9236D">
      <w:pPr>
        <w:pStyle w:val="aff4"/>
        <w:numPr>
          <w:ilvl w:val="2"/>
          <w:numId w:val="83"/>
        </w:numPr>
        <w:suppressAutoHyphens/>
        <w:spacing w:after="0"/>
        <w:ind w:left="0" w:firstLine="709"/>
        <w:jc w:val="both"/>
      </w:pPr>
      <w:r w:rsidRPr="004211C8">
        <w:t>ГОСТ Р 21.101-2020. Система проектной документации для строительства. Основные требования к проектной и рабочей документации;</w:t>
      </w:r>
    </w:p>
    <w:p w:rsidR="00E37E7B" w:rsidRPr="004211C8" w:rsidRDefault="00E37E7B" w:rsidP="00C9236D">
      <w:pPr>
        <w:pStyle w:val="aff4"/>
        <w:numPr>
          <w:ilvl w:val="2"/>
          <w:numId w:val="83"/>
        </w:numPr>
        <w:suppressAutoHyphens/>
        <w:spacing w:after="0"/>
        <w:ind w:left="0" w:firstLine="709"/>
        <w:jc w:val="both"/>
      </w:pPr>
      <w:r w:rsidRPr="004211C8">
        <w:t>Методические указания ПАО «МРСК Центра» по установке индикаторов короткого замыкания на воздушных линиях электропередач в сетях 6-10 кВ, МИ БП 11/06-01/2020;</w:t>
      </w:r>
    </w:p>
    <w:p w:rsidR="00E37E7B" w:rsidRPr="004211C8" w:rsidRDefault="00E37E7B" w:rsidP="00C9236D">
      <w:pPr>
        <w:pStyle w:val="aff4"/>
        <w:numPr>
          <w:ilvl w:val="2"/>
          <w:numId w:val="83"/>
        </w:numPr>
        <w:suppressAutoHyphens/>
        <w:spacing w:after="0"/>
        <w:ind w:left="0" w:firstLine="709"/>
        <w:jc w:val="both"/>
      </w:pPr>
      <w:r w:rsidRPr="004211C8">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E37E7B" w:rsidRPr="004211C8" w:rsidRDefault="00E37E7B" w:rsidP="00C9236D">
      <w:pPr>
        <w:pStyle w:val="aff4"/>
        <w:numPr>
          <w:ilvl w:val="2"/>
          <w:numId w:val="83"/>
        </w:numPr>
        <w:suppressAutoHyphens/>
        <w:spacing w:after="0"/>
        <w:ind w:left="0" w:firstLine="709"/>
        <w:jc w:val="both"/>
      </w:pPr>
      <w:r w:rsidRPr="004211C8">
        <w:t xml:space="preserve">Положение об управлении фирменным стилем ПАО «Россети Центр» </w:t>
      </w:r>
      <w:r>
        <w:t>/</w:t>
      </w:r>
      <w:r>
        <w:br/>
      </w:r>
      <w:r w:rsidRPr="004211C8">
        <w:t>ПАО «Россети Центр и Приволжье»;</w:t>
      </w:r>
    </w:p>
    <w:p w:rsidR="00E37E7B" w:rsidRPr="00AD47B6" w:rsidRDefault="00E37E7B" w:rsidP="00C9236D">
      <w:pPr>
        <w:pStyle w:val="aff4"/>
        <w:numPr>
          <w:ilvl w:val="2"/>
          <w:numId w:val="83"/>
        </w:numPr>
        <w:suppressAutoHyphens/>
        <w:spacing w:after="0"/>
        <w:ind w:left="0" w:firstLine="709"/>
        <w:jc w:val="both"/>
      </w:pPr>
      <w:r w:rsidRPr="00AD47B6">
        <w:t xml:space="preserve">Руководство «Порядок ведения исполнительной и формирования приемо-сдаточной документации на объектах электросетевого комплекса </w:t>
      </w:r>
      <w:r w:rsidRPr="00AD47B6">
        <w:br/>
        <w:t>ПАО «МРСК Центра» и ПАО «МРСК Центра и Приволжья» РК БП 20/08-02/2019;</w:t>
      </w:r>
    </w:p>
    <w:p w:rsidR="00E37E7B" w:rsidRPr="00AD47B6" w:rsidRDefault="00E37E7B" w:rsidP="00C9236D">
      <w:pPr>
        <w:pStyle w:val="aff4"/>
        <w:numPr>
          <w:ilvl w:val="2"/>
          <w:numId w:val="83"/>
        </w:numPr>
        <w:suppressAutoHyphens/>
        <w:spacing w:after="0"/>
        <w:ind w:left="0" w:firstLine="709"/>
        <w:jc w:val="both"/>
      </w:pPr>
      <w:r w:rsidRPr="00AD47B6">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w:t>
      </w:r>
      <w:r>
        <w:br/>
      </w:r>
      <w:r w:rsidRPr="00AD47B6">
        <w:t>и ПАО «МРСК Центра и Приволжья» РК БП 20/08-02/2019;</w:t>
      </w:r>
    </w:p>
    <w:p w:rsidR="00E37E7B" w:rsidRPr="00AD47B6" w:rsidRDefault="00E37E7B" w:rsidP="00C9236D">
      <w:pPr>
        <w:pStyle w:val="aff4"/>
        <w:numPr>
          <w:ilvl w:val="2"/>
          <w:numId w:val="83"/>
        </w:numPr>
        <w:suppressAutoHyphens/>
        <w:spacing w:after="0"/>
        <w:ind w:left="0" w:firstLine="709"/>
        <w:jc w:val="both"/>
      </w:pPr>
      <w:r w:rsidRPr="00AD47B6">
        <w:t xml:space="preserve">СП 48.13330.2019 </w:t>
      </w:r>
      <w:r>
        <w:t>«</w:t>
      </w:r>
      <w:r w:rsidRPr="00AD47B6">
        <w:t>СНиП 12-01-2004 Ор</w:t>
      </w:r>
      <w:r>
        <w:t>ганизация строительства»;</w:t>
      </w:r>
    </w:p>
    <w:p w:rsidR="00E37E7B" w:rsidRPr="00AD47B6" w:rsidRDefault="00E37E7B" w:rsidP="00C9236D">
      <w:pPr>
        <w:pStyle w:val="aff4"/>
        <w:numPr>
          <w:ilvl w:val="2"/>
          <w:numId w:val="83"/>
        </w:numPr>
        <w:suppressAutoHyphens/>
        <w:spacing w:after="0"/>
        <w:ind w:left="0" w:firstLine="709"/>
        <w:jc w:val="both"/>
      </w:pPr>
      <w:r w:rsidRPr="00AD47B6">
        <w:t>СНиП 12-03-2001 «Безопасность труда в строительств</w:t>
      </w:r>
      <w:r>
        <w:t>е», часть 1 «Общие требования»;</w:t>
      </w:r>
    </w:p>
    <w:p w:rsidR="00E37E7B" w:rsidRPr="00AD47B6" w:rsidRDefault="00E37E7B" w:rsidP="00C9236D">
      <w:pPr>
        <w:pStyle w:val="aff4"/>
        <w:numPr>
          <w:ilvl w:val="2"/>
          <w:numId w:val="83"/>
        </w:numPr>
        <w:suppressAutoHyphens/>
        <w:spacing w:after="0"/>
        <w:ind w:left="0" w:firstLine="709"/>
        <w:jc w:val="both"/>
      </w:pPr>
      <w:r w:rsidRPr="00AD47B6">
        <w:t>СНиП 12-04-2002 «Безопасность труда в строительстве», часть 2 «Строительное производство».</w:t>
      </w:r>
    </w:p>
    <w:p w:rsidR="00E37E7B" w:rsidRPr="004211C8" w:rsidRDefault="00E37E7B" w:rsidP="007F4EC4">
      <w:pPr>
        <w:pStyle w:val="Default"/>
        <w:ind w:firstLine="709"/>
        <w:jc w:val="both"/>
        <w:rPr>
          <w:color w:val="auto"/>
        </w:rPr>
      </w:pPr>
      <w:r w:rsidRPr="004211C8">
        <w:rPr>
          <w:color w:val="auto"/>
        </w:rPr>
        <w:t xml:space="preserve">Данный список НТД не является полным и окончательным. При проектировании необходимо руководствоваться последними редакциями документов, действующих на момент разработки документации,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w:t>
      </w:r>
      <w:r>
        <w:rPr>
          <w:color w:val="auto"/>
        </w:rPr>
        <w:t>Приволжье».</w:t>
      </w:r>
    </w:p>
    <w:p w:rsidR="00E37E7B" w:rsidRDefault="00E37E7B" w:rsidP="007F4EC4">
      <w:pPr>
        <w:pStyle w:val="aff4"/>
        <w:tabs>
          <w:tab w:val="left" w:pos="993"/>
          <w:tab w:val="left" w:pos="1134"/>
          <w:tab w:val="left" w:pos="1276"/>
        </w:tabs>
        <w:ind w:left="709"/>
        <w:jc w:val="both"/>
      </w:pPr>
    </w:p>
    <w:tbl>
      <w:tblPr>
        <w:tblW w:w="5212" w:type="pct"/>
        <w:tblLayout w:type="fixed"/>
        <w:tblLook w:val="04A0" w:firstRow="1" w:lastRow="0" w:firstColumn="1" w:lastColumn="0" w:noHBand="0" w:noVBand="1"/>
      </w:tblPr>
      <w:tblGrid>
        <w:gridCol w:w="5454"/>
        <w:gridCol w:w="5035"/>
      </w:tblGrid>
      <w:tr w:rsidR="00E37E7B" w:rsidTr="00C22FE0">
        <w:tc>
          <w:tcPr>
            <w:tcW w:w="2600" w:type="pct"/>
            <w:shd w:val="clear" w:color="auto" w:fill="auto"/>
          </w:tcPr>
          <w:p w:rsidR="00E37E7B" w:rsidRDefault="00E37E7B" w:rsidP="00C22FE0">
            <w:pPr>
              <w:tabs>
                <w:tab w:val="left" w:pos="3416"/>
              </w:tabs>
              <w:rPr>
                <w:b/>
              </w:rPr>
            </w:pPr>
            <w:r>
              <w:rPr>
                <w:b/>
              </w:rPr>
              <w:t>ЗАКАЗЧИК:</w:t>
            </w:r>
          </w:p>
          <w:p w:rsidR="00E37E7B" w:rsidRDefault="00E37E7B" w:rsidP="00C22FE0">
            <w:pPr>
              <w:tabs>
                <w:tab w:val="left" w:pos="3416"/>
              </w:tabs>
              <w:rPr>
                <w:b/>
              </w:rPr>
            </w:pPr>
          </w:p>
        </w:tc>
        <w:tc>
          <w:tcPr>
            <w:tcW w:w="2400" w:type="pct"/>
            <w:shd w:val="clear" w:color="auto" w:fill="auto"/>
          </w:tcPr>
          <w:p w:rsidR="00E37E7B" w:rsidRDefault="00E37E7B" w:rsidP="00C22FE0">
            <w:pPr>
              <w:ind w:right="-1"/>
              <w:rPr>
                <w:b/>
              </w:rPr>
            </w:pPr>
            <w:r>
              <w:rPr>
                <w:b/>
              </w:rPr>
              <w:t>ПОДРЯДЧИК:</w:t>
            </w:r>
          </w:p>
        </w:tc>
      </w:tr>
      <w:tr w:rsidR="00E37E7B" w:rsidTr="00C22FE0">
        <w:tc>
          <w:tcPr>
            <w:tcW w:w="2600" w:type="pct"/>
            <w:shd w:val="clear" w:color="auto" w:fill="auto"/>
          </w:tcPr>
          <w:p w:rsidR="00E37E7B" w:rsidRDefault="00E37E7B" w:rsidP="00C22FE0">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7E7B" w:rsidRPr="00EA34EB" w:rsidRDefault="00E37E7B" w:rsidP="00C22FE0">
            <w:pPr>
              <w:autoSpaceDE w:val="0"/>
              <w:autoSpaceDN w:val="0"/>
              <w:adjustRightInd w:val="0"/>
              <w:rPr>
                <w:b/>
              </w:rPr>
            </w:pPr>
            <w:r w:rsidRPr="00EA34EB">
              <w:rPr>
                <w:b/>
              </w:rPr>
              <w:t>«</w:t>
            </w:r>
            <w:r>
              <w:rPr>
                <w:b/>
              </w:rPr>
              <w:t>Россети Центр</w:t>
            </w:r>
            <w:r w:rsidRPr="00EA34EB">
              <w:rPr>
                <w:b/>
              </w:rPr>
              <w:t>» - «Белгородэнерго»)</w:t>
            </w:r>
          </w:p>
          <w:p w:rsidR="00E37E7B" w:rsidRPr="008F1E8A" w:rsidRDefault="00E37E7B" w:rsidP="00C22FE0">
            <w:pPr>
              <w:tabs>
                <w:tab w:val="left" w:pos="3416"/>
              </w:tabs>
              <w:autoSpaceDE w:val="0"/>
              <w:autoSpaceDN w:val="0"/>
              <w:adjustRightInd w:val="0"/>
              <w:rPr>
                <w:b/>
              </w:rPr>
            </w:pPr>
          </w:p>
        </w:tc>
        <w:tc>
          <w:tcPr>
            <w:tcW w:w="2400" w:type="pct"/>
            <w:shd w:val="clear" w:color="auto" w:fill="auto"/>
          </w:tcPr>
          <w:p w:rsidR="00E37E7B" w:rsidRPr="008F1E8A" w:rsidRDefault="00E37E7B" w:rsidP="00C22FE0">
            <w:pPr>
              <w:autoSpaceDE w:val="0"/>
              <w:autoSpaceDN w:val="0"/>
              <w:adjustRightInd w:val="0"/>
              <w:ind w:right="-1"/>
              <w:rPr>
                <w:b/>
              </w:rPr>
            </w:pPr>
            <w:r w:rsidRPr="008F1E8A">
              <w:rPr>
                <w:b/>
              </w:rPr>
              <w:t>_____________________________</w:t>
            </w:r>
          </w:p>
          <w:p w:rsidR="00E37E7B" w:rsidRPr="008F1E8A" w:rsidRDefault="00E37E7B" w:rsidP="00C22FE0">
            <w:pPr>
              <w:autoSpaceDE w:val="0"/>
              <w:autoSpaceDN w:val="0"/>
              <w:adjustRightInd w:val="0"/>
              <w:ind w:right="-1"/>
              <w:rPr>
                <w:b/>
              </w:rPr>
            </w:pPr>
            <w:r w:rsidRPr="008F1E8A">
              <w:rPr>
                <w:b/>
              </w:rPr>
              <w:t>(наименование)</w:t>
            </w:r>
          </w:p>
        </w:tc>
      </w:tr>
      <w:tr w:rsidR="00E37E7B" w:rsidTr="00C22FE0">
        <w:tc>
          <w:tcPr>
            <w:tcW w:w="2600" w:type="pct"/>
            <w:shd w:val="clear" w:color="auto" w:fill="auto"/>
          </w:tcPr>
          <w:p w:rsidR="00E37E7B" w:rsidRPr="008F1E8A" w:rsidRDefault="00E37E7B" w:rsidP="00C22FE0">
            <w:pPr>
              <w:tabs>
                <w:tab w:val="left" w:pos="3416"/>
              </w:tabs>
              <w:autoSpaceDE w:val="0"/>
              <w:autoSpaceDN w:val="0"/>
              <w:adjustRightInd w:val="0"/>
              <w:rPr>
                <w:b/>
              </w:rPr>
            </w:pPr>
            <w:r w:rsidRPr="008F1E8A">
              <w:rPr>
                <w:b/>
              </w:rPr>
              <w:t>___________________________</w:t>
            </w:r>
          </w:p>
          <w:p w:rsidR="00E37E7B" w:rsidRDefault="00E37E7B" w:rsidP="00C22FE0">
            <w:pPr>
              <w:tabs>
                <w:tab w:val="left" w:pos="3416"/>
              </w:tabs>
              <w:autoSpaceDE w:val="0"/>
              <w:autoSpaceDN w:val="0"/>
              <w:adjustRightInd w:val="0"/>
              <w:rPr>
                <w:b/>
              </w:rPr>
            </w:pPr>
            <w:r w:rsidRPr="008F1E8A">
              <w:rPr>
                <w:b/>
              </w:rPr>
              <w:t>(должность)</w:t>
            </w:r>
          </w:p>
          <w:p w:rsidR="00E37E7B" w:rsidRPr="008F1E8A" w:rsidRDefault="00E37E7B" w:rsidP="00C22FE0">
            <w:pPr>
              <w:tabs>
                <w:tab w:val="left" w:pos="3416"/>
              </w:tabs>
              <w:autoSpaceDE w:val="0"/>
              <w:autoSpaceDN w:val="0"/>
              <w:adjustRightInd w:val="0"/>
              <w:rPr>
                <w:b/>
              </w:rPr>
            </w:pPr>
          </w:p>
          <w:p w:rsidR="00E37E7B" w:rsidRPr="008F1E8A" w:rsidRDefault="00E37E7B" w:rsidP="00C22FE0">
            <w:pPr>
              <w:tabs>
                <w:tab w:val="left" w:pos="3416"/>
              </w:tabs>
              <w:autoSpaceDE w:val="0"/>
              <w:autoSpaceDN w:val="0"/>
              <w:adjustRightInd w:val="0"/>
              <w:rPr>
                <w:b/>
              </w:rPr>
            </w:pPr>
            <w:r w:rsidRPr="008F1E8A">
              <w:rPr>
                <w:b/>
              </w:rPr>
              <w:t>___________________________________</w:t>
            </w:r>
          </w:p>
          <w:p w:rsidR="00E37E7B" w:rsidRPr="008F1E8A" w:rsidRDefault="00E37E7B" w:rsidP="00C22FE0">
            <w:pPr>
              <w:tabs>
                <w:tab w:val="left" w:pos="3416"/>
              </w:tabs>
              <w:autoSpaceDE w:val="0"/>
              <w:autoSpaceDN w:val="0"/>
              <w:adjustRightInd w:val="0"/>
              <w:rPr>
                <w:b/>
              </w:rPr>
            </w:pPr>
            <w:r w:rsidRPr="008F1E8A">
              <w:rPr>
                <w:b/>
              </w:rPr>
              <w:t>(Ф.И.О.)</w:t>
            </w:r>
          </w:p>
          <w:p w:rsidR="00E37E7B" w:rsidRPr="008F1E8A" w:rsidRDefault="00E37E7B" w:rsidP="00C22FE0">
            <w:pPr>
              <w:tabs>
                <w:tab w:val="left" w:pos="3416"/>
              </w:tabs>
              <w:autoSpaceDE w:val="0"/>
              <w:autoSpaceDN w:val="0"/>
              <w:adjustRightInd w:val="0"/>
              <w:rPr>
                <w:b/>
              </w:rPr>
            </w:pPr>
            <w:r w:rsidRPr="008F1E8A">
              <w:rPr>
                <w:b/>
              </w:rPr>
              <w:t xml:space="preserve">                            </w:t>
            </w:r>
          </w:p>
          <w:p w:rsidR="00E37E7B" w:rsidRPr="008F1E8A" w:rsidRDefault="00E37E7B" w:rsidP="00C22FE0">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7E7B" w:rsidRPr="008F1E8A" w:rsidRDefault="00E37E7B" w:rsidP="00C22FE0">
            <w:pPr>
              <w:autoSpaceDE w:val="0"/>
              <w:autoSpaceDN w:val="0"/>
              <w:adjustRightInd w:val="0"/>
              <w:ind w:right="-1"/>
              <w:rPr>
                <w:b/>
              </w:rPr>
            </w:pPr>
            <w:r w:rsidRPr="008F1E8A">
              <w:rPr>
                <w:b/>
              </w:rPr>
              <w:t>___________________________</w:t>
            </w:r>
          </w:p>
          <w:p w:rsidR="00E37E7B" w:rsidRDefault="00E37E7B" w:rsidP="00C22FE0">
            <w:pPr>
              <w:autoSpaceDE w:val="0"/>
              <w:autoSpaceDN w:val="0"/>
              <w:adjustRightInd w:val="0"/>
              <w:ind w:right="-1"/>
              <w:rPr>
                <w:b/>
              </w:rPr>
            </w:pPr>
            <w:r w:rsidRPr="008F1E8A">
              <w:rPr>
                <w:b/>
              </w:rPr>
              <w:t>(должность)</w:t>
            </w:r>
          </w:p>
          <w:p w:rsidR="00E37E7B" w:rsidRPr="008F1E8A" w:rsidRDefault="00E37E7B" w:rsidP="00C22FE0">
            <w:pPr>
              <w:autoSpaceDE w:val="0"/>
              <w:autoSpaceDN w:val="0"/>
              <w:adjustRightInd w:val="0"/>
              <w:ind w:right="-1"/>
              <w:rPr>
                <w:b/>
              </w:rPr>
            </w:pPr>
          </w:p>
          <w:p w:rsidR="00E37E7B" w:rsidRPr="008F1E8A" w:rsidRDefault="00E37E7B" w:rsidP="00C22FE0">
            <w:pPr>
              <w:autoSpaceDE w:val="0"/>
              <w:autoSpaceDN w:val="0"/>
              <w:adjustRightInd w:val="0"/>
              <w:ind w:right="-1"/>
              <w:rPr>
                <w:b/>
              </w:rPr>
            </w:pPr>
            <w:r w:rsidRPr="008F1E8A">
              <w:rPr>
                <w:b/>
              </w:rPr>
              <w:t>___________________________________</w:t>
            </w:r>
          </w:p>
          <w:p w:rsidR="00E37E7B" w:rsidRPr="008F1E8A" w:rsidRDefault="00E37E7B" w:rsidP="00C22FE0">
            <w:pPr>
              <w:autoSpaceDE w:val="0"/>
              <w:autoSpaceDN w:val="0"/>
              <w:adjustRightInd w:val="0"/>
              <w:ind w:right="-1"/>
              <w:rPr>
                <w:b/>
              </w:rPr>
            </w:pPr>
            <w:r w:rsidRPr="008F1E8A">
              <w:rPr>
                <w:b/>
              </w:rPr>
              <w:t>(Ф.И.О.)</w:t>
            </w:r>
          </w:p>
          <w:p w:rsidR="00E37E7B" w:rsidRPr="008F1E8A" w:rsidRDefault="00E37E7B" w:rsidP="00C22FE0">
            <w:pPr>
              <w:autoSpaceDE w:val="0"/>
              <w:autoSpaceDN w:val="0"/>
              <w:adjustRightInd w:val="0"/>
              <w:ind w:right="-1"/>
              <w:rPr>
                <w:b/>
              </w:rPr>
            </w:pPr>
            <w:r w:rsidRPr="008F1E8A">
              <w:rPr>
                <w:b/>
              </w:rPr>
              <w:t xml:space="preserve">                            </w:t>
            </w:r>
          </w:p>
          <w:p w:rsidR="00E37E7B" w:rsidRPr="008F1E8A" w:rsidRDefault="00E37E7B" w:rsidP="00C22FE0">
            <w:pPr>
              <w:autoSpaceDE w:val="0"/>
              <w:autoSpaceDN w:val="0"/>
              <w:adjustRightInd w:val="0"/>
              <w:ind w:right="-1"/>
              <w:rPr>
                <w:b/>
              </w:rPr>
            </w:pPr>
            <w:r w:rsidRPr="008F1E8A">
              <w:rPr>
                <w:b/>
              </w:rPr>
              <w:t xml:space="preserve">М.П.   «_____» _____________20___г.  </w:t>
            </w:r>
          </w:p>
        </w:tc>
      </w:tr>
    </w:tbl>
    <w:p w:rsidR="00E37E7B" w:rsidRDefault="00E37E7B" w:rsidP="007F4EC4">
      <w:pPr>
        <w:pStyle w:val="aff4"/>
        <w:tabs>
          <w:tab w:val="left" w:pos="993"/>
          <w:tab w:val="left" w:pos="1134"/>
          <w:tab w:val="left" w:pos="1276"/>
        </w:tabs>
        <w:ind w:left="709"/>
        <w:jc w:val="both"/>
        <w:sectPr w:rsidR="00E37E7B" w:rsidSect="00ED47E6">
          <w:headerReference w:type="default" r:id="rId9"/>
          <w:pgSz w:w="11906" w:h="16838" w:code="9"/>
          <w:pgMar w:top="1134" w:right="851" w:bottom="1135" w:left="993" w:header="567" w:footer="709" w:gutter="0"/>
          <w:cols w:space="708"/>
          <w:titlePg/>
          <w:docGrid w:linePitch="360"/>
        </w:sectPr>
      </w:pPr>
    </w:p>
    <w:tbl>
      <w:tblPr>
        <w:tblpPr w:leftFromText="180" w:rightFromText="180" w:horzAnchor="margin" w:tblpXSpec="center" w:tblpY="960"/>
        <w:tblW w:w="15188"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E37E7B" w:rsidRPr="002B7858" w:rsidTr="00E37E7B">
        <w:trPr>
          <w:cantSplit/>
          <w:trHeight w:val="161"/>
        </w:trPr>
        <w:tc>
          <w:tcPr>
            <w:tcW w:w="441" w:type="dxa"/>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E37E7B" w:rsidRPr="002B7858" w:rsidRDefault="00E37E7B" w:rsidP="00E37E7B">
            <w:pPr>
              <w:contextualSpacing/>
              <w:jc w:val="center"/>
            </w:pPr>
            <w:r w:rsidRPr="002B7858">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r>
      <w:tr w:rsidR="00E37E7B" w:rsidRPr="002B7858" w:rsidTr="00E37E7B">
        <w:trPr>
          <w:cantSplit/>
          <w:trHeight w:val="351"/>
        </w:trPr>
        <w:tc>
          <w:tcPr>
            <w:tcW w:w="441" w:type="dxa"/>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9787" w:type="dxa"/>
            <w:gridSpan w:val="23"/>
            <w:vMerge/>
            <w:tcBorders>
              <w:top w:val="nil"/>
              <w:left w:val="nil"/>
              <w:bottom w:val="nil"/>
              <w:right w:val="nil"/>
            </w:tcBorders>
            <w:vAlign w:val="center"/>
            <w:hideMark/>
          </w:tcPr>
          <w:p w:rsidR="00E37E7B" w:rsidRPr="002B7858" w:rsidRDefault="00E37E7B" w:rsidP="00E37E7B">
            <w:pPr>
              <w:contextualSpacing/>
            </w:pPr>
          </w:p>
        </w:tc>
        <w:tc>
          <w:tcPr>
            <w:tcW w:w="714" w:type="dxa"/>
            <w:gridSpan w:val="3"/>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rFonts w:ascii="Calibri" w:hAnsi="Calibri"/>
                <w:szCs w:val="22"/>
              </w:rPr>
            </w:pPr>
          </w:p>
        </w:tc>
      </w:tr>
      <w:tr w:rsidR="00E37E7B" w:rsidRPr="002B7858" w:rsidTr="00E37E7B">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E37E7B" w:rsidRPr="002B7858" w:rsidRDefault="00E37E7B" w:rsidP="00E37E7B">
            <w:pPr>
              <w:contextualSpacing/>
              <w:jc w:val="center"/>
            </w:pPr>
            <w:r w:rsidRPr="002B7858">
              <w:t>Ориентировочный расчет физического объема работ</w:t>
            </w:r>
          </w:p>
        </w:tc>
      </w:tr>
      <w:tr w:rsidR="00E37E7B" w:rsidRPr="002B7858" w:rsidTr="00E37E7B">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848" w:type="dxa"/>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569" w:type="dxa"/>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1102" w:type="dxa"/>
            <w:gridSpan w:val="3"/>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E37E7B" w:rsidRPr="002B7858" w:rsidRDefault="00E37E7B" w:rsidP="00E37E7B">
            <w:pPr>
              <w:contextualSpacing/>
            </w:pPr>
            <w:r w:rsidRPr="002B7858">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E37E7B" w:rsidRPr="002B7858" w:rsidRDefault="00E37E7B" w:rsidP="00E37E7B">
            <w:pPr>
              <w:contextualSpacing/>
              <w:rPr>
                <w:sz w:val="14"/>
              </w:rPr>
            </w:pPr>
            <w:r w:rsidRPr="002B7858">
              <w:rPr>
                <w:sz w:val="14"/>
              </w:rPr>
              <w:t> </w:t>
            </w:r>
          </w:p>
        </w:tc>
        <w:tc>
          <w:tcPr>
            <w:tcW w:w="472" w:type="dxa"/>
            <w:tcBorders>
              <w:top w:val="nil"/>
              <w:left w:val="nil"/>
              <w:bottom w:val="single" w:sz="4" w:space="0" w:color="auto"/>
              <w:right w:val="nil"/>
            </w:tcBorders>
            <w:shd w:val="clear" w:color="auto" w:fill="auto"/>
            <w:noWrap/>
            <w:vAlign w:val="bottom"/>
            <w:hideMark/>
          </w:tcPr>
          <w:p w:rsidR="00E37E7B" w:rsidRPr="002B7858" w:rsidRDefault="00E37E7B" w:rsidP="00E37E7B">
            <w:pPr>
              <w:contextualSpacing/>
              <w:rPr>
                <w:sz w:val="14"/>
              </w:rPr>
            </w:pPr>
            <w:r w:rsidRPr="002B7858">
              <w:rPr>
                <w:sz w:val="14"/>
              </w:rPr>
              <w:t> </w:t>
            </w:r>
          </w:p>
        </w:tc>
        <w:tc>
          <w:tcPr>
            <w:tcW w:w="718" w:type="dxa"/>
            <w:gridSpan w:val="3"/>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274" w:type="dxa"/>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r>
      <w:tr w:rsidR="00E37E7B" w:rsidRPr="002B7858" w:rsidTr="00E37E7B">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п/п</w:t>
            </w:r>
          </w:p>
        </w:tc>
        <w:tc>
          <w:tcPr>
            <w:tcW w:w="1417" w:type="dxa"/>
            <w:gridSpan w:val="2"/>
            <w:tcBorders>
              <w:top w:val="single" w:sz="4" w:space="0" w:color="auto"/>
              <w:left w:val="nil"/>
              <w:bottom w:val="nil"/>
              <w:right w:val="nil"/>
            </w:tcBorders>
            <w:shd w:val="clear" w:color="auto" w:fill="auto"/>
            <w:vAlign w:val="center"/>
            <w:hideMark/>
          </w:tcPr>
          <w:p w:rsidR="00E37E7B" w:rsidRPr="002B7858" w:rsidRDefault="00E37E7B" w:rsidP="00E37E7B">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37E7B" w:rsidRPr="002B7858" w:rsidRDefault="00E37E7B" w:rsidP="00E37E7B">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E37E7B" w:rsidRPr="002B7858" w:rsidRDefault="00E37E7B" w:rsidP="00E37E7B">
            <w:pPr>
              <w:contextualSpacing/>
              <w:jc w:val="center"/>
              <w:rPr>
                <w:sz w:val="14"/>
              </w:rPr>
            </w:pPr>
            <w:r w:rsidRPr="002B7858">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xml:space="preserve">Сечение провода, мм </w:t>
            </w:r>
            <w:r w:rsidRPr="002B7858">
              <w:rPr>
                <w:sz w:val="14"/>
                <w:vertAlign w:val="superscript"/>
              </w:rPr>
              <w:t>2</w:t>
            </w:r>
            <w:r w:rsidRPr="002B7858">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E37E7B" w:rsidRPr="002B7858" w:rsidRDefault="00E37E7B" w:rsidP="00E37E7B">
            <w:pPr>
              <w:contextualSpacing/>
              <w:jc w:val="center"/>
              <w:rPr>
                <w:sz w:val="14"/>
              </w:rPr>
            </w:pPr>
            <w:r w:rsidRPr="002B7858">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Ввод в здание, шт.</w:t>
            </w:r>
          </w:p>
        </w:tc>
      </w:tr>
      <w:tr w:rsidR="00E37E7B" w:rsidRPr="002B7858" w:rsidTr="00E37E7B">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ind w:right="-108" w:hanging="108"/>
              <w:contextualSpacing/>
              <w:jc w:val="center"/>
              <w:rPr>
                <w:sz w:val="14"/>
              </w:rPr>
            </w:pPr>
            <w:r w:rsidRPr="002B7858">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ind w:right="-108"/>
              <w:contextualSpacing/>
              <w:jc w:val="center"/>
              <w:rPr>
                <w:sz w:val="14"/>
              </w:rPr>
            </w:pPr>
            <w:r w:rsidRPr="002B7858">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r>
      <w:tr w:rsidR="00E37E7B" w:rsidRPr="002B7858" w:rsidTr="00E37E7B">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pPr>
            <w:r w:rsidRPr="002B7858">
              <w:t>1</w:t>
            </w:r>
          </w:p>
        </w:tc>
        <w:tc>
          <w:tcPr>
            <w:tcW w:w="848"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569"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05"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378"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pPr>
          </w:p>
        </w:tc>
      </w:tr>
      <w:tr w:rsidR="00E37E7B" w:rsidRPr="002B7858" w:rsidTr="00E37E7B">
        <w:trPr>
          <w:gridAfter w:val="1"/>
          <w:wAfter w:w="147" w:type="dxa"/>
          <w:cantSplit/>
          <w:trHeight w:val="20"/>
        </w:trPr>
        <w:tc>
          <w:tcPr>
            <w:tcW w:w="441"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848"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569"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1102" w:type="dxa"/>
            <w:gridSpan w:val="3"/>
            <w:tcBorders>
              <w:top w:val="nil"/>
              <w:left w:val="nil"/>
              <w:bottom w:val="nil"/>
              <w:right w:val="nil"/>
            </w:tcBorders>
            <w:shd w:val="clear" w:color="auto" w:fill="auto"/>
            <w:vAlign w:val="bottom"/>
            <w:hideMark/>
          </w:tcPr>
          <w:p w:rsidR="00E37E7B" w:rsidRPr="002B7858" w:rsidRDefault="00E37E7B" w:rsidP="00E37E7B">
            <w:pPr>
              <w:contextualSpacing/>
            </w:pPr>
          </w:p>
        </w:tc>
        <w:tc>
          <w:tcPr>
            <w:tcW w:w="7828" w:type="dxa"/>
            <w:gridSpan w:val="18"/>
            <w:tcBorders>
              <w:top w:val="nil"/>
              <w:left w:val="nil"/>
              <w:bottom w:val="single" w:sz="4" w:space="0" w:color="auto"/>
              <w:right w:val="nil"/>
            </w:tcBorders>
            <w:shd w:val="clear" w:color="auto" w:fill="auto"/>
            <w:hideMark/>
          </w:tcPr>
          <w:p w:rsidR="00E37E7B" w:rsidRPr="002B7858" w:rsidRDefault="00E37E7B" w:rsidP="00E37E7B">
            <w:pPr>
              <w:contextualSpacing/>
            </w:pPr>
            <w:r w:rsidRPr="002B7858">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E37E7B" w:rsidRPr="002B7858" w:rsidRDefault="00E37E7B" w:rsidP="00E37E7B">
            <w:pPr>
              <w:contextualSpacing/>
            </w:pPr>
          </w:p>
        </w:tc>
        <w:tc>
          <w:tcPr>
            <w:tcW w:w="425"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709"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425"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r>
      <w:tr w:rsidR="00E37E7B" w:rsidRPr="002B7858" w:rsidTr="00E37E7B">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E37E7B" w:rsidRPr="002B7858" w:rsidRDefault="00E37E7B" w:rsidP="00E37E7B">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E37E7B" w:rsidRPr="002B7858" w:rsidRDefault="00E37E7B" w:rsidP="00E37E7B">
            <w:pPr>
              <w:contextualSpacing/>
              <w:jc w:val="center"/>
              <w:rPr>
                <w:sz w:val="14"/>
              </w:rPr>
            </w:pPr>
            <w:r w:rsidRPr="002B7858">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Сечение кабеля, мм</w:t>
            </w:r>
            <w:r w:rsidRPr="002B7858">
              <w:rPr>
                <w:sz w:val="14"/>
                <w:vertAlign w:val="superscript"/>
              </w:rPr>
              <w:t>2</w:t>
            </w:r>
            <w:r w:rsidRPr="002B7858">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E37E7B" w:rsidRPr="002B7858" w:rsidRDefault="00E37E7B" w:rsidP="00E37E7B">
            <w:pPr>
              <w:contextualSpacing/>
              <w:jc w:val="center"/>
              <w:rPr>
                <w:sz w:val="14"/>
              </w:rPr>
            </w:pPr>
            <w:r w:rsidRPr="002B7858">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E37E7B" w:rsidRPr="002B7858" w:rsidRDefault="00E37E7B" w:rsidP="00E37E7B">
            <w:pPr>
              <w:contextualSpacing/>
              <w:jc w:val="center"/>
              <w:rPr>
                <w:sz w:val="14"/>
              </w:rPr>
            </w:pPr>
            <w:r w:rsidRPr="002B7858">
              <w:rPr>
                <w:sz w:val="14"/>
              </w:rPr>
              <w:t> </w:t>
            </w:r>
          </w:p>
        </w:tc>
        <w:tc>
          <w:tcPr>
            <w:tcW w:w="425" w:type="dxa"/>
            <w:gridSpan w:val="2"/>
            <w:tcBorders>
              <w:top w:val="nil"/>
              <w:left w:val="nil"/>
              <w:bottom w:val="nil"/>
              <w:right w:val="nil"/>
            </w:tcBorders>
            <w:shd w:val="clear" w:color="auto" w:fill="auto"/>
            <w:vAlign w:val="center"/>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vAlign w:val="center"/>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vAlign w:val="center"/>
            <w:hideMark/>
          </w:tcPr>
          <w:p w:rsidR="00E37E7B" w:rsidRPr="002B7858" w:rsidRDefault="00E37E7B" w:rsidP="00E37E7B">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r>
      <w:tr w:rsidR="00E37E7B" w:rsidRPr="002B7858" w:rsidTr="00E37E7B">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E37E7B" w:rsidRPr="002B7858" w:rsidRDefault="00E37E7B" w:rsidP="00E37E7B">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E37E7B" w:rsidRPr="002B7858" w:rsidRDefault="00E37E7B" w:rsidP="00E37E7B">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прокол</w:t>
            </w:r>
          </w:p>
        </w:tc>
        <w:tc>
          <w:tcPr>
            <w:tcW w:w="2693" w:type="dxa"/>
            <w:gridSpan w:val="9"/>
            <w:tcBorders>
              <w:top w:val="nil"/>
              <w:left w:val="nil"/>
              <w:bottom w:val="nil"/>
              <w:right w:val="nil"/>
            </w:tcBorders>
            <w:shd w:val="clear" w:color="auto" w:fill="auto"/>
            <w:vAlign w:val="center"/>
            <w:hideMark/>
          </w:tcPr>
          <w:p w:rsidR="00E37E7B" w:rsidRPr="002B7858" w:rsidRDefault="00E37E7B" w:rsidP="00E37E7B">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E37E7B" w:rsidRPr="002B7858" w:rsidRDefault="00E37E7B" w:rsidP="00E37E7B">
            <w:pPr>
              <w:contextualSpacing/>
              <w:rPr>
                <w:sz w:val="14"/>
              </w:rPr>
            </w:pPr>
          </w:p>
        </w:tc>
      </w:tr>
      <w:tr w:rsidR="00E37E7B" w:rsidRPr="002B7858" w:rsidTr="00E37E7B">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8,2</w:t>
            </w:r>
          </w:p>
        </w:tc>
        <w:tc>
          <w:tcPr>
            <w:tcW w:w="792"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6</w:t>
            </w:r>
          </w:p>
        </w:tc>
        <w:tc>
          <w:tcPr>
            <w:tcW w:w="803"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w:t>
            </w: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95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1; 2</w:t>
            </w:r>
          </w:p>
        </w:tc>
        <w:tc>
          <w:tcPr>
            <w:tcW w:w="993" w:type="dxa"/>
            <w:gridSpan w:val="4"/>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3,6</w:t>
            </w:r>
          </w:p>
        </w:tc>
        <w:tc>
          <w:tcPr>
            <w:tcW w:w="708"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4,6</w:t>
            </w:r>
          </w:p>
        </w:tc>
        <w:tc>
          <w:tcPr>
            <w:tcW w:w="851"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4,6</w:t>
            </w:r>
          </w:p>
        </w:tc>
        <w:tc>
          <w:tcPr>
            <w:tcW w:w="709"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E37E7B" w:rsidRPr="002B7858" w:rsidRDefault="00E37E7B" w:rsidP="00E37E7B">
            <w:pPr>
              <w:contextualSpacing/>
              <w:jc w:val="center"/>
              <w:rPr>
                <w:sz w:val="22"/>
              </w:rPr>
            </w:pPr>
          </w:p>
        </w:tc>
        <w:tc>
          <w:tcPr>
            <w:tcW w:w="472" w:type="dxa"/>
            <w:tcBorders>
              <w:top w:val="nil"/>
              <w:left w:val="nil"/>
              <w:bottom w:val="nil"/>
              <w:right w:val="nil"/>
            </w:tcBorders>
            <w:shd w:val="clear" w:color="auto" w:fill="auto"/>
            <w:vAlign w:val="center"/>
          </w:tcPr>
          <w:p w:rsidR="00E37E7B" w:rsidRPr="002B7858" w:rsidRDefault="00E37E7B" w:rsidP="00E37E7B">
            <w:pPr>
              <w:contextualSpacing/>
              <w:jc w:val="center"/>
              <w:rPr>
                <w:sz w:val="22"/>
              </w:rPr>
            </w:pPr>
          </w:p>
        </w:tc>
        <w:tc>
          <w:tcPr>
            <w:tcW w:w="425" w:type="dxa"/>
            <w:gridSpan w:val="2"/>
            <w:tcBorders>
              <w:top w:val="nil"/>
              <w:left w:val="nil"/>
              <w:bottom w:val="nil"/>
              <w:right w:val="nil"/>
            </w:tcBorders>
            <w:shd w:val="clear" w:color="auto" w:fill="auto"/>
            <w:vAlign w:val="center"/>
          </w:tcPr>
          <w:p w:rsidR="00E37E7B" w:rsidRPr="002B7858" w:rsidRDefault="00E37E7B" w:rsidP="00E37E7B">
            <w:pPr>
              <w:contextualSpacing/>
              <w:jc w:val="center"/>
              <w:rPr>
                <w:sz w:val="22"/>
              </w:rPr>
            </w:pPr>
          </w:p>
        </w:tc>
        <w:tc>
          <w:tcPr>
            <w:tcW w:w="567" w:type="dxa"/>
            <w:gridSpan w:val="2"/>
            <w:tcBorders>
              <w:top w:val="nil"/>
              <w:left w:val="nil"/>
              <w:bottom w:val="nil"/>
              <w:right w:val="nil"/>
            </w:tcBorders>
            <w:shd w:val="clear" w:color="auto" w:fill="auto"/>
            <w:vAlign w:val="bottom"/>
          </w:tcPr>
          <w:p w:rsidR="00E37E7B" w:rsidRPr="002B7858" w:rsidRDefault="00E37E7B" w:rsidP="00E37E7B">
            <w:pPr>
              <w:contextualSpacing/>
              <w:rPr>
                <w:sz w:val="22"/>
              </w:rPr>
            </w:pPr>
          </w:p>
        </w:tc>
        <w:tc>
          <w:tcPr>
            <w:tcW w:w="567" w:type="dxa"/>
            <w:gridSpan w:val="2"/>
            <w:tcBorders>
              <w:top w:val="nil"/>
              <w:left w:val="nil"/>
              <w:bottom w:val="nil"/>
              <w:right w:val="nil"/>
            </w:tcBorders>
            <w:shd w:val="clear" w:color="auto" w:fill="auto"/>
            <w:vAlign w:val="bottom"/>
          </w:tcPr>
          <w:p w:rsidR="00E37E7B" w:rsidRPr="002B7858" w:rsidRDefault="00E37E7B" w:rsidP="00E37E7B">
            <w:pPr>
              <w:contextualSpacing/>
              <w:rPr>
                <w:sz w:val="22"/>
              </w:rPr>
            </w:pPr>
          </w:p>
        </w:tc>
        <w:tc>
          <w:tcPr>
            <w:tcW w:w="567" w:type="dxa"/>
            <w:gridSpan w:val="2"/>
            <w:tcBorders>
              <w:top w:val="nil"/>
              <w:left w:val="nil"/>
              <w:bottom w:val="nil"/>
              <w:right w:val="nil"/>
            </w:tcBorders>
            <w:shd w:val="clear" w:color="auto" w:fill="auto"/>
            <w:noWrap/>
            <w:vAlign w:val="bottom"/>
          </w:tcPr>
          <w:p w:rsidR="00E37E7B" w:rsidRPr="002B7858" w:rsidRDefault="00E37E7B" w:rsidP="00E37E7B">
            <w:pPr>
              <w:contextualSpacing/>
              <w:rPr>
                <w:sz w:val="22"/>
              </w:rPr>
            </w:pPr>
          </w:p>
        </w:tc>
      </w:tr>
      <w:tr w:rsidR="00E37E7B" w:rsidRPr="002B7858" w:rsidTr="00E37E7B">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E37E7B" w:rsidRDefault="00E37E7B" w:rsidP="00E37E7B">
            <w:pPr>
              <w:contextualSpacing/>
              <w:jc w:val="center"/>
              <w:rPr>
                <w:rFonts w:eastAsia="Calibri"/>
              </w:rPr>
            </w:pPr>
            <w:r>
              <w:rPr>
                <w:rFonts w:eastAsia="Calibri"/>
              </w:rPr>
              <w:t>2</w:t>
            </w:r>
          </w:p>
        </w:tc>
        <w:tc>
          <w:tcPr>
            <w:tcW w:w="848"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1,09</w:t>
            </w:r>
          </w:p>
        </w:tc>
        <w:tc>
          <w:tcPr>
            <w:tcW w:w="792"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E37E7B" w:rsidRPr="002B7858" w:rsidRDefault="00E37E7B" w:rsidP="00E37E7B">
            <w:pPr>
              <w:contextualSpacing/>
              <w:jc w:val="center"/>
              <w:rPr>
                <w:rFonts w:eastAsia="Calibri"/>
              </w:rPr>
            </w:pPr>
            <w:r>
              <w:rPr>
                <w:rFonts w:eastAsia="Calibri"/>
              </w:rPr>
              <w:t>150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1; 2</w:t>
            </w:r>
          </w:p>
        </w:tc>
        <w:tc>
          <w:tcPr>
            <w:tcW w:w="993" w:type="dxa"/>
            <w:gridSpan w:val="4"/>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1,</w:t>
            </w:r>
            <w:r>
              <w:rPr>
                <w:rFonts w:eastAsia="Calibri"/>
                <w:lang w:val="en-US"/>
              </w:rPr>
              <w:t>0</w:t>
            </w:r>
            <w:r>
              <w:rPr>
                <w:rFonts w:eastAsia="Calibri"/>
              </w:rPr>
              <w:t>9</w:t>
            </w:r>
          </w:p>
        </w:tc>
        <w:tc>
          <w:tcPr>
            <w:tcW w:w="708"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E37E7B" w:rsidRPr="002B7858" w:rsidRDefault="00E37E7B" w:rsidP="00E37E7B">
            <w:pPr>
              <w:contextualSpacing/>
              <w:jc w:val="center"/>
              <w:rPr>
                <w:sz w:val="22"/>
              </w:rPr>
            </w:pPr>
          </w:p>
        </w:tc>
        <w:tc>
          <w:tcPr>
            <w:tcW w:w="472" w:type="dxa"/>
            <w:tcBorders>
              <w:top w:val="nil"/>
              <w:left w:val="nil"/>
              <w:bottom w:val="nil"/>
              <w:right w:val="nil"/>
            </w:tcBorders>
            <w:shd w:val="clear" w:color="auto" w:fill="auto"/>
            <w:vAlign w:val="center"/>
          </w:tcPr>
          <w:p w:rsidR="00E37E7B" w:rsidRPr="002B7858" w:rsidRDefault="00E37E7B" w:rsidP="00E37E7B">
            <w:pPr>
              <w:contextualSpacing/>
              <w:jc w:val="center"/>
              <w:rPr>
                <w:sz w:val="22"/>
              </w:rPr>
            </w:pPr>
          </w:p>
        </w:tc>
        <w:tc>
          <w:tcPr>
            <w:tcW w:w="425" w:type="dxa"/>
            <w:gridSpan w:val="2"/>
            <w:tcBorders>
              <w:top w:val="nil"/>
              <w:left w:val="nil"/>
              <w:bottom w:val="nil"/>
              <w:right w:val="nil"/>
            </w:tcBorders>
            <w:shd w:val="clear" w:color="auto" w:fill="auto"/>
            <w:vAlign w:val="center"/>
          </w:tcPr>
          <w:p w:rsidR="00E37E7B" w:rsidRPr="002B7858" w:rsidRDefault="00E37E7B" w:rsidP="00E37E7B">
            <w:pPr>
              <w:contextualSpacing/>
              <w:jc w:val="center"/>
              <w:rPr>
                <w:sz w:val="22"/>
              </w:rPr>
            </w:pPr>
          </w:p>
        </w:tc>
        <w:tc>
          <w:tcPr>
            <w:tcW w:w="567" w:type="dxa"/>
            <w:gridSpan w:val="2"/>
            <w:tcBorders>
              <w:top w:val="nil"/>
              <w:left w:val="nil"/>
              <w:bottom w:val="nil"/>
              <w:right w:val="nil"/>
            </w:tcBorders>
            <w:shd w:val="clear" w:color="auto" w:fill="auto"/>
            <w:vAlign w:val="bottom"/>
          </w:tcPr>
          <w:p w:rsidR="00E37E7B" w:rsidRPr="002B7858" w:rsidRDefault="00E37E7B" w:rsidP="00E37E7B">
            <w:pPr>
              <w:contextualSpacing/>
              <w:rPr>
                <w:sz w:val="22"/>
              </w:rPr>
            </w:pPr>
          </w:p>
        </w:tc>
        <w:tc>
          <w:tcPr>
            <w:tcW w:w="567" w:type="dxa"/>
            <w:gridSpan w:val="2"/>
            <w:tcBorders>
              <w:top w:val="nil"/>
              <w:left w:val="nil"/>
              <w:bottom w:val="nil"/>
              <w:right w:val="nil"/>
            </w:tcBorders>
            <w:shd w:val="clear" w:color="auto" w:fill="auto"/>
            <w:vAlign w:val="bottom"/>
          </w:tcPr>
          <w:p w:rsidR="00E37E7B" w:rsidRPr="002B7858" w:rsidRDefault="00E37E7B" w:rsidP="00E37E7B">
            <w:pPr>
              <w:contextualSpacing/>
              <w:rPr>
                <w:sz w:val="22"/>
              </w:rPr>
            </w:pPr>
          </w:p>
        </w:tc>
        <w:tc>
          <w:tcPr>
            <w:tcW w:w="567" w:type="dxa"/>
            <w:gridSpan w:val="2"/>
            <w:tcBorders>
              <w:top w:val="nil"/>
              <w:left w:val="nil"/>
              <w:bottom w:val="nil"/>
              <w:right w:val="nil"/>
            </w:tcBorders>
            <w:shd w:val="clear" w:color="auto" w:fill="auto"/>
            <w:noWrap/>
            <w:vAlign w:val="bottom"/>
          </w:tcPr>
          <w:p w:rsidR="00E37E7B" w:rsidRPr="002B7858" w:rsidRDefault="00E37E7B" w:rsidP="00E37E7B">
            <w:pPr>
              <w:contextualSpacing/>
              <w:rPr>
                <w:sz w:val="22"/>
              </w:rPr>
            </w:pPr>
          </w:p>
        </w:tc>
      </w:tr>
      <w:tr w:rsidR="00E37E7B" w:rsidRPr="002B7858" w:rsidTr="00E37E7B">
        <w:trPr>
          <w:gridAfter w:val="1"/>
          <w:wAfter w:w="147" w:type="dxa"/>
          <w:cantSplit/>
          <w:trHeight w:val="20"/>
        </w:trPr>
        <w:tc>
          <w:tcPr>
            <w:tcW w:w="441"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48"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569"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1102" w:type="dxa"/>
            <w:gridSpan w:val="3"/>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792"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03"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51"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15"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646"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03" w:type="dxa"/>
            <w:gridSpan w:val="3"/>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50"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993" w:type="dxa"/>
            <w:gridSpan w:val="4"/>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708"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851" w:type="dxa"/>
            <w:gridSpan w:val="3"/>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709"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662"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472" w:type="dxa"/>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425"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rPr>
                <w:sz w:val="14"/>
              </w:rPr>
            </w:pPr>
          </w:p>
        </w:tc>
      </w:tr>
      <w:tr w:rsidR="00E37E7B" w:rsidRPr="002B7858" w:rsidTr="00E37E7B">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E37E7B" w:rsidRPr="002B7858" w:rsidRDefault="00E37E7B" w:rsidP="00E37E7B">
            <w:pPr>
              <w:contextualSpacing/>
              <w:jc w:val="center"/>
            </w:pPr>
            <w:r w:rsidRPr="002B7858">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472"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425"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567"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r>
      <w:tr w:rsidR="00E37E7B" w:rsidRPr="002B7858" w:rsidTr="00E37E7B">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E37E7B" w:rsidRPr="002B7858" w:rsidRDefault="00E37E7B" w:rsidP="00E37E7B">
            <w:pPr>
              <w:contextualSpacing/>
              <w:jc w:val="center"/>
              <w:rPr>
                <w:sz w:val="14"/>
              </w:rPr>
            </w:pPr>
            <w:r w:rsidRPr="002B7858">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E37E7B" w:rsidRPr="002B7858" w:rsidRDefault="00E37E7B" w:rsidP="00E37E7B">
            <w:pPr>
              <w:contextualSpacing/>
              <w:jc w:val="center"/>
              <w:rPr>
                <w:sz w:val="14"/>
              </w:rPr>
            </w:pPr>
            <w:r w:rsidRPr="002B7858">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E37E7B" w:rsidRPr="00FB1CFD" w:rsidRDefault="00E37E7B" w:rsidP="00E37E7B">
            <w:pPr>
              <w:contextualSpacing/>
              <w:jc w:val="center"/>
            </w:pPr>
            <w:r>
              <w:rPr>
                <w:color w:val="000000"/>
              </w:rPr>
              <w:t>Монтаж устройства крепления КЛ 6 кВ – 2 компл., монтаж РП 0,4 кВ с прибором учета – 1 шт.</w:t>
            </w:r>
          </w:p>
        </w:tc>
      </w:tr>
      <w:tr w:rsidR="00E37E7B" w:rsidRPr="002B7858" w:rsidTr="00E37E7B">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E37E7B" w:rsidRPr="002B7858" w:rsidRDefault="00E37E7B" w:rsidP="00E37E7B">
            <w:pPr>
              <w:contextualSpacing/>
              <w:jc w:val="center"/>
              <w:rPr>
                <w:sz w:val="14"/>
              </w:rPr>
            </w:pPr>
            <w:r w:rsidRPr="002B7858">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моноблок элегазовый</w:t>
            </w:r>
          </w:p>
        </w:tc>
        <w:tc>
          <w:tcPr>
            <w:tcW w:w="2598" w:type="dxa"/>
            <w:gridSpan w:val="9"/>
            <w:vMerge/>
            <w:tcBorders>
              <w:left w:val="nil"/>
              <w:right w:val="nil"/>
            </w:tcBorders>
            <w:shd w:val="clear" w:color="auto" w:fill="auto"/>
            <w:vAlign w:val="center"/>
            <w:hideMark/>
          </w:tcPr>
          <w:p w:rsidR="00E37E7B" w:rsidRPr="002B7858" w:rsidRDefault="00E37E7B" w:rsidP="00E37E7B">
            <w:pPr>
              <w:contextualSpacing/>
              <w:rPr>
                <w:sz w:val="22"/>
                <w:szCs w:val="22"/>
              </w:rPr>
            </w:pPr>
          </w:p>
        </w:tc>
      </w:tr>
      <w:tr w:rsidR="00E37E7B" w:rsidRPr="002B7858" w:rsidTr="00E37E7B">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rFonts w:eastAsia="Calibri"/>
              </w:rPr>
            </w:pPr>
            <w:r w:rsidRPr="002B7858">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sidRPr="002B7858">
              <w:rPr>
                <w:rFonts w:eastAsia="Calibri"/>
              </w:rPr>
              <w:t>*</w:t>
            </w:r>
          </w:p>
        </w:tc>
        <w:tc>
          <w:tcPr>
            <w:tcW w:w="711"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2*400</w:t>
            </w:r>
          </w:p>
        </w:tc>
        <w:tc>
          <w:tcPr>
            <w:tcW w:w="792"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w:t>
            </w:r>
          </w:p>
        </w:tc>
        <w:tc>
          <w:tcPr>
            <w:tcW w:w="803"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2</w:t>
            </w:r>
          </w:p>
        </w:tc>
        <w:tc>
          <w:tcPr>
            <w:tcW w:w="838"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5</w:t>
            </w:r>
          </w:p>
        </w:tc>
        <w:tc>
          <w:tcPr>
            <w:tcW w:w="873"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w:t>
            </w:r>
          </w:p>
        </w:tc>
        <w:tc>
          <w:tcPr>
            <w:tcW w:w="873"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E37E7B" w:rsidRPr="002B7858" w:rsidRDefault="00E37E7B" w:rsidP="00E37E7B">
            <w:pPr>
              <w:contextualSpacing/>
              <w:rPr>
                <w:sz w:val="22"/>
                <w:szCs w:val="22"/>
              </w:rPr>
            </w:pPr>
          </w:p>
        </w:tc>
      </w:tr>
      <w:tr w:rsidR="00E37E7B" w:rsidRPr="002B7858" w:rsidTr="00E37E7B">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2</w:t>
            </w:r>
          </w:p>
        </w:tc>
        <w:tc>
          <w:tcPr>
            <w:tcW w:w="848"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sidRPr="002B7858">
              <w:rPr>
                <w:rFonts w:eastAsia="Calibri"/>
              </w:rPr>
              <w:t>*</w:t>
            </w:r>
          </w:p>
        </w:tc>
        <w:tc>
          <w:tcPr>
            <w:tcW w:w="711"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2*400</w:t>
            </w:r>
          </w:p>
        </w:tc>
        <w:tc>
          <w:tcPr>
            <w:tcW w:w="792"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w:t>
            </w:r>
          </w:p>
        </w:tc>
        <w:tc>
          <w:tcPr>
            <w:tcW w:w="803"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2</w:t>
            </w:r>
          </w:p>
        </w:tc>
        <w:tc>
          <w:tcPr>
            <w:tcW w:w="838"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5</w:t>
            </w:r>
          </w:p>
        </w:tc>
        <w:tc>
          <w:tcPr>
            <w:tcW w:w="873"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r>
              <w:rPr>
                <w:rFonts w:eastAsia="Calibri"/>
              </w:rPr>
              <w:t>*</w:t>
            </w:r>
          </w:p>
        </w:tc>
        <w:tc>
          <w:tcPr>
            <w:tcW w:w="873" w:type="dxa"/>
            <w:gridSpan w:val="2"/>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E37E7B" w:rsidRPr="002B7858" w:rsidRDefault="00E37E7B" w:rsidP="00E37E7B">
            <w:pPr>
              <w:contextualSpacing/>
              <w:jc w:val="center"/>
              <w:rPr>
                <w:rFonts w:eastAsia="Calibri"/>
              </w:rPr>
            </w:pPr>
          </w:p>
        </w:tc>
        <w:tc>
          <w:tcPr>
            <w:tcW w:w="2598" w:type="dxa"/>
            <w:gridSpan w:val="9"/>
            <w:tcBorders>
              <w:left w:val="nil"/>
              <w:bottom w:val="nil"/>
              <w:right w:val="nil"/>
            </w:tcBorders>
            <w:shd w:val="clear" w:color="auto" w:fill="auto"/>
            <w:vAlign w:val="bottom"/>
          </w:tcPr>
          <w:p w:rsidR="00E37E7B" w:rsidRPr="002B7858" w:rsidRDefault="00E37E7B" w:rsidP="00E37E7B">
            <w:pPr>
              <w:contextualSpacing/>
              <w:rPr>
                <w:sz w:val="22"/>
                <w:szCs w:val="22"/>
              </w:rPr>
            </w:pPr>
          </w:p>
        </w:tc>
      </w:tr>
      <w:tr w:rsidR="00E37E7B" w:rsidRPr="002B7858" w:rsidTr="00E37E7B">
        <w:trPr>
          <w:cantSplit/>
          <w:trHeight w:val="20"/>
        </w:trPr>
        <w:tc>
          <w:tcPr>
            <w:tcW w:w="441"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848" w:type="dxa"/>
            <w:tcBorders>
              <w:top w:val="nil"/>
              <w:left w:val="nil"/>
              <w:bottom w:val="nil"/>
              <w:right w:val="nil"/>
            </w:tcBorders>
            <w:shd w:val="clear" w:color="auto" w:fill="auto"/>
            <w:vAlign w:val="bottom"/>
            <w:hideMark/>
          </w:tcPr>
          <w:p w:rsidR="00E37E7B" w:rsidRPr="002B7858" w:rsidRDefault="00E37E7B" w:rsidP="00E37E7B">
            <w:pPr>
              <w:contextualSpacing/>
            </w:pPr>
          </w:p>
        </w:tc>
        <w:tc>
          <w:tcPr>
            <w:tcW w:w="711" w:type="dxa"/>
            <w:gridSpan w:val="3"/>
            <w:tcBorders>
              <w:top w:val="nil"/>
              <w:left w:val="nil"/>
              <w:bottom w:val="nil"/>
              <w:right w:val="nil"/>
            </w:tcBorders>
            <w:shd w:val="clear" w:color="auto" w:fill="auto"/>
            <w:vAlign w:val="bottom"/>
            <w:hideMark/>
          </w:tcPr>
          <w:p w:rsidR="00E37E7B" w:rsidRPr="002B7858" w:rsidRDefault="00E37E7B" w:rsidP="00E37E7B">
            <w:pPr>
              <w:contextualSpacing/>
            </w:pPr>
          </w:p>
        </w:tc>
        <w:tc>
          <w:tcPr>
            <w:tcW w:w="7145" w:type="dxa"/>
            <w:gridSpan w:val="15"/>
            <w:tcBorders>
              <w:top w:val="nil"/>
              <w:left w:val="nil"/>
              <w:bottom w:val="single" w:sz="4" w:space="0" w:color="auto"/>
              <w:right w:val="nil"/>
            </w:tcBorders>
            <w:shd w:val="clear" w:color="auto" w:fill="auto"/>
            <w:hideMark/>
          </w:tcPr>
          <w:p w:rsidR="00E37E7B" w:rsidRPr="002B7858" w:rsidRDefault="00E37E7B" w:rsidP="00E37E7B">
            <w:pPr>
              <w:contextualSpacing/>
              <w:jc w:val="center"/>
              <w:rPr>
                <w:szCs w:val="22"/>
              </w:rPr>
            </w:pPr>
            <w:r w:rsidRPr="002B7858">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E37E7B" w:rsidRPr="002B7858" w:rsidRDefault="00E37E7B" w:rsidP="00E37E7B">
            <w:pPr>
              <w:contextualSpacing/>
              <w:jc w:val="center"/>
            </w:pPr>
          </w:p>
        </w:tc>
        <w:tc>
          <w:tcPr>
            <w:tcW w:w="873" w:type="dxa"/>
            <w:gridSpan w:val="3"/>
            <w:tcBorders>
              <w:top w:val="nil"/>
              <w:left w:val="nil"/>
              <w:bottom w:val="nil"/>
              <w:right w:val="nil"/>
            </w:tcBorders>
            <w:shd w:val="clear" w:color="auto" w:fill="auto"/>
            <w:vAlign w:val="bottom"/>
            <w:hideMark/>
          </w:tcPr>
          <w:p w:rsidR="00E37E7B" w:rsidRPr="002B7858" w:rsidRDefault="00E37E7B" w:rsidP="00E37E7B">
            <w:pPr>
              <w:contextualSpacing/>
            </w:pPr>
          </w:p>
        </w:tc>
        <w:tc>
          <w:tcPr>
            <w:tcW w:w="873"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714" w:type="dxa"/>
            <w:gridSpan w:val="3"/>
            <w:tcBorders>
              <w:top w:val="nil"/>
              <w:left w:val="nil"/>
              <w:bottom w:val="nil"/>
              <w:right w:val="nil"/>
            </w:tcBorders>
            <w:shd w:val="clear" w:color="auto" w:fill="auto"/>
            <w:vAlign w:val="bottom"/>
            <w:hideMark/>
          </w:tcPr>
          <w:p w:rsidR="00E37E7B" w:rsidRPr="002B7858" w:rsidRDefault="00E37E7B" w:rsidP="00E37E7B">
            <w:pPr>
              <w:contextualSpacing/>
            </w:pPr>
          </w:p>
        </w:tc>
        <w:tc>
          <w:tcPr>
            <w:tcW w:w="736"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454"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629"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690"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c>
          <w:tcPr>
            <w:tcW w:w="236" w:type="dxa"/>
            <w:gridSpan w:val="2"/>
            <w:tcBorders>
              <w:top w:val="nil"/>
              <w:left w:val="nil"/>
              <w:bottom w:val="nil"/>
              <w:right w:val="nil"/>
            </w:tcBorders>
            <w:shd w:val="clear" w:color="auto" w:fill="auto"/>
            <w:vAlign w:val="bottom"/>
            <w:hideMark/>
          </w:tcPr>
          <w:p w:rsidR="00E37E7B" w:rsidRPr="002B7858" w:rsidRDefault="00E37E7B" w:rsidP="00E37E7B">
            <w:pPr>
              <w:contextualSpacing/>
            </w:pPr>
          </w:p>
        </w:tc>
      </w:tr>
      <w:tr w:rsidR="00E37E7B" w:rsidRPr="002B7858" w:rsidTr="00E37E7B">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E37E7B" w:rsidRPr="002B7858" w:rsidRDefault="00E37E7B" w:rsidP="00E37E7B">
            <w:pPr>
              <w:contextualSpacing/>
              <w:jc w:val="center"/>
              <w:rPr>
                <w:sz w:val="14"/>
              </w:rPr>
            </w:pPr>
            <w:r w:rsidRPr="002B7858">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E37E7B" w:rsidRPr="002B7858" w:rsidRDefault="00E37E7B" w:rsidP="00E37E7B">
            <w:pPr>
              <w:contextualSpacing/>
              <w:jc w:val="center"/>
              <w:rPr>
                <w:sz w:val="14"/>
              </w:rPr>
            </w:pPr>
            <w:r w:rsidRPr="002B7858">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E37E7B" w:rsidRPr="002B7858" w:rsidRDefault="00E37E7B" w:rsidP="00E37E7B">
            <w:pPr>
              <w:contextualSpacing/>
              <w:jc w:val="center"/>
              <w:rPr>
                <w:rFonts w:ascii="Calibri" w:hAnsi="Calibri"/>
              </w:rPr>
            </w:pPr>
          </w:p>
        </w:tc>
      </w:tr>
      <w:tr w:rsidR="00E37E7B" w:rsidRPr="002B7858" w:rsidTr="00E37E7B">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E37E7B" w:rsidRPr="002B7858" w:rsidRDefault="00E37E7B" w:rsidP="00E37E7B">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4"/>
              </w:rPr>
            </w:pPr>
            <w:r w:rsidRPr="002B7858">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E37E7B" w:rsidRPr="002B7858" w:rsidRDefault="00E37E7B" w:rsidP="00E37E7B">
            <w:pPr>
              <w:contextualSpacing/>
              <w:rPr>
                <w:sz w:val="14"/>
              </w:rPr>
            </w:pPr>
          </w:p>
        </w:tc>
        <w:tc>
          <w:tcPr>
            <w:tcW w:w="2745" w:type="dxa"/>
            <w:gridSpan w:val="10"/>
            <w:vMerge/>
            <w:tcBorders>
              <w:left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r>
      <w:tr w:rsidR="00E37E7B" w:rsidRPr="002B7858" w:rsidTr="00E37E7B">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E37E7B" w:rsidRPr="002B7858" w:rsidRDefault="00E37E7B" w:rsidP="00E37E7B">
            <w:pPr>
              <w:contextualSpacing/>
              <w:rPr>
                <w:sz w:val="22"/>
              </w:rPr>
            </w:pPr>
            <w:r w:rsidRPr="002B7858">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E37E7B" w:rsidRPr="002B7858" w:rsidRDefault="00E37E7B" w:rsidP="00E37E7B">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E37E7B" w:rsidRPr="002B7858" w:rsidRDefault="00E37E7B" w:rsidP="00E37E7B">
            <w:pPr>
              <w:contextualSpacing/>
              <w:rPr>
                <w:sz w:val="22"/>
              </w:rPr>
            </w:pPr>
          </w:p>
        </w:tc>
        <w:tc>
          <w:tcPr>
            <w:tcW w:w="2745" w:type="dxa"/>
            <w:gridSpan w:val="10"/>
            <w:vMerge/>
            <w:tcBorders>
              <w:left w:val="nil"/>
              <w:bottom w:val="nil"/>
              <w:right w:val="nil"/>
            </w:tcBorders>
            <w:shd w:val="clear" w:color="auto" w:fill="auto"/>
            <w:vAlign w:val="center"/>
            <w:hideMark/>
          </w:tcPr>
          <w:p w:rsidR="00E37E7B" w:rsidRPr="002B7858" w:rsidRDefault="00E37E7B" w:rsidP="00E37E7B">
            <w:pPr>
              <w:contextualSpacing/>
              <w:rPr>
                <w:rFonts w:ascii="Calibri" w:hAnsi="Calibri"/>
                <w:sz w:val="22"/>
                <w:szCs w:val="22"/>
              </w:rPr>
            </w:pPr>
          </w:p>
        </w:tc>
      </w:tr>
      <w:tr w:rsidR="00E37E7B" w:rsidRPr="002B7858" w:rsidTr="00E37E7B">
        <w:trPr>
          <w:cantSplit/>
          <w:trHeight w:val="20"/>
        </w:trPr>
        <w:tc>
          <w:tcPr>
            <w:tcW w:w="441" w:type="dxa"/>
            <w:tcBorders>
              <w:top w:val="nil"/>
              <w:left w:val="nil"/>
              <w:bottom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E37E7B" w:rsidRPr="002B7858" w:rsidRDefault="00E37E7B" w:rsidP="00E37E7B">
            <w:pPr>
              <w:contextualSpacing/>
              <w:rPr>
                <w:sz w:val="14"/>
              </w:rPr>
            </w:pPr>
            <w:r w:rsidRPr="002B7858">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E37E7B" w:rsidRPr="002B7858" w:rsidRDefault="00E37E7B" w:rsidP="00E37E7B">
            <w:pPr>
              <w:contextualSpacing/>
              <w:rPr>
                <w:rFonts w:ascii="Calibri" w:hAnsi="Calibri"/>
                <w:sz w:val="14"/>
                <w:szCs w:val="22"/>
              </w:rPr>
            </w:pPr>
          </w:p>
        </w:tc>
      </w:tr>
    </w:tbl>
    <w:p w:rsidR="005A2131" w:rsidRPr="00D93EF2" w:rsidRDefault="00C12115" w:rsidP="00D93EF2">
      <w:pPr>
        <w:ind w:left="1080"/>
        <w:jc w:val="right"/>
        <w:rPr>
          <w:sz w:val="26"/>
          <w:szCs w:val="26"/>
        </w:rPr>
      </w:pPr>
      <w:r>
        <w:rPr>
          <w:sz w:val="26"/>
          <w:szCs w:val="26"/>
        </w:rPr>
        <w:t>Приложение № 3</w:t>
      </w:r>
      <w:r w:rsidR="005A2131" w:rsidRPr="00D93EF2">
        <w:rPr>
          <w:sz w:val="26"/>
          <w:szCs w:val="26"/>
        </w:rPr>
        <w:t xml:space="preserve"> к Приложению №6 к Договору № ________________       от «__» ____ 2022г.</w:t>
      </w:r>
    </w:p>
    <w:p w:rsidR="005A2131" w:rsidRPr="00D93EF2" w:rsidRDefault="005A2131" w:rsidP="00D93EF2">
      <w:pPr>
        <w:sectPr w:rsidR="005A2131" w:rsidRPr="00D93EF2" w:rsidSect="00D93EF2">
          <w:headerReference w:type="default" r:id="rId10"/>
          <w:pgSz w:w="15840" w:h="12240" w:orient="landscape"/>
          <w:pgMar w:top="709" w:right="1134" w:bottom="851" w:left="1134" w:header="720" w:footer="720" w:gutter="0"/>
          <w:cols w:space="720"/>
          <w:titlePg/>
          <w:docGrid w:linePitch="600" w:charSpace="40960"/>
        </w:sectPr>
      </w:pPr>
    </w:p>
    <w:p w:rsidR="001B1471" w:rsidRPr="00D93EF2" w:rsidRDefault="001B1471" w:rsidP="00E83A61">
      <w:pPr>
        <w:autoSpaceDE w:val="0"/>
        <w:autoSpaceDN w:val="0"/>
        <w:adjustRightInd w:val="0"/>
        <w:ind w:left="4963" w:firstLine="140"/>
        <w:jc w:val="both"/>
      </w:pPr>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1"/>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C9236D">
      <w:pPr>
        <w:widowControl w:val="0"/>
        <w:numPr>
          <w:ilvl w:val="0"/>
          <w:numId w:val="66"/>
        </w:numPr>
        <w:tabs>
          <w:tab w:val="num" w:pos="1080"/>
        </w:tabs>
        <w:ind w:left="0" w:firstLine="709"/>
        <w:jc w:val="both"/>
      </w:pPr>
      <w:r w:rsidRPr="00D93EF2">
        <w:t>АО (ПАО) ______ (далее - Заказчик),</w:t>
      </w:r>
    </w:p>
    <w:p w:rsidR="00397021" w:rsidRPr="00D93EF2" w:rsidRDefault="00397021" w:rsidP="00C9236D">
      <w:pPr>
        <w:widowControl w:val="0"/>
        <w:numPr>
          <w:ilvl w:val="0"/>
          <w:numId w:val="66"/>
        </w:numPr>
        <w:tabs>
          <w:tab w:val="num" w:pos="1080"/>
        </w:tabs>
        <w:ind w:left="0" w:firstLine="709"/>
        <w:jc w:val="both"/>
      </w:pPr>
      <w:r w:rsidRPr="00D93EF2">
        <w:t>Страхователя,</w:t>
      </w:r>
    </w:p>
    <w:p w:rsidR="00397021" w:rsidRPr="00D93EF2" w:rsidRDefault="00397021" w:rsidP="00C9236D">
      <w:pPr>
        <w:widowControl w:val="0"/>
        <w:numPr>
          <w:ilvl w:val="0"/>
          <w:numId w:val="66"/>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lastRenderedPageBreak/>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C9236D">
      <w:pPr>
        <w:widowControl w:val="0"/>
        <w:numPr>
          <w:ilvl w:val="0"/>
          <w:numId w:val="67"/>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C9236D">
      <w:pPr>
        <w:widowControl w:val="0"/>
        <w:numPr>
          <w:ilvl w:val="0"/>
          <w:numId w:val="67"/>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9"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 xml:space="preserve">3.3. По страхованию гражданской ответственности перед третьими лицами страховым </w:t>
      </w:r>
      <w:r w:rsidRPr="00D93EF2">
        <w:rPr>
          <w:snapToGrid w:val="0"/>
        </w:rPr>
        <w:lastRenderedPageBreak/>
        <w:t>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9"/>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 xml:space="preserve">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w:t>
      </w:r>
      <w:r w:rsidRPr="00D93EF2">
        <w:lastRenderedPageBreak/>
        <w:t>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lastRenderedPageBreak/>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C9236D">
      <w:pPr>
        <w:widowControl w:val="0"/>
        <w:numPr>
          <w:ilvl w:val="0"/>
          <w:numId w:val="69"/>
        </w:numPr>
        <w:ind w:left="0" w:firstLine="709"/>
        <w:jc w:val="both"/>
      </w:pPr>
      <w:r w:rsidRPr="00D93EF2">
        <w:t>База для расчета страхового возмещения;</w:t>
      </w:r>
    </w:p>
    <w:p w:rsidR="00397021" w:rsidRPr="00D93EF2" w:rsidRDefault="00397021" w:rsidP="00C9236D">
      <w:pPr>
        <w:widowControl w:val="0"/>
        <w:numPr>
          <w:ilvl w:val="0"/>
          <w:numId w:val="69"/>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C9236D">
      <w:pPr>
        <w:widowControl w:val="0"/>
        <w:numPr>
          <w:ilvl w:val="0"/>
          <w:numId w:val="69"/>
        </w:numPr>
        <w:ind w:left="0" w:firstLine="709"/>
        <w:jc w:val="both"/>
      </w:pPr>
      <w:r w:rsidRPr="00D93EF2">
        <w:rPr>
          <w:bCs/>
        </w:rPr>
        <w:t xml:space="preserve">Возмещение расходов по воздушным перевозкам;   </w:t>
      </w:r>
    </w:p>
    <w:p w:rsidR="00397021" w:rsidRPr="00D93EF2" w:rsidRDefault="00397021" w:rsidP="00C9236D">
      <w:pPr>
        <w:widowControl w:val="0"/>
        <w:numPr>
          <w:ilvl w:val="0"/>
          <w:numId w:val="69"/>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C9236D">
      <w:pPr>
        <w:widowControl w:val="0"/>
        <w:numPr>
          <w:ilvl w:val="0"/>
          <w:numId w:val="69"/>
        </w:numPr>
        <w:ind w:left="0" w:firstLine="709"/>
        <w:jc w:val="both"/>
        <w:rPr>
          <w:bCs/>
        </w:rPr>
      </w:pPr>
      <w:r w:rsidRPr="00D93EF2">
        <w:rPr>
          <w:bCs/>
        </w:rPr>
        <w:t>Особые условия в отношении противопожарных средств;</w:t>
      </w:r>
    </w:p>
    <w:p w:rsidR="00397021" w:rsidRPr="00D93EF2" w:rsidRDefault="00397021" w:rsidP="00C9236D">
      <w:pPr>
        <w:widowControl w:val="0"/>
        <w:numPr>
          <w:ilvl w:val="0"/>
          <w:numId w:val="69"/>
        </w:numPr>
        <w:ind w:left="0" w:firstLine="709"/>
        <w:jc w:val="both"/>
        <w:rPr>
          <w:bCs/>
        </w:rPr>
      </w:pPr>
      <w:r w:rsidRPr="00D93EF2">
        <w:rPr>
          <w:bCs/>
        </w:rPr>
        <w:t>Оговорка о 72 часах;</w:t>
      </w:r>
    </w:p>
    <w:p w:rsidR="00397021" w:rsidRPr="00D93EF2" w:rsidRDefault="00397021" w:rsidP="00C9236D">
      <w:pPr>
        <w:widowControl w:val="0"/>
        <w:numPr>
          <w:ilvl w:val="0"/>
          <w:numId w:val="69"/>
        </w:numPr>
        <w:ind w:left="0" w:firstLine="709"/>
        <w:jc w:val="both"/>
      </w:pPr>
      <w:r w:rsidRPr="00D93EF2">
        <w:t xml:space="preserve">Оговорка об изменении страховой суммы в пределах 15%; </w:t>
      </w:r>
    </w:p>
    <w:p w:rsidR="00397021" w:rsidRPr="00D93EF2" w:rsidRDefault="00397021" w:rsidP="00C9236D">
      <w:pPr>
        <w:widowControl w:val="0"/>
        <w:numPr>
          <w:ilvl w:val="0"/>
          <w:numId w:val="69"/>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C9236D">
      <w:pPr>
        <w:widowControl w:val="0"/>
        <w:numPr>
          <w:ilvl w:val="0"/>
          <w:numId w:val="69"/>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C9236D">
      <w:pPr>
        <w:widowControl w:val="0"/>
        <w:numPr>
          <w:ilvl w:val="0"/>
          <w:numId w:val="69"/>
        </w:numPr>
        <w:tabs>
          <w:tab w:val="left" w:pos="284"/>
        </w:tabs>
        <w:ind w:left="0" w:firstLine="709"/>
        <w:jc w:val="both"/>
      </w:pPr>
      <w:r w:rsidRPr="00D93EF2">
        <w:t>Временное восстановление;</w:t>
      </w:r>
    </w:p>
    <w:p w:rsidR="00397021" w:rsidRPr="00D93EF2" w:rsidRDefault="00397021" w:rsidP="00C9236D">
      <w:pPr>
        <w:widowControl w:val="0"/>
        <w:numPr>
          <w:ilvl w:val="0"/>
          <w:numId w:val="69"/>
        </w:numPr>
        <w:tabs>
          <w:tab w:val="left" w:pos="284"/>
        </w:tabs>
        <w:ind w:left="0" w:firstLine="709"/>
        <w:jc w:val="both"/>
      </w:pPr>
      <w:r w:rsidRPr="00D93EF2">
        <w:t>Изготовление за пределами строительной площадки;</w:t>
      </w:r>
    </w:p>
    <w:p w:rsidR="00397021" w:rsidRPr="00D93EF2" w:rsidRDefault="00397021" w:rsidP="00C9236D">
      <w:pPr>
        <w:widowControl w:val="0"/>
        <w:numPr>
          <w:ilvl w:val="0"/>
          <w:numId w:val="69"/>
        </w:numPr>
        <w:ind w:left="0" w:firstLine="709"/>
        <w:jc w:val="both"/>
      </w:pPr>
      <w:r w:rsidRPr="00D93EF2">
        <w:t>Расходы на повторные испытания;</w:t>
      </w:r>
    </w:p>
    <w:p w:rsidR="00397021" w:rsidRPr="00D93EF2" w:rsidRDefault="00397021" w:rsidP="00C9236D">
      <w:pPr>
        <w:widowControl w:val="0"/>
        <w:numPr>
          <w:ilvl w:val="0"/>
          <w:numId w:val="69"/>
        </w:numPr>
        <w:ind w:left="0" w:firstLine="709"/>
        <w:jc w:val="both"/>
      </w:pPr>
      <w:r w:rsidRPr="00D93EF2">
        <w:t>Скрытый военный риск;</w:t>
      </w:r>
    </w:p>
    <w:p w:rsidR="00397021" w:rsidRPr="00D93EF2" w:rsidRDefault="00397021" w:rsidP="00C9236D">
      <w:pPr>
        <w:widowControl w:val="0"/>
        <w:numPr>
          <w:ilvl w:val="0"/>
          <w:numId w:val="69"/>
        </w:numPr>
        <w:ind w:left="0" w:firstLine="709"/>
        <w:jc w:val="both"/>
      </w:pPr>
      <w:r w:rsidRPr="00D93EF2">
        <w:t>Разбор завалов;</w:t>
      </w:r>
    </w:p>
    <w:p w:rsidR="00397021" w:rsidRPr="00D93EF2" w:rsidRDefault="00397021" w:rsidP="00C9236D">
      <w:pPr>
        <w:widowControl w:val="0"/>
        <w:numPr>
          <w:ilvl w:val="0"/>
          <w:numId w:val="69"/>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C9236D">
      <w:pPr>
        <w:widowControl w:val="0"/>
        <w:numPr>
          <w:ilvl w:val="0"/>
          <w:numId w:val="69"/>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C9236D">
      <w:pPr>
        <w:widowControl w:val="0"/>
        <w:numPr>
          <w:ilvl w:val="0"/>
          <w:numId w:val="69"/>
        </w:numPr>
        <w:tabs>
          <w:tab w:val="left" w:pos="284"/>
        </w:tabs>
        <w:ind w:left="0" w:firstLine="709"/>
        <w:jc w:val="both"/>
      </w:pPr>
      <w:r w:rsidRPr="00D93EF2">
        <w:lastRenderedPageBreak/>
        <w:t>Автоматическое восстановление страховой суммы;</w:t>
      </w:r>
    </w:p>
    <w:p w:rsidR="00397021" w:rsidRPr="00D93EF2" w:rsidRDefault="00397021" w:rsidP="00C9236D">
      <w:pPr>
        <w:widowControl w:val="0"/>
        <w:numPr>
          <w:ilvl w:val="0"/>
          <w:numId w:val="69"/>
        </w:numPr>
        <w:ind w:left="0" w:firstLine="709"/>
        <w:jc w:val="both"/>
      </w:pPr>
      <w:r w:rsidRPr="00D93EF2">
        <w:t>Оговорка о собственных материалах;</w:t>
      </w:r>
    </w:p>
    <w:p w:rsidR="00397021" w:rsidRPr="00D93EF2" w:rsidRDefault="00397021" w:rsidP="00C9236D">
      <w:pPr>
        <w:widowControl w:val="0"/>
        <w:numPr>
          <w:ilvl w:val="0"/>
          <w:numId w:val="69"/>
        </w:numPr>
        <w:ind w:left="0" w:firstLine="709"/>
        <w:jc w:val="both"/>
      </w:pPr>
      <w:r w:rsidRPr="00D93EF2">
        <w:t>Перевозки внутри страны;</w:t>
      </w:r>
    </w:p>
    <w:p w:rsidR="00397021" w:rsidRPr="00D93EF2" w:rsidRDefault="00397021" w:rsidP="00C9236D">
      <w:pPr>
        <w:widowControl w:val="0"/>
        <w:numPr>
          <w:ilvl w:val="0"/>
          <w:numId w:val="69"/>
        </w:numPr>
        <w:tabs>
          <w:tab w:val="left" w:pos="284"/>
        </w:tabs>
        <w:ind w:left="0" w:firstLine="709"/>
        <w:jc w:val="both"/>
      </w:pPr>
      <w:r w:rsidRPr="00D93EF2">
        <w:t>Хранение вне строительной площадки;</w:t>
      </w:r>
    </w:p>
    <w:p w:rsidR="00397021" w:rsidRPr="00D93EF2" w:rsidRDefault="00397021" w:rsidP="00C9236D">
      <w:pPr>
        <w:widowControl w:val="0"/>
        <w:numPr>
          <w:ilvl w:val="0"/>
          <w:numId w:val="69"/>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C9236D">
      <w:pPr>
        <w:widowControl w:val="0"/>
        <w:numPr>
          <w:ilvl w:val="0"/>
          <w:numId w:val="69"/>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C9236D">
      <w:pPr>
        <w:widowControl w:val="0"/>
        <w:numPr>
          <w:ilvl w:val="0"/>
          <w:numId w:val="69"/>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C9236D">
      <w:pPr>
        <w:widowControl w:val="0"/>
        <w:numPr>
          <w:ilvl w:val="0"/>
          <w:numId w:val="69"/>
        </w:numPr>
        <w:ind w:left="1134" w:hanging="425"/>
        <w:contextualSpacing/>
        <w:jc w:val="both"/>
      </w:pPr>
      <w:r w:rsidRPr="00D93EF2">
        <w:t>Оговорка 003 Страхование гарантийного обслуживания</w:t>
      </w:r>
    </w:p>
    <w:p w:rsidR="00397021" w:rsidRPr="00D93EF2" w:rsidRDefault="00397021" w:rsidP="00C9236D">
      <w:pPr>
        <w:widowControl w:val="0"/>
        <w:numPr>
          <w:ilvl w:val="0"/>
          <w:numId w:val="69"/>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C9236D">
      <w:pPr>
        <w:widowControl w:val="0"/>
        <w:numPr>
          <w:ilvl w:val="0"/>
          <w:numId w:val="70"/>
        </w:numPr>
        <w:ind w:left="0" w:firstLine="709"/>
        <w:jc w:val="both"/>
        <w:rPr>
          <w:bCs/>
        </w:rPr>
      </w:pPr>
      <w:r w:rsidRPr="00D93EF2">
        <w:rPr>
          <w:bCs/>
        </w:rPr>
        <w:t>Оговорка о возмещении;</w:t>
      </w:r>
    </w:p>
    <w:p w:rsidR="00397021" w:rsidRPr="00D93EF2" w:rsidRDefault="00397021" w:rsidP="00C9236D">
      <w:pPr>
        <w:widowControl w:val="0"/>
        <w:numPr>
          <w:ilvl w:val="0"/>
          <w:numId w:val="70"/>
        </w:numPr>
        <w:ind w:left="0" w:firstLine="709"/>
        <w:jc w:val="both"/>
        <w:rPr>
          <w:bCs/>
        </w:rPr>
      </w:pPr>
      <w:r w:rsidRPr="00D93EF2">
        <w:rPr>
          <w:bCs/>
        </w:rPr>
        <w:t>Страхование взаимной ответственности;</w:t>
      </w:r>
    </w:p>
    <w:p w:rsidR="00397021" w:rsidRPr="00D93EF2" w:rsidRDefault="00397021" w:rsidP="00C9236D">
      <w:pPr>
        <w:widowControl w:val="0"/>
        <w:numPr>
          <w:ilvl w:val="0"/>
          <w:numId w:val="70"/>
        </w:numPr>
        <w:tabs>
          <w:tab w:val="left" w:pos="284"/>
        </w:tabs>
        <w:ind w:left="0" w:firstLine="709"/>
        <w:jc w:val="both"/>
      </w:pPr>
      <w:r w:rsidRPr="00D93EF2">
        <w:t>Дополнительно застрахованные;</w:t>
      </w:r>
    </w:p>
    <w:p w:rsidR="00397021" w:rsidRPr="00D93EF2" w:rsidRDefault="00397021" w:rsidP="00C9236D">
      <w:pPr>
        <w:widowControl w:val="0"/>
        <w:numPr>
          <w:ilvl w:val="0"/>
          <w:numId w:val="70"/>
        </w:numPr>
        <w:tabs>
          <w:tab w:val="left" w:pos="284"/>
        </w:tabs>
        <w:ind w:left="0" w:firstLine="709"/>
        <w:jc w:val="both"/>
      </w:pPr>
      <w:r w:rsidRPr="00D93EF2">
        <w:t>Посетители площадки;</w:t>
      </w:r>
    </w:p>
    <w:p w:rsidR="00397021" w:rsidRPr="00D93EF2" w:rsidRDefault="00397021" w:rsidP="00C9236D">
      <w:pPr>
        <w:widowControl w:val="0"/>
        <w:numPr>
          <w:ilvl w:val="0"/>
          <w:numId w:val="70"/>
        </w:numPr>
        <w:tabs>
          <w:tab w:val="left" w:pos="284"/>
        </w:tabs>
        <w:ind w:left="0" w:firstLine="709"/>
        <w:jc w:val="both"/>
      </w:pPr>
      <w:r w:rsidRPr="00D93EF2">
        <w:t>Уменьшение убытка;</w:t>
      </w:r>
    </w:p>
    <w:p w:rsidR="00397021" w:rsidRPr="00D93EF2" w:rsidRDefault="00397021" w:rsidP="00C9236D">
      <w:pPr>
        <w:widowControl w:val="0"/>
        <w:numPr>
          <w:ilvl w:val="0"/>
          <w:numId w:val="70"/>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C9236D">
      <w:pPr>
        <w:widowControl w:val="0"/>
        <w:numPr>
          <w:ilvl w:val="0"/>
          <w:numId w:val="70"/>
        </w:numPr>
        <w:ind w:left="0" w:firstLine="709"/>
        <w:jc w:val="both"/>
      </w:pPr>
      <w:r w:rsidRPr="00D93EF2">
        <w:t>Особые условия в отношении перехода прав требования суброгации;</w:t>
      </w:r>
    </w:p>
    <w:p w:rsidR="00397021" w:rsidRPr="00D93EF2" w:rsidRDefault="00397021" w:rsidP="00C9236D">
      <w:pPr>
        <w:widowControl w:val="0"/>
        <w:numPr>
          <w:ilvl w:val="0"/>
          <w:numId w:val="71"/>
        </w:numPr>
        <w:tabs>
          <w:tab w:val="left" w:pos="284"/>
        </w:tabs>
        <w:ind w:left="0" w:firstLine="709"/>
        <w:jc w:val="both"/>
      </w:pPr>
      <w:r w:rsidRPr="00D93EF2">
        <w:t>Превентивные мероприятия;</w:t>
      </w:r>
    </w:p>
    <w:p w:rsidR="00397021" w:rsidRPr="00D93EF2" w:rsidRDefault="00397021" w:rsidP="00C9236D">
      <w:pPr>
        <w:widowControl w:val="0"/>
        <w:numPr>
          <w:ilvl w:val="0"/>
          <w:numId w:val="71"/>
        </w:numPr>
        <w:tabs>
          <w:tab w:val="left" w:pos="284"/>
        </w:tabs>
        <w:ind w:left="0" w:firstLine="709"/>
        <w:jc w:val="both"/>
      </w:pPr>
      <w:r w:rsidRPr="00D93EF2">
        <w:t>Расходы на тушение пожара;</w:t>
      </w:r>
    </w:p>
    <w:p w:rsidR="00397021" w:rsidRPr="00D93EF2" w:rsidRDefault="00397021" w:rsidP="00C9236D">
      <w:pPr>
        <w:widowControl w:val="0"/>
        <w:numPr>
          <w:ilvl w:val="0"/>
          <w:numId w:val="71"/>
        </w:numPr>
        <w:ind w:left="0" w:firstLine="709"/>
        <w:jc w:val="both"/>
      </w:pPr>
      <w:r w:rsidRPr="00D93EF2">
        <w:t>Расходы на оплату услуг специалистов;</w:t>
      </w:r>
    </w:p>
    <w:p w:rsidR="00397021" w:rsidRPr="00D93EF2" w:rsidRDefault="00397021" w:rsidP="00C9236D">
      <w:pPr>
        <w:widowControl w:val="0"/>
        <w:numPr>
          <w:ilvl w:val="0"/>
          <w:numId w:val="71"/>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C9236D">
      <w:pPr>
        <w:widowControl w:val="0"/>
        <w:numPr>
          <w:ilvl w:val="0"/>
          <w:numId w:val="71"/>
        </w:numPr>
        <w:ind w:left="0" w:firstLine="709"/>
        <w:jc w:val="both"/>
      </w:pPr>
      <w:r w:rsidRPr="00D93EF2">
        <w:t>Согласованные сюрвейеры;</w:t>
      </w:r>
    </w:p>
    <w:p w:rsidR="00397021" w:rsidRPr="00D93EF2" w:rsidRDefault="00397021" w:rsidP="00C9236D">
      <w:pPr>
        <w:widowControl w:val="0"/>
        <w:numPr>
          <w:ilvl w:val="0"/>
          <w:numId w:val="71"/>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lastRenderedPageBreak/>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lastRenderedPageBreak/>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lastRenderedPageBreak/>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C9236D">
      <w:pPr>
        <w:widowControl w:val="0"/>
        <w:numPr>
          <w:ilvl w:val="0"/>
          <w:numId w:val="68"/>
        </w:numPr>
        <w:tabs>
          <w:tab w:val="left" w:pos="1080"/>
        </w:tabs>
        <w:ind w:left="0" w:firstLine="709"/>
        <w:jc w:val="both"/>
      </w:pPr>
      <w:r w:rsidRPr="00D93EF2">
        <w:t>номер и дату договора страхования;</w:t>
      </w:r>
    </w:p>
    <w:p w:rsidR="00397021" w:rsidRPr="00D93EF2" w:rsidRDefault="00397021" w:rsidP="00C9236D">
      <w:pPr>
        <w:widowControl w:val="0"/>
        <w:numPr>
          <w:ilvl w:val="0"/>
          <w:numId w:val="68"/>
        </w:numPr>
        <w:tabs>
          <w:tab w:val="left" w:pos="1080"/>
        </w:tabs>
        <w:ind w:left="0" w:firstLine="709"/>
        <w:jc w:val="both"/>
      </w:pPr>
      <w:r w:rsidRPr="00D93EF2">
        <w:t>полное наименование объекта, на котором возник ущерб;</w:t>
      </w:r>
    </w:p>
    <w:p w:rsidR="00397021" w:rsidRPr="00D93EF2" w:rsidRDefault="00397021" w:rsidP="00C9236D">
      <w:pPr>
        <w:widowControl w:val="0"/>
        <w:numPr>
          <w:ilvl w:val="0"/>
          <w:numId w:val="68"/>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C9236D">
      <w:pPr>
        <w:widowControl w:val="0"/>
        <w:numPr>
          <w:ilvl w:val="0"/>
          <w:numId w:val="68"/>
        </w:numPr>
        <w:tabs>
          <w:tab w:val="left" w:pos="1080"/>
        </w:tabs>
        <w:ind w:left="0" w:firstLine="709"/>
        <w:jc w:val="both"/>
      </w:pPr>
      <w:r w:rsidRPr="00D93EF2">
        <w:lastRenderedPageBreak/>
        <w:t>дату и время возникновения ущерба (если известно);</w:t>
      </w:r>
    </w:p>
    <w:p w:rsidR="00397021" w:rsidRPr="00D93EF2" w:rsidRDefault="00397021" w:rsidP="00C9236D">
      <w:pPr>
        <w:widowControl w:val="0"/>
        <w:numPr>
          <w:ilvl w:val="0"/>
          <w:numId w:val="68"/>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C9236D">
      <w:pPr>
        <w:widowControl w:val="0"/>
        <w:numPr>
          <w:ilvl w:val="0"/>
          <w:numId w:val="68"/>
        </w:numPr>
        <w:tabs>
          <w:tab w:val="left" w:pos="1080"/>
        </w:tabs>
        <w:ind w:left="0" w:firstLine="709"/>
        <w:jc w:val="both"/>
      </w:pPr>
      <w:r w:rsidRPr="00D93EF2">
        <w:t>краткое описание события;</w:t>
      </w:r>
    </w:p>
    <w:p w:rsidR="00397021" w:rsidRPr="00D93EF2" w:rsidRDefault="00397021" w:rsidP="00C9236D">
      <w:pPr>
        <w:widowControl w:val="0"/>
        <w:numPr>
          <w:ilvl w:val="0"/>
          <w:numId w:val="68"/>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C9236D">
      <w:pPr>
        <w:widowControl w:val="0"/>
        <w:numPr>
          <w:ilvl w:val="0"/>
          <w:numId w:val="68"/>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lastRenderedPageBreak/>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lastRenderedPageBreak/>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 xml:space="preserve">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w:t>
      </w:r>
      <w:r w:rsidRPr="00D93EF2">
        <w:lastRenderedPageBreak/>
        <w:t>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10"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0"/>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w:t>
      </w:r>
      <w:r w:rsidRPr="00D93EF2">
        <w:lastRenderedPageBreak/>
        <w:t>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w:t>
      </w:r>
      <w:r w:rsidRPr="00D93EF2">
        <w:lastRenderedPageBreak/>
        <w:t>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lastRenderedPageBreak/>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lastRenderedPageBreak/>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C9236D">
      <w:pPr>
        <w:widowControl w:val="0"/>
        <w:numPr>
          <w:ilvl w:val="0"/>
          <w:numId w:val="74"/>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C9236D">
      <w:pPr>
        <w:widowControl w:val="0"/>
        <w:numPr>
          <w:ilvl w:val="0"/>
          <w:numId w:val="74"/>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C9236D">
      <w:pPr>
        <w:widowControl w:val="0"/>
        <w:numPr>
          <w:ilvl w:val="0"/>
          <w:numId w:val="74"/>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C9236D">
      <w:pPr>
        <w:widowControl w:val="0"/>
        <w:numPr>
          <w:ilvl w:val="0"/>
          <w:numId w:val="74"/>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w:t>
      </w:r>
      <w:r w:rsidRPr="00D93EF2">
        <w:lastRenderedPageBreak/>
        <w:t>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w:t>
      </w:r>
      <w:r w:rsidRPr="00D93EF2">
        <w:lastRenderedPageBreak/>
        <w:t>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C9236D">
      <w:pPr>
        <w:widowControl w:val="0"/>
        <w:numPr>
          <w:ilvl w:val="0"/>
          <w:numId w:val="72"/>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C9236D">
      <w:pPr>
        <w:widowControl w:val="0"/>
        <w:numPr>
          <w:ilvl w:val="0"/>
          <w:numId w:val="72"/>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C9236D">
      <w:pPr>
        <w:widowControl w:val="0"/>
        <w:numPr>
          <w:ilvl w:val="0"/>
          <w:numId w:val="72"/>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C9236D">
      <w:pPr>
        <w:widowControl w:val="0"/>
        <w:numPr>
          <w:ilvl w:val="0"/>
          <w:numId w:val="72"/>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C9236D">
      <w:pPr>
        <w:widowControl w:val="0"/>
        <w:numPr>
          <w:ilvl w:val="0"/>
          <w:numId w:val="72"/>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C9236D">
      <w:pPr>
        <w:widowControl w:val="0"/>
        <w:numPr>
          <w:ilvl w:val="0"/>
          <w:numId w:val="72"/>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C9236D">
      <w:pPr>
        <w:widowControl w:val="0"/>
        <w:numPr>
          <w:ilvl w:val="0"/>
          <w:numId w:val="73"/>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C9236D">
      <w:pPr>
        <w:widowControl w:val="0"/>
        <w:numPr>
          <w:ilvl w:val="0"/>
          <w:numId w:val="73"/>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lastRenderedPageBreak/>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lastRenderedPageBreak/>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lastRenderedPageBreak/>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lastRenderedPageBreak/>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C9236D">
      <w:pPr>
        <w:widowControl w:val="0"/>
        <w:numPr>
          <w:ilvl w:val="0"/>
          <w:numId w:val="78"/>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w:t>
      </w:r>
      <w:r w:rsidRPr="00D93EF2">
        <w:rPr>
          <w:bCs/>
        </w:rPr>
        <w:lastRenderedPageBreak/>
        <w:t xml:space="preserve">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C9236D">
      <w:pPr>
        <w:widowControl w:val="0"/>
        <w:numPr>
          <w:ilvl w:val="0"/>
          <w:numId w:val="75"/>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C9236D">
      <w:pPr>
        <w:widowControl w:val="0"/>
        <w:numPr>
          <w:ilvl w:val="0"/>
          <w:numId w:val="75"/>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lastRenderedPageBreak/>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w:t>
      </w:r>
      <w:r w:rsidRPr="00D93EF2">
        <w:rPr>
          <w:rFonts w:eastAsia="Calibri"/>
          <w:kern w:val="32"/>
          <w:lang w:val="x-none" w:eastAsia="en-US"/>
        </w:rPr>
        <w:lastRenderedPageBreak/>
        <w:t>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w:t>
      </w:r>
      <w:r w:rsidRPr="00D93EF2">
        <w:lastRenderedPageBreak/>
        <w:t>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w:t>
      </w:r>
      <w:r w:rsidRPr="00D93EF2">
        <w:lastRenderedPageBreak/>
        <w:t>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lastRenderedPageBreak/>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5"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6"/>
      <w:headerReference w:type="default" r:id="rId17"/>
      <w:footerReference w:type="even" r:id="rId18"/>
      <w:footerReference w:type="default" r:id="rId19"/>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36D" w:rsidRDefault="00C9236D">
      <w:r>
        <w:separator/>
      </w:r>
    </w:p>
  </w:endnote>
  <w:endnote w:type="continuationSeparator" w:id="0">
    <w:p w:rsidR="00C9236D" w:rsidRDefault="00C9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36D" w:rsidRDefault="00C9236D">
      <w:r>
        <w:separator/>
      </w:r>
    </w:p>
  </w:footnote>
  <w:footnote w:type="continuationSeparator" w:id="0">
    <w:p w:rsidR="00C9236D" w:rsidRDefault="00C9236D">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E7B" w:rsidRDefault="00E37E7B">
    <w:pPr>
      <w:pStyle w:val="af7"/>
      <w:jc w:val="center"/>
    </w:pPr>
    <w:r>
      <w:fldChar w:fldCharType="begin"/>
    </w:r>
    <w:r>
      <w:instrText>PAGE   \* MERGEFORMAT</w:instrText>
    </w:r>
    <w:r>
      <w:fldChar w:fldCharType="separate"/>
    </w:r>
    <w:r w:rsidR="002B6440">
      <w:rPr>
        <w:noProof/>
      </w:rPr>
      <w:t>22</w:t>
    </w:r>
    <w:r>
      <w:fldChar w:fldCharType="end"/>
    </w:r>
  </w:p>
  <w:p w:rsidR="00E37E7B" w:rsidRDefault="00E37E7B">
    <w:pPr>
      <w:pStyle w:val="af7"/>
      <w:ind w:right="360"/>
      <w:rPr>
        <w:sz w:val="3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pPr>
      <w:pStyle w:val="af7"/>
      <w:jc w:val="center"/>
    </w:pPr>
    <w:r>
      <w:fldChar w:fldCharType="begin"/>
    </w:r>
    <w:r>
      <w:instrText>PAGE   \* MERGEFORMAT</w:instrText>
    </w:r>
    <w:r>
      <w:fldChar w:fldCharType="separate"/>
    </w:r>
    <w:r w:rsidR="00E37E7B">
      <w:rPr>
        <w:noProof/>
      </w:rPr>
      <w:t>59</w:t>
    </w:r>
    <w:r>
      <w:fldChar w:fldCharType="end"/>
    </w:r>
  </w:p>
  <w:p w:rsidR="00D93EF2" w:rsidRDefault="00D93EF2">
    <w:pPr>
      <w:pStyle w:val="af7"/>
      <w:ind w:right="360"/>
      <w:rPr>
        <w:sz w:val="3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2B6440">
      <w:rPr>
        <w:noProof/>
      </w:rPr>
      <w:t>60</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B6440">
      <w:rPr>
        <w:rStyle w:val="ae"/>
        <w:noProof/>
      </w:rPr>
      <w:t>65</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4"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1"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4"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46"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7"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0"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6"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0"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61"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4DBC79AE"/>
    <w:multiLevelType w:val="hybridMultilevel"/>
    <w:tmpl w:val="AB5A47A8"/>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65"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9"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0"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1"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74"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7"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0"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1"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2" w15:restartNumberingAfterBreak="0">
    <w:nsid w:val="65A40354"/>
    <w:multiLevelType w:val="multilevel"/>
    <w:tmpl w:val="B890E3F8"/>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3"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5"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6"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7"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91"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4"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6"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8"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64"/>
  </w:num>
  <w:num w:numId="2">
    <w:abstractNumId w:val="93"/>
  </w:num>
  <w:num w:numId="3">
    <w:abstractNumId w:val="75"/>
  </w:num>
  <w:num w:numId="4">
    <w:abstractNumId w:val="76"/>
  </w:num>
  <w:num w:numId="5">
    <w:abstractNumId w:val="74"/>
  </w:num>
  <w:num w:numId="6">
    <w:abstractNumId w:val="59"/>
  </w:num>
  <w:num w:numId="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0"/>
  </w:num>
  <w:num w:numId="10">
    <w:abstractNumId w:val="87"/>
  </w:num>
  <w:num w:numId="11">
    <w:abstractNumId w:val="100"/>
  </w:num>
  <w:num w:numId="12">
    <w:abstractNumId w:val="52"/>
  </w:num>
  <w:num w:numId="13">
    <w:abstractNumId w:val="56"/>
  </w:num>
  <w:num w:numId="14">
    <w:abstractNumId w:val="51"/>
  </w:num>
  <w:num w:numId="15">
    <w:abstractNumId w:val="50"/>
  </w:num>
  <w:num w:numId="16">
    <w:abstractNumId w:val="65"/>
  </w:num>
  <w:num w:numId="17">
    <w:abstractNumId w:val="25"/>
  </w:num>
  <w:num w:numId="18">
    <w:abstractNumId w:val="44"/>
  </w:num>
  <w:num w:numId="19">
    <w:abstractNumId w:val="61"/>
  </w:num>
  <w:num w:numId="20">
    <w:abstractNumId w:val="71"/>
  </w:num>
  <w:num w:numId="21">
    <w:abstractNumId w:val="37"/>
  </w:num>
  <w:num w:numId="22">
    <w:abstractNumId w:val="9"/>
  </w:num>
  <w:num w:numId="23">
    <w:abstractNumId w:val="55"/>
  </w:num>
  <w:num w:numId="24">
    <w:abstractNumId w:val="92"/>
  </w:num>
  <w:num w:numId="25">
    <w:abstractNumId w:val="95"/>
  </w:num>
  <w:num w:numId="26">
    <w:abstractNumId w:val="23"/>
  </w:num>
  <w:num w:numId="27">
    <w:abstractNumId w:val="35"/>
  </w:num>
  <w:num w:numId="28">
    <w:abstractNumId w:val="90"/>
  </w:num>
  <w:num w:numId="29">
    <w:abstractNumId w:val="73"/>
  </w:num>
  <w:num w:numId="30">
    <w:abstractNumId w:val="68"/>
  </w:num>
  <w:num w:numId="31">
    <w:abstractNumId w:val="27"/>
  </w:num>
  <w:num w:numId="32">
    <w:abstractNumId w:val="78"/>
  </w:num>
  <w:num w:numId="33">
    <w:abstractNumId w:val="26"/>
  </w:num>
  <w:num w:numId="34">
    <w:abstractNumId w:val="17"/>
  </w:num>
  <w:num w:numId="35">
    <w:abstractNumId w:val="62"/>
  </w:num>
  <w:num w:numId="36">
    <w:abstractNumId w:val="86"/>
  </w:num>
  <w:num w:numId="37">
    <w:abstractNumId w:val="94"/>
  </w:num>
  <w:num w:numId="38">
    <w:abstractNumId w:val="34"/>
  </w:num>
  <w:num w:numId="39">
    <w:abstractNumId w:val="58"/>
  </w:num>
  <w:num w:numId="40">
    <w:abstractNumId w:val="53"/>
  </w:num>
  <w:num w:numId="41">
    <w:abstractNumId w:val="98"/>
  </w:num>
  <w:num w:numId="42">
    <w:abstractNumId w:val="48"/>
  </w:num>
  <w:num w:numId="43">
    <w:abstractNumId w:val="21"/>
  </w:num>
  <w:num w:numId="44">
    <w:abstractNumId w:val="72"/>
  </w:num>
  <w:num w:numId="45">
    <w:abstractNumId w:val="31"/>
  </w:num>
  <w:num w:numId="46">
    <w:abstractNumId w:val="70"/>
  </w:num>
  <w:num w:numId="47">
    <w:abstractNumId w:val="99"/>
  </w:num>
  <w:num w:numId="48">
    <w:abstractNumId w:val="36"/>
  </w:num>
  <w:num w:numId="49">
    <w:abstractNumId w:val="91"/>
  </w:num>
  <w:num w:numId="50">
    <w:abstractNumId w:val="20"/>
  </w:num>
  <w:num w:numId="51">
    <w:abstractNumId w:val="96"/>
  </w:num>
  <w:num w:numId="52">
    <w:abstractNumId w:val="101"/>
  </w:num>
  <w:num w:numId="53">
    <w:abstractNumId w:val="88"/>
  </w:num>
  <w:num w:numId="54">
    <w:abstractNumId w:val="24"/>
  </w:num>
  <w:num w:numId="55">
    <w:abstractNumId w:val="42"/>
  </w:num>
  <w:num w:numId="56">
    <w:abstractNumId w:val="60"/>
  </w:num>
  <w:num w:numId="57">
    <w:abstractNumId w:val="22"/>
  </w:num>
  <w:num w:numId="58">
    <w:abstractNumId w:val="79"/>
  </w:num>
  <w:num w:numId="59">
    <w:abstractNumId w:val="77"/>
  </w:num>
  <w:num w:numId="60">
    <w:abstractNumId w:val="32"/>
  </w:num>
  <w:num w:numId="61">
    <w:abstractNumId w:val="28"/>
  </w:num>
  <w:num w:numId="62">
    <w:abstractNumId w:val="57"/>
  </w:num>
  <w:num w:numId="63">
    <w:abstractNumId w:val="41"/>
  </w:num>
  <w:num w:numId="64">
    <w:abstractNumId w:val="97"/>
  </w:num>
  <w:num w:numId="65">
    <w:abstractNumId w:val="40"/>
  </w:num>
  <w:num w:numId="66">
    <w:abstractNumId w:val="83"/>
  </w:num>
  <w:num w:numId="67">
    <w:abstractNumId w:val="54"/>
  </w:num>
  <w:num w:numId="68">
    <w:abstractNumId w:val="49"/>
  </w:num>
  <w:num w:numId="69">
    <w:abstractNumId w:val="39"/>
  </w:num>
  <w:num w:numId="70">
    <w:abstractNumId w:val="18"/>
  </w:num>
  <w:num w:numId="71">
    <w:abstractNumId w:val="29"/>
  </w:num>
  <w:num w:numId="72">
    <w:abstractNumId w:val="47"/>
  </w:num>
  <w:num w:numId="73">
    <w:abstractNumId w:val="89"/>
  </w:num>
  <w:num w:numId="74">
    <w:abstractNumId w:val="19"/>
  </w:num>
  <w:num w:numId="75">
    <w:abstractNumId w:val="38"/>
  </w:num>
  <w:num w:numId="76">
    <w:abstractNumId w:val="67"/>
  </w:num>
  <w:num w:numId="77">
    <w:abstractNumId w:val="80"/>
  </w:num>
  <w:num w:numId="78">
    <w:abstractNumId w:val="66"/>
  </w:num>
  <w:num w:numId="79">
    <w:abstractNumId w:val="30"/>
  </w:num>
  <w:num w:numId="80">
    <w:abstractNumId w:val="81"/>
  </w:num>
  <w:num w:numId="81">
    <w:abstractNumId w:val="84"/>
  </w:num>
  <w:num w:numId="82">
    <w:abstractNumId w:val="85"/>
  </w:num>
  <w:num w:numId="83">
    <w:abstractNumId w:val="82"/>
  </w:num>
  <w:num w:numId="84">
    <w:abstractNumId w:val="6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440"/>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36D"/>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552"/>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37E7B"/>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B6672"/>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81"/>
      </w:numPr>
    </w:pPr>
  </w:style>
  <w:style w:type="numbering" w:customStyle="1" w:styleId="WWNum91">
    <w:name w:val="WWNum91"/>
    <w:basedOn w:val="a4"/>
    <w:rsid w:val="009933B8"/>
    <w:pPr>
      <w:numPr>
        <w:numId w:val="80"/>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27"/>
      </w:numPr>
    </w:pPr>
  </w:style>
  <w:style w:type="numbering" w:customStyle="1" w:styleId="2">
    <w:name w:val="Стиль2"/>
    <w:uiPriority w:val="99"/>
    <w:rsid w:val="00B96B2B"/>
    <w:pPr>
      <w:numPr>
        <w:numId w:val="28"/>
      </w:numPr>
    </w:pPr>
  </w:style>
  <w:style w:type="numbering" w:customStyle="1" w:styleId="3">
    <w:name w:val="Стиль3"/>
    <w:uiPriority w:val="99"/>
    <w:rsid w:val="00B96B2B"/>
    <w:pPr>
      <w:numPr>
        <w:numId w:val="29"/>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24"/>
      </w:numPr>
    </w:pPr>
  </w:style>
  <w:style w:type="numbering" w:customStyle="1" w:styleId="21">
    <w:name w:val="Стиль21"/>
    <w:uiPriority w:val="99"/>
    <w:rsid w:val="00B96B2B"/>
    <w:pPr>
      <w:numPr>
        <w:numId w:val="25"/>
      </w:numPr>
    </w:pPr>
  </w:style>
  <w:style w:type="numbering" w:customStyle="1" w:styleId="31">
    <w:name w:val="Стиль31"/>
    <w:uiPriority w:val="99"/>
    <w:rsid w:val="00B96B2B"/>
    <w:pPr>
      <w:numPr>
        <w:numId w:val="26"/>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0"/>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32"/>
      </w:numPr>
    </w:pPr>
  </w:style>
  <w:style w:type="numbering" w:customStyle="1" w:styleId="WWNum1">
    <w:name w:val="WWNum1"/>
    <w:basedOn w:val="a4"/>
    <w:rsid w:val="00023051"/>
    <w:pPr>
      <w:numPr>
        <w:numId w:val="33"/>
      </w:numPr>
    </w:pPr>
  </w:style>
  <w:style w:type="numbering" w:customStyle="1" w:styleId="WWNum2">
    <w:name w:val="WWNum2"/>
    <w:basedOn w:val="a4"/>
    <w:rsid w:val="00023051"/>
    <w:pPr>
      <w:numPr>
        <w:numId w:val="34"/>
      </w:numPr>
    </w:pPr>
  </w:style>
  <w:style w:type="numbering" w:customStyle="1" w:styleId="WWNum3">
    <w:name w:val="WWNum3"/>
    <w:basedOn w:val="a4"/>
    <w:rsid w:val="00023051"/>
    <w:pPr>
      <w:numPr>
        <w:numId w:val="35"/>
      </w:numPr>
    </w:pPr>
  </w:style>
  <w:style w:type="numbering" w:customStyle="1" w:styleId="WWNum4">
    <w:name w:val="WWNum4"/>
    <w:basedOn w:val="a4"/>
    <w:rsid w:val="00023051"/>
    <w:pPr>
      <w:numPr>
        <w:numId w:val="36"/>
      </w:numPr>
    </w:pPr>
  </w:style>
  <w:style w:type="numbering" w:customStyle="1" w:styleId="WWNum5">
    <w:name w:val="WWNum5"/>
    <w:basedOn w:val="a4"/>
    <w:rsid w:val="00023051"/>
    <w:pPr>
      <w:numPr>
        <w:numId w:val="37"/>
      </w:numPr>
    </w:pPr>
  </w:style>
  <w:style w:type="numbering" w:customStyle="1" w:styleId="WWNum6">
    <w:name w:val="WWNum6"/>
    <w:basedOn w:val="a4"/>
    <w:rsid w:val="00023051"/>
    <w:pPr>
      <w:numPr>
        <w:numId w:val="38"/>
      </w:numPr>
    </w:pPr>
  </w:style>
  <w:style w:type="numbering" w:customStyle="1" w:styleId="WWNum7">
    <w:name w:val="WWNum7"/>
    <w:basedOn w:val="a4"/>
    <w:rsid w:val="00023051"/>
    <w:pPr>
      <w:numPr>
        <w:numId w:val="39"/>
      </w:numPr>
    </w:pPr>
  </w:style>
  <w:style w:type="numbering" w:customStyle="1" w:styleId="WWNum84">
    <w:name w:val="WWNum84"/>
    <w:basedOn w:val="a4"/>
    <w:rsid w:val="00023051"/>
    <w:pPr>
      <w:numPr>
        <w:numId w:val="40"/>
      </w:numPr>
    </w:pPr>
  </w:style>
  <w:style w:type="numbering" w:customStyle="1" w:styleId="WWNum94">
    <w:name w:val="WWNum94"/>
    <w:basedOn w:val="a4"/>
    <w:rsid w:val="00023051"/>
    <w:pPr>
      <w:numPr>
        <w:numId w:val="41"/>
      </w:numPr>
    </w:pPr>
  </w:style>
  <w:style w:type="numbering" w:customStyle="1" w:styleId="WWNum105">
    <w:name w:val="WWNum105"/>
    <w:basedOn w:val="a4"/>
    <w:rsid w:val="00023051"/>
    <w:pPr>
      <w:numPr>
        <w:numId w:val="42"/>
      </w:numPr>
    </w:pPr>
  </w:style>
  <w:style w:type="numbering" w:customStyle="1" w:styleId="WWNum114">
    <w:name w:val="WWNum114"/>
    <w:basedOn w:val="a4"/>
    <w:rsid w:val="00023051"/>
    <w:pPr>
      <w:numPr>
        <w:numId w:val="43"/>
      </w:numPr>
    </w:pPr>
  </w:style>
  <w:style w:type="numbering" w:customStyle="1" w:styleId="WWNum13">
    <w:name w:val="WWNum13"/>
    <w:basedOn w:val="a4"/>
    <w:rsid w:val="00023051"/>
    <w:pPr>
      <w:numPr>
        <w:numId w:val="44"/>
      </w:numPr>
    </w:pPr>
  </w:style>
  <w:style w:type="numbering" w:customStyle="1" w:styleId="WWNum14">
    <w:name w:val="WWNum14"/>
    <w:basedOn w:val="a4"/>
    <w:rsid w:val="00023051"/>
    <w:pPr>
      <w:numPr>
        <w:numId w:val="45"/>
      </w:numPr>
    </w:pPr>
  </w:style>
  <w:style w:type="numbering" w:customStyle="1" w:styleId="WWNum15">
    <w:name w:val="WWNum15"/>
    <w:basedOn w:val="a4"/>
    <w:rsid w:val="00023051"/>
    <w:pPr>
      <w:numPr>
        <w:numId w:val="46"/>
      </w:numPr>
    </w:pPr>
  </w:style>
  <w:style w:type="numbering" w:customStyle="1" w:styleId="WWNum16">
    <w:name w:val="WWNum16"/>
    <w:basedOn w:val="a4"/>
    <w:rsid w:val="00023051"/>
    <w:pPr>
      <w:numPr>
        <w:numId w:val="47"/>
      </w:numPr>
    </w:pPr>
  </w:style>
  <w:style w:type="numbering" w:customStyle="1" w:styleId="WWNum17">
    <w:name w:val="WWNum17"/>
    <w:basedOn w:val="a4"/>
    <w:rsid w:val="00023051"/>
    <w:pPr>
      <w:numPr>
        <w:numId w:val="48"/>
      </w:numPr>
    </w:pPr>
  </w:style>
  <w:style w:type="numbering" w:customStyle="1" w:styleId="WWNum18">
    <w:name w:val="WWNum18"/>
    <w:basedOn w:val="a4"/>
    <w:rsid w:val="00023051"/>
    <w:pPr>
      <w:numPr>
        <w:numId w:val="49"/>
      </w:numPr>
    </w:pPr>
  </w:style>
  <w:style w:type="numbering" w:customStyle="1" w:styleId="WWNum19">
    <w:name w:val="WWNum19"/>
    <w:basedOn w:val="a4"/>
    <w:rsid w:val="00023051"/>
    <w:pPr>
      <w:numPr>
        <w:numId w:val="50"/>
      </w:numPr>
    </w:pPr>
  </w:style>
  <w:style w:type="numbering" w:customStyle="1" w:styleId="WWNum20">
    <w:name w:val="WWNum20"/>
    <w:basedOn w:val="a4"/>
    <w:rsid w:val="00023051"/>
    <w:pPr>
      <w:numPr>
        <w:numId w:val="51"/>
      </w:numPr>
    </w:pPr>
  </w:style>
  <w:style w:type="numbering" w:customStyle="1" w:styleId="WWNum21">
    <w:name w:val="WWNum21"/>
    <w:basedOn w:val="a4"/>
    <w:rsid w:val="00023051"/>
    <w:pPr>
      <w:numPr>
        <w:numId w:val="52"/>
      </w:numPr>
    </w:pPr>
  </w:style>
  <w:style w:type="numbering" w:customStyle="1" w:styleId="WWNum22">
    <w:name w:val="WWNum22"/>
    <w:basedOn w:val="a4"/>
    <w:rsid w:val="00023051"/>
    <w:pPr>
      <w:numPr>
        <w:numId w:val="53"/>
      </w:numPr>
    </w:pPr>
  </w:style>
  <w:style w:type="numbering" w:customStyle="1" w:styleId="WWNum23">
    <w:name w:val="WWNum23"/>
    <w:basedOn w:val="a4"/>
    <w:rsid w:val="00023051"/>
    <w:pPr>
      <w:numPr>
        <w:numId w:val="54"/>
      </w:numPr>
    </w:pPr>
  </w:style>
  <w:style w:type="numbering" w:customStyle="1" w:styleId="WWNum24">
    <w:name w:val="WWNum24"/>
    <w:basedOn w:val="a4"/>
    <w:rsid w:val="00023051"/>
    <w:pPr>
      <w:numPr>
        <w:numId w:val="55"/>
      </w:numPr>
    </w:pPr>
  </w:style>
  <w:style w:type="numbering" w:customStyle="1" w:styleId="WWNum25">
    <w:name w:val="WWNum25"/>
    <w:basedOn w:val="a4"/>
    <w:rsid w:val="00023051"/>
    <w:pPr>
      <w:numPr>
        <w:numId w:val="56"/>
      </w:numPr>
    </w:pPr>
  </w:style>
  <w:style w:type="numbering" w:customStyle="1" w:styleId="WWNum26">
    <w:name w:val="WWNum26"/>
    <w:basedOn w:val="a4"/>
    <w:rsid w:val="00023051"/>
    <w:pPr>
      <w:numPr>
        <w:numId w:val="57"/>
      </w:numPr>
    </w:pPr>
  </w:style>
  <w:style w:type="numbering" w:customStyle="1" w:styleId="WWNum27">
    <w:name w:val="WWNum27"/>
    <w:basedOn w:val="a4"/>
    <w:rsid w:val="00023051"/>
    <w:pPr>
      <w:numPr>
        <w:numId w:val="58"/>
      </w:numPr>
    </w:pPr>
  </w:style>
  <w:style w:type="numbering" w:customStyle="1" w:styleId="WWNum28">
    <w:name w:val="WWNum28"/>
    <w:basedOn w:val="a4"/>
    <w:rsid w:val="00023051"/>
    <w:pPr>
      <w:numPr>
        <w:numId w:val="65"/>
      </w:numPr>
    </w:pPr>
  </w:style>
  <w:style w:type="numbering" w:customStyle="1" w:styleId="WWNum29">
    <w:name w:val="WWNum29"/>
    <w:basedOn w:val="a4"/>
    <w:rsid w:val="00023051"/>
    <w:pPr>
      <w:numPr>
        <w:numId w:val="59"/>
      </w:numPr>
    </w:pPr>
  </w:style>
  <w:style w:type="numbering" w:customStyle="1" w:styleId="WWNum30">
    <w:name w:val="WWNum30"/>
    <w:basedOn w:val="a4"/>
    <w:rsid w:val="00023051"/>
    <w:pPr>
      <w:numPr>
        <w:numId w:val="60"/>
      </w:numPr>
    </w:pPr>
  </w:style>
  <w:style w:type="numbering" w:customStyle="1" w:styleId="WWNum31">
    <w:name w:val="WWNum31"/>
    <w:basedOn w:val="a4"/>
    <w:rsid w:val="00023051"/>
    <w:pPr>
      <w:numPr>
        <w:numId w:val="61"/>
      </w:numPr>
    </w:pPr>
  </w:style>
  <w:style w:type="numbering" w:customStyle="1" w:styleId="WWNum32">
    <w:name w:val="WWNum32"/>
    <w:basedOn w:val="a4"/>
    <w:rsid w:val="00023051"/>
    <w:pPr>
      <w:numPr>
        <w:numId w:val="62"/>
      </w:numPr>
    </w:pPr>
  </w:style>
  <w:style w:type="numbering" w:customStyle="1" w:styleId="WWNum33">
    <w:name w:val="WWNum33"/>
    <w:basedOn w:val="a4"/>
    <w:rsid w:val="00023051"/>
    <w:pPr>
      <w:numPr>
        <w:numId w:val="63"/>
      </w:numPr>
    </w:pPr>
  </w:style>
  <w:style w:type="numbering" w:customStyle="1" w:styleId="WWNum34">
    <w:name w:val="WWNum34"/>
    <w:basedOn w:val="a4"/>
    <w:rsid w:val="00023051"/>
    <w:pPr>
      <w:numPr>
        <w:numId w:val="64"/>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79"/>
      </w:numPr>
    </w:pPr>
  </w:style>
  <w:style w:type="numbering" w:customStyle="1" w:styleId="WWNum1216">
    <w:name w:val="WWNum1216"/>
    <w:basedOn w:val="a4"/>
    <w:rsid w:val="00874ADC"/>
    <w:pPr>
      <w:numPr>
        <w:numId w:val="82"/>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BBC00-9DEB-4843-94BD-C5A9332E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106</Pages>
  <Words>45237</Words>
  <Characters>257857</Characters>
  <Application>Microsoft Office Word</Application>
  <DocSecurity>0</DocSecurity>
  <Lines>2148</Lines>
  <Paragraphs>604</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302490</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12</cp:revision>
  <cp:lastPrinted>2020-09-03T08:15:00Z</cp:lastPrinted>
  <dcterms:created xsi:type="dcterms:W3CDTF">2022-10-06T13:07:00Z</dcterms:created>
  <dcterms:modified xsi:type="dcterms:W3CDTF">2023-03-28T11:15:00Z</dcterms:modified>
</cp:coreProperties>
</file>