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1ED" w:rsidRPr="000A0353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0A0353">
        <w:rPr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RPr="000A0353" w:rsidTr="00576E4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0A0353" w:rsidRDefault="008B31ED" w:rsidP="00576E4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0A0353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0A0353" w:rsidRDefault="0023415E" w:rsidP="00D56C1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0A0353">
              <w:rPr>
                <w:b/>
                <w:sz w:val="24"/>
                <w:szCs w:val="24"/>
                <w:lang w:val="en-US"/>
              </w:rPr>
              <w:t>306I</w:t>
            </w:r>
          </w:p>
        </w:tc>
      </w:tr>
      <w:tr w:rsidR="008B31ED" w:rsidRPr="000A0353" w:rsidTr="00576E4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0A0353" w:rsidRDefault="008B31ED" w:rsidP="00576E4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0A0353">
              <w:rPr>
                <w:b/>
                <w:sz w:val="24"/>
                <w:szCs w:val="24"/>
              </w:rPr>
              <w:t xml:space="preserve">Номер материала </w:t>
            </w:r>
            <w:r w:rsidRPr="000A0353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0A0353" w:rsidRDefault="008B31ED" w:rsidP="00576E4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</w:tr>
    </w:tbl>
    <w:p w:rsidR="009006BF" w:rsidRPr="000A0353" w:rsidRDefault="009006BF" w:rsidP="009006BF">
      <w:pPr>
        <w:spacing w:line="360" w:lineRule="auto"/>
        <w:ind w:right="-1"/>
        <w:jc w:val="right"/>
        <w:rPr>
          <w:sz w:val="24"/>
          <w:szCs w:val="24"/>
        </w:rPr>
      </w:pPr>
      <w:r w:rsidRPr="000A0353">
        <w:rPr>
          <w:sz w:val="24"/>
          <w:szCs w:val="24"/>
        </w:rPr>
        <w:t xml:space="preserve">Первый  заместитель директора- </w:t>
      </w:r>
    </w:p>
    <w:p w:rsidR="009006BF" w:rsidRPr="000A0353" w:rsidRDefault="009006BF" w:rsidP="009006BF">
      <w:pPr>
        <w:spacing w:line="360" w:lineRule="auto"/>
        <w:ind w:right="-1"/>
        <w:rPr>
          <w:sz w:val="24"/>
          <w:szCs w:val="24"/>
        </w:rPr>
      </w:pPr>
      <w:r w:rsidRPr="000A0353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3583018" wp14:editId="1939F775">
            <wp:simplePos x="0" y="0"/>
            <wp:positionH relativeFrom="column">
              <wp:posOffset>970635</wp:posOffset>
            </wp:positionH>
            <wp:positionV relativeFrom="paragraph">
              <wp:posOffset>225425</wp:posOffset>
            </wp:positionV>
            <wp:extent cx="1266190" cy="624840"/>
            <wp:effectExtent l="0" t="0" r="0" b="3810"/>
            <wp:wrapNone/>
            <wp:docPr id="71" name="Pictur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24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0353">
        <w:rPr>
          <w:sz w:val="24"/>
          <w:szCs w:val="24"/>
        </w:rPr>
        <w:t xml:space="preserve">                            главный инженер филиала </w:t>
      </w:r>
    </w:p>
    <w:p w:rsidR="009006BF" w:rsidRPr="000A0353" w:rsidRDefault="00221763" w:rsidP="009006BF">
      <w:pPr>
        <w:spacing w:line="360" w:lineRule="auto"/>
        <w:ind w:right="-1"/>
        <w:jc w:val="right"/>
        <w:rPr>
          <w:sz w:val="24"/>
          <w:szCs w:val="24"/>
        </w:rPr>
      </w:pPr>
      <w:r w:rsidRPr="000A0353">
        <w:rPr>
          <w:sz w:val="24"/>
          <w:szCs w:val="24"/>
        </w:rPr>
        <w:t>ПАО «Россети  Центр</w:t>
      </w:r>
      <w:r w:rsidR="009006BF" w:rsidRPr="000A0353">
        <w:rPr>
          <w:sz w:val="24"/>
          <w:szCs w:val="24"/>
        </w:rPr>
        <w:t>» - «Курскэнерго»</w:t>
      </w:r>
    </w:p>
    <w:p w:rsidR="009006BF" w:rsidRPr="000A0353" w:rsidRDefault="009006BF" w:rsidP="009006BF">
      <w:pPr>
        <w:tabs>
          <w:tab w:val="right" w:pos="10207"/>
        </w:tabs>
        <w:spacing w:line="360" w:lineRule="auto"/>
        <w:ind w:right="-2"/>
        <w:jc w:val="right"/>
        <w:rPr>
          <w:sz w:val="24"/>
          <w:szCs w:val="24"/>
        </w:rPr>
      </w:pPr>
      <w:r w:rsidRPr="000A0353">
        <w:rPr>
          <w:sz w:val="24"/>
          <w:szCs w:val="24"/>
        </w:rPr>
        <w:t xml:space="preserve"> /  В.И. Истомин /</w:t>
      </w:r>
    </w:p>
    <w:p w:rsidR="009006BF" w:rsidRPr="000A0353" w:rsidRDefault="00A042A9" w:rsidP="009006BF">
      <w:pPr>
        <w:spacing w:line="360" w:lineRule="auto"/>
        <w:ind w:right="-2"/>
        <w:jc w:val="right"/>
        <w:rPr>
          <w:caps/>
          <w:sz w:val="24"/>
          <w:szCs w:val="24"/>
        </w:rPr>
      </w:pPr>
      <w:r w:rsidRPr="000A0353">
        <w:rPr>
          <w:sz w:val="24"/>
          <w:szCs w:val="24"/>
        </w:rPr>
        <w:t>“ ”     202</w:t>
      </w:r>
      <w:r w:rsidR="000F682B" w:rsidRPr="000A0353">
        <w:rPr>
          <w:sz w:val="24"/>
          <w:szCs w:val="24"/>
        </w:rPr>
        <w:t>2</w:t>
      </w:r>
      <w:r w:rsidR="009006BF" w:rsidRPr="000A0353">
        <w:rPr>
          <w:sz w:val="24"/>
          <w:szCs w:val="24"/>
        </w:rPr>
        <w:t xml:space="preserve"> г.</w:t>
      </w:r>
    </w:p>
    <w:p w:rsidR="008B31ED" w:rsidRPr="000A0353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A0353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0A0353">
        <w:t>ТЕХНИЧЕСКОЕ ЗАДАНИЕ</w:t>
      </w:r>
    </w:p>
    <w:p w:rsidR="004F6968" w:rsidRPr="000A0353" w:rsidRDefault="004F6968" w:rsidP="00773399">
      <w:pPr>
        <w:ind w:firstLine="0"/>
        <w:jc w:val="center"/>
        <w:rPr>
          <w:b/>
          <w:sz w:val="28"/>
          <w:szCs w:val="28"/>
        </w:rPr>
      </w:pPr>
      <w:r w:rsidRPr="000A0353">
        <w:rPr>
          <w:b/>
          <w:sz w:val="28"/>
          <w:szCs w:val="28"/>
        </w:rPr>
        <w:t xml:space="preserve">на </w:t>
      </w:r>
      <w:r w:rsidR="00612811" w:rsidRPr="000A0353">
        <w:rPr>
          <w:b/>
          <w:sz w:val="28"/>
          <w:szCs w:val="28"/>
        </w:rPr>
        <w:t xml:space="preserve">поставку </w:t>
      </w:r>
      <w:r w:rsidR="008B31ED" w:rsidRPr="000A0353">
        <w:rPr>
          <w:b/>
          <w:sz w:val="28"/>
          <w:szCs w:val="28"/>
        </w:rPr>
        <w:t>запасных частей к</w:t>
      </w:r>
      <w:r w:rsidR="005950E9" w:rsidRPr="000A0353">
        <w:rPr>
          <w:b/>
          <w:sz w:val="28"/>
          <w:szCs w:val="28"/>
        </w:rPr>
        <w:t xml:space="preserve"> выключателям/</w:t>
      </w:r>
      <w:r w:rsidR="008B31ED" w:rsidRPr="000A0353">
        <w:rPr>
          <w:b/>
          <w:sz w:val="28"/>
          <w:szCs w:val="28"/>
        </w:rPr>
        <w:t xml:space="preserve"> </w:t>
      </w:r>
      <w:r w:rsidR="00B96B5D" w:rsidRPr="000A0353">
        <w:rPr>
          <w:b/>
          <w:sz w:val="28"/>
          <w:szCs w:val="28"/>
        </w:rPr>
        <w:t>разъединителям</w:t>
      </w:r>
      <w:r w:rsidR="005950E9" w:rsidRPr="000A0353">
        <w:rPr>
          <w:b/>
          <w:sz w:val="28"/>
          <w:szCs w:val="28"/>
        </w:rPr>
        <w:t>.</w:t>
      </w:r>
      <w:r w:rsidR="003D4845" w:rsidRPr="000A0353">
        <w:rPr>
          <w:b/>
          <w:sz w:val="28"/>
          <w:szCs w:val="28"/>
        </w:rPr>
        <w:br/>
      </w:r>
      <w:r w:rsidR="009C0389" w:rsidRPr="000A0353">
        <w:rPr>
          <w:b/>
          <w:sz w:val="28"/>
          <w:szCs w:val="28"/>
        </w:rPr>
        <w:t xml:space="preserve">Лот № </w:t>
      </w:r>
      <w:r w:rsidR="005A7C91" w:rsidRPr="000A0353">
        <w:rPr>
          <w:b/>
          <w:sz w:val="28"/>
          <w:szCs w:val="28"/>
          <w:u w:val="single"/>
        </w:rPr>
        <w:t>306</w:t>
      </w:r>
      <w:r w:rsidR="00473E52" w:rsidRPr="000A0353">
        <w:rPr>
          <w:b/>
          <w:sz w:val="28"/>
          <w:szCs w:val="28"/>
          <w:u w:val="single"/>
          <w:lang w:val="en-US"/>
        </w:rPr>
        <w:t>I</w:t>
      </w:r>
    </w:p>
    <w:p w:rsidR="00612811" w:rsidRPr="000A0353" w:rsidRDefault="00612811" w:rsidP="00773399">
      <w:pPr>
        <w:ind w:firstLine="0"/>
        <w:jc w:val="center"/>
        <w:rPr>
          <w:sz w:val="24"/>
          <w:szCs w:val="24"/>
        </w:rPr>
      </w:pPr>
    </w:p>
    <w:p w:rsidR="002267E9" w:rsidRPr="000A0353" w:rsidRDefault="002267E9" w:rsidP="002267E9">
      <w:pPr>
        <w:ind w:firstLine="0"/>
        <w:jc w:val="center"/>
        <w:rPr>
          <w:b/>
          <w:sz w:val="26"/>
          <w:szCs w:val="26"/>
          <w:u w:val="single"/>
        </w:rPr>
      </w:pPr>
    </w:p>
    <w:p w:rsidR="002267E9" w:rsidRPr="000A0353" w:rsidRDefault="002267E9" w:rsidP="002267E9">
      <w:pPr>
        <w:numPr>
          <w:ilvl w:val="0"/>
          <w:numId w:val="7"/>
        </w:numPr>
        <w:rPr>
          <w:b/>
          <w:bCs/>
          <w:sz w:val="24"/>
          <w:szCs w:val="24"/>
        </w:rPr>
      </w:pPr>
      <w:r w:rsidRPr="000A0353">
        <w:rPr>
          <w:b/>
          <w:bCs/>
          <w:sz w:val="24"/>
          <w:szCs w:val="24"/>
        </w:rPr>
        <w:t>Предмет закупочной процедуры.</w:t>
      </w:r>
    </w:p>
    <w:p w:rsidR="002267E9" w:rsidRPr="000A0353" w:rsidRDefault="002267E9" w:rsidP="002267E9">
      <w:pPr>
        <w:spacing w:line="276" w:lineRule="auto"/>
        <w:ind w:left="709" w:firstLine="0"/>
        <w:rPr>
          <w:sz w:val="24"/>
          <w:szCs w:val="24"/>
        </w:rPr>
      </w:pPr>
      <w:r w:rsidRPr="000A0353">
        <w:rPr>
          <w:sz w:val="24"/>
          <w:szCs w:val="24"/>
        </w:rPr>
        <w:t xml:space="preserve">Поставщик обеспечивает поставку </w:t>
      </w:r>
      <w:r w:rsidR="005950E9" w:rsidRPr="000A0353">
        <w:rPr>
          <w:sz w:val="24"/>
          <w:szCs w:val="24"/>
        </w:rPr>
        <w:t>запасных частей</w:t>
      </w:r>
      <w:r w:rsidRPr="000A0353">
        <w:rPr>
          <w:sz w:val="24"/>
          <w:szCs w:val="24"/>
        </w:rPr>
        <w:t xml:space="preserve"> на склад получателя – филиала ПАО «</w:t>
      </w:r>
      <w:r w:rsidR="00A042A9" w:rsidRPr="000A0353">
        <w:rPr>
          <w:sz w:val="24"/>
          <w:szCs w:val="24"/>
        </w:rPr>
        <w:t>Россети  Центр</w:t>
      </w:r>
      <w:r w:rsidRPr="000A0353">
        <w:rPr>
          <w:sz w:val="24"/>
          <w:szCs w:val="24"/>
        </w:rPr>
        <w:t>» - «Курскэнерго» в объемах и в сроки установленные данным ТЗ:</w:t>
      </w: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551"/>
        <w:gridCol w:w="851"/>
        <w:gridCol w:w="992"/>
        <w:gridCol w:w="3544"/>
        <w:gridCol w:w="1276"/>
      </w:tblGrid>
      <w:tr w:rsidR="002267E9" w:rsidRPr="000A0353" w:rsidTr="00CF5B5E">
        <w:trPr>
          <w:trHeight w:val="645"/>
        </w:trPr>
        <w:tc>
          <w:tcPr>
            <w:tcW w:w="1560" w:type="dxa"/>
            <w:shd w:val="clear" w:color="auto" w:fill="auto"/>
            <w:vAlign w:val="center"/>
          </w:tcPr>
          <w:p w:rsidR="002267E9" w:rsidRPr="000A0353" w:rsidRDefault="002267E9" w:rsidP="00D466F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Филиал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267E9" w:rsidRPr="000A0353" w:rsidRDefault="00CF5B5E" w:rsidP="00D466F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267E9" w:rsidRPr="000A0353" w:rsidRDefault="002267E9" w:rsidP="00D466F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 xml:space="preserve">Количество </w:t>
            </w:r>
          </w:p>
        </w:tc>
        <w:tc>
          <w:tcPr>
            <w:tcW w:w="992" w:type="dxa"/>
            <w:vAlign w:val="center"/>
          </w:tcPr>
          <w:p w:rsidR="002267E9" w:rsidRPr="000A0353" w:rsidRDefault="002267E9" w:rsidP="00CF5B5E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proofErr w:type="gramStart"/>
            <w:r w:rsidRPr="000A0353">
              <w:t>Ед.изм</w:t>
            </w:r>
            <w:proofErr w:type="spellEnd"/>
            <w:proofErr w:type="gramEnd"/>
          </w:p>
        </w:tc>
        <w:tc>
          <w:tcPr>
            <w:tcW w:w="3544" w:type="dxa"/>
            <w:vAlign w:val="center"/>
          </w:tcPr>
          <w:p w:rsidR="002267E9" w:rsidRPr="000A0353" w:rsidRDefault="002267E9" w:rsidP="00D466F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Точка поставки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67E9" w:rsidRPr="000A0353" w:rsidRDefault="002267E9" w:rsidP="00D466F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Срок поставки</w:t>
            </w:r>
          </w:p>
        </w:tc>
      </w:tr>
      <w:tr w:rsidR="00954621" w:rsidRPr="000A0353" w:rsidTr="00366A01">
        <w:trPr>
          <w:trHeight w:val="484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rPr>
                <w:sz w:val="22"/>
                <w:szCs w:val="22"/>
              </w:rPr>
              <w:t>Курскэнерго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Блок контакт КСА-10 исп. 3.</w:t>
            </w:r>
            <w:proofErr w:type="gramStart"/>
            <w:r w:rsidRPr="000A0353">
              <w:t>2.Р</w:t>
            </w:r>
            <w:proofErr w:type="gramEnd"/>
            <w:r w:rsidRPr="000A0353">
              <w:t>4.-90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4621" w:rsidRPr="000A0353" w:rsidRDefault="000F682B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 w:val="restart"/>
            <w:vAlign w:val="center"/>
          </w:tcPr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0A03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Курская область, Курский р-н, п. </w:t>
            </w:r>
            <w:proofErr w:type="spellStart"/>
            <w:r w:rsidRPr="000A0353">
              <w:rPr>
                <w:sz w:val="22"/>
                <w:szCs w:val="22"/>
              </w:rPr>
              <w:t>Ворошнево</w:t>
            </w:r>
            <w:proofErr w:type="spellEnd"/>
            <w:r w:rsidRPr="000A0353">
              <w:rPr>
                <w:sz w:val="22"/>
                <w:szCs w:val="22"/>
              </w:rPr>
              <w:t>, центральные склады филиала ПАО "</w:t>
            </w:r>
            <w:r w:rsidR="007203E0" w:rsidRPr="000A0353">
              <w:rPr>
                <w:sz w:val="22"/>
                <w:szCs w:val="22"/>
              </w:rPr>
              <w:t>Россети Центр</w:t>
            </w:r>
            <w:r w:rsidRPr="000A0353">
              <w:rPr>
                <w:sz w:val="22"/>
                <w:szCs w:val="22"/>
              </w:rPr>
              <w:t>" - "Курскэнерго"</w:t>
            </w:r>
          </w:p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127BA5" w:rsidRPr="00314F53" w:rsidRDefault="00127BA5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  <w:p w:rsidR="00314F53" w:rsidRPr="00314F53" w:rsidRDefault="00314F53" w:rsidP="00314F53">
            <w:pPr>
              <w:pStyle w:val="11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2"/>
                <w:szCs w:val="22"/>
              </w:rPr>
            </w:pPr>
            <w:r w:rsidRPr="00314F53">
              <w:rPr>
                <w:sz w:val="22"/>
                <w:szCs w:val="22"/>
              </w:rPr>
              <w:t>45 календарных дней с момента заключения договора</w:t>
            </w:r>
          </w:p>
          <w:p w:rsidR="00954621" w:rsidRPr="00314F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D6F3B" w:rsidRPr="000A0353" w:rsidTr="00366A01">
        <w:trPr>
          <w:trHeight w:val="484"/>
        </w:trPr>
        <w:tc>
          <w:tcPr>
            <w:tcW w:w="1560" w:type="dxa"/>
            <w:vMerge/>
            <w:shd w:val="clear" w:color="auto" w:fill="auto"/>
            <w:vAlign w:val="center"/>
          </w:tcPr>
          <w:p w:rsidR="00CD6F3B" w:rsidRPr="000A0353" w:rsidRDefault="00CD6F3B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CD6F3B" w:rsidRPr="000A0353" w:rsidRDefault="00CD6F3B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Блок контакт КСА-4 исп.1.2.0-90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D6F3B" w:rsidRPr="000A0353" w:rsidRDefault="000F682B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  <w:vAlign w:val="center"/>
          </w:tcPr>
          <w:p w:rsidR="00CD6F3B" w:rsidRPr="000A0353" w:rsidRDefault="00CD6F3B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CD6F3B" w:rsidRPr="000A0353" w:rsidRDefault="00CD6F3B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D6F3B" w:rsidRPr="000A0353" w:rsidRDefault="00CD6F3B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954621" w:rsidRPr="000A0353" w:rsidTr="00366A01">
        <w:trPr>
          <w:trHeight w:val="645"/>
        </w:trPr>
        <w:tc>
          <w:tcPr>
            <w:tcW w:w="1560" w:type="dxa"/>
            <w:vMerge/>
            <w:shd w:val="clear" w:color="auto" w:fill="auto"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54621" w:rsidRPr="000A0353" w:rsidRDefault="00366A0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Блок контакт КСА-4 исп. 1.1.Р2-90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4621" w:rsidRPr="000A0353" w:rsidRDefault="00F9084A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</w:t>
            </w:r>
          </w:p>
        </w:tc>
        <w:tc>
          <w:tcPr>
            <w:tcW w:w="992" w:type="dxa"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366A01" w:rsidRPr="000A0353" w:rsidTr="00366A01">
        <w:trPr>
          <w:trHeight w:val="645"/>
        </w:trPr>
        <w:tc>
          <w:tcPr>
            <w:tcW w:w="1560" w:type="dxa"/>
            <w:vMerge/>
            <w:shd w:val="clear" w:color="auto" w:fill="auto"/>
            <w:vAlign w:val="center"/>
          </w:tcPr>
          <w:p w:rsidR="00366A01" w:rsidRPr="000A0353" w:rsidRDefault="00366A0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66A01" w:rsidRPr="000A0353" w:rsidRDefault="00366A0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Блок контакт КСА-10 исп. 3.2.Р4-90-К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6A01" w:rsidRPr="000A0353" w:rsidRDefault="000F682B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</w:t>
            </w:r>
          </w:p>
        </w:tc>
        <w:tc>
          <w:tcPr>
            <w:tcW w:w="992" w:type="dxa"/>
            <w:vAlign w:val="center"/>
          </w:tcPr>
          <w:p w:rsidR="00366A01" w:rsidRPr="000A0353" w:rsidRDefault="00366A0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366A01" w:rsidRPr="000A0353" w:rsidRDefault="00366A0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66A01" w:rsidRPr="000A0353" w:rsidRDefault="00366A0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954621" w:rsidRPr="000A0353" w:rsidTr="00366A01">
        <w:trPr>
          <w:trHeight w:val="645"/>
        </w:trPr>
        <w:tc>
          <w:tcPr>
            <w:tcW w:w="1560" w:type="dxa"/>
            <w:vMerge/>
            <w:shd w:val="clear" w:color="auto" w:fill="auto"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Блок-замок ЗБ-1М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54621" w:rsidRPr="000A0353" w:rsidRDefault="00CD6F3B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83</w:t>
            </w:r>
          </w:p>
        </w:tc>
        <w:tc>
          <w:tcPr>
            <w:tcW w:w="992" w:type="dxa"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54621" w:rsidRPr="000A0353" w:rsidRDefault="00954621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366A01">
        <w:trPr>
          <w:trHeight w:val="467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lang w:val="en-US"/>
              </w:rPr>
            </w:pPr>
            <w:r w:rsidRPr="000A0353">
              <w:t>Блок-контакт КБВ 5БП.551.094-01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366A01">
        <w:trPr>
          <w:trHeight w:val="533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Блок-контакт КСА-12 исп. 1.2.Р2-90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366A0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Блок-контакт КСА-4 исп.1.1.0-90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366A0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Блок-контакт КСА-8 исп. 1.2.Р2-90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366A0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Блокировка ЗБ-1МУХЛ2 ВИЛЕ.304261.034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171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366A0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Изоляция бака 8БП.750.410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9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F17A4D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Изоляция бака 5БП.750.510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16</w:t>
            </w:r>
          </w:p>
        </w:tc>
        <w:tc>
          <w:tcPr>
            <w:tcW w:w="992" w:type="dxa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534AE6">
        <w:trPr>
          <w:trHeight w:val="678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 xml:space="preserve">Камера </w:t>
            </w:r>
            <w:proofErr w:type="spellStart"/>
            <w:r w:rsidRPr="000A0353">
              <w:t>дугогасительная</w:t>
            </w:r>
            <w:proofErr w:type="spellEnd"/>
            <w:r w:rsidRPr="000A0353">
              <w:t xml:space="preserve"> 5СЯ.740.169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9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0F682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 xml:space="preserve">Камера </w:t>
            </w:r>
            <w:proofErr w:type="spellStart"/>
            <w:r w:rsidRPr="000A0353">
              <w:t>дугогасительная</w:t>
            </w:r>
            <w:proofErr w:type="spellEnd"/>
            <w:r w:rsidRPr="000A0353">
              <w:t xml:space="preserve"> 5ФБ.740.001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4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 xml:space="preserve">Камера </w:t>
            </w:r>
            <w:proofErr w:type="spellStart"/>
            <w:r w:rsidRPr="000A0353">
              <w:t>дугогасительная</w:t>
            </w:r>
            <w:proofErr w:type="spellEnd"/>
            <w:r w:rsidRPr="000A0353">
              <w:t xml:space="preserve"> ВИЕЮ.686.425.001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4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Катушка включения привода ПП-67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20</w:t>
            </w:r>
          </w:p>
        </w:tc>
        <w:tc>
          <w:tcPr>
            <w:tcW w:w="992" w:type="dxa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0E4E0F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0E4E0F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Катушка включения 5КА.520.069-06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E0F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  <w:vAlign w:val="center"/>
          </w:tcPr>
          <w:p w:rsidR="000E4E0F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E4E0F" w:rsidRPr="000A0353" w:rsidRDefault="000E4E0F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Катушка отключения ВИЕЮ.685.452.002-03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4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Катушка отключения привода ПП-67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25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Катушка отключения 5КА.520.069-03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10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Катушка отключения 5КА.520.069-06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4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Катушка отключения 5СЯ.520.302-07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Ключ электромагнитной блокировки КЭЗ-1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Кнопка включения привода ПП-67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6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Кнопка отключения привода ПП-67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5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Контакт 5СЯ.551.051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9D7A7B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 xml:space="preserve">Контакт </w:t>
            </w:r>
            <w:proofErr w:type="spellStart"/>
            <w:r w:rsidRPr="000A0353">
              <w:t>втычной</w:t>
            </w:r>
            <w:proofErr w:type="spellEnd"/>
            <w:r w:rsidRPr="000A0353">
              <w:t xml:space="preserve"> 5КА.551.136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6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Контакт неподвижный ВИЕЦ.685.174.001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Контакт подвижный ВИЕЦ.685.174.002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Контакт сигнальный привода ПП-67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4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Ламель 5ВУ.572.002.02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Ламель КЛ8.572.001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24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Ламель контактных ножей КЛ8.572.007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38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Лебедка 6БП.773.006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Манжета 8ВУ.778.001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6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Маслоуказатель</w:t>
            </w:r>
            <w:proofErr w:type="spellEnd"/>
            <w:r w:rsidRPr="000A0353">
              <w:t xml:space="preserve"> 6БП.349.105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5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Маслоуказатель</w:t>
            </w:r>
            <w:proofErr w:type="spellEnd"/>
            <w:r w:rsidRPr="000A0353">
              <w:t xml:space="preserve"> 6СЯ.349.003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10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Маслоуказатель</w:t>
            </w:r>
            <w:proofErr w:type="spellEnd"/>
            <w:r w:rsidRPr="000A0353">
              <w:t xml:space="preserve"> 8КА.441.032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14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Наконечник 5ВУ.551.021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 xml:space="preserve">Нож контактный </w:t>
            </w:r>
            <w:r w:rsidRPr="000A0353">
              <w:lastRenderedPageBreak/>
              <w:t>разъединителя РВЗ-10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lastRenderedPageBreak/>
              <w:t>4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 xml:space="preserve">Поплавок </w:t>
            </w:r>
            <w:proofErr w:type="spellStart"/>
            <w:r w:rsidRPr="000A0353">
              <w:t>маслоуказателя</w:t>
            </w:r>
            <w:proofErr w:type="spellEnd"/>
            <w:r w:rsidRPr="000A0353">
              <w:t xml:space="preserve"> ВИЕЮ.306.766.001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4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Привод ПП-67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8БП.370.643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8БП.371.018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8БП.371.127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27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8БП.372.018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8БП.372.281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8КА.371.053-01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8КА.710.00Н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8КА.371.089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8КА.371.091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8КА.371.092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8КА.371.094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ВЕЮИ.754152.012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66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ВИЕЦ.686.451.001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ВИЕЮ.754.152.003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18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ВИЕЮ.754.152.004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18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Ремкомплект N2 привода ПП-67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32</w:t>
            </w:r>
          </w:p>
        </w:tc>
        <w:tc>
          <w:tcPr>
            <w:tcW w:w="992" w:type="dxa"/>
            <w:vAlign w:val="center"/>
          </w:tcPr>
          <w:p w:rsidR="00614B78" w:rsidRPr="000A0353" w:rsidRDefault="006B239E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кмт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Ремкомплект РТИ ВМ С-35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15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Связь гибкая ВИЛЕ.757482.055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33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Связь гибкая гл. ножей РДЗ-35/1000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9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841A09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Связь гибкая КЛ8.505.009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33</w:t>
            </w:r>
          </w:p>
        </w:tc>
        <w:tc>
          <w:tcPr>
            <w:tcW w:w="992" w:type="dxa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Стержень ВИЕЮ.685.174.010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4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Токоотвод 5БП.587.009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2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Траверса ВИЕЦ.685.111.001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Трубка 8БП.724.124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6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 xml:space="preserve">Трубка </w:t>
            </w:r>
            <w:proofErr w:type="spellStart"/>
            <w:r w:rsidRPr="000A0353">
              <w:t>маслоуказателя</w:t>
            </w:r>
            <w:proofErr w:type="spellEnd"/>
            <w:r w:rsidRPr="000A0353">
              <w:t xml:space="preserve"> 8БП.771.213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18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Тяга 8КА.234.181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4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Уплотнение 8ВУ.370.024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5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Уплотнение бака 8СЯ.372.052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33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Уплотнение ВИЕЦ.754.127.001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6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Шестерня привода ПП-67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7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Штанга 5БП.743.093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Штанга 5СЯ.075.000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Штанга 5ФБ.743.000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1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14B78" w:rsidRPr="000A0353" w:rsidTr="00CD34F1">
        <w:trPr>
          <w:trHeight w:val="429"/>
        </w:trPr>
        <w:tc>
          <w:tcPr>
            <w:tcW w:w="1560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Электромагнит отключения ВИЕЮ.677119.002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3</w:t>
            </w:r>
          </w:p>
        </w:tc>
        <w:tc>
          <w:tcPr>
            <w:tcW w:w="992" w:type="dxa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proofErr w:type="spellStart"/>
            <w:r w:rsidRPr="000A0353">
              <w:t>шт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14B78" w:rsidRPr="000A0353" w:rsidRDefault="00614B78" w:rsidP="0094247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</w:tbl>
    <w:p w:rsidR="000961A3" w:rsidRPr="000A0353" w:rsidRDefault="000961A3" w:rsidP="0094247B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0A0353" w:rsidRDefault="000C691B" w:rsidP="007D4FFA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0A0353">
        <w:rPr>
          <w:b/>
          <w:bCs/>
          <w:sz w:val="26"/>
          <w:szCs w:val="26"/>
        </w:rPr>
        <w:t>Т</w:t>
      </w:r>
      <w:r w:rsidR="00612811" w:rsidRPr="000A0353">
        <w:rPr>
          <w:b/>
          <w:bCs/>
          <w:sz w:val="26"/>
          <w:szCs w:val="26"/>
        </w:rPr>
        <w:t xml:space="preserve">ребования к </w:t>
      </w:r>
      <w:r w:rsidR="000D4FD2" w:rsidRPr="000A0353">
        <w:rPr>
          <w:b/>
          <w:bCs/>
          <w:sz w:val="26"/>
          <w:szCs w:val="26"/>
        </w:rPr>
        <w:t>продукции</w:t>
      </w:r>
      <w:r w:rsidR="00612811" w:rsidRPr="000A0353">
        <w:rPr>
          <w:b/>
          <w:bCs/>
          <w:sz w:val="26"/>
          <w:szCs w:val="26"/>
        </w:rPr>
        <w:t>.</w:t>
      </w:r>
    </w:p>
    <w:p w:rsidR="00620667" w:rsidRDefault="00620667" w:rsidP="007D4FFA">
      <w:pPr>
        <w:pStyle w:val="ad"/>
        <w:numPr>
          <w:ilvl w:val="1"/>
          <w:numId w:val="9"/>
        </w:numPr>
        <w:tabs>
          <w:tab w:val="left" w:pos="284"/>
          <w:tab w:val="left" w:pos="1560"/>
        </w:tabs>
        <w:rPr>
          <w:sz w:val="24"/>
          <w:szCs w:val="24"/>
        </w:rPr>
      </w:pPr>
      <w:r w:rsidRPr="000A0353">
        <w:rPr>
          <w:sz w:val="24"/>
          <w:szCs w:val="24"/>
        </w:rPr>
        <w:t xml:space="preserve">Технические требования и характеристики </w:t>
      </w:r>
      <w:r w:rsidR="00A87443" w:rsidRPr="000A0353">
        <w:rPr>
          <w:sz w:val="24"/>
          <w:szCs w:val="24"/>
        </w:rPr>
        <w:t>приводов</w:t>
      </w:r>
      <w:r w:rsidRPr="000A0353">
        <w:rPr>
          <w:sz w:val="24"/>
          <w:szCs w:val="24"/>
        </w:rPr>
        <w:t xml:space="preserve"> должны соответствовать требованиями настоящего стандарта по рабочим чертежам, утвержденным в установленном порядке и приведенных в таблице:</w:t>
      </w:r>
    </w:p>
    <w:p w:rsidR="00CB4358" w:rsidRPr="000A0353" w:rsidRDefault="00CB4358" w:rsidP="00CB4358">
      <w:pPr>
        <w:pStyle w:val="ad"/>
        <w:tabs>
          <w:tab w:val="left" w:pos="284"/>
          <w:tab w:val="left" w:pos="1560"/>
        </w:tabs>
        <w:ind w:left="1429" w:firstLine="0"/>
        <w:rPr>
          <w:sz w:val="24"/>
          <w:szCs w:val="24"/>
        </w:rPr>
      </w:pPr>
    </w:p>
    <w:tbl>
      <w:tblPr>
        <w:tblW w:w="16757" w:type="dxa"/>
        <w:tblInd w:w="93" w:type="dxa"/>
        <w:tblLook w:val="04A0" w:firstRow="1" w:lastRow="0" w:firstColumn="1" w:lastColumn="0" w:noHBand="0" w:noVBand="1"/>
      </w:tblPr>
      <w:tblGrid>
        <w:gridCol w:w="582"/>
        <w:gridCol w:w="4395"/>
        <w:gridCol w:w="5528"/>
        <w:gridCol w:w="6252"/>
      </w:tblGrid>
      <w:tr w:rsidR="005950E9" w:rsidRPr="000A0353" w:rsidTr="00185203">
        <w:trPr>
          <w:gridAfter w:val="1"/>
          <w:wAfter w:w="6252" w:type="dxa"/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E9" w:rsidRPr="000A0353" w:rsidRDefault="005950E9" w:rsidP="00D466FF">
            <w:pPr>
              <w:tabs>
                <w:tab w:val="left" w:pos="-235"/>
              </w:tabs>
              <w:ind w:left="-93" w:right="-156"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№</w:t>
            </w:r>
          </w:p>
          <w:p w:rsidR="005950E9" w:rsidRPr="000A0353" w:rsidRDefault="005950E9" w:rsidP="00D466FF">
            <w:pPr>
              <w:tabs>
                <w:tab w:val="left" w:pos="-235"/>
              </w:tabs>
              <w:ind w:left="-93" w:right="-156"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E9" w:rsidRPr="000A0353" w:rsidRDefault="005950E9" w:rsidP="00D466FF">
            <w:pPr>
              <w:tabs>
                <w:tab w:val="left" w:pos="0"/>
              </w:tabs>
              <w:ind w:right="-156" w:firstLine="49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Наименование изделия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0E9" w:rsidRPr="000A0353" w:rsidRDefault="005950E9" w:rsidP="00D466FF">
            <w:pPr>
              <w:tabs>
                <w:tab w:val="left" w:pos="0"/>
              </w:tabs>
              <w:ind w:right="-156" w:firstLine="49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Технические требования и характеристики</w:t>
            </w:r>
          </w:p>
        </w:tc>
      </w:tr>
      <w:tr w:rsidR="00D866B2" w:rsidRPr="000A0353" w:rsidTr="00185203">
        <w:trPr>
          <w:gridAfter w:val="1"/>
          <w:wAfter w:w="6252" w:type="dxa"/>
          <w:trHeight w:val="24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 1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 контакт КСА-10 исп. 3.</w:t>
            </w:r>
            <w:proofErr w:type="gramStart"/>
            <w:r w:rsidRPr="000A0353">
              <w:rPr>
                <w:sz w:val="22"/>
                <w:szCs w:val="22"/>
              </w:rPr>
              <w:t>2.Р</w:t>
            </w:r>
            <w:proofErr w:type="gramEnd"/>
            <w:r w:rsidRPr="000A0353">
              <w:rPr>
                <w:sz w:val="22"/>
                <w:szCs w:val="22"/>
              </w:rPr>
              <w:t>4.-90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-количество секций- 10</w:t>
            </w:r>
          </w:p>
        </w:tc>
      </w:tr>
      <w:tr w:rsidR="00D866B2" w:rsidRPr="000A0353" w:rsidTr="00185203">
        <w:trPr>
          <w:gridAfter w:val="1"/>
          <w:wAfter w:w="6252" w:type="dxa"/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0F7AFD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монтажа – комбинированный</w:t>
            </w:r>
          </w:p>
        </w:tc>
      </w:tr>
      <w:tr w:rsidR="00D866B2" w:rsidRPr="000A0353" w:rsidTr="00185203">
        <w:trPr>
          <w:gridAfter w:val="1"/>
          <w:wAfter w:w="6252" w:type="dxa"/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присоединения вала</w:t>
            </w:r>
            <w:proofErr w:type="gramStart"/>
            <w:r w:rsidRPr="000A0353">
              <w:rPr>
                <w:sz w:val="22"/>
                <w:szCs w:val="22"/>
              </w:rPr>
              <w:t>-  на</w:t>
            </w:r>
            <w:proofErr w:type="gramEnd"/>
            <w:r w:rsidRPr="000A0353">
              <w:rPr>
                <w:sz w:val="22"/>
                <w:szCs w:val="22"/>
              </w:rPr>
              <w:t xml:space="preserve"> диск</w:t>
            </w:r>
          </w:p>
        </w:tc>
      </w:tr>
      <w:tr w:rsidR="00D866B2" w:rsidRPr="000A0353" w:rsidTr="00185203">
        <w:trPr>
          <w:gridAfter w:val="1"/>
          <w:wAfter w:w="6252" w:type="dxa"/>
          <w:trHeight w:val="3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866B2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комплектация рычагом</w:t>
            </w:r>
            <w:proofErr w:type="gramStart"/>
            <w:r w:rsidRPr="000A0353">
              <w:rPr>
                <w:sz w:val="22"/>
                <w:szCs w:val="22"/>
              </w:rPr>
              <w:t>-  рычаг</w:t>
            </w:r>
            <w:proofErr w:type="gramEnd"/>
            <w:r w:rsidRPr="000A0353">
              <w:rPr>
                <w:sz w:val="22"/>
                <w:szCs w:val="22"/>
              </w:rPr>
              <w:t xml:space="preserve"> 122мм</w:t>
            </w:r>
          </w:p>
        </w:tc>
      </w:tr>
      <w:tr w:rsidR="00D866B2" w:rsidRPr="000A0353" w:rsidTr="00185203">
        <w:trPr>
          <w:gridAfter w:val="1"/>
          <w:wAfter w:w="6252" w:type="dxa"/>
          <w:trHeight w:val="34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угол переключения - 90</w:t>
            </w:r>
          </w:p>
        </w:tc>
      </w:tr>
      <w:tr w:rsidR="00D866B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2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 контакт КСА-4 исп.1.2.0-90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-количество секций- 4</w:t>
            </w:r>
          </w:p>
        </w:tc>
      </w:tr>
      <w:tr w:rsidR="00D866B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F0347D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- способ монтажа – на </w:t>
            </w:r>
            <w:r w:rsidR="00F0347D" w:rsidRPr="000A0353">
              <w:rPr>
                <w:sz w:val="22"/>
                <w:szCs w:val="22"/>
              </w:rPr>
              <w:t>лап</w:t>
            </w:r>
            <w:r w:rsidR="00C1739E" w:rsidRPr="000A0353">
              <w:rPr>
                <w:sz w:val="22"/>
                <w:szCs w:val="22"/>
              </w:rPr>
              <w:t>к</w:t>
            </w:r>
            <w:r w:rsidR="00F0347D" w:rsidRPr="000A0353">
              <w:rPr>
                <w:sz w:val="22"/>
                <w:szCs w:val="22"/>
              </w:rPr>
              <w:t>ах</w:t>
            </w:r>
          </w:p>
        </w:tc>
      </w:tr>
      <w:tr w:rsidR="00D866B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присоединения вала</w:t>
            </w:r>
            <w:proofErr w:type="gramStart"/>
            <w:r w:rsidRPr="000A0353">
              <w:rPr>
                <w:sz w:val="22"/>
                <w:szCs w:val="22"/>
              </w:rPr>
              <w:t>-  на</w:t>
            </w:r>
            <w:proofErr w:type="gramEnd"/>
            <w:r w:rsidRPr="000A0353">
              <w:rPr>
                <w:sz w:val="22"/>
                <w:szCs w:val="22"/>
              </w:rPr>
              <w:t xml:space="preserve"> диск</w:t>
            </w:r>
          </w:p>
        </w:tc>
      </w:tr>
      <w:tr w:rsidR="00D866B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комплектация рычагом</w:t>
            </w:r>
            <w:proofErr w:type="gramStart"/>
            <w:r w:rsidRPr="000A0353">
              <w:rPr>
                <w:sz w:val="22"/>
                <w:szCs w:val="22"/>
              </w:rPr>
              <w:t>-  рычаг</w:t>
            </w:r>
            <w:proofErr w:type="gramEnd"/>
            <w:r w:rsidRPr="000A0353">
              <w:rPr>
                <w:sz w:val="22"/>
                <w:szCs w:val="22"/>
              </w:rPr>
              <w:t xml:space="preserve"> отсутствует</w:t>
            </w:r>
          </w:p>
        </w:tc>
      </w:tr>
      <w:tr w:rsidR="00D866B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B2" w:rsidRPr="000A0353" w:rsidRDefault="00D866B2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угол переключения - 90</w:t>
            </w:r>
          </w:p>
        </w:tc>
      </w:tr>
      <w:tr w:rsidR="00213011" w:rsidRPr="000A0353" w:rsidTr="002652CA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 3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 контакт КСА-4 исп. 1.1.Р2-90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2652CA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-количество секций- </w:t>
            </w:r>
            <w:r w:rsidR="00C1739E" w:rsidRPr="000A0353">
              <w:rPr>
                <w:sz w:val="22"/>
                <w:szCs w:val="22"/>
              </w:rPr>
              <w:t>4</w:t>
            </w:r>
          </w:p>
        </w:tc>
      </w:tr>
      <w:tr w:rsidR="00213011" w:rsidRPr="000A0353" w:rsidTr="002652CA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2652CA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монтажа – на лап</w:t>
            </w:r>
            <w:r w:rsidR="00C1739E" w:rsidRPr="000A0353">
              <w:rPr>
                <w:sz w:val="22"/>
                <w:szCs w:val="22"/>
              </w:rPr>
              <w:t>к</w:t>
            </w:r>
            <w:r w:rsidRPr="000A0353">
              <w:rPr>
                <w:sz w:val="22"/>
                <w:szCs w:val="22"/>
              </w:rPr>
              <w:t>ах</w:t>
            </w:r>
          </w:p>
        </w:tc>
      </w:tr>
      <w:tr w:rsidR="00213011" w:rsidRPr="000A0353" w:rsidTr="002652CA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2652CA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</w:t>
            </w:r>
            <w:r w:rsidR="0094574A" w:rsidRPr="000A0353">
              <w:rPr>
                <w:sz w:val="22"/>
                <w:szCs w:val="22"/>
              </w:rPr>
              <w:t>соб присоединения вала</w:t>
            </w:r>
            <w:proofErr w:type="gramStart"/>
            <w:r w:rsidR="0094574A" w:rsidRPr="000A0353">
              <w:rPr>
                <w:sz w:val="22"/>
                <w:szCs w:val="22"/>
              </w:rPr>
              <w:t>-  на</w:t>
            </w:r>
            <w:proofErr w:type="gramEnd"/>
            <w:r w:rsidR="0094574A" w:rsidRPr="000A0353">
              <w:rPr>
                <w:sz w:val="22"/>
                <w:szCs w:val="22"/>
              </w:rPr>
              <w:t xml:space="preserve"> штифт</w:t>
            </w:r>
          </w:p>
        </w:tc>
      </w:tr>
      <w:tr w:rsidR="00213011" w:rsidRPr="000A0353" w:rsidTr="002652CA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94574A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комплектация рычагом</w:t>
            </w:r>
            <w:proofErr w:type="gramStart"/>
            <w:r w:rsidRPr="000A0353">
              <w:rPr>
                <w:sz w:val="22"/>
                <w:szCs w:val="22"/>
              </w:rPr>
              <w:t>-  рычаг</w:t>
            </w:r>
            <w:proofErr w:type="gramEnd"/>
            <w:r w:rsidRPr="000A0353">
              <w:rPr>
                <w:sz w:val="22"/>
                <w:szCs w:val="22"/>
              </w:rPr>
              <w:t xml:space="preserve"> </w:t>
            </w:r>
            <w:r w:rsidR="0094574A" w:rsidRPr="000A0353">
              <w:rPr>
                <w:sz w:val="22"/>
                <w:szCs w:val="22"/>
              </w:rPr>
              <w:t>60мм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2652CA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угол переключения - 90</w:t>
            </w:r>
          </w:p>
        </w:tc>
      </w:tr>
      <w:tr w:rsidR="00840C23" w:rsidRPr="000A0353" w:rsidTr="002652CA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 4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 контакт КСА-10 исп. 3.2.Р4-90-К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2652CA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-количество секций- 10</w:t>
            </w:r>
          </w:p>
        </w:tc>
      </w:tr>
      <w:tr w:rsidR="00840C23" w:rsidRPr="000A0353" w:rsidTr="002652CA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840C23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монтажа – совмещенный</w:t>
            </w:r>
          </w:p>
        </w:tc>
      </w:tr>
      <w:tr w:rsidR="00840C23" w:rsidRPr="000A0353" w:rsidTr="002652CA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2652CA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присоединения вала</w:t>
            </w:r>
            <w:proofErr w:type="gramStart"/>
            <w:r w:rsidRPr="000A0353">
              <w:rPr>
                <w:sz w:val="22"/>
                <w:szCs w:val="22"/>
              </w:rPr>
              <w:t>-  на</w:t>
            </w:r>
            <w:proofErr w:type="gramEnd"/>
            <w:r w:rsidRPr="000A0353">
              <w:rPr>
                <w:sz w:val="22"/>
                <w:szCs w:val="22"/>
              </w:rPr>
              <w:t xml:space="preserve"> диск</w:t>
            </w:r>
          </w:p>
        </w:tc>
      </w:tr>
      <w:tr w:rsidR="00840C23" w:rsidRPr="000A0353" w:rsidTr="002652CA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840C23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комплектация рычагом</w:t>
            </w:r>
            <w:proofErr w:type="gramStart"/>
            <w:r w:rsidRPr="000A0353">
              <w:rPr>
                <w:sz w:val="22"/>
                <w:szCs w:val="22"/>
              </w:rPr>
              <w:t>-  рычаг</w:t>
            </w:r>
            <w:proofErr w:type="gramEnd"/>
            <w:r w:rsidRPr="000A0353">
              <w:rPr>
                <w:sz w:val="22"/>
                <w:szCs w:val="22"/>
              </w:rPr>
              <w:t xml:space="preserve"> 122мм</w:t>
            </w:r>
          </w:p>
        </w:tc>
      </w:tr>
      <w:tr w:rsidR="00840C23" w:rsidRPr="000A0353" w:rsidTr="002652CA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2652CA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угол переключения - 90</w:t>
            </w:r>
          </w:p>
        </w:tc>
      </w:tr>
      <w:tr w:rsidR="00840C23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C23" w:rsidRPr="000A0353" w:rsidRDefault="00840C23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 крышкой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840C23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lastRenderedPageBreak/>
              <w:t xml:space="preserve">    5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Блок-замок ЗБ-1М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Номинальное напряжение постоянного тока, В-220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Рабочий ход стержня, мм-14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Потребляемая мощность электромагнитного ключа </w:t>
            </w:r>
            <w:proofErr w:type="gramStart"/>
            <w:r w:rsidRPr="000A0353">
              <w:rPr>
                <w:sz w:val="22"/>
                <w:szCs w:val="22"/>
              </w:rPr>
              <w:t>Вт.,-</w:t>
            </w:r>
            <w:proofErr w:type="gramEnd"/>
            <w:r w:rsidRPr="000A0353">
              <w:rPr>
                <w:sz w:val="22"/>
                <w:szCs w:val="22"/>
              </w:rPr>
              <w:t xml:space="preserve"> не более 25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Режим работы электромагнитного ключа – кратковременный, мин- не более 10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 </w:t>
            </w:r>
            <w:r w:rsidR="00840C23" w:rsidRPr="000A0353">
              <w:rPr>
                <w:sz w:val="22"/>
                <w:szCs w:val="22"/>
              </w:rPr>
              <w:t>6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Блок-контакт КБВ 5БП.551.094-01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5356CE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привода- ПП-67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ВМГ, ВМП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 </w:t>
            </w:r>
            <w:r w:rsidR="00840C23" w:rsidRPr="000A0353">
              <w:rPr>
                <w:sz w:val="22"/>
                <w:szCs w:val="22"/>
              </w:rPr>
              <w:t>7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Блок-контакт КСА-12 исп. 1.2.Р2-90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-количество секций- 12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F0347D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монтажа – на лапах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присоединения вала</w:t>
            </w:r>
            <w:proofErr w:type="gramStart"/>
            <w:r w:rsidRPr="000A0353">
              <w:rPr>
                <w:sz w:val="22"/>
                <w:szCs w:val="22"/>
              </w:rPr>
              <w:t>-  на</w:t>
            </w:r>
            <w:proofErr w:type="gramEnd"/>
            <w:r w:rsidRPr="000A0353">
              <w:rPr>
                <w:sz w:val="22"/>
                <w:szCs w:val="22"/>
              </w:rPr>
              <w:t xml:space="preserve"> диск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2825AA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комплектация рычагом</w:t>
            </w:r>
            <w:proofErr w:type="gramStart"/>
            <w:r w:rsidRPr="000A0353">
              <w:rPr>
                <w:sz w:val="22"/>
                <w:szCs w:val="22"/>
              </w:rPr>
              <w:t>-  рычаг</w:t>
            </w:r>
            <w:proofErr w:type="gramEnd"/>
            <w:r w:rsidRPr="000A0353">
              <w:rPr>
                <w:sz w:val="22"/>
                <w:szCs w:val="22"/>
              </w:rPr>
              <w:t xml:space="preserve"> 60мм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угол переключения - 90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 </w:t>
            </w:r>
            <w:r w:rsidR="00840C23" w:rsidRPr="000A0353">
              <w:rPr>
                <w:sz w:val="22"/>
                <w:szCs w:val="22"/>
              </w:rPr>
              <w:t>8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Блок-контакт КСА-4 исп.1.1.0-90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-количество секций- 4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монтажа – на лапах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присоединения вала</w:t>
            </w:r>
            <w:proofErr w:type="gramStart"/>
            <w:r w:rsidRPr="000A0353">
              <w:rPr>
                <w:sz w:val="22"/>
                <w:szCs w:val="22"/>
              </w:rPr>
              <w:t>-  на</w:t>
            </w:r>
            <w:proofErr w:type="gramEnd"/>
            <w:r w:rsidRPr="000A0353">
              <w:rPr>
                <w:sz w:val="22"/>
                <w:szCs w:val="22"/>
              </w:rPr>
              <w:t xml:space="preserve"> штифт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F0347D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комплектация рычагом</w:t>
            </w:r>
            <w:proofErr w:type="gramStart"/>
            <w:r w:rsidRPr="000A0353">
              <w:rPr>
                <w:sz w:val="22"/>
                <w:szCs w:val="22"/>
              </w:rPr>
              <w:t>-  рычаг</w:t>
            </w:r>
            <w:proofErr w:type="gramEnd"/>
            <w:r w:rsidRPr="000A0353">
              <w:rPr>
                <w:sz w:val="22"/>
                <w:szCs w:val="22"/>
              </w:rPr>
              <w:t xml:space="preserve"> отсутствует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угол переключения - 90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 </w:t>
            </w:r>
            <w:r w:rsidR="00840C23" w:rsidRPr="000A0353">
              <w:rPr>
                <w:sz w:val="22"/>
                <w:szCs w:val="22"/>
              </w:rPr>
              <w:t>9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Блок-контакт КСА-8 исп. 1.2.Р2-90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-количество секций- 8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монтажа – на лапах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AC0759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способ присоединения вала</w:t>
            </w:r>
            <w:proofErr w:type="gramStart"/>
            <w:r w:rsidRPr="000A0353">
              <w:rPr>
                <w:sz w:val="22"/>
                <w:szCs w:val="22"/>
              </w:rPr>
              <w:t>-  на</w:t>
            </w:r>
            <w:proofErr w:type="gramEnd"/>
            <w:r w:rsidRPr="000A0353">
              <w:rPr>
                <w:sz w:val="22"/>
                <w:szCs w:val="22"/>
              </w:rPr>
              <w:t xml:space="preserve"> диск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AC0759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комплектация рычагом</w:t>
            </w:r>
            <w:proofErr w:type="gramStart"/>
            <w:r w:rsidRPr="000A0353">
              <w:rPr>
                <w:sz w:val="22"/>
                <w:szCs w:val="22"/>
              </w:rPr>
              <w:t>-  рычаг</w:t>
            </w:r>
            <w:proofErr w:type="gramEnd"/>
            <w:r w:rsidRPr="000A0353">
              <w:rPr>
                <w:sz w:val="22"/>
                <w:szCs w:val="22"/>
              </w:rPr>
              <w:t xml:space="preserve"> -60мм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- угол переключения - 90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1</w:t>
            </w:r>
            <w:r w:rsidR="00FA2AA9" w:rsidRPr="000A0353">
              <w:rPr>
                <w:sz w:val="22"/>
                <w:szCs w:val="22"/>
              </w:rPr>
              <w:t>0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Блокировка ЗБ-1МУХЛ2 ВИЛЕ.304261.034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Номинальное напряжение постоянного тока, В-220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Рабочий ход стержня, мм-14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Потребляемая мощность электромагнитного ключа </w:t>
            </w:r>
            <w:proofErr w:type="gramStart"/>
            <w:r w:rsidRPr="000A0353">
              <w:rPr>
                <w:sz w:val="22"/>
                <w:szCs w:val="22"/>
              </w:rPr>
              <w:t>Вт.,-</w:t>
            </w:r>
            <w:proofErr w:type="gramEnd"/>
            <w:r w:rsidRPr="000A0353">
              <w:rPr>
                <w:sz w:val="22"/>
                <w:szCs w:val="22"/>
              </w:rPr>
              <w:t xml:space="preserve"> не более 25</w:t>
            </w:r>
          </w:p>
        </w:tc>
      </w:tr>
      <w:tr w:rsidR="00213011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11" w:rsidRPr="000A0353" w:rsidRDefault="00213011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Режим работы электромагнитного ключа – кратковременный, мин- не более 10</w:t>
            </w:r>
          </w:p>
        </w:tc>
      </w:tr>
      <w:tr w:rsidR="009B72ED" w:rsidRPr="000A0353" w:rsidTr="002D3F6B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1</w:t>
            </w:r>
            <w:r w:rsidR="00976EA2" w:rsidRPr="000A0353">
              <w:rPr>
                <w:sz w:val="22"/>
                <w:szCs w:val="22"/>
              </w:rPr>
              <w:t>1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Изоляция бака 8БП.750.410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9B72ED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выключателя-С-35</w:t>
            </w:r>
          </w:p>
        </w:tc>
      </w:tr>
      <w:tr w:rsidR="009B72ED" w:rsidRPr="000A0353" w:rsidTr="002D3F6B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D3F6B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Чертеж- </w:t>
            </w:r>
            <w:r w:rsidRPr="000A0353">
              <w:rPr>
                <w:sz w:val="24"/>
                <w:szCs w:val="24"/>
              </w:rPr>
              <w:t>8БП.750.410</w:t>
            </w:r>
          </w:p>
        </w:tc>
      </w:tr>
      <w:tr w:rsidR="009B72E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8A464D" w:rsidRPr="000A0353">
              <w:rPr>
                <w:sz w:val="22"/>
                <w:szCs w:val="22"/>
              </w:rPr>
              <w:t xml:space="preserve"> </w:t>
            </w:r>
            <w:r w:rsidRPr="000A0353">
              <w:rPr>
                <w:sz w:val="22"/>
                <w:szCs w:val="22"/>
              </w:rPr>
              <w:t>1</w:t>
            </w:r>
            <w:r w:rsidR="00976EA2" w:rsidRPr="000A0353">
              <w:rPr>
                <w:sz w:val="22"/>
                <w:szCs w:val="22"/>
              </w:rPr>
              <w:t>2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Изоляция бака 5БП.750.510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Обозначение- 5БП.750.510</w:t>
            </w:r>
          </w:p>
        </w:tc>
      </w:tr>
      <w:tr w:rsidR="009B72E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С-35</w:t>
            </w:r>
          </w:p>
        </w:tc>
      </w:tr>
      <w:tr w:rsidR="009B72E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1</w:t>
            </w:r>
            <w:r w:rsidR="00976EA2" w:rsidRPr="000A0353">
              <w:rPr>
                <w:sz w:val="22"/>
                <w:szCs w:val="22"/>
              </w:rPr>
              <w:t>3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Камера </w:t>
            </w:r>
            <w:proofErr w:type="spellStart"/>
            <w:r w:rsidRPr="000A0353">
              <w:rPr>
                <w:sz w:val="22"/>
                <w:szCs w:val="22"/>
              </w:rPr>
              <w:t>дугогасительная</w:t>
            </w:r>
            <w:proofErr w:type="spellEnd"/>
            <w:r w:rsidRPr="000A0353">
              <w:rPr>
                <w:sz w:val="22"/>
                <w:szCs w:val="22"/>
              </w:rPr>
              <w:t xml:space="preserve"> 5СЯ.740.169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Обозначение – 5СЯ.740.169</w:t>
            </w:r>
          </w:p>
        </w:tc>
      </w:tr>
      <w:tr w:rsidR="009B72E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Номинальное напряжение- 35кВ</w:t>
            </w:r>
          </w:p>
        </w:tc>
      </w:tr>
      <w:tr w:rsidR="009B72E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Номинальный </w:t>
            </w:r>
            <w:proofErr w:type="spellStart"/>
            <w:proofErr w:type="gramStart"/>
            <w:r w:rsidRPr="000A0353">
              <w:rPr>
                <w:sz w:val="22"/>
                <w:szCs w:val="22"/>
              </w:rPr>
              <w:t>ток,А</w:t>
            </w:r>
            <w:proofErr w:type="spellEnd"/>
            <w:proofErr w:type="gramEnd"/>
            <w:r w:rsidRPr="000A0353">
              <w:rPr>
                <w:sz w:val="22"/>
                <w:szCs w:val="22"/>
              </w:rPr>
              <w:t>- 630</w:t>
            </w:r>
          </w:p>
        </w:tc>
      </w:tr>
      <w:tr w:rsidR="009B72E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ED" w:rsidRPr="000A0353" w:rsidRDefault="009B72ED" w:rsidP="002F403B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С-35</w:t>
            </w:r>
          </w:p>
        </w:tc>
      </w:tr>
      <w:tr w:rsidR="004A056E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6E" w:rsidRPr="000A0353" w:rsidRDefault="004A056E" w:rsidP="00797DC8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9E0DC1" w:rsidRPr="000A0353">
              <w:rPr>
                <w:sz w:val="22"/>
                <w:szCs w:val="22"/>
              </w:rPr>
              <w:t>14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6E" w:rsidRPr="000A0353" w:rsidRDefault="004A056E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Камера </w:t>
            </w:r>
            <w:proofErr w:type="spellStart"/>
            <w:r w:rsidRPr="000A0353">
              <w:rPr>
                <w:sz w:val="22"/>
                <w:szCs w:val="22"/>
              </w:rPr>
              <w:t>дугогасительная</w:t>
            </w:r>
            <w:proofErr w:type="spellEnd"/>
            <w:r w:rsidRPr="000A0353">
              <w:rPr>
                <w:sz w:val="22"/>
                <w:szCs w:val="22"/>
              </w:rPr>
              <w:t xml:space="preserve"> 5ФБ.740.001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6E" w:rsidRPr="000A0353" w:rsidRDefault="004A056E" w:rsidP="002F403B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Обозначение-  5ФБ.740.001</w:t>
            </w:r>
          </w:p>
        </w:tc>
      </w:tr>
      <w:tr w:rsidR="004A056E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6E" w:rsidRPr="000A0353" w:rsidRDefault="004A056E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6E" w:rsidRPr="000A0353" w:rsidRDefault="004A056E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6E" w:rsidRPr="000A0353" w:rsidRDefault="004A056E" w:rsidP="002F403B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выключателя-ВТ-35; ВТД-35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9E0DC1" w:rsidRPr="000A0353">
              <w:rPr>
                <w:sz w:val="22"/>
                <w:szCs w:val="22"/>
              </w:rPr>
              <w:t>15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Камера </w:t>
            </w:r>
            <w:proofErr w:type="spellStart"/>
            <w:r w:rsidRPr="000A0353">
              <w:rPr>
                <w:sz w:val="22"/>
                <w:szCs w:val="22"/>
              </w:rPr>
              <w:t>дугогасительная</w:t>
            </w:r>
            <w:proofErr w:type="spellEnd"/>
            <w:r w:rsidRPr="000A0353">
              <w:rPr>
                <w:sz w:val="22"/>
                <w:szCs w:val="22"/>
              </w:rPr>
              <w:t xml:space="preserve"> ВИЕЮ.686.425.001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D466F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Обозначение</w:t>
            </w:r>
            <w:proofErr w:type="gramStart"/>
            <w:r w:rsidRPr="000A0353">
              <w:rPr>
                <w:sz w:val="22"/>
                <w:szCs w:val="22"/>
              </w:rPr>
              <w:t>-  ВИЕЮ</w:t>
            </w:r>
            <w:proofErr w:type="gramEnd"/>
            <w:r w:rsidRPr="000A0353">
              <w:rPr>
                <w:sz w:val="22"/>
                <w:szCs w:val="22"/>
              </w:rPr>
              <w:t>.686.425.001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ED5CA5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ВК-10, ВКЭ-10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8A464D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16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Катушка включения привода ПП-67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23A" w:rsidRPr="000A0353" w:rsidRDefault="0057223A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 - ПП-67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23A" w:rsidRPr="000A0353" w:rsidRDefault="0057223A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Номинальное напряжение, В- 220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23A" w:rsidRPr="000A0353" w:rsidRDefault="0057223A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Потребляемая мощность (сердечник заторможен) при </w:t>
            </w:r>
            <w:r w:rsidRPr="000A0353">
              <w:rPr>
                <w:sz w:val="22"/>
                <w:szCs w:val="22"/>
                <w:lang w:val="en-US"/>
              </w:rPr>
              <w:t>U</w:t>
            </w:r>
            <w:r w:rsidRPr="000A0353">
              <w:rPr>
                <w:sz w:val="22"/>
                <w:szCs w:val="22"/>
                <w:vertAlign w:val="subscript"/>
              </w:rPr>
              <w:t>н</w:t>
            </w:r>
            <w:r w:rsidRPr="000A0353">
              <w:rPr>
                <w:sz w:val="22"/>
                <w:szCs w:val="22"/>
              </w:rPr>
              <w:t>, Вт-400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23A" w:rsidRPr="000A0353" w:rsidRDefault="0057223A" w:rsidP="008060C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Потребляемая мощность (сердечник втянут) при </w:t>
            </w:r>
            <w:r w:rsidRPr="000A0353">
              <w:rPr>
                <w:sz w:val="22"/>
                <w:szCs w:val="22"/>
                <w:lang w:val="en-US"/>
              </w:rPr>
              <w:t>U</w:t>
            </w:r>
            <w:r w:rsidRPr="000A0353">
              <w:rPr>
                <w:sz w:val="22"/>
                <w:szCs w:val="22"/>
                <w:vertAlign w:val="subscript"/>
              </w:rPr>
              <w:t>н</w:t>
            </w:r>
            <w:r w:rsidRPr="000A0353">
              <w:rPr>
                <w:sz w:val="22"/>
                <w:szCs w:val="22"/>
              </w:rPr>
              <w:t>, Вт- 170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23A" w:rsidRPr="000A0353" w:rsidRDefault="0057223A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Марка провода -ПЭЛ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23A" w:rsidRPr="000A0353" w:rsidRDefault="0057223A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Диаметр, мм -0,33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23A" w:rsidRPr="000A0353" w:rsidRDefault="0057223A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Число витков -3000</w:t>
            </w:r>
          </w:p>
        </w:tc>
      </w:tr>
      <w:tr w:rsidR="0057223A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23A" w:rsidRPr="000A0353" w:rsidRDefault="0057223A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23A" w:rsidRPr="000A0353" w:rsidRDefault="0057223A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Сопротивление, Ом-58</w:t>
            </w:r>
          </w:p>
        </w:tc>
      </w:tr>
      <w:tr w:rsidR="00554CC5" w:rsidRPr="000A0353" w:rsidTr="00BE326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17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Катушка включения 5КА.520.069-06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CC5" w:rsidRPr="000A0353" w:rsidRDefault="00554CC5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- 5КА.520.069-06</w:t>
            </w:r>
          </w:p>
        </w:tc>
      </w:tr>
      <w:tr w:rsidR="00554CC5" w:rsidRPr="000A0353" w:rsidTr="00BE326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CC5" w:rsidRPr="000A0353" w:rsidRDefault="00554CC5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Тип привода - </w:t>
            </w:r>
            <w:r w:rsidRPr="000A0353">
              <w:rPr>
                <w:sz w:val="24"/>
                <w:szCs w:val="24"/>
              </w:rPr>
              <w:t>пружинный ВК-10</w:t>
            </w:r>
          </w:p>
        </w:tc>
      </w:tr>
      <w:tr w:rsidR="00554CC5" w:rsidRPr="000A0353" w:rsidTr="00BE326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CC5" w:rsidRPr="000A0353" w:rsidRDefault="00554CC5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Номинальное напряжение, В - 220</w:t>
            </w:r>
          </w:p>
        </w:tc>
      </w:tr>
      <w:tr w:rsidR="00554CC5" w:rsidRPr="000A0353" w:rsidTr="00BE326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CC5" w:rsidRPr="000A0353" w:rsidRDefault="00554CC5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 xml:space="preserve">Потребляемый ток при </w:t>
            </w:r>
            <w:r w:rsidRPr="000A0353">
              <w:rPr>
                <w:sz w:val="24"/>
                <w:szCs w:val="24"/>
                <w:lang w:val="en-US"/>
              </w:rPr>
              <w:t>U</w:t>
            </w:r>
            <w:r w:rsidRPr="000A0353">
              <w:rPr>
                <w:sz w:val="24"/>
                <w:szCs w:val="24"/>
                <w:vertAlign w:val="subscript"/>
              </w:rPr>
              <w:t>н</w:t>
            </w:r>
            <w:r w:rsidRPr="000A0353">
              <w:rPr>
                <w:sz w:val="24"/>
                <w:szCs w:val="24"/>
              </w:rPr>
              <w:t>, А – 2,5</w:t>
            </w:r>
          </w:p>
        </w:tc>
      </w:tr>
      <w:tr w:rsidR="00554CC5" w:rsidRPr="000A0353" w:rsidTr="00BE326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CC5" w:rsidRPr="000A0353" w:rsidRDefault="00554CC5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0A0353">
              <w:rPr>
                <w:sz w:val="24"/>
                <w:szCs w:val="24"/>
              </w:rPr>
              <w:t>Сопротивление, Ом  - 42±4,2</w:t>
            </w:r>
          </w:p>
        </w:tc>
      </w:tr>
      <w:tr w:rsidR="00554CC5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CC5" w:rsidRPr="000A0353" w:rsidRDefault="00554CC5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CC5" w:rsidRPr="000A0353" w:rsidRDefault="00554CC5" w:rsidP="00BF4B3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Количество витков - 2000</w:t>
            </w:r>
          </w:p>
        </w:tc>
      </w:tr>
      <w:tr w:rsidR="008A464D" w:rsidRPr="000A0353" w:rsidTr="009018A5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18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Катушка отключения ВИЕЮ.685.452.002-03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9018A5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ВИЕЮ.685.452.002-03</w:t>
            </w:r>
          </w:p>
        </w:tc>
      </w:tr>
      <w:tr w:rsidR="008A464D" w:rsidRPr="000A0353" w:rsidTr="009018A5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26620" w:rsidP="009018A5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привода-электромагнитный</w:t>
            </w:r>
            <w:r w:rsidR="008A464D" w:rsidRPr="000A0353">
              <w:rPr>
                <w:sz w:val="22"/>
                <w:szCs w:val="22"/>
              </w:rPr>
              <w:t>, ВКЭ-10</w:t>
            </w:r>
            <w:r w:rsidRPr="000A0353">
              <w:rPr>
                <w:sz w:val="22"/>
                <w:szCs w:val="22"/>
              </w:rPr>
              <w:t xml:space="preserve"> </w:t>
            </w:r>
            <w:r w:rsidR="008A464D" w:rsidRPr="000A0353">
              <w:rPr>
                <w:sz w:val="22"/>
                <w:szCs w:val="22"/>
              </w:rPr>
              <w:t>(от независимого питания)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9018A5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Номинальное напряжение, В =220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6300F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Количество витков- 2000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19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Катушка отключения привода ПП-67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привода- ПП-67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Номинальное напряжение, В- 220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Потребляемая мощность (сердечник заторможен) при </w:t>
            </w:r>
            <w:r w:rsidRPr="000A0353">
              <w:rPr>
                <w:sz w:val="22"/>
                <w:szCs w:val="22"/>
                <w:lang w:val="en-US"/>
              </w:rPr>
              <w:t>U</w:t>
            </w:r>
            <w:r w:rsidRPr="000A0353">
              <w:rPr>
                <w:sz w:val="22"/>
                <w:szCs w:val="22"/>
                <w:vertAlign w:val="subscript"/>
              </w:rPr>
              <w:t>н</w:t>
            </w:r>
            <w:r w:rsidRPr="000A0353">
              <w:rPr>
                <w:sz w:val="22"/>
                <w:szCs w:val="22"/>
              </w:rPr>
              <w:t>, Вт-400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Потребляемая мощность (сердечник втянут) при </w:t>
            </w:r>
            <w:r w:rsidRPr="000A0353">
              <w:rPr>
                <w:sz w:val="22"/>
                <w:szCs w:val="22"/>
                <w:lang w:val="en-US"/>
              </w:rPr>
              <w:t>U</w:t>
            </w:r>
            <w:r w:rsidRPr="000A0353">
              <w:rPr>
                <w:sz w:val="22"/>
                <w:szCs w:val="22"/>
                <w:vertAlign w:val="subscript"/>
              </w:rPr>
              <w:t>н</w:t>
            </w:r>
            <w:r w:rsidRPr="000A0353">
              <w:rPr>
                <w:sz w:val="22"/>
                <w:szCs w:val="22"/>
              </w:rPr>
              <w:t>, Вт-170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20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Катушка отключения 5КА.520.069-03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- 5КА.520.069-03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Номинальное напряжение, В- 220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Сопротивление обмотки при </w:t>
            </w:r>
            <w:r w:rsidRPr="000A0353">
              <w:rPr>
                <w:sz w:val="22"/>
                <w:szCs w:val="22"/>
                <w:lang w:val="en-US"/>
              </w:rPr>
              <w:t>U</w:t>
            </w:r>
            <w:r w:rsidRPr="000A0353">
              <w:rPr>
                <w:sz w:val="22"/>
                <w:szCs w:val="22"/>
                <w:vertAlign w:val="subscript"/>
              </w:rPr>
              <w:t>н</w:t>
            </w:r>
            <w:r w:rsidRPr="000A0353">
              <w:rPr>
                <w:sz w:val="22"/>
                <w:szCs w:val="22"/>
              </w:rPr>
              <w:t xml:space="preserve">, </w:t>
            </w:r>
            <w:proofErr w:type="gramStart"/>
            <w:r w:rsidRPr="000A0353">
              <w:rPr>
                <w:sz w:val="22"/>
                <w:szCs w:val="22"/>
              </w:rPr>
              <w:t>Ом  -</w:t>
            </w:r>
            <w:proofErr w:type="gramEnd"/>
            <w:r w:rsidRPr="000A0353">
              <w:rPr>
                <w:sz w:val="22"/>
                <w:szCs w:val="22"/>
              </w:rPr>
              <w:t xml:space="preserve"> 42</w:t>
            </w:r>
            <w:r w:rsidRPr="000A0353">
              <w:rPr>
                <w:sz w:val="24"/>
                <w:szCs w:val="24"/>
              </w:rPr>
              <w:t>±4,2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Потребляемый ток при </w:t>
            </w:r>
            <w:r w:rsidRPr="000A0353">
              <w:rPr>
                <w:sz w:val="22"/>
                <w:szCs w:val="22"/>
                <w:lang w:val="en-US"/>
              </w:rPr>
              <w:t>U</w:t>
            </w:r>
            <w:r w:rsidRPr="000A0353">
              <w:rPr>
                <w:sz w:val="22"/>
                <w:szCs w:val="22"/>
                <w:vertAlign w:val="subscript"/>
              </w:rPr>
              <w:t>н</w:t>
            </w:r>
            <w:r w:rsidRPr="000A0353">
              <w:rPr>
                <w:sz w:val="22"/>
                <w:szCs w:val="22"/>
              </w:rPr>
              <w:t>, А – 2,5</w:t>
            </w:r>
          </w:p>
        </w:tc>
      </w:tr>
      <w:tr w:rsidR="00614B78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Количество витков- 2000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21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633281">
            <w:pPr>
              <w:tabs>
                <w:tab w:val="left" w:pos="1325"/>
              </w:tabs>
              <w:ind w:right="-156" w:firstLine="0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Катушка отключения 5КА.520.069-06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- 5КА.520.069-06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Номинальное напряжение, В- 220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Тип привода - пружинный ВК-10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Сопротивление обмотки при </w:t>
            </w:r>
            <w:r w:rsidRPr="000A0353">
              <w:rPr>
                <w:sz w:val="22"/>
                <w:szCs w:val="22"/>
                <w:lang w:val="en-US"/>
              </w:rPr>
              <w:t>U</w:t>
            </w:r>
            <w:r w:rsidRPr="000A0353">
              <w:rPr>
                <w:sz w:val="22"/>
                <w:szCs w:val="22"/>
                <w:vertAlign w:val="subscript"/>
              </w:rPr>
              <w:t>н</w:t>
            </w:r>
            <w:r w:rsidRPr="000A0353">
              <w:rPr>
                <w:sz w:val="22"/>
                <w:szCs w:val="22"/>
              </w:rPr>
              <w:t xml:space="preserve">, </w:t>
            </w:r>
            <w:proofErr w:type="gramStart"/>
            <w:r w:rsidRPr="000A0353">
              <w:rPr>
                <w:sz w:val="22"/>
                <w:szCs w:val="22"/>
              </w:rPr>
              <w:t>Ом  -</w:t>
            </w:r>
            <w:proofErr w:type="gramEnd"/>
            <w:r w:rsidRPr="000A0353">
              <w:rPr>
                <w:sz w:val="22"/>
                <w:szCs w:val="22"/>
              </w:rPr>
              <w:t xml:space="preserve"> 42</w:t>
            </w:r>
            <w:r w:rsidRPr="000A0353">
              <w:rPr>
                <w:sz w:val="24"/>
                <w:szCs w:val="24"/>
              </w:rPr>
              <w:t>±4,2</w:t>
            </w:r>
          </w:p>
        </w:tc>
      </w:tr>
      <w:tr w:rsidR="00614B78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Количество витков- 2000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22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Катушка отключения 5СЯ.520.302-07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 - 5СЯ.520.302-07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привода-        ШПЭ-44У1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Номинальное напряжение, В- 220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Потребляемый ток при </w:t>
            </w:r>
            <w:r w:rsidRPr="000A0353">
              <w:rPr>
                <w:sz w:val="22"/>
                <w:szCs w:val="22"/>
                <w:lang w:val="en-US"/>
              </w:rPr>
              <w:t>U</w:t>
            </w:r>
            <w:r w:rsidRPr="000A0353">
              <w:rPr>
                <w:sz w:val="22"/>
                <w:szCs w:val="22"/>
                <w:vertAlign w:val="subscript"/>
              </w:rPr>
              <w:t>н</w:t>
            </w:r>
            <w:r w:rsidRPr="000A0353">
              <w:rPr>
                <w:sz w:val="22"/>
                <w:szCs w:val="22"/>
              </w:rPr>
              <w:t>, А – 2,5</w:t>
            </w:r>
          </w:p>
        </w:tc>
      </w:tr>
      <w:tr w:rsidR="00614B78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F859B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Сопротивление обмотки при </w:t>
            </w:r>
            <w:r w:rsidRPr="000A0353">
              <w:rPr>
                <w:sz w:val="22"/>
                <w:szCs w:val="22"/>
                <w:lang w:val="en-US"/>
              </w:rPr>
              <w:t>U</w:t>
            </w:r>
            <w:r w:rsidRPr="000A0353">
              <w:rPr>
                <w:sz w:val="22"/>
                <w:szCs w:val="22"/>
                <w:vertAlign w:val="subscript"/>
              </w:rPr>
              <w:t>н</w:t>
            </w:r>
            <w:r w:rsidRPr="000A0353">
              <w:rPr>
                <w:sz w:val="22"/>
                <w:szCs w:val="22"/>
              </w:rPr>
              <w:t>, Ом - 88±7,05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23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Ключ электромагнитной блокировки КЭЗ-1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E71CC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КЭЗ-1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E71CC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Тип электромагнитной блокировки - ЗБ-1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E71CC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Материал корпуса - ударопрочный пластик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E71CC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Номинальное напряжение, В - 220</w:t>
            </w:r>
          </w:p>
        </w:tc>
      </w:tr>
      <w:tr w:rsidR="00614B78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E71CC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Масса, кг – 0,42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A408F2" w:rsidRPr="000A0353">
              <w:rPr>
                <w:sz w:val="22"/>
                <w:szCs w:val="22"/>
              </w:rPr>
              <w:t xml:space="preserve"> 2</w:t>
            </w:r>
            <w:r w:rsidR="00E342C2" w:rsidRPr="000A0353">
              <w:rPr>
                <w:sz w:val="22"/>
                <w:szCs w:val="22"/>
              </w:rPr>
              <w:t>4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Кнопка включения привода ПП-67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привода- ПП-67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Цвет кнопки включения- черный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DC5C4F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25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Кнопка отключения привода ПП-67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B23D6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привода- ПП-67</w:t>
            </w:r>
          </w:p>
        </w:tc>
      </w:tr>
      <w:tr w:rsidR="008A464D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64D" w:rsidRPr="000A0353" w:rsidRDefault="008A464D" w:rsidP="002F403B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64D" w:rsidRPr="000A0353" w:rsidRDefault="008A464D" w:rsidP="00B23D6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Цвет кнопки включения- красный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26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406DC9">
            <w:pPr>
              <w:tabs>
                <w:tab w:val="left" w:pos="1325"/>
              </w:tabs>
              <w:ind w:right="-156" w:firstLine="0"/>
            </w:pPr>
            <w:r w:rsidRPr="000A0353">
              <w:t>Контакт 5СЯ.551.051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B23D6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Контакт розеточный  - 5СЯ.551.051</w:t>
            </w:r>
          </w:p>
        </w:tc>
      </w:tr>
      <w:tr w:rsidR="00614B78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B23D6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Тип выключателя - ВМГ-10; ВМГ-133</w:t>
            </w:r>
          </w:p>
        </w:tc>
      </w:tr>
      <w:tr w:rsidR="00614B78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78" w:rsidRPr="000A0353" w:rsidRDefault="00614B78" w:rsidP="002F403B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B78" w:rsidRPr="000A0353" w:rsidRDefault="00614B78" w:rsidP="00B23D6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Номинальный ток, А - 630;  1000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196037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27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614B78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Контакт </w:t>
            </w:r>
            <w:proofErr w:type="spellStart"/>
            <w:r w:rsidRPr="000A0353">
              <w:rPr>
                <w:sz w:val="22"/>
                <w:szCs w:val="22"/>
              </w:rPr>
              <w:t>втычной</w:t>
            </w:r>
            <w:proofErr w:type="spellEnd"/>
            <w:r w:rsidRPr="000A0353">
              <w:rPr>
                <w:sz w:val="22"/>
                <w:szCs w:val="22"/>
              </w:rPr>
              <w:t xml:space="preserve"> 5КА.551.136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- 5КА.551.136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11D5D">
            <w:pPr>
              <w:tabs>
                <w:tab w:val="left" w:pos="1325"/>
              </w:tabs>
              <w:ind w:right="-156" w:firstLine="49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ВК-</w:t>
            </w:r>
            <w:proofErr w:type="gramStart"/>
            <w:r w:rsidRPr="000A0353">
              <w:rPr>
                <w:sz w:val="22"/>
                <w:szCs w:val="22"/>
              </w:rPr>
              <w:t>10,ВКЭ</w:t>
            </w:r>
            <w:proofErr w:type="gramEnd"/>
            <w:r w:rsidRPr="000A0353">
              <w:rPr>
                <w:sz w:val="22"/>
                <w:szCs w:val="22"/>
              </w:rPr>
              <w:t>-10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11D5D">
            <w:pPr>
              <w:tabs>
                <w:tab w:val="left" w:pos="1325"/>
              </w:tabs>
              <w:ind w:right="-156" w:firstLine="49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Номинальный ток, А- 630;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A86F4E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28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11D5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Контакт неподвижный ВИЕЦ.685.174.001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ВИЕЦ.685.174.001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11D5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ВТ-35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A86F4E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29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11D5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Контакт подвижный ВИЕЦ.685.174.002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ВИЕЦ.685.174.002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11D5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ВТ-35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A86F4E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11D5D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Контакт сигнальный привода ПП-67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привода- ПП-67</w:t>
            </w:r>
          </w:p>
        </w:tc>
      </w:tr>
      <w:tr w:rsidR="00B11D5D" w:rsidRPr="000A0353" w:rsidTr="00BE326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D5D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EA5F00">
              <w:rPr>
                <w:sz w:val="22"/>
                <w:szCs w:val="22"/>
              </w:rPr>
              <w:t xml:space="preserve"> </w:t>
            </w:r>
            <w:r w:rsidRPr="000A0353">
              <w:rPr>
                <w:sz w:val="22"/>
                <w:szCs w:val="22"/>
              </w:rPr>
              <w:t>31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D5D" w:rsidRPr="000A0353" w:rsidRDefault="00B11D5D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Ламель 5ВУ.572.002.02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5D" w:rsidRPr="000A0353" w:rsidRDefault="00B11D5D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 - </w:t>
            </w:r>
            <w:r w:rsidRPr="000A0353">
              <w:rPr>
                <w:sz w:val="24"/>
                <w:szCs w:val="24"/>
              </w:rPr>
              <w:t>5ВУ.572.002.02</w:t>
            </w:r>
          </w:p>
        </w:tc>
      </w:tr>
      <w:tr w:rsidR="00B11D5D" w:rsidRPr="000A0353" w:rsidTr="00BE326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D5D" w:rsidRPr="000A0353" w:rsidRDefault="00B11D5D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D5D" w:rsidRPr="000A0353" w:rsidRDefault="00B11D5D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D5D" w:rsidRPr="000A0353" w:rsidRDefault="00B11D5D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Тип выключателя - ВМГ-10, ВМГ-133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4575F4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32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Ламель КЛ8.572.001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КЛ8.572.001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разъединителя- РНДЗ-35 (110)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4575F4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33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Ламель контактных ножей КЛ8.572.007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КЛ8.572.007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разъединителя- РНДЗ-110</w:t>
            </w:r>
          </w:p>
        </w:tc>
      </w:tr>
      <w:tr w:rsidR="00BA711B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11B" w:rsidRPr="000A0353" w:rsidRDefault="00BA711B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34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11B" w:rsidRPr="000A0353" w:rsidRDefault="00BA711B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Лебедка 6БП.773.006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11B" w:rsidRPr="000A0353" w:rsidRDefault="00BA711B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- 6БП.773.006</w:t>
            </w:r>
          </w:p>
        </w:tc>
      </w:tr>
      <w:tr w:rsidR="00BA711B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11B" w:rsidRPr="000A0353" w:rsidRDefault="00BA711B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11B" w:rsidRPr="000A0353" w:rsidRDefault="00BA711B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11B" w:rsidRPr="000A0353" w:rsidRDefault="00BA711B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С-35</w:t>
            </w:r>
          </w:p>
        </w:tc>
      </w:tr>
      <w:tr w:rsidR="004862C1" w:rsidRPr="000A0353" w:rsidTr="00BE326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C1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35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C1" w:rsidRPr="000A0353" w:rsidRDefault="004862C1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Манжета 8ВУ.778.001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C1" w:rsidRPr="000A0353" w:rsidRDefault="004862C1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4"/>
                <w:szCs w:val="24"/>
              </w:rPr>
              <w:t>Типоисполнение</w:t>
            </w:r>
            <w:proofErr w:type="spellEnd"/>
            <w:r w:rsidRPr="000A0353">
              <w:rPr>
                <w:sz w:val="24"/>
                <w:szCs w:val="24"/>
              </w:rPr>
              <w:t xml:space="preserve"> - </w:t>
            </w:r>
            <w:r w:rsidRPr="000A0353">
              <w:t>8ВУ.778.001</w:t>
            </w:r>
          </w:p>
        </w:tc>
      </w:tr>
      <w:tr w:rsidR="004862C1" w:rsidRPr="000A0353" w:rsidTr="00BE326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C1" w:rsidRPr="000A0353" w:rsidRDefault="004862C1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C1" w:rsidRPr="000A0353" w:rsidRDefault="004862C1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C1" w:rsidRPr="000A0353" w:rsidRDefault="004862C1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Тип выключателя – ВМГ-10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E342C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36</w:t>
            </w:r>
            <w:r w:rsidR="00BA711B" w:rsidRPr="000A035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4164C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Маслоуказатель</w:t>
            </w:r>
            <w:proofErr w:type="spellEnd"/>
            <w:r w:rsidRPr="000A0353">
              <w:rPr>
                <w:sz w:val="22"/>
                <w:szCs w:val="22"/>
              </w:rPr>
              <w:t xml:space="preserve"> 6БП.349.105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- 6БП.349.105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23D6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B048E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С-35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E342C2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37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23D6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Маслоуказатель</w:t>
            </w:r>
            <w:proofErr w:type="spellEnd"/>
            <w:r w:rsidRPr="000A0353">
              <w:rPr>
                <w:sz w:val="22"/>
                <w:szCs w:val="22"/>
              </w:rPr>
              <w:t xml:space="preserve"> 6СЯ.349.003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- 6СЯ.349.003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B23D6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ВМГ-10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E342C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38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Маслоуказатель</w:t>
            </w:r>
            <w:proofErr w:type="spellEnd"/>
            <w:r w:rsidRPr="000A0353">
              <w:rPr>
                <w:sz w:val="22"/>
                <w:szCs w:val="22"/>
              </w:rPr>
              <w:t xml:space="preserve"> 8КА.441.032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- 8КА.441.032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ВМГ-10, ВКЭ-10</w:t>
            </w:r>
          </w:p>
        </w:tc>
      </w:tr>
      <w:tr w:rsidR="004164CB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4CB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39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4CB" w:rsidRPr="000A0353" w:rsidRDefault="004164CB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Наконечник 5ВУ.551.021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4CB" w:rsidRPr="000A0353" w:rsidRDefault="004164CB" w:rsidP="007A726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 </w:t>
            </w:r>
            <w:r w:rsidRPr="000A0353">
              <w:t>5ВУ.551.021</w:t>
            </w:r>
          </w:p>
        </w:tc>
      </w:tr>
      <w:tr w:rsidR="004164CB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4CB" w:rsidRPr="000A0353" w:rsidRDefault="004164CB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4CB" w:rsidRPr="000A0353" w:rsidRDefault="004164CB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4CB" w:rsidRPr="000A0353" w:rsidRDefault="004164CB" w:rsidP="007A726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</w:t>
            </w:r>
            <w:proofErr w:type="gramStart"/>
            <w:r w:rsidRPr="000A0353">
              <w:rPr>
                <w:sz w:val="22"/>
                <w:szCs w:val="22"/>
              </w:rPr>
              <w:t xml:space="preserve">-  </w:t>
            </w:r>
            <w:r w:rsidRPr="000A0353">
              <w:rPr>
                <w:sz w:val="24"/>
                <w:szCs w:val="24"/>
              </w:rPr>
              <w:t>ВМГ</w:t>
            </w:r>
            <w:proofErr w:type="gramEnd"/>
            <w:r w:rsidRPr="000A0353">
              <w:rPr>
                <w:sz w:val="24"/>
                <w:szCs w:val="24"/>
              </w:rPr>
              <w:t>-133; ВМГ-10</w:t>
            </w:r>
          </w:p>
        </w:tc>
      </w:tr>
      <w:tr w:rsidR="00AF462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E342C2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622" w:rsidRPr="000A0353" w:rsidRDefault="00AF4622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Нож контактный разъединителя РВЗ-10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622" w:rsidRPr="000A0353" w:rsidRDefault="00AF462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разъединителя- РВЗ-10</w:t>
            </w:r>
          </w:p>
        </w:tc>
      </w:tr>
      <w:tr w:rsidR="008C152F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F" w:rsidRPr="000A0353" w:rsidRDefault="008C152F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41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F" w:rsidRPr="000A0353" w:rsidRDefault="008C152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Поплавок </w:t>
            </w:r>
            <w:proofErr w:type="spellStart"/>
            <w:r w:rsidRPr="000A0353">
              <w:rPr>
                <w:sz w:val="22"/>
                <w:szCs w:val="22"/>
              </w:rPr>
              <w:t>маслоуказателя</w:t>
            </w:r>
            <w:proofErr w:type="spellEnd"/>
            <w:r w:rsidRPr="000A0353">
              <w:rPr>
                <w:sz w:val="22"/>
                <w:szCs w:val="22"/>
              </w:rPr>
              <w:t xml:space="preserve"> ВИЕЮ.306.766.001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2F" w:rsidRPr="000A0353" w:rsidRDefault="008C152F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ВИЕЮ.306.766.001</w:t>
            </w:r>
          </w:p>
        </w:tc>
      </w:tr>
      <w:tr w:rsidR="008C152F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F" w:rsidRPr="000A0353" w:rsidRDefault="008C152F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F" w:rsidRPr="000A0353" w:rsidRDefault="008C152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52F" w:rsidRPr="000A0353" w:rsidRDefault="008C152F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>Тип выключателя - ВК-10; ВКЭ-10</w:t>
            </w:r>
          </w:p>
        </w:tc>
      </w:tr>
      <w:tr w:rsidR="00D97362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362" w:rsidRPr="000A0353" w:rsidRDefault="00D97362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E342C2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42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362" w:rsidRPr="000A0353" w:rsidRDefault="00D97362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Привод ПП-67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362" w:rsidRPr="000A0353" w:rsidRDefault="00D97362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 – ПП-67</w:t>
            </w:r>
          </w:p>
        </w:tc>
      </w:tr>
      <w:tr w:rsidR="00626D1A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D1A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43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D1A" w:rsidRPr="000A0353" w:rsidRDefault="00626D1A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8БП.370.643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D1A" w:rsidRPr="000A0353" w:rsidRDefault="00626D1A" w:rsidP="00F9501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- 8БП.370.643</w:t>
            </w:r>
          </w:p>
        </w:tc>
      </w:tr>
      <w:tr w:rsidR="00626D1A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D1A" w:rsidRPr="000A0353" w:rsidRDefault="00626D1A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D1A" w:rsidRPr="000A0353" w:rsidRDefault="00626D1A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D1A" w:rsidRPr="000A0353" w:rsidRDefault="00626D1A" w:rsidP="00F9501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ВМПЭ-10, ВМП-10</w:t>
            </w:r>
          </w:p>
        </w:tc>
      </w:tr>
      <w:tr w:rsidR="00F653A8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A8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44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A8" w:rsidRPr="000A0353" w:rsidRDefault="00F653A8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t>Прокладка 8БП.371.018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3A8" w:rsidRPr="000A0353" w:rsidRDefault="00F653A8" w:rsidP="00F9501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- </w:t>
            </w:r>
            <w:r w:rsidRPr="000A0353">
              <w:t>8БП.371.018</w:t>
            </w:r>
          </w:p>
        </w:tc>
      </w:tr>
      <w:tr w:rsidR="00F653A8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A8" w:rsidRPr="000A0353" w:rsidRDefault="00F653A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A8" w:rsidRPr="000A0353" w:rsidRDefault="00F653A8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3A8" w:rsidRPr="000A0353" w:rsidRDefault="00F653A8" w:rsidP="00F9501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Прокладка нижней крышки для ВМПЭ-10</w:t>
            </w:r>
          </w:p>
        </w:tc>
      </w:tr>
      <w:tr w:rsidR="00F653A8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A8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45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A8" w:rsidRPr="000A0353" w:rsidRDefault="00F653A8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8БП.371.127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3A8" w:rsidRPr="000A0353" w:rsidRDefault="00F653A8" w:rsidP="00F9501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 </w:t>
            </w:r>
            <w:r w:rsidRPr="000A0353">
              <w:t>8БП.371.127</w:t>
            </w:r>
          </w:p>
        </w:tc>
      </w:tr>
      <w:tr w:rsidR="00F653A8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A8" w:rsidRPr="000A0353" w:rsidRDefault="00F653A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3A8" w:rsidRPr="000A0353" w:rsidRDefault="00F653A8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3A8" w:rsidRPr="000A0353" w:rsidRDefault="00F653A8" w:rsidP="00F653A8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- Прокладка лаза для МКП-110</w:t>
            </w:r>
          </w:p>
        </w:tc>
      </w:tr>
      <w:tr w:rsidR="005560BE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0BE" w:rsidRPr="000A0353" w:rsidRDefault="005560BE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E342C2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46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0BE" w:rsidRPr="000A0353" w:rsidRDefault="005560BE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8БП.372.018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0BE" w:rsidRPr="000A0353" w:rsidRDefault="005560BE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- 8БП.372.018</w:t>
            </w:r>
          </w:p>
        </w:tc>
      </w:tr>
      <w:tr w:rsidR="005560BE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0BE" w:rsidRPr="000A0353" w:rsidRDefault="005560BE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0BE" w:rsidRPr="000A0353" w:rsidRDefault="005560BE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0BE" w:rsidRPr="000A0353" w:rsidRDefault="005560BE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ВМПЭ-10, ВМП-10</w:t>
            </w:r>
          </w:p>
        </w:tc>
      </w:tr>
      <w:tr w:rsidR="005560BE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0BE" w:rsidRPr="000A0353" w:rsidRDefault="005560BE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</w:t>
            </w:r>
            <w:r w:rsidR="00E342C2" w:rsidRPr="000A0353">
              <w:rPr>
                <w:sz w:val="22"/>
                <w:szCs w:val="22"/>
              </w:rPr>
              <w:t xml:space="preserve"> </w:t>
            </w:r>
            <w:r w:rsidR="00A408F2" w:rsidRPr="000A0353">
              <w:rPr>
                <w:sz w:val="22"/>
                <w:szCs w:val="22"/>
              </w:rPr>
              <w:t>47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0BE" w:rsidRPr="000A0353" w:rsidRDefault="005560BE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8БП.372.281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0BE" w:rsidRPr="000A0353" w:rsidRDefault="005560BE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- 8БП.372.281</w:t>
            </w:r>
          </w:p>
        </w:tc>
      </w:tr>
      <w:tr w:rsidR="005560BE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0BE" w:rsidRPr="000A0353" w:rsidRDefault="005560BE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0BE" w:rsidRPr="000A0353" w:rsidRDefault="005560BE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0BE" w:rsidRPr="000A0353" w:rsidRDefault="005560BE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ВМПЭ-10, ВМП-10</w:t>
            </w:r>
          </w:p>
        </w:tc>
      </w:tr>
      <w:tr w:rsidR="00326908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08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48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08" w:rsidRPr="000A0353" w:rsidRDefault="00326908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t>Прокладка 8КА.371.053-01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908" w:rsidRPr="000A0353" w:rsidRDefault="00326908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 </w:t>
            </w:r>
            <w:r w:rsidRPr="000A0353">
              <w:t>8КА.371.053-01</w:t>
            </w:r>
          </w:p>
        </w:tc>
      </w:tr>
      <w:tr w:rsidR="00326908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08" w:rsidRPr="000A0353" w:rsidRDefault="00326908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908" w:rsidRPr="000A0353" w:rsidRDefault="00326908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908" w:rsidRPr="000A0353" w:rsidRDefault="00326908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Тип выключателя – прокладка нижней крышки </w:t>
            </w:r>
            <w:proofErr w:type="spellStart"/>
            <w:r w:rsidRPr="000A0353">
              <w:rPr>
                <w:sz w:val="22"/>
                <w:szCs w:val="22"/>
              </w:rPr>
              <w:t>лля</w:t>
            </w:r>
            <w:proofErr w:type="spellEnd"/>
            <w:r w:rsidRPr="000A0353">
              <w:rPr>
                <w:sz w:val="22"/>
                <w:szCs w:val="22"/>
              </w:rPr>
              <w:t xml:space="preserve"> ВМПЭ-10, ВМП-10</w:t>
            </w:r>
          </w:p>
        </w:tc>
      </w:tr>
      <w:tr w:rsidR="000A74FF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49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8КА.371.089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 8КА.371.089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-  ВКЭ-10</w:t>
            </w:r>
          </w:p>
        </w:tc>
      </w:tr>
      <w:tr w:rsidR="000A74FF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50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8КА.371.091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 </w:t>
            </w:r>
            <w:r w:rsidRPr="000A0353">
              <w:t>8КА.371.091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-  ВКЭ-10, ВК-10</w:t>
            </w:r>
          </w:p>
        </w:tc>
      </w:tr>
      <w:tr w:rsidR="000A74FF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51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8КА.371.092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90F9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 </w:t>
            </w:r>
            <w:r w:rsidRPr="000A0353">
              <w:t>8КА.371.092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90F9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-  ВКЭ-10, ВК-10</w:t>
            </w:r>
          </w:p>
        </w:tc>
      </w:tr>
      <w:tr w:rsidR="002B3956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956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52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956" w:rsidRPr="000A0353" w:rsidRDefault="002B3956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A0353">
              <w:t>Прокладка 8КА.371.094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956" w:rsidRPr="000A0353" w:rsidRDefault="002B3956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- 8КА.371.094</w:t>
            </w:r>
          </w:p>
        </w:tc>
      </w:tr>
      <w:tr w:rsidR="002B3956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956" w:rsidRPr="000A0353" w:rsidRDefault="002B3956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956" w:rsidRPr="000A0353" w:rsidRDefault="002B3956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956" w:rsidRPr="000A0353" w:rsidRDefault="002B3956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-  ВКЭ-10, ВК-10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53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8A18A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8КА.371.054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- 8КА.371.054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ВМПЭ-10, ВМП-10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54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8КА.371.056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- 8КА.371.056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ВМПЭ-10, ВМП-10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55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8КА.710.00Н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- 8КА.710.00Н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- ВМПЭ-10, ВМП-10</w:t>
            </w:r>
          </w:p>
        </w:tc>
      </w:tr>
      <w:tr w:rsidR="002B3956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956" w:rsidRPr="000A0353" w:rsidRDefault="00A408F2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56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956" w:rsidRPr="000A0353" w:rsidRDefault="002B3956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ВЕЮИ.754152.012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956" w:rsidRPr="000A0353" w:rsidRDefault="002B3956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ВЕЮИ.754152.012</w:t>
            </w:r>
          </w:p>
        </w:tc>
      </w:tr>
      <w:tr w:rsidR="002B3956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956" w:rsidRPr="000A0353" w:rsidRDefault="002B3956" w:rsidP="002F403B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956" w:rsidRPr="000A0353" w:rsidRDefault="002B3956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956" w:rsidRPr="000A0353" w:rsidRDefault="002B3956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- ВПМ-10, ВПМП-10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57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ВИЕЦ.686.451.001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ВИЕЦ.686.451.001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B8675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ВТ-35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58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ВИЕЮ.754.152.003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ВИЕЮ.754.152.003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-  ВМП-10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59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Прокладка ВИЕЮ.754.152.004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ВИЕЮ.754.152.004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-  ВК-10, ВКЭ-10</w:t>
            </w:r>
          </w:p>
        </w:tc>
      </w:tr>
      <w:tr w:rsidR="000A74FF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Ремкомплект N2 привода ПП-67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 –-ПП-67</w:t>
            </w:r>
          </w:p>
        </w:tc>
      </w:tr>
      <w:tr w:rsidR="000A74FF" w:rsidRPr="000A0353" w:rsidTr="00185203">
        <w:trPr>
          <w:gridAfter w:val="1"/>
          <w:wAfter w:w="6252" w:type="dxa"/>
          <w:trHeight w:val="2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Ремкомплект РТИ ВМ С-35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9D2E1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выключателя- ВМ-35, С-35</w:t>
            </w:r>
          </w:p>
        </w:tc>
      </w:tr>
      <w:tr w:rsidR="00AD1DD9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DD9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62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DD9" w:rsidRPr="000A0353" w:rsidRDefault="00AD1DD9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Связь гибкая ВИЛЕ.757482.055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D9" w:rsidRPr="000A0353" w:rsidRDefault="00AD1DD9" w:rsidP="00F31F5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 ВИЛЕ.757482.055</w:t>
            </w:r>
          </w:p>
        </w:tc>
      </w:tr>
      <w:tr w:rsidR="00AD1DD9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DD9" w:rsidRPr="000A0353" w:rsidRDefault="00AD1DD9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DD9" w:rsidRPr="000A0353" w:rsidRDefault="00AD1DD9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DD9" w:rsidRPr="000A0353" w:rsidRDefault="00AD1DD9" w:rsidP="00F31F5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разъединителя – РНДЗ-110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63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Связь гибкая гл. ножей РДЗ-35/1000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AD1DD9" w:rsidP="00F31F5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разъединителя - РДЗ-35/1000</w:t>
            </w:r>
          </w:p>
        </w:tc>
      </w:tr>
      <w:tr w:rsidR="00C95D15" w:rsidRPr="000A0353" w:rsidTr="00E90F9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D15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64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D15" w:rsidRPr="000A0353" w:rsidRDefault="00C95D15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Связь гибкая КЛ8.505.009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15" w:rsidRPr="000A0353" w:rsidRDefault="00C95D15" w:rsidP="00F31F5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 КЛ8.505.009</w:t>
            </w:r>
          </w:p>
        </w:tc>
      </w:tr>
      <w:tr w:rsidR="00C95D15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D15" w:rsidRPr="000A0353" w:rsidRDefault="00C95D15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D15" w:rsidRPr="000A0353" w:rsidRDefault="00C95D15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15" w:rsidRPr="000A0353" w:rsidRDefault="00C95D15" w:rsidP="00C95D15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разъединителя – РНДЗ-110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65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Токоотвод 5БП.587.009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- 5БП.587.009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D5631F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E342C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ВМП-10, ВМПЭ-10</w:t>
            </w:r>
          </w:p>
        </w:tc>
      </w:tr>
      <w:tr w:rsidR="000A74FF" w:rsidRPr="000A0353" w:rsidTr="009006BF">
        <w:trPr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66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85203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Стержень ВИЕЮ.685.174.010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85203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proofErr w:type="gramStart"/>
            <w:r w:rsidRPr="000A0353">
              <w:rPr>
                <w:sz w:val="22"/>
                <w:szCs w:val="22"/>
              </w:rPr>
              <w:t>-  ВИЕЮ</w:t>
            </w:r>
            <w:proofErr w:type="gramEnd"/>
            <w:r w:rsidRPr="000A0353">
              <w:rPr>
                <w:sz w:val="22"/>
                <w:szCs w:val="22"/>
              </w:rPr>
              <w:t>.685.174.010</w:t>
            </w:r>
          </w:p>
        </w:tc>
        <w:tc>
          <w:tcPr>
            <w:tcW w:w="6252" w:type="dxa"/>
            <w:vAlign w:val="center"/>
          </w:tcPr>
          <w:p w:rsidR="000A74FF" w:rsidRPr="000A0353" w:rsidRDefault="000A74FF" w:rsidP="00185203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0A0353">
              <w:rPr>
                <w:sz w:val="24"/>
                <w:szCs w:val="24"/>
              </w:rPr>
              <w:t>ВИЕЮ.685.174.010</w:t>
            </w:r>
          </w:p>
        </w:tc>
      </w:tr>
      <w:tr w:rsidR="000A74FF" w:rsidRPr="000A0353" w:rsidTr="009006BF">
        <w:trPr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85203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4FF" w:rsidRPr="000A0353" w:rsidRDefault="000A74FF" w:rsidP="009006B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ВКЭ-10, ВК-10</w:t>
            </w:r>
          </w:p>
        </w:tc>
        <w:tc>
          <w:tcPr>
            <w:tcW w:w="6252" w:type="dxa"/>
          </w:tcPr>
          <w:p w:rsidR="000A74FF" w:rsidRPr="000A0353" w:rsidRDefault="000A74FF" w:rsidP="00185203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0A0353">
              <w:rPr>
                <w:sz w:val="24"/>
                <w:szCs w:val="24"/>
              </w:rPr>
              <w:t>ВКЭ-10, ВК-10</w:t>
            </w:r>
          </w:p>
        </w:tc>
      </w:tr>
      <w:tr w:rsidR="000A74FF" w:rsidRPr="000A0353" w:rsidTr="009006BF">
        <w:trPr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67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85203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Траверса ВИЕЦ.685.111.001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9006B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ВИЕЦ.685.111.001</w:t>
            </w:r>
          </w:p>
        </w:tc>
        <w:tc>
          <w:tcPr>
            <w:tcW w:w="6252" w:type="dxa"/>
            <w:vAlign w:val="center"/>
          </w:tcPr>
          <w:p w:rsidR="000A74FF" w:rsidRPr="000A0353" w:rsidRDefault="000A74FF" w:rsidP="00185203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0A0353">
              <w:rPr>
                <w:sz w:val="24"/>
                <w:szCs w:val="24"/>
              </w:rPr>
              <w:t>ВИЕЦ.685.111.001</w:t>
            </w:r>
          </w:p>
        </w:tc>
      </w:tr>
      <w:tr w:rsidR="000A74FF" w:rsidRPr="000A0353" w:rsidTr="009006BF">
        <w:trPr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85203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9006B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 ВТ-35; ВТД-35</w:t>
            </w:r>
          </w:p>
        </w:tc>
        <w:tc>
          <w:tcPr>
            <w:tcW w:w="6252" w:type="dxa"/>
            <w:vAlign w:val="center"/>
          </w:tcPr>
          <w:p w:rsidR="000A74FF" w:rsidRPr="000A0353" w:rsidRDefault="000A74FF" w:rsidP="00185203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0A0353">
              <w:rPr>
                <w:sz w:val="24"/>
                <w:szCs w:val="24"/>
              </w:rPr>
              <w:t>ВТ-35; ВТД-35</w:t>
            </w:r>
          </w:p>
        </w:tc>
      </w:tr>
      <w:tr w:rsidR="000A74FF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68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85203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Тяга 8КА.234.181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</w:t>
            </w: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-(5ВУ.234.022) 8КА.234.181</w:t>
            </w:r>
          </w:p>
        </w:tc>
      </w:tr>
      <w:tr w:rsidR="000A74FF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85203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Материал стеклотекстолит</w:t>
            </w:r>
          </w:p>
        </w:tc>
      </w:tr>
      <w:tr w:rsidR="000A74FF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85203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 ВК-10, ВКЭ-10</w:t>
            </w:r>
          </w:p>
        </w:tc>
      </w:tr>
      <w:tr w:rsidR="00755F81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69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127BA5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Трубка </w:t>
            </w:r>
            <w:proofErr w:type="spellStart"/>
            <w:r w:rsidRPr="000A0353">
              <w:rPr>
                <w:sz w:val="22"/>
                <w:szCs w:val="22"/>
              </w:rPr>
              <w:t>маслоуказателя</w:t>
            </w:r>
            <w:proofErr w:type="spellEnd"/>
            <w:r w:rsidRPr="000A0353">
              <w:rPr>
                <w:sz w:val="22"/>
                <w:szCs w:val="22"/>
              </w:rPr>
              <w:t xml:space="preserve"> 8БП.771.213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 8БП.771.213</w:t>
            </w:r>
          </w:p>
        </w:tc>
      </w:tr>
      <w:tr w:rsidR="00755F81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127BA5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Тип выключателя   - </w:t>
            </w:r>
            <w:r w:rsidRPr="000A0353">
              <w:rPr>
                <w:sz w:val="24"/>
                <w:szCs w:val="24"/>
              </w:rPr>
              <w:t>МКП-35; С-35</w:t>
            </w:r>
          </w:p>
        </w:tc>
      </w:tr>
      <w:tr w:rsidR="00755F81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127BA5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4"/>
                <w:szCs w:val="24"/>
              </w:rPr>
              <w:t>Наружний</w:t>
            </w:r>
            <w:proofErr w:type="spellEnd"/>
            <w:r w:rsidRPr="000A0353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0353">
              <w:rPr>
                <w:sz w:val="24"/>
                <w:szCs w:val="24"/>
              </w:rPr>
              <w:t>диаметр,мм</w:t>
            </w:r>
            <w:proofErr w:type="spellEnd"/>
            <w:proofErr w:type="gramEnd"/>
            <w:r w:rsidRPr="000A0353">
              <w:rPr>
                <w:sz w:val="24"/>
                <w:szCs w:val="24"/>
              </w:rPr>
              <w:t xml:space="preserve"> - 26</w:t>
            </w:r>
          </w:p>
        </w:tc>
      </w:tr>
      <w:tr w:rsidR="00755F81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127BA5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4"/>
                <w:szCs w:val="24"/>
              </w:rPr>
              <w:t xml:space="preserve">Толщина </w:t>
            </w:r>
            <w:proofErr w:type="spellStart"/>
            <w:proofErr w:type="gramStart"/>
            <w:r w:rsidRPr="000A0353">
              <w:rPr>
                <w:sz w:val="24"/>
                <w:szCs w:val="24"/>
              </w:rPr>
              <w:t>стенки,мм</w:t>
            </w:r>
            <w:proofErr w:type="spellEnd"/>
            <w:proofErr w:type="gramEnd"/>
            <w:r w:rsidRPr="000A0353">
              <w:rPr>
                <w:sz w:val="24"/>
                <w:szCs w:val="24"/>
              </w:rPr>
              <w:t xml:space="preserve"> - 3</w:t>
            </w:r>
          </w:p>
        </w:tc>
      </w:tr>
      <w:tr w:rsidR="00755F81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127BA5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0A0353">
              <w:rPr>
                <w:sz w:val="24"/>
                <w:szCs w:val="24"/>
              </w:rPr>
              <w:t>Длина,мм</w:t>
            </w:r>
            <w:proofErr w:type="spellEnd"/>
            <w:proofErr w:type="gramEnd"/>
            <w:r w:rsidRPr="000A0353">
              <w:rPr>
                <w:sz w:val="24"/>
                <w:szCs w:val="24"/>
              </w:rPr>
              <w:t xml:space="preserve"> - 120</w:t>
            </w:r>
          </w:p>
        </w:tc>
      </w:tr>
      <w:tr w:rsidR="00755F8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127BA5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F81" w:rsidRPr="000A0353" w:rsidRDefault="00755F81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A0353">
              <w:rPr>
                <w:sz w:val="24"/>
                <w:szCs w:val="24"/>
              </w:rPr>
              <w:t>Материал - стекло</w:t>
            </w:r>
          </w:p>
        </w:tc>
      </w:tr>
      <w:tr w:rsidR="000A74FF" w:rsidRPr="000A0353" w:rsidTr="00E342C2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A408F2" w:rsidP="00A408F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70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27BA5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Трубка 8БП.724.124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- 8БП.724.124</w:t>
            </w:r>
          </w:p>
        </w:tc>
      </w:tr>
      <w:tr w:rsidR="000A74FF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127BA5">
            <w:pPr>
              <w:tabs>
                <w:tab w:val="left" w:pos="1134"/>
              </w:tabs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4FF" w:rsidRPr="000A0353" w:rsidRDefault="000A74FF" w:rsidP="009006BF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ВМП-10, ВМПЭ-10</w:t>
            </w:r>
          </w:p>
        </w:tc>
      </w:tr>
      <w:tr w:rsidR="00513FB1" w:rsidRPr="000A0353" w:rsidTr="00830B16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71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tabs>
                <w:tab w:val="left" w:pos="1134"/>
              </w:tabs>
              <w:ind w:firstLine="0"/>
              <w:jc w:val="center"/>
            </w:pPr>
            <w:r w:rsidRPr="000A0353">
              <w:t>Уплотнение 8ВУ.370.024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830B16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- 8БП.724.124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tabs>
                <w:tab w:val="left" w:pos="1134"/>
              </w:tabs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830B16">
            <w:pPr>
              <w:tabs>
                <w:tab w:val="left" w:pos="0"/>
                <w:tab w:val="left" w:pos="1134"/>
              </w:tabs>
              <w:ind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ВМГ-10</w:t>
            </w:r>
          </w:p>
        </w:tc>
      </w:tr>
      <w:tr w:rsidR="00513FB1" w:rsidRPr="000A0353" w:rsidTr="00AA6EBF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72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Уплотнение бака 8СЯ.372.052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9006B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- 8СЯ.372.052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FB1" w:rsidRPr="000A0353" w:rsidRDefault="00513FB1" w:rsidP="00127B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9006BF">
            <w:pPr>
              <w:pStyle w:val="af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С-35-630-10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73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Уплотнение ВИЕЦ.754.127.001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9006B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proofErr w:type="gramStart"/>
            <w:r w:rsidRPr="000A0353">
              <w:rPr>
                <w:sz w:val="22"/>
                <w:szCs w:val="22"/>
              </w:rPr>
              <w:t>-  ВИЕЦ</w:t>
            </w:r>
            <w:proofErr w:type="gramEnd"/>
            <w:r w:rsidRPr="000A0353">
              <w:rPr>
                <w:sz w:val="22"/>
                <w:szCs w:val="22"/>
              </w:rPr>
              <w:t>.754.127.001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9006B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</w:t>
            </w:r>
            <w:r w:rsidRPr="000A0353">
              <w:rPr>
                <w:bCs/>
                <w:color w:val="000000"/>
                <w:sz w:val="22"/>
                <w:szCs w:val="22"/>
              </w:rPr>
              <w:t xml:space="preserve"> ВТ-35-630-12,5</w:t>
            </w:r>
          </w:p>
        </w:tc>
      </w:tr>
      <w:tr w:rsidR="004164CB" w:rsidRPr="000A0353" w:rsidTr="004164CB">
        <w:trPr>
          <w:gridAfter w:val="1"/>
          <w:wAfter w:w="6252" w:type="dxa"/>
          <w:trHeight w:val="343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4CB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74</w:t>
            </w:r>
          </w:p>
        </w:tc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4CB" w:rsidRPr="000A0353" w:rsidRDefault="00127BA5" w:rsidP="00127BA5">
            <w:pPr>
              <w:pStyle w:val="ad"/>
              <w:tabs>
                <w:tab w:val="left" w:pos="1134"/>
              </w:tabs>
              <w:ind w:left="0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4164CB" w:rsidRPr="000A0353">
              <w:rPr>
                <w:sz w:val="22"/>
                <w:szCs w:val="22"/>
              </w:rPr>
              <w:t>Шестерня привода ПП-67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164CB" w:rsidRPr="000A0353" w:rsidRDefault="004164CB" w:rsidP="00534AE6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привода- ПП-67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75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Штанга 5БП.743.093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9006B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 xml:space="preserve">  - 5БП.743.093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9006B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</w:t>
            </w:r>
            <w:r w:rsidRPr="000A0353">
              <w:rPr>
                <w:bCs/>
                <w:color w:val="000000"/>
                <w:sz w:val="22"/>
                <w:szCs w:val="22"/>
              </w:rPr>
              <w:t xml:space="preserve"> С-35М-630-10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A408F2" w:rsidP="00E342C2">
            <w:pPr>
              <w:tabs>
                <w:tab w:val="left" w:pos="1325"/>
              </w:tabs>
              <w:ind w:right="-156" w:hanging="93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76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127BA5" w:rsidP="00127BA5">
            <w:pPr>
              <w:pStyle w:val="ad"/>
              <w:tabs>
                <w:tab w:val="left" w:pos="1134"/>
              </w:tabs>
              <w:ind w:left="0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 </w:t>
            </w:r>
            <w:r w:rsidR="00513FB1" w:rsidRPr="000A0353">
              <w:rPr>
                <w:sz w:val="22"/>
                <w:szCs w:val="22"/>
              </w:rPr>
              <w:t>Штанга 5СЯ.075.000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9006B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- 5СЯ.075.000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AA6EB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9006BF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</w:t>
            </w:r>
            <w:r w:rsidRPr="000A0353">
              <w:rPr>
                <w:bCs/>
                <w:color w:val="000000"/>
                <w:sz w:val="22"/>
                <w:szCs w:val="22"/>
              </w:rPr>
              <w:t xml:space="preserve"> С-35</w:t>
            </w:r>
          </w:p>
        </w:tc>
      </w:tr>
      <w:tr w:rsidR="00513FB1" w:rsidRPr="000A0353" w:rsidTr="0056786C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77</w:t>
            </w:r>
          </w:p>
        </w:tc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Штанга 5ФБ.743.000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E342C2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proofErr w:type="spellStart"/>
            <w:r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Pr="000A0353">
              <w:rPr>
                <w:sz w:val="22"/>
                <w:szCs w:val="22"/>
              </w:rPr>
              <w:t>- 5ФБ.743.000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AA6EB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E342C2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</w:t>
            </w:r>
            <w:r w:rsidRPr="000A0353">
              <w:rPr>
                <w:bCs/>
                <w:color w:val="000000"/>
                <w:sz w:val="22"/>
                <w:szCs w:val="22"/>
              </w:rPr>
              <w:t xml:space="preserve"> -ВТ-35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A408F2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  </w:t>
            </w:r>
            <w:r w:rsidR="00A408F2" w:rsidRPr="000A0353">
              <w:rPr>
                <w:sz w:val="22"/>
                <w:szCs w:val="22"/>
              </w:rPr>
              <w:t>78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127BA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Электромагнит отключения ВИЕЮ.677119.002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AE62A3">
            <w:pPr>
              <w:tabs>
                <w:tab w:val="left" w:pos="0"/>
              </w:tabs>
              <w:ind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 xml:space="preserve"> </w:t>
            </w:r>
            <w:proofErr w:type="spellStart"/>
            <w:r w:rsidR="006669E0" w:rsidRPr="000A0353">
              <w:rPr>
                <w:sz w:val="22"/>
                <w:szCs w:val="22"/>
              </w:rPr>
              <w:t>Типоисполнение</w:t>
            </w:r>
            <w:proofErr w:type="spellEnd"/>
            <w:r w:rsidR="006669E0" w:rsidRPr="000A0353">
              <w:rPr>
                <w:sz w:val="22"/>
                <w:szCs w:val="22"/>
              </w:rPr>
              <w:t xml:space="preserve"> -  ВИЕЮ.677119.002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AA6EB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AA6EBF">
            <w:pPr>
              <w:pStyle w:val="ad"/>
              <w:tabs>
                <w:tab w:val="left" w:pos="1134"/>
              </w:tabs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6669E0" w:rsidP="00B65B29">
            <w:pPr>
              <w:tabs>
                <w:tab w:val="left" w:pos="0"/>
              </w:tabs>
              <w:ind w:firstLine="0"/>
              <w:jc w:val="left"/>
              <w:rPr>
                <w:sz w:val="22"/>
                <w:szCs w:val="22"/>
              </w:rPr>
            </w:pPr>
            <w:r w:rsidRPr="000A0353">
              <w:rPr>
                <w:sz w:val="22"/>
                <w:szCs w:val="22"/>
              </w:rPr>
              <w:t>Тип выключателя – ВКЭ -10</w:t>
            </w:r>
          </w:p>
        </w:tc>
      </w:tr>
      <w:tr w:rsidR="00513FB1" w:rsidRPr="000A0353" w:rsidTr="009006BF">
        <w:trPr>
          <w:gridAfter w:val="1"/>
          <w:wAfter w:w="6252" w:type="dxa"/>
          <w:trHeight w:val="23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AA6EBF">
            <w:pPr>
              <w:tabs>
                <w:tab w:val="left" w:pos="1325"/>
              </w:tabs>
              <w:ind w:right="-156" w:hanging="93"/>
              <w:rPr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AA6EB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FB1" w:rsidRPr="000A0353" w:rsidRDefault="00513FB1" w:rsidP="00B65B29">
            <w:pPr>
              <w:tabs>
                <w:tab w:val="left" w:pos="0"/>
              </w:tabs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440BC7" w:rsidRPr="000A0353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317B97" w:rsidRPr="000A0353" w:rsidRDefault="00317B97" w:rsidP="007D4FFA">
      <w:pPr>
        <w:pStyle w:val="ad"/>
        <w:numPr>
          <w:ilvl w:val="0"/>
          <w:numId w:val="9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0A0353">
        <w:rPr>
          <w:b/>
          <w:bCs/>
          <w:sz w:val="26"/>
          <w:szCs w:val="26"/>
        </w:rPr>
        <w:t>Общие требования.</w:t>
      </w:r>
    </w:p>
    <w:p w:rsidR="00317B97" w:rsidRPr="000A0353" w:rsidRDefault="00317B97" w:rsidP="007D4FFA">
      <w:pPr>
        <w:pStyle w:val="ad"/>
        <w:numPr>
          <w:ilvl w:val="1"/>
          <w:numId w:val="9"/>
        </w:numPr>
        <w:ind w:left="1069"/>
        <w:rPr>
          <w:sz w:val="24"/>
          <w:szCs w:val="24"/>
        </w:rPr>
      </w:pPr>
      <w:r w:rsidRPr="000A0353">
        <w:rPr>
          <w:sz w:val="24"/>
          <w:szCs w:val="24"/>
        </w:rPr>
        <w:t xml:space="preserve"> К поставке допускаются </w:t>
      </w:r>
      <w:r w:rsidR="00A87443" w:rsidRPr="000A0353">
        <w:rPr>
          <w:sz w:val="24"/>
          <w:szCs w:val="24"/>
        </w:rPr>
        <w:t>привода</w:t>
      </w:r>
      <w:r w:rsidRPr="000A0353">
        <w:rPr>
          <w:sz w:val="24"/>
          <w:szCs w:val="24"/>
        </w:rPr>
        <w:t>, отвечающие следующим требованиям:</w:t>
      </w:r>
    </w:p>
    <w:p w:rsidR="00317B97" w:rsidRPr="000A0353" w:rsidRDefault="00317B97" w:rsidP="0087389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>продукция должна быть новой, ранее не использованной;</w:t>
      </w:r>
    </w:p>
    <w:p w:rsidR="00317B97" w:rsidRPr="000A0353" w:rsidRDefault="00317B97" w:rsidP="0087389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lastRenderedPageBreak/>
        <w:t>для российских производителей - наличие ТУ, подтверждающих соответствие техническим требованиям.</w:t>
      </w:r>
    </w:p>
    <w:p w:rsidR="00317B97" w:rsidRPr="000A0353" w:rsidRDefault="00317B97" w:rsidP="0087389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>для импортных производителей, а так же для отечественных, выпускающих запчасти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17B97" w:rsidRPr="000A0353" w:rsidRDefault="00317B97" w:rsidP="0087389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1A3582" w:rsidRPr="000A0353">
        <w:rPr>
          <w:sz w:val="24"/>
          <w:szCs w:val="24"/>
        </w:rPr>
        <w:t>ПАО «Россети</w:t>
      </w:r>
      <w:r w:rsidRPr="000A0353">
        <w:rPr>
          <w:sz w:val="24"/>
          <w:szCs w:val="24"/>
        </w:rPr>
        <w:t>»;</w:t>
      </w:r>
    </w:p>
    <w:p w:rsidR="00317B97" w:rsidRPr="000A0353" w:rsidRDefault="00317B97" w:rsidP="0087389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:rsidR="00317B97" w:rsidRPr="000A0353" w:rsidRDefault="00317B97" w:rsidP="0087389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17B97" w:rsidRPr="008F0841" w:rsidRDefault="00043B18" w:rsidP="0087389B">
      <w:pPr>
        <w:pStyle w:val="ad"/>
        <w:numPr>
          <w:ilvl w:val="0"/>
          <w:numId w:val="6"/>
        </w:numPr>
        <w:tabs>
          <w:tab w:val="left" w:pos="709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043B18">
        <w:rPr>
          <w:sz w:val="24"/>
          <w:szCs w:val="24"/>
        </w:rPr>
        <w:t>Победитель</w:t>
      </w:r>
      <w:r w:rsidR="00317B97" w:rsidRPr="000A0353">
        <w:rPr>
          <w:sz w:val="24"/>
          <w:szCs w:val="24"/>
        </w:rPr>
        <w:t xml:space="preserve"> закупочн</w:t>
      </w:r>
      <w:r>
        <w:rPr>
          <w:sz w:val="24"/>
          <w:szCs w:val="24"/>
        </w:rPr>
        <w:t>ой</w:t>
      </w:r>
      <w:r w:rsidR="00317B97" w:rsidRPr="000A0353">
        <w:rPr>
          <w:sz w:val="24"/>
          <w:szCs w:val="24"/>
        </w:rPr>
        <w:t xml:space="preserve"> процедур</w:t>
      </w:r>
      <w:r>
        <w:rPr>
          <w:sz w:val="24"/>
          <w:szCs w:val="24"/>
        </w:rPr>
        <w:t>ы</w:t>
      </w:r>
      <w:r w:rsidR="00317B97" w:rsidRPr="000A0353">
        <w:rPr>
          <w:sz w:val="24"/>
          <w:szCs w:val="24"/>
        </w:rPr>
        <w:t xml:space="preserve"> на право заключения договора на поставку </w:t>
      </w:r>
      <w:r w:rsidRPr="000A0353">
        <w:rPr>
          <w:sz w:val="24"/>
          <w:szCs w:val="24"/>
        </w:rPr>
        <w:t>запчастей для</w:t>
      </w:r>
      <w:r w:rsidR="00317B97" w:rsidRPr="000A0353">
        <w:rPr>
          <w:sz w:val="24"/>
          <w:szCs w:val="24"/>
        </w:rPr>
        <w:t xml:space="preserve"> нужд ПАО «</w:t>
      </w:r>
      <w:r w:rsidR="00CB4358">
        <w:rPr>
          <w:sz w:val="24"/>
          <w:szCs w:val="24"/>
        </w:rPr>
        <w:t>Россети</w:t>
      </w:r>
      <w:r w:rsidR="00317B97" w:rsidRPr="000A0353">
        <w:rPr>
          <w:sz w:val="24"/>
          <w:szCs w:val="24"/>
        </w:rPr>
        <w:t xml:space="preserve"> Центр» обязан предоставить </w:t>
      </w:r>
      <w:r w:rsidRPr="00043B18">
        <w:rPr>
          <w:sz w:val="24"/>
          <w:szCs w:val="24"/>
        </w:rPr>
        <w:t>на этапе заключения Договора</w:t>
      </w:r>
      <w:r w:rsidRPr="000A0353">
        <w:rPr>
          <w:sz w:val="24"/>
          <w:szCs w:val="24"/>
        </w:rPr>
        <w:t xml:space="preserve"> </w:t>
      </w:r>
      <w:r w:rsidR="00317B97" w:rsidRPr="000A0353">
        <w:rPr>
          <w:sz w:val="24"/>
          <w:szCs w:val="24"/>
        </w:rPr>
        <w:t xml:space="preserve">документацию (технические условия, руководство по эксплуатации и т.п.) на конкретный вид продукции, заверенную </w:t>
      </w:r>
      <w:r w:rsidR="00317B97" w:rsidRPr="008F0841">
        <w:rPr>
          <w:sz w:val="24"/>
          <w:szCs w:val="24"/>
        </w:rPr>
        <w:t>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17B97" w:rsidRPr="008F0841" w:rsidRDefault="00A87443" w:rsidP="0087389B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8F0841">
        <w:rPr>
          <w:sz w:val="24"/>
          <w:szCs w:val="24"/>
        </w:rPr>
        <w:t>Привода</w:t>
      </w:r>
      <w:r w:rsidR="00317B97" w:rsidRPr="008F0841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:rsidR="00317B97" w:rsidRPr="000A0353" w:rsidRDefault="00317B97" w:rsidP="0087389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8F0841">
        <w:rPr>
          <w:sz w:val="24"/>
          <w:szCs w:val="24"/>
        </w:rPr>
        <w:t>ГОСТ 8024-90</w:t>
      </w:r>
      <w:r w:rsidRPr="000A0353">
        <w:rPr>
          <w:sz w:val="24"/>
          <w:szCs w:val="24"/>
        </w:rPr>
        <w:t xml:space="preserve">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0A0353">
        <w:t xml:space="preserve"> </w:t>
      </w:r>
    </w:p>
    <w:p w:rsidR="00317B97" w:rsidRPr="000A0353" w:rsidRDefault="00317B97" w:rsidP="0087389B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317B97" w:rsidRPr="000A0353" w:rsidRDefault="00317B97" w:rsidP="0087389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:rsidR="00317B97" w:rsidRPr="000A0353" w:rsidRDefault="00317B97" w:rsidP="0087389B">
      <w:pPr>
        <w:pStyle w:val="ad"/>
        <w:numPr>
          <w:ilvl w:val="0"/>
          <w:numId w:val="6"/>
        </w:numPr>
        <w:tabs>
          <w:tab w:val="left" w:pos="709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 xml:space="preserve"> Упаковка, транспортирование, условия и сроки хранения.</w:t>
      </w:r>
    </w:p>
    <w:p w:rsidR="00317B97" w:rsidRPr="000A0353" w:rsidRDefault="00317B97" w:rsidP="00317B97">
      <w:pPr>
        <w:spacing w:line="276" w:lineRule="auto"/>
        <w:ind w:firstLine="709"/>
        <w:rPr>
          <w:sz w:val="24"/>
          <w:szCs w:val="24"/>
        </w:rPr>
      </w:pPr>
      <w:r w:rsidRPr="000A0353">
        <w:rPr>
          <w:sz w:val="24"/>
          <w:szCs w:val="24"/>
        </w:rPr>
        <w:t xml:space="preserve">Упаковка, маркировка, транспортирование, условия и сроки хранения заявленной номенклатуры должны соответствовать требованиям, указанным в технических условиях изготовителя,  ГОСТ 23216, </w:t>
      </w:r>
      <w:r w:rsidRPr="000A0353">
        <w:rPr>
          <w:color w:val="000000"/>
          <w:sz w:val="24"/>
          <w:szCs w:val="24"/>
        </w:rPr>
        <w:t xml:space="preserve">ГОСТ 14192 – 96, </w:t>
      </w:r>
      <w:r w:rsidRPr="000A0353">
        <w:rPr>
          <w:sz w:val="24"/>
          <w:szCs w:val="24"/>
        </w:rPr>
        <w:t>ГОСТ 17242-86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17B97" w:rsidRPr="000A0353" w:rsidRDefault="00317B97" w:rsidP="00317B97">
      <w:pPr>
        <w:spacing w:line="276" w:lineRule="auto"/>
        <w:ind w:firstLine="709"/>
        <w:rPr>
          <w:sz w:val="24"/>
          <w:szCs w:val="24"/>
        </w:rPr>
      </w:pPr>
      <w:r w:rsidRPr="000A0353">
        <w:rPr>
          <w:sz w:val="24"/>
          <w:szCs w:val="24"/>
        </w:rPr>
        <w:t>Правила приемки заявленной продукции должны соответствовать требованиям ГОСТ 17242-86.</w:t>
      </w:r>
    </w:p>
    <w:p w:rsidR="00317B97" w:rsidRPr="00062109" w:rsidRDefault="00317B97" w:rsidP="00317B9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A0353">
        <w:rPr>
          <w:szCs w:val="24"/>
        </w:rPr>
        <w:t xml:space="preserve">Способ укладки </w:t>
      </w:r>
      <w:r w:rsidRPr="00062109">
        <w:rPr>
          <w:szCs w:val="24"/>
        </w:rPr>
        <w:t>и транспортировки заявленной продукции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:rsidR="00317B97" w:rsidRPr="00062109" w:rsidRDefault="00317B97" w:rsidP="00317B9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62109">
        <w:rPr>
          <w:szCs w:val="24"/>
        </w:rPr>
        <w:t xml:space="preserve">Упаковка </w:t>
      </w:r>
      <w:r w:rsidR="00A87443" w:rsidRPr="00062109">
        <w:rPr>
          <w:szCs w:val="24"/>
        </w:rPr>
        <w:t>приводов</w:t>
      </w:r>
      <w:r w:rsidRPr="00062109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изделий.</w:t>
      </w:r>
    </w:p>
    <w:p w:rsidR="00317B97" w:rsidRPr="00062109" w:rsidRDefault="00317B97" w:rsidP="00317B9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62109">
        <w:rPr>
          <w:szCs w:val="24"/>
        </w:rPr>
        <w:t>Контакты должны быть для транспортирования упакованы в соответствие с требованиями ГОСТ 23216, ГОСТ 16511 и ГОСТ 2991.</w:t>
      </w:r>
    </w:p>
    <w:p w:rsidR="00317B97" w:rsidRPr="00062109" w:rsidRDefault="00317B97" w:rsidP="0087389B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62109">
        <w:rPr>
          <w:szCs w:val="24"/>
        </w:rPr>
        <w:lastRenderedPageBreak/>
        <w:t>Каждая партия изделий должна подвергаться приемо-сдаточным испытаниям в соответствие с ГОСТ 16962.2-90.</w:t>
      </w:r>
    </w:p>
    <w:p w:rsidR="00317B97" w:rsidRPr="008B39A2" w:rsidRDefault="00317B97" w:rsidP="0087389B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0A0353">
        <w:rPr>
          <w:sz w:val="24"/>
          <w:szCs w:val="24"/>
        </w:rPr>
        <w:t xml:space="preserve">В комплект </w:t>
      </w:r>
      <w:r w:rsidRPr="008B39A2">
        <w:rPr>
          <w:sz w:val="24"/>
          <w:szCs w:val="24"/>
        </w:rPr>
        <w:t xml:space="preserve">поставки заявленной номенклатуры должны входить: </w:t>
      </w:r>
    </w:p>
    <w:p w:rsidR="00317B97" w:rsidRPr="008B39A2" w:rsidRDefault="00317B97" w:rsidP="00317B9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8B39A2">
        <w:rPr>
          <w:sz w:val="24"/>
          <w:szCs w:val="24"/>
        </w:rPr>
        <w:tab/>
      </w:r>
      <w:r w:rsidR="00A87443" w:rsidRPr="008B39A2">
        <w:rPr>
          <w:sz w:val="24"/>
          <w:szCs w:val="24"/>
        </w:rPr>
        <w:t>привод</w:t>
      </w:r>
      <w:r w:rsidRPr="008B39A2">
        <w:rPr>
          <w:sz w:val="24"/>
          <w:szCs w:val="24"/>
        </w:rPr>
        <w:t xml:space="preserve"> конкретного типа;</w:t>
      </w:r>
    </w:p>
    <w:p w:rsidR="00317B97" w:rsidRPr="008B39A2" w:rsidRDefault="00317B97" w:rsidP="00317B97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B39A2"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317B97" w:rsidRPr="000A0353" w:rsidRDefault="00317B97" w:rsidP="00317B97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B39A2">
        <w:rPr>
          <w:sz w:val="24"/>
          <w:szCs w:val="24"/>
        </w:rPr>
        <w:t>- техническое описание</w:t>
      </w:r>
      <w:r w:rsidRPr="000A0353">
        <w:rPr>
          <w:sz w:val="24"/>
          <w:szCs w:val="24"/>
        </w:rPr>
        <w:t xml:space="preserve"> и эксплуатационные документы, утвержденные в установленном порядке на русском языке;</w:t>
      </w:r>
    </w:p>
    <w:p w:rsidR="00317B97" w:rsidRPr="000A0353" w:rsidRDefault="00317B97" w:rsidP="00317B97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>- сертификат соответствия и свидетельство о приемке на поставляемые контакты, на русском языке.</w:t>
      </w:r>
    </w:p>
    <w:p w:rsidR="00317B97" w:rsidRPr="000A0353" w:rsidRDefault="00317B97" w:rsidP="0087389B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A0353">
        <w:rPr>
          <w:szCs w:val="24"/>
        </w:rPr>
        <w:t>Срок изготовления продукции должен быть не более полугода от момента поставки.</w:t>
      </w:r>
    </w:p>
    <w:p w:rsidR="00317B97" w:rsidRPr="000A0353" w:rsidRDefault="00317B97" w:rsidP="00317B97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:rsidR="00317B97" w:rsidRPr="000A0353" w:rsidRDefault="00317B97" w:rsidP="007D4FFA">
      <w:pPr>
        <w:pStyle w:val="ad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A0353">
        <w:rPr>
          <w:b/>
          <w:bCs/>
          <w:sz w:val="26"/>
          <w:szCs w:val="26"/>
        </w:rPr>
        <w:t>Гарантийные обязательства.</w:t>
      </w:r>
    </w:p>
    <w:p w:rsidR="00317B97" w:rsidRPr="000A0353" w:rsidRDefault="00317B97" w:rsidP="00317B9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>Гарантия на поставляемые контакты должна распространяться не менее чем на 36 месяцев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17B97" w:rsidRPr="000A0353" w:rsidRDefault="00317B97" w:rsidP="00317B9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17B97" w:rsidRPr="000A0353" w:rsidRDefault="00317B97" w:rsidP="007D4FFA">
      <w:pPr>
        <w:pStyle w:val="ad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0A0353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317B97" w:rsidRPr="000A0353" w:rsidRDefault="00317B97" w:rsidP="00CB393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317B97" w:rsidRPr="000A0353" w:rsidRDefault="00317B97" w:rsidP="00317B9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17B97" w:rsidRPr="000A0353" w:rsidRDefault="00317B97" w:rsidP="007D4FFA">
      <w:pPr>
        <w:pStyle w:val="ad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A0353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317B97" w:rsidRPr="000A0353" w:rsidRDefault="00317B97" w:rsidP="00CB393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изделий. </w:t>
      </w:r>
    </w:p>
    <w:p w:rsidR="00317B97" w:rsidRPr="000A0353" w:rsidRDefault="00317B97" w:rsidP="00317B97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317B97" w:rsidRPr="000A0353" w:rsidRDefault="00317B97" w:rsidP="007D4FFA">
      <w:pPr>
        <w:pStyle w:val="ad"/>
        <w:numPr>
          <w:ilvl w:val="0"/>
          <w:numId w:val="9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0A0353">
        <w:rPr>
          <w:b/>
          <w:bCs/>
          <w:sz w:val="26"/>
          <w:szCs w:val="26"/>
        </w:rPr>
        <w:t>Правила приемки продукции.</w:t>
      </w:r>
    </w:p>
    <w:p w:rsidR="00317B97" w:rsidRPr="000A0353" w:rsidRDefault="00317B97" w:rsidP="00CB393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A0353">
        <w:rPr>
          <w:sz w:val="24"/>
          <w:szCs w:val="24"/>
        </w:rPr>
        <w:t>Каждая партия запасных частей должна пройти входной контроль, осуществляемый представителями филиалов ПАО «</w:t>
      </w:r>
      <w:r w:rsidR="001A1584" w:rsidRPr="000A0353">
        <w:rPr>
          <w:sz w:val="24"/>
          <w:szCs w:val="24"/>
        </w:rPr>
        <w:t>Россети Центр</w:t>
      </w:r>
      <w:r w:rsidRPr="000A0353">
        <w:rPr>
          <w:sz w:val="24"/>
          <w:szCs w:val="24"/>
        </w:rPr>
        <w:t>» и ответственными представителями Поставщика при получении ее на склад.</w:t>
      </w:r>
    </w:p>
    <w:p w:rsidR="008A5CA5" w:rsidRPr="00DE1E02" w:rsidRDefault="00317B97" w:rsidP="00A8023A">
      <w:pPr>
        <w:pStyle w:val="ad"/>
        <w:tabs>
          <w:tab w:val="left" w:pos="1560"/>
        </w:tabs>
        <w:spacing w:line="276" w:lineRule="auto"/>
        <w:ind w:left="0" w:firstLine="709"/>
        <w:rPr>
          <w:szCs w:val="24"/>
        </w:rPr>
      </w:pPr>
      <w:r w:rsidRPr="000A035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  <w:bookmarkStart w:id="1" w:name="_GoBack"/>
      <w:bookmarkEnd w:id="1"/>
    </w:p>
    <w:sectPr w:rsidR="008A5CA5" w:rsidRPr="00DE1E02" w:rsidSect="00FA161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709" w:right="567" w:bottom="142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A3A" w:rsidRDefault="00831A3A">
      <w:r>
        <w:separator/>
      </w:r>
    </w:p>
  </w:endnote>
  <w:endnote w:type="continuationSeparator" w:id="0">
    <w:p w:rsidR="00831A3A" w:rsidRDefault="00831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EC1" w:rsidRDefault="00690EC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EC1" w:rsidRDefault="00690EC1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EC1" w:rsidRDefault="00690EC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A3A" w:rsidRDefault="00831A3A">
      <w:r>
        <w:separator/>
      </w:r>
    </w:p>
  </w:footnote>
  <w:footnote w:type="continuationSeparator" w:id="0">
    <w:p w:rsidR="00831A3A" w:rsidRDefault="00831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EC1" w:rsidRDefault="00690EC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90EC1" w:rsidRDefault="00690EC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EC1" w:rsidRDefault="00690EC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EC1" w:rsidRDefault="00690EC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4" w:hanging="360"/>
      </w:pPr>
    </w:lvl>
    <w:lvl w:ilvl="2" w:tplc="0419001B" w:tentative="1">
      <w:start w:val="1"/>
      <w:numFmt w:val="lowerRoman"/>
      <w:lvlText w:val="%3."/>
      <w:lvlJc w:val="right"/>
      <w:pPr>
        <w:ind w:left="1744" w:hanging="180"/>
      </w:pPr>
    </w:lvl>
    <w:lvl w:ilvl="3" w:tplc="0419000F" w:tentative="1">
      <w:start w:val="1"/>
      <w:numFmt w:val="decimal"/>
      <w:lvlText w:val="%4."/>
      <w:lvlJc w:val="left"/>
      <w:pPr>
        <w:ind w:left="2464" w:hanging="360"/>
      </w:pPr>
    </w:lvl>
    <w:lvl w:ilvl="4" w:tplc="04190019" w:tentative="1">
      <w:start w:val="1"/>
      <w:numFmt w:val="lowerLetter"/>
      <w:lvlText w:val="%5."/>
      <w:lvlJc w:val="left"/>
      <w:pPr>
        <w:ind w:left="3184" w:hanging="360"/>
      </w:pPr>
    </w:lvl>
    <w:lvl w:ilvl="5" w:tplc="0419001B" w:tentative="1">
      <w:start w:val="1"/>
      <w:numFmt w:val="lowerRoman"/>
      <w:lvlText w:val="%6."/>
      <w:lvlJc w:val="right"/>
      <w:pPr>
        <w:ind w:left="3904" w:hanging="180"/>
      </w:pPr>
    </w:lvl>
    <w:lvl w:ilvl="6" w:tplc="0419000F" w:tentative="1">
      <w:start w:val="1"/>
      <w:numFmt w:val="decimal"/>
      <w:lvlText w:val="%7."/>
      <w:lvlJc w:val="left"/>
      <w:pPr>
        <w:ind w:left="4624" w:hanging="360"/>
      </w:pPr>
    </w:lvl>
    <w:lvl w:ilvl="7" w:tplc="04190019" w:tentative="1">
      <w:start w:val="1"/>
      <w:numFmt w:val="lowerLetter"/>
      <w:lvlText w:val="%8."/>
      <w:lvlJc w:val="left"/>
      <w:pPr>
        <w:ind w:left="5344" w:hanging="360"/>
      </w:pPr>
    </w:lvl>
    <w:lvl w:ilvl="8" w:tplc="0419001B" w:tentative="1">
      <w:start w:val="1"/>
      <w:numFmt w:val="lowerRoman"/>
      <w:lvlText w:val="%9."/>
      <w:lvlJc w:val="right"/>
      <w:pPr>
        <w:ind w:left="6064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344E3"/>
    <w:multiLevelType w:val="hybridMultilevel"/>
    <w:tmpl w:val="43C0705C"/>
    <w:lvl w:ilvl="0" w:tplc="425A0B48">
      <w:start w:val="2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37A3C41"/>
    <w:multiLevelType w:val="multilevel"/>
    <w:tmpl w:val="0AC69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6036768"/>
    <w:multiLevelType w:val="multilevel"/>
    <w:tmpl w:val="2C58B5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9"/>
  </w:num>
  <w:num w:numId="8">
    <w:abstractNumId w:val="3"/>
  </w:num>
  <w:num w:numId="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50DE"/>
    <w:rsid w:val="00015408"/>
    <w:rsid w:val="00016DC9"/>
    <w:rsid w:val="00020BC6"/>
    <w:rsid w:val="00021AAA"/>
    <w:rsid w:val="00021C6E"/>
    <w:rsid w:val="00023BB4"/>
    <w:rsid w:val="00025414"/>
    <w:rsid w:val="00026ECC"/>
    <w:rsid w:val="00027351"/>
    <w:rsid w:val="000312FC"/>
    <w:rsid w:val="0003144D"/>
    <w:rsid w:val="00031516"/>
    <w:rsid w:val="00032681"/>
    <w:rsid w:val="00034261"/>
    <w:rsid w:val="00036612"/>
    <w:rsid w:val="00042411"/>
    <w:rsid w:val="00042AAD"/>
    <w:rsid w:val="00042ABF"/>
    <w:rsid w:val="00043B18"/>
    <w:rsid w:val="00044383"/>
    <w:rsid w:val="0004514A"/>
    <w:rsid w:val="00046DC2"/>
    <w:rsid w:val="00046E6D"/>
    <w:rsid w:val="0004703E"/>
    <w:rsid w:val="00050448"/>
    <w:rsid w:val="00052509"/>
    <w:rsid w:val="000544E5"/>
    <w:rsid w:val="000573EE"/>
    <w:rsid w:val="00057FBD"/>
    <w:rsid w:val="00061418"/>
    <w:rsid w:val="00062109"/>
    <w:rsid w:val="000630F6"/>
    <w:rsid w:val="00063F14"/>
    <w:rsid w:val="00066928"/>
    <w:rsid w:val="00070D2E"/>
    <w:rsid w:val="00071958"/>
    <w:rsid w:val="00073458"/>
    <w:rsid w:val="00076C0F"/>
    <w:rsid w:val="00080242"/>
    <w:rsid w:val="000808BE"/>
    <w:rsid w:val="00081EB4"/>
    <w:rsid w:val="00082605"/>
    <w:rsid w:val="00084847"/>
    <w:rsid w:val="000858AE"/>
    <w:rsid w:val="00085DAC"/>
    <w:rsid w:val="0008624E"/>
    <w:rsid w:val="0008637C"/>
    <w:rsid w:val="00091C85"/>
    <w:rsid w:val="00094AC3"/>
    <w:rsid w:val="000961A3"/>
    <w:rsid w:val="000A0353"/>
    <w:rsid w:val="000A0393"/>
    <w:rsid w:val="000A6598"/>
    <w:rsid w:val="000A74FF"/>
    <w:rsid w:val="000B068C"/>
    <w:rsid w:val="000B0EA8"/>
    <w:rsid w:val="000B5D7C"/>
    <w:rsid w:val="000B7290"/>
    <w:rsid w:val="000B7329"/>
    <w:rsid w:val="000B7484"/>
    <w:rsid w:val="000C2897"/>
    <w:rsid w:val="000C50ED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252"/>
    <w:rsid w:val="000E0585"/>
    <w:rsid w:val="000E0A2A"/>
    <w:rsid w:val="000E138E"/>
    <w:rsid w:val="000E3EB7"/>
    <w:rsid w:val="000E4615"/>
    <w:rsid w:val="000E4E0F"/>
    <w:rsid w:val="000E4F6C"/>
    <w:rsid w:val="000E6D6F"/>
    <w:rsid w:val="000E775A"/>
    <w:rsid w:val="000E79D9"/>
    <w:rsid w:val="000F0181"/>
    <w:rsid w:val="000F08B9"/>
    <w:rsid w:val="000F3C22"/>
    <w:rsid w:val="000F682B"/>
    <w:rsid w:val="000F6F5B"/>
    <w:rsid w:val="000F7AFD"/>
    <w:rsid w:val="00101290"/>
    <w:rsid w:val="00101690"/>
    <w:rsid w:val="00101DD6"/>
    <w:rsid w:val="001036E3"/>
    <w:rsid w:val="00103FEC"/>
    <w:rsid w:val="00106731"/>
    <w:rsid w:val="001076C5"/>
    <w:rsid w:val="00115340"/>
    <w:rsid w:val="00117784"/>
    <w:rsid w:val="00117DC6"/>
    <w:rsid w:val="00120F84"/>
    <w:rsid w:val="00121A1F"/>
    <w:rsid w:val="00127334"/>
    <w:rsid w:val="00127606"/>
    <w:rsid w:val="00127BA5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57640"/>
    <w:rsid w:val="0016192E"/>
    <w:rsid w:val="00162A2B"/>
    <w:rsid w:val="00162E31"/>
    <w:rsid w:val="00163418"/>
    <w:rsid w:val="001652D0"/>
    <w:rsid w:val="00165DBD"/>
    <w:rsid w:val="00165E14"/>
    <w:rsid w:val="001661D1"/>
    <w:rsid w:val="00166FCC"/>
    <w:rsid w:val="00170481"/>
    <w:rsid w:val="00173531"/>
    <w:rsid w:val="001759C8"/>
    <w:rsid w:val="00175B84"/>
    <w:rsid w:val="00182091"/>
    <w:rsid w:val="00184AA7"/>
    <w:rsid w:val="00185203"/>
    <w:rsid w:val="00190A26"/>
    <w:rsid w:val="00191F70"/>
    <w:rsid w:val="00192E02"/>
    <w:rsid w:val="00194BE6"/>
    <w:rsid w:val="00195E7E"/>
    <w:rsid w:val="00196037"/>
    <w:rsid w:val="001962E5"/>
    <w:rsid w:val="00196802"/>
    <w:rsid w:val="00196E18"/>
    <w:rsid w:val="001A1584"/>
    <w:rsid w:val="001A22A5"/>
    <w:rsid w:val="001A26BA"/>
    <w:rsid w:val="001A2829"/>
    <w:rsid w:val="001A3582"/>
    <w:rsid w:val="001A508E"/>
    <w:rsid w:val="001A5D99"/>
    <w:rsid w:val="001A7121"/>
    <w:rsid w:val="001A7AC6"/>
    <w:rsid w:val="001B2522"/>
    <w:rsid w:val="001B285C"/>
    <w:rsid w:val="001B2AAF"/>
    <w:rsid w:val="001B3E25"/>
    <w:rsid w:val="001B42F7"/>
    <w:rsid w:val="001B43BA"/>
    <w:rsid w:val="001B7FD4"/>
    <w:rsid w:val="001C347A"/>
    <w:rsid w:val="001C37EA"/>
    <w:rsid w:val="001D1702"/>
    <w:rsid w:val="001D2559"/>
    <w:rsid w:val="001D6663"/>
    <w:rsid w:val="001E26DB"/>
    <w:rsid w:val="001E319B"/>
    <w:rsid w:val="001E634A"/>
    <w:rsid w:val="001E6754"/>
    <w:rsid w:val="001F090B"/>
    <w:rsid w:val="001F19B0"/>
    <w:rsid w:val="001F1D8D"/>
    <w:rsid w:val="001F3F85"/>
    <w:rsid w:val="001F5061"/>
    <w:rsid w:val="001F5706"/>
    <w:rsid w:val="001F6CEB"/>
    <w:rsid w:val="002037CA"/>
    <w:rsid w:val="00206147"/>
    <w:rsid w:val="00211E4B"/>
    <w:rsid w:val="00212F2F"/>
    <w:rsid w:val="00213011"/>
    <w:rsid w:val="00213168"/>
    <w:rsid w:val="00213E2F"/>
    <w:rsid w:val="0021474F"/>
    <w:rsid w:val="00220881"/>
    <w:rsid w:val="00220A08"/>
    <w:rsid w:val="00220A91"/>
    <w:rsid w:val="00221763"/>
    <w:rsid w:val="00221D18"/>
    <w:rsid w:val="00223CF4"/>
    <w:rsid w:val="00224106"/>
    <w:rsid w:val="0022419B"/>
    <w:rsid w:val="0022460D"/>
    <w:rsid w:val="0022525B"/>
    <w:rsid w:val="002252A1"/>
    <w:rsid w:val="00225429"/>
    <w:rsid w:val="00225815"/>
    <w:rsid w:val="002267E9"/>
    <w:rsid w:val="00226884"/>
    <w:rsid w:val="00226D45"/>
    <w:rsid w:val="00227A44"/>
    <w:rsid w:val="0023153A"/>
    <w:rsid w:val="00231C99"/>
    <w:rsid w:val="00232D46"/>
    <w:rsid w:val="00232E4A"/>
    <w:rsid w:val="0023415E"/>
    <w:rsid w:val="0024201B"/>
    <w:rsid w:val="00242B1B"/>
    <w:rsid w:val="00242C9E"/>
    <w:rsid w:val="00242E63"/>
    <w:rsid w:val="002446B5"/>
    <w:rsid w:val="00244733"/>
    <w:rsid w:val="00245596"/>
    <w:rsid w:val="0024696C"/>
    <w:rsid w:val="00247E6F"/>
    <w:rsid w:val="0025072F"/>
    <w:rsid w:val="00254341"/>
    <w:rsid w:val="0026458C"/>
    <w:rsid w:val="002652CA"/>
    <w:rsid w:val="002657BA"/>
    <w:rsid w:val="00265CEA"/>
    <w:rsid w:val="00265E47"/>
    <w:rsid w:val="002662E7"/>
    <w:rsid w:val="0026659F"/>
    <w:rsid w:val="00266EA4"/>
    <w:rsid w:val="00267C77"/>
    <w:rsid w:val="00274583"/>
    <w:rsid w:val="002761C6"/>
    <w:rsid w:val="00281C4A"/>
    <w:rsid w:val="002825AA"/>
    <w:rsid w:val="00282660"/>
    <w:rsid w:val="00283DC1"/>
    <w:rsid w:val="00285586"/>
    <w:rsid w:val="00286CF9"/>
    <w:rsid w:val="00287567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976F8"/>
    <w:rsid w:val="002A04A8"/>
    <w:rsid w:val="002A1FAD"/>
    <w:rsid w:val="002A3E9F"/>
    <w:rsid w:val="002A7741"/>
    <w:rsid w:val="002A7D7B"/>
    <w:rsid w:val="002B06A7"/>
    <w:rsid w:val="002B24D7"/>
    <w:rsid w:val="002B3956"/>
    <w:rsid w:val="002B5EB4"/>
    <w:rsid w:val="002B79F9"/>
    <w:rsid w:val="002C02A3"/>
    <w:rsid w:val="002C08A7"/>
    <w:rsid w:val="002C1AA6"/>
    <w:rsid w:val="002C5858"/>
    <w:rsid w:val="002C6308"/>
    <w:rsid w:val="002D1182"/>
    <w:rsid w:val="002D1202"/>
    <w:rsid w:val="002D133C"/>
    <w:rsid w:val="002D3F6B"/>
    <w:rsid w:val="002D5700"/>
    <w:rsid w:val="002D5E88"/>
    <w:rsid w:val="002D7612"/>
    <w:rsid w:val="002E18B5"/>
    <w:rsid w:val="002E22F4"/>
    <w:rsid w:val="002E3087"/>
    <w:rsid w:val="002E548F"/>
    <w:rsid w:val="002E602B"/>
    <w:rsid w:val="002E63DE"/>
    <w:rsid w:val="002E6C8A"/>
    <w:rsid w:val="002F403B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7EE"/>
    <w:rsid w:val="00306A49"/>
    <w:rsid w:val="00310587"/>
    <w:rsid w:val="0031183C"/>
    <w:rsid w:val="0031318C"/>
    <w:rsid w:val="00314030"/>
    <w:rsid w:val="00314E5D"/>
    <w:rsid w:val="00314F53"/>
    <w:rsid w:val="0031510C"/>
    <w:rsid w:val="00317B27"/>
    <w:rsid w:val="00317B97"/>
    <w:rsid w:val="00320314"/>
    <w:rsid w:val="003203C6"/>
    <w:rsid w:val="003206E0"/>
    <w:rsid w:val="003209FA"/>
    <w:rsid w:val="00322D2F"/>
    <w:rsid w:val="0032363C"/>
    <w:rsid w:val="0032513B"/>
    <w:rsid w:val="00325640"/>
    <w:rsid w:val="003266F5"/>
    <w:rsid w:val="00326886"/>
    <w:rsid w:val="00326908"/>
    <w:rsid w:val="003270AA"/>
    <w:rsid w:val="00327BBE"/>
    <w:rsid w:val="00330650"/>
    <w:rsid w:val="003317E2"/>
    <w:rsid w:val="00331BAE"/>
    <w:rsid w:val="00332C0A"/>
    <w:rsid w:val="00340419"/>
    <w:rsid w:val="00343EFD"/>
    <w:rsid w:val="00344D5E"/>
    <w:rsid w:val="0034536F"/>
    <w:rsid w:val="00345BE4"/>
    <w:rsid w:val="0034783F"/>
    <w:rsid w:val="00353334"/>
    <w:rsid w:val="00353F98"/>
    <w:rsid w:val="0035538F"/>
    <w:rsid w:val="00355F50"/>
    <w:rsid w:val="00360276"/>
    <w:rsid w:val="0036100E"/>
    <w:rsid w:val="00361764"/>
    <w:rsid w:val="00362983"/>
    <w:rsid w:val="00362A31"/>
    <w:rsid w:val="00363396"/>
    <w:rsid w:val="00363438"/>
    <w:rsid w:val="0036495E"/>
    <w:rsid w:val="0036666E"/>
    <w:rsid w:val="00366A01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77706"/>
    <w:rsid w:val="00377A96"/>
    <w:rsid w:val="003816EA"/>
    <w:rsid w:val="00381EDC"/>
    <w:rsid w:val="00382FEA"/>
    <w:rsid w:val="00384B72"/>
    <w:rsid w:val="0038612D"/>
    <w:rsid w:val="00386846"/>
    <w:rsid w:val="00391F3C"/>
    <w:rsid w:val="00393C53"/>
    <w:rsid w:val="0039695D"/>
    <w:rsid w:val="00397B7D"/>
    <w:rsid w:val="003A23D7"/>
    <w:rsid w:val="003A2F10"/>
    <w:rsid w:val="003A4892"/>
    <w:rsid w:val="003A565A"/>
    <w:rsid w:val="003A6D11"/>
    <w:rsid w:val="003A7DDA"/>
    <w:rsid w:val="003B0588"/>
    <w:rsid w:val="003B3F9A"/>
    <w:rsid w:val="003B43CB"/>
    <w:rsid w:val="003B7589"/>
    <w:rsid w:val="003C05B4"/>
    <w:rsid w:val="003C0AFD"/>
    <w:rsid w:val="003C0CC7"/>
    <w:rsid w:val="003C1592"/>
    <w:rsid w:val="003C164C"/>
    <w:rsid w:val="003C3396"/>
    <w:rsid w:val="003C3957"/>
    <w:rsid w:val="003C3EED"/>
    <w:rsid w:val="003C67A5"/>
    <w:rsid w:val="003D02A2"/>
    <w:rsid w:val="003D1ACA"/>
    <w:rsid w:val="003D224E"/>
    <w:rsid w:val="003D4845"/>
    <w:rsid w:val="003D644A"/>
    <w:rsid w:val="003D6545"/>
    <w:rsid w:val="003D71E2"/>
    <w:rsid w:val="003D7943"/>
    <w:rsid w:val="003D7B36"/>
    <w:rsid w:val="003E0EF7"/>
    <w:rsid w:val="003E2BE8"/>
    <w:rsid w:val="003E664C"/>
    <w:rsid w:val="003E7D01"/>
    <w:rsid w:val="003F1A59"/>
    <w:rsid w:val="003F2357"/>
    <w:rsid w:val="003F3C1F"/>
    <w:rsid w:val="003F53A5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55A8"/>
    <w:rsid w:val="00406DC9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64CB"/>
    <w:rsid w:val="00417997"/>
    <w:rsid w:val="00422CF8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6D0"/>
    <w:rsid w:val="00451C4D"/>
    <w:rsid w:val="0045572F"/>
    <w:rsid w:val="004559BA"/>
    <w:rsid w:val="004575F4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6CE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2C1"/>
    <w:rsid w:val="004868A0"/>
    <w:rsid w:val="0048700F"/>
    <w:rsid w:val="00490EA7"/>
    <w:rsid w:val="00491A03"/>
    <w:rsid w:val="00492EC7"/>
    <w:rsid w:val="0049523B"/>
    <w:rsid w:val="00497866"/>
    <w:rsid w:val="00497F02"/>
    <w:rsid w:val="004A056E"/>
    <w:rsid w:val="004A353B"/>
    <w:rsid w:val="004A359B"/>
    <w:rsid w:val="004A3D52"/>
    <w:rsid w:val="004A668C"/>
    <w:rsid w:val="004A7ACD"/>
    <w:rsid w:val="004B2A0E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5F8E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3EE"/>
    <w:rsid w:val="004E4422"/>
    <w:rsid w:val="004E474C"/>
    <w:rsid w:val="004E6C6E"/>
    <w:rsid w:val="004F0D83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3FB1"/>
    <w:rsid w:val="0051645F"/>
    <w:rsid w:val="005165C3"/>
    <w:rsid w:val="00524277"/>
    <w:rsid w:val="0052606E"/>
    <w:rsid w:val="005263EE"/>
    <w:rsid w:val="00526FEC"/>
    <w:rsid w:val="005308BD"/>
    <w:rsid w:val="005308BF"/>
    <w:rsid w:val="00531D00"/>
    <w:rsid w:val="005327F9"/>
    <w:rsid w:val="00533505"/>
    <w:rsid w:val="005342F7"/>
    <w:rsid w:val="00534713"/>
    <w:rsid w:val="00534AE6"/>
    <w:rsid w:val="00534B53"/>
    <w:rsid w:val="005356CE"/>
    <w:rsid w:val="00536758"/>
    <w:rsid w:val="005374BC"/>
    <w:rsid w:val="00537854"/>
    <w:rsid w:val="00537ED9"/>
    <w:rsid w:val="0054101A"/>
    <w:rsid w:val="00542BC7"/>
    <w:rsid w:val="005447FF"/>
    <w:rsid w:val="005453CB"/>
    <w:rsid w:val="005460E7"/>
    <w:rsid w:val="00546465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4CC5"/>
    <w:rsid w:val="005560BE"/>
    <w:rsid w:val="00556627"/>
    <w:rsid w:val="00557871"/>
    <w:rsid w:val="0056133F"/>
    <w:rsid w:val="005630A8"/>
    <w:rsid w:val="005649B8"/>
    <w:rsid w:val="0056630C"/>
    <w:rsid w:val="0056786C"/>
    <w:rsid w:val="00567CD4"/>
    <w:rsid w:val="00570D33"/>
    <w:rsid w:val="0057223A"/>
    <w:rsid w:val="0057500D"/>
    <w:rsid w:val="00575557"/>
    <w:rsid w:val="00576E4A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9"/>
    <w:rsid w:val="00595561"/>
    <w:rsid w:val="0059669F"/>
    <w:rsid w:val="0059693B"/>
    <w:rsid w:val="00597EE1"/>
    <w:rsid w:val="005A052B"/>
    <w:rsid w:val="005A29B8"/>
    <w:rsid w:val="005A38CB"/>
    <w:rsid w:val="005A4925"/>
    <w:rsid w:val="005A589C"/>
    <w:rsid w:val="005A653B"/>
    <w:rsid w:val="005A7C91"/>
    <w:rsid w:val="005B04A3"/>
    <w:rsid w:val="005B1FEA"/>
    <w:rsid w:val="005B2069"/>
    <w:rsid w:val="005B2A00"/>
    <w:rsid w:val="005B3271"/>
    <w:rsid w:val="005B5071"/>
    <w:rsid w:val="005B52F6"/>
    <w:rsid w:val="005B5925"/>
    <w:rsid w:val="005B610F"/>
    <w:rsid w:val="005B61CC"/>
    <w:rsid w:val="005B61D0"/>
    <w:rsid w:val="005B699F"/>
    <w:rsid w:val="005C2394"/>
    <w:rsid w:val="005C23B2"/>
    <w:rsid w:val="005C293B"/>
    <w:rsid w:val="005C32C9"/>
    <w:rsid w:val="005C4B56"/>
    <w:rsid w:val="005C5444"/>
    <w:rsid w:val="005C5C2D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834"/>
    <w:rsid w:val="005D3D99"/>
    <w:rsid w:val="005D3FB4"/>
    <w:rsid w:val="005D4B2E"/>
    <w:rsid w:val="005D5206"/>
    <w:rsid w:val="005D60BD"/>
    <w:rsid w:val="005E02C1"/>
    <w:rsid w:val="005E1797"/>
    <w:rsid w:val="005E292D"/>
    <w:rsid w:val="005E3112"/>
    <w:rsid w:val="005E3F94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3C29"/>
    <w:rsid w:val="0060420B"/>
    <w:rsid w:val="00605D5D"/>
    <w:rsid w:val="00605E5D"/>
    <w:rsid w:val="00607F62"/>
    <w:rsid w:val="006121A0"/>
    <w:rsid w:val="00612811"/>
    <w:rsid w:val="00613868"/>
    <w:rsid w:val="006149C7"/>
    <w:rsid w:val="00614B78"/>
    <w:rsid w:val="00615023"/>
    <w:rsid w:val="00615786"/>
    <w:rsid w:val="00615958"/>
    <w:rsid w:val="00615D22"/>
    <w:rsid w:val="00620667"/>
    <w:rsid w:val="00622474"/>
    <w:rsid w:val="00622E6C"/>
    <w:rsid w:val="00624461"/>
    <w:rsid w:val="00625088"/>
    <w:rsid w:val="0062541E"/>
    <w:rsid w:val="006269BB"/>
    <w:rsid w:val="00626D1A"/>
    <w:rsid w:val="006300FD"/>
    <w:rsid w:val="00632BA3"/>
    <w:rsid w:val="00633281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35F"/>
    <w:rsid w:val="00652856"/>
    <w:rsid w:val="00652D36"/>
    <w:rsid w:val="00653E0C"/>
    <w:rsid w:val="00653F93"/>
    <w:rsid w:val="00656B8E"/>
    <w:rsid w:val="00656D93"/>
    <w:rsid w:val="00657166"/>
    <w:rsid w:val="0065763B"/>
    <w:rsid w:val="0066047C"/>
    <w:rsid w:val="00661675"/>
    <w:rsid w:val="00662594"/>
    <w:rsid w:val="006626DA"/>
    <w:rsid w:val="00663987"/>
    <w:rsid w:val="00664FBF"/>
    <w:rsid w:val="006658DE"/>
    <w:rsid w:val="006669E0"/>
    <w:rsid w:val="00667142"/>
    <w:rsid w:val="0066735A"/>
    <w:rsid w:val="0067198B"/>
    <w:rsid w:val="00676792"/>
    <w:rsid w:val="00677680"/>
    <w:rsid w:val="006806A9"/>
    <w:rsid w:val="00681C28"/>
    <w:rsid w:val="006837DC"/>
    <w:rsid w:val="006841FC"/>
    <w:rsid w:val="006906F1"/>
    <w:rsid w:val="00690716"/>
    <w:rsid w:val="00690EC1"/>
    <w:rsid w:val="00692D1B"/>
    <w:rsid w:val="00696EAC"/>
    <w:rsid w:val="00697D58"/>
    <w:rsid w:val="006A0475"/>
    <w:rsid w:val="006A1B9B"/>
    <w:rsid w:val="006A383F"/>
    <w:rsid w:val="006A4E1A"/>
    <w:rsid w:val="006A5A01"/>
    <w:rsid w:val="006A7360"/>
    <w:rsid w:val="006B007F"/>
    <w:rsid w:val="006B1281"/>
    <w:rsid w:val="006B1836"/>
    <w:rsid w:val="006B1DEF"/>
    <w:rsid w:val="006B239E"/>
    <w:rsid w:val="006B29C1"/>
    <w:rsid w:val="006B29EA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1E23"/>
    <w:rsid w:val="006D2F53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3ED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3334"/>
    <w:rsid w:val="0071533A"/>
    <w:rsid w:val="00716496"/>
    <w:rsid w:val="0072028E"/>
    <w:rsid w:val="007203E0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3401"/>
    <w:rsid w:val="0073360F"/>
    <w:rsid w:val="00735AA9"/>
    <w:rsid w:val="0074028B"/>
    <w:rsid w:val="00741B89"/>
    <w:rsid w:val="007435DC"/>
    <w:rsid w:val="00744BB7"/>
    <w:rsid w:val="007459C2"/>
    <w:rsid w:val="0074788E"/>
    <w:rsid w:val="00747ADF"/>
    <w:rsid w:val="0075345A"/>
    <w:rsid w:val="00753684"/>
    <w:rsid w:val="00753762"/>
    <w:rsid w:val="00754FB9"/>
    <w:rsid w:val="0075512D"/>
    <w:rsid w:val="00755F81"/>
    <w:rsid w:val="007566B6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67CAC"/>
    <w:rsid w:val="007709FF"/>
    <w:rsid w:val="00770A3B"/>
    <w:rsid w:val="00770D15"/>
    <w:rsid w:val="00772586"/>
    <w:rsid w:val="00773399"/>
    <w:rsid w:val="00774138"/>
    <w:rsid w:val="0077433E"/>
    <w:rsid w:val="00775178"/>
    <w:rsid w:val="00777B6E"/>
    <w:rsid w:val="00780CEA"/>
    <w:rsid w:val="0078102C"/>
    <w:rsid w:val="00782144"/>
    <w:rsid w:val="007827D5"/>
    <w:rsid w:val="00785B8B"/>
    <w:rsid w:val="00785C86"/>
    <w:rsid w:val="007879B2"/>
    <w:rsid w:val="007903D5"/>
    <w:rsid w:val="00790D87"/>
    <w:rsid w:val="00791873"/>
    <w:rsid w:val="00791F54"/>
    <w:rsid w:val="0079283F"/>
    <w:rsid w:val="0079320B"/>
    <w:rsid w:val="00794F1A"/>
    <w:rsid w:val="007951C2"/>
    <w:rsid w:val="007963C2"/>
    <w:rsid w:val="00797123"/>
    <w:rsid w:val="00797192"/>
    <w:rsid w:val="00797DC8"/>
    <w:rsid w:val="007A0014"/>
    <w:rsid w:val="007A04D7"/>
    <w:rsid w:val="007A0D05"/>
    <w:rsid w:val="007A114B"/>
    <w:rsid w:val="007A29DD"/>
    <w:rsid w:val="007A3472"/>
    <w:rsid w:val="007A3569"/>
    <w:rsid w:val="007A535B"/>
    <w:rsid w:val="007A7264"/>
    <w:rsid w:val="007A7291"/>
    <w:rsid w:val="007B0386"/>
    <w:rsid w:val="007B072A"/>
    <w:rsid w:val="007B1C44"/>
    <w:rsid w:val="007B2A06"/>
    <w:rsid w:val="007B2C5B"/>
    <w:rsid w:val="007B5252"/>
    <w:rsid w:val="007B5276"/>
    <w:rsid w:val="007B56FE"/>
    <w:rsid w:val="007B6CB8"/>
    <w:rsid w:val="007B7607"/>
    <w:rsid w:val="007B79C1"/>
    <w:rsid w:val="007B7DF7"/>
    <w:rsid w:val="007C053D"/>
    <w:rsid w:val="007C1D21"/>
    <w:rsid w:val="007C25C3"/>
    <w:rsid w:val="007C29DD"/>
    <w:rsid w:val="007C51F0"/>
    <w:rsid w:val="007C5772"/>
    <w:rsid w:val="007D067A"/>
    <w:rsid w:val="007D158D"/>
    <w:rsid w:val="007D34D8"/>
    <w:rsid w:val="007D4637"/>
    <w:rsid w:val="007D4BE7"/>
    <w:rsid w:val="007D4FFA"/>
    <w:rsid w:val="007D54B2"/>
    <w:rsid w:val="007D6745"/>
    <w:rsid w:val="007D6C0C"/>
    <w:rsid w:val="007D7685"/>
    <w:rsid w:val="007D777E"/>
    <w:rsid w:val="007E348A"/>
    <w:rsid w:val="007E4E09"/>
    <w:rsid w:val="007E5260"/>
    <w:rsid w:val="007E737E"/>
    <w:rsid w:val="007F0041"/>
    <w:rsid w:val="007F00A3"/>
    <w:rsid w:val="007F06BC"/>
    <w:rsid w:val="007F0742"/>
    <w:rsid w:val="007F2E41"/>
    <w:rsid w:val="007F3BA3"/>
    <w:rsid w:val="007F3DC0"/>
    <w:rsid w:val="007F519B"/>
    <w:rsid w:val="007F5FE9"/>
    <w:rsid w:val="007F6916"/>
    <w:rsid w:val="007F6D5F"/>
    <w:rsid w:val="007F6FA3"/>
    <w:rsid w:val="008005F5"/>
    <w:rsid w:val="00800BA0"/>
    <w:rsid w:val="008016BE"/>
    <w:rsid w:val="00801EFA"/>
    <w:rsid w:val="008031D3"/>
    <w:rsid w:val="00804603"/>
    <w:rsid w:val="0080581E"/>
    <w:rsid w:val="008059D3"/>
    <w:rsid w:val="008060CF"/>
    <w:rsid w:val="00806337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3CC8"/>
    <w:rsid w:val="0082481E"/>
    <w:rsid w:val="008251F8"/>
    <w:rsid w:val="00826047"/>
    <w:rsid w:val="0082648A"/>
    <w:rsid w:val="00826620"/>
    <w:rsid w:val="00826B40"/>
    <w:rsid w:val="008273E5"/>
    <w:rsid w:val="008274AA"/>
    <w:rsid w:val="0082755E"/>
    <w:rsid w:val="008308C3"/>
    <w:rsid w:val="00830B16"/>
    <w:rsid w:val="00831A3A"/>
    <w:rsid w:val="00832103"/>
    <w:rsid w:val="00833C23"/>
    <w:rsid w:val="00835F47"/>
    <w:rsid w:val="008363E5"/>
    <w:rsid w:val="00836D01"/>
    <w:rsid w:val="00840C23"/>
    <w:rsid w:val="00841A09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03C"/>
    <w:rsid w:val="008574C3"/>
    <w:rsid w:val="00857D4B"/>
    <w:rsid w:val="00865492"/>
    <w:rsid w:val="00866598"/>
    <w:rsid w:val="0086669C"/>
    <w:rsid w:val="008667B2"/>
    <w:rsid w:val="00870F18"/>
    <w:rsid w:val="0087122F"/>
    <w:rsid w:val="008727FA"/>
    <w:rsid w:val="0087389B"/>
    <w:rsid w:val="00874053"/>
    <w:rsid w:val="0087407B"/>
    <w:rsid w:val="008740B4"/>
    <w:rsid w:val="0087433A"/>
    <w:rsid w:val="0087572B"/>
    <w:rsid w:val="0087640F"/>
    <w:rsid w:val="008774A1"/>
    <w:rsid w:val="008822E3"/>
    <w:rsid w:val="008832E3"/>
    <w:rsid w:val="008846F3"/>
    <w:rsid w:val="00884BC3"/>
    <w:rsid w:val="00891F14"/>
    <w:rsid w:val="008922ED"/>
    <w:rsid w:val="00892C4C"/>
    <w:rsid w:val="00894850"/>
    <w:rsid w:val="00896828"/>
    <w:rsid w:val="008A0375"/>
    <w:rsid w:val="008A0B82"/>
    <w:rsid w:val="008A18A6"/>
    <w:rsid w:val="008A2574"/>
    <w:rsid w:val="008A464D"/>
    <w:rsid w:val="008A4E3A"/>
    <w:rsid w:val="008A5128"/>
    <w:rsid w:val="008A5CA5"/>
    <w:rsid w:val="008A6687"/>
    <w:rsid w:val="008B1B9B"/>
    <w:rsid w:val="008B22FE"/>
    <w:rsid w:val="008B31ED"/>
    <w:rsid w:val="008B39A2"/>
    <w:rsid w:val="008B41DF"/>
    <w:rsid w:val="008B44BB"/>
    <w:rsid w:val="008C09F5"/>
    <w:rsid w:val="008C0BC9"/>
    <w:rsid w:val="008C152F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C41"/>
    <w:rsid w:val="008D1F90"/>
    <w:rsid w:val="008D224A"/>
    <w:rsid w:val="008D2D33"/>
    <w:rsid w:val="008D35FD"/>
    <w:rsid w:val="008D592D"/>
    <w:rsid w:val="008D713B"/>
    <w:rsid w:val="008E1CB0"/>
    <w:rsid w:val="008E25AE"/>
    <w:rsid w:val="008E330E"/>
    <w:rsid w:val="008E3931"/>
    <w:rsid w:val="008E4456"/>
    <w:rsid w:val="008E495A"/>
    <w:rsid w:val="008E78B7"/>
    <w:rsid w:val="008E7D23"/>
    <w:rsid w:val="008E7F56"/>
    <w:rsid w:val="008F0662"/>
    <w:rsid w:val="008F0841"/>
    <w:rsid w:val="008F0F0D"/>
    <w:rsid w:val="008F31BD"/>
    <w:rsid w:val="008F3930"/>
    <w:rsid w:val="008F3A51"/>
    <w:rsid w:val="008F5BA7"/>
    <w:rsid w:val="008F5DD1"/>
    <w:rsid w:val="009006BF"/>
    <w:rsid w:val="00900E6D"/>
    <w:rsid w:val="009011C0"/>
    <w:rsid w:val="0090140F"/>
    <w:rsid w:val="009018A5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0C3"/>
    <w:rsid w:val="00924511"/>
    <w:rsid w:val="00925301"/>
    <w:rsid w:val="009265EE"/>
    <w:rsid w:val="009277E7"/>
    <w:rsid w:val="009303A1"/>
    <w:rsid w:val="00930BF8"/>
    <w:rsid w:val="0093286C"/>
    <w:rsid w:val="009337EA"/>
    <w:rsid w:val="00933C24"/>
    <w:rsid w:val="00934F00"/>
    <w:rsid w:val="00935020"/>
    <w:rsid w:val="00940097"/>
    <w:rsid w:val="009405D3"/>
    <w:rsid w:val="00940C47"/>
    <w:rsid w:val="00941FDC"/>
    <w:rsid w:val="0094247B"/>
    <w:rsid w:val="009429C1"/>
    <w:rsid w:val="0094330D"/>
    <w:rsid w:val="009440BE"/>
    <w:rsid w:val="009445B0"/>
    <w:rsid w:val="00944AD7"/>
    <w:rsid w:val="009455B5"/>
    <w:rsid w:val="0094574A"/>
    <w:rsid w:val="009460FB"/>
    <w:rsid w:val="009465AC"/>
    <w:rsid w:val="00946931"/>
    <w:rsid w:val="00946ED6"/>
    <w:rsid w:val="0095193E"/>
    <w:rsid w:val="009520A3"/>
    <w:rsid w:val="00952CB1"/>
    <w:rsid w:val="0095376A"/>
    <w:rsid w:val="009537B9"/>
    <w:rsid w:val="00954621"/>
    <w:rsid w:val="00957575"/>
    <w:rsid w:val="009605DB"/>
    <w:rsid w:val="009618EE"/>
    <w:rsid w:val="00962628"/>
    <w:rsid w:val="009630C2"/>
    <w:rsid w:val="009660CF"/>
    <w:rsid w:val="00967633"/>
    <w:rsid w:val="00967E65"/>
    <w:rsid w:val="009709D8"/>
    <w:rsid w:val="00970C89"/>
    <w:rsid w:val="00971559"/>
    <w:rsid w:val="00971945"/>
    <w:rsid w:val="00971ED6"/>
    <w:rsid w:val="00972A7C"/>
    <w:rsid w:val="00973170"/>
    <w:rsid w:val="00973C4F"/>
    <w:rsid w:val="0097481A"/>
    <w:rsid w:val="00976EA2"/>
    <w:rsid w:val="009773EE"/>
    <w:rsid w:val="009818FF"/>
    <w:rsid w:val="00984849"/>
    <w:rsid w:val="00984B40"/>
    <w:rsid w:val="00986636"/>
    <w:rsid w:val="00991BDD"/>
    <w:rsid w:val="00991C6B"/>
    <w:rsid w:val="00992BF9"/>
    <w:rsid w:val="0099327E"/>
    <w:rsid w:val="00996644"/>
    <w:rsid w:val="00997687"/>
    <w:rsid w:val="00997F6E"/>
    <w:rsid w:val="009A0382"/>
    <w:rsid w:val="009A1AD5"/>
    <w:rsid w:val="009A2E7D"/>
    <w:rsid w:val="009A442F"/>
    <w:rsid w:val="009B045B"/>
    <w:rsid w:val="009B048E"/>
    <w:rsid w:val="009B09DD"/>
    <w:rsid w:val="009B2BC5"/>
    <w:rsid w:val="009B2FD2"/>
    <w:rsid w:val="009B383A"/>
    <w:rsid w:val="009B521D"/>
    <w:rsid w:val="009B5D3A"/>
    <w:rsid w:val="009B6CB7"/>
    <w:rsid w:val="009B72ED"/>
    <w:rsid w:val="009C0389"/>
    <w:rsid w:val="009C14FB"/>
    <w:rsid w:val="009C200B"/>
    <w:rsid w:val="009C4D0C"/>
    <w:rsid w:val="009C6411"/>
    <w:rsid w:val="009C66F8"/>
    <w:rsid w:val="009D1E23"/>
    <w:rsid w:val="009D2B2A"/>
    <w:rsid w:val="009D2E1F"/>
    <w:rsid w:val="009D37DC"/>
    <w:rsid w:val="009D3ED3"/>
    <w:rsid w:val="009D45A9"/>
    <w:rsid w:val="009D50D5"/>
    <w:rsid w:val="009D5301"/>
    <w:rsid w:val="009D5B2B"/>
    <w:rsid w:val="009D7A7B"/>
    <w:rsid w:val="009E0BC5"/>
    <w:rsid w:val="009E0DC1"/>
    <w:rsid w:val="009E2943"/>
    <w:rsid w:val="009E474B"/>
    <w:rsid w:val="009E59D3"/>
    <w:rsid w:val="009E70BD"/>
    <w:rsid w:val="009E7970"/>
    <w:rsid w:val="009F0202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2A9"/>
    <w:rsid w:val="00A0484D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1BA"/>
    <w:rsid w:val="00A25298"/>
    <w:rsid w:val="00A26DAF"/>
    <w:rsid w:val="00A27203"/>
    <w:rsid w:val="00A303EB"/>
    <w:rsid w:val="00A3087E"/>
    <w:rsid w:val="00A31E87"/>
    <w:rsid w:val="00A32A6D"/>
    <w:rsid w:val="00A33C9C"/>
    <w:rsid w:val="00A35ABE"/>
    <w:rsid w:val="00A36A78"/>
    <w:rsid w:val="00A402A5"/>
    <w:rsid w:val="00A408F2"/>
    <w:rsid w:val="00A40BAC"/>
    <w:rsid w:val="00A41E03"/>
    <w:rsid w:val="00A41E20"/>
    <w:rsid w:val="00A420E1"/>
    <w:rsid w:val="00A4293D"/>
    <w:rsid w:val="00A45FE1"/>
    <w:rsid w:val="00A471BC"/>
    <w:rsid w:val="00A501FF"/>
    <w:rsid w:val="00A50F37"/>
    <w:rsid w:val="00A515A6"/>
    <w:rsid w:val="00A52E4A"/>
    <w:rsid w:val="00A53A7C"/>
    <w:rsid w:val="00A547C9"/>
    <w:rsid w:val="00A54934"/>
    <w:rsid w:val="00A54F03"/>
    <w:rsid w:val="00A552EF"/>
    <w:rsid w:val="00A5727D"/>
    <w:rsid w:val="00A57AE8"/>
    <w:rsid w:val="00A603CB"/>
    <w:rsid w:val="00A60A6E"/>
    <w:rsid w:val="00A61E88"/>
    <w:rsid w:val="00A63456"/>
    <w:rsid w:val="00A65193"/>
    <w:rsid w:val="00A66CCC"/>
    <w:rsid w:val="00A67B38"/>
    <w:rsid w:val="00A72317"/>
    <w:rsid w:val="00A74EE0"/>
    <w:rsid w:val="00A754B3"/>
    <w:rsid w:val="00A76E85"/>
    <w:rsid w:val="00A8023A"/>
    <w:rsid w:val="00A811F8"/>
    <w:rsid w:val="00A81795"/>
    <w:rsid w:val="00A8452F"/>
    <w:rsid w:val="00A85D1A"/>
    <w:rsid w:val="00A86855"/>
    <w:rsid w:val="00A86F4E"/>
    <w:rsid w:val="00A87061"/>
    <w:rsid w:val="00A87443"/>
    <w:rsid w:val="00A90F72"/>
    <w:rsid w:val="00A9261E"/>
    <w:rsid w:val="00A92D1F"/>
    <w:rsid w:val="00A93000"/>
    <w:rsid w:val="00A937CA"/>
    <w:rsid w:val="00A9647F"/>
    <w:rsid w:val="00A97E27"/>
    <w:rsid w:val="00AA0527"/>
    <w:rsid w:val="00AA1FFE"/>
    <w:rsid w:val="00AA2CDA"/>
    <w:rsid w:val="00AA60BD"/>
    <w:rsid w:val="00AA6788"/>
    <w:rsid w:val="00AA6A26"/>
    <w:rsid w:val="00AA6EBF"/>
    <w:rsid w:val="00AA6FEE"/>
    <w:rsid w:val="00AA7510"/>
    <w:rsid w:val="00AA7969"/>
    <w:rsid w:val="00AA7EBB"/>
    <w:rsid w:val="00AB0945"/>
    <w:rsid w:val="00AB1C4B"/>
    <w:rsid w:val="00AB2D76"/>
    <w:rsid w:val="00AB3F36"/>
    <w:rsid w:val="00AB4C39"/>
    <w:rsid w:val="00AB505E"/>
    <w:rsid w:val="00AB5C4D"/>
    <w:rsid w:val="00AB7195"/>
    <w:rsid w:val="00AB7B74"/>
    <w:rsid w:val="00AC0759"/>
    <w:rsid w:val="00AC3175"/>
    <w:rsid w:val="00AC31A0"/>
    <w:rsid w:val="00AC3825"/>
    <w:rsid w:val="00AC4B49"/>
    <w:rsid w:val="00AC53F7"/>
    <w:rsid w:val="00AC74F3"/>
    <w:rsid w:val="00AC7ADF"/>
    <w:rsid w:val="00AC7F6B"/>
    <w:rsid w:val="00AD16FB"/>
    <w:rsid w:val="00AD1DD9"/>
    <w:rsid w:val="00AD3598"/>
    <w:rsid w:val="00AD4DE9"/>
    <w:rsid w:val="00AD52A0"/>
    <w:rsid w:val="00AD7F6D"/>
    <w:rsid w:val="00AE1B50"/>
    <w:rsid w:val="00AE24CB"/>
    <w:rsid w:val="00AE2CE9"/>
    <w:rsid w:val="00AE3899"/>
    <w:rsid w:val="00AE62A3"/>
    <w:rsid w:val="00AE74C6"/>
    <w:rsid w:val="00AE7BDC"/>
    <w:rsid w:val="00AF2248"/>
    <w:rsid w:val="00AF4622"/>
    <w:rsid w:val="00AF5C3C"/>
    <w:rsid w:val="00AF71B7"/>
    <w:rsid w:val="00AF7208"/>
    <w:rsid w:val="00AF79F2"/>
    <w:rsid w:val="00B010B8"/>
    <w:rsid w:val="00B01DC4"/>
    <w:rsid w:val="00B024AB"/>
    <w:rsid w:val="00B04952"/>
    <w:rsid w:val="00B068DF"/>
    <w:rsid w:val="00B07190"/>
    <w:rsid w:val="00B07533"/>
    <w:rsid w:val="00B11B37"/>
    <w:rsid w:val="00B11D5D"/>
    <w:rsid w:val="00B11E27"/>
    <w:rsid w:val="00B12311"/>
    <w:rsid w:val="00B12815"/>
    <w:rsid w:val="00B12AEA"/>
    <w:rsid w:val="00B136AC"/>
    <w:rsid w:val="00B152F1"/>
    <w:rsid w:val="00B156A3"/>
    <w:rsid w:val="00B1601B"/>
    <w:rsid w:val="00B2166C"/>
    <w:rsid w:val="00B23D6F"/>
    <w:rsid w:val="00B24C00"/>
    <w:rsid w:val="00B30914"/>
    <w:rsid w:val="00B31336"/>
    <w:rsid w:val="00B3141F"/>
    <w:rsid w:val="00B3755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60DE"/>
    <w:rsid w:val="00B57303"/>
    <w:rsid w:val="00B57A29"/>
    <w:rsid w:val="00B61BAC"/>
    <w:rsid w:val="00B620F3"/>
    <w:rsid w:val="00B6270D"/>
    <w:rsid w:val="00B63411"/>
    <w:rsid w:val="00B65693"/>
    <w:rsid w:val="00B65B29"/>
    <w:rsid w:val="00B66055"/>
    <w:rsid w:val="00B71096"/>
    <w:rsid w:val="00B72E7C"/>
    <w:rsid w:val="00B73ADA"/>
    <w:rsid w:val="00B74E68"/>
    <w:rsid w:val="00B75EE6"/>
    <w:rsid w:val="00B76533"/>
    <w:rsid w:val="00B767EA"/>
    <w:rsid w:val="00B76B09"/>
    <w:rsid w:val="00B76C5A"/>
    <w:rsid w:val="00B80868"/>
    <w:rsid w:val="00B81480"/>
    <w:rsid w:val="00B815C9"/>
    <w:rsid w:val="00B8211E"/>
    <w:rsid w:val="00B82E4B"/>
    <w:rsid w:val="00B8386F"/>
    <w:rsid w:val="00B8412D"/>
    <w:rsid w:val="00B85681"/>
    <w:rsid w:val="00B86751"/>
    <w:rsid w:val="00B87563"/>
    <w:rsid w:val="00B87BD8"/>
    <w:rsid w:val="00B9133C"/>
    <w:rsid w:val="00B92097"/>
    <w:rsid w:val="00B92CC1"/>
    <w:rsid w:val="00B930DA"/>
    <w:rsid w:val="00B946A9"/>
    <w:rsid w:val="00B96B5D"/>
    <w:rsid w:val="00B97488"/>
    <w:rsid w:val="00B97AC4"/>
    <w:rsid w:val="00BA0DE5"/>
    <w:rsid w:val="00BA19D6"/>
    <w:rsid w:val="00BA2459"/>
    <w:rsid w:val="00BA2740"/>
    <w:rsid w:val="00BA68EA"/>
    <w:rsid w:val="00BA711B"/>
    <w:rsid w:val="00BB139B"/>
    <w:rsid w:val="00BB18EE"/>
    <w:rsid w:val="00BB2541"/>
    <w:rsid w:val="00BB2F1B"/>
    <w:rsid w:val="00BB323E"/>
    <w:rsid w:val="00BB6252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5700"/>
    <w:rsid w:val="00BC6724"/>
    <w:rsid w:val="00BC68FD"/>
    <w:rsid w:val="00BC7B5B"/>
    <w:rsid w:val="00BD1603"/>
    <w:rsid w:val="00BD1C51"/>
    <w:rsid w:val="00BD634D"/>
    <w:rsid w:val="00BD6643"/>
    <w:rsid w:val="00BD705D"/>
    <w:rsid w:val="00BE0260"/>
    <w:rsid w:val="00BE1E41"/>
    <w:rsid w:val="00BE2016"/>
    <w:rsid w:val="00BE3234"/>
    <w:rsid w:val="00BE3263"/>
    <w:rsid w:val="00BE3435"/>
    <w:rsid w:val="00BE7AEA"/>
    <w:rsid w:val="00BF028A"/>
    <w:rsid w:val="00BF20ED"/>
    <w:rsid w:val="00BF29CB"/>
    <w:rsid w:val="00BF3190"/>
    <w:rsid w:val="00BF3A69"/>
    <w:rsid w:val="00BF4B31"/>
    <w:rsid w:val="00BF612E"/>
    <w:rsid w:val="00C01892"/>
    <w:rsid w:val="00C029BD"/>
    <w:rsid w:val="00C036E8"/>
    <w:rsid w:val="00C05A80"/>
    <w:rsid w:val="00C12368"/>
    <w:rsid w:val="00C13F63"/>
    <w:rsid w:val="00C142E2"/>
    <w:rsid w:val="00C15F94"/>
    <w:rsid w:val="00C16173"/>
    <w:rsid w:val="00C1739E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2561"/>
    <w:rsid w:val="00C33C85"/>
    <w:rsid w:val="00C351A7"/>
    <w:rsid w:val="00C3560E"/>
    <w:rsid w:val="00C3608D"/>
    <w:rsid w:val="00C409DF"/>
    <w:rsid w:val="00C40FCB"/>
    <w:rsid w:val="00C44E2C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0CB"/>
    <w:rsid w:val="00C74702"/>
    <w:rsid w:val="00C751BA"/>
    <w:rsid w:val="00C755BC"/>
    <w:rsid w:val="00C77DD8"/>
    <w:rsid w:val="00C80805"/>
    <w:rsid w:val="00C81641"/>
    <w:rsid w:val="00C81DA1"/>
    <w:rsid w:val="00C8230A"/>
    <w:rsid w:val="00C87569"/>
    <w:rsid w:val="00C876A7"/>
    <w:rsid w:val="00C876E5"/>
    <w:rsid w:val="00C900FB"/>
    <w:rsid w:val="00C9010C"/>
    <w:rsid w:val="00C9178E"/>
    <w:rsid w:val="00C93061"/>
    <w:rsid w:val="00C93811"/>
    <w:rsid w:val="00C93EFC"/>
    <w:rsid w:val="00C947B3"/>
    <w:rsid w:val="00C94BA4"/>
    <w:rsid w:val="00C95D15"/>
    <w:rsid w:val="00C9764E"/>
    <w:rsid w:val="00CA1F26"/>
    <w:rsid w:val="00CA4F63"/>
    <w:rsid w:val="00CA5205"/>
    <w:rsid w:val="00CA52C5"/>
    <w:rsid w:val="00CA74B3"/>
    <w:rsid w:val="00CA7986"/>
    <w:rsid w:val="00CA7A88"/>
    <w:rsid w:val="00CA7D12"/>
    <w:rsid w:val="00CB0D3C"/>
    <w:rsid w:val="00CB1291"/>
    <w:rsid w:val="00CB2A6D"/>
    <w:rsid w:val="00CB3932"/>
    <w:rsid w:val="00CB4358"/>
    <w:rsid w:val="00CB4D66"/>
    <w:rsid w:val="00CB6E9A"/>
    <w:rsid w:val="00CB7033"/>
    <w:rsid w:val="00CC081C"/>
    <w:rsid w:val="00CC1E26"/>
    <w:rsid w:val="00CC4C73"/>
    <w:rsid w:val="00CC6D62"/>
    <w:rsid w:val="00CD11A0"/>
    <w:rsid w:val="00CD1E2B"/>
    <w:rsid w:val="00CD3354"/>
    <w:rsid w:val="00CD34F1"/>
    <w:rsid w:val="00CD48A1"/>
    <w:rsid w:val="00CD693A"/>
    <w:rsid w:val="00CD6F3B"/>
    <w:rsid w:val="00CD755B"/>
    <w:rsid w:val="00CD7961"/>
    <w:rsid w:val="00CD7BC0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5B5E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2EB0"/>
    <w:rsid w:val="00D1373B"/>
    <w:rsid w:val="00D13DED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16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66FF"/>
    <w:rsid w:val="00D475AF"/>
    <w:rsid w:val="00D52B10"/>
    <w:rsid w:val="00D541DC"/>
    <w:rsid w:val="00D54C49"/>
    <w:rsid w:val="00D55DBD"/>
    <w:rsid w:val="00D55E4D"/>
    <w:rsid w:val="00D5631F"/>
    <w:rsid w:val="00D56C15"/>
    <w:rsid w:val="00D57379"/>
    <w:rsid w:val="00D61273"/>
    <w:rsid w:val="00D61ED8"/>
    <w:rsid w:val="00D6340D"/>
    <w:rsid w:val="00D63D55"/>
    <w:rsid w:val="00D64752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66B2"/>
    <w:rsid w:val="00D879D8"/>
    <w:rsid w:val="00D87B6D"/>
    <w:rsid w:val="00D9056F"/>
    <w:rsid w:val="00D9099E"/>
    <w:rsid w:val="00D90D2D"/>
    <w:rsid w:val="00D9111D"/>
    <w:rsid w:val="00D92DE0"/>
    <w:rsid w:val="00D92EF0"/>
    <w:rsid w:val="00D93495"/>
    <w:rsid w:val="00D945E5"/>
    <w:rsid w:val="00D948B3"/>
    <w:rsid w:val="00D952B4"/>
    <w:rsid w:val="00D953EC"/>
    <w:rsid w:val="00D97362"/>
    <w:rsid w:val="00D97799"/>
    <w:rsid w:val="00DA18E9"/>
    <w:rsid w:val="00DA1DB6"/>
    <w:rsid w:val="00DA24B0"/>
    <w:rsid w:val="00DA276C"/>
    <w:rsid w:val="00DA2B1C"/>
    <w:rsid w:val="00DA437F"/>
    <w:rsid w:val="00DA5B99"/>
    <w:rsid w:val="00DA6B8B"/>
    <w:rsid w:val="00DA6FB9"/>
    <w:rsid w:val="00DB01EF"/>
    <w:rsid w:val="00DB1F6B"/>
    <w:rsid w:val="00DB2E45"/>
    <w:rsid w:val="00DB34F1"/>
    <w:rsid w:val="00DB4EDF"/>
    <w:rsid w:val="00DB5608"/>
    <w:rsid w:val="00DB608A"/>
    <w:rsid w:val="00DC0744"/>
    <w:rsid w:val="00DC150D"/>
    <w:rsid w:val="00DC3B5C"/>
    <w:rsid w:val="00DC47C8"/>
    <w:rsid w:val="00DC4A9C"/>
    <w:rsid w:val="00DC53B5"/>
    <w:rsid w:val="00DC5C4F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5622"/>
    <w:rsid w:val="00DD67B1"/>
    <w:rsid w:val="00DD6EC5"/>
    <w:rsid w:val="00DD6FFB"/>
    <w:rsid w:val="00DE1980"/>
    <w:rsid w:val="00DE1D88"/>
    <w:rsid w:val="00DE1E02"/>
    <w:rsid w:val="00DE28E1"/>
    <w:rsid w:val="00DE342E"/>
    <w:rsid w:val="00DE472E"/>
    <w:rsid w:val="00DE5A24"/>
    <w:rsid w:val="00DE7F62"/>
    <w:rsid w:val="00DF0350"/>
    <w:rsid w:val="00DF09EA"/>
    <w:rsid w:val="00DF1AF6"/>
    <w:rsid w:val="00DF1EFE"/>
    <w:rsid w:val="00DF2496"/>
    <w:rsid w:val="00DF2A2C"/>
    <w:rsid w:val="00DF3243"/>
    <w:rsid w:val="00DF333D"/>
    <w:rsid w:val="00DF43F1"/>
    <w:rsid w:val="00DF63F5"/>
    <w:rsid w:val="00DF687F"/>
    <w:rsid w:val="00E00D71"/>
    <w:rsid w:val="00E018B4"/>
    <w:rsid w:val="00E0451B"/>
    <w:rsid w:val="00E05512"/>
    <w:rsid w:val="00E05945"/>
    <w:rsid w:val="00E05A5E"/>
    <w:rsid w:val="00E05E16"/>
    <w:rsid w:val="00E06459"/>
    <w:rsid w:val="00E066F3"/>
    <w:rsid w:val="00E07225"/>
    <w:rsid w:val="00E0794D"/>
    <w:rsid w:val="00E10770"/>
    <w:rsid w:val="00E10976"/>
    <w:rsid w:val="00E112D7"/>
    <w:rsid w:val="00E11349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313B9"/>
    <w:rsid w:val="00E342C2"/>
    <w:rsid w:val="00E4016D"/>
    <w:rsid w:val="00E404E5"/>
    <w:rsid w:val="00E40B32"/>
    <w:rsid w:val="00E42A3B"/>
    <w:rsid w:val="00E432B9"/>
    <w:rsid w:val="00E449C8"/>
    <w:rsid w:val="00E44D77"/>
    <w:rsid w:val="00E45151"/>
    <w:rsid w:val="00E4571A"/>
    <w:rsid w:val="00E5021E"/>
    <w:rsid w:val="00E5057D"/>
    <w:rsid w:val="00E52AF7"/>
    <w:rsid w:val="00E5567C"/>
    <w:rsid w:val="00E55B3C"/>
    <w:rsid w:val="00E60F8D"/>
    <w:rsid w:val="00E63075"/>
    <w:rsid w:val="00E6313F"/>
    <w:rsid w:val="00E70CC7"/>
    <w:rsid w:val="00E71B41"/>
    <w:rsid w:val="00E71CCD"/>
    <w:rsid w:val="00E748CC"/>
    <w:rsid w:val="00E7507A"/>
    <w:rsid w:val="00E75194"/>
    <w:rsid w:val="00E8200D"/>
    <w:rsid w:val="00E8487E"/>
    <w:rsid w:val="00E84C0F"/>
    <w:rsid w:val="00E852F4"/>
    <w:rsid w:val="00E8545E"/>
    <w:rsid w:val="00E86BB7"/>
    <w:rsid w:val="00E86CEE"/>
    <w:rsid w:val="00E872A5"/>
    <w:rsid w:val="00E90F92"/>
    <w:rsid w:val="00E92BDB"/>
    <w:rsid w:val="00E94CFB"/>
    <w:rsid w:val="00E95C74"/>
    <w:rsid w:val="00E961A0"/>
    <w:rsid w:val="00EA00A8"/>
    <w:rsid w:val="00EA1B45"/>
    <w:rsid w:val="00EA1EBB"/>
    <w:rsid w:val="00EA2AEE"/>
    <w:rsid w:val="00EA301A"/>
    <w:rsid w:val="00EA39E4"/>
    <w:rsid w:val="00EA52D0"/>
    <w:rsid w:val="00EA5F00"/>
    <w:rsid w:val="00EA64C3"/>
    <w:rsid w:val="00EB03D9"/>
    <w:rsid w:val="00EB1466"/>
    <w:rsid w:val="00EB2676"/>
    <w:rsid w:val="00EB3603"/>
    <w:rsid w:val="00EB415F"/>
    <w:rsid w:val="00EB548A"/>
    <w:rsid w:val="00EB744B"/>
    <w:rsid w:val="00EB787F"/>
    <w:rsid w:val="00EB7E9B"/>
    <w:rsid w:val="00EC14B2"/>
    <w:rsid w:val="00EC1DD3"/>
    <w:rsid w:val="00EC30D9"/>
    <w:rsid w:val="00EC55B3"/>
    <w:rsid w:val="00EC58B7"/>
    <w:rsid w:val="00EC5D3B"/>
    <w:rsid w:val="00EC6A0D"/>
    <w:rsid w:val="00EC6A29"/>
    <w:rsid w:val="00EC734C"/>
    <w:rsid w:val="00EC7869"/>
    <w:rsid w:val="00ED008A"/>
    <w:rsid w:val="00ED024D"/>
    <w:rsid w:val="00ED03F1"/>
    <w:rsid w:val="00ED13E3"/>
    <w:rsid w:val="00ED26F2"/>
    <w:rsid w:val="00ED2B36"/>
    <w:rsid w:val="00ED3580"/>
    <w:rsid w:val="00ED4563"/>
    <w:rsid w:val="00ED47B4"/>
    <w:rsid w:val="00ED5A70"/>
    <w:rsid w:val="00ED5CA5"/>
    <w:rsid w:val="00ED5D5E"/>
    <w:rsid w:val="00ED644C"/>
    <w:rsid w:val="00ED6CC7"/>
    <w:rsid w:val="00ED7B80"/>
    <w:rsid w:val="00ED7C9A"/>
    <w:rsid w:val="00ED7DE9"/>
    <w:rsid w:val="00EE68F7"/>
    <w:rsid w:val="00EE6A8E"/>
    <w:rsid w:val="00EE6E8A"/>
    <w:rsid w:val="00EF0964"/>
    <w:rsid w:val="00EF192F"/>
    <w:rsid w:val="00EF24F7"/>
    <w:rsid w:val="00EF270A"/>
    <w:rsid w:val="00EF27AA"/>
    <w:rsid w:val="00EF27B8"/>
    <w:rsid w:val="00EF3756"/>
    <w:rsid w:val="00EF3F91"/>
    <w:rsid w:val="00EF5A9C"/>
    <w:rsid w:val="00EF6AE5"/>
    <w:rsid w:val="00EF6BAB"/>
    <w:rsid w:val="00F0098E"/>
    <w:rsid w:val="00F00AB0"/>
    <w:rsid w:val="00F01143"/>
    <w:rsid w:val="00F01A25"/>
    <w:rsid w:val="00F03140"/>
    <w:rsid w:val="00F0347D"/>
    <w:rsid w:val="00F03B68"/>
    <w:rsid w:val="00F03C71"/>
    <w:rsid w:val="00F07DCC"/>
    <w:rsid w:val="00F10010"/>
    <w:rsid w:val="00F1002E"/>
    <w:rsid w:val="00F1220E"/>
    <w:rsid w:val="00F128C1"/>
    <w:rsid w:val="00F135C1"/>
    <w:rsid w:val="00F153EF"/>
    <w:rsid w:val="00F157C3"/>
    <w:rsid w:val="00F161DB"/>
    <w:rsid w:val="00F17534"/>
    <w:rsid w:val="00F1795B"/>
    <w:rsid w:val="00F17A4D"/>
    <w:rsid w:val="00F2059C"/>
    <w:rsid w:val="00F230C3"/>
    <w:rsid w:val="00F235DE"/>
    <w:rsid w:val="00F25C59"/>
    <w:rsid w:val="00F27C11"/>
    <w:rsid w:val="00F27CD0"/>
    <w:rsid w:val="00F30729"/>
    <w:rsid w:val="00F318A5"/>
    <w:rsid w:val="00F31E92"/>
    <w:rsid w:val="00F31F54"/>
    <w:rsid w:val="00F3335E"/>
    <w:rsid w:val="00F353C8"/>
    <w:rsid w:val="00F364EA"/>
    <w:rsid w:val="00F37973"/>
    <w:rsid w:val="00F41EEA"/>
    <w:rsid w:val="00F4272B"/>
    <w:rsid w:val="00F42A2E"/>
    <w:rsid w:val="00F4441B"/>
    <w:rsid w:val="00F46FBB"/>
    <w:rsid w:val="00F50314"/>
    <w:rsid w:val="00F525F8"/>
    <w:rsid w:val="00F555E8"/>
    <w:rsid w:val="00F600EB"/>
    <w:rsid w:val="00F6095D"/>
    <w:rsid w:val="00F60967"/>
    <w:rsid w:val="00F63C42"/>
    <w:rsid w:val="00F64478"/>
    <w:rsid w:val="00F651E4"/>
    <w:rsid w:val="00F653A8"/>
    <w:rsid w:val="00F66FC0"/>
    <w:rsid w:val="00F673A1"/>
    <w:rsid w:val="00F7015C"/>
    <w:rsid w:val="00F70F9B"/>
    <w:rsid w:val="00F75196"/>
    <w:rsid w:val="00F754CC"/>
    <w:rsid w:val="00F77054"/>
    <w:rsid w:val="00F7773E"/>
    <w:rsid w:val="00F80674"/>
    <w:rsid w:val="00F84073"/>
    <w:rsid w:val="00F84141"/>
    <w:rsid w:val="00F844B6"/>
    <w:rsid w:val="00F84D79"/>
    <w:rsid w:val="00F85820"/>
    <w:rsid w:val="00F859B4"/>
    <w:rsid w:val="00F85E2D"/>
    <w:rsid w:val="00F85E63"/>
    <w:rsid w:val="00F86618"/>
    <w:rsid w:val="00F86F49"/>
    <w:rsid w:val="00F87C16"/>
    <w:rsid w:val="00F9084A"/>
    <w:rsid w:val="00F90AC6"/>
    <w:rsid w:val="00F91952"/>
    <w:rsid w:val="00F91965"/>
    <w:rsid w:val="00F92CB9"/>
    <w:rsid w:val="00F9347A"/>
    <w:rsid w:val="00F93B1C"/>
    <w:rsid w:val="00F95019"/>
    <w:rsid w:val="00F95B3C"/>
    <w:rsid w:val="00F96C22"/>
    <w:rsid w:val="00F971DA"/>
    <w:rsid w:val="00F97B5B"/>
    <w:rsid w:val="00FA156C"/>
    <w:rsid w:val="00FA161A"/>
    <w:rsid w:val="00FA2AA9"/>
    <w:rsid w:val="00FA3B15"/>
    <w:rsid w:val="00FA4F69"/>
    <w:rsid w:val="00FA5040"/>
    <w:rsid w:val="00FA5FA8"/>
    <w:rsid w:val="00FA624B"/>
    <w:rsid w:val="00FA6D11"/>
    <w:rsid w:val="00FA7364"/>
    <w:rsid w:val="00FB0722"/>
    <w:rsid w:val="00FB3FB7"/>
    <w:rsid w:val="00FB4717"/>
    <w:rsid w:val="00FB4A8D"/>
    <w:rsid w:val="00FB7719"/>
    <w:rsid w:val="00FB7AEF"/>
    <w:rsid w:val="00FC32A7"/>
    <w:rsid w:val="00FC3E5E"/>
    <w:rsid w:val="00FC77BE"/>
    <w:rsid w:val="00FC7F37"/>
    <w:rsid w:val="00FD1036"/>
    <w:rsid w:val="00FE0119"/>
    <w:rsid w:val="00FE197A"/>
    <w:rsid w:val="00FE2964"/>
    <w:rsid w:val="00FE2CE8"/>
    <w:rsid w:val="00FE30D0"/>
    <w:rsid w:val="00FE35CE"/>
    <w:rsid w:val="00FE3A06"/>
    <w:rsid w:val="00FE45C1"/>
    <w:rsid w:val="00FE5341"/>
    <w:rsid w:val="00FE54F8"/>
    <w:rsid w:val="00FE72DA"/>
    <w:rsid w:val="00FF05BB"/>
    <w:rsid w:val="00FF19D4"/>
    <w:rsid w:val="00FF26FE"/>
    <w:rsid w:val="00FF4243"/>
    <w:rsid w:val="00FF5435"/>
    <w:rsid w:val="00FF59F1"/>
    <w:rsid w:val="00FF5E84"/>
    <w:rsid w:val="00FF7842"/>
    <w:rsid w:val="00FF7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E21672"/>
  <w15:docId w15:val="{99263BEC-A6E2-412A-B705-3F666FBE5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paragraph" w:customStyle="1" w:styleId="11">
    <w:name w:val="Абзац списка1"/>
    <w:basedOn w:val="a0"/>
    <w:rsid w:val="00314F53"/>
    <w:pPr>
      <w:ind w:left="720"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756C4-4341-4638-9001-DF5938198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1B43F6-BC5B-4EBD-ADC5-A3143C0641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068878-B3B0-44A3-855A-0F46801215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9B9C43C7-7890-46F8-9576-2886F6517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12264</TotalTime>
  <Pages>10</Pages>
  <Words>2886</Words>
  <Characters>16453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1</dc:creator>
  <cp:keywords/>
  <dc:description/>
  <cp:lastModifiedBy>Крупенникова Юлия Николаевна</cp:lastModifiedBy>
  <cp:revision>65</cp:revision>
  <cp:lastPrinted>2020-12-14T12:07:00Z</cp:lastPrinted>
  <dcterms:created xsi:type="dcterms:W3CDTF">2020-12-02T05:24:00Z</dcterms:created>
  <dcterms:modified xsi:type="dcterms:W3CDTF">2023-03-17T06:36:00Z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