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310" w:rsidRDefault="009A6310" w:rsidP="009A631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A6310" w:rsidTr="009A631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10" w:rsidRDefault="009A631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10" w:rsidRPr="00DF0863" w:rsidRDefault="009A6310" w:rsidP="00DF086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DF0863">
              <w:rPr>
                <w:b/>
                <w:sz w:val="26"/>
                <w:szCs w:val="26"/>
              </w:rPr>
              <w:t>105</w:t>
            </w:r>
            <w:bookmarkStart w:id="0" w:name="_GoBack"/>
            <w:bookmarkEnd w:id="0"/>
          </w:p>
        </w:tc>
      </w:tr>
      <w:tr w:rsidR="009A6310" w:rsidTr="009A631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10" w:rsidRDefault="009A631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10" w:rsidRDefault="009A631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:rsidR="009A6310" w:rsidRDefault="009A6310" w:rsidP="009A6310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9A6310" w:rsidRDefault="009A6310" w:rsidP="009A631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9A6310" w:rsidRDefault="009A6310" w:rsidP="009A631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9A6310" w:rsidRDefault="009A6310" w:rsidP="009A631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_______________________ /_____________ </w:t>
      </w:r>
    </w:p>
    <w:p w:rsidR="009A6310" w:rsidRDefault="009A6310" w:rsidP="009A6310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FB1B40" w:rsidRPr="008252BB">
        <w:rPr>
          <w:b/>
          <w:sz w:val="26"/>
          <w:szCs w:val="26"/>
        </w:rPr>
        <w:t xml:space="preserve">Труба </w:t>
      </w:r>
      <w:r w:rsidR="00121A44">
        <w:rPr>
          <w:b/>
          <w:sz w:val="26"/>
          <w:szCs w:val="26"/>
        </w:rPr>
        <w:t xml:space="preserve">стальная </w:t>
      </w:r>
      <w:r w:rsidR="00FB1B40" w:rsidRPr="008252BB">
        <w:rPr>
          <w:b/>
          <w:sz w:val="26"/>
          <w:szCs w:val="26"/>
        </w:rPr>
        <w:t>водогазопроводная 40х3,5</w:t>
      </w:r>
      <w:r w:rsidR="00843900" w:rsidRPr="00CB6078">
        <w:rPr>
          <w:b/>
          <w:sz w:val="26"/>
          <w:szCs w:val="26"/>
        </w:rPr>
        <w:t>________________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8252BB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</w:t>
      </w:r>
      <w:r w:rsidR="004F4E9E" w:rsidRPr="00CB6078">
        <w:rPr>
          <w:sz w:val="24"/>
          <w:szCs w:val="24"/>
        </w:rPr>
        <w:t xml:space="preserve">соответствовать параметрам </w:t>
      </w:r>
      <w:r w:rsidR="004B7D89" w:rsidRPr="00CB6078">
        <w:rPr>
          <w:sz w:val="24"/>
          <w:szCs w:val="24"/>
        </w:rPr>
        <w:t>______</w:t>
      </w:r>
      <w:r w:rsidR="00FB1B40">
        <w:rPr>
          <w:sz w:val="24"/>
          <w:szCs w:val="24"/>
        </w:rPr>
        <w:t>ГОСТ 3262-75</w:t>
      </w:r>
      <w:r w:rsidR="00843900" w:rsidRPr="00CB6078">
        <w:rPr>
          <w:sz w:val="24"/>
          <w:szCs w:val="24"/>
        </w:rPr>
        <w:t>___________</w:t>
      </w:r>
      <w:r w:rsidR="00641E44"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FB1B40" w:rsidRPr="008252BB">
        <w:rPr>
          <w:b/>
          <w:sz w:val="24"/>
          <w:szCs w:val="24"/>
          <w:u w:val="single"/>
        </w:rPr>
        <w:t>ГОСТ 3262-75 «Трубы стальные водогазопроводные. Технические условия»</w:t>
      </w:r>
      <w:r w:rsidR="00E36A51" w:rsidRPr="008252BB">
        <w:rPr>
          <w:b/>
          <w:sz w:val="24"/>
          <w:szCs w:val="24"/>
          <w:u w:val="single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>ГОСТ 7566-94, ГОСТ 10692</w:t>
      </w:r>
      <w:r w:rsidR="00D022B7" w:rsidRPr="00CB6078">
        <w:rPr>
          <w:sz w:val="24"/>
          <w:szCs w:val="24"/>
        </w:rPr>
        <w:t>-80</w:t>
      </w:r>
      <w:r w:rsidR="008E032F" w:rsidRPr="00CB6078">
        <w:rPr>
          <w:sz w:val="24"/>
          <w:szCs w:val="24"/>
        </w:rPr>
        <w:t xml:space="preserve"> (для стальных труб)</w:t>
      </w:r>
      <w:r w:rsidR="00134051" w:rsidRPr="00CB6078">
        <w:rPr>
          <w:sz w:val="24"/>
          <w:szCs w:val="24"/>
        </w:rPr>
        <w:t xml:space="preserve">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 xml:space="preserve">.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>ГОСТ 7566-94, ГОСТ 10692</w:t>
      </w:r>
      <w:r w:rsidR="00D022B7" w:rsidRPr="00CB6078">
        <w:rPr>
          <w:sz w:val="24"/>
          <w:szCs w:val="24"/>
        </w:rPr>
        <w:t>-80</w:t>
      </w:r>
      <w:r w:rsidR="008E032F" w:rsidRPr="00CB6078">
        <w:rPr>
          <w:sz w:val="24"/>
          <w:szCs w:val="24"/>
        </w:rPr>
        <w:t xml:space="preserve"> (для стальных труб)</w:t>
      </w:r>
      <w:r w:rsidR="00D45268" w:rsidRPr="00CB6078">
        <w:rPr>
          <w:sz w:val="24"/>
          <w:szCs w:val="24"/>
        </w:rPr>
        <w:t xml:space="preserve">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>ГОСТ 7566-94, ГОСТ 10692</w:t>
      </w:r>
      <w:r w:rsidR="00D022B7" w:rsidRPr="00CB6078">
        <w:rPr>
          <w:szCs w:val="24"/>
        </w:rPr>
        <w:t>-80</w:t>
      </w:r>
      <w:r w:rsidR="008E032F" w:rsidRPr="00CB6078">
        <w:rPr>
          <w:szCs w:val="24"/>
        </w:rPr>
        <w:t xml:space="preserve"> (для стальных труб)</w:t>
      </w:r>
      <w:r w:rsidR="00D45268" w:rsidRPr="00CB6078">
        <w:rPr>
          <w:szCs w:val="24"/>
        </w:rPr>
        <w:t xml:space="preserve">, </w:t>
      </w:r>
      <w:r w:rsidR="001666F9" w:rsidRPr="00CB6078">
        <w:rPr>
          <w:szCs w:val="24"/>
        </w:rPr>
        <w:t>ГОСТ 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>ГОСТ 7566-94, ГОСТ 10692</w:t>
      </w:r>
      <w:r w:rsidR="00D022B7" w:rsidRPr="00CB6078">
        <w:rPr>
          <w:sz w:val="24"/>
          <w:szCs w:val="24"/>
        </w:rPr>
        <w:t>-80</w:t>
      </w:r>
      <w:r w:rsidR="008E032F" w:rsidRPr="00CB6078">
        <w:rPr>
          <w:sz w:val="24"/>
          <w:szCs w:val="24"/>
        </w:rPr>
        <w:t xml:space="preserve"> (для стальных труб)</w:t>
      </w:r>
      <w:r w:rsidR="00D45268" w:rsidRPr="00CB6078">
        <w:rPr>
          <w:sz w:val="24"/>
          <w:szCs w:val="24"/>
        </w:rPr>
        <w:t xml:space="preserve">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 xml:space="preserve">(для </w:t>
      </w:r>
      <w:r w:rsidR="00267155" w:rsidRPr="00CB6078">
        <w:rPr>
          <w:sz w:val="24"/>
          <w:szCs w:val="24"/>
        </w:rPr>
        <w:lastRenderedPageBreak/>
        <w:t>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1B1" w:rsidRDefault="005E61B1">
      <w:r>
        <w:separator/>
      </w:r>
    </w:p>
  </w:endnote>
  <w:endnote w:type="continuationSeparator" w:id="0">
    <w:p w:rsidR="005E61B1" w:rsidRDefault="005E6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1B1" w:rsidRDefault="005E61B1">
      <w:r>
        <w:separator/>
      </w:r>
    </w:p>
  </w:footnote>
  <w:footnote w:type="continuationSeparator" w:id="0">
    <w:p w:rsidR="005E61B1" w:rsidRDefault="005E61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048" w:rsidRDefault="006328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6021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1A44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B09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61B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2BB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A6310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863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1B40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5928F8-351F-466A-BB13-F59F3FEC9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A6310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5EF7F-F595-4E22-B579-971CBB648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C4D4D2-140C-4278-8073-A1DAE1D62E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25C6CC-D05D-4796-9897-6CA061DD55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7960CF3A-921C-499D-AD8A-98EFB9D1E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Лазебин Дмитрий Евгеньевич</cp:lastModifiedBy>
  <cp:revision>8</cp:revision>
  <cp:lastPrinted>2010-09-30T13:29:00Z</cp:lastPrinted>
  <dcterms:created xsi:type="dcterms:W3CDTF">2014-04-07T10:55:00Z</dcterms:created>
  <dcterms:modified xsi:type="dcterms:W3CDTF">2014-12-25T06:52:00Z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