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C979CF" w:rsidRPr="002D3050" w14:paraId="3EEF378D" w14:textId="77777777" w:rsidTr="00BC5283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378B" w14:textId="77777777" w:rsidR="00394570" w:rsidRPr="002D3050" w:rsidRDefault="00394570" w:rsidP="00C979C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2D305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378C" w14:textId="77777777" w:rsidR="00E16956" w:rsidRPr="00E16956" w:rsidRDefault="00E16956" w:rsidP="0005085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204</w:t>
            </w:r>
            <w:r>
              <w:rPr>
                <w:b/>
                <w:sz w:val="24"/>
                <w:szCs w:val="24"/>
                <w:lang w:val="en-US"/>
              </w:rPr>
              <w:t>E_147</w:t>
            </w:r>
          </w:p>
        </w:tc>
      </w:tr>
      <w:tr w:rsidR="00C979CF" w:rsidRPr="002D3050" w14:paraId="3EEF3790" w14:textId="77777777" w:rsidTr="00BC5283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378E" w14:textId="77777777" w:rsidR="00394570" w:rsidRPr="002D3050" w:rsidRDefault="00394570" w:rsidP="00C979C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D3050">
              <w:rPr>
                <w:b/>
                <w:sz w:val="24"/>
                <w:szCs w:val="24"/>
              </w:rPr>
              <w:t xml:space="preserve">Номер материала </w:t>
            </w:r>
            <w:r w:rsidRPr="002D305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378F" w14:textId="77777777" w:rsidR="00394570" w:rsidRPr="002D3050" w:rsidRDefault="00215785" w:rsidP="00C979C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15785">
              <w:rPr>
                <w:b/>
                <w:sz w:val="24"/>
                <w:szCs w:val="24"/>
              </w:rPr>
              <w:t>2349633</w:t>
            </w:r>
          </w:p>
        </w:tc>
      </w:tr>
    </w:tbl>
    <w:p w14:paraId="3EEF3791" w14:textId="77777777" w:rsidR="007778B3" w:rsidRPr="002D3050" w:rsidRDefault="007778B3" w:rsidP="007778B3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>“УТВЕРЖДАЮ”</w:t>
      </w:r>
    </w:p>
    <w:p w14:paraId="3EEF3792" w14:textId="77777777" w:rsidR="007778B3" w:rsidRPr="002D3050" w:rsidRDefault="007778B3" w:rsidP="007778B3">
      <w:pPr>
        <w:spacing w:line="276" w:lineRule="auto"/>
        <w:ind w:right="-1"/>
        <w:jc w:val="right"/>
        <w:rPr>
          <w:sz w:val="24"/>
          <w:szCs w:val="24"/>
        </w:rPr>
      </w:pPr>
      <w:r w:rsidRPr="002D3050">
        <w:rPr>
          <w:sz w:val="24"/>
          <w:szCs w:val="24"/>
        </w:rPr>
        <w:t>_____________________________________</w:t>
      </w:r>
    </w:p>
    <w:p w14:paraId="3EEF3793" w14:textId="77777777" w:rsidR="007778B3" w:rsidRPr="002D3050" w:rsidRDefault="007778B3" w:rsidP="007778B3">
      <w:pPr>
        <w:spacing w:line="276" w:lineRule="auto"/>
        <w:ind w:right="-1"/>
        <w:jc w:val="right"/>
        <w:rPr>
          <w:sz w:val="24"/>
          <w:szCs w:val="24"/>
        </w:rPr>
      </w:pPr>
      <w:r w:rsidRPr="002D3050">
        <w:rPr>
          <w:sz w:val="24"/>
          <w:szCs w:val="24"/>
        </w:rPr>
        <w:t xml:space="preserve">_____________________________________ </w:t>
      </w:r>
    </w:p>
    <w:p w14:paraId="3EEF3794" w14:textId="77777777" w:rsidR="007778B3" w:rsidRPr="002D3050" w:rsidRDefault="007778B3" w:rsidP="007778B3">
      <w:pPr>
        <w:spacing w:line="276" w:lineRule="auto"/>
        <w:ind w:right="-1"/>
        <w:jc w:val="right"/>
        <w:rPr>
          <w:sz w:val="24"/>
          <w:szCs w:val="24"/>
        </w:rPr>
      </w:pPr>
      <w:r w:rsidRPr="002D3050">
        <w:rPr>
          <w:sz w:val="24"/>
          <w:szCs w:val="24"/>
        </w:rPr>
        <w:t>_____________________________________</w:t>
      </w:r>
    </w:p>
    <w:p w14:paraId="3EEF3795" w14:textId="77777777" w:rsidR="007778B3" w:rsidRPr="002D3050" w:rsidRDefault="007778B3" w:rsidP="007778B3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2D3050">
        <w:rPr>
          <w:sz w:val="24"/>
          <w:szCs w:val="24"/>
        </w:rPr>
        <w:tab/>
        <w:t xml:space="preserve">_______________________ /_____________ </w:t>
      </w:r>
    </w:p>
    <w:p w14:paraId="3EEF3796" w14:textId="77777777" w:rsidR="007778B3" w:rsidRPr="002D3050" w:rsidRDefault="007778B3" w:rsidP="007778B3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2D3050">
        <w:rPr>
          <w:sz w:val="24"/>
          <w:szCs w:val="24"/>
        </w:rPr>
        <w:t>“_______” ___________________ 20_____ г.</w:t>
      </w:r>
    </w:p>
    <w:p w14:paraId="3EEF3797" w14:textId="77777777" w:rsidR="001F5706" w:rsidRPr="002D3050" w:rsidRDefault="001F5706" w:rsidP="00C979CF">
      <w:pPr>
        <w:pStyle w:val="2"/>
        <w:numPr>
          <w:ilvl w:val="0"/>
          <w:numId w:val="0"/>
        </w:numPr>
        <w:spacing w:line="276" w:lineRule="auto"/>
        <w:rPr>
          <w:b w:val="0"/>
          <w:sz w:val="24"/>
          <w:szCs w:val="24"/>
        </w:rPr>
      </w:pPr>
    </w:p>
    <w:p w14:paraId="3EEF3798" w14:textId="77777777" w:rsidR="008A0846" w:rsidRPr="002D3050" w:rsidRDefault="008A0846" w:rsidP="008A0846">
      <w:pPr>
        <w:rPr>
          <w:sz w:val="24"/>
          <w:szCs w:val="24"/>
        </w:rPr>
      </w:pPr>
    </w:p>
    <w:p w14:paraId="3EEF3799" w14:textId="77777777" w:rsidR="004F6968" w:rsidRPr="002D3050" w:rsidRDefault="008D35FD" w:rsidP="00C979CF">
      <w:pPr>
        <w:pStyle w:val="2"/>
        <w:numPr>
          <w:ilvl w:val="0"/>
          <w:numId w:val="0"/>
          <w:ins w:id="1" w:author="Kozlov_E" w:date="2005-05-24T16:56:00Z"/>
        </w:numPr>
        <w:spacing w:line="276" w:lineRule="auto"/>
        <w:rPr>
          <w:sz w:val="24"/>
          <w:szCs w:val="24"/>
        </w:rPr>
      </w:pPr>
      <w:r w:rsidRPr="002D3050">
        <w:rPr>
          <w:sz w:val="24"/>
          <w:szCs w:val="24"/>
        </w:rPr>
        <w:t>ТЕХНИЧЕСКОЕ ЗАДАНИЕ</w:t>
      </w:r>
    </w:p>
    <w:p w14:paraId="3EEF379A" w14:textId="77777777" w:rsidR="008A0846" w:rsidRPr="002D3050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D32CEF" w:rsidRPr="002D3050">
        <w:rPr>
          <w:b/>
          <w:sz w:val="24"/>
          <w:szCs w:val="24"/>
        </w:rPr>
        <w:t>кабельных муфт</w:t>
      </w:r>
      <w:r w:rsidR="00A44DA3">
        <w:rPr>
          <w:b/>
          <w:sz w:val="24"/>
          <w:szCs w:val="24"/>
        </w:rPr>
        <w:t xml:space="preserve"> </w:t>
      </w:r>
      <w:r w:rsidR="007778B3" w:rsidRPr="007778B3">
        <w:rPr>
          <w:b/>
          <w:sz w:val="24"/>
          <w:szCs w:val="24"/>
        </w:rPr>
        <w:t>С</w:t>
      </w:r>
      <w:r w:rsidR="00825E89">
        <w:rPr>
          <w:b/>
          <w:sz w:val="24"/>
          <w:szCs w:val="24"/>
        </w:rPr>
        <w:t>тп</w:t>
      </w:r>
      <w:r w:rsidR="007778B3" w:rsidRPr="007778B3">
        <w:rPr>
          <w:b/>
          <w:sz w:val="24"/>
          <w:szCs w:val="24"/>
        </w:rPr>
        <w:t>-10-150/240-З</w:t>
      </w:r>
    </w:p>
    <w:p w14:paraId="3EEF379B" w14:textId="77777777" w:rsidR="004F6968" w:rsidRPr="002D3050" w:rsidRDefault="009C0389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p w14:paraId="3EEF379C" w14:textId="77777777" w:rsidR="000961A3" w:rsidRPr="002D3050" w:rsidRDefault="000961A3" w:rsidP="00676C55">
      <w:pPr>
        <w:pStyle w:val="ae"/>
        <w:spacing w:line="276" w:lineRule="auto"/>
        <w:ind w:left="0" w:hanging="11"/>
        <w:rPr>
          <w:sz w:val="24"/>
          <w:szCs w:val="24"/>
        </w:rPr>
      </w:pPr>
    </w:p>
    <w:p w14:paraId="3EEF379D" w14:textId="77777777" w:rsidR="00B746C1" w:rsidRPr="002D3050" w:rsidRDefault="00B746C1" w:rsidP="00B746C1">
      <w:pPr>
        <w:pStyle w:val="ae"/>
        <w:spacing w:line="276" w:lineRule="auto"/>
        <w:ind w:left="0" w:firstLine="709"/>
        <w:rPr>
          <w:bCs/>
          <w:sz w:val="24"/>
          <w:szCs w:val="24"/>
        </w:rPr>
      </w:pPr>
    </w:p>
    <w:p w14:paraId="3EEF379E" w14:textId="77777777" w:rsidR="00612811" w:rsidRPr="002D3050" w:rsidRDefault="00612811" w:rsidP="00CB024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Технические требования к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3EEF379F" w14:textId="77777777" w:rsidR="004F4E9E" w:rsidRPr="002D3050" w:rsidRDefault="004F4E9E" w:rsidP="00676C55">
      <w:pPr>
        <w:spacing w:line="276" w:lineRule="auto"/>
        <w:ind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Технические данные </w:t>
      </w:r>
      <w:r w:rsidR="00D32CEF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D3050">
        <w:rPr>
          <w:bCs/>
          <w:sz w:val="24"/>
          <w:szCs w:val="24"/>
        </w:rPr>
        <w:t xml:space="preserve"> </w:t>
      </w:r>
      <w:r w:rsidR="007A72A4" w:rsidRPr="002D3050">
        <w:rPr>
          <w:bCs/>
          <w:sz w:val="24"/>
          <w:szCs w:val="24"/>
        </w:rPr>
        <w:t xml:space="preserve">приведенных </w:t>
      </w:r>
      <w:r w:rsidRPr="002D3050">
        <w:rPr>
          <w:bCs/>
          <w:sz w:val="24"/>
          <w:szCs w:val="24"/>
        </w:rPr>
        <w:t>з</w:t>
      </w:r>
      <w:r w:rsidR="00163418" w:rsidRPr="002D3050">
        <w:rPr>
          <w:bCs/>
          <w:sz w:val="24"/>
          <w:szCs w:val="24"/>
        </w:rPr>
        <w:t>начений: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6379"/>
      </w:tblGrid>
      <w:tr w:rsidR="001A3C1C" w:rsidRPr="00F537BE" w14:paraId="3EEF37A3" w14:textId="77777777" w:rsidTr="001A3C1C">
        <w:trPr>
          <w:trHeight w:val="1005"/>
          <w:tblHeader/>
        </w:trPr>
        <w:tc>
          <w:tcPr>
            <w:tcW w:w="1560" w:type="dxa"/>
            <w:vAlign w:val="center"/>
          </w:tcPr>
          <w:p w14:paraId="3EEF37A0" w14:textId="77777777" w:rsidR="001A3C1C" w:rsidRPr="00F537BE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F537BE">
              <w:rPr>
                <w:b/>
                <w:sz w:val="24"/>
                <w:szCs w:val="24"/>
              </w:rPr>
              <w:t>Наимен</w:t>
            </w:r>
            <w:r w:rsidRPr="00F537BE">
              <w:rPr>
                <w:b/>
                <w:sz w:val="24"/>
                <w:szCs w:val="24"/>
              </w:rPr>
              <w:t>о</w:t>
            </w:r>
            <w:r w:rsidRPr="00F537BE">
              <w:rPr>
                <w:b/>
                <w:sz w:val="24"/>
                <w:szCs w:val="24"/>
              </w:rPr>
              <w:t>вание му</w:t>
            </w:r>
            <w:r w:rsidRPr="00F537BE">
              <w:rPr>
                <w:b/>
                <w:sz w:val="24"/>
                <w:szCs w:val="24"/>
              </w:rPr>
              <w:t>ф</w:t>
            </w:r>
            <w:r w:rsidRPr="00F537BE">
              <w:rPr>
                <w:b/>
                <w:sz w:val="24"/>
                <w:szCs w:val="24"/>
              </w:rPr>
              <w:t>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EF37A1" w14:textId="77777777" w:rsidR="001A3C1C" w:rsidRPr="00F537BE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F537BE">
              <w:rPr>
                <w:b/>
                <w:sz w:val="24"/>
                <w:szCs w:val="24"/>
              </w:rPr>
              <w:t>Наименование пар</w:t>
            </w:r>
            <w:r w:rsidRPr="00F537BE">
              <w:rPr>
                <w:b/>
                <w:sz w:val="24"/>
                <w:szCs w:val="24"/>
              </w:rPr>
              <w:t>а</w:t>
            </w:r>
            <w:r w:rsidRPr="00F537BE">
              <w:rPr>
                <w:b/>
                <w:sz w:val="24"/>
                <w:szCs w:val="24"/>
              </w:rPr>
              <w:t>метра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EEF37A2" w14:textId="77777777" w:rsidR="001A3C1C" w:rsidRPr="00F537BE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F537BE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A3C1C" w:rsidRPr="00F537BE" w14:paraId="3EEF37A7" w14:textId="77777777" w:rsidTr="001A3C1C">
        <w:trPr>
          <w:cantSplit/>
          <w:trHeight w:val="618"/>
        </w:trPr>
        <w:tc>
          <w:tcPr>
            <w:tcW w:w="1560" w:type="dxa"/>
            <w:vMerge w:val="restart"/>
            <w:vAlign w:val="center"/>
          </w:tcPr>
          <w:p w14:paraId="3EEF37A4" w14:textId="77777777" w:rsidR="001A3C1C" w:rsidRPr="00F537BE" w:rsidRDefault="00050856" w:rsidP="00825E89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  <w:r w:rsidRPr="00050856">
              <w:rPr>
                <w:sz w:val="24"/>
                <w:szCs w:val="24"/>
              </w:rPr>
              <w:t>Муфта к</w:t>
            </w:r>
            <w:r w:rsidRPr="00050856">
              <w:rPr>
                <w:sz w:val="24"/>
                <w:szCs w:val="24"/>
              </w:rPr>
              <w:t>а</w:t>
            </w:r>
            <w:r w:rsidRPr="00050856">
              <w:rPr>
                <w:sz w:val="24"/>
                <w:szCs w:val="24"/>
              </w:rPr>
              <w:t xml:space="preserve">бельная </w:t>
            </w:r>
            <w:r w:rsidR="007778B3" w:rsidRPr="007778B3">
              <w:rPr>
                <w:sz w:val="24"/>
                <w:szCs w:val="24"/>
              </w:rPr>
              <w:t>С</w:t>
            </w:r>
            <w:r w:rsidR="00825E89">
              <w:rPr>
                <w:sz w:val="24"/>
                <w:szCs w:val="24"/>
              </w:rPr>
              <w:t>тп</w:t>
            </w:r>
            <w:r w:rsidR="007778B3" w:rsidRPr="007778B3">
              <w:rPr>
                <w:sz w:val="24"/>
                <w:szCs w:val="24"/>
              </w:rPr>
              <w:t>-10-150/240-З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EF37A5" w14:textId="77777777" w:rsidR="001A3C1C" w:rsidRPr="00F537BE" w:rsidRDefault="001A3C1C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7A6" w14:textId="77777777" w:rsidR="001A3C1C" w:rsidRPr="00F537BE" w:rsidRDefault="00D75D2C" w:rsidP="00A72D17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72D17" w:rsidRPr="00F537BE">
              <w:rPr>
                <w:sz w:val="24"/>
                <w:szCs w:val="24"/>
              </w:rPr>
              <w:t>оединительная муфта на основе термоусаживаемых изд</w:t>
            </w:r>
            <w:r w:rsidR="00A72D17" w:rsidRPr="00F537BE">
              <w:rPr>
                <w:sz w:val="24"/>
                <w:szCs w:val="24"/>
              </w:rPr>
              <w:t>е</w:t>
            </w:r>
            <w:r w:rsidR="00A72D17" w:rsidRPr="00F537BE">
              <w:rPr>
                <w:sz w:val="24"/>
                <w:szCs w:val="24"/>
              </w:rPr>
              <w:t>лий предназначена для соединения кабелей с бумажной, пропитанной изоляцией на переменное напряжение  част</w:t>
            </w:r>
            <w:r w:rsidR="00A72D17" w:rsidRPr="00F537BE">
              <w:rPr>
                <w:sz w:val="24"/>
                <w:szCs w:val="24"/>
              </w:rPr>
              <w:t>о</w:t>
            </w:r>
            <w:r w:rsidR="00A72D17" w:rsidRPr="00F537BE">
              <w:rPr>
                <w:sz w:val="24"/>
                <w:szCs w:val="24"/>
              </w:rPr>
              <w:t>той 50 Гц.</w:t>
            </w:r>
          </w:p>
        </w:tc>
      </w:tr>
      <w:tr w:rsidR="001A3C1C" w:rsidRPr="00F537BE" w14:paraId="3EEF37AB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3EEF37A8" w14:textId="77777777" w:rsidR="001A3C1C" w:rsidRPr="00F537BE" w:rsidRDefault="001A3C1C" w:rsidP="001A3C1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EF37A9" w14:textId="77777777" w:rsidR="001A3C1C" w:rsidRPr="00F537BE" w:rsidRDefault="001A3C1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Номинальное напряж</w:t>
            </w:r>
            <w:r w:rsidRPr="00F537BE">
              <w:rPr>
                <w:sz w:val="24"/>
                <w:szCs w:val="24"/>
              </w:rPr>
              <w:t>е</w:t>
            </w:r>
            <w:r w:rsidRPr="00F537BE">
              <w:rPr>
                <w:sz w:val="24"/>
                <w:szCs w:val="24"/>
              </w:rPr>
              <w:t xml:space="preserve">ние, </w:t>
            </w:r>
            <w:proofErr w:type="spellStart"/>
            <w:r w:rsidRPr="00F537BE">
              <w:rPr>
                <w:sz w:val="24"/>
                <w:szCs w:val="24"/>
              </w:rPr>
              <w:t>кВ</w:t>
            </w:r>
            <w:proofErr w:type="spellEnd"/>
            <w:r w:rsidRPr="00F537BE">
              <w:rPr>
                <w:sz w:val="24"/>
                <w:szCs w:val="24"/>
              </w:rPr>
              <w:t xml:space="preserve"> (50Гц)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EEF37AA" w14:textId="77777777" w:rsidR="001A3C1C" w:rsidRPr="00F537BE" w:rsidRDefault="001A3C1C" w:rsidP="00FD39DD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1</w:t>
            </w:r>
            <w:r w:rsidR="000B5DEC" w:rsidRPr="00F537BE">
              <w:rPr>
                <w:sz w:val="24"/>
                <w:szCs w:val="24"/>
              </w:rPr>
              <w:t>0</w:t>
            </w:r>
          </w:p>
        </w:tc>
      </w:tr>
      <w:tr w:rsidR="001A3C1C" w:rsidRPr="00F537BE" w14:paraId="3EEF37AF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3EEF37AC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7AD" w14:textId="77777777" w:rsidR="001A3C1C" w:rsidRPr="00F537BE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Число жил соединя</w:t>
            </w:r>
            <w:r w:rsidRPr="00F537BE">
              <w:rPr>
                <w:sz w:val="24"/>
                <w:szCs w:val="24"/>
              </w:rPr>
              <w:t>е</w:t>
            </w:r>
            <w:r w:rsidRPr="00F537BE">
              <w:rPr>
                <w:sz w:val="24"/>
                <w:szCs w:val="24"/>
              </w:rPr>
              <w:t>мого кабеля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7AE" w14:textId="77777777" w:rsidR="001A3C1C" w:rsidRPr="00F537BE" w:rsidRDefault="000B5DE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3</w:t>
            </w:r>
          </w:p>
        </w:tc>
      </w:tr>
      <w:tr w:rsidR="001A3C1C" w:rsidRPr="00F537BE" w14:paraId="3EEF37B3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3EEF37B0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7B1" w14:textId="77777777" w:rsidR="001A3C1C" w:rsidRPr="00F537BE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Тип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7B2" w14:textId="77777777" w:rsidR="001A3C1C" w:rsidRPr="00F537BE" w:rsidRDefault="001A3C1C" w:rsidP="009A6C5F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Соединительная</w:t>
            </w:r>
          </w:p>
        </w:tc>
      </w:tr>
      <w:tr w:rsidR="001A3C1C" w:rsidRPr="00F537BE" w14:paraId="3EEF37B7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3EEF37B4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7B5" w14:textId="77777777" w:rsidR="001A3C1C" w:rsidRPr="00F537BE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Диапазоны сечений жил соединяемого к</w:t>
            </w:r>
            <w:r w:rsidRPr="00F537BE">
              <w:rPr>
                <w:sz w:val="24"/>
                <w:szCs w:val="24"/>
              </w:rPr>
              <w:t>а</w:t>
            </w:r>
            <w:r w:rsidRPr="00F537BE">
              <w:rPr>
                <w:sz w:val="24"/>
                <w:szCs w:val="24"/>
              </w:rPr>
              <w:t>беля, мм</w:t>
            </w:r>
            <w:proofErr w:type="gramStart"/>
            <w:r w:rsidRPr="00F537BE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379" w:type="dxa"/>
            <w:shd w:val="clear" w:color="auto" w:fill="auto"/>
            <w:vAlign w:val="center"/>
          </w:tcPr>
          <w:p w14:paraId="3EEF37B6" w14:textId="77777777" w:rsidR="001A3C1C" w:rsidRPr="00F537BE" w:rsidRDefault="00315DEB" w:rsidP="00EA6E1A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150; 18</w:t>
            </w:r>
            <w:r w:rsidR="00050856">
              <w:rPr>
                <w:sz w:val="24"/>
                <w:szCs w:val="24"/>
              </w:rPr>
              <w:t>5</w:t>
            </w:r>
            <w:r w:rsidR="001A3C1C" w:rsidRPr="00F537BE">
              <w:rPr>
                <w:sz w:val="24"/>
                <w:szCs w:val="24"/>
              </w:rPr>
              <w:t xml:space="preserve">; </w:t>
            </w:r>
            <w:r w:rsidR="0005085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="00050856">
              <w:rPr>
                <w:sz w:val="24"/>
                <w:szCs w:val="24"/>
              </w:rPr>
              <w:t>0</w:t>
            </w:r>
          </w:p>
        </w:tc>
      </w:tr>
      <w:tr w:rsidR="00A53FF3" w:rsidRPr="00F537BE" w14:paraId="3EEF37C4" w14:textId="77777777" w:rsidTr="00A53FF3">
        <w:trPr>
          <w:trHeight w:val="1134"/>
        </w:trPr>
        <w:tc>
          <w:tcPr>
            <w:tcW w:w="1560" w:type="dxa"/>
            <w:vMerge/>
            <w:vAlign w:val="center"/>
          </w:tcPr>
          <w:p w14:paraId="3EEF37B8" w14:textId="77777777" w:rsidR="00A53FF3" w:rsidRPr="00F537BE" w:rsidRDefault="00A53FF3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7B9" w14:textId="77777777" w:rsidR="00A53FF3" w:rsidRPr="00F537BE" w:rsidRDefault="00A72D17" w:rsidP="00A72D17">
            <w:pPr>
              <w:tabs>
                <w:tab w:val="left" w:pos="1325"/>
              </w:tabs>
              <w:spacing w:line="276" w:lineRule="auto"/>
              <w:ind w:left="49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Технологические ос</w:t>
            </w:r>
            <w:r w:rsidRPr="00F537BE">
              <w:rPr>
                <w:sz w:val="24"/>
                <w:szCs w:val="24"/>
              </w:rPr>
              <w:t>о</w:t>
            </w:r>
            <w:r w:rsidRPr="00F537BE">
              <w:rPr>
                <w:sz w:val="24"/>
                <w:szCs w:val="24"/>
              </w:rPr>
              <w:t>бенности: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7BA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 xml:space="preserve">на жилы усаживаются маслостойкие трубки. Корешки разделок герметизируются </w:t>
            </w:r>
            <w:proofErr w:type="spellStart"/>
            <w:r w:rsidRPr="00F537BE">
              <w:rPr>
                <w:sz w:val="24"/>
                <w:szCs w:val="24"/>
              </w:rPr>
              <w:t>эластомерным</w:t>
            </w:r>
            <w:proofErr w:type="spellEnd"/>
            <w:r w:rsidRPr="00F537BE">
              <w:rPr>
                <w:sz w:val="24"/>
                <w:szCs w:val="24"/>
              </w:rPr>
              <w:t xml:space="preserve"> </w:t>
            </w:r>
            <w:proofErr w:type="spellStart"/>
            <w:r w:rsidRPr="00F537BE">
              <w:rPr>
                <w:sz w:val="24"/>
                <w:szCs w:val="24"/>
              </w:rPr>
              <w:t>герметиком</w:t>
            </w:r>
            <w:proofErr w:type="spellEnd"/>
            <w:r w:rsidRPr="00F537BE">
              <w:rPr>
                <w:sz w:val="24"/>
                <w:szCs w:val="24"/>
              </w:rPr>
              <w:t xml:space="preserve"> и изолируются термоусаживаемыми перчатками.</w:t>
            </w:r>
          </w:p>
          <w:p w14:paraId="3EEF37BB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proofErr w:type="gramStart"/>
            <w:r w:rsidRPr="00F537BE">
              <w:rPr>
                <w:sz w:val="24"/>
                <w:szCs w:val="24"/>
              </w:rPr>
              <w:t>ж</w:t>
            </w:r>
            <w:proofErr w:type="gramEnd"/>
            <w:r w:rsidRPr="00F537BE">
              <w:rPr>
                <w:sz w:val="24"/>
                <w:szCs w:val="24"/>
              </w:rPr>
              <w:t>илы кабелей соединяются гильзами. На гильзы нан</w:t>
            </w:r>
            <w:r w:rsidRPr="00F537BE">
              <w:rPr>
                <w:sz w:val="24"/>
                <w:szCs w:val="24"/>
              </w:rPr>
              <w:t>о</w:t>
            </w:r>
            <w:r w:rsidRPr="00F537BE">
              <w:rPr>
                <w:sz w:val="24"/>
                <w:szCs w:val="24"/>
              </w:rPr>
              <w:t xml:space="preserve">сится </w:t>
            </w:r>
            <w:proofErr w:type="spellStart"/>
            <w:r w:rsidRPr="00F537BE">
              <w:rPr>
                <w:sz w:val="24"/>
                <w:szCs w:val="24"/>
              </w:rPr>
              <w:t>эластомерный</w:t>
            </w:r>
            <w:proofErr w:type="spellEnd"/>
            <w:r w:rsidRPr="00F537BE">
              <w:rPr>
                <w:sz w:val="24"/>
                <w:szCs w:val="24"/>
              </w:rPr>
              <w:t xml:space="preserve"> </w:t>
            </w:r>
            <w:proofErr w:type="gramStart"/>
            <w:r w:rsidRPr="00F537BE">
              <w:rPr>
                <w:sz w:val="24"/>
                <w:szCs w:val="24"/>
              </w:rPr>
              <w:t>герметик</w:t>
            </w:r>
            <w:proofErr w:type="gramEnd"/>
            <w:r w:rsidRPr="00F537BE">
              <w:rPr>
                <w:sz w:val="24"/>
                <w:szCs w:val="24"/>
              </w:rPr>
              <w:t xml:space="preserve"> и усаживаются терм</w:t>
            </w:r>
            <w:r w:rsidRPr="00F537BE">
              <w:rPr>
                <w:sz w:val="24"/>
                <w:szCs w:val="24"/>
              </w:rPr>
              <w:t>о</w:t>
            </w:r>
            <w:r w:rsidRPr="00F537BE">
              <w:rPr>
                <w:sz w:val="24"/>
                <w:szCs w:val="24"/>
              </w:rPr>
              <w:t>усаживаемые трубки.</w:t>
            </w:r>
          </w:p>
          <w:p w14:paraId="3EEF37BC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 xml:space="preserve">межфазное пространство заполняется </w:t>
            </w:r>
            <w:proofErr w:type="spellStart"/>
            <w:r w:rsidRPr="00F537BE">
              <w:rPr>
                <w:sz w:val="24"/>
                <w:szCs w:val="24"/>
              </w:rPr>
              <w:t>термоплавким</w:t>
            </w:r>
            <w:proofErr w:type="spellEnd"/>
            <w:r w:rsidRPr="00F537BE">
              <w:rPr>
                <w:sz w:val="24"/>
                <w:szCs w:val="24"/>
              </w:rPr>
              <w:t xml:space="preserve"> сополимером в виде межфазной распорки и листового заполнителя вставленного в трубу восстановления об</w:t>
            </w:r>
            <w:r w:rsidRPr="00F537BE">
              <w:rPr>
                <w:sz w:val="24"/>
                <w:szCs w:val="24"/>
              </w:rPr>
              <w:t>о</w:t>
            </w:r>
            <w:r w:rsidRPr="00F537BE">
              <w:rPr>
                <w:sz w:val="24"/>
                <w:szCs w:val="24"/>
              </w:rPr>
              <w:t>лочки.</w:t>
            </w:r>
          </w:p>
          <w:p w14:paraId="3EEF37BD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при усадке трубы восстановления оболочки сополимер равномерно заполняет межфазное пространство.</w:t>
            </w:r>
          </w:p>
          <w:p w14:paraId="3EEF37BE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на трубу восстановления оболочки наматывается экран из алюминиевой фольги.</w:t>
            </w:r>
          </w:p>
          <w:p w14:paraId="3EEF37BF" w14:textId="77777777" w:rsidR="00A72D17" w:rsidRPr="00F537BE" w:rsidRDefault="00A72D17" w:rsidP="00A72D17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lastRenderedPageBreak/>
              <w:t xml:space="preserve">броня и оболочки кабелей соединяются гибкой медной жилой с помощью </w:t>
            </w:r>
            <w:r w:rsidRPr="00F537BE">
              <w:rPr>
                <w:b/>
                <w:sz w:val="24"/>
                <w:szCs w:val="24"/>
                <w:u w:val="single"/>
              </w:rPr>
              <w:t>пайки</w:t>
            </w:r>
            <w:r w:rsidRPr="00F537BE">
              <w:rPr>
                <w:sz w:val="24"/>
                <w:szCs w:val="24"/>
              </w:rPr>
              <w:t xml:space="preserve">. </w:t>
            </w:r>
          </w:p>
          <w:p w14:paraId="3EEF37C0" w14:textId="77777777" w:rsidR="00A72D17" w:rsidRPr="00F537BE" w:rsidRDefault="00A72D17" w:rsidP="00A72D17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7BE">
              <w:rPr>
                <w:rFonts w:ascii="Times New Roman" w:hAnsi="Times New Roman"/>
                <w:sz w:val="24"/>
                <w:szCs w:val="24"/>
              </w:rPr>
              <w:t>сверху устанавливается термоусаживаемый кожух.</w:t>
            </w:r>
          </w:p>
          <w:p w14:paraId="3EEF37C1" w14:textId="77777777" w:rsidR="00A53FF3" w:rsidRPr="00F537BE" w:rsidRDefault="00A53FF3" w:rsidP="00A72D17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устойчивость к агрессивным средам и механическую прочность, близкую к прочн</w:t>
            </w: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сти кабеля;</w:t>
            </w:r>
          </w:p>
          <w:p w14:paraId="3EEF37C2" w14:textId="77777777" w:rsidR="00A53FF3" w:rsidRPr="00F537BE" w:rsidRDefault="00A53FF3" w:rsidP="005B476A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технологию быстрого и кач</w:t>
            </w: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537BE">
              <w:rPr>
                <w:rFonts w:ascii="Times New Roman" w:hAnsi="Times New Roman"/>
                <w:sz w:val="24"/>
                <w:szCs w:val="24"/>
                <w:lang w:eastAsia="ru-RU"/>
              </w:rPr>
              <w:t>ственного монтажа в полевых условиях;</w:t>
            </w:r>
          </w:p>
          <w:p w14:paraId="3EEF37C3" w14:textId="77777777" w:rsidR="00A53FF3" w:rsidRPr="00F537BE" w:rsidRDefault="00A53FF3" w:rsidP="005B476A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072369" w:rsidRPr="00F537BE" w14:paraId="3EEF37C8" w14:textId="77777777" w:rsidTr="00A72D17">
        <w:trPr>
          <w:cantSplit/>
          <w:trHeight w:val="299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EEF37C5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F37C6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F37C7" w14:textId="77777777" w:rsidR="00072369" w:rsidRDefault="00072369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Перчатка 2 шт.</w:t>
            </w:r>
          </w:p>
        </w:tc>
      </w:tr>
      <w:tr w:rsidR="00072369" w:rsidRPr="00F537BE" w14:paraId="3EEF37C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C9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CA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CB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Трубка ТТИ на жилу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=0,35 м. - 6 шт.</w:t>
            </w:r>
          </w:p>
        </w:tc>
      </w:tr>
      <w:tr w:rsidR="00072369" w:rsidRPr="00F537BE" w14:paraId="3EEF37D0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CD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CE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CF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 манжет на "корешок" 2 шт.</w:t>
            </w:r>
          </w:p>
        </w:tc>
      </w:tr>
      <w:tr w:rsidR="00072369" w:rsidRPr="00F537BE" w14:paraId="3EEF37D4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D1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D2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D3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 манжет на гильзу 1 шт.</w:t>
            </w:r>
          </w:p>
        </w:tc>
      </w:tr>
      <w:tr w:rsidR="00072369" w:rsidRPr="00F537BE" w14:paraId="3EEF37D8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D5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D6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D7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Трубка ТТИ-Д на гильзу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=0,27 м. -  3 шт.</w:t>
            </w:r>
          </w:p>
        </w:tc>
      </w:tr>
      <w:tr w:rsidR="00072369" w:rsidRPr="00F537BE" w14:paraId="3EEF37D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D9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DA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DB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Трубка ТТИ-Д с листовым межфазным заполнителем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=0,97 м. -  1 шт.</w:t>
            </w:r>
          </w:p>
        </w:tc>
      </w:tr>
      <w:tr w:rsidR="00072369" w:rsidRPr="00F537BE" w14:paraId="3EEF37E0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DD" w14:textId="77777777" w:rsidR="00072369" w:rsidRPr="00F537BE" w:rsidRDefault="00072369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DE" w14:textId="77777777" w:rsidR="00072369" w:rsidRPr="00F537BE" w:rsidRDefault="00072369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DF" w14:textId="77777777" w:rsidR="00072369" w:rsidRDefault="0007236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Трубка кожух ТТШ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=1,27 м. - 1 шт.</w:t>
            </w:r>
          </w:p>
        </w:tc>
      </w:tr>
      <w:tr w:rsidR="00A72D17" w:rsidRPr="00F537BE" w14:paraId="3EEF37E4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E1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E2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E3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Гильза соединительная </w:t>
            </w:r>
            <w:r w:rsidRPr="00F537BE">
              <w:rPr>
                <w:sz w:val="24"/>
                <w:szCs w:val="24"/>
              </w:rPr>
              <w:t>с контактными винтами со срыв</w:t>
            </w:r>
            <w:r w:rsidRPr="00F537BE">
              <w:rPr>
                <w:sz w:val="24"/>
                <w:szCs w:val="24"/>
              </w:rPr>
              <w:t>а</w:t>
            </w:r>
            <w:r w:rsidRPr="00F537BE">
              <w:rPr>
                <w:sz w:val="24"/>
                <w:szCs w:val="24"/>
              </w:rPr>
              <w:t>ющимися при затягивании головками (по 2 головки в ка</w:t>
            </w:r>
            <w:r w:rsidRPr="00F537BE">
              <w:rPr>
                <w:sz w:val="24"/>
                <w:szCs w:val="24"/>
              </w:rPr>
              <w:t>ж</w:t>
            </w:r>
            <w:r w:rsidRPr="00F537BE">
              <w:rPr>
                <w:sz w:val="24"/>
                <w:szCs w:val="24"/>
              </w:rPr>
              <w:t>дую сторону)</w:t>
            </w:r>
            <w:r w:rsidR="00F537BE" w:rsidRPr="00F537BE">
              <w:rPr>
                <w:sz w:val="24"/>
                <w:szCs w:val="24"/>
              </w:rPr>
              <w:t xml:space="preserve"> </w:t>
            </w:r>
            <w:r w:rsidR="00F537BE" w:rsidRPr="00F537BE">
              <w:rPr>
                <w:color w:val="000000"/>
                <w:sz w:val="24"/>
                <w:szCs w:val="24"/>
              </w:rPr>
              <w:t>3 шт.</w:t>
            </w:r>
          </w:p>
        </w:tc>
      </w:tr>
      <w:tr w:rsidR="00A72D17" w:rsidRPr="00F537BE" w14:paraId="3EEF37E8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E5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E6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E7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Жила медная луженая для заземления, сеч. </w:t>
            </w:r>
            <w:r w:rsidR="00315DEB">
              <w:rPr>
                <w:color w:val="000000"/>
                <w:sz w:val="24"/>
                <w:szCs w:val="24"/>
              </w:rPr>
              <w:t>25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</w:t>
            </w:r>
            <w:r w:rsidRPr="00F537BE">
              <w:rPr>
                <w:color w:val="000000"/>
                <w:sz w:val="24"/>
                <w:szCs w:val="24"/>
              </w:rPr>
              <w:t>мм</w:t>
            </w:r>
            <w:proofErr w:type="gramStart"/>
            <w:r w:rsidRPr="00F537BE">
              <w:rPr>
                <w:color w:val="000000"/>
                <w:sz w:val="24"/>
                <w:szCs w:val="24"/>
              </w:rPr>
              <w:t>2</w:t>
            </w:r>
            <w:proofErr w:type="gramEnd"/>
            <w:r w:rsidR="00F537BE" w:rsidRPr="00F537BE">
              <w:rPr>
                <w:color w:val="000000"/>
                <w:sz w:val="24"/>
                <w:szCs w:val="24"/>
              </w:rPr>
              <w:t xml:space="preserve">  1 шт.</w:t>
            </w:r>
          </w:p>
        </w:tc>
      </w:tr>
      <w:tr w:rsidR="00A72D17" w:rsidRPr="00F537BE" w14:paraId="3EEF37E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E9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EA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EB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Герметик "С", лента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2 шт.</w:t>
            </w:r>
          </w:p>
        </w:tc>
      </w:tr>
      <w:tr w:rsidR="00A72D17" w:rsidRPr="00F537BE" w14:paraId="3EEF37F0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ED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EE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EF" w14:textId="77777777" w:rsidR="00A72D17" w:rsidRPr="00F537BE" w:rsidRDefault="0039452C" w:rsidP="0039452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Проволока стальная </w:t>
            </w:r>
            <w:proofErr w:type="spellStart"/>
            <w:r>
              <w:rPr>
                <w:color w:val="000000"/>
                <w:sz w:val="24"/>
                <w:szCs w:val="24"/>
              </w:rPr>
              <w:t>оцинков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 w:rsidRPr="0039452C">
              <w:rPr>
                <w:color w:val="000000"/>
                <w:sz w:val="24"/>
                <w:szCs w:val="24"/>
              </w:rPr>
              <w:t>=</w:t>
            </w:r>
            <w:r w:rsidR="00A72D17" w:rsidRPr="00F537BE">
              <w:rPr>
                <w:color w:val="000000"/>
                <w:sz w:val="24"/>
                <w:szCs w:val="24"/>
              </w:rPr>
              <w:t xml:space="preserve"> 1</w:t>
            </w:r>
            <w:proofErr w:type="gramStart"/>
            <w:r w:rsidR="00A72D17" w:rsidRPr="00F537BE">
              <w:rPr>
                <w:color w:val="000000"/>
                <w:sz w:val="24"/>
                <w:szCs w:val="24"/>
              </w:rPr>
              <w:t>,0</w:t>
            </w:r>
            <w:proofErr w:type="gramEnd"/>
            <w:r w:rsidR="00A72D17" w:rsidRPr="00F537BE">
              <w:rPr>
                <w:color w:val="000000"/>
                <w:sz w:val="24"/>
                <w:szCs w:val="24"/>
              </w:rPr>
              <w:t>-1,2 мм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 </w:t>
            </w:r>
            <w:r w:rsidR="00F537BE" w:rsidRPr="00F537BE">
              <w:rPr>
                <w:color w:val="000000"/>
                <w:sz w:val="24"/>
                <w:szCs w:val="24"/>
                <w:lang w:val="en-US"/>
              </w:rPr>
              <w:t>L</w:t>
            </w:r>
            <w:r w:rsidR="00F537BE" w:rsidRPr="0039452C">
              <w:rPr>
                <w:color w:val="000000"/>
                <w:sz w:val="24"/>
                <w:szCs w:val="24"/>
              </w:rPr>
              <w:t xml:space="preserve">=3 </w:t>
            </w:r>
            <w:r w:rsidR="00F537BE" w:rsidRPr="00F537BE">
              <w:rPr>
                <w:color w:val="000000"/>
                <w:sz w:val="24"/>
                <w:szCs w:val="24"/>
              </w:rPr>
              <w:t>м.</w:t>
            </w:r>
          </w:p>
        </w:tc>
      </w:tr>
      <w:tr w:rsidR="00A72D17" w:rsidRPr="00F537BE" w14:paraId="3EEF37F4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F1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F2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F3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Лента алюминиевая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 </w:t>
            </w:r>
            <w:r w:rsidR="00F537BE" w:rsidRPr="00F537BE">
              <w:rPr>
                <w:color w:val="000000"/>
                <w:sz w:val="24"/>
                <w:szCs w:val="24"/>
                <w:lang w:val="en-US"/>
              </w:rPr>
              <w:t>L</w:t>
            </w:r>
            <w:r w:rsidR="00F537BE" w:rsidRPr="00F537BE">
              <w:rPr>
                <w:color w:val="000000"/>
                <w:sz w:val="24"/>
                <w:szCs w:val="24"/>
              </w:rPr>
              <w:t>=4 м.</w:t>
            </w:r>
          </w:p>
        </w:tc>
      </w:tr>
      <w:tr w:rsidR="00A72D17" w:rsidRPr="00F537BE" w14:paraId="3EEF37F8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F5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F6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F7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Распорка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</w:t>
            </w:r>
          </w:p>
        </w:tc>
      </w:tr>
      <w:tr w:rsidR="00A72D17" w:rsidRPr="00F537BE" w14:paraId="3EEF37F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F9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FA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FB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Припой</w:t>
            </w:r>
            <w:proofErr w:type="gramStart"/>
            <w:r w:rsidRPr="00F537BE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F537BE">
              <w:rPr>
                <w:color w:val="000000"/>
                <w:sz w:val="24"/>
                <w:szCs w:val="24"/>
              </w:rPr>
              <w:t xml:space="preserve">, </w:t>
            </w:r>
            <w:r w:rsidR="00F537BE" w:rsidRPr="00F537BE">
              <w:rPr>
                <w:color w:val="000000"/>
                <w:sz w:val="24"/>
                <w:szCs w:val="24"/>
              </w:rPr>
              <w:t>70 г.</w:t>
            </w:r>
          </w:p>
        </w:tc>
      </w:tr>
      <w:tr w:rsidR="00A72D17" w:rsidRPr="00F537BE" w14:paraId="3EEF3800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7FD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7FE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7FF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Припой ПОС-30, 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200 </w:t>
            </w:r>
            <w:r w:rsidRPr="00F537BE">
              <w:rPr>
                <w:color w:val="000000"/>
                <w:sz w:val="24"/>
                <w:szCs w:val="24"/>
              </w:rPr>
              <w:t>г.</w:t>
            </w:r>
          </w:p>
        </w:tc>
      </w:tr>
      <w:tr w:rsidR="00A72D17" w:rsidRPr="00F537BE" w14:paraId="3EEF3804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01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02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03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Паста паяльная, 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25 </w:t>
            </w:r>
            <w:r w:rsidRPr="00F537BE">
              <w:rPr>
                <w:color w:val="000000"/>
                <w:sz w:val="24"/>
                <w:szCs w:val="24"/>
              </w:rPr>
              <w:t>г.</w:t>
            </w:r>
          </w:p>
        </w:tc>
      </w:tr>
      <w:tr w:rsidR="00A72D17" w:rsidRPr="00F537BE" w14:paraId="3EEF3808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05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06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07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Стеклолента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 </w:t>
            </w:r>
            <w:r w:rsidR="00F537BE" w:rsidRPr="00F537BE">
              <w:rPr>
                <w:color w:val="000000"/>
                <w:sz w:val="24"/>
                <w:szCs w:val="24"/>
                <w:lang w:val="en-US"/>
              </w:rPr>
              <w:t>L=</w:t>
            </w:r>
            <w:r w:rsidR="00F537BE" w:rsidRPr="00F537BE">
              <w:rPr>
                <w:color w:val="000000"/>
                <w:sz w:val="24"/>
                <w:szCs w:val="24"/>
              </w:rPr>
              <w:t>2 м.</w:t>
            </w:r>
          </w:p>
        </w:tc>
      </w:tr>
      <w:tr w:rsidR="00A72D17" w:rsidRPr="00F537BE" w14:paraId="3EEF380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09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0A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0B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Лента ПВХ с липким слоем, 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F537BE">
              <w:rPr>
                <w:color w:val="000000"/>
                <w:sz w:val="24"/>
                <w:szCs w:val="24"/>
              </w:rPr>
              <w:t>рул</w:t>
            </w:r>
            <w:proofErr w:type="spellEnd"/>
            <w:r w:rsidRPr="00F537BE">
              <w:rPr>
                <w:color w:val="000000"/>
                <w:sz w:val="24"/>
                <w:szCs w:val="24"/>
              </w:rPr>
              <w:t>.</w:t>
            </w:r>
          </w:p>
        </w:tc>
      </w:tr>
      <w:tr w:rsidR="00A72D17" w:rsidRPr="00F537BE" w14:paraId="3EEF3810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0D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0E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0F" w14:textId="77777777" w:rsidR="00A72D17" w:rsidRPr="00F537BE" w:rsidRDefault="00A72D17" w:rsidP="00F537BE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Нить льняная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2 шт. </w:t>
            </w:r>
            <w:r w:rsidR="00F537BE" w:rsidRPr="00F537BE">
              <w:rPr>
                <w:color w:val="000000"/>
                <w:sz w:val="24"/>
                <w:szCs w:val="24"/>
                <w:lang w:val="en-US"/>
              </w:rPr>
              <w:t>L</w:t>
            </w:r>
            <w:r w:rsidR="00F537BE" w:rsidRPr="00F537BE">
              <w:rPr>
                <w:color w:val="000000"/>
                <w:sz w:val="24"/>
                <w:szCs w:val="24"/>
              </w:rPr>
              <w:t>=0,5 м.</w:t>
            </w:r>
          </w:p>
        </w:tc>
      </w:tr>
      <w:tr w:rsidR="00A72D17" w:rsidRPr="00F537BE" w14:paraId="3EEF3814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11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12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13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Салфетка обтирочная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</w:t>
            </w:r>
          </w:p>
        </w:tc>
      </w:tr>
      <w:tr w:rsidR="00A72D17" w:rsidRPr="00F537BE" w14:paraId="3EEF3818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15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16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17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 xml:space="preserve">Перчатки </w:t>
            </w:r>
            <w:proofErr w:type="gramStart"/>
            <w:r w:rsidRPr="00F537BE">
              <w:rPr>
                <w:color w:val="000000"/>
                <w:sz w:val="24"/>
                <w:szCs w:val="24"/>
              </w:rPr>
              <w:t>х/б</w:t>
            </w:r>
            <w:proofErr w:type="gramEnd"/>
            <w:r w:rsidRPr="00F537BE">
              <w:rPr>
                <w:color w:val="000000"/>
                <w:sz w:val="24"/>
                <w:szCs w:val="24"/>
              </w:rPr>
              <w:t>, пара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</w:t>
            </w:r>
          </w:p>
        </w:tc>
      </w:tr>
      <w:tr w:rsidR="00A72D17" w:rsidRPr="00F537BE" w14:paraId="3EEF381C" w14:textId="77777777" w:rsidTr="00603534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19" w14:textId="77777777" w:rsidR="00A72D17" w:rsidRPr="00F537BE" w:rsidRDefault="00A72D17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EF381A" w14:textId="77777777" w:rsidR="00A72D17" w:rsidRPr="00F537BE" w:rsidRDefault="00A72D17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14:paraId="3EEF381B" w14:textId="77777777" w:rsidR="00A72D17" w:rsidRPr="00F537BE" w:rsidRDefault="00A72D17" w:rsidP="00A72D17">
            <w:pPr>
              <w:ind w:firstLine="0"/>
              <w:rPr>
                <w:color w:val="000000"/>
                <w:sz w:val="24"/>
                <w:szCs w:val="24"/>
              </w:rPr>
            </w:pPr>
            <w:r w:rsidRPr="00F537BE">
              <w:rPr>
                <w:color w:val="000000"/>
                <w:sz w:val="24"/>
                <w:szCs w:val="24"/>
              </w:rPr>
              <w:t>Рукав полиэтиленовый упаковочный</w:t>
            </w:r>
            <w:r w:rsidR="00F537BE" w:rsidRPr="00F537BE">
              <w:rPr>
                <w:color w:val="000000"/>
                <w:sz w:val="24"/>
                <w:szCs w:val="24"/>
              </w:rPr>
              <w:t xml:space="preserve"> 1 шт.</w:t>
            </w:r>
          </w:p>
        </w:tc>
      </w:tr>
      <w:tr w:rsidR="001A3C1C" w:rsidRPr="00F537BE" w14:paraId="3EEF3820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1D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81E" w14:textId="77777777" w:rsidR="001A3C1C" w:rsidRPr="00F537BE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Климатическое испо</w:t>
            </w:r>
            <w:r w:rsidRPr="00F537BE">
              <w:rPr>
                <w:sz w:val="24"/>
                <w:szCs w:val="24"/>
              </w:rPr>
              <w:t>л</w:t>
            </w:r>
            <w:r w:rsidRPr="00F537BE">
              <w:rPr>
                <w:sz w:val="24"/>
                <w:szCs w:val="24"/>
              </w:rPr>
              <w:t>нение и категория ра</w:t>
            </w:r>
            <w:r w:rsidRPr="00F537BE">
              <w:rPr>
                <w:sz w:val="24"/>
                <w:szCs w:val="24"/>
              </w:rPr>
              <w:t>з</w:t>
            </w:r>
            <w:r w:rsidRPr="00F537BE">
              <w:rPr>
                <w:sz w:val="24"/>
                <w:szCs w:val="24"/>
              </w:rPr>
              <w:t>мещения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81F" w14:textId="77777777" w:rsidR="001A3C1C" w:rsidRPr="00F537BE" w:rsidRDefault="001A3C1C" w:rsidP="00EA6E1A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УХЛ5 (а также для прокладки в земле).</w:t>
            </w:r>
          </w:p>
        </w:tc>
      </w:tr>
      <w:tr w:rsidR="001A3C1C" w:rsidRPr="00F537BE" w14:paraId="3EEF3824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3EEF3821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822" w14:textId="77777777" w:rsidR="001A3C1C" w:rsidRPr="00F537BE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823" w14:textId="77777777" w:rsidR="001A3C1C" w:rsidRPr="00F537BE" w:rsidRDefault="001A3C1C" w:rsidP="0009172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Температура от -50</w:t>
            </w:r>
            <w:r w:rsidRPr="00F537BE">
              <w:rPr>
                <w:sz w:val="24"/>
                <w:szCs w:val="24"/>
                <w:vertAlign w:val="superscript"/>
              </w:rPr>
              <w:t>0</w:t>
            </w:r>
            <w:r w:rsidRPr="00F537BE">
              <w:rPr>
                <w:sz w:val="24"/>
                <w:szCs w:val="24"/>
              </w:rPr>
              <w:t>С до +50</w:t>
            </w:r>
            <w:r w:rsidRPr="00F537BE">
              <w:rPr>
                <w:sz w:val="24"/>
                <w:szCs w:val="24"/>
                <w:vertAlign w:val="superscript"/>
              </w:rPr>
              <w:t>0</w:t>
            </w:r>
            <w:r w:rsidRPr="00F537BE">
              <w:rPr>
                <w:sz w:val="24"/>
                <w:szCs w:val="24"/>
              </w:rPr>
              <w:t>С, относительная влажность до 98% при 35</w:t>
            </w:r>
            <w:r w:rsidRPr="00F537BE">
              <w:rPr>
                <w:sz w:val="24"/>
                <w:szCs w:val="24"/>
                <w:vertAlign w:val="superscript"/>
              </w:rPr>
              <w:t>0</w:t>
            </w:r>
            <w:r w:rsidRPr="00F537BE">
              <w:rPr>
                <w:sz w:val="24"/>
                <w:szCs w:val="24"/>
              </w:rPr>
              <w:t>С.</w:t>
            </w:r>
          </w:p>
        </w:tc>
      </w:tr>
      <w:tr w:rsidR="001A3C1C" w:rsidRPr="00F537BE" w14:paraId="3EEF3828" w14:textId="77777777" w:rsidTr="001A3C1C">
        <w:trPr>
          <w:cantSplit/>
          <w:trHeight w:val="549"/>
        </w:trPr>
        <w:tc>
          <w:tcPr>
            <w:tcW w:w="1560" w:type="dxa"/>
            <w:vMerge/>
            <w:vAlign w:val="center"/>
          </w:tcPr>
          <w:p w14:paraId="3EEF3825" w14:textId="77777777" w:rsidR="001A3C1C" w:rsidRPr="00F537BE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EF3826" w14:textId="77777777" w:rsidR="001A3C1C" w:rsidRPr="00F537BE" w:rsidRDefault="001A3C1C" w:rsidP="002B3FBC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Заземляющий провод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EF3827" w14:textId="77777777" w:rsidR="001A3C1C" w:rsidRPr="00F537BE" w:rsidRDefault="001A3C1C" w:rsidP="00927917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F537BE">
              <w:rPr>
                <w:sz w:val="24"/>
                <w:szCs w:val="24"/>
              </w:rPr>
              <w:t>Медный луженый не ниже класса 4 по ГОСТ 22483-2012.</w:t>
            </w:r>
            <w:proofErr w:type="gramEnd"/>
          </w:p>
        </w:tc>
      </w:tr>
      <w:tr w:rsidR="001A3C1C" w:rsidRPr="00F537BE" w14:paraId="3EEF382B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3EEF3829" w14:textId="77777777" w:rsidR="001A3C1C" w:rsidRPr="00F537BE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3EEF382A" w14:textId="77777777" w:rsidR="001A3C1C" w:rsidRPr="00F537BE" w:rsidRDefault="001A3C1C" w:rsidP="00C67D8D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 xml:space="preserve">Удельная длина пути утечки внешней изоляции муфт выше 3кВ по ГОСТ 9920-89 должна соответствовать </w:t>
            </w:r>
            <w:r w:rsidRPr="00F537BE">
              <w:rPr>
                <w:sz w:val="24"/>
                <w:szCs w:val="24"/>
                <w:lang w:val="en-US"/>
              </w:rPr>
              <w:t>II</w:t>
            </w:r>
            <w:r w:rsidRPr="00F537BE">
              <w:rPr>
                <w:sz w:val="24"/>
                <w:szCs w:val="24"/>
              </w:rPr>
              <w:t xml:space="preserve"> степени загрязнения.</w:t>
            </w:r>
          </w:p>
        </w:tc>
      </w:tr>
      <w:tr w:rsidR="001A3C1C" w:rsidRPr="00F537BE" w14:paraId="3EEF382E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3EEF382C" w14:textId="77777777" w:rsidR="001A3C1C" w:rsidRPr="00F537BE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3EEF382D" w14:textId="77777777" w:rsidR="001A3C1C" w:rsidRPr="00F537BE" w:rsidRDefault="001A3C1C" w:rsidP="004B2DC2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537BE">
              <w:rPr>
                <w:sz w:val="24"/>
                <w:szCs w:val="24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1A3C1C" w:rsidRPr="00F537BE" w14:paraId="3EEF3831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3EEF382F" w14:textId="77777777" w:rsidR="001A3C1C" w:rsidRPr="00F537BE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3EEF3830" w14:textId="77777777" w:rsidR="001A3C1C" w:rsidRPr="00F537BE" w:rsidRDefault="00BD24DA" w:rsidP="00F318E8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Муфты должны быть </w:t>
            </w:r>
            <w:proofErr w:type="spellStart"/>
            <w:r>
              <w:rPr>
                <w:sz w:val="24"/>
                <w:szCs w:val="24"/>
              </w:rPr>
              <w:t>трекинго-эрозионностойкими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3EEF3832" w14:textId="77777777" w:rsidR="00C3258B" w:rsidRPr="002D3050" w:rsidRDefault="00C3258B" w:rsidP="00C979CF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14:paraId="3EEF3833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Общие требования.</w:t>
      </w:r>
      <w:r w:rsidR="00E00392" w:rsidRPr="002D3050">
        <w:rPr>
          <w:b/>
          <w:bCs/>
          <w:sz w:val="24"/>
          <w:szCs w:val="24"/>
        </w:rPr>
        <w:t xml:space="preserve"> </w:t>
      </w:r>
    </w:p>
    <w:p w14:paraId="3EEF3834" w14:textId="77777777" w:rsidR="00612811" w:rsidRPr="002D3050" w:rsidRDefault="00612811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 К поставке допуска</w:t>
      </w:r>
      <w:r w:rsidR="00D32CEF" w:rsidRPr="002D3050">
        <w:rPr>
          <w:bCs/>
          <w:sz w:val="24"/>
          <w:szCs w:val="24"/>
        </w:rPr>
        <w:t>ю</w:t>
      </w:r>
      <w:r w:rsidRPr="002D3050">
        <w:rPr>
          <w:bCs/>
          <w:sz w:val="24"/>
          <w:szCs w:val="24"/>
        </w:rPr>
        <w:t xml:space="preserve">тся </w:t>
      </w:r>
      <w:r w:rsidR="00D32CEF" w:rsidRPr="002D3050">
        <w:rPr>
          <w:bCs/>
          <w:sz w:val="24"/>
          <w:szCs w:val="24"/>
        </w:rPr>
        <w:t>к</w:t>
      </w:r>
      <w:r w:rsidR="00642A8E" w:rsidRPr="002D3050">
        <w:rPr>
          <w:bCs/>
          <w:sz w:val="24"/>
          <w:szCs w:val="24"/>
        </w:rPr>
        <w:t>абель</w:t>
      </w:r>
      <w:r w:rsidR="00E95246" w:rsidRPr="002D3050">
        <w:rPr>
          <w:bCs/>
          <w:sz w:val="24"/>
          <w:szCs w:val="24"/>
        </w:rPr>
        <w:t>ные</w:t>
      </w:r>
      <w:r w:rsidR="00D32CEF" w:rsidRPr="002D3050">
        <w:rPr>
          <w:bCs/>
          <w:sz w:val="24"/>
          <w:szCs w:val="24"/>
        </w:rPr>
        <w:t xml:space="preserve"> муфты</w:t>
      </w:r>
      <w:r w:rsidRPr="002D3050">
        <w:rPr>
          <w:bCs/>
          <w:sz w:val="24"/>
          <w:szCs w:val="24"/>
        </w:rPr>
        <w:t>, отвечающ</w:t>
      </w:r>
      <w:r w:rsidR="000858AE" w:rsidRPr="002D3050">
        <w:rPr>
          <w:bCs/>
          <w:sz w:val="24"/>
          <w:szCs w:val="24"/>
        </w:rPr>
        <w:t>и</w:t>
      </w:r>
      <w:r w:rsidR="00D32CEF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следующим требованиям:</w:t>
      </w:r>
    </w:p>
    <w:p w14:paraId="3EEF3835" w14:textId="77777777" w:rsidR="00775178" w:rsidRPr="002D3050" w:rsidRDefault="00775178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продукция должна быть новой, ранее не использованной;</w:t>
      </w:r>
    </w:p>
    <w:p w14:paraId="3EEF3836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EEF3837" w14:textId="77777777" w:rsidR="0007571A" w:rsidRPr="002D3050" w:rsidRDefault="0007571A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для </w:t>
      </w:r>
      <w:r w:rsidR="00A44DA3">
        <w:rPr>
          <w:sz w:val="24"/>
          <w:szCs w:val="24"/>
        </w:rPr>
        <w:t>импортных производителей, а так</w:t>
      </w:r>
      <w:r w:rsidRPr="002D3050">
        <w:rPr>
          <w:sz w:val="24"/>
          <w:szCs w:val="24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EEF3838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наличие деклараций (сертификатов), подтверждающих соответствие функциональных и те</w:t>
      </w:r>
      <w:r w:rsidRPr="002D3050">
        <w:rPr>
          <w:sz w:val="24"/>
          <w:szCs w:val="24"/>
        </w:rPr>
        <w:t>х</w:t>
      </w:r>
      <w:r w:rsidRPr="002D3050">
        <w:rPr>
          <w:sz w:val="24"/>
          <w:szCs w:val="24"/>
        </w:rPr>
        <w:t xml:space="preserve">нических показателей условиям эксплуатации и действующим отраслевым (национальным) требованиям. </w:t>
      </w:r>
    </w:p>
    <w:p w14:paraId="3EEF3839" w14:textId="77777777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сертификация </w:t>
      </w:r>
      <w:r w:rsidR="008A28D3" w:rsidRPr="002D3050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</w:t>
      </w:r>
      <w:r w:rsidR="008A28D3" w:rsidRPr="002D3050">
        <w:rPr>
          <w:sz w:val="24"/>
          <w:szCs w:val="24"/>
        </w:rPr>
        <w:t>е</w:t>
      </w:r>
      <w:r w:rsidR="008A28D3" w:rsidRPr="002D3050">
        <w:rPr>
          <w:sz w:val="24"/>
          <w:szCs w:val="24"/>
        </w:rPr>
        <w:t>ниями от 3 января 2001 г., 21 августа 2002 г.);</w:t>
      </w:r>
    </w:p>
    <w:p w14:paraId="3EEF383A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кабельные муфты, впервые поставляемый для нужд </w:t>
      </w:r>
      <w:r w:rsidR="00F537BE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Центра», должен иметь п</w:t>
      </w:r>
      <w:r w:rsidRPr="002D3050">
        <w:rPr>
          <w:sz w:val="24"/>
          <w:szCs w:val="24"/>
        </w:rPr>
        <w:t>о</w:t>
      </w:r>
      <w:r w:rsidRPr="002D3050">
        <w:rPr>
          <w:sz w:val="24"/>
          <w:szCs w:val="24"/>
        </w:rPr>
        <w:t xml:space="preserve">ложительное заключение об опытной эксплуатации в </w:t>
      </w:r>
      <w:r w:rsidR="00F537BE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 сроком не менее </w:t>
      </w:r>
      <w:r w:rsidR="006331DC" w:rsidRPr="002D3050">
        <w:rPr>
          <w:sz w:val="24"/>
          <w:szCs w:val="24"/>
        </w:rPr>
        <w:t>одного</w:t>
      </w:r>
      <w:r w:rsidRPr="002D3050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EEF383B" w14:textId="77777777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537BE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proofErr w:type="spellStart"/>
      <w:r w:rsidR="00F361D6" w:rsidRPr="002D3050">
        <w:rPr>
          <w:sz w:val="24"/>
          <w:szCs w:val="24"/>
        </w:rPr>
        <w:t>Росс</w:t>
      </w:r>
      <w:r w:rsidR="00F361D6" w:rsidRPr="002D3050">
        <w:rPr>
          <w:sz w:val="24"/>
          <w:szCs w:val="24"/>
        </w:rPr>
        <w:t>е</w:t>
      </w:r>
      <w:r w:rsidR="00F361D6" w:rsidRPr="002D3050">
        <w:rPr>
          <w:sz w:val="24"/>
          <w:szCs w:val="24"/>
        </w:rPr>
        <w:t>ти</w:t>
      </w:r>
      <w:proofErr w:type="spellEnd"/>
      <w:r w:rsidRPr="002D3050">
        <w:rPr>
          <w:sz w:val="24"/>
          <w:szCs w:val="24"/>
        </w:rPr>
        <w:t>»;</w:t>
      </w:r>
    </w:p>
    <w:p w14:paraId="3EEF383C" w14:textId="77777777" w:rsidR="002C4E96" w:rsidRPr="002D3050" w:rsidRDefault="002C4E96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</w:t>
      </w:r>
      <w:r w:rsidR="00676C55" w:rsidRPr="002D3050">
        <w:rPr>
          <w:sz w:val="24"/>
          <w:szCs w:val="24"/>
        </w:rPr>
        <w:t xml:space="preserve">Положения «О единой </w:t>
      </w:r>
      <w:r w:rsidRPr="002D3050">
        <w:rPr>
          <w:sz w:val="24"/>
          <w:szCs w:val="24"/>
        </w:rPr>
        <w:t>технической полити</w:t>
      </w:r>
      <w:r w:rsidR="00676C55" w:rsidRPr="002D3050">
        <w:rPr>
          <w:sz w:val="24"/>
          <w:szCs w:val="24"/>
        </w:rPr>
        <w:t xml:space="preserve">ке в электросетевом комплексе </w:t>
      </w:r>
      <w:r w:rsidR="00F537BE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proofErr w:type="spellStart"/>
      <w:r w:rsidR="00F361D6" w:rsidRPr="002D3050">
        <w:rPr>
          <w:sz w:val="24"/>
          <w:szCs w:val="24"/>
        </w:rPr>
        <w:t>Россети</w:t>
      </w:r>
      <w:proofErr w:type="spellEnd"/>
      <w:r w:rsidRPr="002D3050">
        <w:rPr>
          <w:sz w:val="24"/>
          <w:szCs w:val="24"/>
        </w:rPr>
        <w:t>»;</w:t>
      </w:r>
    </w:p>
    <w:p w14:paraId="3EEF383D" w14:textId="77777777" w:rsidR="00F66FC0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</w:t>
      </w:r>
      <w:r w:rsidR="004E144D" w:rsidRPr="002D3050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D3050">
        <w:rPr>
          <w:sz w:val="24"/>
          <w:szCs w:val="24"/>
        </w:rPr>
        <w:t>е</w:t>
      </w:r>
      <w:r w:rsidR="004E144D" w:rsidRPr="002D3050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D3050">
        <w:rPr>
          <w:sz w:val="24"/>
          <w:szCs w:val="24"/>
        </w:rPr>
        <w:t>кабельных муфт</w:t>
      </w:r>
      <w:r w:rsidR="004E144D" w:rsidRPr="002D3050">
        <w:rPr>
          <w:sz w:val="24"/>
          <w:szCs w:val="24"/>
        </w:rPr>
        <w:t xml:space="preserve">) деклараций </w:t>
      </w:r>
      <w:r w:rsidRPr="002D3050">
        <w:rPr>
          <w:sz w:val="24"/>
          <w:szCs w:val="24"/>
        </w:rPr>
        <w:t xml:space="preserve">(сертификатов) </w:t>
      </w:r>
      <w:r w:rsidR="004E144D" w:rsidRPr="002D3050">
        <w:rPr>
          <w:sz w:val="24"/>
          <w:szCs w:val="24"/>
        </w:rPr>
        <w:t>соответствия требованиям безопасности</w:t>
      </w:r>
      <w:r w:rsidRPr="002D3050">
        <w:rPr>
          <w:sz w:val="24"/>
          <w:szCs w:val="24"/>
        </w:rPr>
        <w:t>;</w:t>
      </w:r>
    </w:p>
    <w:p w14:paraId="3EEF383E" w14:textId="77777777" w:rsidR="00FB7AEF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наличие заключени</w:t>
      </w:r>
      <w:r w:rsidR="00FB7AEF" w:rsidRPr="002D3050">
        <w:rPr>
          <w:sz w:val="24"/>
          <w:szCs w:val="24"/>
        </w:rPr>
        <w:t>я</w:t>
      </w:r>
      <w:r w:rsidRPr="002D3050">
        <w:rPr>
          <w:sz w:val="24"/>
          <w:szCs w:val="24"/>
        </w:rPr>
        <w:t xml:space="preserve"> о соответствии требованиям СанПиН и други</w:t>
      </w:r>
      <w:r w:rsidR="00FB7AEF" w:rsidRPr="002D3050">
        <w:rPr>
          <w:sz w:val="24"/>
          <w:szCs w:val="24"/>
        </w:rPr>
        <w:t>м</w:t>
      </w:r>
      <w:r w:rsidRPr="002D3050">
        <w:rPr>
          <w:sz w:val="24"/>
          <w:szCs w:val="24"/>
        </w:rPr>
        <w:t xml:space="preserve"> документ</w:t>
      </w:r>
      <w:r w:rsidR="00FB7AEF" w:rsidRPr="002D3050">
        <w:rPr>
          <w:sz w:val="24"/>
          <w:szCs w:val="24"/>
        </w:rPr>
        <w:t>ам</w:t>
      </w:r>
      <w:r w:rsidRPr="002D3050">
        <w:rPr>
          <w:sz w:val="24"/>
          <w:szCs w:val="24"/>
        </w:rPr>
        <w:t xml:space="preserve">, </w:t>
      </w:r>
      <w:r w:rsidR="00FB7AEF" w:rsidRPr="002D3050">
        <w:rPr>
          <w:sz w:val="24"/>
          <w:szCs w:val="24"/>
        </w:rPr>
        <w:t>устанавл</w:t>
      </w:r>
      <w:r w:rsidR="00FB7AEF" w:rsidRPr="002D3050">
        <w:rPr>
          <w:sz w:val="24"/>
          <w:szCs w:val="24"/>
        </w:rPr>
        <w:t>и</w:t>
      </w:r>
      <w:r w:rsidR="00FB7AEF" w:rsidRPr="002D3050">
        <w:rPr>
          <w:sz w:val="24"/>
          <w:szCs w:val="24"/>
        </w:rPr>
        <w:t>вающим требования к</w:t>
      </w:r>
      <w:r w:rsidRPr="002D3050">
        <w:rPr>
          <w:sz w:val="24"/>
          <w:szCs w:val="24"/>
        </w:rPr>
        <w:t xml:space="preserve"> качеств</w:t>
      </w:r>
      <w:r w:rsidR="00FB7AEF"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 xml:space="preserve"> и </w:t>
      </w:r>
      <w:r w:rsidR="00FB7AEF" w:rsidRPr="002D3050">
        <w:rPr>
          <w:sz w:val="24"/>
          <w:szCs w:val="24"/>
        </w:rPr>
        <w:t xml:space="preserve">экологической </w:t>
      </w:r>
      <w:r w:rsidRPr="002D3050">
        <w:rPr>
          <w:sz w:val="24"/>
          <w:szCs w:val="24"/>
        </w:rPr>
        <w:t>безопасност</w:t>
      </w:r>
      <w:r w:rsidR="00FB7AEF" w:rsidRPr="002D3050">
        <w:rPr>
          <w:sz w:val="24"/>
          <w:szCs w:val="24"/>
        </w:rPr>
        <w:t>и продукции</w:t>
      </w:r>
      <w:r w:rsidR="004D4E32" w:rsidRPr="002D3050">
        <w:rPr>
          <w:sz w:val="24"/>
          <w:szCs w:val="24"/>
        </w:rPr>
        <w:t>.</w:t>
      </w:r>
      <w:r w:rsidRPr="002D3050">
        <w:rPr>
          <w:sz w:val="24"/>
          <w:szCs w:val="24"/>
        </w:rPr>
        <w:t xml:space="preserve"> </w:t>
      </w:r>
    </w:p>
    <w:p w14:paraId="3EEF383F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3EEF3840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3EEF3841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3EEF3842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3EEF3843" w14:textId="77777777" w:rsidR="00B570BE" w:rsidRPr="002D3050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3EEF3844" w14:textId="77777777" w:rsidR="00B570BE" w:rsidRPr="002D3050" w:rsidRDefault="00B570B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для нужд </w:t>
      </w:r>
      <w:r w:rsidR="00F537BE">
        <w:rPr>
          <w:bCs/>
          <w:sz w:val="24"/>
          <w:szCs w:val="24"/>
        </w:rPr>
        <w:t>ПАО</w:t>
      </w:r>
      <w:r w:rsidRPr="002D3050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</w:t>
      </w:r>
      <w:r w:rsidRPr="002D3050">
        <w:rPr>
          <w:bCs/>
          <w:sz w:val="24"/>
          <w:szCs w:val="24"/>
        </w:rPr>
        <w:t>н</w:t>
      </w:r>
      <w:r w:rsidRPr="002D3050">
        <w:rPr>
          <w:bCs/>
          <w:sz w:val="24"/>
          <w:szCs w:val="24"/>
        </w:rPr>
        <w:t>ную производителем. Данный документ должен подтверждать технические характеристики, заявле</w:t>
      </w:r>
      <w:r w:rsidRPr="002D3050">
        <w:rPr>
          <w:bCs/>
          <w:sz w:val="24"/>
          <w:szCs w:val="24"/>
        </w:rPr>
        <w:t>н</w:t>
      </w:r>
      <w:r w:rsidRPr="002D3050">
        <w:rPr>
          <w:bCs/>
          <w:sz w:val="24"/>
          <w:szCs w:val="24"/>
        </w:rPr>
        <w:t>ные поставщиком оборудования в техническом предложении.</w:t>
      </w:r>
    </w:p>
    <w:p w14:paraId="3EEF3845" w14:textId="77777777" w:rsidR="00612811" w:rsidRPr="002D3050" w:rsidRDefault="00642A8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D32CEF" w:rsidRPr="002D3050">
        <w:rPr>
          <w:bCs/>
          <w:sz w:val="24"/>
          <w:szCs w:val="24"/>
        </w:rPr>
        <w:t>ные муфты</w:t>
      </w:r>
      <w:r w:rsidR="004E144D" w:rsidRPr="002D3050">
        <w:rPr>
          <w:bCs/>
          <w:sz w:val="24"/>
          <w:szCs w:val="24"/>
        </w:rPr>
        <w:t xml:space="preserve"> должн</w:t>
      </w:r>
      <w:r w:rsidR="00D32CEF" w:rsidRPr="002D3050">
        <w:rPr>
          <w:bCs/>
          <w:sz w:val="24"/>
          <w:szCs w:val="24"/>
        </w:rPr>
        <w:t>ы</w:t>
      </w:r>
      <w:r w:rsidR="004E144D" w:rsidRPr="002D3050">
        <w:rPr>
          <w:bCs/>
          <w:sz w:val="24"/>
          <w:szCs w:val="24"/>
        </w:rPr>
        <w:t xml:space="preserve"> с</w:t>
      </w:r>
      <w:r w:rsidR="00612811" w:rsidRPr="002D3050">
        <w:rPr>
          <w:bCs/>
          <w:sz w:val="24"/>
          <w:szCs w:val="24"/>
        </w:rPr>
        <w:t>оответствовать требованиям «Правил устройства электроустан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>вок» (ПУЭ) (7-е издание) и тр</w:t>
      </w:r>
      <w:r w:rsidR="00732C5D" w:rsidRPr="002D3050">
        <w:rPr>
          <w:bCs/>
          <w:sz w:val="24"/>
          <w:szCs w:val="24"/>
        </w:rPr>
        <w:t>ебованиям</w:t>
      </w:r>
      <w:r w:rsidR="00612811" w:rsidRPr="002D3050">
        <w:rPr>
          <w:bCs/>
          <w:sz w:val="24"/>
          <w:szCs w:val="24"/>
        </w:rPr>
        <w:t>:</w:t>
      </w:r>
    </w:p>
    <w:p w14:paraId="3EEF3846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ГОСТ 13781.0-86 «Муфты для силовых кабелей на напряжение до 35 </w:t>
      </w:r>
      <w:proofErr w:type="spellStart"/>
      <w:r w:rsidRPr="002D3050">
        <w:rPr>
          <w:sz w:val="24"/>
          <w:szCs w:val="24"/>
        </w:rPr>
        <w:t>кВ</w:t>
      </w:r>
      <w:proofErr w:type="spellEnd"/>
      <w:r w:rsidRPr="002D3050">
        <w:rPr>
          <w:sz w:val="24"/>
          <w:szCs w:val="24"/>
        </w:rPr>
        <w:t xml:space="preserve"> включительно. Общие технические условия»;</w:t>
      </w:r>
    </w:p>
    <w:p w14:paraId="3EEF3847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EEF3848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15543.1-89 «Изделия электротехнические. Общие требования в части стойкости к кл</w:t>
      </w:r>
      <w:r w:rsidRPr="002D3050">
        <w:rPr>
          <w:sz w:val="24"/>
          <w:szCs w:val="24"/>
        </w:rPr>
        <w:t>и</w:t>
      </w:r>
      <w:r w:rsidRPr="002D3050">
        <w:rPr>
          <w:sz w:val="24"/>
          <w:szCs w:val="24"/>
        </w:rPr>
        <w:t>матическим внешним воздействующим факторам»;</w:t>
      </w:r>
    </w:p>
    <w:p w14:paraId="3EEF3849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22483-2012 «Жилы токопроводящие для кабелей, проводов и шнуров»;</w:t>
      </w:r>
    </w:p>
    <w:p w14:paraId="3EEF384A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ГОСТ 9920-89 «Электроустановки переменного тока на напряжение от 3 до 750 </w:t>
      </w:r>
      <w:proofErr w:type="spellStart"/>
      <w:r w:rsidRPr="002D3050">
        <w:rPr>
          <w:sz w:val="24"/>
          <w:szCs w:val="24"/>
        </w:rPr>
        <w:t>кВ.</w:t>
      </w:r>
      <w:proofErr w:type="spellEnd"/>
      <w:r w:rsidRPr="002D3050">
        <w:rPr>
          <w:sz w:val="24"/>
          <w:szCs w:val="24"/>
        </w:rPr>
        <w:t xml:space="preserve"> Длина п</w:t>
      </w:r>
      <w:r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>ти утечки внешней изоляции»;</w:t>
      </w:r>
    </w:p>
    <w:p w14:paraId="3EEF384B" w14:textId="77777777" w:rsidR="00A53FF3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12.3.009-76 «</w:t>
      </w:r>
      <w:hyperlink r:id="rId12" w:history="1">
        <w:r w:rsidRPr="002D305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»;</w:t>
      </w:r>
    </w:p>
    <w:p w14:paraId="3EEF384C" w14:textId="77777777" w:rsidR="00A53FF3" w:rsidRPr="002D3050" w:rsidRDefault="00A53FF3" w:rsidP="00A53FF3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ГОСТ 10434-82 «Соединения контактные электрические. Классификация. Общие технические требования».</w:t>
      </w:r>
    </w:p>
    <w:p w14:paraId="3EEF384D" w14:textId="77777777" w:rsidR="00DF2EED" w:rsidRPr="002D3050" w:rsidRDefault="00DF2EED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Срок изготовления кабельных муфт производителем должен быть не более полугода </w:t>
      </w:r>
      <w:r w:rsidR="007407BB">
        <w:rPr>
          <w:bCs/>
          <w:sz w:val="24"/>
          <w:szCs w:val="24"/>
        </w:rPr>
        <w:t>до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мента поставки.</w:t>
      </w:r>
    </w:p>
    <w:p w14:paraId="3EEF384E" w14:textId="77777777" w:rsidR="006331DC" w:rsidRPr="002D3050" w:rsidRDefault="006331DC" w:rsidP="00C979CF">
      <w:pPr>
        <w:spacing w:line="276" w:lineRule="auto"/>
        <w:rPr>
          <w:sz w:val="24"/>
          <w:szCs w:val="24"/>
        </w:rPr>
      </w:pPr>
    </w:p>
    <w:p w14:paraId="3EEF384F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Гарантийные обязательства.</w:t>
      </w:r>
    </w:p>
    <w:p w14:paraId="3EEF3850" w14:textId="77777777" w:rsidR="004F4E9E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Гарантия на поставляем</w:t>
      </w:r>
      <w:r w:rsidR="009465AC" w:rsidRPr="002D3050">
        <w:rPr>
          <w:bCs/>
          <w:sz w:val="24"/>
          <w:szCs w:val="24"/>
        </w:rPr>
        <w:t>ы</w:t>
      </w:r>
      <w:r w:rsidR="00CB23BB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</w:t>
      </w:r>
      <w:r w:rsidR="00642A8E"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9465AC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D3050">
        <w:rPr>
          <w:bCs/>
          <w:sz w:val="24"/>
          <w:szCs w:val="24"/>
        </w:rPr>
        <w:t>60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>сяц</w:t>
      </w:r>
      <w:r w:rsidR="00DF2EED" w:rsidRPr="002D3050">
        <w:rPr>
          <w:bCs/>
          <w:sz w:val="24"/>
          <w:szCs w:val="24"/>
        </w:rPr>
        <w:t>ев</w:t>
      </w:r>
      <w:r w:rsidRPr="002D3050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D3050">
        <w:rPr>
          <w:bCs/>
          <w:sz w:val="24"/>
          <w:szCs w:val="24"/>
        </w:rPr>
        <w:t>их</w:t>
      </w:r>
      <w:r w:rsidR="009465AC" w:rsidRPr="002D3050">
        <w:rPr>
          <w:bCs/>
          <w:sz w:val="24"/>
          <w:szCs w:val="24"/>
        </w:rPr>
        <w:t xml:space="preserve"> ввода</w:t>
      </w:r>
      <w:r w:rsidRPr="002D3050">
        <w:rPr>
          <w:bCs/>
          <w:sz w:val="24"/>
          <w:szCs w:val="24"/>
        </w:rPr>
        <w:t xml:space="preserve"> в эксплуатацию. Поста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>щик должен за свой счет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</w:t>
      </w:r>
      <w:r w:rsidR="005A0101" w:rsidRPr="002D3050">
        <w:rPr>
          <w:bCs/>
          <w:sz w:val="24"/>
          <w:szCs w:val="24"/>
        </w:rPr>
        <w:t xml:space="preserve"> </w:t>
      </w:r>
      <w:r w:rsidR="00A44DA3">
        <w:rPr>
          <w:bCs/>
          <w:sz w:val="24"/>
          <w:szCs w:val="24"/>
        </w:rPr>
        <w:t xml:space="preserve">в </w:t>
      </w:r>
      <w:r w:rsidRPr="002D3050">
        <w:rPr>
          <w:bCs/>
          <w:sz w:val="24"/>
          <w:szCs w:val="24"/>
        </w:rPr>
        <w:t xml:space="preserve">сроки, согласованные с </w:t>
      </w:r>
      <w:r w:rsidR="00887B03" w:rsidRPr="002D3050">
        <w:rPr>
          <w:bCs/>
          <w:sz w:val="24"/>
          <w:szCs w:val="24"/>
        </w:rPr>
        <w:t>Покупателем</w:t>
      </w:r>
      <w:r w:rsidR="00310587" w:rsidRPr="002D3050">
        <w:rPr>
          <w:bCs/>
          <w:sz w:val="24"/>
          <w:szCs w:val="24"/>
        </w:rPr>
        <w:t>, устранять любые дефекты</w:t>
      </w:r>
      <w:r w:rsidRPr="002D3050">
        <w:rPr>
          <w:bCs/>
          <w:sz w:val="24"/>
          <w:szCs w:val="24"/>
        </w:rPr>
        <w:t>, выя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 xml:space="preserve">ленные в период гарантийного срока. В случае выхода </w:t>
      </w:r>
      <w:r w:rsidR="00CB23BB" w:rsidRPr="002D3050">
        <w:rPr>
          <w:bCs/>
          <w:sz w:val="24"/>
          <w:szCs w:val="24"/>
        </w:rPr>
        <w:t>кабельной муфты</w:t>
      </w:r>
      <w:r w:rsidR="00310587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из строя</w:t>
      </w:r>
      <w:r w:rsidR="00310587" w:rsidRPr="002D3050">
        <w:rPr>
          <w:bCs/>
          <w:sz w:val="24"/>
          <w:szCs w:val="24"/>
        </w:rPr>
        <w:t>, П</w:t>
      </w:r>
      <w:r w:rsidRPr="002D3050">
        <w:rPr>
          <w:bCs/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</w:t>
      </w:r>
      <w:r w:rsidRPr="002D3050">
        <w:rPr>
          <w:bCs/>
          <w:sz w:val="24"/>
          <w:szCs w:val="24"/>
        </w:rPr>
        <w:t>а</w:t>
      </w:r>
      <w:r w:rsidRPr="002D3050">
        <w:rPr>
          <w:bCs/>
          <w:sz w:val="24"/>
          <w:szCs w:val="24"/>
        </w:rPr>
        <w:t xml:space="preserve">ния порядка и сроков их устранения не позднее </w:t>
      </w:r>
      <w:r w:rsidR="00DF2EED" w:rsidRPr="002D3050">
        <w:rPr>
          <w:bCs/>
          <w:sz w:val="24"/>
          <w:szCs w:val="24"/>
        </w:rPr>
        <w:t>10</w:t>
      </w:r>
      <w:r w:rsidR="00094AC3" w:rsidRPr="002D3050">
        <w:rPr>
          <w:bCs/>
          <w:sz w:val="24"/>
          <w:szCs w:val="24"/>
        </w:rPr>
        <w:t xml:space="preserve"> календарных</w:t>
      </w:r>
      <w:r w:rsidRPr="002D3050">
        <w:rPr>
          <w:bCs/>
          <w:sz w:val="24"/>
          <w:szCs w:val="24"/>
        </w:rPr>
        <w:t xml:space="preserve"> дней со дня получения письменного извещения </w:t>
      </w:r>
      <w:r w:rsidR="00887B03" w:rsidRPr="002D3050">
        <w:rPr>
          <w:bCs/>
          <w:sz w:val="24"/>
          <w:szCs w:val="24"/>
        </w:rPr>
        <w:t>Покупателя</w:t>
      </w:r>
      <w:r w:rsidRPr="002D3050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3EEF3851" w14:textId="77777777" w:rsidR="00590397" w:rsidRPr="002D3050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EEF3852" w14:textId="77777777" w:rsidR="00612811" w:rsidRPr="002D3050" w:rsidRDefault="00EA00A8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Требования к надежности и </w:t>
      </w:r>
      <w:r w:rsidR="00612811" w:rsidRPr="002D3050">
        <w:rPr>
          <w:b/>
          <w:bCs/>
          <w:sz w:val="24"/>
          <w:szCs w:val="24"/>
        </w:rPr>
        <w:t xml:space="preserve">живучести </w:t>
      </w:r>
      <w:r w:rsidR="000D4FD2" w:rsidRPr="002D3050">
        <w:rPr>
          <w:b/>
          <w:bCs/>
          <w:sz w:val="24"/>
          <w:szCs w:val="24"/>
        </w:rPr>
        <w:t>продукции</w:t>
      </w:r>
      <w:r w:rsidR="00612811" w:rsidRPr="002D3050">
        <w:rPr>
          <w:b/>
          <w:bCs/>
          <w:sz w:val="24"/>
          <w:szCs w:val="24"/>
        </w:rPr>
        <w:t>.</w:t>
      </w:r>
    </w:p>
    <w:p w14:paraId="3EEF3853" w14:textId="77777777" w:rsidR="00612811" w:rsidRPr="002D3050" w:rsidRDefault="00642A8E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DD2421" w:rsidRPr="002D3050">
        <w:rPr>
          <w:bCs/>
          <w:sz w:val="24"/>
          <w:szCs w:val="24"/>
        </w:rPr>
        <w:t xml:space="preserve"> должн</w:t>
      </w:r>
      <w:r w:rsidR="00CB23BB" w:rsidRPr="002D3050">
        <w:rPr>
          <w:bCs/>
          <w:sz w:val="24"/>
          <w:szCs w:val="24"/>
        </w:rPr>
        <w:t>ы</w:t>
      </w:r>
      <w:r w:rsidR="00DD2421" w:rsidRPr="002D3050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D3050">
        <w:rPr>
          <w:bCs/>
          <w:sz w:val="24"/>
          <w:szCs w:val="24"/>
        </w:rPr>
        <w:t>в течение установле</w:t>
      </w:r>
      <w:r w:rsidR="00612811" w:rsidRPr="002D3050">
        <w:rPr>
          <w:bCs/>
          <w:sz w:val="24"/>
          <w:szCs w:val="24"/>
        </w:rPr>
        <w:t>н</w:t>
      </w:r>
      <w:r w:rsidR="00612811" w:rsidRPr="002D3050">
        <w:rPr>
          <w:bCs/>
          <w:sz w:val="24"/>
          <w:szCs w:val="24"/>
        </w:rPr>
        <w:t>ного срока службы (до списания), который (при условии проведения требуемых технических мер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 xml:space="preserve">приятий по обслуживанию) должен быть не менее </w:t>
      </w:r>
      <w:r w:rsidR="00866AD0" w:rsidRPr="002D3050">
        <w:rPr>
          <w:bCs/>
          <w:sz w:val="24"/>
          <w:szCs w:val="24"/>
        </w:rPr>
        <w:t>30 лет</w:t>
      </w:r>
      <w:r w:rsidR="00612811" w:rsidRPr="002D3050">
        <w:rPr>
          <w:bCs/>
          <w:sz w:val="24"/>
          <w:szCs w:val="24"/>
        </w:rPr>
        <w:t>.</w:t>
      </w:r>
    </w:p>
    <w:p w14:paraId="3EEF3854" w14:textId="77777777" w:rsidR="004F4E9E" w:rsidRPr="002D3050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EEF3855" w14:textId="77777777" w:rsidR="00612811" w:rsidRPr="002D3050" w:rsidRDefault="006004FC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Маркировка, с</w:t>
      </w:r>
      <w:r w:rsidR="00612811" w:rsidRPr="002D3050">
        <w:rPr>
          <w:b/>
          <w:bCs/>
          <w:sz w:val="24"/>
          <w:szCs w:val="24"/>
        </w:rPr>
        <w:t>остав технической и эксплуатационной</w:t>
      </w:r>
      <w:r w:rsidR="005A0101" w:rsidRPr="002D3050">
        <w:rPr>
          <w:b/>
          <w:bCs/>
          <w:sz w:val="24"/>
          <w:szCs w:val="24"/>
        </w:rPr>
        <w:t xml:space="preserve"> </w:t>
      </w:r>
      <w:r w:rsidR="00612811" w:rsidRPr="002D3050">
        <w:rPr>
          <w:b/>
          <w:bCs/>
          <w:sz w:val="24"/>
          <w:szCs w:val="24"/>
        </w:rPr>
        <w:t>документации.</w:t>
      </w:r>
    </w:p>
    <w:p w14:paraId="3EEF3856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EEF3857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3EEF3858" w14:textId="77777777" w:rsidR="00897389" w:rsidRPr="002D3050" w:rsidRDefault="00897389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При маркировании транспортной тары с муфтами должны быть нанесены манипуляционные знаки: «Верх, не кантовать», «Осторожно, </w:t>
      </w:r>
      <w:proofErr w:type="gramStart"/>
      <w:r w:rsidRPr="002D3050">
        <w:rPr>
          <w:bCs/>
          <w:sz w:val="24"/>
          <w:szCs w:val="24"/>
        </w:rPr>
        <w:t>хрупкое</w:t>
      </w:r>
      <w:proofErr w:type="gramEnd"/>
      <w:r w:rsidRPr="002D3050">
        <w:rPr>
          <w:bCs/>
          <w:sz w:val="24"/>
          <w:szCs w:val="24"/>
        </w:rPr>
        <w:t>».</w:t>
      </w:r>
    </w:p>
    <w:p w14:paraId="3EEF3859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14:paraId="3EEF385A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паспорт по нормативной документации, утвержденной в установленном порядке, на русском языке;</w:t>
      </w:r>
    </w:p>
    <w:p w14:paraId="3EEF385B" w14:textId="77777777" w:rsidR="009D4D56" w:rsidRDefault="00BD6E0C" w:rsidP="009D4D56">
      <w:pPr>
        <w:pStyle w:val="ae"/>
        <w:numPr>
          <w:ilvl w:val="0"/>
          <w:numId w:val="24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документы по монтажу и эксплуатации, утвержденные в установленном порядке на русском языке;</w:t>
      </w:r>
    </w:p>
    <w:p w14:paraId="3EEF385C" w14:textId="77777777" w:rsidR="009D4D56" w:rsidRDefault="009D4D56" w:rsidP="009D4D56">
      <w:pPr>
        <w:pStyle w:val="ae"/>
        <w:numPr>
          <w:ilvl w:val="0"/>
          <w:numId w:val="24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комплектовочная ведомость;</w:t>
      </w:r>
    </w:p>
    <w:p w14:paraId="3EEF385D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сертификат соответствия и свидетельство о приемке на поставляемые кабельные муфты, на русском языке.</w:t>
      </w:r>
    </w:p>
    <w:p w14:paraId="3EEF385E" w14:textId="77777777" w:rsidR="005D17A5" w:rsidRPr="002D3050" w:rsidRDefault="005D17A5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EEF385F" w14:textId="77777777" w:rsidR="00612811" w:rsidRPr="002D3050" w:rsidRDefault="00612811" w:rsidP="00FE445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Правила приемки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3EEF3860" w14:textId="77777777" w:rsidR="00612811" w:rsidRPr="002D3050" w:rsidRDefault="003D7943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Каждая партия </w:t>
      </w:r>
      <w:r w:rsidR="00CB23BB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должна пройти</w:t>
      </w:r>
      <w:r w:rsidR="00612811" w:rsidRPr="002D3050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2D3050">
        <w:rPr>
          <w:bCs/>
          <w:sz w:val="24"/>
          <w:szCs w:val="24"/>
        </w:rPr>
        <w:t>а</w:t>
      </w:r>
      <w:r w:rsidR="00612811" w:rsidRPr="002D3050">
        <w:rPr>
          <w:bCs/>
          <w:sz w:val="24"/>
          <w:szCs w:val="24"/>
        </w:rPr>
        <w:t xml:space="preserve">вителями филиалов </w:t>
      </w:r>
      <w:r w:rsidR="00F537BE">
        <w:rPr>
          <w:bCs/>
          <w:sz w:val="24"/>
          <w:szCs w:val="24"/>
        </w:rPr>
        <w:t>ПАО</w:t>
      </w:r>
      <w:r w:rsidR="00612811" w:rsidRPr="002D3050">
        <w:rPr>
          <w:bCs/>
          <w:sz w:val="24"/>
          <w:szCs w:val="24"/>
        </w:rPr>
        <w:t xml:space="preserve"> «МРСК Центра» и ответственными представителями Поставщика при пол</w:t>
      </w:r>
      <w:r w:rsidR="00612811" w:rsidRPr="002D3050">
        <w:rPr>
          <w:bCs/>
          <w:sz w:val="24"/>
          <w:szCs w:val="24"/>
        </w:rPr>
        <w:t>у</w:t>
      </w:r>
      <w:r w:rsidR="00612811" w:rsidRPr="002D3050">
        <w:rPr>
          <w:bCs/>
          <w:sz w:val="24"/>
          <w:szCs w:val="24"/>
        </w:rPr>
        <w:t xml:space="preserve">чении </w:t>
      </w:r>
      <w:r w:rsidR="00CB23BB" w:rsidRPr="002D3050">
        <w:rPr>
          <w:bCs/>
          <w:sz w:val="24"/>
          <w:szCs w:val="24"/>
        </w:rPr>
        <w:t>их</w:t>
      </w:r>
      <w:r w:rsidR="00612811" w:rsidRPr="002D3050">
        <w:rPr>
          <w:bCs/>
          <w:sz w:val="24"/>
          <w:szCs w:val="24"/>
        </w:rPr>
        <w:t xml:space="preserve"> на склад.</w:t>
      </w:r>
    </w:p>
    <w:p w14:paraId="3EEF3861" w14:textId="77777777" w:rsidR="00A21ADA" w:rsidRPr="002D3050" w:rsidRDefault="00A21ADA" w:rsidP="00A21ADA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Правила приемки кабельных муфт должны соответствовать требованиям ГОСТ 13781.0-86.</w:t>
      </w:r>
    </w:p>
    <w:p w14:paraId="3EEF3862" w14:textId="77777777" w:rsidR="00612811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EEF3863" w14:textId="77777777" w:rsidR="006331DC" w:rsidRDefault="006331DC" w:rsidP="00C979C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EEF3864" w14:textId="77777777" w:rsidR="003F7EAE" w:rsidRPr="002D3050" w:rsidRDefault="003F7EAE" w:rsidP="00C979C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EEF3865" w14:textId="77777777" w:rsidR="0090336D" w:rsidRPr="002D3050" w:rsidRDefault="0090336D" w:rsidP="00C979CF">
      <w:pPr>
        <w:spacing w:line="276" w:lineRule="auto"/>
        <w:rPr>
          <w:sz w:val="24"/>
          <w:szCs w:val="24"/>
        </w:rPr>
      </w:pPr>
    </w:p>
    <w:p w14:paraId="3EEF3866" w14:textId="77777777" w:rsidR="007778B3" w:rsidRDefault="007778B3" w:rsidP="007778B3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_____________________________________________/__________________/________________ </w:t>
      </w:r>
    </w:p>
    <w:p w14:paraId="3EEF3867" w14:textId="77777777" w:rsidR="007778B3" w:rsidRDefault="007778B3" w:rsidP="007778B3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должность                                                      подпись                      Фамилия И.О. </w:t>
      </w:r>
    </w:p>
    <w:p w14:paraId="3EEF3868" w14:textId="77777777" w:rsidR="003F7EAE" w:rsidRPr="001E74F6" w:rsidRDefault="003F7EAE" w:rsidP="003F7EAE">
      <w:pPr>
        <w:pStyle w:val="a4"/>
        <w:shd w:val="clear" w:color="auto" w:fill="FFFFFF"/>
        <w:tabs>
          <w:tab w:val="left" w:pos="284"/>
          <w:tab w:val="left" w:pos="709"/>
        </w:tabs>
        <w:ind w:left="0" w:firstLine="0"/>
        <w:jc w:val="both"/>
        <w:rPr>
          <w:color w:val="000000"/>
          <w:sz w:val="26"/>
          <w:szCs w:val="26"/>
        </w:rPr>
      </w:pPr>
    </w:p>
    <w:p w14:paraId="3EEF3869" w14:textId="77777777" w:rsidR="008A5CA5" w:rsidRPr="002D3050" w:rsidRDefault="008A5CA5" w:rsidP="00A37A08">
      <w:pPr>
        <w:spacing w:line="276" w:lineRule="auto"/>
        <w:ind w:firstLine="0"/>
        <w:rPr>
          <w:sz w:val="24"/>
          <w:szCs w:val="24"/>
        </w:rPr>
      </w:pPr>
    </w:p>
    <w:sectPr w:rsidR="008A5CA5" w:rsidRPr="002D3050" w:rsidSect="00C3258B">
      <w:headerReference w:type="even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F386C" w14:textId="77777777" w:rsidR="00FA17EE" w:rsidRDefault="00FA17EE">
      <w:r>
        <w:separator/>
      </w:r>
    </w:p>
  </w:endnote>
  <w:endnote w:type="continuationSeparator" w:id="0">
    <w:p w14:paraId="3EEF386D" w14:textId="77777777" w:rsidR="00FA17EE" w:rsidRDefault="00FA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F386A" w14:textId="77777777" w:rsidR="00FA17EE" w:rsidRDefault="00FA17EE">
      <w:r>
        <w:separator/>
      </w:r>
    </w:p>
  </w:footnote>
  <w:footnote w:type="continuationSeparator" w:id="0">
    <w:p w14:paraId="3EEF386B" w14:textId="77777777" w:rsidR="00FA17EE" w:rsidRDefault="00FA1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F386E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EEF386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1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2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8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3"/>
  </w:num>
  <w:num w:numId="18">
    <w:abstractNumId w:val="24"/>
  </w:num>
  <w:num w:numId="19">
    <w:abstractNumId w:val="11"/>
  </w:num>
  <w:num w:numId="20">
    <w:abstractNumId w:val="23"/>
  </w:num>
  <w:num w:numId="21">
    <w:abstractNumId w:val="21"/>
  </w:num>
  <w:num w:numId="22">
    <w:abstractNumId w:val="15"/>
  </w:num>
  <w:num w:numId="23">
    <w:abstractNumId w:val="22"/>
  </w:num>
  <w:num w:numId="24">
    <w:abstractNumId w:val="18"/>
  </w:num>
  <w:num w:numId="2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856"/>
    <w:rsid w:val="00051535"/>
    <w:rsid w:val="00051CC7"/>
    <w:rsid w:val="000544E5"/>
    <w:rsid w:val="00057FBD"/>
    <w:rsid w:val="00062FD5"/>
    <w:rsid w:val="000630F6"/>
    <w:rsid w:val="00063706"/>
    <w:rsid w:val="00064749"/>
    <w:rsid w:val="00071958"/>
    <w:rsid w:val="00072369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5DEC"/>
    <w:rsid w:val="000B7290"/>
    <w:rsid w:val="000B7329"/>
    <w:rsid w:val="000B7484"/>
    <w:rsid w:val="000C0E47"/>
    <w:rsid w:val="000C2897"/>
    <w:rsid w:val="000C2FCE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5785"/>
    <w:rsid w:val="002166E3"/>
    <w:rsid w:val="00217030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6F9C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C7B11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A73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5DEB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3A70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492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2C"/>
    <w:rsid w:val="00394570"/>
    <w:rsid w:val="0039649E"/>
    <w:rsid w:val="00397B20"/>
    <w:rsid w:val="003A18BA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3F7EAE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37B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3F0"/>
    <w:rsid w:val="006D641C"/>
    <w:rsid w:val="006D6B3F"/>
    <w:rsid w:val="006D6EB9"/>
    <w:rsid w:val="006E018C"/>
    <w:rsid w:val="006E08B3"/>
    <w:rsid w:val="006E1458"/>
    <w:rsid w:val="006E14EB"/>
    <w:rsid w:val="006E4D7C"/>
    <w:rsid w:val="006E56BF"/>
    <w:rsid w:val="006E64BE"/>
    <w:rsid w:val="006E6A76"/>
    <w:rsid w:val="006E7183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7BB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8B3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4C5"/>
    <w:rsid w:val="008205F9"/>
    <w:rsid w:val="00820724"/>
    <w:rsid w:val="00820924"/>
    <w:rsid w:val="00820E86"/>
    <w:rsid w:val="00822362"/>
    <w:rsid w:val="00822B83"/>
    <w:rsid w:val="0082481E"/>
    <w:rsid w:val="008251F8"/>
    <w:rsid w:val="00825E89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6F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37FB"/>
    <w:rsid w:val="00924511"/>
    <w:rsid w:val="009265EE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4D56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A81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7A08"/>
    <w:rsid w:val="00A40BAC"/>
    <w:rsid w:val="00A420E1"/>
    <w:rsid w:val="00A4321E"/>
    <w:rsid w:val="00A44725"/>
    <w:rsid w:val="00A44C22"/>
    <w:rsid w:val="00A44DA3"/>
    <w:rsid w:val="00A46734"/>
    <w:rsid w:val="00A501FF"/>
    <w:rsid w:val="00A507B1"/>
    <w:rsid w:val="00A50F37"/>
    <w:rsid w:val="00A515A6"/>
    <w:rsid w:val="00A532D5"/>
    <w:rsid w:val="00A53A7C"/>
    <w:rsid w:val="00A53FF3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2D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2E9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3A6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4DA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3704"/>
    <w:rsid w:val="00BF4767"/>
    <w:rsid w:val="00BF612E"/>
    <w:rsid w:val="00C01892"/>
    <w:rsid w:val="00C01B77"/>
    <w:rsid w:val="00C029BD"/>
    <w:rsid w:val="00C02AA0"/>
    <w:rsid w:val="00C036E8"/>
    <w:rsid w:val="00C05A80"/>
    <w:rsid w:val="00C06BFD"/>
    <w:rsid w:val="00C07D2C"/>
    <w:rsid w:val="00C12368"/>
    <w:rsid w:val="00C13A83"/>
    <w:rsid w:val="00C142E2"/>
    <w:rsid w:val="00C14578"/>
    <w:rsid w:val="00C15F03"/>
    <w:rsid w:val="00C15F87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67D8D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6C26"/>
    <w:rsid w:val="00C9764E"/>
    <w:rsid w:val="00C979CF"/>
    <w:rsid w:val="00CA15E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BAE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5D2C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16956"/>
    <w:rsid w:val="00E20A19"/>
    <w:rsid w:val="00E20A36"/>
    <w:rsid w:val="00E213BB"/>
    <w:rsid w:val="00E226B0"/>
    <w:rsid w:val="00E23859"/>
    <w:rsid w:val="00E23BAD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0D3E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6353"/>
    <w:rsid w:val="00F16505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3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5E80"/>
    <w:rsid w:val="00F96C22"/>
    <w:rsid w:val="00F97208"/>
    <w:rsid w:val="00F97B5B"/>
    <w:rsid w:val="00FA156C"/>
    <w:rsid w:val="00FA17EE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EF3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paragraph" w:customStyle="1" w:styleId="30">
    <w:name w:val="Пункт_3"/>
    <w:basedOn w:val="a0"/>
    <w:rsid w:val="003F7EAE"/>
    <w:pPr>
      <w:numPr>
        <w:ilvl w:val="2"/>
        <w:numId w:val="25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3F7EAE"/>
    <w:pPr>
      <w:numPr>
        <w:ilvl w:val="3"/>
        <w:numId w:val="25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3F7EAE"/>
    <w:pPr>
      <w:numPr>
        <w:ilvl w:val="4"/>
        <w:numId w:val="25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3F7E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3F7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paragraph" w:customStyle="1" w:styleId="30">
    <w:name w:val="Пункт_3"/>
    <w:basedOn w:val="a0"/>
    <w:rsid w:val="003F7EAE"/>
    <w:pPr>
      <w:numPr>
        <w:ilvl w:val="2"/>
        <w:numId w:val="25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3F7EAE"/>
    <w:pPr>
      <w:numPr>
        <w:ilvl w:val="3"/>
        <w:numId w:val="25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3F7EAE"/>
    <w:pPr>
      <w:numPr>
        <w:ilvl w:val="4"/>
        <w:numId w:val="25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3F7E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3F7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gostexpert.ru/gost/gost-12.3.009-7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eb3e8e0-784a-4348-b8a9-74d788c4fa5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61738E-7BBD-429D-BFEE-79EFDE83E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75B6F-D476-4E80-B057-D58BED3F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1430</Words>
  <Characters>8153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Ануфриев Артем Владимирович</cp:lastModifiedBy>
  <cp:revision>2</cp:revision>
  <cp:lastPrinted>2016-11-29T12:07:00Z</cp:lastPrinted>
  <dcterms:created xsi:type="dcterms:W3CDTF">2019-04-08T13:17:00Z</dcterms:created>
  <dcterms:modified xsi:type="dcterms:W3CDTF">2019-04-08T13:17:00Z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