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767DA" w:rsidRDefault="003C11D2" w:rsidP="003767D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C11D2">
              <w:rPr>
                <w:b/>
                <w:sz w:val="26"/>
                <w:szCs w:val="26"/>
              </w:rPr>
              <w:t>202B_043</w:t>
            </w:r>
          </w:p>
        </w:tc>
      </w:tr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767DA" w:rsidRDefault="003C11D2" w:rsidP="008837A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3C11D2">
              <w:rPr>
                <w:b/>
                <w:sz w:val="26"/>
                <w:szCs w:val="26"/>
                <w:lang w:val="en-US"/>
              </w:rPr>
              <w:t>2069743</w:t>
            </w:r>
          </w:p>
        </w:tc>
      </w:tr>
    </w:tbl>
    <w:p w:rsidR="00D26F6F" w:rsidRDefault="00D26F6F" w:rsidP="00A36DB4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D26F6F" w:rsidRPr="00EB40C8" w:rsidRDefault="00D26F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AB4F44" w:rsidRPr="00AB4F44" w:rsidRDefault="00AB4F44" w:rsidP="00AB4F44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>арматуры к СИП (</w:t>
      </w:r>
      <w:r w:rsidR="003C11D2" w:rsidRPr="003C11D2">
        <w:rPr>
          <w:b/>
          <w:sz w:val="26"/>
          <w:szCs w:val="26"/>
        </w:rPr>
        <w:t>Крюк настенный SOT 28.2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>арматуры к СИП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52"/>
      </w:tblGrid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75760" w:rsidRDefault="003C11D2" w:rsidP="00C93D97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3C11D2">
              <w:t>Крюк настенный SOT 28.2</w:t>
            </w:r>
          </w:p>
        </w:tc>
        <w:tc>
          <w:tcPr>
            <w:tcW w:w="6252" w:type="dxa"/>
            <w:shd w:val="clear" w:color="auto" w:fill="auto"/>
          </w:tcPr>
          <w:p w:rsidR="00127BF3" w:rsidRDefault="00E372E1" w:rsidP="00127BF3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B47382">
              <w:rPr>
                <w:color w:val="000000"/>
                <w:szCs w:val="19"/>
                <w:shd w:val="clear" w:color="auto" w:fill="FFFFFF"/>
              </w:rPr>
              <w:t>Назначение:</w:t>
            </w:r>
          </w:p>
          <w:p w:rsidR="003767DA" w:rsidRPr="00127BF3" w:rsidRDefault="00E372E1" w:rsidP="00127BF3">
            <w:pPr>
              <w:ind w:firstLine="0"/>
              <w:jc w:val="left"/>
              <w:rPr>
                <w:color w:val="000000"/>
                <w:szCs w:val="19"/>
                <w:shd w:val="clear" w:color="auto" w:fill="FFFFFF"/>
              </w:rPr>
            </w:pPr>
            <w:r w:rsidRPr="00B47382">
              <w:rPr>
                <w:szCs w:val="19"/>
                <w:shd w:val="clear" w:color="auto" w:fill="FFFFFF"/>
              </w:rPr>
              <w:t xml:space="preserve">- </w:t>
            </w:r>
            <w:r w:rsidR="00127BF3">
              <w:rPr>
                <w:shd w:val="clear" w:color="auto" w:fill="FFFFFF"/>
              </w:rPr>
              <w:t>для установки на стену при помощи шурупов</w:t>
            </w:r>
            <w:r w:rsidR="00C4661D" w:rsidRPr="00C4661D">
              <w:rPr>
                <w:color w:val="333333"/>
              </w:rPr>
              <w:t>;</w:t>
            </w:r>
          </w:p>
          <w:p w:rsidR="00E707C4" w:rsidRDefault="00E707C4" w:rsidP="00E372E1">
            <w:pPr>
              <w:ind w:firstLine="0"/>
              <w:jc w:val="left"/>
            </w:pPr>
            <w:r>
              <w:t>Диаметр крюка</w:t>
            </w:r>
            <w:r w:rsidR="007638A9">
              <w:t xml:space="preserve"> </w:t>
            </w:r>
            <w:r w:rsidR="007638A9" w:rsidRPr="007638A9">
              <w:t>-</w:t>
            </w:r>
            <w:r w:rsidR="007638A9">
              <w:t xml:space="preserve"> </w:t>
            </w:r>
            <w:r w:rsidR="007638A9" w:rsidRPr="007638A9">
              <w:t xml:space="preserve">16 </w:t>
            </w:r>
            <w:r w:rsidR="007638A9">
              <w:t>мм,</w:t>
            </w:r>
          </w:p>
          <w:p w:rsidR="00E707C4" w:rsidRPr="00E707C4" w:rsidRDefault="00E707C4" w:rsidP="00E372E1">
            <w:pPr>
              <w:ind w:firstLine="0"/>
              <w:jc w:val="left"/>
            </w:pPr>
            <w:r>
              <w:t>Высота – 200 мм</w:t>
            </w:r>
            <w:r w:rsidRPr="00E707C4">
              <w:t>;</w:t>
            </w:r>
          </w:p>
          <w:p w:rsidR="00E707C4" w:rsidRPr="002F4468" w:rsidRDefault="00E707C4" w:rsidP="00E372E1">
            <w:pPr>
              <w:ind w:firstLine="0"/>
              <w:jc w:val="left"/>
            </w:pPr>
            <w:r>
              <w:t>Ширина – 96 мм</w:t>
            </w:r>
            <w:r w:rsidRPr="00E707C4">
              <w:t>;</w:t>
            </w:r>
          </w:p>
          <w:p w:rsidR="00265BDD" w:rsidRPr="00E707C4" w:rsidRDefault="002F4468" w:rsidP="002F4468">
            <w:pPr>
              <w:ind w:firstLine="0"/>
              <w:jc w:val="left"/>
            </w:pPr>
            <w:r>
              <w:t>Разрушающая нагрузка – 17,4</w:t>
            </w:r>
            <w:r w:rsidR="00E707C4" w:rsidRPr="00E707C4">
              <w:t xml:space="preserve"> </w:t>
            </w:r>
            <w:r w:rsidR="00E707C4">
              <w:t>кН</w:t>
            </w:r>
            <w:r w:rsidR="00E707C4" w:rsidRPr="00E707C4">
              <w:t>;</w:t>
            </w:r>
            <w:r w:rsidR="007638A9">
              <w:t xml:space="preserve"> </w:t>
            </w:r>
            <w:r w:rsidR="004913CF">
              <w:br/>
              <w:t>Масса</w:t>
            </w:r>
            <w:r w:rsidR="00552C75">
              <w:t xml:space="preserve"> </w:t>
            </w:r>
            <w:r w:rsidR="00DD4CD8">
              <w:t>–</w:t>
            </w:r>
            <w:r w:rsidR="00552C75">
              <w:t xml:space="preserve"> </w:t>
            </w:r>
            <w:r w:rsidR="003C11D2">
              <w:t>740</w:t>
            </w:r>
            <w:r w:rsidR="00DD4CD8">
              <w:t xml:space="preserve"> г</w:t>
            </w:r>
            <w:r w:rsidR="00C4661D" w:rsidRPr="00C4661D">
              <w:t>.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AB4F44" w:rsidRDefault="00AB4F44" w:rsidP="00AB4F44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AB4F44" w:rsidRPr="00612811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E2E2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арматуру к СИП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B4F44" w:rsidRPr="0026458C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материалов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AB4F44" w:rsidRPr="009E2E20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9E2E2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«Россети»;</w:t>
      </w:r>
    </w:p>
    <w:p w:rsidR="00AB4F44" w:rsidRPr="004C22DB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арматуры к СИП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AB4F44" w:rsidRDefault="00AB4F44" w:rsidP="00AB4F4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AB4F44" w:rsidRPr="009E2E20" w:rsidRDefault="00AB4F44" w:rsidP="00AB4F44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 </w:t>
      </w:r>
      <w:r w:rsidRPr="009E2E2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арматуры к СИП</w:t>
      </w:r>
      <w:r w:rsidRPr="009E2E20">
        <w:rPr>
          <w:sz w:val="24"/>
          <w:szCs w:val="24"/>
        </w:rPr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:rsidR="00AB4F44" w:rsidRPr="00FB7AEF" w:rsidRDefault="00AB4F44" w:rsidP="00AB4F44">
      <w:pPr>
        <w:pStyle w:val="ad"/>
        <w:numPr>
          <w:ilvl w:val="1"/>
          <w:numId w:val="10"/>
        </w:numPr>
        <w:tabs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Арматура к СИП должна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 w:rsidRPr="00DE1E02">
        <w:rPr>
          <w:sz w:val="24"/>
          <w:szCs w:val="24"/>
        </w:rPr>
        <w:t>ГОСТ 13276 – 79 «Арматура линейная. Общие технические условия»;</w:t>
      </w:r>
    </w:p>
    <w:p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10434–82 «Соединения контактные электрические. Классификация. Общие технические требования»;</w:t>
      </w:r>
    </w:p>
    <w:p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B4F44" w:rsidRPr="00DE1E02" w:rsidRDefault="00AB4F44" w:rsidP="00AB4F4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1E0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B4F44" w:rsidRPr="00612811" w:rsidRDefault="00AB4F44" w:rsidP="00AB4F44">
      <w:pPr>
        <w:pStyle w:val="ad"/>
        <w:numPr>
          <w:ilvl w:val="1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AB4F44" w:rsidRDefault="00AB4F44" w:rsidP="00AB4F4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арматуры к СИП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арматуры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</w:t>
      </w:r>
      <w:r w:rsidR="00B3449D" w:rsidRPr="00B3449D">
        <w:rPr>
          <w:sz w:val="24"/>
          <w:szCs w:val="24"/>
        </w:rPr>
        <w:t>-85</w:t>
      </w:r>
      <w:r>
        <w:rPr>
          <w:sz w:val="24"/>
          <w:szCs w:val="24"/>
        </w:rPr>
        <w:t>, ГОСТ 23216</w:t>
      </w:r>
      <w:r w:rsidR="00B3449D" w:rsidRPr="00B3449D">
        <w:rPr>
          <w:sz w:val="24"/>
          <w:szCs w:val="24"/>
        </w:rPr>
        <w:t>-78</w:t>
      </w:r>
      <w:r>
        <w:rPr>
          <w:sz w:val="24"/>
          <w:szCs w:val="24"/>
        </w:rPr>
        <w:t xml:space="preserve">, </w:t>
      </w:r>
      <w:r w:rsidRPr="00C54E2B">
        <w:rPr>
          <w:color w:val="000000"/>
          <w:sz w:val="24"/>
          <w:szCs w:val="24"/>
        </w:rPr>
        <w:t>ГОСТ 14192-96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2.5 Способ укладки и транспортировки арматуры к СИП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 Каждая партия арматуры должна подвергаться приемо-сдаточным электрическим и механическим испытаниям, а также испытаниям на совместимость с СИП российского производства.</w:t>
      </w:r>
    </w:p>
    <w:p w:rsidR="00E4105E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2.7 Срок изготовления арматуры должен быть не более полугода от момента поставки.</w:t>
      </w:r>
    </w:p>
    <w:p w:rsidR="00AB4F44" w:rsidRPr="00DE1E02" w:rsidRDefault="00E4105E" w:rsidP="00E41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2.8 </w:t>
      </w:r>
      <w:r>
        <w:rPr>
          <w:bCs/>
          <w:szCs w:val="24"/>
        </w:rPr>
        <w:t xml:space="preserve">Для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>Типовые проекты» и "Типовые технологические карты на выполнение ремонта ВЛИ 0,4 кВ»</w:t>
      </w:r>
      <w:r w:rsidR="00AB4F44" w:rsidRPr="00DE1E02">
        <w:rPr>
          <w:szCs w:val="24"/>
        </w:rPr>
        <w:t xml:space="preserve">. </w:t>
      </w:r>
    </w:p>
    <w:p w:rsidR="00AB4F44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AB4F44" w:rsidRPr="00DE1E02" w:rsidRDefault="00AB4F44" w:rsidP="00AB4F44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 w:rsidR="00994142"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1606E" w:rsidRDefault="0091606E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AB4F44" w:rsidRPr="00DE1E02" w:rsidRDefault="00AB4F44" w:rsidP="00AB4F44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AB4F44" w:rsidRPr="00612811" w:rsidRDefault="00AB4F44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B4F44" w:rsidRPr="004D4E32" w:rsidRDefault="00AB4F44" w:rsidP="00AB4F4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Маркировка, состав технической и эксплуатационной </w:t>
      </w:r>
      <w:bookmarkStart w:id="1" w:name="_GoBack"/>
      <w:bookmarkEnd w:id="1"/>
      <w:r w:rsidRPr="004D4E32">
        <w:rPr>
          <w:b/>
          <w:bCs/>
          <w:sz w:val="26"/>
          <w:szCs w:val="26"/>
        </w:rPr>
        <w:t>документации.</w:t>
      </w:r>
    </w:p>
    <w:p w:rsidR="00AB4F44" w:rsidRPr="00530F83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арматуры к СИП</w:t>
      </w:r>
      <w:r w:rsidRPr="00530F83">
        <w:rPr>
          <w:szCs w:val="24"/>
        </w:rPr>
        <w:t xml:space="preserve"> должны входить документы: </w:t>
      </w:r>
    </w:p>
    <w:p w:rsidR="00AB4F44" w:rsidRPr="00A74D8D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AB4F44" w:rsidRPr="00A74D8D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AB4F44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>соответствия и свидетельство о приемке на партию поставляем</w:t>
      </w:r>
      <w:r>
        <w:rPr>
          <w:sz w:val="24"/>
          <w:szCs w:val="24"/>
        </w:rPr>
        <w:t>ой</w:t>
      </w:r>
      <w:r w:rsidRPr="00530F83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арматуры к СИП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;</w:t>
      </w:r>
    </w:p>
    <w:p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036E3">
        <w:rPr>
          <w:sz w:val="24"/>
          <w:szCs w:val="24"/>
        </w:rPr>
        <w:t>заключение о возможности совместного использования с СИП российского производства, вып</w:t>
      </w:r>
      <w:r>
        <w:rPr>
          <w:sz w:val="24"/>
          <w:szCs w:val="24"/>
        </w:rPr>
        <w:t>олненными по стандарту РФ ГОСТ</w:t>
      </w:r>
      <w:r w:rsidRPr="001036E3">
        <w:rPr>
          <w:sz w:val="24"/>
          <w:szCs w:val="24"/>
        </w:rPr>
        <w:t xml:space="preserve"> </w:t>
      </w:r>
      <w:r>
        <w:rPr>
          <w:sz w:val="24"/>
          <w:szCs w:val="24"/>
        </w:rPr>
        <w:t>31946</w:t>
      </w:r>
      <w:r w:rsidRPr="001036E3">
        <w:rPr>
          <w:sz w:val="24"/>
          <w:szCs w:val="24"/>
        </w:rPr>
        <w:t>-20</w:t>
      </w:r>
      <w:r>
        <w:rPr>
          <w:sz w:val="24"/>
          <w:szCs w:val="24"/>
        </w:rPr>
        <w:t>12</w:t>
      </w:r>
      <w:r w:rsidRPr="001036E3">
        <w:rPr>
          <w:sz w:val="24"/>
          <w:szCs w:val="24"/>
        </w:rPr>
        <w:t>.</w:t>
      </w:r>
    </w:p>
    <w:p w:rsidR="00AB4F44" w:rsidRPr="00530F83" w:rsidRDefault="00AB4F44" w:rsidP="00AB4F4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арматуры к СИП</w:t>
      </w:r>
      <w:r w:rsidRPr="00530F83">
        <w:rPr>
          <w:sz w:val="24"/>
          <w:szCs w:val="24"/>
        </w:rPr>
        <w:t xml:space="preserve"> по ГОСТ 18620</w:t>
      </w:r>
      <w:r w:rsidR="00B3449D" w:rsidRPr="00B3449D">
        <w:rPr>
          <w:sz w:val="24"/>
          <w:szCs w:val="24"/>
        </w:rPr>
        <w:t>-86</w:t>
      </w:r>
      <w:r w:rsidRPr="00530F83">
        <w:rPr>
          <w:sz w:val="24"/>
          <w:szCs w:val="24"/>
        </w:rPr>
        <w:t xml:space="preserve"> должна быть нанесена на видном месте и содержать следующие данные: </w:t>
      </w:r>
    </w:p>
    <w:p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обозначение типа </w:t>
      </w:r>
      <w:r>
        <w:rPr>
          <w:sz w:val="24"/>
          <w:szCs w:val="24"/>
        </w:rPr>
        <w:t>арматуры к СИП</w:t>
      </w:r>
      <w:r w:rsidRPr="00530F83">
        <w:rPr>
          <w:sz w:val="24"/>
          <w:szCs w:val="24"/>
        </w:rPr>
        <w:t>;</w:t>
      </w:r>
    </w:p>
    <w:p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AB4F44" w:rsidRPr="00530F83" w:rsidRDefault="00AB4F44" w:rsidP="00AB4F4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AB4F44" w:rsidRPr="00530F83" w:rsidRDefault="00AB4F44" w:rsidP="00AB4F4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>Место и способ нанесения маркировки должны быть указаны в конструкторской документации.</w:t>
      </w:r>
    </w:p>
    <w:p w:rsidR="00AB4F44" w:rsidRPr="00F64478" w:rsidRDefault="00AB4F44" w:rsidP="00AB4F4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34.201–89, ГОСТ 27300-87, ГОСТ 2.601-2006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ой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. </w:t>
      </w:r>
    </w:p>
    <w:p w:rsidR="00AB4F44" w:rsidRDefault="00AB4F44" w:rsidP="00AB4F4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AB4F44" w:rsidRPr="00BB6EA4" w:rsidRDefault="00AB4F44" w:rsidP="00AB4F4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AB4F44" w:rsidRDefault="00AB4F44" w:rsidP="00AB4F4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арматуры к СИП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AB4F44" w:rsidRDefault="00AB4F44" w:rsidP="00AB4F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B4F44" w:rsidRDefault="00AB4F44" w:rsidP="00AB4F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B4F44" w:rsidRDefault="00AB4F44" w:rsidP="00AB4F44">
      <w:pPr>
        <w:rPr>
          <w:sz w:val="26"/>
          <w:szCs w:val="26"/>
        </w:rPr>
      </w:pPr>
    </w:p>
    <w:p w:rsidR="00AB4F44" w:rsidRDefault="00AB4F44" w:rsidP="00AB4F44">
      <w:pPr>
        <w:rPr>
          <w:sz w:val="26"/>
          <w:szCs w:val="26"/>
        </w:rPr>
      </w:pPr>
    </w:p>
    <w:p w:rsidR="00AB4F44" w:rsidRDefault="00AB4F44" w:rsidP="00AB4F44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AB4F44" w:rsidRDefault="00AB4F44" w:rsidP="00AB4F44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626" w:rsidRDefault="00370626">
      <w:r>
        <w:separator/>
      </w:r>
    </w:p>
  </w:endnote>
  <w:endnote w:type="continuationSeparator" w:id="0">
    <w:p w:rsidR="00370626" w:rsidRDefault="00370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626" w:rsidRDefault="00370626">
      <w:r>
        <w:separator/>
      </w:r>
    </w:p>
  </w:footnote>
  <w:footnote w:type="continuationSeparator" w:id="0">
    <w:p w:rsidR="00370626" w:rsidRDefault="003706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003EA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25"/>
    <w:rsid w:val="000000C1"/>
    <w:rsid w:val="0000261E"/>
    <w:rsid w:val="0000369B"/>
    <w:rsid w:val="00003EA2"/>
    <w:rsid w:val="00004529"/>
    <w:rsid w:val="00004DA3"/>
    <w:rsid w:val="0000513E"/>
    <w:rsid w:val="00005360"/>
    <w:rsid w:val="000069D6"/>
    <w:rsid w:val="00010695"/>
    <w:rsid w:val="00012021"/>
    <w:rsid w:val="000141BE"/>
    <w:rsid w:val="000150AB"/>
    <w:rsid w:val="000153BE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19D3"/>
    <w:rsid w:val="00053207"/>
    <w:rsid w:val="000544E5"/>
    <w:rsid w:val="00056113"/>
    <w:rsid w:val="00057FBD"/>
    <w:rsid w:val="000630F6"/>
    <w:rsid w:val="00064C26"/>
    <w:rsid w:val="00071958"/>
    <w:rsid w:val="00072815"/>
    <w:rsid w:val="000808BE"/>
    <w:rsid w:val="00084847"/>
    <w:rsid w:val="000858AE"/>
    <w:rsid w:val="00085DAC"/>
    <w:rsid w:val="00094AC3"/>
    <w:rsid w:val="000961A3"/>
    <w:rsid w:val="00097633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3F58"/>
    <w:rsid w:val="00115340"/>
    <w:rsid w:val="00117DC6"/>
    <w:rsid w:val="00120F84"/>
    <w:rsid w:val="00121A1F"/>
    <w:rsid w:val="001230E8"/>
    <w:rsid w:val="00123E61"/>
    <w:rsid w:val="00127334"/>
    <w:rsid w:val="00127606"/>
    <w:rsid w:val="00127BF3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97D"/>
    <w:rsid w:val="00190A26"/>
    <w:rsid w:val="00190B6A"/>
    <w:rsid w:val="00192E02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0D58"/>
    <w:rsid w:val="001F19B0"/>
    <w:rsid w:val="001F1B05"/>
    <w:rsid w:val="001F5706"/>
    <w:rsid w:val="001F6CEB"/>
    <w:rsid w:val="001F6D3F"/>
    <w:rsid w:val="002037CA"/>
    <w:rsid w:val="00203B9D"/>
    <w:rsid w:val="00206147"/>
    <w:rsid w:val="002111DE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35CF3"/>
    <w:rsid w:val="0024201B"/>
    <w:rsid w:val="00242C9E"/>
    <w:rsid w:val="002446B5"/>
    <w:rsid w:val="00244733"/>
    <w:rsid w:val="0024696C"/>
    <w:rsid w:val="00247E6F"/>
    <w:rsid w:val="0025072F"/>
    <w:rsid w:val="00251ADD"/>
    <w:rsid w:val="00254341"/>
    <w:rsid w:val="002563A1"/>
    <w:rsid w:val="0026326C"/>
    <w:rsid w:val="0026458C"/>
    <w:rsid w:val="0026543A"/>
    <w:rsid w:val="00265BDD"/>
    <w:rsid w:val="00265CEA"/>
    <w:rsid w:val="00265E47"/>
    <w:rsid w:val="002662E7"/>
    <w:rsid w:val="00266EA4"/>
    <w:rsid w:val="00267C77"/>
    <w:rsid w:val="00274583"/>
    <w:rsid w:val="00274D8F"/>
    <w:rsid w:val="00275760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1E5"/>
    <w:rsid w:val="002A3E9F"/>
    <w:rsid w:val="002A6076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345D"/>
    <w:rsid w:val="002D5E88"/>
    <w:rsid w:val="002D6280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4468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101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340CB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626"/>
    <w:rsid w:val="00370C33"/>
    <w:rsid w:val="003729A7"/>
    <w:rsid w:val="003735E0"/>
    <w:rsid w:val="0037514A"/>
    <w:rsid w:val="00375192"/>
    <w:rsid w:val="00375440"/>
    <w:rsid w:val="00375CA2"/>
    <w:rsid w:val="003763A6"/>
    <w:rsid w:val="003767DA"/>
    <w:rsid w:val="00376B78"/>
    <w:rsid w:val="00382FEA"/>
    <w:rsid w:val="00384B72"/>
    <w:rsid w:val="00391F3C"/>
    <w:rsid w:val="00393C53"/>
    <w:rsid w:val="003A13EF"/>
    <w:rsid w:val="003A2F10"/>
    <w:rsid w:val="003A4892"/>
    <w:rsid w:val="003A5A3C"/>
    <w:rsid w:val="003A7DDA"/>
    <w:rsid w:val="003B0588"/>
    <w:rsid w:val="003B3F9A"/>
    <w:rsid w:val="003B4892"/>
    <w:rsid w:val="003B7589"/>
    <w:rsid w:val="003C05B4"/>
    <w:rsid w:val="003C0AFD"/>
    <w:rsid w:val="003C11D2"/>
    <w:rsid w:val="003C1592"/>
    <w:rsid w:val="003C164C"/>
    <w:rsid w:val="003C3957"/>
    <w:rsid w:val="003C429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8A6"/>
    <w:rsid w:val="0040691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5FAF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13CF"/>
    <w:rsid w:val="00492EC7"/>
    <w:rsid w:val="00497599"/>
    <w:rsid w:val="00497866"/>
    <w:rsid w:val="00497F02"/>
    <w:rsid w:val="004A1228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2C75"/>
    <w:rsid w:val="00553C3F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2A0"/>
    <w:rsid w:val="005A38CB"/>
    <w:rsid w:val="005A4557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36F2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D6BC4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0965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081"/>
    <w:rsid w:val="006B7AFA"/>
    <w:rsid w:val="006C4CFA"/>
    <w:rsid w:val="006C75F1"/>
    <w:rsid w:val="006D1137"/>
    <w:rsid w:val="006D1836"/>
    <w:rsid w:val="006D4AD2"/>
    <w:rsid w:val="006D4C35"/>
    <w:rsid w:val="006D51BB"/>
    <w:rsid w:val="006D5952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097A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37C79"/>
    <w:rsid w:val="0074028B"/>
    <w:rsid w:val="00741B89"/>
    <w:rsid w:val="007435DC"/>
    <w:rsid w:val="00744BB7"/>
    <w:rsid w:val="007473D1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510"/>
    <w:rsid w:val="00761DF5"/>
    <w:rsid w:val="00763456"/>
    <w:rsid w:val="007638A9"/>
    <w:rsid w:val="00765053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62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08B3"/>
    <w:rsid w:val="007B2A06"/>
    <w:rsid w:val="007B3DA4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395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E7ADB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6C0E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4DE1"/>
    <w:rsid w:val="0084664E"/>
    <w:rsid w:val="00846F5C"/>
    <w:rsid w:val="00847926"/>
    <w:rsid w:val="00847FD3"/>
    <w:rsid w:val="00850154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37A2"/>
    <w:rsid w:val="00883926"/>
    <w:rsid w:val="00884BC3"/>
    <w:rsid w:val="008922ED"/>
    <w:rsid w:val="00892C4C"/>
    <w:rsid w:val="00894850"/>
    <w:rsid w:val="008953A9"/>
    <w:rsid w:val="008A0375"/>
    <w:rsid w:val="008A2574"/>
    <w:rsid w:val="008A4E3A"/>
    <w:rsid w:val="008A5CA5"/>
    <w:rsid w:val="008A6687"/>
    <w:rsid w:val="008A673D"/>
    <w:rsid w:val="008B22FE"/>
    <w:rsid w:val="008B2A8E"/>
    <w:rsid w:val="008B41DF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C8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65E3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06E"/>
    <w:rsid w:val="00916AF6"/>
    <w:rsid w:val="009205BB"/>
    <w:rsid w:val="0092327F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79BA"/>
    <w:rsid w:val="009520A3"/>
    <w:rsid w:val="009537B9"/>
    <w:rsid w:val="009577F2"/>
    <w:rsid w:val="009605DB"/>
    <w:rsid w:val="009618EE"/>
    <w:rsid w:val="009630C2"/>
    <w:rsid w:val="009660D9"/>
    <w:rsid w:val="00967633"/>
    <w:rsid w:val="00967E65"/>
    <w:rsid w:val="00971559"/>
    <w:rsid w:val="00971945"/>
    <w:rsid w:val="00973170"/>
    <w:rsid w:val="00973C4F"/>
    <w:rsid w:val="0097481A"/>
    <w:rsid w:val="00975EFA"/>
    <w:rsid w:val="0097688F"/>
    <w:rsid w:val="009773EE"/>
    <w:rsid w:val="00984849"/>
    <w:rsid w:val="00985089"/>
    <w:rsid w:val="00985821"/>
    <w:rsid w:val="00986C5C"/>
    <w:rsid w:val="00986E34"/>
    <w:rsid w:val="00991BDD"/>
    <w:rsid w:val="00992BF9"/>
    <w:rsid w:val="0099327E"/>
    <w:rsid w:val="00994142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15A2F"/>
    <w:rsid w:val="00A20734"/>
    <w:rsid w:val="00A208E8"/>
    <w:rsid w:val="00A215AE"/>
    <w:rsid w:val="00A221EF"/>
    <w:rsid w:val="00A2442F"/>
    <w:rsid w:val="00A2477A"/>
    <w:rsid w:val="00A25298"/>
    <w:rsid w:val="00A26022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1FE4"/>
    <w:rsid w:val="00A624FF"/>
    <w:rsid w:val="00A65193"/>
    <w:rsid w:val="00A66C0A"/>
    <w:rsid w:val="00A66CCC"/>
    <w:rsid w:val="00A67B38"/>
    <w:rsid w:val="00A67E8A"/>
    <w:rsid w:val="00A710F6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6B3F"/>
    <w:rsid w:val="00A87061"/>
    <w:rsid w:val="00A90F72"/>
    <w:rsid w:val="00A91A16"/>
    <w:rsid w:val="00A93000"/>
    <w:rsid w:val="00A937CA"/>
    <w:rsid w:val="00A941B5"/>
    <w:rsid w:val="00A959BD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4F44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D6BA3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17E"/>
    <w:rsid w:val="00B04952"/>
    <w:rsid w:val="00B068DF"/>
    <w:rsid w:val="00B07190"/>
    <w:rsid w:val="00B1000C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3449D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2A27"/>
    <w:rsid w:val="00B63411"/>
    <w:rsid w:val="00B65693"/>
    <w:rsid w:val="00B66055"/>
    <w:rsid w:val="00B71096"/>
    <w:rsid w:val="00B72374"/>
    <w:rsid w:val="00B72E7C"/>
    <w:rsid w:val="00B73ADA"/>
    <w:rsid w:val="00B74E68"/>
    <w:rsid w:val="00B75EE6"/>
    <w:rsid w:val="00B76533"/>
    <w:rsid w:val="00B767EA"/>
    <w:rsid w:val="00B76B87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5250"/>
    <w:rsid w:val="00BB694B"/>
    <w:rsid w:val="00BB6EA4"/>
    <w:rsid w:val="00BB71BC"/>
    <w:rsid w:val="00BC0E6E"/>
    <w:rsid w:val="00BC410C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B73"/>
    <w:rsid w:val="00BE7EEF"/>
    <w:rsid w:val="00BF028A"/>
    <w:rsid w:val="00BF20ED"/>
    <w:rsid w:val="00BF3190"/>
    <w:rsid w:val="00BF5DB6"/>
    <w:rsid w:val="00BF612E"/>
    <w:rsid w:val="00C01892"/>
    <w:rsid w:val="00C029BD"/>
    <w:rsid w:val="00C036E8"/>
    <w:rsid w:val="00C04BDE"/>
    <w:rsid w:val="00C05A80"/>
    <w:rsid w:val="00C11A5B"/>
    <w:rsid w:val="00C12368"/>
    <w:rsid w:val="00C13CFF"/>
    <w:rsid w:val="00C142E2"/>
    <w:rsid w:val="00C15A41"/>
    <w:rsid w:val="00C15F94"/>
    <w:rsid w:val="00C16173"/>
    <w:rsid w:val="00C1752C"/>
    <w:rsid w:val="00C179D9"/>
    <w:rsid w:val="00C20961"/>
    <w:rsid w:val="00C21748"/>
    <w:rsid w:val="00C244E1"/>
    <w:rsid w:val="00C24573"/>
    <w:rsid w:val="00C2470F"/>
    <w:rsid w:val="00C24712"/>
    <w:rsid w:val="00C25783"/>
    <w:rsid w:val="00C25DF4"/>
    <w:rsid w:val="00C32D83"/>
    <w:rsid w:val="00C33C85"/>
    <w:rsid w:val="00C351A7"/>
    <w:rsid w:val="00C3560E"/>
    <w:rsid w:val="00C36C9E"/>
    <w:rsid w:val="00C409DF"/>
    <w:rsid w:val="00C447EC"/>
    <w:rsid w:val="00C456AB"/>
    <w:rsid w:val="00C457BA"/>
    <w:rsid w:val="00C45963"/>
    <w:rsid w:val="00C4661D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4115"/>
    <w:rsid w:val="00C87569"/>
    <w:rsid w:val="00C876E5"/>
    <w:rsid w:val="00C900FB"/>
    <w:rsid w:val="00C9178E"/>
    <w:rsid w:val="00C93D97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381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E63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32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CD8"/>
    <w:rsid w:val="00DD67B1"/>
    <w:rsid w:val="00DD6EC5"/>
    <w:rsid w:val="00DD6FFB"/>
    <w:rsid w:val="00DE043A"/>
    <w:rsid w:val="00DE1980"/>
    <w:rsid w:val="00DE1D88"/>
    <w:rsid w:val="00DE472E"/>
    <w:rsid w:val="00DE5A24"/>
    <w:rsid w:val="00DF0350"/>
    <w:rsid w:val="00DF09EA"/>
    <w:rsid w:val="00DF109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32D3C"/>
    <w:rsid w:val="00E372E1"/>
    <w:rsid w:val="00E404E5"/>
    <w:rsid w:val="00E40B32"/>
    <w:rsid w:val="00E4105E"/>
    <w:rsid w:val="00E42A3B"/>
    <w:rsid w:val="00E432B9"/>
    <w:rsid w:val="00E44BF1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7C4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961D2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232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2AD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66A"/>
    <w:rsid w:val="00F25C59"/>
    <w:rsid w:val="00F27C11"/>
    <w:rsid w:val="00F27CD0"/>
    <w:rsid w:val="00F318A5"/>
    <w:rsid w:val="00F31AF0"/>
    <w:rsid w:val="00F31E92"/>
    <w:rsid w:val="00F3335E"/>
    <w:rsid w:val="00F345AA"/>
    <w:rsid w:val="00F35F0A"/>
    <w:rsid w:val="00F364EA"/>
    <w:rsid w:val="00F37973"/>
    <w:rsid w:val="00F41EEA"/>
    <w:rsid w:val="00F4441B"/>
    <w:rsid w:val="00F46209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7788B"/>
    <w:rsid w:val="00F84073"/>
    <w:rsid w:val="00F84141"/>
    <w:rsid w:val="00F844B6"/>
    <w:rsid w:val="00F85820"/>
    <w:rsid w:val="00F85847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43B8"/>
    <w:rsid w:val="00FC77BE"/>
    <w:rsid w:val="00FC7F37"/>
    <w:rsid w:val="00FD1036"/>
    <w:rsid w:val="00FD481C"/>
    <w:rsid w:val="00FE2964"/>
    <w:rsid w:val="00FE2CE8"/>
    <w:rsid w:val="00FE35CE"/>
    <w:rsid w:val="00FE45C1"/>
    <w:rsid w:val="00FE7200"/>
    <w:rsid w:val="00FF0153"/>
    <w:rsid w:val="00FF19D4"/>
    <w:rsid w:val="00FF1C2B"/>
    <w:rsid w:val="00FF26FE"/>
    <w:rsid w:val="00FF4243"/>
    <w:rsid w:val="00FF59F1"/>
    <w:rsid w:val="00FF5E84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D9C8E2-8DD2-4DD2-BE7B-565BF3AC8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  <w:style w:type="character" w:customStyle="1" w:styleId="value">
    <w:name w:val="value"/>
    <w:basedOn w:val="a1"/>
    <w:rsid w:val="00B04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0CBE0AF3-2A55-4AE0-9903-4D7A2780B9D0}"/>
</file>

<file path=customXml/itemProps2.xml><?xml version="1.0" encoding="utf-8"?>
<ds:datastoreItem xmlns:ds="http://schemas.openxmlformats.org/officeDocument/2006/customXml" ds:itemID="{1220751B-770A-452A-AC18-EBB8CD6E2B1A}"/>
</file>

<file path=customXml/itemProps3.xml><?xml version="1.0" encoding="utf-8"?>
<ds:datastoreItem xmlns:ds="http://schemas.openxmlformats.org/officeDocument/2006/customXml" ds:itemID="{B73A34AA-3A08-4177-B326-878E8DC524E4}"/>
</file>

<file path=customXml/itemProps4.xml><?xml version="1.0" encoding="utf-8"?>
<ds:datastoreItem xmlns:ds="http://schemas.openxmlformats.org/officeDocument/2006/customXml" ds:itemID="{7A355652-9C72-4C2F-A5E3-BE52FEECDE29}"/>
</file>

<file path=customXml/itemProps5.xml><?xml version="1.0" encoding="utf-8"?>
<ds:datastoreItem xmlns:ds="http://schemas.openxmlformats.org/officeDocument/2006/customXml" ds:itemID="{02238F3A-0FE0-48FE-B6CD-1ACAF70610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Карасюк Альберт Альбертович</cp:lastModifiedBy>
  <cp:revision>8</cp:revision>
  <cp:lastPrinted>2015-03-19T10:48:00Z</cp:lastPrinted>
  <dcterms:created xsi:type="dcterms:W3CDTF">2015-03-26T13:18:00Z</dcterms:created>
  <dcterms:modified xsi:type="dcterms:W3CDTF">2015-07-16T13:58:00Z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