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68" w:rsidRPr="00DA4C11" w:rsidRDefault="008D35FD" w:rsidP="00DA4C11">
      <w:pPr>
        <w:pStyle w:val="2"/>
        <w:numPr>
          <w:ilvl w:val="0"/>
          <w:numId w:val="0"/>
          <w:ins w:id="0" w:author="Kozlov_E" w:date="2005-05-24T16:56:00Z"/>
        </w:numPr>
        <w:rPr>
          <w:sz w:val="26"/>
          <w:szCs w:val="26"/>
        </w:rPr>
      </w:pPr>
      <w:r w:rsidRPr="00DA4C11">
        <w:rPr>
          <w:sz w:val="26"/>
          <w:szCs w:val="26"/>
        </w:rPr>
        <w:t>ТЕХНИЧЕСКОЕ ЗАДАНИЕ</w:t>
      </w:r>
    </w:p>
    <w:p w:rsidR="00223820" w:rsidRPr="00DA4C11" w:rsidRDefault="004F6968" w:rsidP="00DA4C11">
      <w:pPr>
        <w:ind w:firstLine="0"/>
        <w:jc w:val="center"/>
        <w:rPr>
          <w:b/>
          <w:sz w:val="26"/>
          <w:szCs w:val="26"/>
        </w:rPr>
      </w:pPr>
      <w:r w:rsidRPr="00DA4C11">
        <w:rPr>
          <w:b/>
          <w:sz w:val="26"/>
          <w:szCs w:val="26"/>
        </w:rPr>
        <w:t xml:space="preserve">на </w:t>
      </w:r>
      <w:r w:rsidR="00612811" w:rsidRPr="00DA4C11">
        <w:rPr>
          <w:b/>
          <w:sz w:val="26"/>
          <w:szCs w:val="26"/>
        </w:rPr>
        <w:t xml:space="preserve">поставку </w:t>
      </w:r>
      <w:r w:rsidR="00930F0C">
        <w:rPr>
          <w:b/>
          <w:sz w:val="26"/>
          <w:szCs w:val="26"/>
        </w:rPr>
        <w:t>мебели</w:t>
      </w:r>
      <w:r w:rsidR="00167E84" w:rsidRPr="00DA4C11">
        <w:rPr>
          <w:b/>
          <w:sz w:val="26"/>
          <w:szCs w:val="26"/>
        </w:rPr>
        <w:t>.</w:t>
      </w:r>
    </w:p>
    <w:p w:rsidR="00694D49" w:rsidRPr="00DA4C11" w:rsidRDefault="00694D49" w:rsidP="00DA4C11">
      <w:pPr>
        <w:ind w:firstLine="0"/>
        <w:jc w:val="center"/>
        <w:rPr>
          <w:b/>
          <w:sz w:val="26"/>
          <w:szCs w:val="26"/>
        </w:rPr>
      </w:pPr>
      <w:r w:rsidRPr="00DA4C11">
        <w:rPr>
          <w:b/>
          <w:sz w:val="26"/>
          <w:szCs w:val="26"/>
        </w:rPr>
        <w:t xml:space="preserve">Лот </w:t>
      </w:r>
      <w:r w:rsidR="00DA4C11">
        <w:rPr>
          <w:b/>
          <w:sz w:val="26"/>
          <w:szCs w:val="26"/>
        </w:rPr>
        <w:t>401</w:t>
      </w:r>
      <w:r w:rsidR="00930F0C">
        <w:rPr>
          <w:b/>
          <w:sz w:val="26"/>
          <w:szCs w:val="26"/>
        </w:rPr>
        <w:t>Е</w:t>
      </w:r>
      <w:r w:rsidRPr="00DA4C11">
        <w:rPr>
          <w:b/>
          <w:sz w:val="26"/>
          <w:szCs w:val="26"/>
        </w:rPr>
        <w:t>.</w:t>
      </w:r>
    </w:p>
    <w:p w:rsidR="001B7F97" w:rsidRPr="00DA4C11" w:rsidRDefault="001B7F97" w:rsidP="00DA4C11">
      <w:pPr>
        <w:ind w:firstLine="0"/>
        <w:jc w:val="center"/>
        <w:rPr>
          <w:b/>
          <w:sz w:val="26"/>
          <w:szCs w:val="26"/>
        </w:rPr>
      </w:pPr>
      <w:r w:rsidRPr="00DA4C11">
        <w:rPr>
          <w:b/>
          <w:sz w:val="26"/>
          <w:szCs w:val="26"/>
        </w:rPr>
        <w:t xml:space="preserve"> </w:t>
      </w: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 xml:space="preserve">Технические требования к </w:t>
      </w:r>
      <w:r w:rsidR="000D4FD2" w:rsidRPr="00DA4C11">
        <w:rPr>
          <w:b/>
          <w:bCs/>
          <w:sz w:val="26"/>
          <w:szCs w:val="26"/>
        </w:rPr>
        <w:t>продукции</w:t>
      </w:r>
      <w:r w:rsidRPr="00DA4C11">
        <w:rPr>
          <w:b/>
          <w:bCs/>
          <w:sz w:val="26"/>
          <w:szCs w:val="26"/>
        </w:rPr>
        <w:t>.</w:t>
      </w:r>
    </w:p>
    <w:p w:rsidR="004F4E9E" w:rsidRPr="00DA4C11" w:rsidRDefault="004F4E9E" w:rsidP="00DA4C11">
      <w:pPr>
        <w:numPr>
          <w:ilvl w:val="1"/>
          <w:numId w:val="35"/>
        </w:numPr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Технические данные </w:t>
      </w:r>
      <w:r w:rsidR="001B7F97" w:rsidRPr="00DA4C11">
        <w:rPr>
          <w:sz w:val="26"/>
          <w:szCs w:val="26"/>
        </w:rPr>
        <w:t>продукции</w:t>
      </w:r>
      <w:r w:rsidR="00FC1E03" w:rsidRPr="00DA4C11">
        <w:rPr>
          <w:sz w:val="26"/>
          <w:szCs w:val="26"/>
        </w:rPr>
        <w:t xml:space="preserve"> </w:t>
      </w:r>
      <w:r w:rsidRPr="00DA4C11">
        <w:rPr>
          <w:sz w:val="26"/>
          <w:szCs w:val="26"/>
        </w:rPr>
        <w:t>должны соответствовать параметрам и быть не ниже</w:t>
      </w:r>
      <w:r w:rsidR="006D6EB9" w:rsidRPr="00DA4C11">
        <w:rPr>
          <w:sz w:val="26"/>
          <w:szCs w:val="26"/>
        </w:rPr>
        <w:t xml:space="preserve"> </w:t>
      </w:r>
      <w:r w:rsidRPr="00DA4C11">
        <w:rPr>
          <w:sz w:val="26"/>
          <w:szCs w:val="26"/>
        </w:rPr>
        <w:t>з</w:t>
      </w:r>
      <w:r w:rsidR="00163418" w:rsidRPr="00DA4C11">
        <w:rPr>
          <w:sz w:val="26"/>
          <w:szCs w:val="26"/>
        </w:rPr>
        <w:t>начений</w:t>
      </w:r>
      <w:r w:rsidR="006D6EB9" w:rsidRPr="00DA4C11">
        <w:rPr>
          <w:sz w:val="26"/>
          <w:szCs w:val="26"/>
        </w:rPr>
        <w:t xml:space="preserve"> </w:t>
      </w:r>
      <w:r w:rsidR="00163418" w:rsidRPr="00DA4C11">
        <w:rPr>
          <w:sz w:val="26"/>
          <w:szCs w:val="26"/>
        </w:rPr>
        <w:t xml:space="preserve">приведенных </w:t>
      </w:r>
      <w:r w:rsidR="00BA2AD5" w:rsidRPr="00DA4C11">
        <w:rPr>
          <w:sz w:val="26"/>
          <w:szCs w:val="26"/>
        </w:rPr>
        <w:t>в Приложении к ТЗ.</w:t>
      </w:r>
    </w:p>
    <w:p w:rsidR="000D7893" w:rsidRPr="00DA4C11" w:rsidRDefault="000D7893" w:rsidP="00DA4C11">
      <w:pPr>
        <w:pStyle w:val="ad"/>
        <w:tabs>
          <w:tab w:val="left" w:pos="1134"/>
        </w:tabs>
        <w:ind w:left="0"/>
        <w:rPr>
          <w:sz w:val="26"/>
          <w:szCs w:val="26"/>
        </w:rPr>
      </w:pP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>Общие требования.</w:t>
      </w:r>
    </w:p>
    <w:p w:rsidR="00612811" w:rsidRPr="00DA4C11" w:rsidRDefault="00612811" w:rsidP="00DA4C11">
      <w:pPr>
        <w:numPr>
          <w:ilvl w:val="1"/>
          <w:numId w:val="35"/>
        </w:numPr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 К поставке допуска</w:t>
      </w:r>
      <w:r w:rsidR="00BA0A66" w:rsidRPr="00DA4C11">
        <w:rPr>
          <w:sz w:val="26"/>
          <w:szCs w:val="26"/>
        </w:rPr>
        <w:t>е</w:t>
      </w:r>
      <w:r w:rsidRPr="00DA4C11">
        <w:rPr>
          <w:sz w:val="26"/>
          <w:szCs w:val="26"/>
        </w:rPr>
        <w:t xml:space="preserve">тся </w:t>
      </w:r>
      <w:r w:rsidR="001B7F97" w:rsidRPr="00DA4C11">
        <w:rPr>
          <w:sz w:val="26"/>
          <w:szCs w:val="26"/>
        </w:rPr>
        <w:t>продукция</w:t>
      </w:r>
      <w:r w:rsidRPr="00DA4C11">
        <w:rPr>
          <w:sz w:val="26"/>
          <w:szCs w:val="26"/>
        </w:rPr>
        <w:t>, отв</w:t>
      </w:r>
      <w:bookmarkStart w:id="1" w:name="_GoBack"/>
      <w:bookmarkEnd w:id="1"/>
      <w:r w:rsidRPr="00DA4C11">
        <w:rPr>
          <w:sz w:val="26"/>
          <w:szCs w:val="26"/>
        </w:rPr>
        <w:t>ечающ</w:t>
      </w:r>
      <w:r w:rsidR="00BA2AD5" w:rsidRPr="00DA4C11">
        <w:rPr>
          <w:sz w:val="26"/>
          <w:szCs w:val="26"/>
        </w:rPr>
        <w:t xml:space="preserve">ая </w:t>
      </w:r>
      <w:r w:rsidRPr="00DA4C11">
        <w:rPr>
          <w:sz w:val="26"/>
          <w:szCs w:val="26"/>
        </w:rPr>
        <w:t>следующим требованиям: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709"/>
          <w:tab w:val="left" w:pos="851"/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продукция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продукция должна изготавливаться согласно требованиям нормативной документации, действующей на территории РФ. 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bCs/>
          <w:sz w:val="26"/>
          <w:szCs w:val="26"/>
        </w:rPr>
      </w:pPr>
      <w:r w:rsidRPr="00DA4C11">
        <w:rPr>
          <w:sz w:val="26"/>
          <w:szCs w:val="26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bCs/>
          <w:sz w:val="26"/>
          <w:szCs w:val="26"/>
        </w:rPr>
      </w:pPr>
      <w:r w:rsidRPr="00DA4C11">
        <w:rPr>
          <w:sz w:val="26"/>
          <w:szCs w:val="26"/>
        </w:rPr>
        <w:t>товар должен быть пригоден для целей, для которых товар такого рода обычно используется.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>товар должен поставляться в упаковке, способной предотвратить его повреждение или порчу во время перевозки, передачи Заказчику и дальнейшего хранения.</w:t>
      </w:r>
    </w:p>
    <w:p w:rsid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качество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>продукция должна быть поставлена в таре и упаковке, обеспечивающей сохранность продукции в течение всего периода времени, включая транспортирование</w:t>
      </w:r>
      <w:r>
        <w:rPr>
          <w:sz w:val="26"/>
          <w:szCs w:val="26"/>
        </w:rPr>
        <w:t>.</w:t>
      </w:r>
    </w:p>
    <w:p w:rsidR="004F4E9E" w:rsidRPr="00DA4C11" w:rsidRDefault="004F4E9E" w:rsidP="00DA4C11">
      <w:pPr>
        <w:rPr>
          <w:sz w:val="26"/>
          <w:szCs w:val="26"/>
        </w:rPr>
      </w:pP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>Гарантийные обязательства.</w:t>
      </w:r>
    </w:p>
    <w:p w:rsidR="004F4E9E" w:rsidRPr="00DA4C11" w:rsidRDefault="00612811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>Гарантия на поставляем</w:t>
      </w:r>
      <w:r w:rsidR="001B7F97" w:rsidRPr="00DA4C11">
        <w:rPr>
          <w:sz w:val="26"/>
          <w:szCs w:val="26"/>
        </w:rPr>
        <w:t xml:space="preserve">ую </w:t>
      </w:r>
      <w:r w:rsidR="00CA2377" w:rsidRPr="00DA4C11">
        <w:rPr>
          <w:sz w:val="26"/>
          <w:szCs w:val="26"/>
        </w:rPr>
        <w:t xml:space="preserve"> продукцию</w:t>
      </w:r>
      <w:r w:rsidR="009465AC" w:rsidRPr="00DA4C11">
        <w:rPr>
          <w:sz w:val="26"/>
          <w:szCs w:val="26"/>
        </w:rPr>
        <w:t xml:space="preserve"> </w:t>
      </w:r>
      <w:r w:rsidRPr="00DA4C11">
        <w:rPr>
          <w:sz w:val="26"/>
          <w:szCs w:val="26"/>
        </w:rPr>
        <w:t xml:space="preserve">должна распространяться не менее чем на </w:t>
      </w:r>
      <w:r w:rsidR="00930F0C">
        <w:rPr>
          <w:sz w:val="26"/>
          <w:szCs w:val="26"/>
        </w:rPr>
        <w:t>36</w:t>
      </w:r>
      <w:r w:rsidRPr="00DA4C11">
        <w:rPr>
          <w:sz w:val="26"/>
          <w:szCs w:val="26"/>
        </w:rPr>
        <w:t xml:space="preserve"> месяцев</w:t>
      </w:r>
      <w:r w:rsidR="00F456C6" w:rsidRPr="00DA4C11">
        <w:rPr>
          <w:sz w:val="26"/>
          <w:szCs w:val="26"/>
        </w:rPr>
        <w:t xml:space="preserve"> со дня ее изготовления</w:t>
      </w:r>
      <w:r w:rsidRPr="00DA4C11">
        <w:rPr>
          <w:sz w:val="26"/>
          <w:szCs w:val="26"/>
        </w:rPr>
        <w:t xml:space="preserve">. </w:t>
      </w:r>
      <w:r w:rsidR="00DA4C11" w:rsidRPr="00DA4C11">
        <w:rPr>
          <w:sz w:val="26"/>
          <w:szCs w:val="26"/>
        </w:rPr>
        <w:t>Начальной датой гарантии является дата подписания товарной накладной</w:t>
      </w:r>
      <w:r w:rsidR="00DA4C11">
        <w:rPr>
          <w:sz w:val="26"/>
          <w:szCs w:val="26"/>
        </w:rPr>
        <w:t>.</w:t>
      </w:r>
      <w:r w:rsidR="00DA4C11" w:rsidRPr="00DA4C11">
        <w:rPr>
          <w:sz w:val="26"/>
          <w:szCs w:val="26"/>
        </w:rPr>
        <w:t xml:space="preserve"> </w:t>
      </w:r>
      <w:r w:rsidRPr="00DA4C11">
        <w:rPr>
          <w:sz w:val="26"/>
          <w:szCs w:val="26"/>
        </w:rPr>
        <w:t>Поставщик за свой счет и сроки, согласованные с Заказ</w:t>
      </w:r>
      <w:r w:rsidR="00310587" w:rsidRPr="00DA4C11">
        <w:rPr>
          <w:sz w:val="26"/>
          <w:szCs w:val="26"/>
        </w:rPr>
        <w:t>чиком, устранять любые дефекты</w:t>
      </w:r>
      <w:r w:rsidRPr="00DA4C11">
        <w:rPr>
          <w:sz w:val="26"/>
          <w:szCs w:val="26"/>
        </w:rPr>
        <w:t xml:space="preserve">, выявленные в период гарантийного срока. В случае </w:t>
      </w:r>
      <w:r w:rsidR="005B67C3" w:rsidRPr="00DA4C11">
        <w:rPr>
          <w:sz w:val="26"/>
          <w:szCs w:val="26"/>
        </w:rPr>
        <w:t>значительного ухудшения характеристик</w:t>
      </w:r>
      <w:r w:rsidRPr="00DA4C11">
        <w:rPr>
          <w:sz w:val="26"/>
          <w:szCs w:val="26"/>
        </w:rPr>
        <w:t xml:space="preserve"> </w:t>
      </w:r>
      <w:r w:rsidR="00A456C1" w:rsidRPr="00DA4C11">
        <w:rPr>
          <w:sz w:val="26"/>
          <w:szCs w:val="26"/>
        </w:rPr>
        <w:t xml:space="preserve"> </w:t>
      </w:r>
      <w:r w:rsidR="00CA2377" w:rsidRPr="00DA4C11">
        <w:rPr>
          <w:sz w:val="26"/>
          <w:szCs w:val="26"/>
        </w:rPr>
        <w:t>продукции</w:t>
      </w:r>
      <w:r w:rsidR="00310587" w:rsidRPr="00DA4C11">
        <w:rPr>
          <w:sz w:val="26"/>
          <w:szCs w:val="26"/>
        </w:rPr>
        <w:t>, П</w:t>
      </w:r>
      <w:r w:rsidRPr="00DA4C11">
        <w:rPr>
          <w:sz w:val="26"/>
          <w:szCs w:val="26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DA4C11">
        <w:rPr>
          <w:sz w:val="26"/>
          <w:szCs w:val="26"/>
        </w:rPr>
        <w:t>5 календарных</w:t>
      </w:r>
      <w:r w:rsidRPr="00DA4C11">
        <w:rPr>
          <w:sz w:val="26"/>
          <w:szCs w:val="26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F4E9E" w:rsidRPr="00DA4C11" w:rsidRDefault="004F4E9E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612811" w:rsidRPr="00DA4C11" w:rsidRDefault="00EA00A8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jc w:val="left"/>
        <w:rPr>
          <w:sz w:val="26"/>
          <w:szCs w:val="26"/>
        </w:rPr>
      </w:pPr>
      <w:r w:rsidRPr="00DA4C11">
        <w:rPr>
          <w:b/>
          <w:bCs/>
          <w:sz w:val="26"/>
          <w:szCs w:val="26"/>
        </w:rPr>
        <w:t xml:space="preserve">Требования к надежности и </w:t>
      </w:r>
      <w:r w:rsidR="00612811" w:rsidRPr="00DA4C11">
        <w:rPr>
          <w:b/>
          <w:bCs/>
          <w:sz w:val="26"/>
          <w:szCs w:val="26"/>
        </w:rPr>
        <w:t xml:space="preserve">живучести </w:t>
      </w:r>
      <w:r w:rsidR="000D4FD2" w:rsidRPr="00DA4C11">
        <w:rPr>
          <w:b/>
          <w:bCs/>
          <w:sz w:val="26"/>
          <w:szCs w:val="26"/>
        </w:rPr>
        <w:t>продукции</w:t>
      </w:r>
      <w:r w:rsidR="00612811" w:rsidRPr="00DA4C11">
        <w:rPr>
          <w:b/>
          <w:bCs/>
          <w:sz w:val="26"/>
          <w:szCs w:val="26"/>
        </w:rPr>
        <w:t>.</w:t>
      </w:r>
    </w:p>
    <w:p w:rsidR="00612811" w:rsidRPr="00DA4C11" w:rsidRDefault="00DA4C11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Pr="00DA4C11">
        <w:rPr>
          <w:sz w:val="26"/>
          <w:szCs w:val="26"/>
        </w:rPr>
        <w:t xml:space="preserve"> долж</w:t>
      </w:r>
      <w:r>
        <w:rPr>
          <w:sz w:val="26"/>
          <w:szCs w:val="26"/>
        </w:rPr>
        <w:t>на</w:t>
      </w:r>
      <w:r w:rsidRPr="00DA4C11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</w:t>
      </w:r>
      <w:r w:rsidR="003415EF" w:rsidRPr="00DA4C11">
        <w:rPr>
          <w:sz w:val="26"/>
          <w:szCs w:val="26"/>
        </w:rPr>
        <w:t>.</w:t>
      </w:r>
    </w:p>
    <w:p w:rsidR="004F4E9E" w:rsidRPr="00DA4C11" w:rsidRDefault="004F4E9E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612811" w:rsidRPr="00DA4C11" w:rsidRDefault="006004FC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>Маркировка, с</w:t>
      </w:r>
      <w:r w:rsidR="00612811" w:rsidRPr="00DA4C11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DA4C11" w:rsidRPr="00DA4C11" w:rsidRDefault="00DA4C11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>На момент поставки, на товар должны быть предоставлены сертификаты (наличие инструкции по эксплуатации).</w:t>
      </w:r>
    </w:p>
    <w:p w:rsidR="004F4E9E" w:rsidRPr="00DA4C11" w:rsidRDefault="00DA4C11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lastRenderedPageBreak/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</w:t>
      </w:r>
      <w:r w:rsidR="004F4E9E" w:rsidRPr="00DA4C11">
        <w:rPr>
          <w:sz w:val="26"/>
          <w:szCs w:val="26"/>
        </w:rPr>
        <w:t xml:space="preserve">. </w:t>
      </w:r>
    </w:p>
    <w:p w:rsidR="005D17A5" w:rsidRPr="00DA4C11" w:rsidRDefault="005D17A5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DA4C11">
        <w:rPr>
          <w:b/>
          <w:bCs/>
          <w:sz w:val="26"/>
          <w:szCs w:val="26"/>
        </w:rPr>
        <w:t>продукции</w:t>
      </w:r>
      <w:r w:rsidRPr="00DA4C11">
        <w:rPr>
          <w:b/>
          <w:bCs/>
          <w:sz w:val="26"/>
          <w:szCs w:val="26"/>
        </w:rPr>
        <w:t>.</w:t>
      </w:r>
    </w:p>
    <w:p w:rsidR="00F64478" w:rsidRPr="00DA4C11" w:rsidRDefault="00531D00" w:rsidP="00DA4C11">
      <w:pPr>
        <w:ind w:firstLine="708"/>
        <w:rPr>
          <w:sz w:val="26"/>
          <w:szCs w:val="26"/>
        </w:rPr>
      </w:pPr>
      <w:r w:rsidRPr="00DA4C11">
        <w:rPr>
          <w:sz w:val="26"/>
          <w:szCs w:val="26"/>
        </w:rPr>
        <w:t xml:space="preserve">Поставка </w:t>
      </w:r>
      <w:r w:rsidR="00C02A24" w:rsidRPr="00DA4C11">
        <w:rPr>
          <w:sz w:val="26"/>
          <w:szCs w:val="26"/>
        </w:rPr>
        <w:t>продукции</w:t>
      </w:r>
      <w:r w:rsidRPr="00DA4C11">
        <w:rPr>
          <w:sz w:val="26"/>
          <w:szCs w:val="26"/>
        </w:rPr>
        <w:t>, входящ</w:t>
      </w:r>
      <w:r w:rsidR="00054CC8" w:rsidRPr="00DA4C11">
        <w:rPr>
          <w:sz w:val="26"/>
          <w:szCs w:val="26"/>
        </w:rPr>
        <w:t>е</w:t>
      </w:r>
      <w:r w:rsidR="00C02A24" w:rsidRPr="00DA4C11">
        <w:rPr>
          <w:sz w:val="26"/>
          <w:szCs w:val="26"/>
        </w:rPr>
        <w:t>й</w:t>
      </w:r>
      <w:r w:rsidRPr="00DA4C11">
        <w:rPr>
          <w:sz w:val="26"/>
          <w:szCs w:val="26"/>
        </w:rPr>
        <w:t xml:space="preserve"> в предмет Договора, должна быть выполнена согласно графику, утвержденно</w:t>
      </w:r>
      <w:r w:rsidR="00F704D2" w:rsidRPr="00DA4C11">
        <w:rPr>
          <w:sz w:val="26"/>
          <w:szCs w:val="26"/>
        </w:rPr>
        <w:t>му</w:t>
      </w:r>
      <w:r w:rsidRPr="00DA4C11">
        <w:rPr>
          <w:sz w:val="26"/>
          <w:szCs w:val="26"/>
        </w:rPr>
        <w:t xml:space="preserve"> Заказчиком. </w:t>
      </w:r>
      <w:r w:rsidR="00612811" w:rsidRPr="00DA4C11">
        <w:rPr>
          <w:sz w:val="26"/>
          <w:szCs w:val="26"/>
        </w:rPr>
        <w:t xml:space="preserve">Изменение сроков поставки </w:t>
      </w:r>
      <w:r w:rsidR="001B7F97" w:rsidRPr="00DA4C11">
        <w:rPr>
          <w:sz w:val="26"/>
          <w:szCs w:val="26"/>
        </w:rPr>
        <w:t>продукции</w:t>
      </w:r>
      <w:r w:rsidR="00612811" w:rsidRPr="00DA4C11">
        <w:rPr>
          <w:sz w:val="26"/>
          <w:szCs w:val="26"/>
        </w:rPr>
        <w:t xml:space="preserve"> возможн</w:t>
      </w:r>
      <w:r w:rsidR="008D23D0" w:rsidRPr="00DA4C11">
        <w:rPr>
          <w:sz w:val="26"/>
          <w:szCs w:val="26"/>
        </w:rPr>
        <w:t xml:space="preserve">о </w:t>
      </w:r>
      <w:r w:rsidR="00612811" w:rsidRPr="00DA4C11">
        <w:rPr>
          <w:sz w:val="26"/>
          <w:szCs w:val="26"/>
        </w:rPr>
        <w:t xml:space="preserve">по решению ЦКК ОАО «МРСК Центра». </w:t>
      </w:r>
    </w:p>
    <w:p w:rsidR="00F64478" w:rsidRPr="00DA4C11" w:rsidRDefault="00F64478" w:rsidP="00DA4C11">
      <w:pPr>
        <w:ind w:firstLine="708"/>
        <w:rPr>
          <w:sz w:val="26"/>
          <w:szCs w:val="26"/>
        </w:rPr>
      </w:pPr>
      <w:r w:rsidRPr="00DA4C11">
        <w:rPr>
          <w:sz w:val="26"/>
          <w:szCs w:val="26"/>
        </w:rPr>
        <w:t>Заказчик имеет право в одностороннем порядке скорректировать объем поставляем</w:t>
      </w:r>
      <w:r w:rsidR="00054CC8" w:rsidRPr="00DA4C11">
        <w:rPr>
          <w:sz w:val="26"/>
          <w:szCs w:val="26"/>
        </w:rPr>
        <w:t>о</w:t>
      </w:r>
      <w:r w:rsidR="00C02A24" w:rsidRPr="00DA4C11">
        <w:rPr>
          <w:sz w:val="26"/>
          <w:szCs w:val="26"/>
        </w:rPr>
        <w:t>й</w:t>
      </w:r>
      <w:r w:rsidRPr="00DA4C11">
        <w:rPr>
          <w:sz w:val="26"/>
          <w:szCs w:val="26"/>
        </w:rPr>
        <w:t xml:space="preserve"> по договору </w:t>
      </w:r>
      <w:r w:rsidR="00C02A24" w:rsidRPr="00DA4C11">
        <w:rPr>
          <w:sz w:val="26"/>
          <w:szCs w:val="26"/>
        </w:rPr>
        <w:t>продукции</w:t>
      </w:r>
      <w:r w:rsidRPr="00DA4C11">
        <w:rPr>
          <w:sz w:val="26"/>
          <w:szCs w:val="26"/>
        </w:rPr>
        <w:t xml:space="preserve">, направив поставщику соответствующее письменное уведомление. В уведомлении указывается объем скорректированных договорных обязательств и дата вступления в силу такого уведомления. </w:t>
      </w:r>
    </w:p>
    <w:p w:rsidR="004F4E9E" w:rsidRPr="00DA4C11" w:rsidRDefault="004F4E9E" w:rsidP="00DA4C11">
      <w:pPr>
        <w:ind w:firstLine="708"/>
        <w:rPr>
          <w:sz w:val="26"/>
          <w:szCs w:val="26"/>
        </w:rPr>
      </w:pP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 xml:space="preserve"> Требования к Поставщику.</w:t>
      </w:r>
    </w:p>
    <w:p w:rsidR="00612811" w:rsidRPr="00DA4C11" w:rsidRDefault="00612811" w:rsidP="00DA4C11">
      <w:pPr>
        <w:tabs>
          <w:tab w:val="left" w:pos="709"/>
          <w:tab w:val="left" w:pos="1560"/>
        </w:tabs>
        <w:ind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Наличие документов, подтверждающих возможность осуществления поставок </w:t>
      </w:r>
      <w:r w:rsidR="001B7F97" w:rsidRPr="00DA4C11">
        <w:rPr>
          <w:sz w:val="26"/>
          <w:szCs w:val="26"/>
        </w:rPr>
        <w:t>продукции</w:t>
      </w:r>
      <w:r w:rsidR="00105FF7" w:rsidRPr="00DA4C11">
        <w:rPr>
          <w:sz w:val="26"/>
          <w:szCs w:val="26"/>
        </w:rPr>
        <w:t xml:space="preserve"> </w:t>
      </w:r>
      <w:r w:rsidRPr="00DA4C11">
        <w:rPr>
          <w:sz w:val="26"/>
          <w:szCs w:val="26"/>
        </w:rPr>
        <w:t>(в соответствии с требованиями конкурсной документа</w:t>
      </w:r>
      <w:r w:rsidR="0047759E" w:rsidRPr="00DA4C11">
        <w:rPr>
          <w:sz w:val="26"/>
          <w:szCs w:val="26"/>
        </w:rPr>
        <w:t>ции).</w:t>
      </w:r>
    </w:p>
    <w:p w:rsidR="009011C0" w:rsidRPr="00DA4C11" w:rsidRDefault="009011C0" w:rsidP="00DA4C11">
      <w:pPr>
        <w:tabs>
          <w:tab w:val="left" w:pos="709"/>
          <w:tab w:val="left" w:pos="1560"/>
        </w:tabs>
        <w:ind w:firstLine="709"/>
        <w:rPr>
          <w:sz w:val="26"/>
          <w:szCs w:val="26"/>
        </w:rPr>
      </w:pP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1134"/>
        </w:tabs>
        <w:ind w:left="709" w:firstLine="0"/>
        <w:rPr>
          <w:sz w:val="26"/>
          <w:szCs w:val="26"/>
        </w:rPr>
      </w:pPr>
      <w:r w:rsidRPr="00DA4C11">
        <w:rPr>
          <w:b/>
          <w:bCs/>
          <w:sz w:val="26"/>
          <w:szCs w:val="26"/>
        </w:rPr>
        <w:t xml:space="preserve">Правила приемки </w:t>
      </w:r>
      <w:r w:rsidR="000D4FD2" w:rsidRPr="00DA4C11">
        <w:rPr>
          <w:b/>
          <w:bCs/>
          <w:sz w:val="26"/>
          <w:szCs w:val="26"/>
        </w:rPr>
        <w:t>продукции</w:t>
      </w:r>
      <w:r w:rsidRPr="00DA4C11">
        <w:rPr>
          <w:b/>
          <w:bCs/>
          <w:sz w:val="26"/>
          <w:szCs w:val="26"/>
        </w:rPr>
        <w:t>.</w:t>
      </w:r>
    </w:p>
    <w:p w:rsidR="00612811" w:rsidRPr="00DA4C11" w:rsidRDefault="00DA4C11" w:rsidP="00DA4C11">
      <w:pPr>
        <w:pStyle w:val="ad"/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В случае выявления дефектов, в том числе и скрытых, Поставщик обязан за свой счет заменить поставленную продукцию</w:t>
      </w:r>
      <w:r w:rsidR="00612811" w:rsidRPr="00DA4C11">
        <w:rPr>
          <w:sz w:val="26"/>
          <w:szCs w:val="26"/>
        </w:rPr>
        <w:t>.</w:t>
      </w:r>
    </w:p>
    <w:p w:rsidR="00497866" w:rsidRPr="00DA4C11" w:rsidRDefault="00497866" w:rsidP="00DA4C11">
      <w:pPr>
        <w:pStyle w:val="ad"/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</w:p>
    <w:sectPr w:rsidR="00497866" w:rsidRPr="00DA4C11" w:rsidSect="00F64478">
      <w:headerReference w:type="even" r:id="rId9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318" w:rsidRDefault="00965318">
      <w:r>
        <w:separator/>
      </w:r>
    </w:p>
  </w:endnote>
  <w:endnote w:type="continuationSeparator" w:id="0">
    <w:p w:rsidR="00965318" w:rsidRDefault="0096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318" w:rsidRDefault="00965318">
      <w:r>
        <w:separator/>
      </w:r>
    </w:p>
  </w:footnote>
  <w:footnote w:type="continuationSeparator" w:id="0">
    <w:p w:rsidR="00965318" w:rsidRDefault="00965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E0" w:rsidRDefault="001E1BD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F19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19E0">
      <w:rPr>
        <w:rStyle w:val="a7"/>
        <w:noProof/>
      </w:rPr>
      <w:t>1</w:t>
    </w:r>
    <w:r>
      <w:rPr>
        <w:rStyle w:val="a7"/>
      </w:rPr>
      <w:fldChar w:fldCharType="end"/>
    </w:r>
  </w:p>
  <w:p w:rsidR="001F19E0" w:rsidRDefault="001F19E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5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6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7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9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6"/>
  </w:num>
  <w:num w:numId="4">
    <w:abstractNumId w:val="17"/>
  </w:num>
  <w:num w:numId="5">
    <w:abstractNumId w:val="20"/>
  </w:num>
  <w:num w:numId="6">
    <w:abstractNumId w:val="7"/>
  </w:num>
  <w:num w:numId="7">
    <w:abstractNumId w:val="26"/>
  </w:num>
  <w:num w:numId="8">
    <w:abstractNumId w:val="22"/>
  </w:num>
  <w:num w:numId="9">
    <w:abstractNumId w:val="48"/>
  </w:num>
  <w:num w:numId="10">
    <w:abstractNumId w:val="12"/>
  </w:num>
  <w:num w:numId="11">
    <w:abstractNumId w:val="30"/>
  </w:num>
  <w:num w:numId="12">
    <w:abstractNumId w:val="34"/>
  </w:num>
  <w:num w:numId="13">
    <w:abstractNumId w:val="19"/>
  </w:num>
  <w:num w:numId="14">
    <w:abstractNumId w:val="38"/>
  </w:num>
  <w:num w:numId="15">
    <w:abstractNumId w:val="44"/>
  </w:num>
  <w:num w:numId="16">
    <w:abstractNumId w:val="18"/>
  </w:num>
  <w:num w:numId="17">
    <w:abstractNumId w:val="36"/>
  </w:num>
  <w:num w:numId="18">
    <w:abstractNumId w:val="11"/>
  </w:num>
  <w:num w:numId="19">
    <w:abstractNumId w:val="41"/>
  </w:num>
  <w:num w:numId="20">
    <w:abstractNumId w:val="47"/>
  </w:num>
  <w:num w:numId="21">
    <w:abstractNumId w:val="15"/>
  </w:num>
  <w:num w:numId="22">
    <w:abstractNumId w:val="1"/>
  </w:num>
  <w:num w:numId="23">
    <w:abstractNumId w:val="29"/>
  </w:num>
  <w:num w:numId="24">
    <w:abstractNumId w:val="9"/>
  </w:num>
  <w:num w:numId="25">
    <w:abstractNumId w:val="49"/>
  </w:num>
  <w:num w:numId="26">
    <w:abstractNumId w:val="10"/>
  </w:num>
  <w:num w:numId="27">
    <w:abstractNumId w:val="32"/>
  </w:num>
  <w:num w:numId="28">
    <w:abstractNumId w:val="14"/>
  </w:num>
  <w:num w:numId="29">
    <w:abstractNumId w:val="39"/>
  </w:num>
  <w:num w:numId="30">
    <w:abstractNumId w:val="16"/>
  </w:num>
  <w:num w:numId="31">
    <w:abstractNumId w:val="42"/>
  </w:num>
  <w:num w:numId="32">
    <w:abstractNumId w:val="33"/>
  </w:num>
  <w:num w:numId="33">
    <w:abstractNumId w:val="23"/>
  </w:num>
  <w:num w:numId="34">
    <w:abstractNumId w:val="45"/>
  </w:num>
  <w:num w:numId="35">
    <w:abstractNumId w:val="24"/>
  </w:num>
  <w:num w:numId="36">
    <w:abstractNumId w:val="31"/>
  </w:num>
  <w:num w:numId="37">
    <w:abstractNumId w:val="4"/>
  </w:num>
  <w:num w:numId="38">
    <w:abstractNumId w:val="27"/>
  </w:num>
  <w:num w:numId="39">
    <w:abstractNumId w:val="21"/>
  </w:num>
  <w:num w:numId="40">
    <w:abstractNumId w:val="8"/>
  </w:num>
  <w:num w:numId="41">
    <w:abstractNumId w:val="37"/>
  </w:num>
  <w:num w:numId="42">
    <w:abstractNumId w:val="43"/>
  </w:num>
  <w:num w:numId="43">
    <w:abstractNumId w:val="5"/>
  </w:num>
  <w:num w:numId="44">
    <w:abstractNumId w:val="35"/>
  </w:num>
  <w:num w:numId="45">
    <w:abstractNumId w:val="2"/>
  </w:num>
  <w:num w:numId="46">
    <w:abstractNumId w:val="13"/>
  </w:num>
  <w:num w:numId="47">
    <w:abstractNumId w:val="46"/>
  </w:num>
  <w:num w:numId="48">
    <w:abstractNumId w:val="40"/>
  </w:num>
  <w:num w:numId="49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3EA9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5FF7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DBD"/>
    <w:rsid w:val="00165E14"/>
    <w:rsid w:val="00166FCC"/>
    <w:rsid w:val="00167E84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5D1B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038"/>
    <w:rsid w:val="001B3E25"/>
    <w:rsid w:val="001B43BA"/>
    <w:rsid w:val="001B7F97"/>
    <w:rsid w:val="001B7FD4"/>
    <w:rsid w:val="001C19CB"/>
    <w:rsid w:val="001C347A"/>
    <w:rsid w:val="001C37EA"/>
    <w:rsid w:val="001C7170"/>
    <w:rsid w:val="001D0A85"/>
    <w:rsid w:val="001D2559"/>
    <w:rsid w:val="001D5D1C"/>
    <w:rsid w:val="001D714C"/>
    <w:rsid w:val="001E1BD8"/>
    <w:rsid w:val="001E319B"/>
    <w:rsid w:val="001E3408"/>
    <w:rsid w:val="001E634A"/>
    <w:rsid w:val="001E6D26"/>
    <w:rsid w:val="001F090B"/>
    <w:rsid w:val="001F19B0"/>
    <w:rsid w:val="001F19E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820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15EF"/>
    <w:rsid w:val="0034217E"/>
    <w:rsid w:val="003443D2"/>
    <w:rsid w:val="0034536F"/>
    <w:rsid w:val="003479DD"/>
    <w:rsid w:val="00353334"/>
    <w:rsid w:val="00353DB9"/>
    <w:rsid w:val="0035538F"/>
    <w:rsid w:val="00355F50"/>
    <w:rsid w:val="00355F53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11B"/>
    <w:rsid w:val="00382FEA"/>
    <w:rsid w:val="00384B72"/>
    <w:rsid w:val="00384D9C"/>
    <w:rsid w:val="00386F8E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B98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5634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1D51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0799"/>
    <w:rsid w:val="00661675"/>
    <w:rsid w:val="006626DA"/>
    <w:rsid w:val="00664FBF"/>
    <w:rsid w:val="00667142"/>
    <w:rsid w:val="0066735A"/>
    <w:rsid w:val="00671622"/>
    <w:rsid w:val="0067198B"/>
    <w:rsid w:val="00676792"/>
    <w:rsid w:val="00676F25"/>
    <w:rsid w:val="00680220"/>
    <w:rsid w:val="006806A9"/>
    <w:rsid w:val="00681C28"/>
    <w:rsid w:val="006837DC"/>
    <w:rsid w:val="006841FC"/>
    <w:rsid w:val="006918C1"/>
    <w:rsid w:val="00691E00"/>
    <w:rsid w:val="00694D49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F64"/>
    <w:rsid w:val="006B337A"/>
    <w:rsid w:val="006B3CE7"/>
    <w:rsid w:val="006B4A0A"/>
    <w:rsid w:val="006B4B4D"/>
    <w:rsid w:val="006B64A3"/>
    <w:rsid w:val="006B76C9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7F782B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1503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0F0C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5318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4E81"/>
    <w:rsid w:val="009D50D5"/>
    <w:rsid w:val="009D5301"/>
    <w:rsid w:val="009D5B2B"/>
    <w:rsid w:val="009E2943"/>
    <w:rsid w:val="009E474B"/>
    <w:rsid w:val="009E4974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456C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CF8"/>
    <w:rsid w:val="00B24C00"/>
    <w:rsid w:val="00B31336"/>
    <w:rsid w:val="00B3141F"/>
    <w:rsid w:val="00B35128"/>
    <w:rsid w:val="00B4184D"/>
    <w:rsid w:val="00B42BD5"/>
    <w:rsid w:val="00B43052"/>
    <w:rsid w:val="00B45886"/>
    <w:rsid w:val="00B45EAF"/>
    <w:rsid w:val="00B51EB6"/>
    <w:rsid w:val="00B53631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4D27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03CE"/>
    <w:rsid w:val="00C613E0"/>
    <w:rsid w:val="00C61D4D"/>
    <w:rsid w:val="00C62013"/>
    <w:rsid w:val="00C63F78"/>
    <w:rsid w:val="00C70BE8"/>
    <w:rsid w:val="00C7282D"/>
    <w:rsid w:val="00C72F80"/>
    <w:rsid w:val="00C734C3"/>
    <w:rsid w:val="00C739F7"/>
    <w:rsid w:val="00C74702"/>
    <w:rsid w:val="00C751BA"/>
    <w:rsid w:val="00C755BC"/>
    <w:rsid w:val="00C77DD8"/>
    <w:rsid w:val="00C80805"/>
    <w:rsid w:val="00C80C93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B1C"/>
    <w:rsid w:val="00D94011"/>
    <w:rsid w:val="00D945E5"/>
    <w:rsid w:val="00D952B4"/>
    <w:rsid w:val="00D953EC"/>
    <w:rsid w:val="00D97799"/>
    <w:rsid w:val="00DA18E9"/>
    <w:rsid w:val="00DA1DB6"/>
    <w:rsid w:val="00DA24B0"/>
    <w:rsid w:val="00DA276C"/>
    <w:rsid w:val="00DA4C11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1E08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859"/>
    <w:rsid w:val="00E26AC7"/>
    <w:rsid w:val="00E26D27"/>
    <w:rsid w:val="00E26E20"/>
    <w:rsid w:val="00E304A8"/>
    <w:rsid w:val="00E306DA"/>
    <w:rsid w:val="00E3695D"/>
    <w:rsid w:val="00E3759C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095E"/>
    <w:rsid w:val="00E52AF7"/>
    <w:rsid w:val="00E5567C"/>
    <w:rsid w:val="00E60F8D"/>
    <w:rsid w:val="00E61735"/>
    <w:rsid w:val="00E63075"/>
    <w:rsid w:val="00E6313F"/>
    <w:rsid w:val="00E64AC0"/>
    <w:rsid w:val="00E70CC7"/>
    <w:rsid w:val="00E715EA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590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0AC4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518E"/>
    <w:rsid w:val="00F16DA7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CC1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1E03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006AC-3C9D-4B06-A5F8-49A50E8DA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18</cp:revision>
  <cp:lastPrinted>2015-04-17T13:08:00Z</cp:lastPrinted>
  <dcterms:created xsi:type="dcterms:W3CDTF">2015-03-03T05:04:00Z</dcterms:created>
  <dcterms:modified xsi:type="dcterms:W3CDTF">2015-05-20T07:01:00Z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