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63" w:rsidRPr="00CF5F76" w:rsidRDefault="00DF5563" w:rsidP="00CF5F76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CF5F76">
        <w:rPr>
          <w:b/>
          <w:sz w:val="26"/>
          <w:szCs w:val="26"/>
        </w:rPr>
        <w:t>“УТВЕРЖДАЮ”</w:t>
      </w:r>
    </w:p>
    <w:p w:rsidR="00CF5F76" w:rsidRPr="00CF5F76" w:rsidRDefault="00CF5F76" w:rsidP="00CF5F76">
      <w:pPr>
        <w:jc w:val="right"/>
        <w:rPr>
          <w:sz w:val="26"/>
          <w:szCs w:val="26"/>
        </w:rPr>
      </w:pPr>
      <w:r w:rsidRPr="00CF5F76">
        <w:rPr>
          <w:sz w:val="26"/>
          <w:szCs w:val="26"/>
        </w:rPr>
        <w:t xml:space="preserve">                                                                                    Первый заместитель директора</w:t>
      </w:r>
    </w:p>
    <w:p w:rsidR="00CF5F76" w:rsidRPr="00CF5F76" w:rsidRDefault="00CF5F76" w:rsidP="00CF5F76">
      <w:pPr>
        <w:jc w:val="right"/>
        <w:rPr>
          <w:sz w:val="26"/>
          <w:szCs w:val="26"/>
        </w:rPr>
      </w:pPr>
      <w:r w:rsidRPr="00CF5F76">
        <w:rPr>
          <w:sz w:val="26"/>
          <w:szCs w:val="26"/>
        </w:rPr>
        <w:t xml:space="preserve">– главный инженер филиала </w:t>
      </w:r>
    </w:p>
    <w:p w:rsidR="00CF5F76" w:rsidRPr="00CF5F76" w:rsidRDefault="00CF5F76" w:rsidP="00CF5F76">
      <w:pPr>
        <w:jc w:val="right"/>
        <w:rPr>
          <w:sz w:val="26"/>
          <w:szCs w:val="26"/>
        </w:rPr>
      </w:pPr>
      <w:r w:rsidRPr="00CF5F76">
        <w:rPr>
          <w:sz w:val="26"/>
          <w:szCs w:val="26"/>
        </w:rPr>
        <w:t xml:space="preserve">ПАО «МРСК Центра» - «Орелэнерго» </w:t>
      </w:r>
    </w:p>
    <w:p w:rsidR="00CF5F76" w:rsidRPr="00CF5F76" w:rsidRDefault="00CF5F76" w:rsidP="00CF5F76">
      <w:pPr>
        <w:ind w:firstLine="0"/>
        <w:rPr>
          <w:sz w:val="26"/>
          <w:szCs w:val="26"/>
        </w:rPr>
      </w:pPr>
      <w:r w:rsidRPr="00CF5F76">
        <w:rPr>
          <w:sz w:val="26"/>
          <w:szCs w:val="26"/>
        </w:rPr>
        <w:t xml:space="preserve">                   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Pr="00CF5F76">
        <w:rPr>
          <w:sz w:val="26"/>
          <w:szCs w:val="26"/>
        </w:rPr>
        <w:t xml:space="preserve">________________ Колубанов И.В. </w:t>
      </w:r>
    </w:p>
    <w:p w:rsidR="00DF5563" w:rsidRPr="00CF5F76" w:rsidRDefault="00CF5F76" w:rsidP="00CF5F76">
      <w:pPr>
        <w:ind w:right="-2"/>
        <w:jc w:val="right"/>
        <w:rPr>
          <w:caps/>
          <w:sz w:val="26"/>
          <w:szCs w:val="26"/>
        </w:rPr>
      </w:pPr>
      <w:r w:rsidRPr="00CF5F76">
        <w:rPr>
          <w:sz w:val="26"/>
          <w:szCs w:val="26"/>
        </w:rPr>
        <w:t>«</w:t>
      </w:r>
      <w:r w:rsidRPr="00CF5F76">
        <w:rPr>
          <w:sz w:val="26"/>
          <w:szCs w:val="26"/>
          <w:u w:val="single"/>
        </w:rPr>
        <w:t>10</w:t>
      </w:r>
      <w:r w:rsidRPr="00CF5F76">
        <w:rPr>
          <w:sz w:val="26"/>
          <w:szCs w:val="26"/>
        </w:rPr>
        <w:t>» октября</w:t>
      </w:r>
      <w:r w:rsidRPr="00CF5F76">
        <w:rPr>
          <w:sz w:val="26"/>
          <w:szCs w:val="26"/>
          <w:u w:val="single"/>
        </w:rPr>
        <w:t xml:space="preserve"> </w:t>
      </w:r>
      <w:r w:rsidRPr="00CF5F76">
        <w:rPr>
          <w:sz w:val="26"/>
          <w:szCs w:val="26"/>
        </w:rPr>
        <w:t xml:space="preserve"> 2016 г</w:t>
      </w:r>
      <w:r w:rsidR="00DF5563" w:rsidRPr="00CF5F76">
        <w:rPr>
          <w:sz w:val="26"/>
          <w:szCs w:val="26"/>
        </w:rPr>
        <w:t>.</w:t>
      </w:r>
    </w:p>
    <w:p w:rsidR="0026453A" w:rsidRPr="00CF5F76" w:rsidRDefault="0026453A" w:rsidP="00CF5F76">
      <w:pPr>
        <w:rPr>
          <w:sz w:val="26"/>
          <w:szCs w:val="26"/>
        </w:rPr>
      </w:pPr>
    </w:p>
    <w:p w:rsidR="004F6968" w:rsidRPr="00CF5F76" w:rsidRDefault="008D35FD" w:rsidP="00CF5F76">
      <w:pPr>
        <w:pStyle w:val="2"/>
        <w:numPr>
          <w:ilvl w:val="0"/>
          <w:numId w:val="0"/>
          <w:ins w:id="0" w:author="Kozlov_E" w:date="2005-05-24T16:56:00Z"/>
        </w:numPr>
        <w:rPr>
          <w:sz w:val="26"/>
          <w:szCs w:val="26"/>
        </w:rPr>
      </w:pPr>
      <w:r w:rsidRPr="00CF5F76">
        <w:rPr>
          <w:sz w:val="26"/>
          <w:szCs w:val="26"/>
        </w:rPr>
        <w:t>ТЕХНИЧЕСКОЕ ЗАДАНИЕ</w:t>
      </w:r>
    </w:p>
    <w:p w:rsidR="004F6968" w:rsidRPr="00CF5F76" w:rsidRDefault="004F6968" w:rsidP="00CF5F76">
      <w:pPr>
        <w:ind w:firstLine="0"/>
        <w:jc w:val="center"/>
        <w:rPr>
          <w:b/>
          <w:sz w:val="26"/>
          <w:szCs w:val="26"/>
        </w:rPr>
      </w:pPr>
      <w:r w:rsidRPr="00CF5F76">
        <w:rPr>
          <w:b/>
          <w:sz w:val="26"/>
          <w:szCs w:val="26"/>
        </w:rPr>
        <w:t xml:space="preserve">на </w:t>
      </w:r>
      <w:r w:rsidR="00612811" w:rsidRPr="00CF5F76">
        <w:rPr>
          <w:b/>
          <w:sz w:val="26"/>
          <w:szCs w:val="26"/>
        </w:rPr>
        <w:t xml:space="preserve">поставку </w:t>
      </w:r>
      <w:r w:rsidR="007F4188" w:rsidRPr="00CF5F76">
        <w:rPr>
          <w:b/>
          <w:sz w:val="26"/>
          <w:szCs w:val="26"/>
        </w:rPr>
        <w:t>мет</w:t>
      </w:r>
      <w:r w:rsidR="00620938" w:rsidRPr="00CF5F76">
        <w:rPr>
          <w:b/>
          <w:sz w:val="26"/>
          <w:szCs w:val="26"/>
        </w:rPr>
        <w:t>аллопроката</w:t>
      </w:r>
      <w:r w:rsidR="009C0389" w:rsidRPr="00CF5F76">
        <w:rPr>
          <w:b/>
          <w:sz w:val="26"/>
          <w:szCs w:val="26"/>
        </w:rPr>
        <w:t>.</w:t>
      </w:r>
      <w:r w:rsidR="00232E4A" w:rsidRPr="00CF5F76">
        <w:rPr>
          <w:b/>
          <w:sz w:val="26"/>
          <w:szCs w:val="26"/>
        </w:rPr>
        <w:t xml:space="preserve"> </w:t>
      </w:r>
      <w:r w:rsidR="009C0389" w:rsidRPr="00CF5F76">
        <w:rPr>
          <w:b/>
          <w:sz w:val="26"/>
          <w:szCs w:val="26"/>
        </w:rPr>
        <w:t xml:space="preserve"> Лот № </w:t>
      </w:r>
      <w:r w:rsidR="00BD2843" w:rsidRPr="00CF5F76">
        <w:rPr>
          <w:b/>
          <w:sz w:val="26"/>
          <w:szCs w:val="26"/>
          <w:u w:val="single"/>
        </w:rPr>
        <w:t>203</w:t>
      </w:r>
      <w:r w:rsidR="00620938" w:rsidRPr="00CF5F76">
        <w:rPr>
          <w:b/>
          <w:sz w:val="26"/>
          <w:szCs w:val="26"/>
          <w:u w:val="single"/>
          <w:lang w:val="en-US"/>
        </w:rPr>
        <w:t>A</w:t>
      </w:r>
    </w:p>
    <w:p w:rsidR="00612811" w:rsidRPr="00CF5F76" w:rsidRDefault="00612811" w:rsidP="00CF5F76">
      <w:pPr>
        <w:ind w:firstLine="0"/>
        <w:jc w:val="center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>Общая часть.</w:t>
      </w:r>
    </w:p>
    <w:p w:rsidR="00612811" w:rsidRPr="00CF5F76" w:rsidRDefault="00CF5F76" w:rsidP="00CF5F76">
      <w:pPr>
        <w:numPr>
          <w:ilvl w:val="1"/>
          <w:numId w:val="3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="00612811" w:rsidRPr="00CF5F76">
        <w:rPr>
          <w:sz w:val="26"/>
          <w:szCs w:val="26"/>
        </w:rPr>
        <w:t xml:space="preserve">АО «МРСК Центра» производит закупку </w:t>
      </w:r>
      <w:r w:rsidR="00620938" w:rsidRPr="00CF5F76">
        <w:rPr>
          <w:sz w:val="26"/>
          <w:szCs w:val="26"/>
        </w:rPr>
        <w:t>металлопроката</w:t>
      </w:r>
      <w:r w:rsidR="00D475AF" w:rsidRPr="00CF5F76">
        <w:rPr>
          <w:sz w:val="26"/>
          <w:szCs w:val="26"/>
        </w:rPr>
        <w:t xml:space="preserve"> </w:t>
      </w:r>
      <w:r w:rsidR="00612811" w:rsidRPr="00CF5F76">
        <w:rPr>
          <w:sz w:val="26"/>
          <w:szCs w:val="26"/>
        </w:rPr>
        <w:t xml:space="preserve">для </w:t>
      </w:r>
      <w:r w:rsidR="00232E4A" w:rsidRPr="00CF5F76">
        <w:rPr>
          <w:sz w:val="26"/>
          <w:szCs w:val="26"/>
        </w:rPr>
        <w:t>ремонтно-эксплуатационного обслуживания</w:t>
      </w:r>
      <w:r w:rsidR="002E3087" w:rsidRPr="00CF5F76">
        <w:rPr>
          <w:sz w:val="26"/>
          <w:szCs w:val="26"/>
        </w:rPr>
        <w:t xml:space="preserve"> электросетевого оборудования</w:t>
      </w:r>
      <w:r w:rsidR="005464B6" w:rsidRPr="00CF5F76">
        <w:rPr>
          <w:sz w:val="26"/>
          <w:szCs w:val="26"/>
        </w:rPr>
        <w:t>.</w:t>
      </w:r>
      <w:r w:rsidR="00612811" w:rsidRPr="00CF5F76">
        <w:rPr>
          <w:sz w:val="26"/>
          <w:szCs w:val="26"/>
        </w:rPr>
        <w:t xml:space="preserve"> </w:t>
      </w:r>
    </w:p>
    <w:p w:rsidR="00534713" w:rsidRPr="00CF5F76" w:rsidRDefault="00612811" w:rsidP="00CF5F76">
      <w:pPr>
        <w:numPr>
          <w:ilvl w:val="1"/>
          <w:numId w:val="3"/>
        </w:numPr>
        <w:ind w:left="0" w:firstLine="709"/>
        <w:rPr>
          <w:bCs/>
          <w:sz w:val="26"/>
          <w:szCs w:val="26"/>
        </w:rPr>
      </w:pPr>
      <w:r w:rsidRPr="00CF5F76">
        <w:rPr>
          <w:sz w:val="26"/>
          <w:szCs w:val="26"/>
        </w:rPr>
        <w:t xml:space="preserve">Закупка производится на основании </w:t>
      </w:r>
      <w:r w:rsidR="00CF5F76">
        <w:rPr>
          <w:sz w:val="26"/>
          <w:szCs w:val="26"/>
        </w:rPr>
        <w:t>Плана закупки</w:t>
      </w:r>
      <w:r w:rsidR="00232E4A" w:rsidRPr="00CF5F76">
        <w:rPr>
          <w:sz w:val="26"/>
          <w:szCs w:val="26"/>
        </w:rPr>
        <w:t xml:space="preserve"> </w:t>
      </w:r>
      <w:r w:rsidR="00CF5F76">
        <w:rPr>
          <w:sz w:val="26"/>
          <w:szCs w:val="26"/>
        </w:rPr>
        <w:t>П</w:t>
      </w:r>
      <w:r w:rsidRPr="00CF5F76">
        <w:rPr>
          <w:sz w:val="26"/>
          <w:szCs w:val="26"/>
        </w:rPr>
        <w:t xml:space="preserve">АО «МРСК Центра» на </w:t>
      </w:r>
      <w:r w:rsidR="005464B6" w:rsidRPr="00CF5F76">
        <w:rPr>
          <w:sz w:val="26"/>
          <w:szCs w:val="26"/>
        </w:rPr>
        <w:t>20</w:t>
      </w:r>
      <w:r w:rsidR="00631FD6" w:rsidRPr="00CF5F76">
        <w:rPr>
          <w:sz w:val="26"/>
          <w:szCs w:val="26"/>
        </w:rPr>
        <w:t>1</w:t>
      </w:r>
      <w:r w:rsidR="00CF5F76">
        <w:rPr>
          <w:sz w:val="26"/>
          <w:szCs w:val="26"/>
        </w:rPr>
        <w:t>6</w:t>
      </w:r>
      <w:r w:rsidR="00275278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 год</w:t>
      </w:r>
      <w:r w:rsidR="005464B6" w:rsidRPr="00CF5F76">
        <w:rPr>
          <w:sz w:val="26"/>
          <w:szCs w:val="26"/>
        </w:rPr>
        <w:t>.</w:t>
      </w:r>
    </w:p>
    <w:p w:rsidR="00163418" w:rsidRPr="00CF5F76" w:rsidRDefault="00163418" w:rsidP="00CF5F76">
      <w:pPr>
        <w:ind w:firstLine="709"/>
        <w:rPr>
          <w:b/>
          <w:bCs/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>Предмет конкурса.</w:t>
      </w:r>
    </w:p>
    <w:p w:rsidR="00612811" w:rsidRPr="00CF5F76" w:rsidRDefault="00612811" w:rsidP="00CF5F76">
      <w:pPr>
        <w:ind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Поставщик обеспечивает поставку </w:t>
      </w:r>
      <w:r w:rsidR="00620938" w:rsidRPr="00CF5F76">
        <w:rPr>
          <w:sz w:val="26"/>
          <w:szCs w:val="26"/>
        </w:rPr>
        <w:t>металлопроката</w:t>
      </w:r>
      <w:r w:rsidR="003B3F9A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на склады получателей – филиалов ОАО «МРСК Центра» в объемах и </w:t>
      </w:r>
      <w:r w:rsidR="00F130BD" w:rsidRPr="00CF5F76">
        <w:rPr>
          <w:sz w:val="26"/>
          <w:szCs w:val="26"/>
        </w:rPr>
        <w:t xml:space="preserve">в </w:t>
      </w:r>
      <w:r w:rsidRPr="00CF5F76">
        <w:rPr>
          <w:sz w:val="26"/>
          <w:szCs w:val="26"/>
        </w:rPr>
        <w:t xml:space="preserve">сроки </w:t>
      </w:r>
      <w:r w:rsidR="00F130BD" w:rsidRPr="00CF5F76">
        <w:rPr>
          <w:sz w:val="26"/>
          <w:szCs w:val="26"/>
        </w:rPr>
        <w:t>указанные</w:t>
      </w:r>
      <w:r w:rsidRPr="00CF5F76">
        <w:rPr>
          <w:sz w:val="26"/>
          <w:szCs w:val="26"/>
        </w:rPr>
        <w:t xml:space="preserve"> </w:t>
      </w:r>
      <w:r w:rsidR="00F130BD" w:rsidRPr="00CF5F76">
        <w:rPr>
          <w:sz w:val="26"/>
          <w:szCs w:val="26"/>
        </w:rPr>
        <w:t>в Приложении к</w:t>
      </w:r>
      <w:r w:rsidR="00FB23B4" w:rsidRPr="00CF5F76">
        <w:rPr>
          <w:sz w:val="26"/>
          <w:szCs w:val="26"/>
        </w:rPr>
        <w:t xml:space="preserve"> ТЗ.</w:t>
      </w:r>
    </w:p>
    <w:p w:rsidR="00020DD3" w:rsidRPr="00CF5F76" w:rsidRDefault="00020DD3" w:rsidP="00CF5F76">
      <w:pPr>
        <w:ind w:firstLine="709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 xml:space="preserve">Технические требования к </w:t>
      </w:r>
      <w:r w:rsidR="000D4FD2" w:rsidRPr="00CF5F76">
        <w:rPr>
          <w:b/>
          <w:bCs/>
          <w:sz w:val="26"/>
          <w:szCs w:val="26"/>
        </w:rPr>
        <w:t>продукции</w:t>
      </w:r>
      <w:r w:rsidRPr="00CF5F76">
        <w:rPr>
          <w:b/>
          <w:bCs/>
          <w:sz w:val="26"/>
          <w:szCs w:val="26"/>
        </w:rPr>
        <w:t>.</w:t>
      </w:r>
    </w:p>
    <w:p w:rsidR="004F4E9E" w:rsidRPr="00CF5F76" w:rsidRDefault="00641E44" w:rsidP="00CF5F76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6"/>
          <w:szCs w:val="26"/>
        </w:rPr>
      </w:pPr>
      <w:r w:rsidRPr="00CF5F76">
        <w:rPr>
          <w:sz w:val="26"/>
          <w:szCs w:val="26"/>
        </w:rPr>
        <w:t xml:space="preserve">Технические требования, характеристики и количество </w:t>
      </w:r>
      <w:r w:rsidR="00620938" w:rsidRPr="00CF5F76">
        <w:rPr>
          <w:sz w:val="26"/>
          <w:szCs w:val="26"/>
        </w:rPr>
        <w:t>металлопроката</w:t>
      </w:r>
      <w:r w:rsidR="004F4E9E" w:rsidRPr="00CF5F76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CF5F76">
        <w:rPr>
          <w:sz w:val="26"/>
          <w:szCs w:val="26"/>
        </w:rPr>
        <w:t xml:space="preserve"> </w:t>
      </w:r>
      <w:r w:rsidR="004F4E9E" w:rsidRPr="00CF5F76">
        <w:rPr>
          <w:sz w:val="26"/>
          <w:szCs w:val="26"/>
        </w:rPr>
        <w:t>з</w:t>
      </w:r>
      <w:r w:rsidR="00163418" w:rsidRPr="00CF5F76">
        <w:rPr>
          <w:sz w:val="26"/>
          <w:szCs w:val="26"/>
        </w:rPr>
        <w:t>начений</w:t>
      </w:r>
      <w:r w:rsidR="006D6EB9" w:rsidRPr="00CF5F76">
        <w:rPr>
          <w:sz w:val="26"/>
          <w:szCs w:val="26"/>
        </w:rPr>
        <w:t xml:space="preserve"> </w:t>
      </w:r>
      <w:r w:rsidR="00163418" w:rsidRPr="00CF5F76">
        <w:rPr>
          <w:sz w:val="26"/>
          <w:szCs w:val="26"/>
        </w:rPr>
        <w:t xml:space="preserve">приведенных в </w:t>
      </w:r>
      <w:r w:rsidRPr="00CF5F76">
        <w:rPr>
          <w:sz w:val="26"/>
          <w:szCs w:val="26"/>
        </w:rPr>
        <w:t>Приложении к ТЗ.</w:t>
      </w:r>
    </w:p>
    <w:p w:rsidR="00A305DC" w:rsidRPr="00CF5F76" w:rsidRDefault="00A305DC" w:rsidP="00CF5F76">
      <w:pPr>
        <w:tabs>
          <w:tab w:val="left" w:pos="709"/>
        </w:tabs>
        <w:ind w:firstLine="0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>Общие требования.</w:t>
      </w:r>
      <w:r w:rsidR="00E00392" w:rsidRPr="00CF5F76">
        <w:rPr>
          <w:b/>
          <w:bCs/>
          <w:sz w:val="26"/>
          <w:szCs w:val="26"/>
        </w:rPr>
        <w:t xml:space="preserve"> </w:t>
      </w:r>
    </w:p>
    <w:p w:rsidR="00612811" w:rsidRPr="00CF5F76" w:rsidRDefault="00612811" w:rsidP="00CF5F76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ind w:left="709" w:firstLine="0"/>
        <w:rPr>
          <w:sz w:val="26"/>
          <w:szCs w:val="26"/>
        </w:rPr>
      </w:pPr>
      <w:r w:rsidRPr="00CF5F76">
        <w:rPr>
          <w:sz w:val="26"/>
          <w:szCs w:val="26"/>
        </w:rPr>
        <w:t xml:space="preserve"> К поставке допуска</w:t>
      </w:r>
      <w:r w:rsidR="00620938" w:rsidRPr="00CF5F76">
        <w:rPr>
          <w:sz w:val="26"/>
          <w:szCs w:val="26"/>
        </w:rPr>
        <w:t>е</w:t>
      </w:r>
      <w:r w:rsidRPr="00CF5F76">
        <w:rPr>
          <w:sz w:val="26"/>
          <w:szCs w:val="26"/>
        </w:rPr>
        <w:t xml:space="preserve">тся </w:t>
      </w:r>
      <w:r w:rsidR="00620938" w:rsidRPr="00CF5F76">
        <w:rPr>
          <w:sz w:val="26"/>
          <w:szCs w:val="26"/>
        </w:rPr>
        <w:t>металлопрокат</w:t>
      </w:r>
      <w:r w:rsidRPr="00CF5F76">
        <w:rPr>
          <w:sz w:val="26"/>
          <w:szCs w:val="26"/>
        </w:rPr>
        <w:t>, отвечающ</w:t>
      </w:r>
      <w:r w:rsidR="00EC05CC" w:rsidRPr="00CF5F76">
        <w:rPr>
          <w:sz w:val="26"/>
          <w:szCs w:val="26"/>
        </w:rPr>
        <w:t>и</w:t>
      </w:r>
      <w:r w:rsidR="00620938" w:rsidRPr="00CF5F76">
        <w:rPr>
          <w:sz w:val="26"/>
          <w:szCs w:val="26"/>
        </w:rPr>
        <w:t>й</w:t>
      </w:r>
      <w:r w:rsidRPr="00CF5F76">
        <w:rPr>
          <w:sz w:val="26"/>
          <w:szCs w:val="26"/>
        </w:rPr>
        <w:t xml:space="preserve"> следующим требованиям:</w:t>
      </w:r>
    </w:p>
    <w:p w:rsidR="00775178" w:rsidRPr="00CF5F76" w:rsidRDefault="00775178" w:rsidP="00CF5F76">
      <w:pPr>
        <w:pStyle w:val="ad"/>
        <w:tabs>
          <w:tab w:val="left" w:pos="709"/>
          <w:tab w:val="left" w:pos="851"/>
          <w:tab w:val="left" w:pos="1134"/>
        </w:tabs>
        <w:ind w:left="709" w:firstLine="0"/>
        <w:rPr>
          <w:sz w:val="26"/>
          <w:szCs w:val="26"/>
        </w:rPr>
      </w:pPr>
      <w:r w:rsidRPr="00CF5F76">
        <w:rPr>
          <w:sz w:val="26"/>
          <w:szCs w:val="26"/>
        </w:rPr>
        <w:t>- продукция должна быть новой, ранее не использованной;</w:t>
      </w:r>
    </w:p>
    <w:p w:rsidR="00612811" w:rsidRPr="00CF5F76" w:rsidRDefault="00612811" w:rsidP="00CF5F76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для российских производителей </w:t>
      </w:r>
      <w:r w:rsidR="00CF5F76">
        <w:rPr>
          <w:sz w:val="26"/>
          <w:szCs w:val="26"/>
        </w:rPr>
        <w:t>–</w:t>
      </w:r>
      <w:r w:rsidRPr="00CF5F76">
        <w:rPr>
          <w:sz w:val="26"/>
          <w:szCs w:val="26"/>
        </w:rPr>
        <w:t xml:space="preserve"> </w:t>
      </w:r>
      <w:r w:rsidR="00CF5F76">
        <w:rPr>
          <w:sz w:val="26"/>
          <w:szCs w:val="26"/>
        </w:rPr>
        <w:t>наличие ТУ, подтверждающих</w:t>
      </w:r>
      <w:r w:rsidR="000858AE" w:rsidRPr="00CF5F76">
        <w:rPr>
          <w:sz w:val="26"/>
          <w:szCs w:val="26"/>
        </w:rPr>
        <w:t xml:space="preserve"> соответствие тех</w:t>
      </w:r>
      <w:r w:rsidR="00CF5F76">
        <w:rPr>
          <w:sz w:val="26"/>
          <w:szCs w:val="26"/>
        </w:rPr>
        <w:t>ническим требованиям</w:t>
      </w:r>
      <w:r w:rsidRPr="00CF5F76">
        <w:rPr>
          <w:sz w:val="26"/>
          <w:szCs w:val="26"/>
        </w:rPr>
        <w:t>;</w:t>
      </w:r>
    </w:p>
    <w:p w:rsidR="00612811" w:rsidRPr="00CF5F76" w:rsidRDefault="00612811" w:rsidP="00CF5F76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для импортн</w:t>
      </w:r>
      <w:r w:rsidR="004E144D" w:rsidRPr="00CF5F76">
        <w:rPr>
          <w:sz w:val="26"/>
          <w:szCs w:val="26"/>
        </w:rPr>
        <w:t>ых</w:t>
      </w:r>
      <w:r w:rsidRPr="00CF5F76">
        <w:rPr>
          <w:sz w:val="26"/>
          <w:szCs w:val="26"/>
        </w:rPr>
        <w:t xml:space="preserve"> </w:t>
      </w:r>
      <w:r w:rsidR="0071533A" w:rsidRPr="00CF5F76">
        <w:rPr>
          <w:sz w:val="26"/>
          <w:szCs w:val="26"/>
        </w:rPr>
        <w:t>производителей</w:t>
      </w:r>
      <w:r w:rsidR="004E144D" w:rsidRPr="00CF5F76">
        <w:rPr>
          <w:sz w:val="26"/>
          <w:szCs w:val="26"/>
        </w:rPr>
        <w:t>, а так же для отечественных</w:t>
      </w:r>
      <w:r w:rsidR="0071533A" w:rsidRPr="00CF5F76">
        <w:rPr>
          <w:sz w:val="26"/>
          <w:szCs w:val="26"/>
        </w:rPr>
        <w:t xml:space="preserve">, выпускающих </w:t>
      </w:r>
      <w:r w:rsidR="00620938" w:rsidRPr="00CF5F76">
        <w:rPr>
          <w:sz w:val="26"/>
          <w:szCs w:val="26"/>
        </w:rPr>
        <w:t xml:space="preserve">металлопрокат </w:t>
      </w:r>
      <w:r w:rsidR="00EC05CC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F5F76" w:rsidRDefault="0026458C" w:rsidP="00CF5F76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CF5F76">
        <w:rPr>
          <w:sz w:val="26"/>
          <w:szCs w:val="26"/>
        </w:rPr>
        <w:t xml:space="preserve"> (с изменениями от 3 января 2001 г., 21 августа 2002 г.)</w:t>
      </w:r>
      <w:r w:rsidRPr="00CF5F76">
        <w:rPr>
          <w:sz w:val="26"/>
          <w:szCs w:val="26"/>
        </w:rPr>
        <w:t>;</w:t>
      </w:r>
    </w:p>
    <w:p w:rsidR="00F66FC0" w:rsidRPr="00CF5F76" w:rsidRDefault="00F66FC0" w:rsidP="00CF5F76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наличие </w:t>
      </w:r>
      <w:r w:rsidR="004E144D" w:rsidRPr="00CF5F76">
        <w:rPr>
          <w:sz w:val="26"/>
          <w:szCs w:val="26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F5F76">
        <w:rPr>
          <w:sz w:val="26"/>
          <w:szCs w:val="26"/>
        </w:rPr>
        <w:t>металлопроката</w:t>
      </w:r>
      <w:r w:rsidR="004E144D" w:rsidRPr="00CF5F76">
        <w:rPr>
          <w:sz w:val="26"/>
          <w:szCs w:val="26"/>
        </w:rPr>
        <w:t xml:space="preserve">) деклараций </w:t>
      </w:r>
      <w:r w:rsidRPr="00CF5F76">
        <w:rPr>
          <w:sz w:val="26"/>
          <w:szCs w:val="26"/>
        </w:rPr>
        <w:t xml:space="preserve">(сертификатов) </w:t>
      </w:r>
      <w:r w:rsidR="004E144D" w:rsidRPr="00CF5F76">
        <w:rPr>
          <w:sz w:val="26"/>
          <w:szCs w:val="26"/>
        </w:rPr>
        <w:t>соответствия требованиям безопасности</w:t>
      </w:r>
      <w:r w:rsidRPr="00CF5F76">
        <w:rPr>
          <w:sz w:val="26"/>
          <w:szCs w:val="26"/>
        </w:rPr>
        <w:t>;</w:t>
      </w:r>
    </w:p>
    <w:p w:rsidR="00FB7AEF" w:rsidRPr="00CF5F76" w:rsidRDefault="00F66FC0" w:rsidP="00CF5F76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наличие заключени</w:t>
      </w:r>
      <w:r w:rsidR="00FB7AEF" w:rsidRPr="00CF5F76">
        <w:rPr>
          <w:sz w:val="26"/>
          <w:szCs w:val="26"/>
        </w:rPr>
        <w:t>я</w:t>
      </w:r>
      <w:r w:rsidRPr="00CF5F76">
        <w:rPr>
          <w:sz w:val="26"/>
          <w:szCs w:val="26"/>
        </w:rPr>
        <w:t xml:space="preserve"> о соответствии требованиям СанПиН и други</w:t>
      </w:r>
      <w:r w:rsidR="00FB7AEF" w:rsidRPr="00CF5F76">
        <w:rPr>
          <w:sz w:val="26"/>
          <w:szCs w:val="26"/>
        </w:rPr>
        <w:t>м</w:t>
      </w:r>
      <w:r w:rsidRPr="00CF5F76">
        <w:rPr>
          <w:sz w:val="26"/>
          <w:szCs w:val="26"/>
        </w:rPr>
        <w:t xml:space="preserve"> документ</w:t>
      </w:r>
      <w:r w:rsidR="00FB7AEF" w:rsidRPr="00CF5F76">
        <w:rPr>
          <w:sz w:val="26"/>
          <w:szCs w:val="26"/>
        </w:rPr>
        <w:t>ам</w:t>
      </w:r>
      <w:r w:rsidRPr="00CF5F76">
        <w:rPr>
          <w:sz w:val="26"/>
          <w:szCs w:val="26"/>
        </w:rPr>
        <w:t xml:space="preserve">, </w:t>
      </w:r>
      <w:r w:rsidR="00FB7AEF" w:rsidRPr="00CF5F76">
        <w:rPr>
          <w:sz w:val="26"/>
          <w:szCs w:val="26"/>
        </w:rPr>
        <w:t>устанавливающим требования к</w:t>
      </w:r>
      <w:r w:rsidRPr="00CF5F76">
        <w:rPr>
          <w:sz w:val="26"/>
          <w:szCs w:val="26"/>
        </w:rPr>
        <w:t xml:space="preserve"> качеств</w:t>
      </w:r>
      <w:r w:rsidR="00FB7AEF" w:rsidRPr="00CF5F76">
        <w:rPr>
          <w:sz w:val="26"/>
          <w:szCs w:val="26"/>
        </w:rPr>
        <w:t>у</w:t>
      </w:r>
      <w:r w:rsidRPr="00CF5F76">
        <w:rPr>
          <w:sz w:val="26"/>
          <w:szCs w:val="26"/>
        </w:rPr>
        <w:t xml:space="preserve"> и </w:t>
      </w:r>
      <w:r w:rsidR="00FB7AEF" w:rsidRPr="00CF5F76">
        <w:rPr>
          <w:sz w:val="26"/>
          <w:szCs w:val="26"/>
        </w:rPr>
        <w:t xml:space="preserve">экологической </w:t>
      </w:r>
      <w:r w:rsidRPr="00CF5F76">
        <w:rPr>
          <w:sz w:val="26"/>
          <w:szCs w:val="26"/>
        </w:rPr>
        <w:t>безопасност</w:t>
      </w:r>
      <w:r w:rsidR="00FB7AEF" w:rsidRPr="00CF5F76">
        <w:rPr>
          <w:sz w:val="26"/>
          <w:szCs w:val="26"/>
        </w:rPr>
        <w:t>и продукции</w:t>
      </w:r>
      <w:r w:rsidR="004D4E32" w:rsidRPr="00CF5F76">
        <w:rPr>
          <w:sz w:val="26"/>
          <w:szCs w:val="26"/>
        </w:rPr>
        <w:t>.</w:t>
      </w:r>
      <w:r w:rsidRPr="00CF5F76">
        <w:rPr>
          <w:sz w:val="26"/>
          <w:szCs w:val="26"/>
        </w:rPr>
        <w:t xml:space="preserve"> </w:t>
      </w:r>
    </w:p>
    <w:p w:rsidR="00CF5F76" w:rsidRDefault="00CF5F76" w:rsidP="00CF5F76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Участник закупочных процедур на право заключения договора на поставку металлопроката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</w:t>
      </w:r>
      <w:r>
        <w:rPr>
          <w:sz w:val="26"/>
          <w:szCs w:val="26"/>
        </w:rPr>
        <w:lastRenderedPageBreak/>
        <w:t>подтверждать технические характеристики, заявленные поставщиком оборудования в техническом предложении.</w:t>
      </w:r>
    </w:p>
    <w:p w:rsidR="00612811" w:rsidRPr="00CF5F76" w:rsidRDefault="00620938" w:rsidP="00CF5F76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Металлопрокат</w:t>
      </w:r>
      <w:r w:rsidR="004E144D" w:rsidRPr="00CF5F76">
        <w:rPr>
          <w:sz w:val="26"/>
          <w:szCs w:val="26"/>
        </w:rPr>
        <w:t xml:space="preserve"> долж</w:t>
      </w:r>
      <w:r w:rsidRPr="00CF5F76">
        <w:rPr>
          <w:sz w:val="26"/>
          <w:szCs w:val="26"/>
        </w:rPr>
        <w:t>е</w:t>
      </w:r>
      <w:r w:rsidR="004E144D" w:rsidRPr="00CF5F76">
        <w:rPr>
          <w:sz w:val="26"/>
          <w:szCs w:val="26"/>
        </w:rPr>
        <w:t>н с</w:t>
      </w:r>
      <w:r w:rsidR="00612811" w:rsidRPr="00CF5F76">
        <w:rPr>
          <w:sz w:val="26"/>
          <w:szCs w:val="26"/>
        </w:rPr>
        <w:t>оответствовать требованиям «Правил устройства электроустановок» (ПУЭ) (7-е издание) и тр</w:t>
      </w:r>
      <w:r w:rsidR="00732C5D" w:rsidRPr="00CF5F76">
        <w:rPr>
          <w:sz w:val="26"/>
          <w:szCs w:val="26"/>
        </w:rPr>
        <w:t>ебованиям</w:t>
      </w:r>
      <w:r w:rsidR="00612811" w:rsidRPr="00CF5F76">
        <w:rPr>
          <w:sz w:val="26"/>
          <w:szCs w:val="26"/>
        </w:rPr>
        <w:t>: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5F08C3" w:rsidRPr="00CF5F76">
        <w:rPr>
          <w:sz w:val="26"/>
          <w:szCs w:val="26"/>
        </w:rPr>
        <w:t>103</w:t>
      </w:r>
      <w:r w:rsidRPr="00CF5F76">
        <w:rPr>
          <w:sz w:val="26"/>
          <w:szCs w:val="26"/>
        </w:rPr>
        <w:t>-7</w:t>
      </w:r>
      <w:r w:rsidR="005F08C3" w:rsidRPr="00CF5F76">
        <w:rPr>
          <w:sz w:val="26"/>
          <w:szCs w:val="26"/>
        </w:rPr>
        <w:t>6</w:t>
      </w:r>
      <w:r w:rsidRPr="00CF5F76">
        <w:rPr>
          <w:sz w:val="26"/>
          <w:szCs w:val="26"/>
        </w:rPr>
        <w:t xml:space="preserve"> «</w:t>
      </w:r>
      <w:r w:rsidR="005F08C3" w:rsidRPr="00CF5F76">
        <w:rPr>
          <w:sz w:val="26"/>
          <w:szCs w:val="26"/>
        </w:rPr>
        <w:t>Полоса стальная горячекатаная</w:t>
      </w:r>
      <w:r w:rsidR="003C47AC" w:rsidRPr="00CF5F76">
        <w:rPr>
          <w:sz w:val="26"/>
          <w:szCs w:val="26"/>
        </w:rPr>
        <w:t>.</w:t>
      </w:r>
      <w:r w:rsidR="005F08C3" w:rsidRPr="00CF5F76">
        <w:rPr>
          <w:sz w:val="26"/>
          <w:szCs w:val="26"/>
        </w:rPr>
        <w:t xml:space="preserve"> Сортамент</w:t>
      </w:r>
      <w:r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5F08C3" w:rsidRPr="00CF5F76">
        <w:rPr>
          <w:sz w:val="26"/>
          <w:szCs w:val="26"/>
        </w:rPr>
        <w:t>535-88</w:t>
      </w:r>
      <w:r w:rsidRPr="00CF5F76">
        <w:rPr>
          <w:sz w:val="26"/>
          <w:szCs w:val="26"/>
        </w:rPr>
        <w:t xml:space="preserve"> «</w:t>
      </w:r>
      <w:r w:rsidR="005F08C3" w:rsidRPr="00CF5F76">
        <w:rPr>
          <w:sz w:val="26"/>
          <w:szCs w:val="26"/>
        </w:rPr>
        <w:t>Прокат сортовой и фасонный из стали</w:t>
      </w:r>
      <w:r w:rsidR="009D7A8D" w:rsidRPr="00CF5F76">
        <w:rPr>
          <w:sz w:val="26"/>
          <w:szCs w:val="26"/>
        </w:rPr>
        <w:t xml:space="preserve"> </w:t>
      </w:r>
      <w:r w:rsidR="005F08C3" w:rsidRPr="00CF5F76">
        <w:rPr>
          <w:sz w:val="26"/>
          <w:szCs w:val="26"/>
        </w:rPr>
        <w:t>углеродистой обыкновенного качества. Общие технические условия</w:t>
      </w:r>
      <w:r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5F08C3" w:rsidRPr="00CF5F76">
        <w:rPr>
          <w:sz w:val="26"/>
          <w:szCs w:val="26"/>
        </w:rPr>
        <w:t>2060</w:t>
      </w:r>
      <w:r w:rsidRPr="00CF5F76">
        <w:rPr>
          <w:sz w:val="26"/>
          <w:szCs w:val="26"/>
        </w:rPr>
        <w:t>-</w:t>
      </w:r>
      <w:r w:rsidR="005F08C3" w:rsidRPr="00CF5F76">
        <w:rPr>
          <w:sz w:val="26"/>
          <w:szCs w:val="26"/>
        </w:rPr>
        <w:t>90</w:t>
      </w:r>
      <w:r w:rsidRPr="00CF5F76">
        <w:rPr>
          <w:sz w:val="26"/>
          <w:szCs w:val="26"/>
        </w:rPr>
        <w:t xml:space="preserve"> «</w:t>
      </w:r>
      <w:r w:rsidR="005F08C3" w:rsidRPr="00CF5F76">
        <w:rPr>
          <w:sz w:val="26"/>
          <w:szCs w:val="26"/>
        </w:rPr>
        <w:t>Прутки латунные</w:t>
      </w:r>
      <w:r w:rsidR="000310BC" w:rsidRPr="00CF5F76">
        <w:rPr>
          <w:sz w:val="26"/>
          <w:szCs w:val="26"/>
        </w:rPr>
        <w:t xml:space="preserve">. </w:t>
      </w:r>
      <w:r w:rsidR="005F08C3" w:rsidRPr="00CF5F76">
        <w:rPr>
          <w:sz w:val="26"/>
          <w:szCs w:val="26"/>
        </w:rPr>
        <w:t>Технические условия</w:t>
      </w:r>
      <w:r w:rsidRPr="00CF5F76">
        <w:rPr>
          <w:sz w:val="26"/>
          <w:szCs w:val="26"/>
        </w:rPr>
        <w:t>»;</w:t>
      </w:r>
    </w:p>
    <w:p w:rsidR="00D1192E" w:rsidRPr="00CF5F76" w:rsidRDefault="00D1192E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ГОСТ </w:t>
      </w:r>
      <w:r w:rsidR="00187241" w:rsidRPr="00CF5F76">
        <w:rPr>
          <w:sz w:val="26"/>
          <w:szCs w:val="26"/>
        </w:rPr>
        <w:t>2590</w:t>
      </w:r>
      <w:r w:rsidRPr="00CF5F76">
        <w:rPr>
          <w:sz w:val="26"/>
          <w:szCs w:val="26"/>
        </w:rPr>
        <w:t>-</w:t>
      </w:r>
      <w:r w:rsidR="00187241" w:rsidRPr="00CF5F76">
        <w:rPr>
          <w:sz w:val="26"/>
          <w:szCs w:val="26"/>
        </w:rPr>
        <w:t>88</w:t>
      </w:r>
      <w:r w:rsidRPr="00CF5F76">
        <w:rPr>
          <w:sz w:val="26"/>
          <w:szCs w:val="26"/>
        </w:rPr>
        <w:t xml:space="preserve"> «</w:t>
      </w:r>
      <w:r w:rsidR="00187241" w:rsidRPr="00CF5F76">
        <w:rPr>
          <w:sz w:val="26"/>
          <w:szCs w:val="26"/>
        </w:rPr>
        <w:t>Прокат стальной горячекатаный круглый. Сортамент</w:t>
      </w:r>
      <w:r w:rsidRPr="00CF5F76">
        <w:rPr>
          <w:sz w:val="26"/>
          <w:szCs w:val="26"/>
        </w:rPr>
        <w:t>»;</w:t>
      </w:r>
    </w:p>
    <w:p w:rsidR="00187241" w:rsidRPr="00CF5F76" w:rsidRDefault="00187241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2591-88 «Прокат стальной горячекатаный квадратный. Сортамент»;</w:t>
      </w:r>
    </w:p>
    <w:p w:rsidR="00187241" w:rsidRPr="00CF5F76" w:rsidRDefault="00187241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2879-88 «Прокат стальной горячекатаный шестигранный. Сортамент»;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187241" w:rsidRPr="00CF5F76">
        <w:rPr>
          <w:sz w:val="26"/>
          <w:szCs w:val="26"/>
        </w:rPr>
        <w:t>3262</w:t>
      </w:r>
      <w:r w:rsidRPr="00CF5F76">
        <w:rPr>
          <w:sz w:val="26"/>
          <w:szCs w:val="26"/>
        </w:rPr>
        <w:t>-7</w:t>
      </w:r>
      <w:r w:rsidR="00187241" w:rsidRPr="00CF5F76">
        <w:rPr>
          <w:sz w:val="26"/>
          <w:szCs w:val="26"/>
        </w:rPr>
        <w:t>5</w:t>
      </w:r>
      <w:r w:rsidRPr="00CF5F76">
        <w:rPr>
          <w:sz w:val="26"/>
          <w:szCs w:val="26"/>
        </w:rPr>
        <w:t xml:space="preserve"> «</w:t>
      </w:r>
      <w:r w:rsidR="00187241" w:rsidRPr="00CF5F76">
        <w:rPr>
          <w:sz w:val="26"/>
          <w:szCs w:val="26"/>
        </w:rPr>
        <w:t xml:space="preserve">Трубы стальные </w:t>
      </w:r>
      <w:proofErr w:type="spellStart"/>
      <w:r w:rsidR="00187241" w:rsidRPr="00CF5F76">
        <w:rPr>
          <w:sz w:val="26"/>
          <w:szCs w:val="26"/>
        </w:rPr>
        <w:t>водогазопроводные</w:t>
      </w:r>
      <w:proofErr w:type="spellEnd"/>
      <w:r w:rsidR="000310BC" w:rsidRPr="00CF5F76">
        <w:rPr>
          <w:sz w:val="26"/>
          <w:szCs w:val="26"/>
        </w:rPr>
        <w:t xml:space="preserve">. </w:t>
      </w:r>
      <w:r w:rsidR="00187241" w:rsidRPr="00CF5F76">
        <w:rPr>
          <w:sz w:val="26"/>
          <w:szCs w:val="26"/>
        </w:rPr>
        <w:t>Технические условия</w:t>
      </w:r>
      <w:r w:rsidR="00F612AC"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4</w:t>
      </w:r>
      <w:r w:rsidR="00083529" w:rsidRPr="00CF5F76">
        <w:rPr>
          <w:sz w:val="26"/>
          <w:szCs w:val="26"/>
        </w:rPr>
        <w:t>405</w:t>
      </w:r>
      <w:r w:rsidRPr="00CF5F76">
        <w:rPr>
          <w:sz w:val="26"/>
          <w:szCs w:val="26"/>
        </w:rPr>
        <w:t>-</w:t>
      </w:r>
      <w:r w:rsidR="00083529" w:rsidRPr="00CF5F76">
        <w:rPr>
          <w:sz w:val="26"/>
          <w:szCs w:val="26"/>
        </w:rPr>
        <w:t>75</w:t>
      </w:r>
      <w:r w:rsidRPr="00CF5F76">
        <w:rPr>
          <w:sz w:val="26"/>
          <w:szCs w:val="26"/>
        </w:rPr>
        <w:t xml:space="preserve"> «</w:t>
      </w:r>
      <w:r w:rsidR="00083529" w:rsidRPr="00CF5F76">
        <w:rPr>
          <w:sz w:val="26"/>
          <w:szCs w:val="26"/>
        </w:rPr>
        <w:t>Полосы горячекатаные и кованые из инструментальной стали</w:t>
      </w:r>
      <w:r w:rsidR="000310BC" w:rsidRPr="00CF5F76">
        <w:rPr>
          <w:sz w:val="26"/>
          <w:szCs w:val="26"/>
        </w:rPr>
        <w:t xml:space="preserve">. </w:t>
      </w:r>
      <w:r w:rsidR="00083529" w:rsidRPr="00CF5F76">
        <w:rPr>
          <w:sz w:val="26"/>
          <w:szCs w:val="26"/>
        </w:rPr>
        <w:t>Сортамент</w:t>
      </w:r>
      <w:r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083529" w:rsidRPr="00CF5F76">
        <w:rPr>
          <w:sz w:val="26"/>
          <w:szCs w:val="26"/>
        </w:rPr>
        <w:t>5781</w:t>
      </w:r>
      <w:r w:rsidRPr="00CF5F76">
        <w:rPr>
          <w:sz w:val="26"/>
          <w:szCs w:val="26"/>
        </w:rPr>
        <w:t>-8</w:t>
      </w:r>
      <w:r w:rsidR="00083529" w:rsidRPr="00CF5F76">
        <w:rPr>
          <w:sz w:val="26"/>
          <w:szCs w:val="26"/>
        </w:rPr>
        <w:t>2</w:t>
      </w:r>
      <w:r w:rsidRPr="00CF5F76">
        <w:rPr>
          <w:sz w:val="26"/>
          <w:szCs w:val="26"/>
        </w:rPr>
        <w:t xml:space="preserve"> «</w:t>
      </w:r>
      <w:r w:rsidR="00083529" w:rsidRPr="00CF5F76">
        <w:rPr>
          <w:sz w:val="26"/>
          <w:szCs w:val="26"/>
        </w:rPr>
        <w:t>Сталь горячекатаная для армирования железобетонных конструкций. Технические условия</w:t>
      </w:r>
      <w:r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</w:t>
      </w:r>
      <w:r w:rsidR="00083529" w:rsidRPr="00CF5F76">
        <w:rPr>
          <w:sz w:val="26"/>
          <w:szCs w:val="26"/>
        </w:rPr>
        <w:t>ГОСТ 8240</w:t>
      </w:r>
      <w:r w:rsidRPr="00CF5F76">
        <w:rPr>
          <w:sz w:val="26"/>
          <w:szCs w:val="26"/>
        </w:rPr>
        <w:t>-</w:t>
      </w:r>
      <w:r w:rsidR="00083529" w:rsidRPr="00CF5F76">
        <w:rPr>
          <w:sz w:val="26"/>
          <w:szCs w:val="26"/>
        </w:rPr>
        <w:t>97</w:t>
      </w:r>
      <w:r w:rsidRPr="00CF5F76">
        <w:rPr>
          <w:sz w:val="26"/>
          <w:szCs w:val="26"/>
        </w:rPr>
        <w:t xml:space="preserve"> «</w:t>
      </w:r>
      <w:r w:rsidR="00083529" w:rsidRPr="00CF5F76">
        <w:rPr>
          <w:sz w:val="26"/>
          <w:szCs w:val="26"/>
        </w:rPr>
        <w:t>Швеллеры стальные горячекатаные. Сортамент</w:t>
      </w:r>
      <w:r w:rsidR="00F612AC"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083529" w:rsidRPr="00CF5F76">
        <w:rPr>
          <w:sz w:val="26"/>
          <w:szCs w:val="26"/>
        </w:rPr>
        <w:t>8509-93</w:t>
      </w:r>
      <w:r w:rsidRPr="00CF5F76">
        <w:rPr>
          <w:sz w:val="26"/>
          <w:szCs w:val="26"/>
        </w:rPr>
        <w:t xml:space="preserve"> «</w:t>
      </w:r>
      <w:r w:rsidR="00083529" w:rsidRPr="00CF5F76">
        <w:rPr>
          <w:sz w:val="26"/>
          <w:szCs w:val="26"/>
        </w:rPr>
        <w:t>Уголки стальные горячекатаные равнополочные. Сортамент</w:t>
      </w:r>
      <w:r w:rsidRPr="00CF5F76">
        <w:rPr>
          <w:sz w:val="26"/>
          <w:szCs w:val="26"/>
        </w:rPr>
        <w:t>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 ГОСТ </w:t>
      </w:r>
      <w:r w:rsidR="00083529" w:rsidRPr="00CF5F76">
        <w:rPr>
          <w:sz w:val="26"/>
          <w:szCs w:val="26"/>
        </w:rPr>
        <w:t>10707</w:t>
      </w:r>
      <w:r w:rsidRPr="00CF5F76">
        <w:rPr>
          <w:sz w:val="26"/>
          <w:szCs w:val="26"/>
        </w:rPr>
        <w:t>-8</w:t>
      </w:r>
      <w:r w:rsidR="00C70A63" w:rsidRPr="00CF5F76">
        <w:rPr>
          <w:sz w:val="26"/>
          <w:szCs w:val="26"/>
        </w:rPr>
        <w:t>0</w:t>
      </w:r>
      <w:r w:rsidRPr="00CF5F76">
        <w:rPr>
          <w:sz w:val="26"/>
          <w:szCs w:val="26"/>
        </w:rPr>
        <w:t xml:space="preserve"> «</w:t>
      </w:r>
      <w:r w:rsidR="00C70A63" w:rsidRPr="00CF5F76">
        <w:rPr>
          <w:sz w:val="26"/>
          <w:szCs w:val="26"/>
        </w:rPr>
        <w:t>Трубы стальные электросварные холоднодеформированные</w:t>
      </w:r>
      <w:r w:rsidR="001C4AD8" w:rsidRPr="00CF5F76">
        <w:rPr>
          <w:sz w:val="26"/>
          <w:szCs w:val="26"/>
        </w:rPr>
        <w:t>. Т</w:t>
      </w:r>
      <w:r w:rsidR="00F612AC" w:rsidRPr="00CF5F76">
        <w:rPr>
          <w:sz w:val="26"/>
          <w:szCs w:val="26"/>
        </w:rPr>
        <w:t>ехнические условия»;</w:t>
      </w:r>
    </w:p>
    <w:p w:rsidR="00011C21" w:rsidRPr="00CF5F76" w:rsidRDefault="00011C21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ГОСТ 13663-86 «Трубы стальные </w:t>
      </w:r>
      <w:r w:rsidR="005667AC" w:rsidRPr="00CF5F76">
        <w:rPr>
          <w:sz w:val="26"/>
          <w:szCs w:val="26"/>
        </w:rPr>
        <w:t>профильные</w:t>
      </w:r>
      <w:r w:rsidRPr="00CF5F76">
        <w:rPr>
          <w:sz w:val="26"/>
          <w:szCs w:val="26"/>
        </w:rPr>
        <w:t xml:space="preserve">. Технические </w:t>
      </w:r>
      <w:r w:rsidR="005667AC" w:rsidRPr="00CF5F76">
        <w:rPr>
          <w:sz w:val="26"/>
          <w:szCs w:val="26"/>
        </w:rPr>
        <w:t>требования</w:t>
      </w:r>
      <w:r w:rsidRPr="00CF5F76">
        <w:rPr>
          <w:sz w:val="26"/>
          <w:szCs w:val="26"/>
        </w:rPr>
        <w:t>»;</w:t>
      </w:r>
    </w:p>
    <w:p w:rsidR="00011C21" w:rsidRPr="00CF5F76" w:rsidRDefault="005667AC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14637-89 «Прокат толстолистовой из углеродистой стали обыкновенного качества. Технические условия»;</w:t>
      </w:r>
    </w:p>
    <w:p w:rsidR="005667AC" w:rsidRPr="00CF5F76" w:rsidRDefault="005667AC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14918-80 «</w:t>
      </w:r>
      <w:r w:rsidR="00DE7A40" w:rsidRPr="00CF5F76">
        <w:rPr>
          <w:sz w:val="26"/>
          <w:szCs w:val="26"/>
        </w:rPr>
        <w:t>Сталь тонколистовая оцинкованная с непрерывных линий</w:t>
      </w:r>
      <w:r w:rsidRPr="00CF5F76">
        <w:rPr>
          <w:sz w:val="26"/>
          <w:szCs w:val="26"/>
        </w:rPr>
        <w:t>. Технические условия»;</w:t>
      </w:r>
    </w:p>
    <w:p w:rsidR="005667AC" w:rsidRPr="00CF5F76" w:rsidRDefault="00A338A6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16523-97 «Прокат тонколистовой из углеродистой стали качественной и обыкновенного качества общего назначения. Технические условия»;</w:t>
      </w:r>
    </w:p>
    <w:p w:rsidR="0087238D" w:rsidRPr="00CF5F76" w:rsidRDefault="0087238D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ГОСТ </w:t>
      </w:r>
      <w:r w:rsidR="00B9055B" w:rsidRPr="00CF5F76">
        <w:rPr>
          <w:sz w:val="26"/>
          <w:szCs w:val="26"/>
        </w:rPr>
        <w:t>19903</w:t>
      </w:r>
      <w:r w:rsidRPr="00CF5F76">
        <w:rPr>
          <w:sz w:val="26"/>
          <w:szCs w:val="26"/>
        </w:rPr>
        <w:t>-7</w:t>
      </w:r>
      <w:r w:rsidR="00B9055B" w:rsidRPr="00CF5F76">
        <w:rPr>
          <w:sz w:val="26"/>
          <w:szCs w:val="26"/>
        </w:rPr>
        <w:t>4</w:t>
      </w:r>
      <w:r w:rsidRPr="00CF5F76">
        <w:rPr>
          <w:sz w:val="26"/>
          <w:szCs w:val="26"/>
        </w:rPr>
        <w:t xml:space="preserve"> «</w:t>
      </w:r>
      <w:r w:rsidR="00B9055B" w:rsidRPr="00CF5F76">
        <w:rPr>
          <w:sz w:val="26"/>
          <w:szCs w:val="26"/>
        </w:rPr>
        <w:t>Прокат листовой горячекатаный</w:t>
      </w:r>
      <w:r w:rsidR="001C4AD8" w:rsidRPr="00CF5F76">
        <w:rPr>
          <w:sz w:val="26"/>
          <w:szCs w:val="26"/>
        </w:rPr>
        <w:t xml:space="preserve">. </w:t>
      </w:r>
      <w:r w:rsidR="00B9055B" w:rsidRPr="00CF5F76">
        <w:rPr>
          <w:sz w:val="26"/>
          <w:szCs w:val="26"/>
        </w:rPr>
        <w:t>Сортамент</w:t>
      </w:r>
      <w:r w:rsidR="00F612AC" w:rsidRPr="00CF5F76">
        <w:rPr>
          <w:sz w:val="26"/>
          <w:szCs w:val="26"/>
        </w:rPr>
        <w:t>»;</w:t>
      </w:r>
    </w:p>
    <w:p w:rsidR="00B9055B" w:rsidRPr="00CF5F76" w:rsidRDefault="00B9055B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ГОСТ 19904-90 «Прокат листовой холоднокатаный. Сортамент»;</w:t>
      </w:r>
    </w:p>
    <w:p w:rsidR="00F612AC" w:rsidRPr="00CF5F76" w:rsidRDefault="00F612AC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ГОСТ </w:t>
      </w:r>
      <w:r w:rsidR="00B9055B" w:rsidRPr="00CF5F76">
        <w:rPr>
          <w:sz w:val="26"/>
          <w:szCs w:val="26"/>
        </w:rPr>
        <w:t>24045</w:t>
      </w:r>
      <w:r w:rsidRPr="00CF5F76">
        <w:rPr>
          <w:sz w:val="26"/>
          <w:szCs w:val="26"/>
        </w:rPr>
        <w:t>-</w:t>
      </w:r>
      <w:r w:rsidR="00B9055B" w:rsidRPr="00CF5F76">
        <w:rPr>
          <w:sz w:val="26"/>
          <w:szCs w:val="26"/>
        </w:rPr>
        <w:t>94</w:t>
      </w:r>
      <w:r w:rsidRPr="00CF5F76">
        <w:rPr>
          <w:sz w:val="26"/>
          <w:szCs w:val="26"/>
        </w:rPr>
        <w:t xml:space="preserve"> </w:t>
      </w:r>
      <w:r w:rsidR="0087238D" w:rsidRPr="00CF5F76">
        <w:rPr>
          <w:sz w:val="26"/>
          <w:szCs w:val="26"/>
        </w:rPr>
        <w:t>«</w:t>
      </w:r>
      <w:r w:rsidR="00B9055B" w:rsidRPr="00CF5F76">
        <w:rPr>
          <w:sz w:val="26"/>
          <w:szCs w:val="26"/>
        </w:rPr>
        <w:t>Профили стальные листовые гнутые с трапециевидными гофрами для строительства</w:t>
      </w:r>
      <w:r w:rsidR="001C4AD8" w:rsidRPr="00CF5F76">
        <w:rPr>
          <w:sz w:val="26"/>
          <w:szCs w:val="26"/>
        </w:rPr>
        <w:t>. Технические условия</w:t>
      </w:r>
      <w:r w:rsidR="003C47AC" w:rsidRPr="00CF5F76">
        <w:rPr>
          <w:sz w:val="26"/>
          <w:szCs w:val="26"/>
        </w:rPr>
        <w:t>»;</w:t>
      </w:r>
    </w:p>
    <w:p w:rsidR="00F612AC" w:rsidRPr="00CF5F76" w:rsidRDefault="00F612AC" w:rsidP="00CF5F7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ГОСТ </w:t>
      </w:r>
      <w:r w:rsidR="00B9055B" w:rsidRPr="00CF5F76">
        <w:rPr>
          <w:sz w:val="26"/>
          <w:szCs w:val="26"/>
        </w:rPr>
        <w:t>30136-95</w:t>
      </w:r>
      <w:r w:rsidRPr="00CF5F76">
        <w:rPr>
          <w:sz w:val="26"/>
          <w:szCs w:val="26"/>
        </w:rPr>
        <w:t xml:space="preserve"> «</w:t>
      </w:r>
      <w:r w:rsidR="00B9055B" w:rsidRPr="00CF5F76">
        <w:rPr>
          <w:sz w:val="26"/>
          <w:szCs w:val="26"/>
        </w:rPr>
        <w:t>Катанка из углеродистой стали обыкновенного качества</w:t>
      </w:r>
      <w:r w:rsidR="001C4AD8" w:rsidRPr="00CF5F76">
        <w:rPr>
          <w:sz w:val="26"/>
          <w:szCs w:val="26"/>
        </w:rPr>
        <w:t>. Технические условия</w:t>
      </w:r>
      <w:r w:rsidRPr="00CF5F76">
        <w:rPr>
          <w:sz w:val="26"/>
          <w:szCs w:val="26"/>
        </w:rPr>
        <w:t>».</w:t>
      </w:r>
    </w:p>
    <w:p w:rsidR="00612811" w:rsidRPr="00CF5F76" w:rsidRDefault="00612811" w:rsidP="00CF5F76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Упаковка, транспортирование, условия и сроки хранения.</w:t>
      </w:r>
    </w:p>
    <w:p w:rsidR="00716719" w:rsidRPr="00CF5F76" w:rsidRDefault="006004FC" w:rsidP="00CF5F76">
      <w:pPr>
        <w:ind w:firstLine="709"/>
        <w:rPr>
          <w:sz w:val="26"/>
          <w:szCs w:val="26"/>
        </w:rPr>
      </w:pPr>
      <w:proofErr w:type="gramStart"/>
      <w:r w:rsidRPr="00CF5F76">
        <w:rPr>
          <w:sz w:val="26"/>
          <w:szCs w:val="26"/>
        </w:rPr>
        <w:t>Упаковка,</w:t>
      </w:r>
      <w:r w:rsidR="00E5567C" w:rsidRPr="00CF5F76">
        <w:rPr>
          <w:sz w:val="26"/>
          <w:szCs w:val="26"/>
        </w:rPr>
        <w:t xml:space="preserve"> маркировка, </w:t>
      </w:r>
      <w:r w:rsidR="002E6C8A" w:rsidRPr="00CF5F76">
        <w:rPr>
          <w:sz w:val="26"/>
          <w:szCs w:val="26"/>
        </w:rPr>
        <w:t>транспортирование</w:t>
      </w:r>
      <w:r w:rsidRPr="00CF5F76">
        <w:rPr>
          <w:sz w:val="26"/>
          <w:szCs w:val="26"/>
        </w:rPr>
        <w:t>,</w:t>
      </w:r>
      <w:r w:rsidR="002E6C8A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условия и сроки хранения </w:t>
      </w:r>
      <w:r w:rsidR="00620938" w:rsidRPr="00CF5F76">
        <w:rPr>
          <w:sz w:val="26"/>
          <w:szCs w:val="26"/>
        </w:rPr>
        <w:t>металлопроката</w:t>
      </w:r>
      <w:r w:rsidR="00EC05CC" w:rsidRPr="00CF5F76">
        <w:rPr>
          <w:sz w:val="26"/>
          <w:szCs w:val="26"/>
        </w:rPr>
        <w:t xml:space="preserve"> </w:t>
      </w:r>
      <w:r w:rsidR="002E6C8A" w:rsidRPr="00CF5F76">
        <w:rPr>
          <w:sz w:val="26"/>
          <w:szCs w:val="26"/>
        </w:rPr>
        <w:t xml:space="preserve">должны соответствовать требованиям, указанным в технических условиях изготовителя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>,</w:t>
      </w:r>
      <w:r w:rsidR="00767806" w:rsidRPr="00CF5F76">
        <w:rPr>
          <w:sz w:val="26"/>
          <w:szCs w:val="26"/>
        </w:rPr>
        <w:t xml:space="preserve"> </w:t>
      </w:r>
      <w:r w:rsidR="00612811" w:rsidRPr="00CF5F76">
        <w:rPr>
          <w:color w:val="000000"/>
          <w:sz w:val="26"/>
          <w:szCs w:val="26"/>
        </w:rPr>
        <w:t>ГОСТ 14192</w:t>
      </w:r>
      <w:r w:rsidR="002E6C8A" w:rsidRPr="00CF5F76">
        <w:rPr>
          <w:color w:val="000000"/>
          <w:sz w:val="26"/>
          <w:szCs w:val="26"/>
        </w:rPr>
        <w:t xml:space="preserve"> </w:t>
      </w:r>
      <w:r w:rsidR="00C4476E" w:rsidRPr="00CF5F76">
        <w:rPr>
          <w:color w:val="000000"/>
          <w:sz w:val="26"/>
          <w:szCs w:val="26"/>
        </w:rPr>
        <w:t>–</w:t>
      </w:r>
      <w:r w:rsidR="002E6C8A" w:rsidRPr="00CF5F76">
        <w:rPr>
          <w:color w:val="000000"/>
          <w:sz w:val="26"/>
          <w:szCs w:val="26"/>
        </w:rPr>
        <w:t xml:space="preserve"> 96</w:t>
      </w:r>
      <w:r w:rsidR="00C4476E" w:rsidRPr="00CF5F76">
        <w:rPr>
          <w:color w:val="000000"/>
          <w:sz w:val="26"/>
          <w:szCs w:val="26"/>
        </w:rPr>
        <w:t xml:space="preserve">, </w:t>
      </w:r>
      <w:r w:rsidR="00134051" w:rsidRPr="00CF5F76">
        <w:rPr>
          <w:color w:val="000000"/>
          <w:sz w:val="26"/>
          <w:szCs w:val="26"/>
        </w:rPr>
        <w:t>ГОСТ 7566-94, ГОСТ 10692</w:t>
      </w:r>
      <w:r w:rsidR="00D022B7" w:rsidRPr="00CF5F76">
        <w:rPr>
          <w:color w:val="000000"/>
          <w:sz w:val="26"/>
          <w:szCs w:val="26"/>
        </w:rPr>
        <w:t>-80</w:t>
      </w:r>
      <w:r w:rsidR="008E032F" w:rsidRPr="00CF5F76">
        <w:rPr>
          <w:color w:val="000000"/>
          <w:sz w:val="26"/>
          <w:szCs w:val="26"/>
        </w:rPr>
        <w:t xml:space="preserve"> (для стальных труб)</w:t>
      </w:r>
      <w:r w:rsidR="00134051" w:rsidRPr="00CF5F76">
        <w:rPr>
          <w:color w:val="000000"/>
          <w:sz w:val="26"/>
          <w:szCs w:val="26"/>
        </w:rPr>
        <w:t xml:space="preserve">, </w:t>
      </w:r>
      <w:r w:rsidR="007D1AD9" w:rsidRPr="00CF5F76">
        <w:rPr>
          <w:sz w:val="26"/>
          <w:szCs w:val="26"/>
        </w:rPr>
        <w:t xml:space="preserve">ГОСТ </w:t>
      </w:r>
      <w:r w:rsidR="00AA7E8E" w:rsidRPr="00CF5F76">
        <w:rPr>
          <w:sz w:val="26"/>
          <w:szCs w:val="26"/>
        </w:rPr>
        <w:t>перечисленных в п.4.2 данного ТЗ</w:t>
      </w:r>
      <w:r w:rsidR="007D1AD9" w:rsidRPr="00CF5F76">
        <w:rPr>
          <w:sz w:val="26"/>
          <w:szCs w:val="26"/>
        </w:rPr>
        <w:t xml:space="preserve"> </w:t>
      </w:r>
      <w:r w:rsidR="002E6C8A" w:rsidRPr="00CF5F76">
        <w:rPr>
          <w:sz w:val="26"/>
          <w:szCs w:val="26"/>
        </w:rPr>
        <w:t>или соответствующих МЭК</w:t>
      </w:r>
      <w:r w:rsidR="00612811" w:rsidRPr="00CF5F76">
        <w:rPr>
          <w:sz w:val="26"/>
          <w:szCs w:val="26"/>
        </w:rPr>
        <w:t>.</w:t>
      </w:r>
      <w:proofErr w:type="gramEnd"/>
      <w:r w:rsidR="00612811" w:rsidRPr="00CF5F76">
        <w:rPr>
          <w:sz w:val="26"/>
          <w:szCs w:val="26"/>
        </w:rPr>
        <w:t xml:space="preserve"> </w:t>
      </w:r>
      <w:r w:rsidR="003A2F10" w:rsidRPr="00CF5F76">
        <w:rPr>
          <w:sz w:val="26"/>
          <w:szCs w:val="26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F5F76">
        <w:rPr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F5F76">
        <w:rPr>
          <w:sz w:val="26"/>
          <w:szCs w:val="26"/>
        </w:rPr>
        <w:t>продукции</w:t>
      </w:r>
      <w:r w:rsidR="00612811" w:rsidRPr="00CF5F76">
        <w:rPr>
          <w:sz w:val="26"/>
          <w:szCs w:val="26"/>
        </w:rPr>
        <w:t>.</w:t>
      </w:r>
    </w:p>
    <w:p w:rsidR="005B2A00" w:rsidRPr="00CF5F76" w:rsidRDefault="005B2A00" w:rsidP="00CF5F76">
      <w:pPr>
        <w:ind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Номинальные значения климатических факторов внешней среды для </w:t>
      </w:r>
      <w:r w:rsidR="00620938" w:rsidRPr="00CF5F76">
        <w:rPr>
          <w:sz w:val="26"/>
          <w:szCs w:val="26"/>
        </w:rPr>
        <w:t>металлопроката</w:t>
      </w:r>
      <w:r w:rsidR="00EC05CC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>должны соответствовать ГОСТ 15150-69.</w:t>
      </w:r>
    </w:p>
    <w:p w:rsidR="00ED644C" w:rsidRPr="00CF5F76" w:rsidRDefault="00384D9C" w:rsidP="00CF5F76">
      <w:pPr>
        <w:ind w:firstLine="709"/>
        <w:rPr>
          <w:sz w:val="26"/>
          <w:szCs w:val="26"/>
        </w:rPr>
      </w:pPr>
      <w:r w:rsidRPr="00CF5F76">
        <w:rPr>
          <w:sz w:val="26"/>
          <w:szCs w:val="26"/>
        </w:rPr>
        <w:t>Правила приемки</w:t>
      </w:r>
      <w:r w:rsidR="00C4476E" w:rsidRPr="00CF5F76">
        <w:rPr>
          <w:sz w:val="26"/>
          <w:szCs w:val="26"/>
        </w:rPr>
        <w:t xml:space="preserve">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должны соответствовать требованиям </w:t>
      </w:r>
      <w:r w:rsidR="00D45268" w:rsidRPr="00CF5F76">
        <w:rPr>
          <w:sz w:val="26"/>
          <w:szCs w:val="26"/>
        </w:rPr>
        <w:t>ГОСТ 7566-94, ГОСТ 10692</w:t>
      </w:r>
      <w:r w:rsidR="00D022B7" w:rsidRPr="00CF5F76">
        <w:rPr>
          <w:sz w:val="26"/>
          <w:szCs w:val="26"/>
        </w:rPr>
        <w:t>-80</w:t>
      </w:r>
      <w:r w:rsidR="008E032F" w:rsidRPr="00CF5F76">
        <w:rPr>
          <w:sz w:val="26"/>
          <w:szCs w:val="26"/>
        </w:rPr>
        <w:t xml:space="preserve"> (для стальных труб)</w:t>
      </w:r>
      <w:r w:rsidR="00D45268" w:rsidRPr="00CF5F76">
        <w:rPr>
          <w:sz w:val="26"/>
          <w:szCs w:val="26"/>
        </w:rPr>
        <w:t xml:space="preserve">, </w:t>
      </w:r>
      <w:r w:rsidR="005E4351" w:rsidRPr="00CF5F76">
        <w:rPr>
          <w:sz w:val="26"/>
          <w:szCs w:val="26"/>
        </w:rPr>
        <w:t>ГОСТ перечисленных в п.4.2 данного ТЗ</w:t>
      </w:r>
      <w:r w:rsidR="00D37612" w:rsidRPr="00CF5F76">
        <w:rPr>
          <w:sz w:val="26"/>
          <w:szCs w:val="26"/>
        </w:rPr>
        <w:t>.</w:t>
      </w:r>
    </w:p>
    <w:p w:rsidR="00DE0EA0" w:rsidRPr="00CF5F76" w:rsidRDefault="00497866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lastRenderedPageBreak/>
        <w:t xml:space="preserve">Укладка и транспортировка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должна предотвратить </w:t>
      </w:r>
      <w:r w:rsidR="00620938" w:rsidRPr="00CF5F76">
        <w:rPr>
          <w:sz w:val="26"/>
          <w:szCs w:val="26"/>
        </w:rPr>
        <w:t>его</w:t>
      </w:r>
      <w:r w:rsidRPr="00CF5F76">
        <w:rPr>
          <w:sz w:val="26"/>
          <w:szCs w:val="26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CF5F76">
        <w:rPr>
          <w:sz w:val="26"/>
          <w:szCs w:val="26"/>
        </w:rPr>
        <w:t>.</w:t>
      </w:r>
    </w:p>
    <w:p w:rsidR="00CC3003" w:rsidRPr="00CF5F76" w:rsidRDefault="00CC3003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 xml:space="preserve">Упаковка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>.</w:t>
      </w:r>
    </w:p>
    <w:p w:rsidR="00AC31A0" w:rsidRPr="00CF5F76" w:rsidRDefault="00F64478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>Доставка осуществляется транспортом поставщика.</w:t>
      </w:r>
    </w:p>
    <w:p w:rsidR="00F64478" w:rsidRPr="00CF5F76" w:rsidRDefault="00F64478" w:rsidP="00CF5F76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Срок изготовления </w:t>
      </w:r>
      <w:r w:rsidR="00620938" w:rsidRPr="00CF5F76">
        <w:rPr>
          <w:sz w:val="26"/>
          <w:szCs w:val="26"/>
        </w:rPr>
        <w:t>металлопроката</w:t>
      </w:r>
      <w:r w:rsidR="00BD2843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производителем должен быть не </w:t>
      </w:r>
      <w:r w:rsidR="006C027A">
        <w:rPr>
          <w:sz w:val="26"/>
          <w:szCs w:val="26"/>
        </w:rPr>
        <w:t>более</w:t>
      </w:r>
      <w:r w:rsidRPr="00CF5F76">
        <w:rPr>
          <w:sz w:val="26"/>
          <w:szCs w:val="26"/>
        </w:rPr>
        <w:t xml:space="preserve"> </w:t>
      </w:r>
      <w:r w:rsidR="006C027A">
        <w:rPr>
          <w:sz w:val="26"/>
          <w:szCs w:val="26"/>
        </w:rPr>
        <w:t>полугода от момента</w:t>
      </w:r>
      <w:r w:rsidRPr="00CF5F76">
        <w:rPr>
          <w:sz w:val="26"/>
          <w:szCs w:val="26"/>
        </w:rPr>
        <w:t xml:space="preserve"> поставк</w:t>
      </w:r>
      <w:r w:rsidR="006C027A">
        <w:rPr>
          <w:sz w:val="26"/>
          <w:szCs w:val="26"/>
        </w:rPr>
        <w:t>и</w:t>
      </w:r>
      <w:r w:rsidR="00620938" w:rsidRPr="00CF5F76">
        <w:rPr>
          <w:sz w:val="26"/>
          <w:szCs w:val="26"/>
        </w:rPr>
        <w:t xml:space="preserve"> металлопроката</w:t>
      </w:r>
      <w:r w:rsidRPr="00CF5F76">
        <w:rPr>
          <w:sz w:val="26"/>
          <w:szCs w:val="26"/>
        </w:rPr>
        <w:t>.</w:t>
      </w:r>
    </w:p>
    <w:p w:rsidR="0024201B" w:rsidRPr="00CF5F76" w:rsidRDefault="0024201B" w:rsidP="00CF5F76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Каждая партия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должна подвергаться приемо-сдаточным испытаниям </w:t>
      </w:r>
      <w:r w:rsidR="00C07D2C" w:rsidRPr="00CF5F76">
        <w:rPr>
          <w:sz w:val="26"/>
          <w:szCs w:val="26"/>
        </w:rPr>
        <w:t xml:space="preserve">в соответствие с </w:t>
      </w:r>
      <w:r w:rsidR="00D45268" w:rsidRPr="00CF5F76">
        <w:rPr>
          <w:sz w:val="26"/>
          <w:szCs w:val="26"/>
        </w:rPr>
        <w:t>ГОСТ 7566-94, ГОСТ 10692</w:t>
      </w:r>
      <w:r w:rsidR="00D022B7" w:rsidRPr="00CF5F76">
        <w:rPr>
          <w:sz w:val="26"/>
          <w:szCs w:val="26"/>
        </w:rPr>
        <w:t>-80</w:t>
      </w:r>
      <w:r w:rsidR="008E032F" w:rsidRPr="00CF5F76">
        <w:rPr>
          <w:sz w:val="26"/>
          <w:szCs w:val="26"/>
        </w:rPr>
        <w:t xml:space="preserve"> (для стальных труб)</w:t>
      </w:r>
      <w:r w:rsidR="00D45268" w:rsidRPr="00CF5F76">
        <w:rPr>
          <w:sz w:val="26"/>
          <w:szCs w:val="26"/>
        </w:rPr>
        <w:t xml:space="preserve">, </w:t>
      </w:r>
      <w:r w:rsidR="001666F9" w:rsidRPr="00CF5F76">
        <w:rPr>
          <w:sz w:val="26"/>
          <w:szCs w:val="26"/>
        </w:rPr>
        <w:t>ГОСТ перечисле</w:t>
      </w:r>
      <w:r w:rsidR="00726353" w:rsidRPr="00CF5F76">
        <w:rPr>
          <w:sz w:val="26"/>
          <w:szCs w:val="26"/>
        </w:rPr>
        <w:t>н</w:t>
      </w:r>
      <w:r w:rsidR="001666F9" w:rsidRPr="00CF5F76">
        <w:rPr>
          <w:sz w:val="26"/>
          <w:szCs w:val="26"/>
        </w:rPr>
        <w:t>ных в п.4.2 данного ТЗ</w:t>
      </w:r>
      <w:r w:rsidR="00DE0EA0" w:rsidRPr="00CF5F76">
        <w:rPr>
          <w:sz w:val="26"/>
          <w:szCs w:val="26"/>
        </w:rPr>
        <w:t>.</w:t>
      </w:r>
    </w:p>
    <w:p w:rsidR="00AC31A0" w:rsidRPr="00CF5F76" w:rsidRDefault="00AC31A0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 xml:space="preserve">4.6. В комплект поставки </w:t>
      </w:r>
      <w:r w:rsidR="00620938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должно входить: </w:t>
      </w:r>
    </w:p>
    <w:p w:rsidR="00AC31A0" w:rsidRPr="00CF5F76" w:rsidRDefault="00AC31A0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 xml:space="preserve">- </w:t>
      </w:r>
      <w:r w:rsidR="00620938" w:rsidRPr="00CF5F76">
        <w:rPr>
          <w:sz w:val="26"/>
          <w:szCs w:val="26"/>
        </w:rPr>
        <w:t>металлопрокат</w:t>
      </w:r>
      <w:r w:rsidRPr="00CF5F76">
        <w:rPr>
          <w:sz w:val="26"/>
          <w:szCs w:val="26"/>
        </w:rPr>
        <w:t xml:space="preserve"> конкретного типа;</w:t>
      </w:r>
    </w:p>
    <w:p w:rsidR="00141F52" w:rsidRPr="00CF5F76" w:rsidRDefault="00141F52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AC31A0" w:rsidRPr="00CF5F76" w:rsidRDefault="00AC31A0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 xml:space="preserve">- сертификат соответствия и свидетельство о приемке на </w:t>
      </w:r>
      <w:r w:rsidR="00B12B45" w:rsidRPr="00CF5F76">
        <w:rPr>
          <w:sz w:val="26"/>
          <w:szCs w:val="26"/>
        </w:rPr>
        <w:t>п</w:t>
      </w:r>
      <w:r w:rsidR="00EF0A7A" w:rsidRPr="00CF5F76">
        <w:rPr>
          <w:sz w:val="26"/>
          <w:szCs w:val="26"/>
        </w:rPr>
        <w:t>оставляем</w:t>
      </w:r>
      <w:r w:rsidR="0099069A" w:rsidRPr="00CF5F76">
        <w:rPr>
          <w:sz w:val="26"/>
          <w:szCs w:val="26"/>
        </w:rPr>
        <w:t>ы</w:t>
      </w:r>
      <w:r w:rsidR="009A2A9F" w:rsidRPr="00CF5F76">
        <w:rPr>
          <w:sz w:val="26"/>
          <w:szCs w:val="26"/>
        </w:rPr>
        <w:t>й</w:t>
      </w:r>
      <w:r w:rsidRPr="00CF5F76">
        <w:rPr>
          <w:sz w:val="26"/>
          <w:szCs w:val="26"/>
        </w:rPr>
        <w:t xml:space="preserve"> </w:t>
      </w:r>
      <w:r w:rsidR="009A2A9F" w:rsidRPr="00CF5F76">
        <w:rPr>
          <w:sz w:val="26"/>
          <w:szCs w:val="26"/>
        </w:rPr>
        <w:t>металлопрокат</w:t>
      </w:r>
      <w:r w:rsidRPr="00CF5F76">
        <w:rPr>
          <w:sz w:val="26"/>
          <w:szCs w:val="26"/>
        </w:rPr>
        <w:t>, на русском языке.</w:t>
      </w:r>
    </w:p>
    <w:p w:rsidR="00872C86" w:rsidRPr="00CF5F76" w:rsidRDefault="00872C86" w:rsidP="00CF5F76">
      <w:pPr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>Гарантийные обязательства.</w:t>
      </w:r>
    </w:p>
    <w:p w:rsidR="004F4E9E" w:rsidRPr="00CF5F76" w:rsidRDefault="00612811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Гарантия на поставляем</w:t>
      </w:r>
      <w:r w:rsidR="00E32076" w:rsidRPr="00CF5F76">
        <w:rPr>
          <w:sz w:val="26"/>
          <w:szCs w:val="26"/>
        </w:rPr>
        <w:t>ый</w:t>
      </w:r>
      <w:r w:rsidRPr="00CF5F76">
        <w:rPr>
          <w:sz w:val="26"/>
          <w:szCs w:val="26"/>
        </w:rPr>
        <w:t xml:space="preserve"> </w:t>
      </w:r>
      <w:r w:rsidR="00E32076" w:rsidRPr="00CF5F76">
        <w:rPr>
          <w:sz w:val="26"/>
          <w:szCs w:val="26"/>
        </w:rPr>
        <w:t>металлопрокат</w:t>
      </w:r>
      <w:r w:rsidR="009465AC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 xml:space="preserve">должна распространяться не менее чем на </w:t>
      </w:r>
      <w:r w:rsidR="00E32076" w:rsidRPr="00CF5F76">
        <w:rPr>
          <w:sz w:val="26"/>
          <w:szCs w:val="26"/>
        </w:rPr>
        <w:t>36</w:t>
      </w:r>
      <w:r w:rsidRPr="00CF5F76">
        <w:rPr>
          <w:sz w:val="26"/>
          <w:szCs w:val="26"/>
        </w:rPr>
        <w:t xml:space="preserve"> месяц</w:t>
      </w:r>
      <w:r w:rsidR="00354A6F" w:rsidRPr="00CF5F76">
        <w:rPr>
          <w:sz w:val="26"/>
          <w:szCs w:val="26"/>
        </w:rPr>
        <w:t>ев</w:t>
      </w:r>
      <w:r w:rsidRPr="00CF5F76">
        <w:rPr>
          <w:sz w:val="26"/>
          <w:szCs w:val="26"/>
        </w:rPr>
        <w:t>. Время начала исчисления</w:t>
      </w:r>
      <w:r w:rsidR="00E32076" w:rsidRPr="00CF5F76">
        <w:rPr>
          <w:sz w:val="26"/>
          <w:szCs w:val="26"/>
        </w:rPr>
        <w:t xml:space="preserve"> гарантийного срока – с момента</w:t>
      </w:r>
      <w:r w:rsidR="009465AC" w:rsidRPr="00CF5F76">
        <w:rPr>
          <w:sz w:val="26"/>
          <w:szCs w:val="26"/>
        </w:rPr>
        <w:t xml:space="preserve"> </w:t>
      </w:r>
      <w:r w:rsidR="00CB793D" w:rsidRPr="00CF5F76">
        <w:rPr>
          <w:sz w:val="26"/>
          <w:szCs w:val="26"/>
        </w:rPr>
        <w:t>изготовления</w:t>
      </w:r>
      <w:r w:rsidR="00E32076" w:rsidRPr="00CF5F76">
        <w:rPr>
          <w:sz w:val="26"/>
          <w:szCs w:val="26"/>
        </w:rPr>
        <w:t xml:space="preserve"> металлопроката</w:t>
      </w:r>
      <w:r w:rsidRPr="00CF5F76">
        <w:rPr>
          <w:sz w:val="26"/>
          <w:szCs w:val="26"/>
        </w:rPr>
        <w:t>. Поставщик должен за свой счет  и  сроки, согласованные с Заказ</w:t>
      </w:r>
      <w:r w:rsidR="00310587" w:rsidRPr="00CF5F76">
        <w:rPr>
          <w:sz w:val="26"/>
          <w:szCs w:val="26"/>
        </w:rPr>
        <w:t>чиком, устранять любые дефекты</w:t>
      </w:r>
      <w:r w:rsidRPr="00CF5F76">
        <w:rPr>
          <w:sz w:val="26"/>
          <w:szCs w:val="26"/>
        </w:rPr>
        <w:t xml:space="preserve">, выявленные в период гарантийного срока. </w:t>
      </w:r>
      <w:proofErr w:type="gramStart"/>
      <w:r w:rsidRPr="00CF5F76">
        <w:rPr>
          <w:sz w:val="26"/>
          <w:szCs w:val="26"/>
        </w:rPr>
        <w:t xml:space="preserve">В случае выхода </w:t>
      </w:r>
      <w:r w:rsidR="00E32076" w:rsidRPr="00CF5F76">
        <w:rPr>
          <w:sz w:val="26"/>
          <w:szCs w:val="26"/>
        </w:rPr>
        <w:t>металлопроката</w:t>
      </w:r>
      <w:r w:rsidR="00310587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>из строя</w:t>
      </w:r>
      <w:r w:rsidR="00310587" w:rsidRPr="00CF5F76">
        <w:rPr>
          <w:sz w:val="26"/>
          <w:szCs w:val="26"/>
        </w:rPr>
        <w:t>, П</w:t>
      </w:r>
      <w:r w:rsidRPr="00CF5F76">
        <w:rPr>
          <w:sz w:val="26"/>
          <w:szCs w:val="26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F5F76">
        <w:rPr>
          <w:sz w:val="26"/>
          <w:szCs w:val="26"/>
        </w:rPr>
        <w:t>5 календарных</w:t>
      </w:r>
      <w:r w:rsidRPr="00CF5F76">
        <w:rPr>
          <w:sz w:val="26"/>
          <w:szCs w:val="26"/>
        </w:rPr>
        <w:t xml:space="preserve"> дней со дня получения письменного извещения Заказчика.</w:t>
      </w:r>
      <w:proofErr w:type="gramEnd"/>
      <w:r w:rsidRPr="00CF5F76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590397" w:rsidRPr="00CF5F76" w:rsidRDefault="00590397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CF5F76" w:rsidRDefault="00EA00A8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jc w:val="left"/>
        <w:rPr>
          <w:sz w:val="26"/>
          <w:szCs w:val="26"/>
        </w:rPr>
      </w:pPr>
      <w:r w:rsidRPr="00CF5F76">
        <w:rPr>
          <w:b/>
          <w:bCs/>
          <w:sz w:val="26"/>
          <w:szCs w:val="26"/>
        </w:rPr>
        <w:t xml:space="preserve">Требования к надежности и </w:t>
      </w:r>
      <w:r w:rsidR="00612811" w:rsidRPr="00CF5F76">
        <w:rPr>
          <w:b/>
          <w:bCs/>
          <w:sz w:val="26"/>
          <w:szCs w:val="26"/>
        </w:rPr>
        <w:t xml:space="preserve">живучести </w:t>
      </w:r>
      <w:r w:rsidR="000D4FD2" w:rsidRPr="00CF5F76">
        <w:rPr>
          <w:b/>
          <w:bCs/>
          <w:sz w:val="26"/>
          <w:szCs w:val="26"/>
        </w:rPr>
        <w:t>продукции</w:t>
      </w:r>
      <w:r w:rsidR="00612811" w:rsidRPr="00CF5F76">
        <w:rPr>
          <w:b/>
          <w:bCs/>
          <w:sz w:val="26"/>
          <w:szCs w:val="26"/>
        </w:rPr>
        <w:t>.</w:t>
      </w:r>
    </w:p>
    <w:p w:rsidR="00612811" w:rsidRPr="00CF5F76" w:rsidRDefault="00BD2843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>М</w:t>
      </w:r>
      <w:r w:rsidR="00E32076" w:rsidRPr="00CF5F76">
        <w:rPr>
          <w:sz w:val="26"/>
          <w:szCs w:val="26"/>
        </w:rPr>
        <w:t>еталлопрокат</w:t>
      </w:r>
      <w:r w:rsidR="00DD2421" w:rsidRPr="00CF5F76">
        <w:rPr>
          <w:sz w:val="26"/>
          <w:szCs w:val="26"/>
        </w:rPr>
        <w:t xml:space="preserve"> долж</w:t>
      </w:r>
      <w:r w:rsidR="00E32076" w:rsidRPr="00CF5F76">
        <w:rPr>
          <w:sz w:val="26"/>
          <w:szCs w:val="26"/>
        </w:rPr>
        <w:t>е</w:t>
      </w:r>
      <w:r w:rsidR="00DD2421" w:rsidRPr="00CF5F76">
        <w:rPr>
          <w:sz w:val="26"/>
          <w:szCs w:val="26"/>
        </w:rPr>
        <w:t xml:space="preserve">н обеспечивать эксплуатационные показатели </w:t>
      </w:r>
      <w:r w:rsidR="00612811" w:rsidRPr="00CF5F76">
        <w:rPr>
          <w:sz w:val="26"/>
          <w:szCs w:val="26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F5F76">
        <w:rPr>
          <w:sz w:val="26"/>
          <w:szCs w:val="26"/>
        </w:rPr>
        <w:t>30</w:t>
      </w:r>
      <w:r w:rsidR="00866AD0" w:rsidRPr="00CF5F76">
        <w:rPr>
          <w:sz w:val="26"/>
          <w:szCs w:val="26"/>
        </w:rPr>
        <w:t xml:space="preserve"> лет</w:t>
      </w:r>
      <w:r w:rsidR="00612811" w:rsidRPr="00CF5F76">
        <w:rPr>
          <w:sz w:val="26"/>
          <w:szCs w:val="26"/>
        </w:rPr>
        <w:t>.</w:t>
      </w:r>
    </w:p>
    <w:p w:rsidR="004F4E9E" w:rsidRPr="00CF5F76" w:rsidRDefault="004F4E9E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CF5F76" w:rsidRDefault="006004FC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>Маркировка, с</w:t>
      </w:r>
      <w:r w:rsidR="00612811" w:rsidRPr="00CF5F76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Pr="00CF5F76" w:rsidRDefault="00C9764E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Маркировка </w:t>
      </w:r>
      <w:r w:rsidR="00E32076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</w:t>
      </w:r>
      <w:r w:rsidR="00BC5975" w:rsidRPr="00CF5F76">
        <w:rPr>
          <w:sz w:val="26"/>
          <w:szCs w:val="26"/>
        </w:rPr>
        <w:t xml:space="preserve">должна соответствовать требованиям </w:t>
      </w:r>
      <w:r w:rsidR="00D93043" w:rsidRPr="00CF5F76">
        <w:rPr>
          <w:color w:val="000000"/>
          <w:sz w:val="26"/>
          <w:szCs w:val="26"/>
        </w:rPr>
        <w:t xml:space="preserve">ГОСТ 14192 – 96, </w:t>
      </w:r>
      <w:r w:rsidR="00D45268" w:rsidRPr="00CF5F76">
        <w:rPr>
          <w:sz w:val="26"/>
          <w:szCs w:val="26"/>
        </w:rPr>
        <w:t>ГОСТ 7566-94, ГОСТ 10692</w:t>
      </w:r>
      <w:r w:rsidR="00D022B7" w:rsidRPr="00CF5F76">
        <w:rPr>
          <w:sz w:val="26"/>
          <w:szCs w:val="26"/>
        </w:rPr>
        <w:t>-80</w:t>
      </w:r>
      <w:r w:rsidR="008E032F" w:rsidRPr="00CF5F76">
        <w:rPr>
          <w:sz w:val="26"/>
          <w:szCs w:val="26"/>
        </w:rPr>
        <w:t xml:space="preserve"> (для стальных труб)</w:t>
      </w:r>
      <w:r w:rsidR="00D45268" w:rsidRPr="00CF5F76">
        <w:rPr>
          <w:sz w:val="26"/>
          <w:szCs w:val="26"/>
        </w:rPr>
        <w:t xml:space="preserve">, </w:t>
      </w:r>
      <w:r w:rsidR="00EE30A8" w:rsidRPr="00CF5F76">
        <w:rPr>
          <w:sz w:val="26"/>
          <w:szCs w:val="26"/>
        </w:rPr>
        <w:t>ГОСТ</w:t>
      </w:r>
      <w:r w:rsidR="00AF6174" w:rsidRPr="00CF5F76">
        <w:rPr>
          <w:sz w:val="26"/>
          <w:szCs w:val="26"/>
        </w:rPr>
        <w:t>,</w:t>
      </w:r>
      <w:r w:rsidR="00EE30A8" w:rsidRPr="00CF5F76">
        <w:rPr>
          <w:sz w:val="26"/>
          <w:szCs w:val="26"/>
        </w:rPr>
        <w:t xml:space="preserve"> </w:t>
      </w:r>
      <w:r w:rsidR="00A45384" w:rsidRPr="00CF5F76">
        <w:rPr>
          <w:sz w:val="26"/>
          <w:szCs w:val="26"/>
        </w:rPr>
        <w:t>перечисленных в п.4.2 данного ТЗ</w:t>
      </w:r>
      <w:r w:rsidR="00EE30A8" w:rsidRPr="00CF5F76">
        <w:rPr>
          <w:sz w:val="26"/>
          <w:szCs w:val="26"/>
        </w:rPr>
        <w:t xml:space="preserve"> </w:t>
      </w:r>
      <w:r w:rsidR="00267155" w:rsidRPr="00CF5F76">
        <w:rPr>
          <w:sz w:val="26"/>
          <w:szCs w:val="26"/>
        </w:rPr>
        <w:t>(для конкретного типа номенклатуры)</w:t>
      </w:r>
      <w:r w:rsidR="00E226B0" w:rsidRPr="00CF5F76">
        <w:rPr>
          <w:sz w:val="26"/>
          <w:szCs w:val="26"/>
        </w:rPr>
        <w:t>.</w:t>
      </w:r>
      <w:r w:rsidR="00897389" w:rsidRPr="00CF5F76">
        <w:rPr>
          <w:sz w:val="26"/>
          <w:szCs w:val="26"/>
        </w:rPr>
        <w:t xml:space="preserve"> Маркировка </w:t>
      </w:r>
      <w:r w:rsidR="00E32076" w:rsidRPr="00CF5F76">
        <w:rPr>
          <w:sz w:val="26"/>
          <w:szCs w:val="26"/>
        </w:rPr>
        <w:t>металлопроката</w:t>
      </w:r>
      <w:r w:rsidR="00897389" w:rsidRPr="00CF5F76">
        <w:rPr>
          <w:sz w:val="26"/>
          <w:szCs w:val="26"/>
        </w:rPr>
        <w:t>, содержание и способ нанесения ее указывается в стандартах или технических условиях н</w:t>
      </w:r>
      <w:r w:rsidR="007F4188" w:rsidRPr="00CF5F76">
        <w:rPr>
          <w:sz w:val="26"/>
          <w:szCs w:val="26"/>
        </w:rPr>
        <w:t>а</w:t>
      </w:r>
      <w:r w:rsidR="00897389" w:rsidRPr="00CF5F76">
        <w:rPr>
          <w:sz w:val="26"/>
          <w:szCs w:val="26"/>
        </w:rPr>
        <w:t xml:space="preserve"> </w:t>
      </w:r>
      <w:r w:rsidR="00E32076" w:rsidRPr="00CF5F76">
        <w:rPr>
          <w:sz w:val="26"/>
          <w:szCs w:val="26"/>
        </w:rPr>
        <w:t>металлопрокат</w:t>
      </w:r>
      <w:r w:rsidR="00897389" w:rsidRPr="00CF5F76">
        <w:rPr>
          <w:sz w:val="26"/>
          <w:szCs w:val="26"/>
        </w:rPr>
        <w:t xml:space="preserve"> конкретных типов.</w:t>
      </w:r>
    </w:p>
    <w:p w:rsidR="004F4E9E" w:rsidRPr="00CF5F76" w:rsidRDefault="004F4E9E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По всем видам </w:t>
      </w:r>
      <w:r w:rsidR="00E32076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F5F76">
        <w:rPr>
          <w:sz w:val="26"/>
          <w:szCs w:val="26"/>
        </w:rPr>
        <w:t>-2006</w:t>
      </w:r>
      <w:r w:rsidRPr="00CF5F76">
        <w:rPr>
          <w:sz w:val="26"/>
          <w:szCs w:val="26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F5F76">
        <w:rPr>
          <w:sz w:val="26"/>
          <w:szCs w:val="26"/>
        </w:rPr>
        <w:t>ого</w:t>
      </w:r>
      <w:r w:rsidRPr="00CF5F76">
        <w:rPr>
          <w:sz w:val="26"/>
          <w:szCs w:val="26"/>
        </w:rPr>
        <w:t xml:space="preserve"> </w:t>
      </w:r>
      <w:r w:rsidR="00E32076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. </w:t>
      </w:r>
    </w:p>
    <w:p w:rsidR="005D17A5" w:rsidRPr="00CF5F76" w:rsidRDefault="005D17A5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1625DB" w:rsidRPr="00CF5F76" w:rsidRDefault="001625DB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1625DB" w:rsidRPr="00CF5F76" w:rsidRDefault="001625DB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1625DB" w:rsidRPr="00CF5F76" w:rsidRDefault="001625DB" w:rsidP="00CF5F76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CF5F76">
        <w:rPr>
          <w:b/>
          <w:bCs/>
          <w:sz w:val="26"/>
          <w:szCs w:val="26"/>
        </w:rPr>
        <w:t>продукции</w:t>
      </w:r>
      <w:r w:rsidRPr="00CF5F76">
        <w:rPr>
          <w:b/>
          <w:bCs/>
          <w:sz w:val="26"/>
          <w:szCs w:val="26"/>
        </w:rPr>
        <w:t>.</w:t>
      </w:r>
    </w:p>
    <w:p w:rsidR="00F64478" w:rsidRPr="00CF5F76" w:rsidRDefault="00531D00" w:rsidP="00CF5F76">
      <w:pPr>
        <w:ind w:firstLine="708"/>
        <w:rPr>
          <w:sz w:val="26"/>
          <w:szCs w:val="26"/>
        </w:rPr>
      </w:pPr>
      <w:r w:rsidRPr="00CF5F76">
        <w:rPr>
          <w:sz w:val="26"/>
          <w:szCs w:val="26"/>
        </w:rPr>
        <w:t xml:space="preserve">Поставка </w:t>
      </w:r>
      <w:r w:rsidR="00E32076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>, входящ</w:t>
      </w:r>
      <w:r w:rsidR="00E32076" w:rsidRPr="00CF5F76">
        <w:rPr>
          <w:sz w:val="26"/>
          <w:szCs w:val="26"/>
        </w:rPr>
        <w:t>его</w:t>
      </w:r>
      <w:r w:rsidRPr="00CF5F76">
        <w:rPr>
          <w:sz w:val="26"/>
          <w:szCs w:val="26"/>
        </w:rPr>
        <w:t xml:space="preserve"> в предмет Договора, должна быть выполнена согласно графику, утвержденно</w:t>
      </w:r>
      <w:r w:rsidR="00F704D2" w:rsidRPr="00CF5F76">
        <w:rPr>
          <w:sz w:val="26"/>
          <w:szCs w:val="26"/>
        </w:rPr>
        <w:t>му</w:t>
      </w:r>
      <w:r w:rsidRPr="00CF5F76">
        <w:rPr>
          <w:sz w:val="26"/>
          <w:szCs w:val="26"/>
        </w:rPr>
        <w:t xml:space="preserve"> Заказчиком. </w:t>
      </w:r>
      <w:r w:rsidR="00612811" w:rsidRPr="00CF5F76">
        <w:rPr>
          <w:sz w:val="26"/>
          <w:szCs w:val="26"/>
        </w:rPr>
        <w:t xml:space="preserve">Изменение сроков поставки </w:t>
      </w:r>
      <w:r w:rsidR="00E32076" w:rsidRPr="00CF5F76">
        <w:rPr>
          <w:sz w:val="26"/>
          <w:szCs w:val="26"/>
        </w:rPr>
        <w:t>металлопроката</w:t>
      </w:r>
      <w:r w:rsidR="00612811" w:rsidRPr="00CF5F76">
        <w:rPr>
          <w:sz w:val="26"/>
          <w:szCs w:val="26"/>
        </w:rPr>
        <w:t xml:space="preserve"> возможно по решению ЦКК </w:t>
      </w:r>
      <w:r w:rsidR="006C027A">
        <w:rPr>
          <w:sz w:val="26"/>
          <w:szCs w:val="26"/>
        </w:rPr>
        <w:t>П</w:t>
      </w:r>
      <w:r w:rsidR="00612811" w:rsidRPr="00CF5F76">
        <w:rPr>
          <w:sz w:val="26"/>
          <w:szCs w:val="26"/>
        </w:rPr>
        <w:t xml:space="preserve">АО «МРСК Центра». </w:t>
      </w:r>
    </w:p>
    <w:p w:rsidR="00F64478" w:rsidRPr="00CF5F76" w:rsidRDefault="00F64478" w:rsidP="00CF5F76">
      <w:pPr>
        <w:ind w:firstLine="708"/>
        <w:rPr>
          <w:sz w:val="26"/>
          <w:szCs w:val="26"/>
        </w:rPr>
      </w:pPr>
      <w:r w:rsidRPr="00CF5F76">
        <w:rPr>
          <w:sz w:val="26"/>
          <w:szCs w:val="26"/>
        </w:rPr>
        <w:t>Заказчик имеет право в одностороннем порядке скорректировать объем поставляемых по договору материалов, направив поставщику соответствующее письменное уведомление. В уведомлени</w:t>
      </w:r>
      <w:r w:rsidR="006C027A">
        <w:rPr>
          <w:sz w:val="26"/>
          <w:szCs w:val="26"/>
        </w:rPr>
        <w:t>е</w:t>
      </w:r>
      <w:r w:rsidRPr="00CF5F76">
        <w:rPr>
          <w:sz w:val="26"/>
          <w:szCs w:val="26"/>
        </w:rPr>
        <w:t xml:space="preserve"> указывается объем скорректированных договорных обязательств и дата вступления в силу такого уведомления. </w:t>
      </w:r>
    </w:p>
    <w:p w:rsidR="004F4E9E" w:rsidRPr="00CF5F76" w:rsidRDefault="004F4E9E" w:rsidP="00CF5F76">
      <w:pPr>
        <w:ind w:firstLine="708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CF5F76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CF5F76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E32076" w:rsidRPr="00CF5F76">
        <w:rPr>
          <w:sz w:val="26"/>
          <w:szCs w:val="26"/>
        </w:rPr>
        <w:t>металлопроката</w:t>
      </w:r>
      <w:r w:rsidR="00CB23BB" w:rsidRPr="00CF5F76">
        <w:rPr>
          <w:sz w:val="26"/>
          <w:szCs w:val="26"/>
        </w:rPr>
        <w:t xml:space="preserve"> </w:t>
      </w:r>
      <w:r w:rsidRPr="00CF5F76">
        <w:rPr>
          <w:sz w:val="26"/>
          <w:szCs w:val="26"/>
        </w:rPr>
        <w:t>(в соответствии с требованиями конкурсной документа</w:t>
      </w:r>
      <w:r w:rsidR="0047759E" w:rsidRPr="00CF5F76">
        <w:rPr>
          <w:sz w:val="26"/>
          <w:szCs w:val="26"/>
        </w:rPr>
        <w:t>ции).</w:t>
      </w:r>
    </w:p>
    <w:p w:rsidR="006C027A" w:rsidRPr="00CF5F76" w:rsidRDefault="006C027A" w:rsidP="00CF5F76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Наличие действующих лицензий на виды деятельности, связанные с поставкой металлопроката.</w:t>
      </w:r>
    </w:p>
    <w:p w:rsidR="009011C0" w:rsidRPr="00CF5F76" w:rsidRDefault="009011C0" w:rsidP="00CF5F76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</w:p>
    <w:p w:rsidR="00612811" w:rsidRPr="00CF5F76" w:rsidRDefault="00612811" w:rsidP="00CF5F76">
      <w:pPr>
        <w:pStyle w:val="ad"/>
        <w:numPr>
          <w:ilvl w:val="0"/>
          <w:numId w:val="3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CF5F76">
        <w:rPr>
          <w:b/>
          <w:bCs/>
          <w:sz w:val="26"/>
          <w:szCs w:val="26"/>
        </w:rPr>
        <w:t xml:space="preserve">Правила приемки </w:t>
      </w:r>
      <w:r w:rsidR="000D4FD2" w:rsidRPr="00CF5F76">
        <w:rPr>
          <w:b/>
          <w:bCs/>
          <w:sz w:val="26"/>
          <w:szCs w:val="26"/>
        </w:rPr>
        <w:t>продукции</w:t>
      </w:r>
      <w:r w:rsidRPr="00CF5F76">
        <w:rPr>
          <w:b/>
          <w:bCs/>
          <w:sz w:val="26"/>
          <w:szCs w:val="26"/>
        </w:rPr>
        <w:t>.</w:t>
      </w:r>
    </w:p>
    <w:p w:rsidR="00612811" w:rsidRPr="00CF5F76" w:rsidRDefault="003D7943" w:rsidP="00CF5F76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CF5F76">
        <w:rPr>
          <w:sz w:val="26"/>
          <w:szCs w:val="26"/>
        </w:rPr>
        <w:t xml:space="preserve">Каждая партия </w:t>
      </w:r>
      <w:r w:rsidR="00E32076" w:rsidRPr="00CF5F76">
        <w:rPr>
          <w:sz w:val="26"/>
          <w:szCs w:val="26"/>
        </w:rPr>
        <w:t>металлопроката</w:t>
      </w:r>
      <w:r w:rsidRPr="00CF5F76">
        <w:rPr>
          <w:sz w:val="26"/>
          <w:szCs w:val="26"/>
        </w:rPr>
        <w:t xml:space="preserve"> должна пройти</w:t>
      </w:r>
      <w:r w:rsidR="00612811" w:rsidRPr="00CF5F76">
        <w:rPr>
          <w:sz w:val="26"/>
          <w:szCs w:val="26"/>
        </w:rPr>
        <w:t xml:space="preserve"> входной контроль, осуществляемый представителями филиалов </w:t>
      </w:r>
      <w:r w:rsidR="006C027A">
        <w:rPr>
          <w:sz w:val="26"/>
          <w:szCs w:val="26"/>
        </w:rPr>
        <w:t>П</w:t>
      </w:r>
      <w:r w:rsidR="00612811" w:rsidRPr="00CF5F76">
        <w:rPr>
          <w:sz w:val="26"/>
          <w:szCs w:val="26"/>
        </w:rPr>
        <w:t xml:space="preserve">АО «МРСК Центра» и ответственными представителями Поставщика при получении </w:t>
      </w:r>
      <w:r w:rsidR="00CB23BB" w:rsidRPr="00CF5F76">
        <w:rPr>
          <w:sz w:val="26"/>
          <w:szCs w:val="26"/>
        </w:rPr>
        <w:t>их</w:t>
      </w:r>
      <w:r w:rsidR="00612811" w:rsidRPr="00CF5F76">
        <w:rPr>
          <w:sz w:val="26"/>
          <w:szCs w:val="26"/>
        </w:rPr>
        <w:t xml:space="preserve"> на склад.</w:t>
      </w:r>
    </w:p>
    <w:p w:rsidR="00612811" w:rsidRPr="00CF5F76" w:rsidRDefault="00612811" w:rsidP="00CF5F76">
      <w:pPr>
        <w:pStyle w:val="ad"/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CF5F76">
        <w:rPr>
          <w:sz w:val="26"/>
          <w:szCs w:val="26"/>
        </w:rPr>
        <w:t xml:space="preserve">В </w:t>
      </w:r>
      <w:proofErr w:type="gramStart"/>
      <w:r w:rsidRPr="00CF5F76">
        <w:rPr>
          <w:sz w:val="26"/>
          <w:szCs w:val="26"/>
        </w:rPr>
        <w:t>случае</w:t>
      </w:r>
      <w:proofErr w:type="gramEnd"/>
      <w:r w:rsidRPr="00CF5F76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562D55" w:rsidRPr="00CF5F76" w:rsidRDefault="00562D55" w:rsidP="00CF5F76">
      <w:pPr>
        <w:rPr>
          <w:sz w:val="26"/>
          <w:szCs w:val="26"/>
        </w:rPr>
      </w:pPr>
    </w:p>
    <w:p w:rsidR="006D1941" w:rsidRPr="00CF5F76" w:rsidRDefault="006D1941" w:rsidP="00CF5F76">
      <w:pPr>
        <w:rPr>
          <w:sz w:val="26"/>
          <w:szCs w:val="26"/>
        </w:rPr>
      </w:pPr>
    </w:p>
    <w:p w:rsidR="001D6900" w:rsidRPr="00CF5F76" w:rsidRDefault="001D6900" w:rsidP="00CF5F76">
      <w:pPr>
        <w:rPr>
          <w:sz w:val="26"/>
          <w:szCs w:val="26"/>
        </w:rPr>
      </w:pPr>
      <w:bookmarkStart w:id="1" w:name="_GoBack"/>
      <w:bookmarkEnd w:id="1"/>
    </w:p>
    <w:p w:rsidR="006C027A" w:rsidRDefault="006C027A" w:rsidP="006C027A">
      <w:pPr>
        <w:ind w:firstLine="0"/>
        <w:rPr>
          <w:sz w:val="26"/>
          <w:szCs w:val="26"/>
        </w:rPr>
      </w:pPr>
      <w:r w:rsidRPr="006C027A">
        <w:rPr>
          <w:sz w:val="26"/>
          <w:szCs w:val="26"/>
        </w:rPr>
        <w:t>Заместитель главного инженера по эксплуатации</w:t>
      </w:r>
    </w:p>
    <w:p w:rsidR="00275278" w:rsidRPr="00CF5F76" w:rsidRDefault="006C027A" w:rsidP="006C027A">
      <w:pPr>
        <w:ind w:firstLine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25A4E618" wp14:editId="421BFCD0">
            <wp:simplePos x="0" y="0"/>
            <wp:positionH relativeFrom="column">
              <wp:posOffset>4874260</wp:posOffset>
            </wp:positionH>
            <wp:positionV relativeFrom="paragraph">
              <wp:posOffset>8615045</wp:posOffset>
            </wp:positionV>
            <wp:extent cx="946785" cy="7048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 </w:t>
      </w:r>
      <w:r w:rsidRPr="006C027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C027A">
        <w:rPr>
          <w:sz w:val="26"/>
          <w:szCs w:val="26"/>
        </w:rPr>
        <w:t>начальник управления высоковольтных сетей</w:t>
      </w:r>
      <w:r w:rsidR="00275278" w:rsidRPr="00CF5F76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   Д</w:t>
      </w:r>
      <w:r w:rsidR="00275278" w:rsidRPr="00CF5F76">
        <w:rPr>
          <w:sz w:val="26"/>
          <w:szCs w:val="26"/>
        </w:rPr>
        <w:t>.</w:t>
      </w:r>
      <w:r>
        <w:rPr>
          <w:sz w:val="26"/>
          <w:szCs w:val="26"/>
        </w:rPr>
        <w:t>В</w:t>
      </w:r>
      <w:r w:rsidR="00275278" w:rsidRPr="00CF5F76">
        <w:rPr>
          <w:sz w:val="26"/>
          <w:szCs w:val="26"/>
        </w:rPr>
        <w:t xml:space="preserve">. </w:t>
      </w:r>
      <w:r>
        <w:rPr>
          <w:sz w:val="26"/>
          <w:szCs w:val="26"/>
        </w:rPr>
        <w:t>Константинов</w:t>
      </w:r>
    </w:p>
    <w:p w:rsidR="008A5CA5" w:rsidRDefault="008A5CA5" w:rsidP="00CF5F76">
      <w:pPr>
        <w:ind w:firstLine="0"/>
        <w:rPr>
          <w:color w:val="00B0F0"/>
          <w:sz w:val="26"/>
          <w:szCs w:val="26"/>
        </w:rPr>
      </w:pPr>
    </w:p>
    <w:p w:rsidR="006C027A" w:rsidRDefault="006C027A" w:rsidP="00CF5F76">
      <w:pPr>
        <w:ind w:firstLine="0"/>
        <w:rPr>
          <w:color w:val="00B0F0"/>
          <w:sz w:val="26"/>
          <w:szCs w:val="26"/>
        </w:rPr>
      </w:pPr>
    </w:p>
    <w:p w:rsidR="006C027A" w:rsidRDefault="006C027A" w:rsidP="006C02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6C027A" w:rsidSect="006A3C68">
      <w:headerReference w:type="even" r:id="rId10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9E" w:rsidRDefault="00B91D9E">
      <w:r>
        <w:separator/>
      </w:r>
    </w:p>
  </w:endnote>
  <w:endnote w:type="continuationSeparator" w:id="0">
    <w:p w:rsidR="00B91D9E" w:rsidRDefault="00B9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9E" w:rsidRDefault="00B91D9E">
      <w:r>
        <w:separator/>
      </w:r>
    </w:p>
  </w:footnote>
  <w:footnote w:type="continuationSeparator" w:id="0">
    <w:p w:rsidR="00B91D9E" w:rsidRDefault="00B9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D6" w:rsidRDefault="00B705A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F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1FD6">
      <w:rPr>
        <w:rStyle w:val="a7"/>
        <w:noProof/>
      </w:rPr>
      <w:t>1</w:t>
    </w:r>
    <w:r>
      <w:rPr>
        <w:rStyle w:val="a7"/>
      </w:rPr>
      <w:fldChar w:fldCharType="end"/>
    </w:r>
  </w:p>
  <w:p w:rsidR="00631FD6" w:rsidRDefault="00631FD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278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E3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1FD6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27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8F7401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472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59F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5AE"/>
    <w:rsid w:val="00B707D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D9E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22B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1F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5F76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563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9B15E-584A-418C-8216-06E83AFE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2016-10-25T10:05:00Z</cp:lastPrinted>
  <dcterms:created xsi:type="dcterms:W3CDTF">2012-10-30T04:41:00Z</dcterms:created>
  <dcterms:modified xsi:type="dcterms:W3CDTF">2016-10-25T10:05:00Z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