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625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9F08FD" w:rsidTr="009F08FD">
        <w:trPr>
          <w:trHeight w:val="422"/>
        </w:trPr>
        <w:tc>
          <w:tcPr>
            <w:tcW w:w="3227" w:type="dxa"/>
            <w:hideMark/>
          </w:tcPr>
          <w:p w:rsidR="009F08FD" w:rsidRPr="001F024A" w:rsidRDefault="009F08FD" w:rsidP="009F08FD">
            <w:pPr>
              <w:tabs>
                <w:tab w:val="right" w:pos="10207"/>
              </w:tabs>
              <w:ind w:right="-2"/>
              <w:rPr>
                <w:b/>
              </w:rPr>
            </w:pPr>
            <w:r w:rsidRPr="001F024A">
              <w:rPr>
                <w:b/>
              </w:rPr>
              <w:t>Номер ТЗ</w:t>
            </w:r>
          </w:p>
        </w:tc>
        <w:tc>
          <w:tcPr>
            <w:tcW w:w="1559" w:type="dxa"/>
            <w:hideMark/>
          </w:tcPr>
          <w:p w:rsidR="009F08FD" w:rsidRPr="001F024A" w:rsidRDefault="009F08FD" w:rsidP="009F08FD">
            <w:pPr>
              <w:rPr>
                <w:b/>
              </w:rPr>
            </w:pPr>
          </w:p>
        </w:tc>
      </w:tr>
      <w:tr w:rsidR="009F08FD" w:rsidTr="009F08FD">
        <w:trPr>
          <w:trHeight w:val="287"/>
        </w:trPr>
        <w:tc>
          <w:tcPr>
            <w:tcW w:w="3227" w:type="dxa"/>
            <w:hideMark/>
          </w:tcPr>
          <w:p w:rsidR="009F08FD" w:rsidRPr="001F024A" w:rsidRDefault="009F08FD" w:rsidP="009F08FD">
            <w:pPr>
              <w:tabs>
                <w:tab w:val="right" w:pos="10207"/>
              </w:tabs>
              <w:ind w:right="-2"/>
              <w:rPr>
                <w:b/>
              </w:rPr>
            </w:pPr>
            <w:r w:rsidRPr="001F024A">
              <w:rPr>
                <w:b/>
              </w:rPr>
              <w:t>Номер материала SAP</w:t>
            </w:r>
          </w:p>
        </w:tc>
        <w:tc>
          <w:tcPr>
            <w:tcW w:w="1559" w:type="dxa"/>
            <w:hideMark/>
          </w:tcPr>
          <w:p w:rsidR="009F08FD" w:rsidRPr="001F024A" w:rsidRDefault="009F08FD" w:rsidP="009F08FD">
            <w:pPr>
              <w:rPr>
                <w:b/>
              </w:rPr>
            </w:pPr>
            <w:r>
              <w:rPr>
                <w:b/>
              </w:rPr>
              <w:t>2330800</w:t>
            </w:r>
          </w:p>
        </w:tc>
      </w:tr>
    </w:tbl>
    <w:p w:rsidR="009F08FD" w:rsidRDefault="009F08FD" w:rsidP="009F08F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“УТВЕРЖДАЮ”</w:t>
      </w:r>
    </w:p>
    <w:p w:rsidR="009F08FD" w:rsidRDefault="001938EA" w:rsidP="009F08FD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</w:t>
      </w:r>
      <w:r w:rsidR="009F08FD">
        <w:rPr>
          <w:sz w:val="26"/>
          <w:szCs w:val="26"/>
        </w:rPr>
        <w:t xml:space="preserve"> директора -</w:t>
      </w:r>
    </w:p>
    <w:p w:rsidR="009F08FD" w:rsidRDefault="001938EA" w:rsidP="009F08FD">
      <w:pPr>
        <w:tabs>
          <w:tab w:val="left" w:pos="528"/>
          <w:tab w:val="right" w:pos="9498"/>
        </w:tabs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ab/>
        <w:t>главный</w:t>
      </w:r>
      <w:r w:rsidR="009F08FD">
        <w:rPr>
          <w:sz w:val="26"/>
          <w:szCs w:val="26"/>
        </w:rPr>
        <w:t xml:space="preserve"> инженер филиала</w:t>
      </w:r>
    </w:p>
    <w:p w:rsidR="009F08FD" w:rsidRDefault="009F08FD" w:rsidP="009F08FD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ПАО «МРСК Центра» - «Орелэнерго»</w:t>
      </w:r>
    </w:p>
    <w:p w:rsidR="009F08FD" w:rsidRDefault="009F08FD" w:rsidP="009F08FD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 </w:t>
      </w:r>
      <w:r w:rsidR="001938EA">
        <w:rPr>
          <w:sz w:val="26"/>
          <w:szCs w:val="26"/>
        </w:rPr>
        <w:t>И.В. Колубанов</w:t>
      </w:r>
      <w:r>
        <w:rPr>
          <w:sz w:val="26"/>
          <w:szCs w:val="26"/>
        </w:rPr>
        <w:t xml:space="preserve"> </w:t>
      </w:r>
    </w:p>
    <w:p w:rsidR="009F08FD" w:rsidRPr="00A02208" w:rsidRDefault="001938EA" w:rsidP="009F08FD">
      <w:pPr>
        <w:spacing w:line="276" w:lineRule="auto"/>
        <w:ind w:right="-2"/>
        <w:jc w:val="right"/>
        <w:rPr>
          <w:caps/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“      </w:t>
      </w:r>
      <w:r w:rsidR="00BB2219">
        <w:rPr>
          <w:sz w:val="26"/>
          <w:szCs w:val="26"/>
          <w:u w:val="single"/>
        </w:rPr>
        <w:t xml:space="preserve">  </w:t>
      </w:r>
      <w:r>
        <w:rPr>
          <w:sz w:val="26"/>
          <w:szCs w:val="26"/>
          <w:u w:val="single"/>
        </w:rPr>
        <w:t xml:space="preserve"> </w:t>
      </w:r>
      <w:r w:rsidR="009F08FD" w:rsidRPr="00A02208">
        <w:rPr>
          <w:sz w:val="26"/>
          <w:szCs w:val="26"/>
          <w:u w:val="single"/>
        </w:rPr>
        <w:t xml:space="preserve"> ” </w:t>
      </w:r>
      <w:r>
        <w:rPr>
          <w:sz w:val="26"/>
          <w:szCs w:val="26"/>
          <w:u w:val="single"/>
        </w:rPr>
        <w:t xml:space="preserve">          </w:t>
      </w:r>
      <w:r w:rsidR="00BB2219">
        <w:rPr>
          <w:sz w:val="26"/>
          <w:szCs w:val="26"/>
          <w:u w:val="single"/>
        </w:rPr>
        <w:t xml:space="preserve">  </w:t>
      </w:r>
      <w:r>
        <w:rPr>
          <w:sz w:val="26"/>
          <w:szCs w:val="26"/>
          <w:u w:val="single"/>
        </w:rPr>
        <w:t xml:space="preserve">                2020</w:t>
      </w:r>
      <w:r w:rsidR="009F08FD" w:rsidRPr="00A02208">
        <w:rPr>
          <w:sz w:val="26"/>
          <w:szCs w:val="26"/>
          <w:u w:val="single"/>
        </w:rPr>
        <w:t xml:space="preserve"> г.</w:t>
      </w:r>
    </w:p>
    <w:p w:rsidR="00B452A1" w:rsidRPr="005A17E5" w:rsidRDefault="00B452A1" w:rsidP="003454E5">
      <w:pPr>
        <w:jc w:val="center"/>
        <w:rPr>
          <w:b/>
          <w:sz w:val="26"/>
          <w:szCs w:val="26"/>
        </w:rPr>
      </w:pPr>
    </w:p>
    <w:p w:rsidR="00B17989" w:rsidRPr="005A17E5" w:rsidRDefault="00B17989" w:rsidP="003454E5">
      <w:pPr>
        <w:jc w:val="center"/>
        <w:rPr>
          <w:b/>
          <w:sz w:val="26"/>
          <w:szCs w:val="26"/>
        </w:rPr>
      </w:pPr>
      <w:r w:rsidRPr="005A17E5">
        <w:rPr>
          <w:b/>
          <w:sz w:val="26"/>
          <w:szCs w:val="26"/>
        </w:rPr>
        <w:t>ТЕХНИЧЕСКОЕ ЗАДАНИЕ</w:t>
      </w:r>
    </w:p>
    <w:p w:rsidR="009F08FD" w:rsidRDefault="00613708" w:rsidP="003454E5">
      <w:pPr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поставку </w:t>
      </w:r>
      <w:r>
        <w:rPr>
          <w:b/>
          <w:sz w:val="26"/>
          <w:szCs w:val="26"/>
        </w:rPr>
        <w:t>п</w:t>
      </w:r>
      <w:r w:rsidRPr="007B655B">
        <w:rPr>
          <w:b/>
          <w:sz w:val="26"/>
          <w:szCs w:val="26"/>
        </w:rPr>
        <w:t>ротивопожарно</w:t>
      </w:r>
      <w:r>
        <w:rPr>
          <w:b/>
          <w:sz w:val="26"/>
          <w:szCs w:val="26"/>
        </w:rPr>
        <w:t>го</w:t>
      </w:r>
      <w:r w:rsidRPr="007B655B">
        <w:rPr>
          <w:b/>
          <w:sz w:val="26"/>
          <w:szCs w:val="26"/>
        </w:rPr>
        <w:t xml:space="preserve"> оборудовани</w:t>
      </w:r>
      <w:r>
        <w:rPr>
          <w:b/>
          <w:sz w:val="26"/>
          <w:szCs w:val="26"/>
        </w:rPr>
        <w:t>я</w:t>
      </w:r>
      <w:r w:rsidR="009F08FD">
        <w:rPr>
          <w:b/>
          <w:sz w:val="26"/>
          <w:szCs w:val="26"/>
        </w:rPr>
        <w:t xml:space="preserve"> (</w:t>
      </w:r>
      <w:r w:rsidR="00740044">
        <w:rPr>
          <w:b/>
          <w:sz w:val="26"/>
          <w:szCs w:val="26"/>
        </w:rPr>
        <w:t>б</w:t>
      </w:r>
      <w:r w:rsidR="00740044" w:rsidRPr="00740044">
        <w:rPr>
          <w:b/>
          <w:sz w:val="26"/>
          <w:szCs w:val="26"/>
        </w:rPr>
        <w:t>лок источника резервного питания БИРП 12/2,5</w:t>
      </w:r>
      <w:r w:rsidR="009F08FD">
        <w:rPr>
          <w:b/>
          <w:sz w:val="26"/>
          <w:szCs w:val="26"/>
        </w:rPr>
        <w:t xml:space="preserve">) </w:t>
      </w:r>
    </w:p>
    <w:p w:rsidR="00B17989" w:rsidRPr="005A17E5" w:rsidRDefault="009F08FD" w:rsidP="003454E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ЛОТ 310А</w:t>
      </w:r>
    </w:p>
    <w:p w:rsidR="00B17989" w:rsidRPr="005A17E5" w:rsidRDefault="00B17989" w:rsidP="00ED7FB0">
      <w:pPr>
        <w:ind w:firstLine="709"/>
        <w:jc w:val="both"/>
        <w:rPr>
          <w:b/>
          <w:bCs/>
          <w:sz w:val="26"/>
          <w:szCs w:val="26"/>
        </w:rPr>
      </w:pPr>
    </w:p>
    <w:p w:rsidR="00B17989" w:rsidRPr="005A17E5" w:rsidRDefault="00B17989" w:rsidP="00ED7FB0">
      <w:pPr>
        <w:pStyle w:val="ab"/>
        <w:numPr>
          <w:ilvl w:val="0"/>
          <w:numId w:val="9"/>
        </w:numPr>
        <w:ind w:left="0"/>
        <w:jc w:val="center"/>
        <w:rPr>
          <w:b/>
          <w:bCs/>
          <w:sz w:val="26"/>
          <w:szCs w:val="26"/>
        </w:rPr>
      </w:pPr>
      <w:r w:rsidRPr="005A17E5">
        <w:rPr>
          <w:b/>
          <w:bCs/>
          <w:sz w:val="26"/>
          <w:szCs w:val="26"/>
        </w:rPr>
        <w:t>Общая часть.</w:t>
      </w:r>
    </w:p>
    <w:p w:rsidR="00A832AE" w:rsidRPr="005A17E5" w:rsidRDefault="00816AD2" w:rsidP="00ED7FB0">
      <w:pPr>
        <w:ind w:firstLine="709"/>
        <w:jc w:val="both"/>
        <w:rPr>
          <w:sz w:val="26"/>
          <w:szCs w:val="26"/>
        </w:rPr>
      </w:pPr>
      <w:r w:rsidRPr="005A17E5">
        <w:rPr>
          <w:sz w:val="26"/>
          <w:szCs w:val="26"/>
        </w:rPr>
        <w:t xml:space="preserve">Филиал </w:t>
      </w:r>
      <w:r w:rsidR="009F08FD">
        <w:rPr>
          <w:sz w:val="26"/>
          <w:szCs w:val="26"/>
        </w:rPr>
        <w:t>П</w:t>
      </w:r>
      <w:r w:rsidR="00B17989" w:rsidRPr="005A17E5">
        <w:rPr>
          <w:sz w:val="26"/>
          <w:szCs w:val="26"/>
        </w:rPr>
        <w:t>АО «МРСК Центра»</w:t>
      </w:r>
      <w:r w:rsidR="009B3AEC" w:rsidRPr="005A17E5">
        <w:rPr>
          <w:sz w:val="26"/>
          <w:szCs w:val="26"/>
        </w:rPr>
        <w:t xml:space="preserve"> </w:t>
      </w:r>
      <w:r w:rsidRPr="005A17E5">
        <w:rPr>
          <w:sz w:val="26"/>
          <w:szCs w:val="26"/>
        </w:rPr>
        <w:t>-</w:t>
      </w:r>
      <w:r w:rsidR="009B3AEC" w:rsidRPr="005A17E5">
        <w:rPr>
          <w:sz w:val="26"/>
          <w:szCs w:val="26"/>
        </w:rPr>
        <w:t xml:space="preserve"> </w:t>
      </w:r>
      <w:r w:rsidRPr="005A17E5">
        <w:rPr>
          <w:sz w:val="26"/>
          <w:szCs w:val="26"/>
        </w:rPr>
        <w:t>«</w:t>
      </w:r>
      <w:r w:rsidR="009F08FD">
        <w:rPr>
          <w:sz w:val="26"/>
          <w:szCs w:val="26"/>
        </w:rPr>
        <w:t>Орелэнерго</w:t>
      </w:r>
      <w:r w:rsidRPr="005A17E5">
        <w:rPr>
          <w:sz w:val="26"/>
          <w:szCs w:val="26"/>
        </w:rPr>
        <w:t>»</w:t>
      </w:r>
      <w:r w:rsidR="00B17989" w:rsidRPr="005A17E5">
        <w:rPr>
          <w:sz w:val="26"/>
          <w:szCs w:val="26"/>
        </w:rPr>
        <w:t xml:space="preserve"> производит закупку </w:t>
      </w:r>
      <w:r w:rsidR="009B3AEC" w:rsidRPr="005A17E5">
        <w:rPr>
          <w:sz w:val="26"/>
          <w:szCs w:val="26"/>
        </w:rPr>
        <w:t>комплектующих</w:t>
      </w:r>
      <w:r w:rsidR="0069174D" w:rsidRPr="005A17E5">
        <w:rPr>
          <w:sz w:val="26"/>
          <w:szCs w:val="26"/>
        </w:rPr>
        <w:t xml:space="preserve"> </w:t>
      </w:r>
      <w:r w:rsidRPr="005A17E5">
        <w:rPr>
          <w:sz w:val="26"/>
          <w:szCs w:val="26"/>
        </w:rPr>
        <w:t xml:space="preserve">для ремонтно-эксплуатационного обслуживания </w:t>
      </w:r>
      <w:r w:rsidR="009B3AEC" w:rsidRPr="005A17E5">
        <w:rPr>
          <w:sz w:val="26"/>
          <w:szCs w:val="26"/>
        </w:rPr>
        <w:t>автоматических установок пожарной сигнализации</w:t>
      </w:r>
      <w:r w:rsidRPr="005A17E5">
        <w:rPr>
          <w:sz w:val="26"/>
          <w:szCs w:val="26"/>
        </w:rPr>
        <w:t>.</w:t>
      </w:r>
      <w:r w:rsidR="00B452A1" w:rsidRPr="005A17E5">
        <w:rPr>
          <w:sz w:val="26"/>
          <w:szCs w:val="26"/>
        </w:rPr>
        <w:t xml:space="preserve"> </w:t>
      </w:r>
    </w:p>
    <w:p w:rsidR="00ED7FB0" w:rsidRPr="005A17E5" w:rsidRDefault="00ED7FB0" w:rsidP="00ED7FB0">
      <w:pPr>
        <w:ind w:firstLine="709"/>
        <w:jc w:val="both"/>
        <w:rPr>
          <w:sz w:val="26"/>
          <w:szCs w:val="26"/>
        </w:rPr>
      </w:pPr>
    </w:p>
    <w:p w:rsidR="00B17989" w:rsidRPr="005A17E5" w:rsidRDefault="00B17989" w:rsidP="00ED7FB0">
      <w:pPr>
        <w:pStyle w:val="ab"/>
        <w:numPr>
          <w:ilvl w:val="0"/>
          <w:numId w:val="9"/>
        </w:numPr>
        <w:ind w:left="0"/>
        <w:jc w:val="center"/>
        <w:rPr>
          <w:b/>
          <w:bCs/>
          <w:sz w:val="26"/>
          <w:szCs w:val="26"/>
        </w:rPr>
      </w:pPr>
      <w:r w:rsidRPr="005A17E5">
        <w:rPr>
          <w:b/>
          <w:bCs/>
          <w:sz w:val="26"/>
          <w:szCs w:val="26"/>
        </w:rPr>
        <w:t>Предмет конкурса.</w:t>
      </w:r>
    </w:p>
    <w:p w:rsidR="00B17989" w:rsidRPr="005A17E5" w:rsidRDefault="00B17989" w:rsidP="00ED7FB0">
      <w:pPr>
        <w:ind w:firstLine="709"/>
        <w:jc w:val="both"/>
        <w:rPr>
          <w:sz w:val="26"/>
          <w:szCs w:val="26"/>
        </w:rPr>
      </w:pPr>
      <w:r w:rsidRPr="005A17E5">
        <w:rPr>
          <w:sz w:val="26"/>
          <w:szCs w:val="26"/>
        </w:rPr>
        <w:t xml:space="preserve">Поставщик обеспечивает поставку </w:t>
      </w:r>
      <w:r w:rsidR="000E062C" w:rsidRPr="005A17E5">
        <w:rPr>
          <w:sz w:val="26"/>
          <w:szCs w:val="26"/>
        </w:rPr>
        <w:t xml:space="preserve">комплектующих на склады получателя – филиала </w:t>
      </w:r>
      <w:r w:rsidR="009F08FD">
        <w:rPr>
          <w:sz w:val="26"/>
          <w:szCs w:val="26"/>
        </w:rPr>
        <w:t>П</w:t>
      </w:r>
      <w:r w:rsidR="000E062C" w:rsidRPr="005A17E5">
        <w:rPr>
          <w:sz w:val="26"/>
          <w:szCs w:val="26"/>
        </w:rPr>
        <w:t>АО «МРСК Центра» - «</w:t>
      </w:r>
      <w:r w:rsidR="009F08FD">
        <w:rPr>
          <w:sz w:val="26"/>
          <w:szCs w:val="26"/>
        </w:rPr>
        <w:t>Орелэнерго</w:t>
      </w:r>
      <w:r w:rsidR="000E062C" w:rsidRPr="005A17E5">
        <w:rPr>
          <w:sz w:val="26"/>
          <w:szCs w:val="26"/>
        </w:rPr>
        <w:t>»</w:t>
      </w:r>
      <w:r w:rsidRPr="005A17E5">
        <w:rPr>
          <w:sz w:val="26"/>
          <w:szCs w:val="26"/>
        </w:rPr>
        <w:t xml:space="preserve"> в объемах и срок</w:t>
      </w:r>
      <w:r w:rsidR="000E062C" w:rsidRPr="005A17E5">
        <w:rPr>
          <w:sz w:val="26"/>
          <w:szCs w:val="26"/>
        </w:rPr>
        <w:t>и</w:t>
      </w:r>
      <w:r w:rsidR="00D747FF" w:rsidRPr="005A17E5">
        <w:rPr>
          <w:sz w:val="26"/>
          <w:szCs w:val="26"/>
        </w:rPr>
        <w:t xml:space="preserve"> </w:t>
      </w:r>
      <w:r w:rsidR="000E062C" w:rsidRPr="005A17E5">
        <w:rPr>
          <w:sz w:val="26"/>
          <w:szCs w:val="26"/>
        </w:rPr>
        <w:t>установленные данным</w:t>
      </w:r>
      <w:r w:rsidR="00B452A1" w:rsidRPr="005A17E5">
        <w:rPr>
          <w:sz w:val="26"/>
          <w:szCs w:val="26"/>
        </w:rPr>
        <w:t xml:space="preserve"> ТЗ</w:t>
      </w:r>
      <w:r w:rsidR="00031264" w:rsidRPr="005A17E5">
        <w:rPr>
          <w:sz w:val="26"/>
          <w:szCs w:val="26"/>
        </w:rPr>
        <w:t>.</w:t>
      </w:r>
    </w:p>
    <w:p w:rsidR="000E062C" w:rsidRPr="005A17E5" w:rsidRDefault="000E062C" w:rsidP="00ED7FB0">
      <w:pPr>
        <w:ind w:firstLine="709"/>
        <w:jc w:val="both"/>
        <w:rPr>
          <w:sz w:val="26"/>
          <w:szCs w:val="2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78"/>
        <w:gridCol w:w="1553"/>
        <w:gridCol w:w="1352"/>
        <w:gridCol w:w="2306"/>
      </w:tblGrid>
      <w:tr w:rsidR="002D240D" w:rsidRPr="005A17E5" w:rsidTr="001938EA">
        <w:tc>
          <w:tcPr>
            <w:tcW w:w="558" w:type="dxa"/>
          </w:tcPr>
          <w:p w:rsidR="002D240D" w:rsidRPr="005A17E5" w:rsidRDefault="002D240D" w:rsidP="003447F6">
            <w:pPr>
              <w:jc w:val="center"/>
              <w:rPr>
                <w:b/>
                <w:sz w:val="22"/>
                <w:szCs w:val="22"/>
              </w:rPr>
            </w:pPr>
            <w:r w:rsidRPr="005A17E5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5A17E5">
              <w:rPr>
                <w:b/>
                <w:sz w:val="22"/>
                <w:szCs w:val="22"/>
              </w:rPr>
              <w:t>п</w:t>
            </w:r>
            <w:proofErr w:type="gramEnd"/>
            <w:r w:rsidRPr="005A17E5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3978" w:type="dxa"/>
          </w:tcPr>
          <w:p w:rsidR="002D240D" w:rsidRPr="005A17E5" w:rsidRDefault="002D240D" w:rsidP="003447F6">
            <w:pPr>
              <w:jc w:val="center"/>
              <w:rPr>
                <w:b/>
                <w:sz w:val="22"/>
                <w:szCs w:val="22"/>
              </w:rPr>
            </w:pPr>
            <w:r w:rsidRPr="005A17E5">
              <w:rPr>
                <w:b/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1553" w:type="dxa"/>
          </w:tcPr>
          <w:p w:rsidR="002D240D" w:rsidRPr="005A17E5" w:rsidRDefault="002D240D" w:rsidP="002D240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срок</w:t>
            </w:r>
          </w:p>
        </w:tc>
        <w:tc>
          <w:tcPr>
            <w:tcW w:w="1352" w:type="dxa"/>
          </w:tcPr>
          <w:p w:rsidR="002D240D" w:rsidRPr="005A17E5" w:rsidRDefault="002D240D" w:rsidP="003447F6">
            <w:pPr>
              <w:jc w:val="center"/>
              <w:rPr>
                <w:b/>
                <w:sz w:val="22"/>
                <w:szCs w:val="22"/>
              </w:rPr>
            </w:pPr>
            <w:r w:rsidRPr="005A17E5">
              <w:rPr>
                <w:b/>
                <w:sz w:val="22"/>
                <w:szCs w:val="22"/>
              </w:rPr>
              <w:t>Кол-во, шт</w:t>
            </w:r>
          </w:p>
        </w:tc>
        <w:tc>
          <w:tcPr>
            <w:tcW w:w="2306" w:type="dxa"/>
          </w:tcPr>
          <w:p w:rsidR="002D240D" w:rsidRPr="005A17E5" w:rsidRDefault="002D240D" w:rsidP="003447F6">
            <w:pPr>
              <w:jc w:val="center"/>
              <w:rPr>
                <w:b/>
                <w:sz w:val="22"/>
                <w:szCs w:val="22"/>
              </w:rPr>
            </w:pPr>
            <w:r w:rsidRPr="005A17E5">
              <w:rPr>
                <w:b/>
                <w:sz w:val="22"/>
                <w:szCs w:val="22"/>
              </w:rPr>
              <w:t>Точка поставки</w:t>
            </w:r>
          </w:p>
        </w:tc>
      </w:tr>
      <w:tr w:rsidR="002D240D" w:rsidRPr="005A17E5" w:rsidTr="001938EA">
        <w:tc>
          <w:tcPr>
            <w:tcW w:w="558" w:type="dxa"/>
            <w:vAlign w:val="center"/>
          </w:tcPr>
          <w:p w:rsidR="002D240D" w:rsidRPr="005A17E5" w:rsidRDefault="002D240D" w:rsidP="003447F6">
            <w:pPr>
              <w:jc w:val="center"/>
              <w:rPr>
                <w:sz w:val="22"/>
                <w:szCs w:val="22"/>
              </w:rPr>
            </w:pPr>
            <w:r w:rsidRPr="005A17E5">
              <w:rPr>
                <w:sz w:val="22"/>
                <w:szCs w:val="22"/>
              </w:rPr>
              <w:t>5</w:t>
            </w:r>
          </w:p>
        </w:tc>
        <w:tc>
          <w:tcPr>
            <w:tcW w:w="3978" w:type="dxa"/>
            <w:vAlign w:val="center"/>
          </w:tcPr>
          <w:p w:rsidR="002D240D" w:rsidRPr="005A17E5" w:rsidRDefault="002D240D" w:rsidP="009405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Блок источника резервного питания</w:t>
            </w:r>
            <w:r w:rsidRPr="005A17E5">
              <w:rPr>
                <w:sz w:val="22"/>
                <w:szCs w:val="22"/>
              </w:rPr>
              <w:t xml:space="preserve"> Б</w:t>
            </w:r>
            <w:r>
              <w:rPr>
                <w:sz w:val="22"/>
                <w:szCs w:val="22"/>
              </w:rPr>
              <w:t>ИРП 12/2,5</w:t>
            </w:r>
          </w:p>
        </w:tc>
        <w:tc>
          <w:tcPr>
            <w:tcW w:w="1553" w:type="dxa"/>
            <w:vAlign w:val="center"/>
          </w:tcPr>
          <w:p w:rsidR="002D240D" w:rsidRPr="005A17E5" w:rsidRDefault="002D240D" w:rsidP="002D240D">
            <w:pPr>
              <w:rPr>
                <w:sz w:val="22"/>
                <w:szCs w:val="22"/>
              </w:rPr>
            </w:pPr>
            <w:r w:rsidRPr="00E94E23">
              <w:t>В течение 10 календарных дней с момента подачи заявки</w:t>
            </w:r>
            <w:r w:rsidR="00D63D29">
              <w:t xml:space="preserve"> от филиала, но не позднее 31.0</w:t>
            </w:r>
            <w:r w:rsidR="001938EA">
              <w:t>3</w:t>
            </w:r>
            <w:r w:rsidRPr="00E94E23">
              <w:t>.202</w:t>
            </w:r>
            <w:r w:rsidR="001938EA">
              <w:t>1</w:t>
            </w:r>
          </w:p>
        </w:tc>
        <w:tc>
          <w:tcPr>
            <w:tcW w:w="1352" w:type="dxa"/>
            <w:vAlign w:val="center"/>
          </w:tcPr>
          <w:p w:rsidR="002D240D" w:rsidRPr="005A17E5" w:rsidRDefault="00AC3EB8" w:rsidP="009405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bookmarkStart w:id="0" w:name="_GoBack"/>
            <w:bookmarkEnd w:id="0"/>
          </w:p>
        </w:tc>
        <w:tc>
          <w:tcPr>
            <w:tcW w:w="2306" w:type="dxa"/>
          </w:tcPr>
          <w:p w:rsidR="002D240D" w:rsidRPr="005A17E5" w:rsidRDefault="002D240D" w:rsidP="009F08FD">
            <w:pPr>
              <w:jc w:val="both"/>
              <w:rPr>
                <w:sz w:val="22"/>
                <w:szCs w:val="22"/>
              </w:rPr>
            </w:pPr>
            <w:r w:rsidRPr="00E96B5C">
              <w:t>г.</w:t>
            </w:r>
            <w:r>
              <w:t xml:space="preserve"> </w:t>
            </w:r>
            <w:r w:rsidRPr="00E96B5C">
              <w:t>Орёл,</w:t>
            </w:r>
            <w:r w:rsidR="00D63D29">
              <w:t xml:space="preserve"> </w:t>
            </w:r>
            <w:r w:rsidRPr="00E96B5C">
              <w:t xml:space="preserve">ул. </w:t>
            </w:r>
            <w:proofErr w:type="gramStart"/>
            <w:r w:rsidRPr="00E96B5C">
              <w:t>Высоковольтная</w:t>
            </w:r>
            <w:proofErr w:type="gramEnd"/>
            <w:r w:rsidRPr="00E96B5C">
              <w:t>, 9, центральный склад филиала ПАО "МРСК Центр</w:t>
            </w:r>
            <w:r w:rsidR="00BB2219">
              <w:t>» - “Оре</w:t>
            </w:r>
            <w:r w:rsidRPr="00E96B5C">
              <w:t>лэнерго”</w:t>
            </w:r>
          </w:p>
        </w:tc>
      </w:tr>
    </w:tbl>
    <w:p w:rsidR="00ED7FB0" w:rsidRPr="005A17E5" w:rsidRDefault="00ED7FB0" w:rsidP="00ED7FB0">
      <w:pPr>
        <w:ind w:firstLine="709"/>
        <w:jc w:val="both"/>
        <w:rPr>
          <w:sz w:val="26"/>
          <w:szCs w:val="26"/>
        </w:rPr>
      </w:pPr>
    </w:p>
    <w:p w:rsidR="00B17989" w:rsidRPr="005A17E5" w:rsidRDefault="00B17989" w:rsidP="00ED7FB0">
      <w:pPr>
        <w:pStyle w:val="ab"/>
        <w:numPr>
          <w:ilvl w:val="0"/>
          <w:numId w:val="9"/>
        </w:numPr>
        <w:ind w:left="0"/>
        <w:jc w:val="center"/>
        <w:rPr>
          <w:b/>
          <w:bCs/>
          <w:sz w:val="26"/>
          <w:szCs w:val="26"/>
        </w:rPr>
      </w:pPr>
      <w:r w:rsidRPr="005A17E5">
        <w:rPr>
          <w:b/>
          <w:bCs/>
          <w:sz w:val="26"/>
          <w:szCs w:val="26"/>
        </w:rPr>
        <w:t xml:space="preserve">Технические требования </w:t>
      </w:r>
      <w:r w:rsidR="00DD6CFE" w:rsidRPr="005A17E5">
        <w:rPr>
          <w:b/>
          <w:bCs/>
          <w:sz w:val="26"/>
          <w:szCs w:val="26"/>
        </w:rPr>
        <w:t>и характеристики</w:t>
      </w:r>
      <w:r w:rsidRPr="005A17E5">
        <w:rPr>
          <w:b/>
          <w:bCs/>
          <w:sz w:val="26"/>
          <w:szCs w:val="26"/>
        </w:rPr>
        <w:t>.</w:t>
      </w:r>
    </w:p>
    <w:p w:rsidR="00E27029" w:rsidRPr="005A17E5" w:rsidRDefault="00B17989" w:rsidP="00276E5C">
      <w:pPr>
        <w:ind w:firstLine="709"/>
        <w:jc w:val="both"/>
        <w:rPr>
          <w:b/>
          <w:sz w:val="26"/>
          <w:szCs w:val="26"/>
        </w:rPr>
      </w:pPr>
      <w:r w:rsidRPr="005A17E5">
        <w:rPr>
          <w:sz w:val="26"/>
          <w:szCs w:val="26"/>
        </w:rPr>
        <w:t xml:space="preserve">Технические </w:t>
      </w:r>
      <w:r w:rsidR="00895D4F" w:rsidRPr="005A17E5">
        <w:rPr>
          <w:sz w:val="26"/>
          <w:szCs w:val="26"/>
        </w:rPr>
        <w:t xml:space="preserve">требования, </w:t>
      </w:r>
      <w:r w:rsidR="00E27029" w:rsidRPr="005A17E5">
        <w:rPr>
          <w:sz w:val="26"/>
          <w:szCs w:val="26"/>
        </w:rPr>
        <w:t>характеристики</w:t>
      </w:r>
      <w:r w:rsidR="00895D4F" w:rsidRPr="005A17E5">
        <w:rPr>
          <w:sz w:val="26"/>
          <w:szCs w:val="26"/>
        </w:rPr>
        <w:t xml:space="preserve"> </w:t>
      </w:r>
      <w:r w:rsidRPr="005A17E5">
        <w:rPr>
          <w:sz w:val="26"/>
          <w:szCs w:val="26"/>
        </w:rPr>
        <w:t xml:space="preserve">должны </w:t>
      </w:r>
      <w:r w:rsidR="00895D4F" w:rsidRPr="005A17E5">
        <w:rPr>
          <w:sz w:val="26"/>
          <w:szCs w:val="26"/>
        </w:rPr>
        <w:t>соответствовать</w:t>
      </w:r>
      <w:r w:rsidRPr="005A17E5">
        <w:rPr>
          <w:sz w:val="26"/>
          <w:szCs w:val="26"/>
        </w:rPr>
        <w:t xml:space="preserve"> значени</w:t>
      </w:r>
      <w:r w:rsidR="00895D4F" w:rsidRPr="005A17E5">
        <w:rPr>
          <w:sz w:val="26"/>
          <w:szCs w:val="26"/>
        </w:rPr>
        <w:t>ям</w:t>
      </w:r>
      <w:r w:rsidRPr="005A17E5">
        <w:rPr>
          <w:sz w:val="26"/>
          <w:szCs w:val="26"/>
        </w:rPr>
        <w:t>, приведенны</w:t>
      </w:r>
      <w:r w:rsidR="00895D4F" w:rsidRPr="005A17E5">
        <w:rPr>
          <w:sz w:val="26"/>
          <w:szCs w:val="26"/>
        </w:rPr>
        <w:t>м</w:t>
      </w:r>
      <w:r w:rsidRPr="005A17E5">
        <w:rPr>
          <w:sz w:val="26"/>
          <w:szCs w:val="26"/>
        </w:rPr>
        <w:t xml:space="preserve"> в </w:t>
      </w:r>
      <w:r w:rsidR="009C223E" w:rsidRPr="005A17E5">
        <w:rPr>
          <w:sz w:val="26"/>
          <w:szCs w:val="26"/>
        </w:rPr>
        <w:t>таблице</w:t>
      </w:r>
      <w:r w:rsidR="00031264" w:rsidRPr="005A17E5">
        <w:rPr>
          <w:sz w:val="26"/>
          <w:szCs w:val="26"/>
        </w:rPr>
        <w:t>.</w:t>
      </w:r>
    </w:p>
    <w:p w:rsidR="00ED7FB0" w:rsidRPr="005A17E5" w:rsidRDefault="00ED7FB0" w:rsidP="00ED7FB0">
      <w:pPr>
        <w:jc w:val="both"/>
        <w:rPr>
          <w:b/>
          <w:sz w:val="26"/>
          <w:szCs w:val="2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"/>
        <w:gridCol w:w="3471"/>
        <w:gridCol w:w="5670"/>
      </w:tblGrid>
      <w:tr w:rsidR="009C223E" w:rsidRPr="005A17E5" w:rsidTr="000E1356">
        <w:tc>
          <w:tcPr>
            <w:tcW w:w="606" w:type="dxa"/>
            <w:vAlign w:val="center"/>
          </w:tcPr>
          <w:p w:rsidR="009C223E" w:rsidRPr="005A17E5" w:rsidRDefault="009C223E" w:rsidP="00685FB3">
            <w:pPr>
              <w:jc w:val="center"/>
              <w:rPr>
                <w:b/>
                <w:sz w:val="23"/>
                <w:szCs w:val="23"/>
              </w:rPr>
            </w:pPr>
            <w:r w:rsidRPr="005A17E5">
              <w:rPr>
                <w:b/>
                <w:sz w:val="23"/>
                <w:szCs w:val="23"/>
              </w:rPr>
              <w:t>№ п/п</w:t>
            </w:r>
          </w:p>
        </w:tc>
        <w:tc>
          <w:tcPr>
            <w:tcW w:w="3471" w:type="dxa"/>
            <w:vAlign w:val="center"/>
          </w:tcPr>
          <w:p w:rsidR="009C223E" w:rsidRPr="005A17E5" w:rsidRDefault="009C223E" w:rsidP="00685FB3">
            <w:pPr>
              <w:jc w:val="center"/>
              <w:rPr>
                <w:b/>
                <w:sz w:val="23"/>
                <w:szCs w:val="23"/>
              </w:rPr>
            </w:pPr>
            <w:r w:rsidRPr="005A17E5">
              <w:rPr>
                <w:b/>
                <w:sz w:val="23"/>
                <w:szCs w:val="23"/>
              </w:rPr>
              <w:t>Наименование параметров</w:t>
            </w:r>
          </w:p>
        </w:tc>
        <w:tc>
          <w:tcPr>
            <w:tcW w:w="5670" w:type="dxa"/>
            <w:vAlign w:val="center"/>
          </w:tcPr>
          <w:p w:rsidR="009C223E" w:rsidRPr="005A17E5" w:rsidRDefault="009C223E" w:rsidP="00685FB3">
            <w:pPr>
              <w:jc w:val="center"/>
              <w:rPr>
                <w:b/>
                <w:sz w:val="23"/>
                <w:szCs w:val="23"/>
              </w:rPr>
            </w:pPr>
            <w:r w:rsidRPr="005A17E5">
              <w:rPr>
                <w:b/>
                <w:sz w:val="23"/>
                <w:szCs w:val="23"/>
              </w:rPr>
              <w:t>Технические требования</w:t>
            </w:r>
          </w:p>
        </w:tc>
      </w:tr>
      <w:tr w:rsidR="00274DF9" w:rsidRPr="00685FB3" w:rsidTr="000E1356">
        <w:tc>
          <w:tcPr>
            <w:tcW w:w="9747" w:type="dxa"/>
            <w:gridSpan w:val="3"/>
            <w:vAlign w:val="center"/>
          </w:tcPr>
          <w:p w:rsidR="00274DF9" w:rsidRPr="00685FB3" w:rsidRDefault="00A3064F" w:rsidP="00A3064F">
            <w:pPr>
              <w:numPr>
                <w:ilvl w:val="0"/>
                <w:numId w:val="18"/>
              </w:numPr>
              <w:jc w:val="center"/>
              <w:rPr>
                <w:b/>
                <w:i/>
                <w:sz w:val="22"/>
                <w:szCs w:val="22"/>
              </w:rPr>
            </w:pPr>
            <w:r w:rsidRPr="00A3064F">
              <w:rPr>
                <w:b/>
                <w:i/>
                <w:sz w:val="22"/>
                <w:szCs w:val="22"/>
              </w:rPr>
              <w:t>Блок источника резервного питания БИРП 12/2,5</w:t>
            </w:r>
          </w:p>
        </w:tc>
      </w:tr>
      <w:tr w:rsidR="00274DF9" w:rsidRPr="00685FB3" w:rsidTr="000E1356">
        <w:tc>
          <w:tcPr>
            <w:tcW w:w="606" w:type="dxa"/>
            <w:vAlign w:val="center"/>
          </w:tcPr>
          <w:p w:rsidR="00274DF9" w:rsidRPr="00685FB3" w:rsidRDefault="00274DF9" w:rsidP="00685FB3">
            <w:pPr>
              <w:ind w:left="-5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685FB3">
              <w:rPr>
                <w:sz w:val="22"/>
                <w:szCs w:val="22"/>
              </w:rPr>
              <w:t>.1.</w:t>
            </w:r>
          </w:p>
        </w:tc>
        <w:tc>
          <w:tcPr>
            <w:tcW w:w="3471" w:type="dxa"/>
            <w:vAlign w:val="center"/>
          </w:tcPr>
          <w:p w:rsidR="00274DF9" w:rsidRPr="00685FB3" w:rsidRDefault="00274DF9" w:rsidP="00BC2539">
            <w:pPr>
              <w:pStyle w:val="Default"/>
              <w:rPr>
                <w:sz w:val="22"/>
                <w:szCs w:val="22"/>
              </w:rPr>
            </w:pPr>
            <w:r w:rsidRPr="00685FB3">
              <w:rPr>
                <w:sz w:val="22"/>
                <w:szCs w:val="22"/>
              </w:rPr>
              <w:t>Область применения и назначения</w:t>
            </w:r>
          </w:p>
        </w:tc>
        <w:tc>
          <w:tcPr>
            <w:tcW w:w="5670" w:type="dxa"/>
            <w:vAlign w:val="center"/>
          </w:tcPr>
          <w:p w:rsidR="00274DF9" w:rsidRPr="00685FB3" w:rsidRDefault="00274DF9" w:rsidP="00685FB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85FB3">
              <w:rPr>
                <w:sz w:val="22"/>
                <w:szCs w:val="22"/>
              </w:rPr>
              <w:t>предназначены для электропитания устройств и приборов охранно-пожарной сигнализации и активных датчиков напряжением 12 В.</w:t>
            </w:r>
          </w:p>
        </w:tc>
      </w:tr>
      <w:tr w:rsidR="00274DF9" w:rsidRPr="00685FB3" w:rsidTr="000E1356">
        <w:tc>
          <w:tcPr>
            <w:tcW w:w="606" w:type="dxa"/>
            <w:vAlign w:val="center"/>
          </w:tcPr>
          <w:p w:rsidR="00274DF9" w:rsidRPr="00685FB3" w:rsidRDefault="00274DF9" w:rsidP="00685FB3">
            <w:pPr>
              <w:ind w:left="-5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685FB3">
              <w:rPr>
                <w:sz w:val="22"/>
                <w:szCs w:val="22"/>
              </w:rPr>
              <w:t>.2.</w:t>
            </w:r>
          </w:p>
        </w:tc>
        <w:tc>
          <w:tcPr>
            <w:tcW w:w="3471" w:type="dxa"/>
            <w:vAlign w:val="center"/>
          </w:tcPr>
          <w:p w:rsidR="00274DF9" w:rsidRPr="00685FB3" w:rsidRDefault="00274DF9" w:rsidP="00685FB3">
            <w:pPr>
              <w:jc w:val="both"/>
              <w:rPr>
                <w:sz w:val="22"/>
                <w:szCs w:val="22"/>
              </w:rPr>
            </w:pPr>
            <w:r w:rsidRPr="00685FB3">
              <w:rPr>
                <w:sz w:val="22"/>
                <w:szCs w:val="22"/>
              </w:rPr>
              <w:t>Режим работы</w:t>
            </w:r>
          </w:p>
        </w:tc>
        <w:tc>
          <w:tcPr>
            <w:tcW w:w="5670" w:type="dxa"/>
            <w:vAlign w:val="center"/>
          </w:tcPr>
          <w:p w:rsidR="00274DF9" w:rsidRPr="00685FB3" w:rsidRDefault="00274DF9" w:rsidP="00685FB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85FB3">
              <w:rPr>
                <w:sz w:val="22"/>
                <w:szCs w:val="22"/>
              </w:rPr>
              <w:t>Круглосуточный</w:t>
            </w:r>
          </w:p>
        </w:tc>
      </w:tr>
      <w:tr w:rsidR="00274DF9" w:rsidRPr="00685FB3" w:rsidTr="000E1356">
        <w:tc>
          <w:tcPr>
            <w:tcW w:w="606" w:type="dxa"/>
            <w:vAlign w:val="center"/>
          </w:tcPr>
          <w:p w:rsidR="00274DF9" w:rsidRPr="00685FB3" w:rsidRDefault="00274DF9" w:rsidP="00685FB3">
            <w:pPr>
              <w:ind w:left="-37" w:right="-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685FB3">
              <w:rPr>
                <w:sz w:val="22"/>
                <w:szCs w:val="22"/>
              </w:rPr>
              <w:t>.3.</w:t>
            </w:r>
          </w:p>
        </w:tc>
        <w:tc>
          <w:tcPr>
            <w:tcW w:w="3471" w:type="dxa"/>
            <w:vAlign w:val="center"/>
          </w:tcPr>
          <w:p w:rsidR="00274DF9" w:rsidRPr="00685FB3" w:rsidRDefault="00274DF9" w:rsidP="00685FB3">
            <w:pPr>
              <w:jc w:val="both"/>
              <w:rPr>
                <w:b/>
                <w:sz w:val="22"/>
                <w:szCs w:val="22"/>
              </w:rPr>
            </w:pPr>
            <w:r w:rsidRPr="00685FB3">
              <w:rPr>
                <w:sz w:val="22"/>
                <w:szCs w:val="22"/>
              </w:rPr>
              <w:t>Наличие сертификации</w:t>
            </w:r>
          </w:p>
        </w:tc>
        <w:tc>
          <w:tcPr>
            <w:tcW w:w="5670" w:type="dxa"/>
            <w:vAlign w:val="center"/>
          </w:tcPr>
          <w:p w:rsidR="00274DF9" w:rsidRPr="00685FB3" w:rsidRDefault="00274DF9" w:rsidP="00BC2539">
            <w:pPr>
              <w:pStyle w:val="Default"/>
              <w:rPr>
                <w:sz w:val="22"/>
                <w:szCs w:val="22"/>
              </w:rPr>
            </w:pPr>
            <w:r w:rsidRPr="00685FB3">
              <w:rPr>
                <w:sz w:val="22"/>
                <w:szCs w:val="22"/>
              </w:rPr>
              <w:t>Российская сертификация</w:t>
            </w:r>
            <w:ins w:id="1" w:author="Рощупкин Александр Петрович" w:date="2015-10-19T13:14:00Z">
              <w:r w:rsidR="00CA1BCA">
                <w:rPr>
                  <w:sz w:val="22"/>
                  <w:szCs w:val="22"/>
                </w:rPr>
                <w:t>.</w:t>
              </w:r>
            </w:ins>
            <w:r w:rsidRPr="00685FB3">
              <w:rPr>
                <w:sz w:val="22"/>
                <w:szCs w:val="22"/>
              </w:rPr>
              <w:t xml:space="preserve"> </w:t>
            </w:r>
          </w:p>
          <w:p w:rsidR="00274DF9" w:rsidRPr="00685FB3" w:rsidRDefault="00274DF9" w:rsidP="00685FB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85FB3">
              <w:rPr>
                <w:sz w:val="22"/>
                <w:szCs w:val="22"/>
              </w:rPr>
              <w:t>Соответствие требованиям «Технического регламента о требованиях пожарной безопасности» (Федеральный закон № 123-ФЗ)</w:t>
            </w:r>
          </w:p>
        </w:tc>
      </w:tr>
      <w:tr w:rsidR="00274DF9" w:rsidRPr="00685FB3" w:rsidTr="000E1356">
        <w:tc>
          <w:tcPr>
            <w:tcW w:w="606" w:type="dxa"/>
            <w:vMerge w:val="restart"/>
            <w:vAlign w:val="center"/>
          </w:tcPr>
          <w:p w:rsidR="00274DF9" w:rsidRPr="00685FB3" w:rsidRDefault="00274DF9" w:rsidP="00685FB3">
            <w:pPr>
              <w:ind w:left="-5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685FB3">
              <w:rPr>
                <w:sz w:val="22"/>
                <w:szCs w:val="22"/>
              </w:rPr>
              <w:t>.4.</w:t>
            </w:r>
          </w:p>
        </w:tc>
        <w:tc>
          <w:tcPr>
            <w:tcW w:w="9141" w:type="dxa"/>
            <w:gridSpan w:val="2"/>
            <w:vAlign w:val="center"/>
          </w:tcPr>
          <w:p w:rsidR="00274DF9" w:rsidRPr="00685FB3" w:rsidRDefault="00274DF9" w:rsidP="00685FB3">
            <w:pPr>
              <w:jc w:val="both"/>
              <w:rPr>
                <w:sz w:val="22"/>
                <w:szCs w:val="22"/>
              </w:rPr>
            </w:pPr>
            <w:r w:rsidRPr="00685FB3">
              <w:rPr>
                <w:sz w:val="22"/>
                <w:szCs w:val="22"/>
              </w:rPr>
              <w:t>Технические требования:</w:t>
            </w:r>
          </w:p>
        </w:tc>
      </w:tr>
      <w:tr w:rsidR="00274DF9" w:rsidRPr="00685FB3" w:rsidTr="000E1356">
        <w:tc>
          <w:tcPr>
            <w:tcW w:w="606" w:type="dxa"/>
            <w:vMerge/>
            <w:vAlign w:val="center"/>
          </w:tcPr>
          <w:p w:rsidR="00274DF9" w:rsidRPr="00685FB3" w:rsidRDefault="00274DF9" w:rsidP="00685FB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71" w:type="dxa"/>
            <w:vAlign w:val="center"/>
          </w:tcPr>
          <w:p w:rsidR="00274DF9" w:rsidRPr="00685FB3" w:rsidRDefault="00274DF9" w:rsidP="00A3064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85FB3">
              <w:rPr>
                <w:sz w:val="22"/>
                <w:szCs w:val="22"/>
              </w:rPr>
              <w:t>Электропитание источников</w:t>
            </w:r>
          </w:p>
        </w:tc>
        <w:tc>
          <w:tcPr>
            <w:tcW w:w="5670" w:type="dxa"/>
            <w:vAlign w:val="center"/>
          </w:tcPr>
          <w:p w:rsidR="00274DF9" w:rsidRPr="00685FB3" w:rsidRDefault="00274DF9" w:rsidP="00685FB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85FB3">
              <w:rPr>
                <w:sz w:val="22"/>
                <w:szCs w:val="22"/>
              </w:rPr>
              <w:t>осуществляется от сети переменного</w:t>
            </w:r>
          </w:p>
          <w:p w:rsidR="00274DF9" w:rsidRPr="00685FB3" w:rsidRDefault="00274DF9" w:rsidP="00685FB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85FB3">
              <w:rPr>
                <w:sz w:val="22"/>
                <w:szCs w:val="22"/>
              </w:rPr>
              <w:t xml:space="preserve">тока напряжением (220 +35/-60) В частотой (50 </w:t>
            </w:r>
            <w:r w:rsidRPr="00685FB3">
              <w:rPr>
                <w:rFonts w:eastAsia="SymbolMT"/>
                <w:sz w:val="22"/>
                <w:szCs w:val="22"/>
              </w:rPr>
              <w:t xml:space="preserve">± </w:t>
            </w:r>
            <w:r w:rsidRPr="00685FB3">
              <w:rPr>
                <w:sz w:val="22"/>
                <w:szCs w:val="22"/>
              </w:rPr>
              <w:t xml:space="preserve">1) Гц и от встроенного аккумулятора с номинальным </w:t>
            </w:r>
            <w:r w:rsidRPr="00685FB3">
              <w:rPr>
                <w:sz w:val="22"/>
                <w:szCs w:val="22"/>
              </w:rPr>
              <w:lastRenderedPageBreak/>
              <w:t>напряжен</w:t>
            </w:r>
            <w:r w:rsidR="00A3064F">
              <w:rPr>
                <w:sz w:val="22"/>
                <w:szCs w:val="22"/>
              </w:rPr>
              <w:t>ием 12</w:t>
            </w:r>
            <w:proofErr w:type="gramStart"/>
            <w:r w:rsidR="00A3064F">
              <w:rPr>
                <w:sz w:val="22"/>
                <w:szCs w:val="22"/>
              </w:rPr>
              <w:t xml:space="preserve"> В</w:t>
            </w:r>
            <w:proofErr w:type="gramEnd"/>
            <w:r w:rsidR="00A3064F">
              <w:rPr>
                <w:sz w:val="22"/>
                <w:szCs w:val="22"/>
              </w:rPr>
              <w:t xml:space="preserve"> и емкостью не менее 2,5</w:t>
            </w:r>
            <w:r w:rsidRPr="00685FB3">
              <w:rPr>
                <w:sz w:val="22"/>
                <w:szCs w:val="22"/>
              </w:rPr>
              <w:t xml:space="preserve"> </w:t>
            </w:r>
            <w:proofErr w:type="spellStart"/>
            <w:r w:rsidRPr="00685FB3">
              <w:rPr>
                <w:sz w:val="22"/>
                <w:szCs w:val="22"/>
              </w:rPr>
              <w:t>А.ч</w:t>
            </w:r>
            <w:proofErr w:type="spellEnd"/>
            <w:r w:rsidRPr="00685FB3">
              <w:rPr>
                <w:sz w:val="22"/>
                <w:szCs w:val="22"/>
              </w:rPr>
              <w:t>.</w:t>
            </w:r>
          </w:p>
        </w:tc>
      </w:tr>
      <w:tr w:rsidR="00274DF9" w:rsidRPr="00685FB3" w:rsidTr="000E1356">
        <w:tc>
          <w:tcPr>
            <w:tcW w:w="606" w:type="dxa"/>
            <w:vMerge/>
            <w:vAlign w:val="center"/>
          </w:tcPr>
          <w:p w:rsidR="00274DF9" w:rsidRPr="00685FB3" w:rsidRDefault="00274DF9" w:rsidP="00685FB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71" w:type="dxa"/>
            <w:vAlign w:val="center"/>
          </w:tcPr>
          <w:p w:rsidR="00274DF9" w:rsidRPr="00685FB3" w:rsidRDefault="00274DF9" w:rsidP="00F97DA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85FB3">
              <w:rPr>
                <w:sz w:val="22"/>
                <w:szCs w:val="22"/>
              </w:rPr>
              <w:t>выходное напряжение при питании от сети переменного тока c частотой (50 ±1) Гц напряжением от 160 до 255 В.</w:t>
            </w:r>
          </w:p>
        </w:tc>
        <w:tc>
          <w:tcPr>
            <w:tcW w:w="5670" w:type="dxa"/>
            <w:vAlign w:val="center"/>
          </w:tcPr>
          <w:p w:rsidR="00274DF9" w:rsidRPr="00685FB3" w:rsidRDefault="00A3064F" w:rsidP="00A3064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пределах (12</w:t>
            </w:r>
            <w:r w:rsidR="00274DF9" w:rsidRPr="00685FB3">
              <w:rPr>
                <w:sz w:val="22"/>
                <w:szCs w:val="22"/>
              </w:rPr>
              <w:t xml:space="preserve"> </w:t>
            </w:r>
            <w:r w:rsidR="00274DF9" w:rsidRPr="00685FB3">
              <w:rPr>
                <w:rFonts w:eastAsia="SymbolMT"/>
                <w:sz w:val="22"/>
                <w:szCs w:val="22"/>
              </w:rPr>
              <w:t xml:space="preserve">± </w:t>
            </w:r>
            <w:r w:rsidR="00274DF9" w:rsidRPr="00685FB3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12</w:t>
            </w:r>
            <w:r w:rsidR="00274DF9" w:rsidRPr="00685FB3">
              <w:rPr>
                <w:sz w:val="22"/>
                <w:szCs w:val="22"/>
              </w:rPr>
              <w:t xml:space="preserve">) </w:t>
            </w:r>
            <w:proofErr w:type="gramStart"/>
            <w:r w:rsidR="00274DF9" w:rsidRPr="00685FB3">
              <w:rPr>
                <w:sz w:val="22"/>
                <w:szCs w:val="22"/>
              </w:rPr>
              <w:t>В</w:t>
            </w:r>
            <w:proofErr w:type="gramEnd"/>
          </w:p>
        </w:tc>
      </w:tr>
      <w:tr w:rsidR="00274DF9" w:rsidRPr="00685FB3" w:rsidTr="000E1356">
        <w:tc>
          <w:tcPr>
            <w:tcW w:w="606" w:type="dxa"/>
            <w:vMerge/>
            <w:vAlign w:val="center"/>
          </w:tcPr>
          <w:p w:rsidR="00274DF9" w:rsidRPr="00685FB3" w:rsidRDefault="00274DF9" w:rsidP="00685FB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71" w:type="dxa"/>
            <w:vAlign w:val="center"/>
          </w:tcPr>
          <w:p w:rsidR="00274DF9" w:rsidRPr="00685FB3" w:rsidRDefault="00274DF9" w:rsidP="00F97DAF">
            <w:pPr>
              <w:pStyle w:val="Default"/>
              <w:rPr>
                <w:sz w:val="22"/>
                <w:szCs w:val="22"/>
              </w:rPr>
            </w:pPr>
            <w:r w:rsidRPr="00685FB3">
              <w:rPr>
                <w:sz w:val="22"/>
                <w:szCs w:val="22"/>
              </w:rPr>
              <w:t>выходное напряжение при питании от аккумулятора</w:t>
            </w:r>
          </w:p>
        </w:tc>
        <w:tc>
          <w:tcPr>
            <w:tcW w:w="5670" w:type="dxa"/>
            <w:vAlign w:val="center"/>
          </w:tcPr>
          <w:p w:rsidR="00274DF9" w:rsidRPr="00685FB3" w:rsidRDefault="00A3064F" w:rsidP="00A3064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пределах (10,0-12,0</w:t>
            </w:r>
            <w:r w:rsidR="00274DF9" w:rsidRPr="00685FB3">
              <w:rPr>
                <w:sz w:val="22"/>
                <w:szCs w:val="22"/>
              </w:rPr>
              <w:t>) В.</w:t>
            </w:r>
          </w:p>
        </w:tc>
      </w:tr>
      <w:tr w:rsidR="00274DF9" w:rsidRPr="00685FB3" w:rsidTr="000E1356">
        <w:tc>
          <w:tcPr>
            <w:tcW w:w="606" w:type="dxa"/>
            <w:vMerge/>
            <w:vAlign w:val="center"/>
          </w:tcPr>
          <w:p w:rsidR="00274DF9" w:rsidRPr="00685FB3" w:rsidRDefault="00274DF9" w:rsidP="00685FB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71" w:type="dxa"/>
            <w:vAlign w:val="center"/>
          </w:tcPr>
          <w:p w:rsidR="00274DF9" w:rsidRPr="00685FB3" w:rsidRDefault="00274DF9" w:rsidP="0043791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85FB3">
              <w:rPr>
                <w:sz w:val="22"/>
                <w:szCs w:val="22"/>
              </w:rPr>
              <w:t>Величина пульсаций выходного напряжения (амплитудное значение от пика до пика)</w:t>
            </w:r>
          </w:p>
        </w:tc>
        <w:tc>
          <w:tcPr>
            <w:tcW w:w="5670" w:type="dxa"/>
            <w:vAlign w:val="center"/>
          </w:tcPr>
          <w:p w:rsidR="00274DF9" w:rsidRPr="00685FB3" w:rsidRDefault="00A3064F" w:rsidP="00685FB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274DF9" w:rsidRPr="00685FB3">
              <w:rPr>
                <w:sz w:val="22"/>
                <w:szCs w:val="22"/>
              </w:rPr>
              <w:t xml:space="preserve"> мВ.</w:t>
            </w:r>
          </w:p>
        </w:tc>
      </w:tr>
      <w:tr w:rsidR="00274DF9" w:rsidRPr="00685FB3" w:rsidTr="000E1356">
        <w:tc>
          <w:tcPr>
            <w:tcW w:w="606" w:type="dxa"/>
            <w:vMerge/>
            <w:vAlign w:val="center"/>
          </w:tcPr>
          <w:p w:rsidR="00274DF9" w:rsidRPr="00685FB3" w:rsidRDefault="00274DF9" w:rsidP="00685FB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71" w:type="dxa"/>
            <w:vAlign w:val="center"/>
          </w:tcPr>
          <w:p w:rsidR="00274DF9" w:rsidRPr="00685FB3" w:rsidRDefault="00274DF9" w:rsidP="00BC2539">
            <w:pPr>
              <w:pStyle w:val="Default"/>
              <w:rPr>
                <w:sz w:val="22"/>
                <w:szCs w:val="22"/>
              </w:rPr>
            </w:pPr>
            <w:r w:rsidRPr="00685FB3">
              <w:rPr>
                <w:sz w:val="22"/>
                <w:szCs w:val="22"/>
              </w:rPr>
              <w:t>ток нагрузки</w:t>
            </w:r>
          </w:p>
        </w:tc>
        <w:tc>
          <w:tcPr>
            <w:tcW w:w="5670" w:type="dxa"/>
            <w:vAlign w:val="center"/>
          </w:tcPr>
          <w:p w:rsidR="00274DF9" w:rsidRPr="00685FB3" w:rsidRDefault="00A3064F" w:rsidP="00685FB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Ток нагрузки в дежурном режиме 2,2</w:t>
            </w:r>
            <w:proofErr w:type="gramStart"/>
            <w:r w:rsidR="00274DF9" w:rsidRPr="00685FB3">
              <w:rPr>
                <w:sz w:val="22"/>
                <w:szCs w:val="22"/>
              </w:rPr>
              <w:t xml:space="preserve"> А</w:t>
            </w:r>
            <w:proofErr w:type="gramEnd"/>
          </w:p>
          <w:p w:rsidR="00274DF9" w:rsidRPr="00685FB3" w:rsidRDefault="00274DF9" w:rsidP="00685FB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85FB3">
              <w:rPr>
                <w:sz w:val="22"/>
                <w:szCs w:val="22"/>
              </w:rPr>
              <w:t>Ток нагру</w:t>
            </w:r>
            <w:r w:rsidR="00A3064F">
              <w:rPr>
                <w:sz w:val="22"/>
                <w:szCs w:val="22"/>
              </w:rPr>
              <w:t>зки в кратковременном режиме (180 с)  2,8</w:t>
            </w:r>
            <w:proofErr w:type="gramStart"/>
            <w:r w:rsidRPr="00685FB3">
              <w:rPr>
                <w:sz w:val="22"/>
                <w:szCs w:val="22"/>
              </w:rPr>
              <w:t xml:space="preserve"> А</w:t>
            </w:r>
            <w:proofErr w:type="gramEnd"/>
          </w:p>
        </w:tc>
      </w:tr>
      <w:tr w:rsidR="00274DF9" w:rsidRPr="00685FB3" w:rsidTr="000E1356">
        <w:tc>
          <w:tcPr>
            <w:tcW w:w="606" w:type="dxa"/>
            <w:vMerge/>
            <w:vAlign w:val="center"/>
          </w:tcPr>
          <w:p w:rsidR="00274DF9" w:rsidRPr="00685FB3" w:rsidRDefault="00274DF9" w:rsidP="00685FB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71" w:type="dxa"/>
            <w:vAlign w:val="center"/>
          </w:tcPr>
          <w:p w:rsidR="00274DF9" w:rsidRPr="00685FB3" w:rsidRDefault="00274DF9" w:rsidP="00F97DA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85FB3">
              <w:rPr>
                <w:sz w:val="22"/>
                <w:szCs w:val="22"/>
              </w:rPr>
              <w:t>Мощность, потребляемая источником питания от сети переменного тока при максимальном выходном токе в дежурном режиме</w:t>
            </w:r>
          </w:p>
        </w:tc>
        <w:tc>
          <w:tcPr>
            <w:tcW w:w="5670" w:type="dxa"/>
            <w:vAlign w:val="center"/>
          </w:tcPr>
          <w:p w:rsidR="00274DF9" w:rsidRPr="00685FB3" w:rsidRDefault="00A3064F" w:rsidP="00685FB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  <w:r w:rsidR="00274DF9" w:rsidRPr="00685FB3">
              <w:rPr>
                <w:sz w:val="22"/>
                <w:szCs w:val="22"/>
              </w:rPr>
              <w:t xml:space="preserve"> ВА</w:t>
            </w:r>
          </w:p>
        </w:tc>
      </w:tr>
      <w:tr w:rsidR="00274DF9" w:rsidRPr="00685FB3" w:rsidTr="000E1356">
        <w:tc>
          <w:tcPr>
            <w:tcW w:w="606" w:type="dxa"/>
            <w:vMerge/>
            <w:vAlign w:val="center"/>
          </w:tcPr>
          <w:p w:rsidR="00274DF9" w:rsidRPr="00685FB3" w:rsidRDefault="00274DF9" w:rsidP="00685FB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71" w:type="dxa"/>
            <w:vAlign w:val="center"/>
          </w:tcPr>
          <w:p w:rsidR="00274DF9" w:rsidRPr="00685FB3" w:rsidRDefault="00274DF9" w:rsidP="00BC2539">
            <w:pPr>
              <w:pStyle w:val="Default"/>
              <w:rPr>
                <w:sz w:val="22"/>
                <w:szCs w:val="22"/>
              </w:rPr>
            </w:pPr>
            <w:r w:rsidRPr="00685FB3">
              <w:rPr>
                <w:sz w:val="22"/>
                <w:szCs w:val="22"/>
              </w:rPr>
              <w:t>Гарантийный срок эксплуатации</w:t>
            </w:r>
          </w:p>
        </w:tc>
        <w:tc>
          <w:tcPr>
            <w:tcW w:w="5670" w:type="dxa"/>
            <w:vAlign w:val="center"/>
          </w:tcPr>
          <w:p w:rsidR="00274DF9" w:rsidRPr="00685FB3" w:rsidRDefault="00274DF9" w:rsidP="00685FB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85FB3">
              <w:rPr>
                <w:sz w:val="22"/>
                <w:szCs w:val="22"/>
              </w:rPr>
              <w:t>1 год со дня ввода источника питания в эксплуатацию, но не более 18 месяцев со дня отгрузки c предприятия-изготовителя, при условии, что хранение источника питания производилось в упаковке завода-изготовителя.</w:t>
            </w:r>
          </w:p>
        </w:tc>
      </w:tr>
      <w:tr w:rsidR="00274DF9" w:rsidRPr="00685FB3" w:rsidTr="000E1356">
        <w:tc>
          <w:tcPr>
            <w:tcW w:w="606" w:type="dxa"/>
            <w:vMerge/>
            <w:vAlign w:val="center"/>
          </w:tcPr>
          <w:p w:rsidR="00274DF9" w:rsidRPr="00685FB3" w:rsidRDefault="00274DF9" w:rsidP="00685FB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71" w:type="dxa"/>
            <w:vAlign w:val="center"/>
          </w:tcPr>
          <w:p w:rsidR="00274DF9" w:rsidRPr="00685FB3" w:rsidRDefault="00274DF9" w:rsidP="00BC2539">
            <w:pPr>
              <w:pStyle w:val="Default"/>
              <w:rPr>
                <w:sz w:val="22"/>
                <w:szCs w:val="22"/>
              </w:rPr>
            </w:pPr>
            <w:r w:rsidRPr="00685FB3">
              <w:rPr>
                <w:sz w:val="22"/>
                <w:szCs w:val="22"/>
              </w:rPr>
              <w:t>Масса источников питания</w:t>
            </w:r>
          </w:p>
        </w:tc>
        <w:tc>
          <w:tcPr>
            <w:tcW w:w="5670" w:type="dxa"/>
            <w:vAlign w:val="center"/>
          </w:tcPr>
          <w:p w:rsidR="00274DF9" w:rsidRPr="00685FB3" w:rsidRDefault="00A3064F" w:rsidP="00685FB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274DF9" w:rsidRPr="00685FB3" w:rsidTr="000E1356">
        <w:tc>
          <w:tcPr>
            <w:tcW w:w="606" w:type="dxa"/>
            <w:vMerge/>
            <w:vAlign w:val="center"/>
          </w:tcPr>
          <w:p w:rsidR="00274DF9" w:rsidRPr="00685FB3" w:rsidRDefault="00274DF9" w:rsidP="00685FB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71" w:type="dxa"/>
            <w:vAlign w:val="center"/>
          </w:tcPr>
          <w:p w:rsidR="00274DF9" w:rsidRPr="00685FB3" w:rsidRDefault="00274DF9" w:rsidP="00BC2539">
            <w:pPr>
              <w:pStyle w:val="Default"/>
              <w:rPr>
                <w:sz w:val="22"/>
                <w:szCs w:val="22"/>
              </w:rPr>
            </w:pPr>
            <w:r w:rsidRPr="00685FB3">
              <w:rPr>
                <w:sz w:val="22"/>
                <w:szCs w:val="22"/>
              </w:rPr>
              <w:t>Габаритные размеры источников питания</w:t>
            </w:r>
          </w:p>
        </w:tc>
        <w:tc>
          <w:tcPr>
            <w:tcW w:w="5670" w:type="dxa"/>
            <w:vAlign w:val="center"/>
          </w:tcPr>
          <w:p w:rsidR="00274DF9" w:rsidRPr="00685FB3" w:rsidRDefault="00A3064F" w:rsidP="00685FB3">
            <w:pPr>
              <w:jc w:val="both"/>
              <w:rPr>
                <w:sz w:val="22"/>
                <w:szCs w:val="22"/>
              </w:rPr>
            </w:pPr>
            <w:r w:rsidRPr="00A3064F">
              <w:rPr>
                <w:sz w:val="22"/>
                <w:szCs w:val="22"/>
              </w:rPr>
              <w:t>325 х 225 х 92</w:t>
            </w:r>
          </w:p>
        </w:tc>
      </w:tr>
    </w:tbl>
    <w:p w:rsidR="00F463DD" w:rsidRDefault="00F463DD" w:rsidP="00ED7FB0">
      <w:pPr>
        <w:jc w:val="both"/>
        <w:rPr>
          <w:b/>
          <w:sz w:val="26"/>
          <w:szCs w:val="26"/>
        </w:rPr>
      </w:pPr>
    </w:p>
    <w:p w:rsidR="00B17989" w:rsidRPr="005C6B5D" w:rsidRDefault="00B17989" w:rsidP="00ED7FB0">
      <w:pPr>
        <w:pStyle w:val="ab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6"/>
          <w:szCs w:val="26"/>
        </w:rPr>
      </w:pPr>
      <w:r w:rsidRPr="005C6B5D">
        <w:rPr>
          <w:b/>
          <w:bCs/>
          <w:sz w:val="26"/>
          <w:szCs w:val="26"/>
        </w:rPr>
        <w:t>Общие требования.</w:t>
      </w:r>
    </w:p>
    <w:p w:rsidR="00B17989" w:rsidRPr="005C6B5D" w:rsidRDefault="00B17989" w:rsidP="00276E5C">
      <w:pPr>
        <w:pStyle w:val="ab"/>
        <w:tabs>
          <w:tab w:val="left" w:pos="1134"/>
        </w:tabs>
        <w:ind w:left="709"/>
        <w:jc w:val="both"/>
        <w:rPr>
          <w:sz w:val="26"/>
          <w:szCs w:val="26"/>
        </w:rPr>
      </w:pPr>
      <w:r w:rsidRPr="005C6B5D">
        <w:rPr>
          <w:sz w:val="26"/>
          <w:szCs w:val="26"/>
        </w:rPr>
        <w:t>К поставке допускаются материалы, отвечающие следующим требованиям:</w:t>
      </w:r>
    </w:p>
    <w:p w:rsidR="00B17989" w:rsidRPr="005C6B5D" w:rsidRDefault="00B17989" w:rsidP="00ED7FB0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709"/>
        <w:jc w:val="both"/>
        <w:rPr>
          <w:sz w:val="26"/>
          <w:szCs w:val="26"/>
        </w:rPr>
      </w:pPr>
      <w:r w:rsidRPr="005C6B5D">
        <w:rPr>
          <w:sz w:val="26"/>
          <w:szCs w:val="26"/>
        </w:rPr>
        <w:t xml:space="preserve"> для российских производителей - ТУ, или иные документы, подтверждающие соответствие техническим требованиям;</w:t>
      </w:r>
    </w:p>
    <w:p w:rsidR="00B17989" w:rsidRPr="005C6B5D" w:rsidRDefault="00B17989" w:rsidP="00ED7FB0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709"/>
        <w:jc w:val="both"/>
        <w:rPr>
          <w:sz w:val="26"/>
          <w:szCs w:val="26"/>
        </w:rPr>
      </w:pPr>
      <w:r w:rsidRPr="005C6B5D">
        <w:rPr>
          <w:sz w:val="26"/>
          <w:szCs w:val="26"/>
        </w:rPr>
        <w:t xml:space="preserve"> для импортных материалов, а так же для отечественных материалов, выпускаемых для других отраслей и ведомств - сертификаты соответствия функциональных и технических показателей оборудования условиям эксплуатации и действующим отраслевым требованиям. </w:t>
      </w:r>
    </w:p>
    <w:p w:rsidR="007B45E8" w:rsidRDefault="00B17989" w:rsidP="00ED7FB0">
      <w:pPr>
        <w:ind w:firstLine="708"/>
        <w:jc w:val="both"/>
        <w:rPr>
          <w:sz w:val="26"/>
          <w:szCs w:val="26"/>
        </w:rPr>
      </w:pPr>
      <w:r w:rsidRPr="005C6B5D">
        <w:rPr>
          <w:sz w:val="26"/>
          <w:szCs w:val="26"/>
        </w:rPr>
        <w:t xml:space="preserve">Упаковка, маркировка, транспортирование, условия и сроки хранения оборудования должны соответствовать требованиям, указанным в технических условиях изготовителя изделия и требованиям </w:t>
      </w:r>
      <w:r w:rsidRPr="005C6B5D">
        <w:rPr>
          <w:color w:val="000000"/>
          <w:sz w:val="26"/>
          <w:szCs w:val="26"/>
        </w:rPr>
        <w:t>ГОСТ 14192, ГОСТ 15150-69</w:t>
      </w:r>
      <w:r w:rsidRPr="005C6B5D">
        <w:rPr>
          <w:sz w:val="26"/>
          <w:szCs w:val="26"/>
        </w:rPr>
        <w:t>. Порядок отгрузки, специальные требования к таре и упаковке должны быть определены в договоре на поставку оборудования.</w:t>
      </w:r>
    </w:p>
    <w:p w:rsidR="00ED7FB0" w:rsidRPr="00ED7FB0" w:rsidRDefault="00ED7FB0" w:rsidP="00ED7FB0">
      <w:pPr>
        <w:ind w:firstLine="708"/>
        <w:jc w:val="both"/>
        <w:rPr>
          <w:sz w:val="26"/>
          <w:szCs w:val="26"/>
        </w:rPr>
      </w:pPr>
    </w:p>
    <w:p w:rsidR="00B17989" w:rsidRPr="005C6B5D" w:rsidRDefault="00B17989" w:rsidP="00ED7FB0">
      <w:pPr>
        <w:pStyle w:val="ab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6"/>
          <w:szCs w:val="26"/>
        </w:rPr>
      </w:pPr>
      <w:r w:rsidRPr="005C6B5D">
        <w:rPr>
          <w:b/>
          <w:bCs/>
          <w:sz w:val="26"/>
          <w:szCs w:val="26"/>
        </w:rPr>
        <w:t>Гарантийные обязательства.</w:t>
      </w:r>
    </w:p>
    <w:p w:rsidR="00B17989" w:rsidRPr="005C6B5D" w:rsidRDefault="00836069" w:rsidP="00ED7FB0">
      <w:pPr>
        <w:pStyle w:val="ab"/>
        <w:tabs>
          <w:tab w:val="left" w:pos="993"/>
          <w:tab w:val="left" w:pos="1560"/>
        </w:tabs>
        <w:ind w:left="0" w:firstLine="709"/>
        <w:jc w:val="both"/>
        <w:rPr>
          <w:sz w:val="26"/>
          <w:szCs w:val="26"/>
        </w:rPr>
      </w:pPr>
      <w:r w:rsidRPr="005C6B5D">
        <w:rPr>
          <w:sz w:val="26"/>
          <w:szCs w:val="26"/>
        </w:rPr>
        <w:t xml:space="preserve">Гарантия на </w:t>
      </w:r>
      <w:r w:rsidR="007318A8">
        <w:rPr>
          <w:sz w:val="26"/>
          <w:szCs w:val="26"/>
        </w:rPr>
        <w:t>поставляем</w:t>
      </w:r>
      <w:r w:rsidR="00BD48A1">
        <w:rPr>
          <w:sz w:val="26"/>
          <w:szCs w:val="26"/>
        </w:rPr>
        <w:t>ые материалы</w:t>
      </w:r>
      <w:r w:rsidR="00B17989" w:rsidRPr="005C6B5D">
        <w:rPr>
          <w:sz w:val="26"/>
          <w:szCs w:val="26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</w:t>
      </w:r>
      <w:r w:rsidR="00D52603">
        <w:rPr>
          <w:sz w:val="26"/>
          <w:szCs w:val="26"/>
        </w:rPr>
        <w:t>к</w:t>
      </w:r>
      <w:r w:rsidR="00B17989" w:rsidRPr="005C6B5D">
        <w:rPr>
          <w:sz w:val="26"/>
          <w:szCs w:val="26"/>
        </w:rPr>
        <w:t xml:space="preserve">лад </w:t>
      </w:r>
      <w:r w:rsidR="00AE0297">
        <w:rPr>
          <w:sz w:val="26"/>
          <w:szCs w:val="26"/>
        </w:rPr>
        <w:t>З</w:t>
      </w:r>
      <w:r w:rsidR="00B17989" w:rsidRPr="005C6B5D">
        <w:rPr>
          <w:sz w:val="26"/>
          <w:szCs w:val="26"/>
        </w:rPr>
        <w:t>аказчика.</w:t>
      </w:r>
      <w:r w:rsidR="007318A8">
        <w:rPr>
          <w:sz w:val="26"/>
          <w:szCs w:val="26"/>
        </w:rPr>
        <w:t xml:space="preserve"> Поставщик должен за свой счет и </w:t>
      </w:r>
      <w:r w:rsidR="00B17989" w:rsidRPr="005C6B5D">
        <w:rPr>
          <w:sz w:val="26"/>
          <w:szCs w:val="26"/>
        </w:rPr>
        <w:t>сроки, согласованные с Заказчиком, устранять любые дефекты</w:t>
      </w:r>
      <w:r w:rsidR="00895D4F">
        <w:rPr>
          <w:sz w:val="26"/>
          <w:szCs w:val="26"/>
        </w:rPr>
        <w:t xml:space="preserve"> и их последствия</w:t>
      </w:r>
      <w:r w:rsidR="00B17989" w:rsidRPr="005C6B5D">
        <w:rPr>
          <w:sz w:val="26"/>
          <w:szCs w:val="26"/>
        </w:rPr>
        <w:t xml:space="preserve">, выявленные в период гарантийного срока. В случае обнаружения несоответствия </w:t>
      </w:r>
      <w:r w:rsidR="007318A8">
        <w:rPr>
          <w:sz w:val="26"/>
          <w:szCs w:val="26"/>
        </w:rPr>
        <w:t>поставляем</w:t>
      </w:r>
      <w:r w:rsidR="00DC53F8">
        <w:rPr>
          <w:sz w:val="26"/>
          <w:szCs w:val="26"/>
        </w:rPr>
        <w:t>ых</w:t>
      </w:r>
      <w:r w:rsidR="007318A8">
        <w:rPr>
          <w:sz w:val="26"/>
          <w:szCs w:val="26"/>
        </w:rPr>
        <w:t xml:space="preserve"> </w:t>
      </w:r>
      <w:r w:rsidR="00DC53F8">
        <w:rPr>
          <w:sz w:val="26"/>
          <w:szCs w:val="26"/>
        </w:rPr>
        <w:t>материалов</w:t>
      </w:r>
      <w:r w:rsidR="007318A8">
        <w:rPr>
          <w:sz w:val="26"/>
          <w:szCs w:val="26"/>
        </w:rPr>
        <w:t xml:space="preserve"> </w:t>
      </w:r>
      <w:r w:rsidR="00B17989" w:rsidRPr="005C6B5D">
        <w:rPr>
          <w:sz w:val="26"/>
          <w:szCs w:val="26"/>
        </w:rPr>
        <w:t xml:space="preserve">требованиям ТЗ, поставщик обязан направить своего представителя для участия в составлении акта, фиксирующего </w:t>
      </w:r>
      <w:r w:rsidR="00AE0297">
        <w:rPr>
          <w:sz w:val="26"/>
          <w:szCs w:val="26"/>
        </w:rPr>
        <w:t xml:space="preserve">несоответствия и </w:t>
      </w:r>
      <w:r w:rsidR="00B17989" w:rsidRPr="005C6B5D">
        <w:rPr>
          <w:sz w:val="26"/>
          <w:szCs w:val="26"/>
        </w:rPr>
        <w:t xml:space="preserve">дефекты, согласования порядка и сроков их устранения не позднее 10 дней со дня получения письменного извещения </w:t>
      </w:r>
      <w:r w:rsidR="007318A8">
        <w:rPr>
          <w:sz w:val="26"/>
          <w:szCs w:val="26"/>
        </w:rPr>
        <w:t xml:space="preserve">от </w:t>
      </w:r>
      <w:r w:rsidR="00B17989" w:rsidRPr="005C6B5D">
        <w:rPr>
          <w:sz w:val="26"/>
          <w:szCs w:val="26"/>
        </w:rPr>
        <w:t>Заказчика. Гарантийный срок в этом случае продлевается соответственно на период устранения дефектов.</w:t>
      </w:r>
    </w:p>
    <w:p w:rsidR="007B45E8" w:rsidRPr="00A832AE" w:rsidRDefault="007B45E8" w:rsidP="00ED7FB0">
      <w:pPr>
        <w:pStyle w:val="ab"/>
        <w:tabs>
          <w:tab w:val="left" w:pos="993"/>
          <w:tab w:val="left" w:pos="1560"/>
        </w:tabs>
        <w:ind w:left="0" w:firstLine="709"/>
        <w:jc w:val="both"/>
      </w:pPr>
    </w:p>
    <w:p w:rsidR="00B17989" w:rsidRPr="005C6B5D" w:rsidRDefault="00B17989" w:rsidP="00ED7FB0">
      <w:pPr>
        <w:pStyle w:val="ab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6"/>
          <w:szCs w:val="26"/>
        </w:rPr>
      </w:pPr>
      <w:r w:rsidRPr="005C6B5D">
        <w:rPr>
          <w:b/>
          <w:bCs/>
          <w:sz w:val="26"/>
          <w:szCs w:val="26"/>
        </w:rPr>
        <w:t>Состав технической и эксплуатационной  документации.</w:t>
      </w:r>
    </w:p>
    <w:p w:rsidR="008F595F" w:rsidRPr="005C6B5D" w:rsidRDefault="008F595F" w:rsidP="00ED7FB0">
      <w:pPr>
        <w:pStyle w:val="ab"/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5C6B5D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:rsidR="008F595F" w:rsidRPr="005C6B5D" w:rsidRDefault="008F595F" w:rsidP="00ED7FB0">
      <w:pPr>
        <w:pStyle w:val="ab"/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5C6B5D">
        <w:rPr>
          <w:sz w:val="26"/>
          <w:szCs w:val="26"/>
        </w:rPr>
        <w:lastRenderedPageBreak/>
        <w:t>-  паспорт товара;</w:t>
      </w:r>
    </w:p>
    <w:p w:rsidR="00B17989" w:rsidRPr="005C6B5D" w:rsidRDefault="008F595F" w:rsidP="00ED7FB0">
      <w:pPr>
        <w:pStyle w:val="ab"/>
        <w:tabs>
          <w:tab w:val="left" w:pos="709"/>
          <w:tab w:val="left" w:pos="1560"/>
        </w:tabs>
        <w:ind w:left="0" w:firstLine="709"/>
        <w:jc w:val="both"/>
        <w:rPr>
          <w:sz w:val="26"/>
          <w:szCs w:val="26"/>
        </w:rPr>
      </w:pPr>
      <w:r w:rsidRPr="005C6B5D">
        <w:rPr>
          <w:sz w:val="26"/>
          <w:szCs w:val="26"/>
        </w:rPr>
        <w:t xml:space="preserve">- </w:t>
      </w:r>
      <w:r w:rsidR="003374AB">
        <w:rPr>
          <w:sz w:val="26"/>
          <w:szCs w:val="26"/>
        </w:rPr>
        <w:t>сертификаты</w:t>
      </w:r>
      <w:r w:rsidRPr="005C6B5D">
        <w:rPr>
          <w:sz w:val="26"/>
          <w:szCs w:val="26"/>
        </w:rPr>
        <w:t xml:space="preserve"> или други</w:t>
      </w:r>
      <w:r w:rsidR="003374AB">
        <w:rPr>
          <w:sz w:val="26"/>
          <w:szCs w:val="26"/>
        </w:rPr>
        <w:t>е</w:t>
      </w:r>
      <w:r w:rsidRPr="005C6B5D">
        <w:rPr>
          <w:sz w:val="26"/>
          <w:szCs w:val="26"/>
        </w:rPr>
        <w:t xml:space="preserve"> документ</w:t>
      </w:r>
      <w:r w:rsidR="003374AB">
        <w:rPr>
          <w:sz w:val="26"/>
          <w:szCs w:val="26"/>
        </w:rPr>
        <w:t>ы</w:t>
      </w:r>
      <w:r w:rsidRPr="005C6B5D">
        <w:rPr>
          <w:sz w:val="26"/>
          <w:szCs w:val="26"/>
        </w:rPr>
        <w:t xml:space="preserve"> на русском языке, надлежащим образом подтверждающи</w:t>
      </w:r>
      <w:r w:rsidR="009E61DF">
        <w:rPr>
          <w:sz w:val="26"/>
          <w:szCs w:val="26"/>
        </w:rPr>
        <w:t>е</w:t>
      </w:r>
      <w:r w:rsidRPr="005C6B5D">
        <w:rPr>
          <w:sz w:val="26"/>
          <w:szCs w:val="26"/>
        </w:rPr>
        <w:t xml:space="preserve"> качество и безопасность товара.</w:t>
      </w:r>
    </w:p>
    <w:p w:rsidR="007B45E8" w:rsidRPr="00A832AE" w:rsidRDefault="007B45E8" w:rsidP="00ED7FB0">
      <w:pPr>
        <w:pStyle w:val="ab"/>
        <w:tabs>
          <w:tab w:val="left" w:pos="709"/>
          <w:tab w:val="left" w:pos="1560"/>
        </w:tabs>
        <w:ind w:left="0" w:firstLine="709"/>
        <w:jc w:val="both"/>
      </w:pPr>
    </w:p>
    <w:p w:rsidR="00B17989" w:rsidRPr="00567572" w:rsidRDefault="00B17989" w:rsidP="00ED7FB0">
      <w:pPr>
        <w:pStyle w:val="ab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6"/>
          <w:szCs w:val="26"/>
        </w:rPr>
      </w:pPr>
      <w:r w:rsidRPr="00567572">
        <w:rPr>
          <w:b/>
          <w:bCs/>
          <w:sz w:val="26"/>
          <w:szCs w:val="26"/>
        </w:rPr>
        <w:t>Сроки и очередность поставки оборудования.</w:t>
      </w:r>
    </w:p>
    <w:p w:rsidR="00F1205B" w:rsidRDefault="00B452A1" w:rsidP="00ED7FB0">
      <w:pPr>
        <w:ind w:firstLine="709"/>
        <w:jc w:val="both"/>
        <w:rPr>
          <w:sz w:val="26"/>
          <w:szCs w:val="26"/>
        </w:rPr>
      </w:pPr>
      <w:r w:rsidRPr="00567572">
        <w:rPr>
          <w:sz w:val="26"/>
          <w:szCs w:val="26"/>
        </w:rPr>
        <w:t xml:space="preserve">Поставка материалов, </w:t>
      </w:r>
      <w:r w:rsidRPr="005250E6">
        <w:rPr>
          <w:sz w:val="26"/>
          <w:szCs w:val="26"/>
        </w:rPr>
        <w:t xml:space="preserve">входящих в предмет Договора, должна быть выполнена согласно графику, утвержденному Покупателем. Изменение сроков поставки </w:t>
      </w:r>
      <w:r>
        <w:rPr>
          <w:sz w:val="26"/>
          <w:szCs w:val="26"/>
        </w:rPr>
        <w:t>материалов</w:t>
      </w:r>
      <w:r w:rsidR="0004198B">
        <w:rPr>
          <w:sz w:val="26"/>
          <w:szCs w:val="26"/>
        </w:rPr>
        <w:t xml:space="preserve"> возможно по решению ЦКК П</w:t>
      </w:r>
      <w:r w:rsidRPr="005250E6">
        <w:rPr>
          <w:sz w:val="26"/>
          <w:szCs w:val="26"/>
        </w:rPr>
        <w:t>АО «МРСК Центра». Изменение сроков поставки по договору оформляется в соответствии условиями договора поставки и действующим законодательством</w:t>
      </w:r>
      <w:r w:rsidRPr="00567572">
        <w:rPr>
          <w:sz w:val="26"/>
          <w:szCs w:val="26"/>
        </w:rPr>
        <w:t>.</w:t>
      </w:r>
    </w:p>
    <w:p w:rsidR="007B45E8" w:rsidRPr="005C6B5D" w:rsidRDefault="00B17989" w:rsidP="00ED7FB0">
      <w:pPr>
        <w:ind w:firstLine="708"/>
        <w:jc w:val="both"/>
        <w:rPr>
          <w:sz w:val="26"/>
          <w:szCs w:val="26"/>
        </w:rPr>
      </w:pPr>
      <w:r w:rsidRPr="005C6B5D">
        <w:rPr>
          <w:sz w:val="26"/>
          <w:szCs w:val="26"/>
        </w:rPr>
        <w:t xml:space="preserve"> </w:t>
      </w:r>
    </w:p>
    <w:p w:rsidR="00B17989" w:rsidRPr="005C6B5D" w:rsidRDefault="00B17989" w:rsidP="00ED7FB0">
      <w:pPr>
        <w:pStyle w:val="ab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6"/>
          <w:szCs w:val="26"/>
        </w:rPr>
      </w:pPr>
      <w:r w:rsidRPr="005C6B5D">
        <w:rPr>
          <w:b/>
          <w:bCs/>
          <w:sz w:val="26"/>
          <w:szCs w:val="26"/>
        </w:rPr>
        <w:t>Требования к Поставщику.</w:t>
      </w:r>
    </w:p>
    <w:p w:rsidR="00B17989" w:rsidRPr="005C6B5D" w:rsidRDefault="00B17989" w:rsidP="00ED7FB0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  <w:r w:rsidRPr="005C6B5D">
        <w:rPr>
          <w:sz w:val="26"/>
          <w:szCs w:val="26"/>
        </w:rPr>
        <w:tab/>
      </w:r>
      <w:r w:rsidR="00B452A1" w:rsidRPr="00A22FD2">
        <w:rPr>
          <w:sz w:val="26"/>
          <w:szCs w:val="26"/>
        </w:rPr>
        <w:t xml:space="preserve">Наличие документов, подтверждающих возможность осуществления поставок </w:t>
      </w:r>
      <w:r w:rsidR="00B452A1" w:rsidRPr="001D5BBB">
        <w:rPr>
          <w:sz w:val="26"/>
          <w:szCs w:val="26"/>
        </w:rPr>
        <w:t>указанных материалов (в соответствии с требованиями конкурсной документации). Наличие действующих лицензий на виды деятельности, связанные с поставкой указанных материалов.</w:t>
      </w:r>
    </w:p>
    <w:p w:rsidR="00AE36B4" w:rsidRPr="00E513E8" w:rsidRDefault="00AE36B4" w:rsidP="00ED7FB0">
      <w:pPr>
        <w:tabs>
          <w:tab w:val="left" w:pos="709"/>
          <w:tab w:val="left" w:pos="1560"/>
        </w:tabs>
        <w:jc w:val="both"/>
        <w:rPr>
          <w:sz w:val="20"/>
          <w:szCs w:val="20"/>
        </w:rPr>
      </w:pPr>
    </w:p>
    <w:p w:rsidR="00B17989" w:rsidRPr="00B452A1" w:rsidRDefault="00B17989" w:rsidP="00ED7FB0">
      <w:pPr>
        <w:pStyle w:val="ab"/>
        <w:numPr>
          <w:ilvl w:val="0"/>
          <w:numId w:val="9"/>
        </w:numPr>
        <w:tabs>
          <w:tab w:val="left" w:pos="426"/>
        </w:tabs>
        <w:ind w:left="0"/>
        <w:jc w:val="center"/>
        <w:rPr>
          <w:b/>
          <w:bCs/>
          <w:sz w:val="26"/>
          <w:szCs w:val="26"/>
        </w:rPr>
      </w:pPr>
      <w:r w:rsidRPr="00B452A1">
        <w:rPr>
          <w:b/>
          <w:bCs/>
          <w:sz w:val="26"/>
          <w:szCs w:val="26"/>
        </w:rPr>
        <w:t>Правила приемки оборудования.</w:t>
      </w:r>
    </w:p>
    <w:p w:rsidR="00B17989" w:rsidRPr="00B452A1" w:rsidRDefault="00B17989" w:rsidP="00ED7FB0">
      <w:pPr>
        <w:pStyle w:val="BodyText21"/>
        <w:tabs>
          <w:tab w:val="left" w:pos="709"/>
        </w:tabs>
        <w:ind w:firstLine="0"/>
        <w:rPr>
          <w:sz w:val="26"/>
          <w:szCs w:val="26"/>
        </w:rPr>
      </w:pPr>
      <w:r w:rsidRPr="00B452A1">
        <w:rPr>
          <w:sz w:val="26"/>
          <w:szCs w:val="26"/>
        </w:rPr>
        <w:tab/>
        <w:t>Все поставляемые материалы проходят входной контроль, осуществляемый представителями филиал</w:t>
      </w:r>
      <w:r w:rsidR="009529C2" w:rsidRPr="00B452A1">
        <w:rPr>
          <w:sz w:val="26"/>
          <w:szCs w:val="26"/>
        </w:rPr>
        <w:t>а</w:t>
      </w:r>
      <w:r w:rsidR="00A3064F">
        <w:rPr>
          <w:sz w:val="26"/>
          <w:szCs w:val="26"/>
        </w:rPr>
        <w:t xml:space="preserve"> ПАО</w:t>
      </w:r>
      <w:r w:rsidRPr="00B452A1">
        <w:rPr>
          <w:sz w:val="26"/>
          <w:szCs w:val="26"/>
        </w:rPr>
        <w:t xml:space="preserve"> «МРСК Центра»</w:t>
      </w:r>
      <w:r w:rsidR="009B3AEC">
        <w:rPr>
          <w:sz w:val="26"/>
          <w:szCs w:val="26"/>
        </w:rPr>
        <w:t xml:space="preserve"> </w:t>
      </w:r>
      <w:r w:rsidR="00F22F76" w:rsidRPr="00B452A1">
        <w:rPr>
          <w:sz w:val="26"/>
          <w:szCs w:val="26"/>
        </w:rPr>
        <w:t>-</w:t>
      </w:r>
      <w:r w:rsidR="009B3AEC">
        <w:rPr>
          <w:sz w:val="26"/>
          <w:szCs w:val="26"/>
        </w:rPr>
        <w:t xml:space="preserve"> </w:t>
      </w:r>
      <w:r w:rsidR="00F22F76" w:rsidRPr="00B452A1">
        <w:rPr>
          <w:sz w:val="26"/>
          <w:szCs w:val="26"/>
        </w:rPr>
        <w:t>«</w:t>
      </w:r>
      <w:r w:rsidR="00A3064F">
        <w:rPr>
          <w:sz w:val="26"/>
          <w:szCs w:val="26"/>
        </w:rPr>
        <w:t>Орелэнерго</w:t>
      </w:r>
      <w:r w:rsidR="00F22F76" w:rsidRPr="00B452A1">
        <w:rPr>
          <w:sz w:val="26"/>
          <w:szCs w:val="26"/>
        </w:rPr>
        <w:t>»</w:t>
      </w:r>
      <w:r w:rsidRPr="00B452A1">
        <w:rPr>
          <w:sz w:val="26"/>
          <w:szCs w:val="26"/>
        </w:rPr>
        <w:t xml:space="preserve"> и ответственными представит</w:t>
      </w:r>
      <w:r w:rsidR="00901DA3" w:rsidRPr="00B452A1">
        <w:rPr>
          <w:sz w:val="26"/>
          <w:szCs w:val="26"/>
        </w:rPr>
        <w:t>елями Поставщика при получении материалов</w:t>
      </w:r>
      <w:r w:rsidRPr="00B452A1">
        <w:rPr>
          <w:sz w:val="26"/>
          <w:szCs w:val="26"/>
        </w:rPr>
        <w:t xml:space="preserve"> на склад.</w:t>
      </w:r>
    </w:p>
    <w:p w:rsidR="00B17989" w:rsidRPr="00B452A1" w:rsidRDefault="00B17989" w:rsidP="00FA10F0">
      <w:pPr>
        <w:tabs>
          <w:tab w:val="left" w:pos="709"/>
        </w:tabs>
        <w:jc w:val="both"/>
        <w:rPr>
          <w:sz w:val="26"/>
          <w:szCs w:val="26"/>
        </w:rPr>
      </w:pPr>
      <w:r w:rsidRPr="00B452A1">
        <w:rPr>
          <w:sz w:val="26"/>
          <w:szCs w:val="26"/>
        </w:rPr>
        <w:tab/>
        <w:t>В случае выявления дефектов, в том числе и скрытых, Поставщик обязан за свой счет заменить поставленную продукцию.</w:t>
      </w:r>
    </w:p>
    <w:p w:rsidR="00F179D0" w:rsidRDefault="00B17989" w:rsidP="00FA10F0">
      <w:pPr>
        <w:tabs>
          <w:tab w:val="left" w:pos="720"/>
        </w:tabs>
        <w:jc w:val="both"/>
        <w:rPr>
          <w:sz w:val="26"/>
          <w:szCs w:val="26"/>
        </w:rPr>
      </w:pPr>
      <w:r w:rsidRPr="00B452A1">
        <w:rPr>
          <w:sz w:val="26"/>
          <w:szCs w:val="26"/>
        </w:rPr>
        <w:tab/>
      </w:r>
    </w:p>
    <w:p w:rsidR="00A3064F" w:rsidRDefault="00A3064F" w:rsidP="00FA10F0">
      <w:pPr>
        <w:tabs>
          <w:tab w:val="left" w:pos="720"/>
        </w:tabs>
        <w:jc w:val="both"/>
        <w:rPr>
          <w:sz w:val="26"/>
          <w:szCs w:val="26"/>
        </w:rPr>
      </w:pPr>
    </w:p>
    <w:p w:rsidR="00A3064F" w:rsidRDefault="00A3064F" w:rsidP="00FA10F0">
      <w:pPr>
        <w:tabs>
          <w:tab w:val="left" w:pos="720"/>
        </w:tabs>
        <w:jc w:val="both"/>
        <w:rPr>
          <w:sz w:val="26"/>
          <w:szCs w:val="26"/>
        </w:rPr>
      </w:pPr>
    </w:p>
    <w:p w:rsidR="00A3064F" w:rsidRPr="00B452A1" w:rsidRDefault="00A3064F" w:rsidP="00FA10F0">
      <w:pPr>
        <w:tabs>
          <w:tab w:val="left" w:pos="720"/>
        </w:tabs>
        <w:jc w:val="both"/>
        <w:rPr>
          <w:sz w:val="26"/>
          <w:szCs w:val="26"/>
        </w:rPr>
      </w:pPr>
    </w:p>
    <w:p w:rsidR="00A3064F" w:rsidRDefault="001938EA" w:rsidP="00A3064F">
      <w:pPr>
        <w:tabs>
          <w:tab w:val="left" w:pos="709"/>
        </w:tabs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З</w:t>
      </w:r>
      <w:r w:rsidR="00A3064F">
        <w:rPr>
          <w:sz w:val="26"/>
          <w:szCs w:val="26"/>
        </w:rPr>
        <w:t>аместител</w:t>
      </w:r>
      <w:r>
        <w:rPr>
          <w:sz w:val="26"/>
          <w:szCs w:val="26"/>
        </w:rPr>
        <w:t>ь</w:t>
      </w:r>
      <w:r w:rsidR="00A3064F">
        <w:rPr>
          <w:sz w:val="26"/>
          <w:szCs w:val="26"/>
        </w:rPr>
        <w:t xml:space="preserve"> </w:t>
      </w:r>
      <w:r w:rsidR="00F62409">
        <w:rPr>
          <w:sz w:val="26"/>
          <w:szCs w:val="26"/>
        </w:rPr>
        <w:t xml:space="preserve">главного инженера </w:t>
      </w:r>
      <w:r w:rsidR="00A3064F">
        <w:rPr>
          <w:sz w:val="26"/>
          <w:szCs w:val="26"/>
        </w:rPr>
        <w:t xml:space="preserve"> –</w:t>
      </w:r>
    </w:p>
    <w:p w:rsidR="00A931F8" w:rsidRPr="003454E5" w:rsidRDefault="00A3064F" w:rsidP="00A3064F">
      <w:pPr>
        <w:tabs>
          <w:tab w:val="left" w:pos="709"/>
        </w:tabs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н</w:t>
      </w:r>
      <w:r w:rsidR="003454E5" w:rsidRPr="003454E5">
        <w:rPr>
          <w:sz w:val="26"/>
          <w:szCs w:val="26"/>
        </w:rPr>
        <w:t>ачальник УПБиПК</w:t>
      </w:r>
      <w:r>
        <w:rPr>
          <w:sz w:val="26"/>
          <w:szCs w:val="26"/>
        </w:rPr>
        <w:t xml:space="preserve">                               </w:t>
      </w:r>
      <w:r w:rsidR="0004198B">
        <w:rPr>
          <w:sz w:val="26"/>
          <w:szCs w:val="26"/>
        </w:rPr>
        <w:t xml:space="preserve">                                </w:t>
      </w:r>
      <w:r>
        <w:rPr>
          <w:sz w:val="26"/>
          <w:szCs w:val="26"/>
        </w:rPr>
        <w:t xml:space="preserve">      </w:t>
      </w:r>
      <w:r w:rsidR="001938EA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     </w:t>
      </w:r>
      <w:r w:rsidR="001938EA">
        <w:rPr>
          <w:sz w:val="26"/>
          <w:szCs w:val="26"/>
        </w:rPr>
        <w:t>И.В. Швалёв</w:t>
      </w:r>
    </w:p>
    <w:p w:rsidR="003454E5" w:rsidRDefault="003454E5">
      <w:pPr>
        <w:tabs>
          <w:tab w:val="left" w:pos="709"/>
        </w:tabs>
        <w:spacing w:line="276" w:lineRule="auto"/>
        <w:jc w:val="center"/>
        <w:rPr>
          <w:b/>
        </w:rPr>
      </w:pPr>
    </w:p>
    <w:sectPr w:rsidR="003454E5" w:rsidSect="00E30A36">
      <w:pgSz w:w="11906" w:h="16838" w:code="9"/>
      <w:pgMar w:top="851" w:right="1133" w:bottom="709" w:left="1276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5D8B69"/>
    <w:multiLevelType w:val="hybridMultilevel"/>
    <w:tmpl w:val="3863C7A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87D488E"/>
    <w:multiLevelType w:val="hybridMultilevel"/>
    <w:tmpl w:val="0BD68FB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4D0AE64"/>
    <w:multiLevelType w:val="hybridMultilevel"/>
    <w:tmpl w:val="9892F1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60CA6BC"/>
    <w:multiLevelType w:val="hybridMultilevel"/>
    <w:tmpl w:val="87FBFDB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AD5A8257"/>
    <w:multiLevelType w:val="hybridMultilevel"/>
    <w:tmpl w:val="98A2A99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B90EEDD1"/>
    <w:multiLevelType w:val="hybridMultilevel"/>
    <w:tmpl w:val="874087C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BB7F6E63"/>
    <w:multiLevelType w:val="hybridMultilevel"/>
    <w:tmpl w:val="403C40A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E1E15821"/>
    <w:multiLevelType w:val="hybridMultilevel"/>
    <w:tmpl w:val="C636254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E6F22F1F"/>
    <w:multiLevelType w:val="hybridMultilevel"/>
    <w:tmpl w:val="AFF2E99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F2E4F551"/>
    <w:multiLevelType w:val="hybridMultilevel"/>
    <w:tmpl w:val="B480FB9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F4ADB868"/>
    <w:multiLevelType w:val="hybridMultilevel"/>
    <w:tmpl w:val="BF3830B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6080B4E"/>
    <w:multiLevelType w:val="hybridMultilevel"/>
    <w:tmpl w:val="604843D2"/>
    <w:lvl w:ilvl="0" w:tplc="0D140FA4">
      <w:start w:val="1"/>
      <w:numFmt w:val="bullet"/>
      <w:suff w:val="space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3">
    <w:nsid w:val="0AB73E56"/>
    <w:multiLevelType w:val="hybridMultilevel"/>
    <w:tmpl w:val="3C481BB0"/>
    <w:lvl w:ilvl="0" w:tplc="8C762C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0F8B50D"/>
    <w:multiLevelType w:val="hybridMultilevel"/>
    <w:tmpl w:val="E2F50CF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913588"/>
    <w:multiLevelType w:val="hybridMultilevel"/>
    <w:tmpl w:val="E02840E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1E92D67A"/>
    <w:multiLevelType w:val="hybridMultilevel"/>
    <w:tmpl w:val="9C930D8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20D3D7A3"/>
    <w:multiLevelType w:val="hybridMultilevel"/>
    <w:tmpl w:val="AB37942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22">
    <w:nsid w:val="27011A8F"/>
    <w:multiLevelType w:val="hybridMultilevel"/>
    <w:tmpl w:val="012E9DFA"/>
    <w:lvl w:ilvl="0" w:tplc="5E32289A">
      <w:start w:val="1"/>
      <w:numFmt w:val="bullet"/>
      <w:suff w:val="space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5CA6C0F8">
      <w:start w:val="1"/>
      <w:numFmt w:val="bullet"/>
      <w:suff w:val="space"/>
      <w:lvlText w:val=""/>
      <w:lvlJc w:val="left"/>
      <w:pPr>
        <w:ind w:left="1485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3">
    <w:nsid w:val="2B043172"/>
    <w:multiLevelType w:val="hybridMultilevel"/>
    <w:tmpl w:val="C328043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2B125E4B"/>
    <w:multiLevelType w:val="hybridMultilevel"/>
    <w:tmpl w:val="4CF4020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2D28ADCE"/>
    <w:multiLevelType w:val="hybridMultilevel"/>
    <w:tmpl w:val="3B5D5DC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3150116F"/>
    <w:multiLevelType w:val="hybridMultilevel"/>
    <w:tmpl w:val="E2C786B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37C7095D"/>
    <w:multiLevelType w:val="hybridMultilevel"/>
    <w:tmpl w:val="C605BF8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381E3985"/>
    <w:multiLevelType w:val="hybridMultilevel"/>
    <w:tmpl w:val="D94AC12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7542569"/>
    <w:multiLevelType w:val="hybridMultilevel"/>
    <w:tmpl w:val="E550CA7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DFA8C11"/>
    <w:multiLevelType w:val="hybridMultilevel"/>
    <w:tmpl w:val="3DAF5B7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50F388ED"/>
    <w:multiLevelType w:val="hybridMultilevel"/>
    <w:tmpl w:val="E484590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5E857FEB"/>
    <w:multiLevelType w:val="hybridMultilevel"/>
    <w:tmpl w:val="32A6446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8CB0816"/>
    <w:multiLevelType w:val="multilevel"/>
    <w:tmpl w:val="561AAFC0"/>
    <w:lvl w:ilvl="0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40">
    <w:nsid w:val="6F66F939"/>
    <w:multiLevelType w:val="hybridMultilevel"/>
    <w:tmpl w:val="4A58AAD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5D0000E"/>
    <w:multiLevelType w:val="hybridMultilevel"/>
    <w:tmpl w:val="702EF362"/>
    <w:lvl w:ilvl="0" w:tplc="CFA6B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abstractNum w:abstractNumId="44">
    <w:nsid w:val="78314E2D"/>
    <w:multiLevelType w:val="hybridMultilevel"/>
    <w:tmpl w:val="1C370C4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3"/>
  </w:num>
  <w:num w:numId="2">
    <w:abstractNumId w:val="20"/>
  </w:num>
  <w:num w:numId="3">
    <w:abstractNumId w:val="41"/>
  </w:num>
  <w:num w:numId="4">
    <w:abstractNumId w:val="38"/>
  </w:num>
  <w:num w:numId="5">
    <w:abstractNumId w:val="30"/>
  </w:num>
  <w:num w:numId="6">
    <w:abstractNumId w:val="14"/>
  </w:num>
  <w:num w:numId="7">
    <w:abstractNumId w:val="32"/>
  </w:num>
  <w:num w:numId="8">
    <w:abstractNumId w:val="12"/>
  </w:num>
  <w:num w:numId="9">
    <w:abstractNumId w:val="21"/>
  </w:num>
  <w:num w:numId="10">
    <w:abstractNumId w:val="37"/>
  </w:num>
  <w:num w:numId="11">
    <w:abstractNumId w:val="36"/>
  </w:num>
  <w:num w:numId="12">
    <w:abstractNumId w:val="26"/>
  </w:num>
  <w:num w:numId="13">
    <w:abstractNumId w:val="16"/>
  </w:num>
  <w:num w:numId="14">
    <w:abstractNumId w:val="39"/>
  </w:num>
  <w:num w:numId="15">
    <w:abstractNumId w:val="9"/>
  </w:num>
  <w:num w:numId="16">
    <w:abstractNumId w:val="40"/>
  </w:num>
  <w:num w:numId="17">
    <w:abstractNumId w:val="3"/>
  </w:num>
  <w:num w:numId="18">
    <w:abstractNumId w:val="13"/>
  </w:num>
  <w:num w:numId="19">
    <w:abstractNumId w:val="24"/>
  </w:num>
  <w:num w:numId="20">
    <w:abstractNumId w:val="29"/>
  </w:num>
  <w:num w:numId="21">
    <w:abstractNumId w:val="18"/>
  </w:num>
  <w:num w:numId="22">
    <w:abstractNumId w:val="15"/>
  </w:num>
  <w:num w:numId="23">
    <w:abstractNumId w:val="19"/>
  </w:num>
  <w:num w:numId="24">
    <w:abstractNumId w:val="31"/>
  </w:num>
  <w:num w:numId="25">
    <w:abstractNumId w:val="1"/>
  </w:num>
  <w:num w:numId="26">
    <w:abstractNumId w:val="25"/>
  </w:num>
  <w:num w:numId="27">
    <w:abstractNumId w:val="28"/>
  </w:num>
  <w:num w:numId="28">
    <w:abstractNumId w:val="0"/>
  </w:num>
  <w:num w:numId="29">
    <w:abstractNumId w:val="8"/>
  </w:num>
  <w:num w:numId="30">
    <w:abstractNumId w:val="27"/>
  </w:num>
  <w:num w:numId="31">
    <w:abstractNumId w:val="7"/>
  </w:num>
  <w:num w:numId="32">
    <w:abstractNumId w:val="10"/>
  </w:num>
  <w:num w:numId="33">
    <w:abstractNumId w:val="11"/>
  </w:num>
  <w:num w:numId="34">
    <w:abstractNumId w:val="42"/>
  </w:num>
  <w:num w:numId="35">
    <w:abstractNumId w:val="22"/>
  </w:num>
  <w:num w:numId="36">
    <w:abstractNumId w:val="2"/>
  </w:num>
  <w:num w:numId="37">
    <w:abstractNumId w:val="17"/>
  </w:num>
  <w:num w:numId="38">
    <w:abstractNumId w:val="23"/>
  </w:num>
  <w:num w:numId="39">
    <w:abstractNumId w:val="34"/>
  </w:num>
  <w:num w:numId="40">
    <w:abstractNumId w:val="35"/>
  </w:num>
  <w:num w:numId="41">
    <w:abstractNumId w:val="5"/>
  </w:num>
  <w:num w:numId="42">
    <w:abstractNumId w:val="33"/>
  </w:num>
  <w:num w:numId="43">
    <w:abstractNumId w:val="4"/>
  </w:num>
  <w:num w:numId="44">
    <w:abstractNumId w:val="44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2E43"/>
    <w:rsid w:val="00023D8A"/>
    <w:rsid w:val="000253B6"/>
    <w:rsid w:val="00031264"/>
    <w:rsid w:val="00034144"/>
    <w:rsid w:val="0004198B"/>
    <w:rsid w:val="00043E6A"/>
    <w:rsid w:val="00043FC6"/>
    <w:rsid w:val="00045F57"/>
    <w:rsid w:val="00050331"/>
    <w:rsid w:val="00051D9D"/>
    <w:rsid w:val="00053A03"/>
    <w:rsid w:val="00060C84"/>
    <w:rsid w:val="00067882"/>
    <w:rsid w:val="0007054A"/>
    <w:rsid w:val="000710D3"/>
    <w:rsid w:val="000713FB"/>
    <w:rsid w:val="0007400F"/>
    <w:rsid w:val="000758E3"/>
    <w:rsid w:val="00080A34"/>
    <w:rsid w:val="00080CA5"/>
    <w:rsid w:val="00087745"/>
    <w:rsid w:val="00090773"/>
    <w:rsid w:val="000A0D0C"/>
    <w:rsid w:val="000A5763"/>
    <w:rsid w:val="000B091D"/>
    <w:rsid w:val="000B0D81"/>
    <w:rsid w:val="000B3699"/>
    <w:rsid w:val="000B7615"/>
    <w:rsid w:val="000C2087"/>
    <w:rsid w:val="000D01DB"/>
    <w:rsid w:val="000D059B"/>
    <w:rsid w:val="000D0F4D"/>
    <w:rsid w:val="000D6678"/>
    <w:rsid w:val="000D67CD"/>
    <w:rsid w:val="000E062C"/>
    <w:rsid w:val="000E1356"/>
    <w:rsid w:val="000F2E42"/>
    <w:rsid w:val="000F7259"/>
    <w:rsid w:val="00106900"/>
    <w:rsid w:val="00112C74"/>
    <w:rsid w:val="00114457"/>
    <w:rsid w:val="00114956"/>
    <w:rsid w:val="0011765F"/>
    <w:rsid w:val="00126B91"/>
    <w:rsid w:val="00131C0F"/>
    <w:rsid w:val="00146201"/>
    <w:rsid w:val="00146487"/>
    <w:rsid w:val="001475BD"/>
    <w:rsid w:val="00151825"/>
    <w:rsid w:val="00154978"/>
    <w:rsid w:val="00156322"/>
    <w:rsid w:val="0016018D"/>
    <w:rsid w:val="00163F90"/>
    <w:rsid w:val="001667F3"/>
    <w:rsid w:val="00166D94"/>
    <w:rsid w:val="00170ED6"/>
    <w:rsid w:val="00172933"/>
    <w:rsid w:val="00175129"/>
    <w:rsid w:val="00176164"/>
    <w:rsid w:val="00180D99"/>
    <w:rsid w:val="001858BD"/>
    <w:rsid w:val="0018667A"/>
    <w:rsid w:val="00186A0C"/>
    <w:rsid w:val="001916B2"/>
    <w:rsid w:val="001938EA"/>
    <w:rsid w:val="00195633"/>
    <w:rsid w:val="00196F6C"/>
    <w:rsid w:val="00197A91"/>
    <w:rsid w:val="001A2BDB"/>
    <w:rsid w:val="001A4DEE"/>
    <w:rsid w:val="001C11E6"/>
    <w:rsid w:val="001E0D9A"/>
    <w:rsid w:val="001E4C92"/>
    <w:rsid w:val="001E78DB"/>
    <w:rsid w:val="001F7070"/>
    <w:rsid w:val="002024FE"/>
    <w:rsid w:val="00206455"/>
    <w:rsid w:val="00212EC6"/>
    <w:rsid w:val="0021634C"/>
    <w:rsid w:val="00217AD3"/>
    <w:rsid w:val="00222778"/>
    <w:rsid w:val="00222E91"/>
    <w:rsid w:val="00224C13"/>
    <w:rsid w:val="0022641E"/>
    <w:rsid w:val="00232B23"/>
    <w:rsid w:val="00233AD8"/>
    <w:rsid w:val="002356D8"/>
    <w:rsid w:val="0024159D"/>
    <w:rsid w:val="00241DDF"/>
    <w:rsid w:val="00253338"/>
    <w:rsid w:val="00253648"/>
    <w:rsid w:val="00254B2B"/>
    <w:rsid w:val="00255854"/>
    <w:rsid w:val="00257453"/>
    <w:rsid w:val="00274DF9"/>
    <w:rsid w:val="00276E5C"/>
    <w:rsid w:val="002772CD"/>
    <w:rsid w:val="002816D8"/>
    <w:rsid w:val="00285F54"/>
    <w:rsid w:val="0029191D"/>
    <w:rsid w:val="00295A0C"/>
    <w:rsid w:val="002A4898"/>
    <w:rsid w:val="002B2499"/>
    <w:rsid w:val="002B3D9F"/>
    <w:rsid w:val="002B5291"/>
    <w:rsid w:val="002B58AA"/>
    <w:rsid w:val="002C413E"/>
    <w:rsid w:val="002C60EE"/>
    <w:rsid w:val="002C6460"/>
    <w:rsid w:val="002C71F1"/>
    <w:rsid w:val="002D0431"/>
    <w:rsid w:val="002D240D"/>
    <w:rsid w:val="002D49F8"/>
    <w:rsid w:val="002D5BAD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3558"/>
    <w:rsid w:val="003324D2"/>
    <w:rsid w:val="003374AB"/>
    <w:rsid w:val="0034069F"/>
    <w:rsid w:val="00342022"/>
    <w:rsid w:val="003447DE"/>
    <w:rsid w:val="003447F6"/>
    <w:rsid w:val="003454E5"/>
    <w:rsid w:val="00360AA4"/>
    <w:rsid w:val="00360E62"/>
    <w:rsid w:val="00377AD4"/>
    <w:rsid w:val="00380642"/>
    <w:rsid w:val="003948F6"/>
    <w:rsid w:val="00397F2A"/>
    <w:rsid w:val="003A6839"/>
    <w:rsid w:val="003B4812"/>
    <w:rsid w:val="003B7D7D"/>
    <w:rsid w:val="003C32FD"/>
    <w:rsid w:val="003C3816"/>
    <w:rsid w:val="003D32D8"/>
    <w:rsid w:val="003D4C9B"/>
    <w:rsid w:val="003D65B3"/>
    <w:rsid w:val="003E0B49"/>
    <w:rsid w:val="003E7F4E"/>
    <w:rsid w:val="003F1CF2"/>
    <w:rsid w:val="00407FE8"/>
    <w:rsid w:val="00412423"/>
    <w:rsid w:val="00421CC5"/>
    <w:rsid w:val="0042550F"/>
    <w:rsid w:val="0042576C"/>
    <w:rsid w:val="00426DB5"/>
    <w:rsid w:val="00430C8E"/>
    <w:rsid w:val="00431DCB"/>
    <w:rsid w:val="0043625A"/>
    <w:rsid w:val="00437914"/>
    <w:rsid w:val="004410FF"/>
    <w:rsid w:val="004459CF"/>
    <w:rsid w:val="00446345"/>
    <w:rsid w:val="0045799A"/>
    <w:rsid w:val="00460627"/>
    <w:rsid w:val="00463B52"/>
    <w:rsid w:val="00463E4F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11D"/>
    <w:rsid w:val="004A1E56"/>
    <w:rsid w:val="004B07C8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2DB6"/>
    <w:rsid w:val="004E5167"/>
    <w:rsid w:val="004F0D63"/>
    <w:rsid w:val="004F3DFA"/>
    <w:rsid w:val="004F4881"/>
    <w:rsid w:val="004F5723"/>
    <w:rsid w:val="005067CC"/>
    <w:rsid w:val="00507FDB"/>
    <w:rsid w:val="00510AC3"/>
    <w:rsid w:val="00515BAE"/>
    <w:rsid w:val="00520531"/>
    <w:rsid w:val="00520A6D"/>
    <w:rsid w:val="005232F7"/>
    <w:rsid w:val="00530ABD"/>
    <w:rsid w:val="00541420"/>
    <w:rsid w:val="00542569"/>
    <w:rsid w:val="005474A8"/>
    <w:rsid w:val="00547EFD"/>
    <w:rsid w:val="00551229"/>
    <w:rsid w:val="00551C29"/>
    <w:rsid w:val="005600CB"/>
    <w:rsid w:val="005601DA"/>
    <w:rsid w:val="00567572"/>
    <w:rsid w:val="005707A9"/>
    <w:rsid w:val="005736A5"/>
    <w:rsid w:val="00583AD2"/>
    <w:rsid w:val="00586CCB"/>
    <w:rsid w:val="00591CB4"/>
    <w:rsid w:val="00595A31"/>
    <w:rsid w:val="00596573"/>
    <w:rsid w:val="005A17E5"/>
    <w:rsid w:val="005A411E"/>
    <w:rsid w:val="005A4A49"/>
    <w:rsid w:val="005A4DF7"/>
    <w:rsid w:val="005A4FAA"/>
    <w:rsid w:val="005A70AC"/>
    <w:rsid w:val="005B2853"/>
    <w:rsid w:val="005C2497"/>
    <w:rsid w:val="005C4AAF"/>
    <w:rsid w:val="005C6B5D"/>
    <w:rsid w:val="005C6FDF"/>
    <w:rsid w:val="005D3391"/>
    <w:rsid w:val="005E6775"/>
    <w:rsid w:val="005E7FE5"/>
    <w:rsid w:val="005F1ABE"/>
    <w:rsid w:val="005F5D16"/>
    <w:rsid w:val="005F616E"/>
    <w:rsid w:val="005F7997"/>
    <w:rsid w:val="00612EA6"/>
    <w:rsid w:val="00613708"/>
    <w:rsid w:val="006204A9"/>
    <w:rsid w:val="00636E2E"/>
    <w:rsid w:val="00643706"/>
    <w:rsid w:val="00643DE5"/>
    <w:rsid w:val="00645E6D"/>
    <w:rsid w:val="00654E60"/>
    <w:rsid w:val="006645AA"/>
    <w:rsid w:val="00664A33"/>
    <w:rsid w:val="006670A5"/>
    <w:rsid w:val="00667669"/>
    <w:rsid w:val="0067422A"/>
    <w:rsid w:val="00684909"/>
    <w:rsid w:val="00685FB3"/>
    <w:rsid w:val="00691119"/>
    <w:rsid w:val="0069174D"/>
    <w:rsid w:val="00692A10"/>
    <w:rsid w:val="006949C0"/>
    <w:rsid w:val="006A1CFD"/>
    <w:rsid w:val="006A2954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6CBC"/>
    <w:rsid w:val="00710E1C"/>
    <w:rsid w:val="00714394"/>
    <w:rsid w:val="0071616B"/>
    <w:rsid w:val="00717171"/>
    <w:rsid w:val="00717AA5"/>
    <w:rsid w:val="0072394E"/>
    <w:rsid w:val="0072765B"/>
    <w:rsid w:val="007318A8"/>
    <w:rsid w:val="007331ED"/>
    <w:rsid w:val="00734E8A"/>
    <w:rsid w:val="00734FC1"/>
    <w:rsid w:val="00740044"/>
    <w:rsid w:val="00740B7B"/>
    <w:rsid w:val="00744728"/>
    <w:rsid w:val="00744C15"/>
    <w:rsid w:val="007469B5"/>
    <w:rsid w:val="00756589"/>
    <w:rsid w:val="00757A6B"/>
    <w:rsid w:val="00762D1E"/>
    <w:rsid w:val="007637F4"/>
    <w:rsid w:val="00763EF8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4245"/>
    <w:rsid w:val="007A064E"/>
    <w:rsid w:val="007B1161"/>
    <w:rsid w:val="007B45E8"/>
    <w:rsid w:val="007B637C"/>
    <w:rsid w:val="007C2D70"/>
    <w:rsid w:val="007C45BD"/>
    <w:rsid w:val="007C50DB"/>
    <w:rsid w:val="007D53C5"/>
    <w:rsid w:val="007E5177"/>
    <w:rsid w:val="008026A0"/>
    <w:rsid w:val="00802CF1"/>
    <w:rsid w:val="00810238"/>
    <w:rsid w:val="00811FCC"/>
    <w:rsid w:val="00812378"/>
    <w:rsid w:val="00812D65"/>
    <w:rsid w:val="008159FC"/>
    <w:rsid w:val="00816AD2"/>
    <w:rsid w:val="008170F4"/>
    <w:rsid w:val="00824AD2"/>
    <w:rsid w:val="008277BE"/>
    <w:rsid w:val="00830C80"/>
    <w:rsid w:val="00830F43"/>
    <w:rsid w:val="008345A3"/>
    <w:rsid w:val="00835EB0"/>
    <w:rsid w:val="00836069"/>
    <w:rsid w:val="00846DB1"/>
    <w:rsid w:val="00852F06"/>
    <w:rsid w:val="008543F3"/>
    <w:rsid w:val="00854D19"/>
    <w:rsid w:val="00865864"/>
    <w:rsid w:val="00866BF1"/>
    <w:rsid w:val="0086786E"/>
    <w:rsid w:val="008700D5"/>
    <w:rsid w:val="00881840"/>
    <w:rsid w:val="00884CC7"/>
    <w:rsid w:val="00886370"/>
    <w:rsid w:val="00890785"/>
    <w:rsid w:val="008912E1"/>
    <w:rsid w:val="00893CBA"/>
    <w:rsid w:val="00895D4F"/>
    <w:rsid w:val="008B7C1F"/>
    <w:rsid w:val="008C05CC"/>
    <w:rsid w:val="008C0EE1"/>
    <w:rsid w:val="008C45C6"/>
    <w:rsid w:val="008C5E80"/>
    <w:rsid w:val="008D5011"/>
    <w:rsid w:val="008D71DD"/>
    <w:rsid w:val="008D7489"/>
    <w:rsid w:val="008F0E34"/>
    <w:rsid w:val="008F1647"/>
    <w:rsid w:val="008F35AB"/>
    <w:rsid w:val="008F595F"/>
    <w:rsid w:val="009011E5"/>
    <w:rsid w:val="00901DA3"/>
    <w:rsid w:val="00911F95"/>
    <w:rsid w:val="009174C1"/>
    <w:rsid w:val="009240EA"/>
    <w:rsid w:val="00926776"/>
    <w:rsid w:val="0092715D"/>
    <w:rsid w:val="00931C72"/>
    <w:rsid w:val="009348A1"/>
    <w:rsid w:val="009376AF"/>
    <w:rsid w:val="00940530"/>
    <w:rsid w:val="00940ECD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F76"/>
    <w:rsid w:val="009902EC"/>
    <w:rsid w:val="009A375E"/>
    <w:rsid w:val="009B3AEC"/>
    <w:rsid w:val="009B6744"/>
    <w:rsid w:val="009B6ABE"/>
    <w:rsid w:val="009C1FF4"/>
    <w:rsid w:val="009C223E"/>
    <w:rsid w:val="009D7C75"/>
    <w:rsid w:val="009E042C"/>
    <w:rsid w:val="009E0520"/>
    <w:rsid w:val="009E1A14"/>
    <w:rsid w:val="009E4CDE"/>
    <w:rsid w:val="009E5EFC"/>
    <w:rsid w:val="009E61DF"/>
    <w:rsid w:val="009F08FD"/>
    <w:rsid w:val="009F2ABE"/>
    <w:rsid w:val="009F3257"/>
    <w:rsid w:val="009F3F2F"/>
    <w:rsid w:val="00A002BA"/>
    <w:rsid w:val="00A00520"/>
    <w:rsid w:val="00A01FA7"/>
    <w:rsid w:val="00A02AA9"/>
    <w:rsid w:val="00A06822"/>
    <w:rsid w:val="00A14BF4"/>
    <w:rsid w:val="00A3064F"/>
    <w:rsid w:val="00A32580"/>
    <w:rsid w:val="00A351EE"/>
    <w:rsid w:val="00A365CF"/>
    <w:rsid w:val="00A43E75"/>
    <w:rsid w:val="00A53BA0"/>
    <w:rsid w:val="00A54909"/>
    <w:rsid w:val="00A5780C"/>
    <w:rsid w:val="00A60DB4"/>
    <w:rsid w:val="00A65417"/>
    <w:rsid w:val="00A71D4C"/>
    <w:rsid w:val="00A737F0"/>
    <w:rsid w:val="00A832AE"/>
    <w:rsid w:val="00A931F8"/>
    <w:rsid w:val="00A96C9B"/>
    <w:rsid w:val="00A96D61"/>
    <w:rsid w:val="00A971D4"/>
    <w:rsid w:val="00AA161C"/>
    <w:rsid w:val="00AA4F4B"/>
    <w:rsid w:val="00AA5719"/>
    <w:rsid w:val="00AB7D29"/>
    <w:rsid w:val="00AC3EB8"/>
    <w:rsid w:val="00AC56DB"/>
    <w:rsid w:val="00AC6315"/>
    <w:rsid w:val="00AD1F6B"/>
    <w:rsid w:val="00AE0297"/>
    <w:rsid w:val="00AE36B4"/>
    <w:rsid w:val="00AE583F"/>
    <w:rsid w:val="00AE6E6C"/>
    <w:rsid w:val="00AF2950"/>
    <w:rsid w:val="00AF7190"/>
    <w:rsid w:val="00B00B69"/>
    <w:rsid w:val="00B0154E"/>
    <w:rsid w:val="00B01CBD"/>
    <w:rsid w:val="00B037A4"/>
    <w:rsid w:val="00B05C1E"/>
    <w:rsid w:val="00B05DD0"/>
    <w:rsid w:val="00B05EEC"/>
    <w:rsid w:val="00B103B6"/>
    <w:rsid w:val="00B11915"/>
    <w:rsid w:val="00B17989"/>
    <w:rsid w:val="00B23F4C"/>
    <w:rsid w:val="00B24AB0"/>
    <w:rsid w:val="00B452A1"/>
    <w:rsid w:val="00B5141D"/>
    <w:rsid w:val="00B5158F"/>
    <w:rsid w:val="00B51F2E"/>
    <w:rsid w:val="00B5295B"/>
    <w:rsid w:val="00B532F7"/>
    <w:rsid w:val="00B54369"/>
    <w:rsid w:val="00B657D5"/>
    <w:rsid w:val="00B70015"/>
    <w:rsid w:val="00B7096D"/>
    <w:rsid w:val="00B715E5"/>
    <w:rsid w:val="00B71BA7"/>
    <w:rsid w:val="00B72FAA"/>
    <w:rsid w:val="00B74481"/>
    <w:rsid w:val="00B8095D"/>
    <w:rsid w:val="00B81E50"/>
    <w:rsid w:val="00B84F73"/>
    <w:rsid w:val="00B90E89"/>
    <w:rsid w:val="00B95F05"/>
    <w:rsid w:val="00BA594B"/>
    <w:rsid w:val="00BB2219"/>
    <w:rsid w:val="00BB2DEC"/>
    <w:rsid w:val="00BB7947"/>
    <w:rsid w:val="00BC2539"/>
    <w:rsid w:val="00BC4262"/>
    <w:rsid w:val="00BC5F5C"/>
    <w:rsid w:val="00BD48A1"/>
    <w:rsid w:val="00BD6E27"/>
    <w:rsid w:val="00BE0EAA"/>
    <w:rsid w:val="00BE177B"/>
    <w:rsid w:val="00BE247D"/>
    <w:rsid w:val="00BE661D"/>
    <w:rsid w:val="00BF15EE"/>
    <w:rsid w:val="00BF1DDC"/>
    <w:rsid w:val="00C04E48"/>
    <w:rsid w:val="00C110D1"/>
    <w:rsid w:val="00C21E6D"/>
    <w:rsid w:val="00C26A62"/>
    <w:rsid w:val="00C325B2"/>
    <w:rsid w:val="00C34B57"/>
    <w:rsid w:val="00C35ECB"/>
    <w:rsid w:val="00C37EE8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919B2"/>
    <w:rsid w:val="00C9305B"/>
    <w:rsid w:val="00C97B3B"/>
    <w:rsid w:val="00CA1BCA"/>
    <w:rsid w:val="00CA2749"/>
    <w:rsid w:val="00CA563C"/>
    <w:rsid w:val="00CB0875"/>
    <w:rsid w:val="00CC1ABB"/>
    <w:rsid w:val="00CC24D9"/>
    <w:rsid w:val="00CC5C2B"/>
    <w:rsid w:val="00CD21BD"/>
    <w:rsid w:val="00CD36F1"/>
    <w:rsid w:val="00CD7B3E"/>
    <w:rsid w:val="00CE2D19"/>
    <w:rsid w:val="00CE32EC"/>
    <w:rsid w:val="00CE62B6"/>
    <w:rsid w:val="00CF0AA5"/>
    <w:rsid w:val="00D00D99"/>
    <w:rsid w:val="00D05ED3"/>
    <w:rsid w:val="00D072FF"/>
    <w:rsid w:val="00D13756"/>
    <w:rsid w:val="00D16D3E"/>
    <w:rsid w:val="00D22A9C"/>
    <w:rsid w:val="00D23132"/>
    <w:rsid w:val="00D27ED9"/>
    <w:rsid w:val="00D37C52"/>
    <w:rsid w:val="00D37EDE"/>
    <w:rsid w:val="00D40EA6"/>
    <w:rsid w:val="00D41D78"/>
    <w:rsid w:val="00D474F7"/>
    <w:rsid w:val="00D52603"/>
    <w:rsid w:val="00D577C1"/>
    <w:rsid w:val="00D622C3"/>
    <w:rsid w:val="00D63D29"/>
    <w:rsid w:val="00D735ED"/>
    <w:rsid w:val="00D747FF"/>
    <w:rsid w:val="00D7556C"/>
    <w:rsid w:val="00D776D5"/>
    <w:rsid w:val="00D815A4"/>
    <w:rsid w:val="00D84542"/>
    <w:rsid w:val="00D87D59"/>
    <w:rsid w:val="00D87FA9"/>
    <w:rsid w:val="00D91CFF"/>
    <w:rsid w:val="00D92F45"/>
    <w:rsid w:val="00D97E8C"/>
    <w:rsid w:val="00DA1A0D"/>
    <w:rsid w:val="00DA4837"/>
    <w:rsid w:val="00DB0C5A"/>
    <w:rsid w:val="00DB28E7"/>
    <w:rsid w:val="00DB363B"/>
    <w:rsid w:val="00DC18B6"/>
    <w:rsid w:val="00DC29DC"/>
    <w:rsid w:val="00DC2AC5"/>
    <w:rsid w:val="00DC53F8"/>
    <w:rsid w:val="00DD38DA"/>
    <w:rsid w:val="00DD6CFE"/>
    <w:rsid w:val="00DE1837"/>
    <w:rsid w:val="00DF3251"/>
    <w:rsid w:val="00DF4D00"/>
    <w:rsid w:val="00DF6525"/>
    <w:rsid w:val="00E03143"/>
    <w:rsid w:val="00E05CE2"/>
    <w:rsid w:val="00E168BF"/>
    <w:rsid w:val="00E26481"/>
    <w:rsid w:val="00E27029"/>
    <w:rsid w:val="00E30A36"/>
    <w:rsid w:val="00E31322"/>
    <w:rsid w:val="00E320AD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576DE"/>
    <w:rsid w:val="00E65D9F"/>
    <w:rsid w:val="00E67C83"/>
    <w:rsid w:val="00E72F4B"/>
    <w:rsid w:val="00E77C4C"/>
    <w:rsid w:val="00E8339F"/>
    <w:rsid w:val="00E911A5"/>
    <w:rsid w:val="00E92F26"/>
    <w:rsid w:val="00E93E83"/>
    <w:rsid w:val="00E94154"/>
    <w:rsid w:val="00E947CD"/>
    <w:rsid w:val="00E9588C"/>
    <w:rsid w:val="00EA0A3B"/>
    <w:rsid w:val="00EA1E8C"/>
    <w:rsid w:val="00EA2475"/>
    <w:rsid w:val="00EA50CF"/>
    <w:rsid w:val="00EB2BCC"/>
    <w:rsid w:val="00ED6C71"/>
    <w:rsid w:val="00ED7FB0"/>
    <w:rsid w:val="00EE470A"/>
    <w:rsid w:val="00EE747C"/>
    <w:rsid w:val="00EF0965"/>
    <w:rsid w:val="00EF0E64"/>
    <w:rsid w:val="00F0025C"/>
    <w:rsid w:val="00F01E1D"/>
    <w:rsid w:val="00F02F3D"/>
    <w:rsid w:val="00F03608"/>
    <w:rsid w:val="00F1205B"/>
    <w:rsid w:val="00F12D67"/>
    <w:rsid w:val="00F179D0"/>
    <w:rsid w:val="00F20DA4"/>
    <w:rsid w:val="00F22F76"/>
    <w:rsid w:val="00F34252"/>
    <w:rsid w:val="00F35458"/>
    <w:rsid w:val="00F3549C"/>
    <w:rsid w:val="00F360F2"/>
    <w:rsid w:val="00F40FD9"/>
    <w:rsid w:val="00F42A46"/>
    <w:rsid w:val="00F443BE"/>
    <w:rsid w:val="00F45525"/>
    <w:rsid w:val="00F463DD"/>
    <w:rsid w:val="00F466C6"/>
    <w:rsid w:val="00F55F4F"/>
    <w:rsid w:val="00F56904"/>
    <w:rsid w:val="00F62409"/>
    <w:rsid w:val="00F65990"/>
    <w:rsid w:val="00F77298"/>
    <w:rsid w:val="00F8215A"/>
    <w:rsid w:val="00F82A44"/>
    <w:rsid w:val="00F84AAA"/>
    <w:rsid w:val="00F85C51"/>
    <w:rsid w:val="00F9015C"/>
    <w:rsid w:val="00F92947"/>
    <w:rsid w:val="00F92B6F"/>
    <w:rsid w:val="00F97DAF"/>
    <w:rsid w:val="00FA0FCF"/>
    <w:rsid w:val="00FA10F0"/>
    <w:rsid w:val="00FA11E5"/>
    <w:rsid w:val="00FA51DA"/>
    <w:rsid w:val="00FB2361"/>
    <w:rsid w:val="00FC0012"/>
    <w:rsid w:val="00FC6FBD"/>
    <w:rsid w:val="00FD05B2"/>
    <w:rsid w:val="00FD16BC"/>
    <w:rsid w:val="00FD3A10"/>
    <w:rsid w:val="00FD5CFC"/>
    <w:rsid w:val="00FE1122"/>
    <w:rsid w:val="00FE773E"/>
    <w:rsid w:val="00FF5ED2"/>
    <w:rsid w:val="00FF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link w:val="a4"/>
    <w:rsid w:val="007E5177"/>
    <w:rPr>
      <w:b/>
      <w:sz w:val="28"/>
      <w:szCs w:val="24"/>
    </w:rPr>
  </w:style>
  <w:style w:type="character" w:styleId="aa">
    <w:name w:val="Strong"/>
    <w:uiPriority w:val="22"/>
    <w:qFormat/>
    <w:rsid w:val="00EA0A3B"/>
    <w:rPr>
      <w:b/>
      <w:bCs/>
    </w:rPr>
  </w:style>
  <w:style w:type="character" w:customStyle="1" w:styleId="30">
    <w:name w:val="Заголовок 3 Знак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table" w:styleId="ac">
    <w:name w:val="Table Grid"/>
    <w:basedOn w:val="a1"/>
    <w:rsid w:val="000E06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20A6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d">
    <w:name w:val="annotation reference"/>
    <w:basedOn w:val="a0"/>
    <w:rsid w:val="00255854"/>
    <w:rPr>
      <w:sz w:val="16"/>
      <w:szCs w:val="16"/>
    </w:rPr>
  </w:style>
  <w:style w:type="paragraph" w:styleId="ae">
    <w:name w:val="annotation text"/>
    <w:basedOn w:val="a"/>
    <w:link w:val="af"/>
    <w:rsid w:val="0025585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255854"/>
  </w:style>
  <w:style w:type="paragraph" w:styleId="af0">
    <w:name w:val="annotation subject"/>
    <w:basedOn w:val="ae"/>
    <w:next w:val="ae"/>
    <w:link w:val="af1"/>
    <w:rsid w:val="00255854"/>
    <w:rPr>
      <w:b/>
      <w:bCs/>
    </w:rPr>
  </w:style>
  <w:style w:type="character" w:customStyle="1" w:styleId="af1">
    <w:name w:val="Тема примечания Знак"/>
    <w:basedOn w:val="af"/>
    <w:link w:val="af0"/>
    <w:rsid w:val="0025585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link w:val="a4"/>
    <w:rsid w:val="007E5177"/>
    <w:rPr>
      <w:b/>
      <w:sz w:val="28"/>
      <w:szCs w:val="24"/>
    </w:rPr>
  </w:style>
  <w:style w:type="character" w:styleId="aa">
    <w:name w:val="Strong"/>
    <w:uiPriority w:val="22"/>
    <w:qFormat/>
    <w:rsid w:val="00EA0A3B"/>
    <w:rPr>
      <w:b/>
      <w:bCs/>
    </w:rPr>
  </w:style>
  <w:style w:type="character" w:customStyle="1" w:styleId="30">
    <w:name w:val="Заголовок 3 Знак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table" w:styleId="ac">
    <w:name w:val="Table Grid"/>
    <w:basedOn w:val="a1"/>
    <w:rsid w:val="000E06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20A6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d">
    <w:name w:val="annotation reference"/>
    <w:basedOn w:val="a0"/>
    <w:rsid w:val="00255854"/>
    <w:rPr>
      <w:sz w:val="16"/>
      <w:szCs w:val="16"/>
    </w:rPr>
  </w:style>
  <w:style w:type="paragraph" w:styleId="ae">
    <w:name w:val="annotation text"/>
    <w:basedOn w:val="a"/>
    <w:link w:val="af"/>
    <w:rsid w:val="0025585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255854"/>
  </w:style>
  <w:style w:type="paragraph" w:styleId="af0">
    <w:name w:val="annotation subject"/>
    <w:basedOn w:val="ae"/>
    <w:next w:val="ae"/>
    <w:link w:val="af1"/>
    <w:rsid w:val="00255854"/>
    <w:rPr>
      <w:b/>
      <w:bCs/>
    </w:rPr>
  </w:style>
  <w:style w:type="character" w:customStyle="1" w:styleId="af1">
    <w:name w:val="Тема примечания Знак"/>
    <w:basedOn w:val="af"/>
    <w:link w:val="af0"/>
    <w:rsid w:val="002558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5CDDB88-E282-4992-931E-7C9D6E881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700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5637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Овчинников Павел Станиславович</cp:lastModifiedBy>
  <cp:revision>20</cp:revision>
  <cp:lastPrinted>2019-12-11T10:32:00Z</cp:lastPrinted>
  <dcterms:created xsi:type="dcterms:W3CDTF">2019-10-25T10:03:00Z</dcterms:created>
  <dcterms:modified xsi:type="dcterms:W3CDTF">2020-08-06T11:47:00Z</dcterms:modified>
</cp:coreProperties>
</file>