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9122D" w14:textId="77777777" w:rsidR="000D6540" w:rsidRPr="00C57A2D" w:rsidRDefault="000D6540" w:rsidP="00C57A2D">
      <w:pPr>
        <w:spacing w:line="259" w:lineRule="auto"/>
        <w:ind w:firstLine="0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67CAA" w:rsidRPr="00C57A2D" w14:paraId="13091230" w14:textId="77777777" w:rsidTr="00AF1C0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9122E" w14:textId="77777777" w:rsidR="00567CAA" w:rsidRPr="00C57A2D" w:rsidRDefault="00567CAA" w:rsidP="00C57A2D">
            <w:pPr>
              <w:tabs>
                <w:tab w:val="right" w:pos="10207"/>
              </w:tabs>
              <w:spacing w:line="259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C57A2D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9122F" w14:textId="6875C27F" w:rsidR="00567CAA" w:rsidRPr="00C57A2D" w:rsidRDefault="00567CAA" w:rsidP="00C57A2D">
            <w:pPr>
              <w:tabs>
                <w:tab w:val="right" w:pos="10207"/>
              </w:tabs>
              <w:spacing w:line="259" w:lineRule="auto"/>
              <w:ind w:right="-2" w:firstLine="0"/>
              <w:rPr>
                <w:b/>
                <w:sz w:val="24"/>
                <w:szCs w:val="24"/>
              </w:rPr>
            </w:pPr>
            <w:r w:rsidRPr="00C57A2D">
              <w:rPr>
                <w:b/>
                <w:sz w:val="24"/>
                <w:szCs w:val="24"/>
              </w:rPr>
              <w:t>306I</w:t>
            </w:r>
          </w:p>
        </w:tc>
      </w:tr>
      <w:tr w:rsidR="00567CAA" w:rsidRPr="00C57A2D" w14:paraId="13091233" w14:textId="77777777" w:rsidTr="00AF1C0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91231" w14:textId="77777777" w:rsidR="00567CAA" w:rsidRPr="00C57A2D" w:rsidRDefault="00567CAA" w:rsidP="00C57A2D">
            <w:pPr>
              <w:tabs>
                <w:tab w:val="right" w:pos="10207"/>
              </w:tabs>
              <w:spacing w:line="259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C57A2D">
              <w:rPr>
                <w:b/>
                <w:sz w:val="24"/>
                <w:szCs w:val="24"/>
              </w:rPr>
              <w:t xml:space="preserve">Номер материала </w:t>
            </w:r>
            <w:r w:rsidRPr="00C57A2D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91232" w14:textId="09500422" w:rsidR="00567CAA" w:rsidRPr="00C57A2D" w:rsidRDefault="00C57A2D" w:rsidP="00C57A2D">
            <w:pPr>
              <w:tabs>
                <w:tab w:val="right" w:pos="10207"/>
              </w:tabs>
              <w:spacing w:line="259" w:lineRule="auto"/>
              <w:ind w:right="-2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  <w:r w:rsidR="003116AA" w:rsidRPr="003116AA">
              <w:rPr>
                <w:b/>
                <w:sz w:val="24"/>
                <w:szCs w:val="24"/>
              </w:rPr>
              <w:t>2321001</w:t>
            </w:r>
          </w:p>
        </w:tc>
      </w:tr>
    </w:tbl>
    <w:p w14:paraId="54009959" w14:textId="77777777" w:rsidR="00D93FEB" w:rsidRPr="00891514" w:rsidRDefault="00D93FEB" w:rsidP="00D93FEB">
      <w:pPr>
        <w:spacing w:line="256" w:lineRule="auto"/>
        <w:ind w:firstLine="0"/>
        <w:jc w:val="right"/>
        <w:rPr>
          <w:color w:val="000000"/>
          <w:sz w:val="26"/>
          <w:szCs w:val="26"/>
        </w:rPr>
      </w:pPr>
      <w:r w:rsidRPr="00891514">
        <w:rPr>
          <w:color w:val="000000"/>
          <w:sz w:val="26"/>
          <w:szCs w:val="26"/>
        </w:rPr>
        <w:t>«Утверждаю»</w:t>
      </w:r>
    </w:p>
    <w:p w14:paraId="3607D761" w14:textId="77777777" w:rsidR="00D93FEB" w:rsidRPr="00891514" w:rsidRDefault="00D93FEB" w:rsidP="00D93FEB">
      <w:pPr>
        <w:spacing w:line="256" w:lineRule="auto"/>
        <w:ind w:firstLine="0"/>
        <w:jc w:val="right"/>
        <w:rPr>
          <w:color w:val="000000"/>
          <w:sz w:val="26"/>
          <w:szCs w:val="26"/>
        </w:rPr>
      </w:pPr>
      <w:r w:rsidRPr="00891514">
        <w:rPr>
          <w:color w:val="000000"/>
          <w:sz w:val="26"/>
          <w:szCs w:val="26"/>
        </w:rPr>
        <w:t>И. о. первого заместителя директора-</w:t>
      </w:r>
    </w:p>
    <w:p w14:paraId="65DE7B3A" w14:textId="77777777" w:rsidR="00D93FEB" w:rsidRPr="00891514" w:rsidRDefault="00D93FEB" w:rsidP="00D93FEB">
      <w:pPr>
        <w:spacing w:line="256" w:lineRule="auto"/>
        <w:ind w:firstLine="0"/>
        <w:jc w:val="right"/>
        <w:rPr>
          <w:color w:val="000000"/>
          <w:sz w:val="26"/>
          <w:szCs w:val="26"/>
        </w:rPr>
      </w:pPr>
      <w:r w:rsidRPr="00891514">
        <w:rPr>
          <w:color w:val="000000"/>
          <w:sz w:val="26"/>
          <w:szCs w:val="26"/>
        </w:rPr>
        <w:t>главного инженера филиала</w:t>
      </w:r>
    </w:p>
    <w:p w14:paraId="232A5BDB" w14:textId="77777777" w:rsidR="00D93FEB" w:rsidRPr="00891514" w:rsidRDefault="00D93FEB" w:rsidP="00D93FEB">
      <w:pPr>
        <w:spacing w:line="256" w:lineRule="auto"/>
        <w:ind w:firstLine="0"/>
        <w:jc w:val="right"/>
        <w:rPr>
          <w:color w:val="000000"/>
          <w:sz w:val="26"/>
          <w:szCs w:val="26"/>
        </w:rPr>
      </w:pPr>
      <w:r w:rsidRPr="00891514">
        <w:rPr>
          <w:color w:val="000000"/>
          <w:sz w:val="26"/>
          <w:szCs w:val="26"/>
        </w:rPr>
        <w:t>ПАО «</w:t>
      </w:r>
      <w:proofErr w:type="spellStart"/>
      <w:r w:rsidRPr="00891514">
        <w:rPr>
          <w:color w:val="000000"/>
          <w:sz w:val="26"/>
          <w:szCs w:val="26"/>
        </w:rPr>
        <w:t>Россети</w:t>
      </w:r>
      <w:proofErr w:type="spellEnd"/>
      <w:r w:rsidRPr="00891514">
        <w:rPr>
          <w:color w:val="000000"/>
          <w:sz w:val="26"/>
          <w:szCs w:val="26"/>
        </w:rPr>
        <w:t xml:space="preserve"> Центр» - «Тверьэнерго»</w:t>
      </w:r>
    </w:p>
    <w:p w14:paraId="2B1296BC" w14:textId="77777777" w:rsidR="00D93FEB" w:rsidRPr="00891514" w:rsidRDefault="00D93FEB" w:rsidP="00D93FEB">
      <w:pPr>
        <w:spacing w:line="256" w:lineRule="auto"/>
        <w:ind w:firstLine="0"/>
        <w:jc w:val="right"/>
        <w:rPr>
          <w:color w:val="000000"/>
          <w:sz w:val="26"/>
          <w:szCs w:val="26"/>
        </w:rPr>
      </w:pPr>
      <w:r w:rsidRPr="00891514">
        <w:rPr>
          <w:color w:val="000000"/>
          <w:sz w:val="26"/>
          <w:szCs w:val="26"/>
        </w:rPr>
        <w:t>___________ О. М. Баталов</w:t>
      </w:r>
    </w:p>
    <w:p w14:paraId="032D6A4A" w14:textId="4EB6650A" w:rsidR="00D93FEB" w:rsidRPr="00891514" w:rsidRDefault="001B22A3" w:rsidP="00D93FEB">
      <w:pPr>
        <w:spacing w:line="256" w:lineRule="auto"/>
        <w:ind w:firstLine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u w:val="single"/>
        </w:rPr>
        <w:t>«18</w:t>
      </w:r>
      <w:r w:rsidRPr="00375E14">
        <w:rPr>
          <w:color w:val="000000"/>
          <w:sz w:val="26"/>
          <w:szCs w:val="26"/>
          <w:u w:val="single"/>
        </w:rPr>
        <w:t>» октября 2021 г.</w:t>
      </w:r>
    </w:p>
    <w:p w14:paraId="1309123A" w14:textId="77777777" w:rsidR="000D6540" w:rsidRPr="00C57A2D" w:rsidRDefault="000D6540" w:rsidP="00C57A2D">
      <w:pPr>
        <w:spacing w:line="259" w:lineRule="auto"/>
        <w:ind w:right="-2" w:firstLine="0"/>
        <w:rPr>
          <w:caps/>
          <w:sz w:val="24"/>
          <w:szCs w:val="24"/>
        </w:rPr>
      </w:pPr>
    </w:p>
    <w:p w14:paraId="1309123B" w14:textId="77777777" w:rsidR="004F6968" w:rsidRPr="00C57A2D" w:rsidRDefault="008D35FD" w:rsidP="00C57A2D">
      <w:pPr>
        <w:pStyle w:val="2"/>
        <w:numPr>
          <w:ilvl w:val="0"/>
          <w:numId w:val="0"/>
          <w:ins w:id="0" w:author="Kozlov_E" w:date="2005-05-24T16:56:00Z"/>
        </w:numPr>
        <w:spacing w:line="259" w:lineRule="auto"/>
        <w:rPr>
          <w:sz w:val="24"/>
          <w:szCs w:val="24"/>
        </w:rPr>
      </w:pPr>
      <w:r w:rsidRPr="00C57A2D">
        <w:rPr>
          <w:sz w:val="24"/>
          <w:szCs w:val="24"/>
        </w:rPr>
        <w:t>ТЕХНИЧЕСКОЕ ЗАДАНИЕ</w:t>
      </w:r>
    </w:p>
    <w:p w14:paraId="1309123C" w14:textId="77777777" w:rsidR="00A23DBA" w:rsidRPr="00C57A2D" w:rsidRDefault="004F6968" w:rsidP="00C57A2D">
      <w:pPr>
        <w:spacing w:line="259" w:lineRule="auto"/>
        <w:ind w:firstLine="0"/>
        <w:jc w:val="center"/>
        <w:rPr>
          <w:b/>
          <w:sz w:val="24"/>
          <w:szCs w:val="24"/>
        </w:rPr>
      </w:pPr>
      <w:r w:rsidRPr="00C57A2D">
        <w:rPr>
          <w:b/>
          <w:sz w:val="24"/>
          <w:szCs w:val="24"/>
        </w:rPr>
        <w:t xml:space="preserve">на </w:t>
      </w:r>
      <w:r w:rsidR="00612811" w:rsidRPr="00C57A2D">
        <w:rPr>
          <w:b/>
          <w:sz w:val="24"/>
          <w:szCs w:val="24"/>
        </w:rPr>
        <w:t xml:space="preserve">поставку </w:t>
      </w:r>
      <w:r w:rsidR="00567CAA" w:rsidRPr="00C57A2D">
        <w:rPr>
          <w:b/>
          <w:sz w:val="24"/>
          <w:szCs w:val="24"/>
        </w:rPr>
        <w:t>запасных частей к выключателям</w:t>
      </w:r>
      <w:r w:rsidR="00933B86" w:rsidRPr="00C57A2D">
        <w:rPr>
          <w:b/>
          <w:sz w:val="24"/>
          <w:szCs w:val="24"/>
        </w:rPr>
        <w:t xml:space="preserve"> </w:t>
      </w:r>
    </w:p>
    <w:p w14:paraId="1309123D" w14:textId="716D3221" w:rsidR="004F6968" w:rsidRPr="00C57A2D" w:rsidRDefault="00567CAA" w:rsidP="00C57A2D">
      <w:pPr>
        <w:spacing w:line="259" w:lineRule="auto"/>
        <w:ind w:firstLine="0"/>
        <w:jc w:val="center"/>
        <w:rPr>
          <w:b/>
          <w:sz w:val="24"/>
          <w:szCs w:val="24"/>
        </w:rPr>
      </w:pPr>
      <w:r w:rsidRPr="00C57A2D">
        <w:rPr>
          <w:b/>
          <w:sz w:val="24"/>
          <w:szCs w:val="24"/>
        </w:rPr>
        <w:t>(Модуль управления TER_CM_16_</w:t>
      </w:r>
      <w:r w:rsidR="003116AA">
        <w:rPr>
          <w:b/>
          <w:sz w:val="24"/>
          <w:szCs w:val="24"/>
        </w:rPr>
        <w:t>1</w:t>
      </w:r>
      <w:r w:rsidRPr="00C57A2D">
        <w:rPr>
          <w:b/>
          <w:sz w:val="24"/>
          <w:szCs w:val="24"/>
        </w:rPr>
        <w:t>(220_1)</w:t>
      </w:r>
      <w:r w:rsidR="004D7B36" w:rsidRPr="004D7B36">
        <w:rPr>
          <w:b/>
          <w:sz w:val="24"/>
          <w:szCs w:val="24"/>
        </w:rPr>
        <w:t xml:space="preserve"> </w:t>
      </w:r>
      <w:r w:rsidR="004D7B36">
        <w:rPr>
          <w:b/>
          <w:sz w:val="24"/>
          <w:szCs w:val="24"/>
        </w:rPr>
        <w:t>или аналог</w:t>
      </w:r>
      <w:r w:rsidRPr="00C57A2D">
        <w:rPr>
          <w:b/>
          <w:sz w:val="24"/>
          <w:szCs w:val="24"/>
        </w:rPr>
        <w:t>)</w:t>
      </w:r>
      <w:r w:rsidR="003F4E6C" w:rsidRPr="00C57A2D">
        <w:rPr>
          <w:b/>
          <w:sz w:val="24"/>
          <w:szCs w:val="24"/>
        </w:rPr>
        <w:t>.</w:t>
      </w:r>
      <w:r w:rsidR="00232E4A" w:rsidRPr="00C57A2D">
        <w:rPr>
          <w:b/>
          <w:sz w:val="24"/>
          <w:szCs w:val="24"/>
        </w:rPr>
        <w:t xml:space="preserve"> </w:t>
      </w:r>
      <w:r w:rsidR="009C0389" w:rsidRPr="00C57A2D">
        <w:rPr>
          <w:b/>
          <w:sz w:val="24"/>
          <w:szCs w:val="24"/>
        </w:rPr>
        <w:t xml:space="preserve"> Лот № </w:t>
      </w:r>
      <w:r w:rsidR="00C41807" w:rsidRPr="00C57A2D">
        <w:rPr>
          <w:b/>
          <w:sz w:val="24"/>
          <w:szCs w:val="24"/>
          <w:u w:val="single"/>
        </w:rPr>
        <w:t>30</w:t>
      </w:r>
      <w:r w:rsidR="008C7F33" w:rsidRPr="00C57A2D">
        <w:rPr>
          <w:b/>
          <w:sz w:val="24"/>
          <w:szCs w:val="24"/>
          <w:u w:val="single"/>
        </w:rPr>
        <w:t>6</w:t>
      </w:r>
      <w:r w:rsidR="008C7F33" w:rsidRPr="00C57A2D">
        <w:rPr>
          <w:b/>
          <w:sz w:val="24"/>
          <w:szCs w:val="24"/>
          <w:u w:val="single"/>
          <w:lang w:val="en-US"/>
        </w:rPr>
        <w:t>I</w:t>
      </w:r>
    </w:p>
    <w:p w14:paraId="1309123E" w14:textId="77777777" w:rsidR="000D6540" w:rsidRPr="00C57A2D" w:rsidRDefault="000D6540" w:rsidP="00C57A2D">
      <w:pPr>
        <w:spacing w:line="259" w:lineRule="auto"/>
        <w:ind w:firstLine="0"/>
        <w:rPr>
          <w:sz w:val="24"/>
          <w:szCs w:val="24"/>
        </w:rPr>
      </w:pPr>
    </w:p>
    <w:p w14:paraId="1309123F" w14:textId="77777777" w:rsidR="00612811" w:rsidRPr="00C57A2D" w:rsidRDefault="00567CAA" w:rsidP="00C57A2D">
      <w:pPr>
        <w:pStyle w:val="ae"/>
        <w:numPr>
          <w:ilvl w:val="0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b/>
          <w:bCs/>
          <w:sz w:val="24"/>
          <w:szCs w:val="24"/>
        </w:rPr>
      </w:pPr>
      <w:r w:rsidRPr="00C57A2D">
        <w:rPr>
          <w:b/>
          <w:bCs/>
          <w:sz w:val="24"/>
          <w:szCs w:val="24"/>
        </w:rPr>
        <w:t>Требования к продукции</w:t>
      </w:r>
      <w:r w:rsidR="00612811" w:rsidRPr="00C57A2D">
        <w:rPr>
          <w:b/>
          <w:bCs/>
          <w:sz w:val="24"/>
          <w:szCs w:val="24"/>
        </w:rPr>
        <w:t>.</w:t>
      </w:r>
    </w:p>
    <w:p w14:paraId="13091240" w14:textId="4FBD6C55" w:rsidR="00612811" w:rsidRPr="00C57A2D" w:rsidRDefault="00567CAA" w:rsidP="00C57A2D">
      <w:pPr>
        <w:pStyle w:val="ae"/>
        <w:numPr>
          <w:ilvl w:val="1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 xml:space="preserve">Технические требования и </w:t>
      </w:r>
      <w:r w:rsidR="00C57A2D" w:rsidRPr="00C57A2D">
        <w:rPr>
          <w:sz w:val="24"/>
          <w:szCs w:val="24"/>
        </w:rPr>
        <w:t>характеристики запасных</w:t>
      </w:r>
      <w:r w:rsidRPr="00C57A2D">
        <w:rPr>
          <w:sz w:val="24"/>
          <w:szCs w:val="24"/>
        </w:rPr>
        <w:t xml:space="preserve"> частей должны соответствовать требованиям настоящего стандарта по рабочим чертежам, утвержденным в установленном порядке и приведенных в таблице</w:t>
      </w:r>
      <w:r w:rsidR="00612811" w:rsidRPr="00C57A2D">
        <w:rPr>
          <w:sz w:val="24"/>
          <w:szCs w:val="24"/>
        </w:rPr>
        <w:t>:</w:t>
      </w:r>
    </w:p>
    <w:p w14:paraId="28A9E470" w14:textId="77777777" w:rsidR="00C57A2D" w:rsidRPr="00C57A2D" w:rsidRDefault="00C57A2D" w:rsidP="00C57A2D">
      <w:pPr>
        <w:pStyle w:val="ae"/>
        <w:tabs>
          <w:tab w:val="left" w:pos="1134"/>
        </w:tabs>
        <w:spacing w:line="259" w:lineRule="auto"/>
        <w:ind w:left="0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22"/>
        <w:gridCol w:w="3323"/>
      </w:tblGrid>
      <w:tr w:rsidR="00567CAA" w:rsidRPr="00C57A2D" w14:paraId="13091243" w14:textId="77777777" w:rsidTr="00C57A2D">
        <w:trPr>
          <w:trHeight w:val="161"/>
        </w:trPr>
        <w:tc>
          <w:tcPr>
            <w:tcW w:w="3378" w:type="pct"/>
          </w:tcPr>
          <w:p w14:paraId="13091241" w14:textId="46ADEFBE" w:rsidR="00567CAA" w:rsidRPr="00C57A2D" w:rsidRDefault="00567CAA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Наименование параметра</w:t>
            </w:r>
          </w:p>
        </w:tc>
        <w:tc>
          <w:tcPr>
            <w:tcW w:w="1622" w:type="pct"/>
          </w:tcPr>
          <w:p w14:paraId="13091242" w14:textId="19D32F02" w:rsidR="00567CAA" w:rsidRPr="00C57A2D" w:rsidRDefault="00567CAA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Значение</w:t>
            </w:r>
          </w:p>
        </w:tc>
      </w:tr>
      <w:tr w:rsidR="00EF332B" w:rsidRPr="00C57A2D" w14:paraId="13091245" w14:textId="77777777" w:rsidTr="00C57A2D">
        <w:trPr>
          <w:trHeight w:val="182"/>
        </w:trPr>
        <w:tc>
          <w:tcPr>
            <w:tcW w:w="5000" w:type="pct"/>
            <w:gridSpan w:val="2"/>
          </w:tcPr>
          <w:p w14:paraId="13091244" w14:textId="55BF112E" w:rsidR="00EF332B" w:rsidRPr="00C57A2D" w:rsidRDefault="00EF332B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bCs/>
                <w:color w:val="000000"/>
              </w:rPr>
              <w:t>Оперативное питание</w:t>
            </w:r>
          </w:p>
        </w:tc>
      </w:tr>
      <w:tr w:rsidR="00EF332B" w:rsidRPr="00C57A2D" w14:paraId="1309124C" w14:textId="77777777" w:rsidTr="00C57A2D">
        <w:trPr>
          <w:trHeight w:val="412"/>
        </w:trPr>
        <w:tc>
          <w:tcPr>
            <w:tcW w:w="3378" w:type="pct"/>
          </w:tcPr>
          <w:p w14:paraId="13091246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Допустимый диапазон напряжения оперативного питания, В </w:t>
            </w:r>
          </w:p>
          <w:p w14:paraId="13091247" w14:textId="77777777" w:rsidR="00EF332B" w:rsidRPr="00C57A2D" w:rsidRDefault="00EF332B" w:rsidP="00C57A2D">
            <w:pPr>
              <w:pStyle w:val="Default"/>
              <w:numPr>
                <w:ilvl w:val="0"/>
                <w:numId w:val="10"/>
              </w:numPr>
              <w:spacing w:line="259" w:lineRule="auto"/>
              <w:ind w:hanging="432"/>
              <w:rPr>
                <w:rFonts w:ascii="Times New Roman" w:hAnsi="Times New Roman" w:cs="Times New Roman"/>
              </w:rPr>
            </w:pPr>
            <w:r w:rsidRPr="00C57A2D">
              <w:rPr>
                <w:rFonts w:ascii="Times New Roman" w:hAnsi="Times New Roman" w:cs="Times New Roman"/>
              </w:rPr>
              <w:t xml:space="preserve">постоянный ток </w:t>
            </w:r>
          </w:p>
          <w:p w14:paraId="13091248" w14:textId="77777777" w:rsidR="00EF332B" w:rsidRPr="00C57A2D" w:rsidRDefault="00EF332B" w:rsidP="00C57A2D">
            <w:pPr>
              <w:pStyle w:val="Default"/>
              <w:numPr>
                <w:ilvl w:val="0"/>
                <w:numId w:val="10"/>
              </w:numPr>
              <w:spacing w:line="259" w:lineRule="auto"/>
              <w:ind w:hanging="432"/>
              <w:rPr>
                <w:rFonts w:ascii="Times New Roman" w:hAnsi="Times New Roman" w:cs="Times New Roman"/>
              </w:rPr>
            </w:pPr>
            <w:r w:rsidRPr="00C57A2D">
              <w:rPr>
                <w:rFonts w:ascii="Times New Roman" w:hAnsi="Times New Roman" w:cs="Times New Roman"/>
              </w:rPr>
              <w:t xml:space="preserve">переменный ток (действующее значение) </w:t>
            </w:r>
          </w:p>
        </w:tc>
        <w:tc>
          <w:tcPr>
            <w:tcW w:w="1622" w:type="pct"/>
          </w:tcPr>
          <w:p w14:paraId="13091249" w14:textId="77777777" w:rsidR="00EF332B" w:rsidRPr="00C57A2D" w:rsidRDefault="00EF332B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309124A" w14:textId="77777777" w:rsidR="00EF332B" w:rsidRPr="00C57A2D" w:rsidRDefault="00EF332B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85 … 265</w:t>
            </w:r>
          </w:p>
          <w:p w14:paraId="1309124B" w14:textId="77777777" w:rsidR="00EF332B" w:rsidRPr="00C57A2D" w:rsidRDefault="00EF332B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85 … 265</w:t>
            </w:r>
          </w:p>
        </w:tc>
      </w:tr>
      <w:tr w:rsidR="00EF332B" w:rsidRPr="00C57A2D" w14:paraId="13091251" w14:textId="77777777" w:rsidTr="00C57A2D">
        <w:trPr>
          <w:trHeight w:val="252"/>
        </w:trPr>
        <w:tc>
          <w:tcPr>
            <w:tcW w:w="3378" w:type="pct"/>
          </w:tcPr>
          <w:p w14:paraId="1309124D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Время подготовки к отключению не более, с </w:t>
            </w:r>
          </w:p>
          <w:p w14:paraId="1309124E" w14:textId="77777777" w:rsidR="00EF332B" w:rsidRPr="00C57A2D" w:rsidRDefault="00EF332B" w:rsidP="00C57A2D">
            <w:pPr>
              <w:pStyle w:val="Default"/>
              <w:numPr>
                <w:ilvl w:val="0"/>
                <w:numId w:val="11"/>
              </w:numPr>
              <w:spacing w:line="259" w:lineRule="auto"/>
              <w:ind w:firstLine="567"/>
              <w:rPr>
                <w:rFonts w:ascii="Times New Roman" w:hAnsi="Times New Roman" w:cs="Times New Roman"/>
              </w:rPr>
            </w:pPr>
            <w:r w:rsidRPr="00C57A2D">
              <w:rPr>
                <w:rFonts w:ascii="Times New Roman" w:hAnsi="Times New Roman" w:cs="Times New Roman"/>
              </w:rPr>
              <w:t xml:space="preserve">после подачи оперативного питания </w:t>
            </w:r>
          </w:p>
        </w:tc>
        <w:tc>
          <w:tcPr>
            <w:tcW w:w="1622" w:type="pct"/>
          </w:tcPr>
          <w:p w14:paraId="1309124F" w14:textId="77777777" w:rsidR="00567CAA" w:rsidRPr="00C57A2D" w:rsidRDefault="00567CAA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3091250" w14:textId="77777777" w:rsidR="00EF332B" w:rsidRPr="00C57A2D" w:rsidRDefault="00EF332B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EF332B" w:rsidRPr="00C57A2D" w14:paraId="1309125A" w14:textId="77777777" w:rsidTr="00C57A2D">
        <w:trPr>
          <w:trHeight w:val="572"/>
        </w:trPr>
        <w:tc>
          <w:tcPr>
            <w:tcW w:w="3378" w:type="pct"/>
          </w:tcPr>
          <w:p w14:paraId="13091252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Время подготовки к включению не более, с </w:t>
            </w:r>
          </w:p>
          <w:p w14:paraId="13091253" w14:textId="77777777" w:rsidR="00EF332B" w:rsidRPr="00C57A2D" w:rsidRDefault="00EF332B" w:rsidP="00C57A2D">
            <w:pPr>
              <w:pStyle w:val="Default"/>
              <w:numPr>
                <w:ilvl w:val="0"/>
                <w:numId w:val="12"/>
              </w:numPr>
              <w:spacing w:line="259" w:lineRule="auto"/>
              <w:ind w:hanging="360"/>
              <w:rPr>
                <w:rFonts w:ascii="Times New Roman" w:hAnsi="Times New Roman" w:cs="Times New Roman"/>
              </w:rPr>
            </w:pPr>
            <w:r w:rsidRPr="00C57A2D">
              <w:rPr>
                <w:rFonts w:ascii="Times New Roman" w:hAnsi="Times New Roman" w:cs="Times New Roman"/>
              </w:rPr>
              <w:t xml:space="preserve">после подачи оперативного питания </w:t>
            </w:r>
          </w:p>
          <w:p w14:paraId="13091254" w14:textId="77777777" w:rsidR="00EF332B" w:rsidRPr="00C57A2D" w:rsidRDefault="00EF332B" w:rsidP="00C57A2D">
            <w:pPr>
              <w:pStyle w:val="Default"/>
              <w:numPr>
                <w:ilvl w:val="0"/>
                <w:numId w:val="12"/>
              </w:numPr>
              <w:spacing w:line="259" w:lineRule="auto"/>
              <w:ind w:hanging="360"/>
              <w:rPr>
                <w:rFonts w:ascii="Times New Roman" w:hAnsi="Times New Roman" w:cs="Times New Roman"/>
              </w:rPr>
            </w:pPr>
            <w:r w:rsidRPr="00C57A2D">
              <w:rPr>
                <w:rFonts w:ascii="Times New Roman" w:hAnsi="Times New Roman" w:cs="Times New Roman"/>
              </w:rPr>
              <w:t xml:space="preserve">после предыдущей операции включения </w:t>
            </w:r>
          </w:p>
          <w:p w14:paraId="13091255" w14:textId="77777777" w:rsidR="00EF332B" w:rsidRPr="00C57A2D" w:rsidRDefault="00EF332B" w:rsidP="00C57A2D">
            <w:pPr>
              <w:pStyle w:val="Default"/>
              <w:numPr>
                <w:ilvl w:val="0"/>
                <w:numId w:val="12"/>
              </w:numPr>
              <w:spacing w:line="259" w:lineRule="auto"/>
              <w:ind w:hanging="360"/>
              <w:rPr>
                <w:rFonts w:ascii="Times New Roman" w:hAnsi="Times New Roman" w:cs="Times New Roman"/>
              </w:rPr>
            </w:pPr>
            <w:r w:rsidRPr="00C57A2D">
              <w:rPr>
                <w:rFonts w:ascii="Times New Roman" w:hAnsi="Times New Roman" w:cs="Times New Roman"/>
              </w:rPr>
              <w:t xml:space="preserve">после предыдущей операции отключения </w:t>
            </w:r>
          </w:p>
        </w:tc>
        <w:tc>
          <w:tcPr>
            <w:tcW w:w="1622" w:type="pct"/>
          </w:tcPr>
          <w:p w14:paraId="13091256" w14:textId="77777777" w:rsidR="00EF332B" w:rsidRPr="00C57A2D" w:rsidRDefault="00EF332B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3091257" w14:textId="77777777" w:rsidR="00EF332B" w:rsidRPr="00C57A2D" w:rsidRDefault="00EF332B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15</w:t>
            </w:r>
          </w:p>
          <w:p w14:paraId="13091258" w14:textId="77777777" w:rsidR="00EF332B" w:rsidRPr="00C57A2D" w:rsidRDefault="00EF332B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10</w:t>
            </w:r>
          </w:p>
          <w:p w14:paraId="13091259" w14:textId="77777777" w:rsidR="00EF332B" w:rsidRPr="00C57A2D" w:rsidRDefault="00EF332B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A369A5" w:rsidRPr="00C57A2D" w14:paraId="1309125D" w14:textId="77777777" w:rsidTr="00C57A2D">
        <w:trPr>
          <w:trHeight w:val="100"/>
        </w:trPr>
        <w:tc>
          <w:tcPr>
            <w:tcW w:w="3378" w:type="pct"/>
          </w:tcPr>
          <w:p w14:paraId="1309125B" w14:textId="4269732D" w:rsidR="00A369A5" w:rsidRPr="00C57A2D" w:rsidRDefault="00A369A5" w:rsidP="00C57A2D">
            <w:pPr>
              <w:pStyle w:val="Pa24"/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Средняя потребляемая активная мощность, не </w:t>
            </w:r>
            <w:r w:rsidR="00C57A2D" w:rsidRPr="00C57A2D">
              <w:rPr>
                <w:rFonts w:ascii="Times New Roman" w:hAnsi="Times New Roman" w:cs="Times New Roman"/>
                <w:color w:val="000000"/>
              </w:rPr>
              <w:t>более, Вт</w:t>
            </w:r>
          </w:p>
        </w:tc>
        <w:tc>
          <w:tcPr>
            <w:tcW w:w="1622" w:type="pct"/>
          </w:tcPr>
          <w:p w14:paraId="1309125C" w14:textId="77777777" w:rsidR="00A369A5" w:rsidRPr="00C57A2D" w:rsidRDefault="00A369A5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EF332B" w:rsidRPr="00C57A2D" w14:paraId="13091261" w14:textId="77777777" w:rsidTr="00C57A2D">
        <w:trPr>
          <w:trHeight w:val="92"/>
        </w:trPr>
        <w:tc>
          <w:tcPr>
            <w:tcW w:w="3378" w:type="pct"/>
          </w:tcPr>
          <w:p w14:paraId="1309125E" w14:textId="4FC2E1D5" w:rsidR="00EF332B" w:rsidRPr="00C57A2D" w:rsidRDefault="00C57A2D" w:rsidP="00C57A2D">
            <w:pPr>
              <w:pStyle w:val="Pa24"/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Максимальная мощность, потребляемая</w:t>
            </w:r>
            <w:r w:rsidR="00A369A5" w:rsidRPr="00C57A2D">
              <w:rPr>
                <w:rFonts w:ascii="Times New Roman" w:hAnsi="Times New Roman" w:cs="Times New Roman"/>
                <w:color w:val="000000"/>
              </w:rPr>
              <w:t> во время заряда конденсаторов, не более, Вт</w:t>
            </w:r>
          </w:p>
        </w:tc>
        <w:tc>
          <w:tcPr>
            <w:tcW w:w="1622" w:type="pct"/>
          </w:tcPr>
          <w:p w14:paraId="1309125F" w14:textId="77777777" w:rsidR="00447570" w:rsidRPr="00C57A2D" w:rsidRDefault="00447570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3091260" w14:textId="77777777" w:rsidR="00EF332B" w:rsidRPr="00C57A2D" w:rsidRDefault="00A369A5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>60</w:t>
            </w:r>
            <w:r w:rsidR="00EF332B" w:rsidRPr="00C57A2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EF332B" w:rsidRPr="00C57A2D" w14:paraId="13091264" w14:textId="77777777" w:rsidTr="00C57A2D">
        <w:trPr>
          <w:trHeight w:val="92"/>
        </w:trPr>
        <w:tc>
          <w:tcPr>
            <w:tcW w:w="3378" w:type="pct"/>
          </w:tcPr>
          <w:p w14:paraId="13091262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Бросок тока при включении не более, А </w:t>
            </w:r>
          </w:p>
        </w:tc>
        <w:tc>
          <w:tcPr>
            <w:tcW w:w="1622" w:type="pct"/>
          </w:tcPr>
          <w:p w14:paraId="13091263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18 </w:t>
            </w:r>
          </w:p>
        </w:tc>
      </w:tr>
      <w:tr w:rsidR="00EF332B" w:rsidRPr="00C57A2D" w14:paraId="13091267" w14:textId="77777777" w:rsidTr="00C57A2D">
        <w:trPr>
          <w:trHeight w:val="92"/>
        </w:trPr>
        <w:tc>
          <w:tcPr>
            <w:tcW w:w="3378" w:type="pct"/>
          </w:tcPr>
          <w:p w14:paraId="13091265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Постоянная времени броска тока, с </w:t>
            </w:r>
          </w:p>
        </w:tc>
        <w:tc>
          <w:tcPr>
            <w:tcW w:w="1622" w:type="pct"/>
          </w:tcPr>
          <w:p w14:paraId="13091266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0,004 </w:t>
            </w:r>
          </w:p>
        </w:tc>
      </w:tr>
      <w:tr w:rsidR="00EF332B" w:rsidRPr="00C57A2D" w14:paraId="1309126B" w14:textId="77777777" w:rsidTr="00C57A2D">
        <w:trPr>
          <w:trHeight w:val="92"/>
        </w:trPr>
        <w:tc>
          <w:tcPr>
            <w:tcW w:w="3378" w:type="pct"/>
          </w:tcPr>
          <w:p w14:paraId="13091268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Время Готовности к отключению после пропадания оперативного питания не менее, с </w:t>
            </w:r>
          </w:p>
        </w:tc>
        <w:tc>
          <w:tcPr>
            <w:tcW w:w="1622" w:type="pct"/>
          </w:tcPr>
          <w:p w14:paraId="13091269" w14:textId="77777777" w:rsidR="00447570" w:rsidRPr="00C57A2D" w:rsidRDefault="00447570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309126A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60 </w:t>
            </w:r>
          </w:p>
        </w:tc>
      </w:tr>
      <w:tr w:rsidR="00EF332B" w:rsidRPr="00C57A2D" w14:paraId="1309126D" w14:textId="77777777" w:rsidTr="00C57A2D">
        <w:trPr>
          <w:trHeight w:val="89"/>
        </w:trPr>
        <w:tc>
          <w:tcPr>
            <w:tcW w:w="5000" w:type="pct"/>
            <w:gridSpan w:val="2"/>
          </w:tcPr>
          <w:p w14:paraId="1309126C" w14:textId="30F1C8B7" w:rsidR="00EF332B" w:rsidRPr="00C57A2D" w:rsidRDefault="00EF332B" w:rsidP="00C57A2D">
            <w:pPr>
              <w:pStyle w:val="Pa24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bCs/>
                <w:color w:val="000000"/>
              </w:rPr>
              <w:t>Параметры цикла "ВО"</w:t>
            </w:r>
          </w:p>
        </w:tc>
      </w:tr>
      <w:tr w:rsidR="00EF332B" w:rsidRPr="00C57A2D" w14:paraId="13091270" w14:textId="77777777" w:rsidTr="00C57A2D">
        <w:trPr>
          <w:trHeight w:val="92"/>
        </w:trPr>
        <w:tc>
          <w:tcPr>
            <w:tcW w:w="3378" w:type="pct"/>
          </w:tcPr>
          <w:p w14:paraId="1309126E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Выполняемый цикл автоматического повторного включения </w:t>
            </w:r>
          </w:p>
        </w:tc>
        <w:tc>
          <w:tcPr>
            <w:tcW w:w="1622" w:type="pct"/>
          </w:tcPr>
          <w:p w14:paraId="1309126F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О–0,3с– ВО–10с–ВО-10с–ВО </w:t>
            </w:r>
          </w:p>
        </w:tc>
      </w:tr>
      <w:tr w:rsidR="00EF332B" w:rsidRPr="00C57A2D" w14:paraId="13091273" w14:textId="77777777" w:rsidTr="00C57A2D">
        <w:trPr>
          <w:trHeight w:val="92"/>
        </w:trPr>
        <w:tc>
          <w:tcPr>
            <w:tcW w:w="3378" w:type="pct"/>
          </w:tcPr>
          <w:p w14:paraId="13091271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Максимальное количество циклов </w:t>
            </w:r>
            <w:proofErr w:type="gramStart"/>
            <w:r w:rsidRPr="00C57A2D">
              <w:rPr>
                <w:rFonts w:ascii="Times New Roman" w:hAnsi="Times New Roman" w:cs="Times New Roman"/>
                <w:color w:val="000000"/>
              </w:rPr>
              <w:t>В-О</w:t>
            </w:r>
            <w:proofErr w:type="gramEnd"/>
            <w:r w:rsidRPr="00C57A2D">
              <w:rPr>
                <w:rFonts w:ascii="Times New Roman" w:hAnsi="Times New Roman" w:cs="Times New Roman"/>
                <w:color w:val="000000"/>
              </w:rPr>
              <w:t xml:space="preserve"> в час не более </w:t>
            </w:r>
          </w:p>
        </w:tc>
        <w:tc>
          <w:tcPr>
            <w:tcW w:w="1622" w:type="pct"/>
          </w:tcPr>
          <w:p w14:paraId="13091272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100 </w:t>
            </w:r>
          </w:p>
        </w:tc>
      </w:tr>
      <w:tr w:rsidR="00EF332B" w:rsidRPr="00C57A2D" w14:paraId="13091275" w14:textId="77777777" w:rsidTr="00C57A2D">
        <w:trPr>
          <w:trHeight w:val="89"/>
        </w:trPr>
        <w:tc>
          <w:tcPr>
            <w:tcW w:w="5000" w:type="pct"/>
            <w:gridSpan w:val="2"/>
          </w:tcPr>
          <w:p w14:paraId="13091274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bCs/>
                <w:color w:val="000000"/>
              </w:rPr>
              <w:t xml:space="preserve">Параметры выходов </w:t>
            </w:r>
          </w:p>
        </w:tc>
      </w:tr>
      <w:tr w:rsidR="00EF332B" w:rsidRPr="00C57A2D" w14:paraId="13091278" w14:textId="77777777" w:rsidTr="00C57A2D">
        <w:trPr>
          <w:trHeight w:val="92"/>
        </w:trPr>
        <w:tc>
          <w:tcPr>
            <w:tcW w:w="3378" w:type="pct"/>
          </w:tcPr>
          <w:p w14:paraId="13091276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Номинальное напряжение переключения, В </w:t>
            </w:r>
          </w:p>
        </w:tc>
        <w:tc>
          <w:tcPr>
            <w:tcW w:w="1622" w:type="pct"/>
          </w:tcPr>
          <w:p w14:paraId="13091277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240 </w:t>
            </w:r>
          </w:p>
        </w:tc>
      </w:tr>
      <w:tr w:rsidR="00EF332B" w:rsidRPr="00C57A2D" w14:paraId="1309127B" w14:textId="77777777" w:rsidTr="00C57A2D">
        <w:trPr>
          <w:trHeight w:val="92"/>
        </w:trPr>
        <w:tc>
          <w:tcPr>
            <w:tcW w:w="3378" w:type="pct"/>
          </w:tcPr>
          <w:p w14:paraId="13091279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Номинальный ток (~), А </w:t>
            </w:r>
          </w:p>
        </w:tc>
        <w:tc>
          <w:tcPr>
            <w:tcW w:w="1622" w:type="pct"/>
          </w:tcPr>
          <w:p w14:paraId="1309127A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16 </w:t>
            </w:r>
          </w:p>
        </w:tc>
      </w:tr>
      <w:tr w:rsidR="00EF332B" w:rsidRPr="00C57A2D" w14:paraId="1309127E" w14:textId="77777777" w:rsidTr="00C57A2D">
        <w:trPr>
          <w:trHeight w:val="92"/>
        </w:trPr>
        <w:tc>
          <w:tcPr>
            <w:tcW w:w="3378" w:type="pct"/>
          </w:tcPr>
          <w:p w14:paraId="1309127C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Мощность переключения (переменный ток), </w:t>
            </w:r>
            <w:proofErr w:type="gramStart"/>
            <w:r w:rsidRPr="00C57A2D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C57A2D">
              <w:rPr>
                <w:rFonts w:ascii="Times New Roman" w:hAnsi="Times New Roman" w:cs="Times New Roman"/>
                <w:color w:val="000000"/>
              </w:rPr>
              <w:t xml:space="preserve">•А </w:t>
            </w:r>
          </w:p>
        </w:tc>
        <w:tc>
          <w:tcPr>
            <w:tcW w:w="1622" w:type="pct"/>
          </w:tcPr>
          <w:p w14:paraId="1309127D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4000 </w:t>
            </w:r>
          </w:p>
        </w:tc>
      </w:tr>
      <w:tr w:rsidR="00EF332B" w:rsidRPr="00C57A2D" w14:paraId="13091289" w14:textId="77777777" w:rsidTr="00C57A2D">
        <w:trPr>
          <w:trHeight w:val="280"/>
        </w:trPr>
        <w:tc>
          <w:tcPr>
            <w:tcW w:w="3378" w:type="pct"/>
          </w:tcPr>
          <w:p w14:paraId="1309127F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Ток переключения (постоянный ток), А </w:t>
            </w:r>
          </w:p>
          <w:p w14:paraId="13091280" w14:textId="77777777" w:rsidR="00EF332B" w:rsidRPr="00C57A2D" w:rsidRDefault="00EF332B" w:rsidP="00C57A2D">
            <w:pPr>
              <w:pStyle w:val="Default"/>
              <w:numPr>
                <w:ilvl w:val="0"/>
                <w:numId w:val="13"/>
              </w:numPr>
              <w:spacing w:line="259" w:lineRule="auto"/>
              <w:ind w:hanging="360"/>
              <w:rPr>
                <w:rFonts w:ascii="Times New Roman" w:hAnsi="Times New Roman" w:cs="Times New Roman"/>
              </w:rPr>
            </w:pPr>
            <w:r w:rsidRPr="00C57A2D">
              <w:rPr>
                <w:rFonts w:ascii="Times New Roman" w:hAnsi="Times New Roman" w:cs="Times New Roman"/>
              </w:rPr>
              <w:t xml:space="preserve">250 В </w:t>
            </w:r>
          </w:p>
          <w:p w14:paraId="13091281" w14:textId="77777777" w:rsidR="00EF332B" w:rsidRPr="00C57A2D" w:rsidRDefault="00EF332B" w:rsidP="00C57A2D">
            <w:pPr>
              <w:pStyle w:val="Default"/>
              <w:numPr>
                <w:ilvl w:val="0"/>
                <w:numId w:val="13"/>
              </w:numPr>
              <w:spacing w:line="259" w:lineRule="auto"/>
              <w:ind w:hanging="360"/>
              <w:rPr>
                <w:rFonts w:ascii="Times New Roman" w:hAnsi="Times New Roman" w:cs="Times New Roman"/>
              </w:rPr>
            </w:pPr>
            <w:r w:rsidRPr="00C57A2D">
              <w:rPr>
                <w:rFonts w:ascii="Times New Roman" w:hAnsi="Times New Roman" w:cs="Times New Roman"/>
              </w:rPr>
              <w:t xml:space="preserve">125 В </w:t>
            </w:r>
          </w:p>
          <w:p w14:paraId="13091282" w14:textId="77777777" w:rsidR="00EF332B" w:rsidRPr="00C57A2D" w:rsidRDefault="00EF332B" w:rsidP="00C57A2D">
            <w:pPr>
              <w:pStyle w:val="Default"/>
              <w:numPr>
                <w:ilvl w:val="0"/>
                <w:numId w:val="13"/>
              </w:numPr>
              <w:spacing w:line="259" w:lineRule="auto"/>
              <w:ind w:hanging="360"/>
              <w:rPr>
                <w:rFonts w:ascii="Times New Roman" w:hAnsi="Times New Roman" w:cs="Times New Roman"/>
              </w:rPr>
            </w:pPr>
            <w:r w:rsidRPr="00C57A2D">
              <w:rPr>
                <w:rFonts w:ascii="Times New Roman" w:hAnsi="Times New Roman" w:cs="Times New Roman"/>
              </w:rPr>
              <w:t xml:space="preserve">48 В </w:t>
            </w:r>
          </w:p>
          <w:p w14:paraId="13091283" w14:textId="77777777" w:rsidR="00EF332B" w:rsidRPr="00C57A2D" w:rsidRDefault="00EF332B" w:rsidP="00C57A2D">
            <w:pPr>
              <w:pStyle w:val="Default"/>
              <w:numPr>
                <w:ilvl w:val="0"/>
                <w:numId w:val="13"/>
              </w:numPr>
              <w:spacing w:line="259" w:lineRule="auto"/>
              <w:ind w:hanging="360"/>
              <w:rPr>
                <w:rFonts w:ascii="Times New Roman" w:hAnsi="Times New Roman" w:cs="Times New Roman"/>
              </w:rPr>
            </w:pPr>
            <w:r w:rsidRPr="00C57A2D">
              <w:rPr>
                <w:rFonts w:ascii="Times New Roman" w:hAnsi="Times New Roman" w:cs="Times New Roman"/>
              </w:rPr>
              <w:lastRenderedPageBreak/>
              <w:t xml:space="preserve">24 В </w:t>
            </w:r>
          </w:p>
        </w:tc>
        <w:tc>
          <w:tcPr>
            <w:tcW w:w="1622" w:type="pct"/>
          </w:tcPr>
          <w:p w14:paraId="13091284" w14:textId="77777777" w:rsidR="00447570" w:rsidRPr="00C57A2D" w:rsidRDefault="00447570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3091285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0,35 </w:t>
            </w:r>
          </w:p>
          <w:p w14:paraId="13091286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0,45 </w:t>
            </w:r>
          </w:p>
          <w:p w14:paraId="13091287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1,3 </w:t>
            </w:r>
          </w:p>
          <w:p w14:paraId="13091288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lastRenderedPageBreak/>
              <w:t xml:space="preserve">12 </w:t>
            </w:r>
          </w:p>
        </w:tc>
      </w:tr>
      <w:tr w:rsidR="00EF332B" w:rsidRPr="00C57A2D" w14:paraId="1309128C" w14:textId="77777777" w:rsidTr="00C57A2D">
        <w:trPr>
          <w:trHeight w:val="92"/>
        </w:trPr>
        <w:tc>
          <w:tcPr>
            <w:tcW w:w="3378" w:type="pct"/>
          </w:tcPr>
          <w:p w14:paraId="1309128A" w14:textId="77777777" w:rsidR="00EF332B" w:rsidRPr="00C57A2D" w:rsidRDefault="00EF332B" w:rsidP="00C57A2D">
            <w:pPr>
              <w:pStyle w:val="Pa24"/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lastRenderedPageBreak/>
              <w:t xml:space="preserve">Климатическое исполнение и категория размещения </w:t>
            </w:r>
          </w:p>
        </w:tc>
        <w:tc>
          <w:tcPr>
            <w:tcW w:w="1622" w:type="pct"/>
          </w:tcPr>
          <w:p w14:paraId="1309128B" w14:textId="77777777" w:rsidR="00EF332B" w:rsidRPr="00C57A2D" w:rsidRDefault="00EF332B" w:rsidP="00C57A2D">
            <w:pPr>
              <w:pStyle w:val="Pa18"/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A2D">
              <w:rPr>
                <w:rFonts w:ascii="Times New Roman" w:hAnsi="Times New Roman" w:cs="Times New Roman"/>
                <w:color w:val="000000"/>
              </w:rPr>
              <w:t xml:space="preserve">У2 </w:t>
            </w:r>
          </w:p>
        </w:tc>
      </w:tr>
      <w:tr w:rsidR="00EF332B" w:rsidRPr="00C57A2D" w14:paraId="1309128F" w14:textId="77777777" w:rsidTr="00C57A2D">
        <w:trPr>
          <w:trHeight w:val="92"/>
        </w:trPr>
        <w:tc>
          <w:tcPr>
            <w:tcW w:w="3378" w:type="pct"/>
            <w:vAlign w:val="center"/>
          </w:tcPr>
          <w:p w14:paraId="1309128D" w14:textId="77777777" w:rsidR="00EF332B" w:rsidRPr="00C57A2D" w:rsidRDefault="00EF332B" w:rsidP="00C57A2D">
            <w:pPr>
              <w:spacing w:line="259" w:lineRule="auto"/>
              <w:ind w:firstLine="34"/>
              <w:jc w:val="left"/>
              <w:rPr>
                <w:sz w:val="24"/>
                <w:szCs w:val="24"/>
              </w:rPr>
            </w:pPr>
            <w:r w:rsidRPr="00C57A2D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22" w:type="pct"/>
            <w:vAlign w:val="center"/>
          </w:tcPr>
          <w:p w14:paraId="1309128E" w14:textId="77777777" w:rsidR="00EF332B" w:rsidRPr="00C57A2D" w:rsidRDefault="00EF332B" w:rsidP="00C57A2D">
            <w:pPr>
              <w:spacing w:line="259" w:lineRule="auto"/>
              <w:ind w:firstLine="34"/>
              <w:jc w:val="center"/>
              <w:rPr>
                <w:sz w:val="24"/>
                <w:szCs w:val="24"/>
              </w:rPr>
            </w:pPr>
            <w:r w:rsidRPr="00C57A2D">
              <w:rPr>
                <w:sz w:val="24"/>
                <w:szCs w:val="24"/>
              </w:rPr>
              <w:t>+</w:t>
            </w:r>
          </w:p>
        </w:tc>
      </w:tr>
      <w:tr w:rsidR="00EF332B" w:rsidRPr="00C57A2D" w14:paraId="13091292" w14:textId="77777777" w:rsidTr="00C57A2D">
        <w:trPr>
          <w:trHeight w:val="92"/>
        </w:trPr>
        <w:tc>
          <w:tcPr>
            <w:tcW w:w="5000" w:type="pct"/>
            <w:gridSpan w:val="2"/>
          </w:tcPr>
          <w:p w14:paraId="13091290" w14:textId="77777777" w:rsidR="00EF332B" w:rsidRPr="00C57A2D" w:rsidRDefault="00EF332B" w:rsidP="00C57A2D">
            <w:pPr>
              <w:numPr>
                <w:ilvl w:val="2"/>
                <w:numId w:val="8"/>
              </w:numPr>
              <w:tabs>
                <w:tab w:val="left" w:pos="993"/>
              </w:tabs>
              <w:spacing w:line="259" w:lineRule="auto"/>
              <w:ind w:left="0" w:firstLine="601"/>
              <w:jc w:val="left"/>
              <w:rPr>
                <w:sz w:val="24"/>
                <w:szCs w:val="24"/>
              </w:rPr>
            </w:pPr>
            <w:r w:rsidRPr="00C57A2D">
              <w:rPr>
                <w:sz w:val="24"/>
                <w:szCs w:val="24"/>
              </w:rPr>
              <w:t>на каждом изделии должно быть указано: год выпуска, марка, завод-изготовитель</w:t>
            </w:r>
          </w:p>
          <w:p w14:paraId="13091291" w14:textId="77777777" w:rsidR="00EF332B" w:rsidRPr="00C57A2D" w:rsidRDefault="00EF332B" w:rsidP="00C57A2D">
            <w:pPr>
              <w:numPr>
                <w:ilvl w:val="2"/>
                <w:numId w:val="8"/>
              </w:numPr>
              <w:tabs>
                <w:tab w:val="left" w:pos="993"/>
              </w:tabs>
              <w:spacing w:line="259" w:lineRule="auto"/>
              <w:ind w:left="0" w:firstLine="601"/>
              <w:jc w:val="left"/>
              <w:rPr>
                <w:sz w:val="24"/>
                <w:szCs w:val="24"/>
              </w:rPr>
            </w:pPr>
            <w:r w:rsidRPr="00C57A2D">
              <w:rPr>
                <w:sz w:val="24"/>
                <w:szCs w:val="24"/>
              </w:rPr>
              <w:t>поставляемые изделия должны быть экологически безопасны и не должны наносить вред окружающей среде.</w:t>
            </w:r>
          </w:p>
        </w:tc>
      </w:tr>
    </w:tbl>
    <w:p w14:paraId="13091293" w14:textId="77777777" w:rsidR="00EF332B" w:rsidRPr="00C57A2D" w:rsidRDefault="00EF332B" w:rsidP="00C57A2D">
      <w:pPr>
        <w:pStyle w:val="ae"/>
        <w:tabs>
          <w:tab w:val="left" w:pos="1134"/>
        </w:tabs>
        <w:spacing w:line="259" w:lineRule="auto"/>
        <w:ind w:left="0"/>
        <w:jc w:val="right"/>
        <w:rPr>
          <w:sz w:val="24"/>
          <w:szCs w:val="24"/>
        </w:rPr>
      </w:pPr>
    </w:p>
    <w:p w14:paraId="4F3A473F" w14:textId="106F19A4" w:rsidR="00C57A2D" w:rsidRPr="002C4A4E" w:rsidRDefault="00EA2A34" w:rsidP="00C57A2D">
      <w:pPr>
        <w:numPr>
          <w:ilvl w:val="0"/>
          <w:numId w:val="3"/>
        </w:numPr>
        <w:spacing w:line="259" w:lineRule="auto"/>
        <w:ind w:left="0" w:firstLine="709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Предмет </w:t>
      </w:r>
      <w:r w:rsidRPr="002C4A4E">
        <w:rPr>
          <w:b/>
          <w:bCs/>
          <w:sz w:val="24"/>
          <w:szCs w:val="24"/>
        </w:rPr>
        <w:t>закупки</w:t>
      </w:r>
      <w:r w:rsidR="00C57A2D" w:rsidRPr="002C4A4E">
        <w:rPr>
          <w:b/>
          <w:bCs/>
          <w:sz w:val="24"/>
          <w:szCs w:val="24"/>
        </w:rPr>
        <w:t>.</w:t>
      </w:r>
    </w:p>
    <w:p w14:paraId="09CC2337" w14:textId="0EAE05F5" w:rsidR="00C57A2D" w:rsidRPr="00C57A2D" w:rsidRDefault="00D06945" w:rsidP="00C57A2D">
      <w:pPr>
        <w:spacing w:line="259" w:lineRule="auto"/>
        <w:ind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Победитель </w:t>
      </w:r>
      <w:r w:rsidRPr="002C4A4E">
        <w:rPr>
          <w:bCs/>
          <w:sz w:val="24"/>
          <w:szCs w:val="24"/>
        </w:rPr>
        <w:t>закупочной процедуры</w:t>
      </w:r>
      <w:r w:rsidR="00C57A2D" w:rsidRPr="00C57A2D">
        <w:rPr>
          <w:bCs/>
          <w:sz w:val="24"/>
          <w:szCs w:val="24"/>
        </w:rPr>
        <w:t xml:space="preserve"> обеспечивает поставку оборудования на склад получателя – филиал ПАО «</w:t>
      </w:r>
      <w:proofErr w:type="spellStart"/>
      <w:r w:rsidR="004D7B36">
        <w:rPr>
          <w:bCs/>
          <w:sz w:val="24"/>
          <w:szCs w:val="24"/>
        </w:rPr>
        <w:t>Россети</w:t>
      </w:r>
      <w:proofErr w:type="spellEnd"/>
      <w:r w:rsidR="004D7B36">
        <w:rPr>
          <w:bCs/>
          <w:sz w:val="24"/>
          <w:szCs w:val="24"/>
        </w:rPr>
        <w:t xml:space="preserve"> Центр</w:t>
      </w:r>
      <w:r w:rsidR="00C57A2D" w:rsidRPr="00C57A2D">
        <w:rPr>
          <w:bCs/>
          <w:sz w:val="24"/>
          <w:szCs w:val="24"/>
        </w:rPr>
        <w:t>» - «Тверьэнерго» - в объемах и сроки, установленные данным ТЗ:</w:t>
      </w:r>
    </w:p>
    <w:p w14:paraId="776FBAF6" w14:textId="2141B7F2" w:rsidR="00C57A2D" w:rsidRPr="00C57A2D" w:rsidRDefault="00C57A2D" w:rsidP="00C57A2D">
      <w:pPr>
        <w:tabs>
          <w:tab w:val="left" w:pos="2595"/>
        </w:tabs>
        <w:spacing w:line="259" w:lineRule="auto"/>
        <w:ind w:firstLine="709"/>
        <w:rPr>
          <w:sz w:val="24"/>
          <w:szCs w:val="24"/>
        </w:rPr>
      </w:pPr>
      <w:r w:rsidRPr="00C57A2D">
        <w:rPr>
          <w:sz w:val="24"/>
          <w:szCs w:val="24"/>
        </w:rPr>
        <w:t>Поставка оборудования производится в точки поставки, указанные покупателем - филиалом ПАО «</w:t>
      </w:r>
      <w:proofErr w:type="spellStart"/>
      <w:r w:rsidR="004D7B36">
        <w:rPr>
          <w:bCs/>
          <w:sz w:val="24"/>
          <w:szCs w:val="24"/>
        </w:rPr>
        <w:t>Россети</w:t>
      </w:r>
      <w:proofErr w:type="spellEnd"/>
      <w:r w:rsidR="004D7B36">
        <w:rPr>
          <w:bCs/>
          <w:sz w:val="24"/>
          <w:szCs w:val="24"/>
        </w:rPr>
        <w:t xml:space="preserve"> Центр</w:t>
      </w:r>
      <w:r w:rsidRPr="00C57A2D">
        <w:rPr>
          <w:sz w:val="24"/>
          <w:szCs w:val="24"/>
        </w:rPr>
        <w:t>» - «Тверьэнерго»:</w:t>
      </w:r>
    </w:p>
    <w:p w14:paraId="1464623C" w14:textId="77777777" w:rsidR="00C57A2D" w:rsidRPr="00C57A2D" w:rsidRDefault="00C57A2D" w:rsidP="00C57A2D">
      <w:pPr>
        <w:tabs>
          <w:tab w:val="left" w:pos="2595"/>
        </w:tabs>
        <w:spacing w:line="259" w:lineRule="auto"/>
        <w:ind w:firstLine="709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7"/>
        <w:gridCol w:w="2496"/>
        <w:gridCol w:w="1371"/>
        <w:gridCol w:w="3481"/>
      </w:tblGrid>
      <w:tr w:rsidR="00C57A2D" w:rsidRPr="00C57A2D" w14:paraId="1708C932" w14:textId="77777777" w:rsidTr="00C57A2D">
        <w:trPr>
          <w:trHeight w:val="455"/>
        </w:trPr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95CCE" w14:textId="77777777" w:rsidR="00C57A2D" w:rsidRPr="00C57A2D" w:rsidRDefault="00C57A2D" w:rsidP="00C57A2D">
            <w:pPr>
              <w:pStyle w:val="ae"/>
              <w:spacing w:line="259" w:lineRule="auto"/>
              <w:ind w:left="0" w:firstLine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C57A2D">
              <w:rPr>
                <w:b/>
                <w:sz w:val="24"/>
                <w:szCs w:val="24"/>
              </w:rPr>
              <w:t>Филиал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2FD6" w14:textId="77777777" w:rsidR="00C57A2D" w:rsidRPr="00C57A2D" w:rsidRDefault="00C57A2D" w:rsidP="00C57A2D">
            <w:pPr>
              <w:pStyle w:val="ae"/>
              <w:spacing w:line="259" w:lineRule="auto"/>
              <w:ind w:left="0" w:firstLine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C57A2D">
              <w:rPr>
                <w:b/>
                <w:sz w:val="24"/>
                <w:szCs w:val="24"/>
              </w:rPr>
              <w:t>Точка поставки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1F41" w14:textId="77777777" w:rsidR="00C57A2D" w:rsidRPr="00C57A2D" w:rsidRDefault="00C57A2D" w:rsidP="00C57A2D">
            <w:pPr>
              <w:pStyle w:val="ae"/>
              <w:spacing w:line="259" w:lineRule="auto"/>
              <w:ind w:left="0" w:firstLine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C57A2D">
              <w:rPr>
                <w:b/>
                <w:sz w:val="24"/>
                <w:szCs w:val="24"/>
              </w:rPr>
              <w:t>Ко-во, шт.</w:t>
            </w: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B36B" w14:textId="77777777" w:rsidR="00C57A2D" w:rsidRPr="00C57A2D" w:rsidRDefault="00C57A2D" w:rsidP="00C57A2D">
            <w:pPr>
              <w:pStyle w:val="ae"/>
              <w:spacing w:line="259" w:lineRule="auto"/>
              <w:ind w:left="0" w:hanging="31"/>
              <w:contextualSpacing w:val="0"/>
              <w:jc w:val="center"/>
              <w:rPr>
                <w:b/>
                <w:sz w:val="24"/>
                <w:szCs w:val="24"/>
              </w:rPr>
            </w:pPr>
            <w:r w:rsidRPr="00C57A2D">
              <w:rPr>
                <w:b/>
                <w:sz w:val="24"/>
                <w:szCs w:val="24"/>
              </w:rPr>
              <w:t>Сроки поставки*</w:t>
            </w:r>
          </w:p>
        </w:tc>
      </w:tr>
      <w:tr w:rsidR="00C57A2D" w:rsidRPr="00C57A2D" w14:paraId="031B9B3A" w14:textId="77777777" w:rsidTr="00C57A2D">
        <w:trPr>
          <w:trHeight w:val="525"/>
        </w:trPr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B34EB" w14:textId="5E2E95AD" w:rsidR="00C57A2D" w:rsidRPr="00C57A2D" w:rsidRDefault="004D7B36" w:rsidP="00C57A2D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ПАО «</w:t>
            </w:r>
            <w:proofErr w:type="spellStart"/>
            <w:r>
              <w:rPr>
                <w:sz w:val="24"/>
                <w:szCs w:val="24"/>
              </w:rPr>
              <w:t>Россети</w:t>
            </w:r>
            <w:proofErr w:type="spellEnd"/>
            <w:r>
              <w:rPr>
                <w:sz w:val="24"/>
                <w:szCs w:val="24"/>
              </w:rPr>
              <w:t xml:space="preserve"> Центр</w:t>
            </w:r>
            <w:r w:rsidR="00C57A2D" w:rsidRPr="00C57A2D">
              <w:rPr>
                <w:sz w:val="24"/>
                <w:szCs w:val="24"/>
              </w:rPr>
              <w:t>» - «Тверьэнерго»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9FD39" w14:textId="77777777" w:rsidR="00C57A2D" w:rsidRPr="00C57A2D" w:rsidRDefault="00C57A2D" w:rsidP="00C57A2D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 w:rsidRPr="00C57A2D">
              <w:rPr>
                <w:sz w:val="24"/>
                <w:szCs w:val="24"/>
              </w:rPr>
              <w:t>г. Тверь, ул. Георгия Димитрова, 66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7C73" w14:textId="1117E46C" w:rsidR="00C57A2D" w:rsidRPr="00C57A2D" w:rsidRDefault="003116AA" w:rsidP="00C57A2D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34A6" w14:textId="77777777" w:rsidR="00C57A2D" w:rsidRPr="00C57A2D" w:rsidRDefault="00C57A2D" w:rsidP="00C57A2D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 w:rsidRPr="00C57A2D">
              <w:rPr>
                <w:sz w:val="24"/>
                <w:szCs w:val="24"/>
              </w:rPr>
              <w:t>с даты заключения договора в течение 30 календарных дней по письменной заявке филиала</w:t>
            </w:r>
          </w:p>
        </w:tc>
      </w:tr>
    </w:tbl>
    <w:p w14:paraId="551EA828" w14:textId="77777777" w:rsidR="00C57A2D" w:rsidRPr="00C57A2D" w:rsidRDefault="00C57A2D" w:rsidP="00C57A2D">
      <w:pPr>
        <w:spacing w:line="259" w:lineRule="auto"/>
        <w:ind w:firstLine="709"/>
        <w:rPr>
          <w:sz w:val="24"/>
          <w:szCs w:val="24"/>
        </w:rPr>
      </w:pPr>
      <w:r w:rsidRPr="00C57A2D">
        <w:rPr>
          <w:sz w:val="24"/>
          <w:szCs w:val="24"/>
        </w:rPr>
        <w:t>*в календарных днях, с момента заключения договора</w:t>
      </w:r>
    </w:p>
    <w:p w14:paraId="1E02E70F" w14:textId="77777777" w:rsidR="00C57A2D" w:rsidRPr="00C57A2D" w:rsidRDefault="00C57A2D" w:rsidP="00C57A2D">
      <w:pPr>
        <w:pStyle w:val="ae"/>
        <w:tabs>
          <w:tab w:val="left" w:pos="1134"/>
        </w:tabs>
        <w:spacing w:line="259" w:lineRule="auto"/>
        <w:ind w:left="0"/>
        <w:jc w:val="right"/>
        <w:rPr>
          <w:sz w:val="24"/>
          <w:szCs w:val="24"/>
        </w:rPr>
      </w:pPr>
    </w:p>
    <w:p w14:paraId="13091294" w14:textId="77777777" w:rsidR="00612811" w:rsidRPr="00C57A2D" w:rsidRDefault="00612811" w:rsidP="00C57A2D">
      <w:pPr>
        <w:pStyle w:val="ae"/>
        <w:numPr>
          <w:ilvl w:val="0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b/>
          <w:bCs/>
          <w:sz w:val="24"/>
          <w:szCs w:val="24"/>
        </w:rPr>
      </w:pPr>
      <w:r w:rsidRPr="00C57A2D">
        <w:rPr>
          <w:b/>
          <w:bCs/>
          <w:sz w:val="24"/>
          <w:szCs w:val="24"/>
        </w:rPr>
        <w:t>Общие требования.</w:t>
      </w:r>
    </w:p>
    <w:p w14:paraId="13091295" w14:textId="77777777" w:rsidR="00612811" w:rsidRPr="00C57A2D" w:rsidRDefault="00612811" w:rsidP="00C57A2D">
      <w:pPr>
        <w:pStyle w:val="ae"/>
        <w:numPr>
          <w:ilvl w:val="1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К поставке допуска</w:t>
      </w:r>
      <w:r w:rsidR="000858AE" w:rsidRPr="00C57A2D">
        <w:rPr>
          <w:sz w:val="24"/>
          <w:szCs w:val="24"/>
        </w:rPr>
        <w:t>ю</w:t>
      </w:r>
      <w:r w:rsidRPr="00C57A2D">
        <w:rPr>
          <w:sz w:val="24"/>
          <w:szCs w:val="24"/>
        </w:rPr>
        <w:t xml:space="preserve">тся </w:t>
      </w:r>
      <w:r w:rsidR="00D52C52" w:rsidRPr="00C57A2D">
        <w:rPr>
          <w:sz w:val="24"/>
          <w:szCs w:val="24"/>
        </w:rPr>
        <w:t>запчасти к выключателям</w:t>
      </w:r>
      <w:r w:rsidRPr="00C57A2D">
        <w:rPr>
          <w:sz w:val="24"/>
          <w:szCs w:val="24"/>
        </w:rPr>
        <w:t>, отвечающ</w:t>
      </w:r>
      <w:r w:rsidR="000858AE" w:rsidRPr="00C57A2D">
        <w:rPr>
          <w:sz w:val="24"/>
          <w:szCs w:val="24"/>
        </w:rPr>
        <w:t>и</w:t>
      </w:r>
      <w:r w:rsidRPr="00C57A2D">
        <w:rPr>
          <w:sz w:val="24"/>
          <w:szCs w:val="24"/>
        </w:rPr>
        <w:t>е следующим требованиям:</w:t>
      </w:r>
    </w:p>
    <w:p w14:paraId="13091296" w14:textId="77777777" w:rsidR="00775178" w:rsidRPr="00C57A2D" w:rsidRDefault="00775178" w:rsidP="00C57A2D">
      <w:pPr>
        <w:pStyle w:val="ae"/>
        <w:numPr>
          <w:ilvl w:val="0"/>
          <w:numId w:val="5"/>
        </w:numPr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продукция должна быть новой, ранее не использованной;</w:t>
      </w:r>
    </w:p>
    <w:p w14:paraId="13091297" w14:textId="77777777" w:rsidR="00612811" w:rsidRPr="00C57A2D" w:rsidRDefault="00612811" w:rsidP="00C57A2D">
      <w:pPr>
        <w:pStyle w:val="ae"/>
        <w:numPr>
          <w:ilvl w:val="0"/>
          <w:numId w:val="5"/>
        </w:numPr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 xml:space="preserve">для российских производителей </w:t>
      </w:r>
      <w:r w:rsidR="00A23DBA" w:rsidRPr="00C57A2D">
        <w:rPr>
          <w:sz w:val="24"/>
          <w:szCs w:val="24"/>
        </w:rPr>
        <w:t>- наличие ТУ, подтверждающих соответствие техническим требованиям</w:t>
      </w:r>
      <w:r w:rsidRPr="00C57A2D">
        <w:rPr>
          <w:sz w:val="24"/>
          <w:szCs w:val="24"/>
        </w:rPr>
        <w:t>;</w:t>
      </w:r>
    </w:p>
    <w:p w14:paraId="13091298" w14:textId="2C0FDD76" w:rsidR="00612811" w:rsidRPr="00C57A2D" w:rsidRDefault="00612811" w:rsidP="00C57A2D">
      <w:pPr>
        <w:pStyle w:val="ae"/>
        <w:numPr>
          <w:ilvl w:val="0"/>
          <w:numId w:val="5"/>
        </w:numPr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для импортн</w:t>
      </w:r>
      <w:r w:rsidR="004E144D" w:rsidRPr="00C57A2D">
        <w:rPr>
          <w:sz w:val="24"/>
          <w:szCs w:val="24"/>
        </w:rPr>
        <w:t>ых</w:t>
      </w:r>
      <w:r w:rsidRPr="00C57A2D">
        <w:rPr>
          <w:sz w:val="24"/>
          <w:szCs w:val="24"/>
        </w:rPr>
        <w:t xml:space="preserve"> </w:t>
      </w:r>
      <w:r w:rsidR="0071533A" w:rsidRPr="00C57A2D">
        <w:rPr>
          <w:sz w:val="24"/>
          <w:szCs w:val="24"/>
        </w:rPr>
        <w:t>производителей</w:t>
      </w:r>
      <w:r w:rsidR="004E144D" w:rsidRPr="00C57A2D">
        <w:rPr>
          <w:sz w:val="24"/>
          <w:szCs w:val="24"/>
        </w:rPr>
        <w:t xml:space="preserve">, а </w:t>
      </w:r>
      <w:r w:rsidR="00C57A2D" w:rsidRPr="00C57A2D">
        <w:rPr>
          <w:sz w:val="24"/>
          <w:szCs w:val="24"/>
        </w:rPr>
        <w:t>также</w:t>
      </w:r>
      <w:r w:rsidR="004E144D" w:rsidRPr="00C57A2D">
        <w:rPr>
          <w:sz w:val="24"/>
          <w:szCs w:val="24"/>
        </w:rPr>
        <w:t xml:space="preserve"> для отечественных</w:t>
      </w:r>
      <w:r w:rsidR="0071533A" w:rsidRPr="00C57A2D">
        <w:rPr>
          <w:sz w:val="24"/>
          <w:szCs w:val="24"/>
        </w:rPr>
        <w:t xml:space="preserve">, выпускающих </w:t>
      </w:r>
      <w:r w:rsidR="00A23DBA" w:rsidRPr="00C57A2D">
        <w:rPr>
          <w:sz w:val="24"/>
          <w:szCs w:val="24"/>
        </w:rPr>
        <w:t>блоки управления</w:t>
      </w:r>
      <w:r w:rsidR="0021378B" w:rsidRPr="00C57A2D">
        <w:rPr>
          <w:sz w:val="24"/>
          <w:szCs w:val="24"/>
        </w:rPr>
        <w:t xml:space="preserve"> </w:t>
      </w:r>
      <w:r w:rsidRPr="00C57A2D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3091299" w14:textId="77777777" w:rsidR="0026458C" w:rsidRPr="00C57A2D" w:rsidRDefault="0026458C" w:rsidP="00C57A2D">
      <w:pPr>
        <w:pStyle w:val="ae"/>
        <w:numPr>
          <w:ilvl w:val="0"/>
          <w:numId w:val="5"/>
        </w:numPr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A23DBA" w:rsidRPr="00C57A2D">
        <w:rPr>
          <w:sz w:val="24"/>
          <w:szCs w:val="24"/>
        </w:rPr>
        <w:t xml:space="preserve"> (с изменениями от 3 января 2001 г., 21 августа 2002 г.);</w:t>
      </w:r>
    </w:p>
    <w:p w14:paraId="1309129A" w14:textId="3F486631" w:rsidR="00612811" w:rsidRPr="00C57A2D" w:rsidRDefault="00C57A2D" w:rsidP="00C57A2D">
      <w:pPr>
        <w:pStyle w:val="ae"/>
        <w:numPr>
          <w:ilvl w:val="0"/>
          <w:numId w:val="5"/>
        </w:numPr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изделия, впервые</w:t>
      </w:r>
      <w:r w:rsidR="00612811" w:rsidRPr="00C57A2D">
        <w:rPr>
          <w:sz w:val="24"/>
          <w:szCs w:val="24"/>
        </w:rPr>
        <w:t xml:space="preserve"> поставляем</w:t>
      </w:r>
      <w:r w:rsidR="0071533A" w:rsidRPr="00C57A2D">
        <w:rPr>
          <w:sz w:val="24"/>
          <w:szCs w:val="24"/>
        </w:rPr>
        <w:t>ые заводом - изготовителем</w:t>
      </w:r>
      <w:r w:rsidR="00612811" w:rsidRPr="00C57A2D">
        <w:rPr>
          <w:sz w:val="24"/>
          <w:szCs w:val="24"/>
        </w:rPr>
        <w:t xml:space="preserve"> для нужд </w:t>
      </w:r>
      <w:r w:rsidR="00ED7174" w:rsidRPr="00C57A2D">
        <w:rPr>
          <w:sz w:val="24"/>
          <w:szCs w:val="24"/>
        </w:rPr>
        <w:t>ПАО</w:t>
      </w:r>
      <w:r w:rsidR="00612811" w:rsidRPr="00C57A2D">
        <w:rPr>
          <w:sz w:val="24"/>
          <w:szCs w:val="24"/>
        </w:rPr>
        <w:t xml:space="preserve"> «МРСК Центра»</w:t>
      </w:r>
      <w:r w:rsidR="004E144D" w:rsidRPr="00C57A2D">
        <w:rPr>
          <w:sz w:val="24"/>
          <w:szCs w:val="24"/>
        </w:rPr>
        <w:t>,</w:t>
      </w:r>
      <w:r w:rsidR="00612811" w:rsidRPr="00C57A2D">
        <w:rPr>
          <w:sz w:val="24"/>
          <w:szCs w:val="24"/>
        </w:rPr>
        <w:t xml:space="preserve"> должн</w:t>
      </w:r>
      <w:r w:rsidR="004E144D" w:rsidRPr="00C57A2D">
        <w:rPr>
          <w:sz w:val="24"/>
          <w:szCs w:val="24"/>
        </w:rPr>
        <w:t>ы</w:t>
      </w:r>
      <w:r w:rsidR="00612811" w:rsidRPr="00C57A2D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14:paraId="1309129B" w14:textId="77777777" w:rsidR="00632DA6" w:rsidRPr="00C57A2D" w:rsidRDefault="00A23DBA" w:rsidP="00C57A2D">
      <w:pPr>
        <w:pStyle w:val="ae"/>
        <w:numPr>
          <w:ilvl w:val="0"/>
          <w:numId w:val="5"/>
        </w:numPr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блоки управления</w:t>
      </w:r>
      <w:r w:rsidR="00632DA6" w:rsidRPr="00C57A2D">
        <w:rPr>
          <w:sz w:val="24"/>
          <w:szCs w:val="24"/>
        </w:rPr>
        <w:t xml:space="preserve"> должны соответствовать требованиям технической политики ПАО «</w:t>
      </w:r>
      <w:proofErr w:type="spellStart"/>
      <w:r w:rsidR="00447570" w:rsidRPr="00C57A2D">
        <w:rPr>
          <w:sz w:val="24"/>
          <w:szCs w:val="24"/>
        </w:rPr>
        <w:t>Россети</w:t>
      </w:r>
      <w:proofErr w:type="spellEnd"/>
      <w:r w:rsidR="00632DA6" w:rsidRPr="00C57A2D">
        <w:rPr>
          <w:sz w:val="24"/>
          <w:szCs w:val="24"/>
        </w:rPr>
        <w:t>»;</w:t>
      </w:r>
    </w:p>
    <w:p w14:paraId="1309129C" w14:textId="77777777" w:rsidR="00F66FC0" w:rsidRPr="00C57A2D" w:rsidRDefault="00F66FC0" w:rsidP="00C57A2D">
      <w:pPr>
        <w:pStyle w:val="ae"/>
        <w:numPr>
          <w:ilvl w:val="0"/>
          <w:numId w:val="5"/>
        </w:numPr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 xml:space="preserve">наличие </w:t>
      </w:r>
      <w:r w:rsidR="004E144D" w:rsidRPr="00C57A2D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поставки) деклараций </w:t>
      </w:r>
      <w:r w:rsidRPr="00C57A2D">
        <w:rPr>
          <w:sz w:val="24"/>
          <w:szCs w:val="24"/>
        </w:rPr>
        <w:t xml:space="preserve">(сертификатов) </w:t>
      </w:r>
      <w:r w:rsidR="004E144D" w:rsidRPr="00C57A2D">
        <w:rPr>
          <w:sz w:val="24"/>
          <w:szCs w:val="24"/>
        </w:rPr>
        <w:t>соответствия требованиям безопасности</w:t>
      </w:r>
      <w:r w:rsidRPr="00C57A2D">
        <w:rPr>
          <w:sz w:val="24"/>
          <w:szCs w:val="24"/>
        </w:rPr>
        <w:t>;</w:t>
      </w:r>
    </w:p>
    <w:p w14:paraId="1309129D" w14:textId="77777777" w:rsidR="00FB7AEF" w:rsidRPr="00C57A2D" w:rsidRDefault="00F66FC0" w:rsidP="00C57A2D">
      <w:pPr>
        <w:pStyle w:val="ae"/>
        <w:numPr>
          <w:ilvl w:val="0"/>
          <w:numId w:val="5"/>
        </w:numPr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наличие заключени</w:t>
      </w:r>
      <w:r w:rsidR="00FB7AEF" w:rsidRPr="00C57A2D">
        <w:rPr>
          <w:sz w:val="24"/>
          <w:szCs w:val="24"/>
        </w:rPr>
        <w:t>я</w:t>
      </w:r>
      <w:r w:rsidRPr="00C57A2D">
        <w:rPr>
          <w:sz w:val="24"/>
          <w:szCs w:val="24"/>
        </w:rPr>
        <w:t xml:space="preserve"> о соответствии требованиям документ</w:t>
      </w:r>
      <w:r w:rsidR="00FB7AEF" w:rsidRPr="00C57A2D">
        <w:rPr>
          <w:sz w:val="24"/>
          <w:szCs w:val="24"/>
        </w:rPr>
        <w:t>ам</w:t>
      </w:r>
      <w:r w:rsidRPr="00C57A2D">
        <w:rPr>
          <w:sz w:val="24"/>
          <w:szCs w:val="24"/>
        </w:rPr>
        <w:t xml:space="preserve">, </w:t>
      </w:r>
      <w:r w:rsidR="00FB7AEF" w:rsidRPr="00C57A2D">
        <w:rPr>
          <w:sz w:val="24"/>
          <w:szCs w:val="24"/>
        </w:rPr>
        <w:t>устанавливающим требования к</w:t>
      </w:r>
      <w:r w:rsidRPr="00C57A2D">
        <w:rPr>
          <w:sz w:val="24"/>
          <w:szCs w:val="24"/>
        </w:rPr>
        <w:t xml:space="preserve"> качеств</w:t>
      </w:r>
      <w:r w:rsidR="00FB7AEF" w:rsidRPr="00C57A2D">
        <w:rPr>
          <w:sz w:val="24"/>
          <w:szCs w:val="24"/>
        </w:rPr>
        <w:t>у</w:t>
      </w:r>
      <w:r w:rsidRPr="00C57A2D">
        <w:rPr>
          <w:sz w:val="24"/>
          <w:szCs w:val="24"/>
        </w:rPr>
        <w:t xml:space="preserve"> и </w:t>
      </w:r>
      <w:r w:rsidR="00FB7AEF" w:rsidRPr="00C57A2D">
        <w:rPr>
          <w:sz w:val="24"/>
          <w:szCs w:val="24"/>
        </w:rPr>
        <w:t xml:space="preserve">экологической </w:t>
      </w:r>
      <w:r w:rsidRPr="00C57A2D">
        <w:rPr>
          <w:sz w:val="24"/>
          <w:szCs w:val="24"/>
        </w:rPr>
        <w:t>безопасност</w:t>
      </w:r>
      <w:r w:rsidR="00FB7AEF" w:rsidRPr="00C57A2D">
        <w:rPr>
          <w:sz w:val="24"/>
          <w:szCs w:val="24"/>
        </w:rPr>
        <w:t>и продукции</w:t>
      </w:r>
      <w:r w:rsidR="004D4E32" w:rsidRPr="00C57A2D">
        <w:rPr>
          <w:sz w:val="24"/>
          <w:szCs w:val="24"/>
        </w:rPr>
        <w:t>.</w:t>
      </w:r>
      <w:r w:rsidRPr="00C57A2D">
        <w:rPr>
          <w:sz w:val="24"/>
          <w:szCs w:val="24"/>
        </w:rPr>
        <w:t xml:space="preserve"> </w:t>
      </w:r>
    </w:p>
    <w:p w14:paraId="1309129E" w14:textId="43742F71" w:rsidR="00632DA6" w:rsidRPr="00C57A2D" w:rsidRDefault="00632DA6" w:rsidP="00C57A2D">
      <w:pPr>
        <w:pStyle w:val="ae"/>
        <w:numPr>
          <w:ilvl w:val="1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Участник закупочных процедур на право заключения договора на поставку запасных частей для нужд ПАО «</w:t>
      </w:r>
      <w:proofErr w:type="spellStart"/>
      <w:r w:rsidR="00446088" w:rsidRPr="00446088">
        <w:rPr>
          <w:color w:val="000000"/>
          <w:sz w:val="24"/>
          <w:szCs w:val="24"/>
        </w:rPr>
        <w:t>Россети</w:t>
      </w:r>
      <w:proofErr w:type="spellEnd"/>
      <w:r w:rsidR="00446088" w:rsidRPr="00446088">
        <w:rPr>
          <w:color w:val="000000"/>
          <w:sz w:val="24"/>
          <w:szCs w:val="24"/>
        </w:rPr>
        <w:t xml:space="preserve"> Центр</w:t>
      </w:r>
      <w:r w:rsidRPr="00C57A2D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309129F" w14:textId="77777777" w:rsidR="00612811" w:rsidRPr="00C57A2D" w:rsidRDefault="009B362E" w:rsidP="00C57A2D">
      <w:pPr>
        <w:pStyle w:val="ae"/>
        <w:numPr>
          <w:ilvl w:val="1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Запчасти к выключателям</w:t>
      </w:r>
      <w:r w:rsidR="004E144D" w:rsidRPr="00C57A2D">
        <w:rPr>
          <w:sz w:val="24"/>
          <w:szCs w:val="24"/>
        </w:rPr>
        <w:t xml:space="preserve"> должны с</w:t>
      </w:r>
      <w:r w:rsidR="00612811" w:rsidRPr="00C57A2D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57A2D">
        <w:rPr>
          <w:sz w:val="24"/>
          <w:szCs w:val="24"/>
        </w:rPr>
        <w:t>ебованиям</w:t>
      </w:r>
      <w:r w:rsidR="0094245C" w:rsidRPr="00C57A2D">
        <w:rPr>
          <w:sz w:val="24"/>
          <w:szCs w:val="24"/>
        </w:rPr>
        <w:t xml:space="preserve"> ГОСТ</w:t>
      </w:r>
      <w:r w:rsidR="00632DA6" w:rsidRPr="00C57A2D">
        <w:rPr>
          <w:sz w:val="24"/>
          <w:szCs w:val="24"/>
        </w:rPr>
        <w:t>:</w:t>
      </w:r>
    </w:p>
    <w:p w14:paraId="130912A0" w14:textId="77777777" w:rsidR="00632DA6" w:rsidRPr="00C57A2D" w:rsidRDefault="00632DA6" w:rsidP="00C57A2D">
      <w:pPr>
        <w:pStyle w:val="ae"/>
        <w:numPr>
          <w:ilvl w:val="0"/>
          <w:numId w:val="15"/>
        </w:numPr>
        <w:tabs>
          <w:tab w:val="left" w:pos="1134"/>
          <w:tab w:val="left" w:pos="1276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130912A1" w14:textId="77777777" w:rsidR="00632DA6" w:rsidRPr="00C57A2D" w:rsidRDefault="00632DA6" w:rsidP="00C57A2D">
      <w:pPr>
        <w:pStyle w:val="ae"/>
        <w:numPr>
          <w:ilvl w:val="0"/>
          <w:numId w:val="15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14:paraId="130912A2" w14:textId="77777777" w:rsidR="00612811" w:rsidRPr="00C57A2D" w:rsidRDefault="00612811" w:rsidP="00C57A2D">
      <w:pPr>
        <w:pStyle w:val="ae"/>
        <w:numPr>
          <w:ilvl w:val="1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Упаковка, транспортирование, условия и сроки хранения.</w:t>
      </w:r>
    </w:p>
    <w:p w14:paraId="130912A3" w14:textId="77777777" w:rsidR="00632DA6" w:rsidRPr="00C57A2D" w:rsidRDefault="006004FC" w:rsidP="00C57A2D">
      <w:pPr>
        <w:pStyle w:val="BodyText21"/>
        <w:tabs>
          <w:tab w:val="left" w:pos="0"/>
          <w:tab w:val="left" w:pos="1134"/>
        </w:tabs>
        <w:spacing w:line="259" w:lineRule="auto"/>
        <w:rPr>
          <w:szCs w:val="24"/>
        </w:rPr>
      </w:pPr>
      <w:r w:rsidRPr="00C57A2D">
        <w:rPr>
          <w:szCs w:val="24"/>
        </w:rPr>
        <w:t xml:space="preserve">Упаковка, </w:t>
      </w:r>
      <w:r w:rsidR="002E6C8A" w:rsidRPr="00C57A2D">
        <w:rPr>
          <w:szCs w:val="24"/>
        </w:rPr>
        <w:t>транспортирование</w:t>
      </w:r>
      <w:r w:rsidRPr="00C57A2D">
        <w:rPr>
          <w:szCs w:val="24"/>
        </w:rPr>
        <w:t>,</w:t>
      </w:r>
      <w:r w:rsidR="002E6C8A" w:rsidRPr="00C57A2D">
        <w:rPr>
          <w:szCs w:val="24"/>
        </w:rPr>
        <w:t xml:space="preserve"> </w:t>
      </w:r>
      <w:r w:rsidRPr="00C57A2D">
        <w:rPr>
          <w:szCs w:val="24"/>
        </w:rPr>
        <w:t xml:space="preserve">условия и сроки хранения </w:t>
      </w:r>
      <w:r w:rsidR="002E6C8A" w:rsidRPr="00C57A2D">
        <w:rPr>
          <w:szCs w:val="24"/>
        </w:rPr>
        <w:t>должны соответствовать требованиям, указанным в технических условиях изготовителя</w:t>
      </w:r>
      <w:r w:rsidRPr="00C57A2D">
        <w:rPr>
          <w:szCs w:val="24"/>
        </w:rPr>
        <w:t>,</w:t>
      </w:r>
      <w:r w:rsidR="00A23DBA" w:rsidRPr="00C57A2D">
        <w:rPr>
          <w:szCs w:val="24"/>
        </w:rPr>
        <w:t xml:space="preserve"> ГОСТ 23216-78, </w:t>
      </w:r>
      <w:r w:rsidR="00612811" w:rsidRPr="00C57A2D">
        <w:rPr>
          <w:szCs w:val="24"/>
        </w:rPr>
        <w:t>ГОСТ 14192</w:t>
      </w:r>
      <w:r w:rsidR="002E6C8A" w:rsidRPr="00C57A2D">
        <w:rPr>
          <w:szCs w:val="24"/>
        </w:rPr>
        <w:t xml:space="preserve"> - 96 или соответствующих МЭК</w:t>
      </w:r>
      <w:r w:rsidR="00612811" w:rsidRPr="00C57A2D">
        <w:rPr>
          <w:szCs w:val="24"/>
        </w:rPr>
        <w:t xml:space="preserve">. </w:t>
      </w:r>
      <w:r w:rsidR="003A2F10" w:rsidRPr="00C57A2D">
        <w:rPr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57A2D">
        <w:rPr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57A2D">
        <w:rPr>
          <w:szCs w:val="24"/>
        </w:rPr>
        <w:t>продукции</w:t>
      </w:r>
      <w:r w:rsidR="00612811" w:rsidRPr="00C57A2D">
        <w:rPr>
          <w:szCs w:val="24"/>
        </w:rPr>
        <w:t>.</w:t>
      </w:r>
    </w:p>
    <w:p w14:paraId="130912A4" w14:textId="77777777" w:rsidR="00632DA6" w:rsidRPr="00C57A2D" w:rsidRDefault="00632DA6" w:rsidP="00C57A2D">
      <w:pPr>
        <w:pStyle w:val="BodyText21"/>
        <w:tabs>
          <w:tab w:val="left" w:pos="0"/>
          <w:tab w:val="left" w:pos="1134"/>
        </w:tabs>
        <w:spacing w:line="259" w:lineRule="auto"/>
        <w:rPr>
          <w:szCs w:val="24"/>
        </w:rPr>
      </w:pPr>
      <w:r w:rsidRPr="00C57A2D">
        <w:rPr>
          <w:szCs w:val="24"/>
        </w:rPr>
        <w:t>Способ укладки и транспортировки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130912A5" w14:textId="77777777" w:rsidR="00612811" w:rsidRPr="00C57A2D" w:rsidRDefault="00632DA6" w:rsidP="00C57A2D">
      <w:pPr>
        <w:pStyle w:val="BodyText21"/>
        <w:tabs>
          <w:tab w:val="left" w:pos="0"/>
          <w:tab w:val="left" w:pos="1134"/>
        </w:tabs>
        <w:spacing w:line="259" w:lineRule="auto"/>
        <w:rPr>
          <w:szCs w:val="24"/>
        </w:rPr>
      </w:pPr>
      <w:r w:rsidRPr="00C57A2D">
        <w:rPr>
          <w:szCs w:val="24"/>
        </w:rPr>
        <w:t>Упаковка должна производиться в соответствии с требованиями нормативно-технической документации на конкретные типы запасных частей.</w:t>
      </w:r>
    </w:p>
    <w:p w14:paraId="130912A6" w14:textId="77777777" w:rsidR="00A23DBA" w:rsidRPr="00C57A2D" w:rsidRDefault="00A23DBA" w:rsidP="00C57A2D">
      <w:pPr>
        <w:pStyle w:val="BodyText21"/>
        <w:tabs>
          <w:tab w:val="left" w:pos="0"/>
          <w:tab w:val="left" w:pos="1134"/>
        </w:tabs>
        <w:spacing w:line="259" w:lineRule="auto"/>
        <w:rPr>
          <w:szCs w:val="24"/>
        </w:rPr>
      </w:pPr>
      <w:r w:rsidRPr="00C57A2D">
        <w:rPr>
          <w:szCs w:val="24"/>
        </w:rPr>
        <w:t>Блоки управления должны быть для транспортирования упакованы в соответствие с требованиями ГОСТ 23216-78, ГОСТ 16511-86 и ГОСТ 2991-85</w:t>
      </w:r>
    </w:p>
    <w:p w14:paraId="130912A7" w14:textId="77777777" w:rsidR="00632DA6" w:rsidRPr="00C57A2D" w:rsidRDefault="00632DA6" w:rsidP="00C57A2D">
      <w:pPr>
        <w:pStyle w:val="ae"/>
        <w:numPr>
          <w:ilvl w:val="1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Каждая партия должна подвергаться приемо-сдаточным испытаниям в соответствие с действующими требованиями</w:t>
      </w:r>
      <w:r w:rsidR="00A23DBA" w:rsidRPr="00C57A2D">
        <w:rPr>
          <w:sz w:val="24"/>
          <w:szCs w:val="24"/>
        </w:rPr>
        <w:t>, с ГОСТ 16962.2-90</w:t>
      </w:r>
      <w:r w:rsidRPr="00C57A2D">
        <w:rPr>
          <w:sz w:val="24"/>
          <w:szCs w:val="24"/>
        </w:rPr>
        <w:t>.</w:t>
      </w:r>
    </w:p>
    <w:p w14:paraId="130912A8" w14:textId="77777777" w:rsidR="00632DA6" w:rsidRPr="00C57A2D" w:rsidRDefault="00632DA6" w:rsidP="00C57A2D">
      <w:pPr>
        <w:pStyle w:val="ae"/>
        <w:numPr>
          <w:ilvl w:val="1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 xml:space="preserve">В комплект поставки </w:t>
      </w:r>
      <w:r w:rsidR="00A23DBA" w:rsidRPr="00C57A2D">
        <w:rPr>
          <w:sz w:val="24"/>
          <w:szCs w:val="24"/>
        </w:rPr>
        <w:t xml:space="preserve">блоков управления </w:t>
      </w:r>
      <w:r w:rsidRPr="00C57A2D">
        <w:rPr>
          <w:sz w:val="24"/>
          <w:szCs w:val="24"/>
        </w:rPr>
        <w:t xml:space="preserve">должно входить: </w:t>
      </w:r>
    </w:p>
    <w:p w14:paraId="130912A9" w14:textId="77777777" w:rsidR="00632DA6" w:rsidRPr="00C57A2D" w:rsidRDefault="00A23DBA" w:rsidP="00C57A2D">
      <w:pPr>
        <w:pStyle w:val="BodyText21"/>
        <w:numPr>
          <w:ilvl w:val="0"/>
          <w:numId w:val="16"/>
        </w:numPr>
        <w:tabs>
          <w:tab w:val="left" w:pos="0"/>
          <w:tab w:val="left" w:pos="1134"/>
        </w:tabs>
        <w:spacing w:line="259" w:lineRule="auto"/>
        <w:ind w:left="0" w:firstLine="709"/>
        <w:rPr>
          <w:szCs w:val="24"/>
        </w:rPr>
      </w:pPr>
      <w:r w:rsidRPr="00C57A2D">
        <w:rPr>
          <w:szCs w:val="24"/>
        </w:rPr>
        <w:t xml:space="preserve">блоки управления </w:t>
      </w:r>
      <w:r w:rsidR="00632DA6" w:rsidRPr="00C57A2D">
        <w:rPr>
          <w:szCs w:val="24"/>
        </w:rPr>
        <w:t>конкретного типа;</w:t>
      </w:r>
    </w:p>
    <w:p w14:paraId="130912AA" w14:textId="77777777" w:rsidR="00632DA6" w:rsidRPr="00C57A2D" w:rsidRDefault="00632DA6" w:rsidP="00C57A2D">
      <w:pPr>
        <w:pStyle w:val="BodyText21"/>
        <w:numPr>
          <w:ilvl w:val="0"/>
          <w:numId w:val="16"/>
        </w:numPr>
        <w:tabs>
          <w:tab w:val="left" w:pos="0"/>
          <w:tab w:val="left" w:pos="1134"/>
        </w:tabs>
        <w:spacing w:line="259" w:lineRule="auto"/>
        <w:ind w:left="0" w:firstLine="709"/>
        <w:rPr>
          <w:szCs w:val="24"/>
        </w:rPr>
      </w:pPr>
      <w:r w:rsidRPr="00C57A2D">
        <w:rPr>
          <w:szCs w:val="24"/>
        </w:rPr>
        <w:t>паспорт по нормативной документации, утвержденной в установленном порядке;</w:t>
      </w:r>
    </w:p>
    <w:p w14:paraId="130912AB" w14:textId="77777777" w:rsidR="00632DA6" w:rsidRPr="00C57A2D" w:rsidRDefault="00632DA6" w:rsidP="00C57A2D">
      <w:pPr>
        <w:pStyle w:val="BodyText21"/>
        <w:numPr>
          <w:ilvl w:val="0"/>
          <w:numId w:val="16"/>
        </w:numPr>
        <w:tabs>
          <w:tab w:val="left" w:pos="0"/>
          <w:tab w:val="left" w:pos="1134"/>
        </w:tabs>
        <w:spacing w:line="259" w:lineRule="auto"/>
        <w:ind w:left="0" w:firstLine="709"/>
        <w:rPr>
          <w:szCs w:val="24"/>
        </w:rPr>
      </w:pPr>
      <w:r w:rsidRPr="00C57A2D">
        <w:rPr>
          <w:szCs w:val="24"/>
        </w:rPr>
        <w:t>техническое описание и эксплуатационные документы, утвержденные в установленном порядке на русском языке;</w:t>
      </w:r>
    </w:p>
    <w:p w14:paraId="130912AC" w14:textId="77777777" w:rsidR="00632DA6" w:rsidRPr="00C57A2D" w:rsidRDefault="00632DA6" w:rsidP="00C57A2D">
      <w:pPr>
        <w:pStyle w:val="BodyText21"/>
        <w:numPr>
          <w:ilvl w:val="0"/>
          <w:numId w:val="16"/>
        </w:numPr>
        <w:tabs>
          <w:tab w:val="left" w:pos="0"/>
          <w:tab w:val="left" w:pos="1134"/>
        </w:tabs>
        <w:spacing w:line="259" w:lineRule="auto"/>
        <w:ind w:left="0" w:firstLine="709"/>
        <w:rPr>
          <w:szCs w:val="24"/>
        </w:rPr>
      </w:pPr>
      <w:r w:rsidRPr="00C57A2D">
        <w:rPr>
          <w:szCs w:val="24"/>
        </w:rPr>
        <w:t>сертификат соответствия и свидетельство о приемке на поставляемые изделия, на русском языке.</w:t>
      </w:r>
    </w:p>
    <w:p w14:paraId="130912AD" w14:textId="77777777" w:rsidR="00632DA6" w:rsidRPr="00C57A2D" w:rsidRDefault="00632DA6" w:rsidP="00C57A2D">
      <w:pPr>
        <w:pStyle w:val="ae"/>
        <w:numPr>
          <w:ilvl w:val="1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Срок изготовления должен быть не более полугода от момента поставки.</w:t>
      </w:r>
    </w:p>
    <w:p w14:paraId="130912AE" w14:textId="77777777" w:rsidR="004F4E9E" w:rsidRPr="00C57A2D" w:rsidRDefault="004F4E9E" w:rsidP="00C57A2D">
      <w:pPr>
        <w:spacing w:line="259" w:lineRule="auto"/>
        <w:ind w:firstLine="709"/>
        <w:rPr>
          <w:sz w:val="24"/>
          <w:szCs w:val="24"/>
        </w:rPr>
      </w:pPr>
    </w:p>
    <w:p w14:paraId="130912AF" w14:textId="77777777" w:rsidR="00612811" w:rsidRPr="00C57A2D" w:rsidRDefault="00612811" w:rsidP="00C57A2D">
      <w:pPr>
        <w:pStyle w:val="ae"/>
        <w:numPr>
          <w:ilvl w:val="0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b/>
          <w:bCs/>
          <w:sz w:val="24"/>
          <w:szCs w:val="24"/>
        </w:rPr>
      </w:pPr>
      <w:r w:rsidRPr="00C57A2D">
        <w:rPr>
          <w:b/>
          <w:bCs/>
          <w:sz w:val="24"/>
          <w:szCs w:val="24"/>
        </w:rPr>
        <w:t>Гарантийные обязательства.</w:t>
      </w:r>
    </w:p>
    <w:p w14:paraId="130912B0" w14:textId="6ACF3C84" w:rsidR="004F4E9E" w:rsidRPr="00C57A2D" w:rsidRDefault="00612811" w:rsidP="00C57A2D">
      <w:pPr>
        <w:pStyle w:val="ae"/>
        <w:tabs>
          <w:tab w:val="left" w:pos="1560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Гарантия на поставляем</w:t>
      </w:r>
      <w:r w:rsidR="009465AC" w:rsidRPr="00C57A2D">
        <w:rPr>
          <w:sz w:val="24"/>
          <w:szCs w:val="24"/>
        </w:rPr>
        <w:t>ые</w:t>
      </w:r>
      <w:r w:rsidRPr="00C57A2D">
        <w:rPr>
          <w:sz w:val="24"/>
          <w:szCs w:val="24"/>
        </w:rPr>
        <w:t xml:space="preserve"> </w:t>
      </w:r>
      <w:r w:rsidR="00D37B2E" w:rsidRPr="00C57A2D">
        <w:rPr>
          <w:sz w:val="24"/>
          <w:szCs w:val="24"/>
        </w:rPr>
        <w:t>запчасти к выключателям</w:t>
      </w:r>
      <w:r w:rsidR="0021378B" w:rsidRPr="00C57A2D">
        <w:rPr>
          <w:sz w:val="24"/>
          <w:szCs w:val="24"/>
        </w:rPr>
        <w:t xml:space="preserve"> </w:t>
      </w:r>
      <w:r w:rsidRPr="00C57A2D">
        <w:rPr>
          <w:sz w:val="24"/>
          <w:szCs w:val="24"/>
        </w:rPr>
        <w:t xml:space="preserve">должна распространяться не менее чем на </w:t>
      </w:r>
      <w:r w:rsidR="00632DA6" w:rsidRPr="00C57A2D">
        <w:rPr>
          <w:sz w:val="24"/>
          <w:szCs w:val="24"/>
        </w:rPr>
        <w:t>36</w:t>
      </w:r>
      <w:r w:rsidRPr="00C57A2D">
        <w:rPr>
          <w:sz w:val="24"/>
          <w:szCs w:val="24"/>
        </w:rPr>
        <w:t xml:space="preserve"> месяц</w:t>
      </w:r>
      <w:r w:rsidR="00C44DD6" w:rsidRPr="00C57A2D">
        <w:rPr>
          <w:sz w:val="24"/>
          <w:szCs w:val="24"/>
        </w:rPr>
        <w:t>ев</w:t>
      </w:r>
      <w:r w:rsidRPr="00C57A2D">
        <w:rPr>
          <w:sz w:val="24"/>
          <w:szCs w:val="24"/>
        </w:rPr>
        <w:t xml:space="preserve">. Время начала исчисления гарантийного срока – с момента </w:t>
      </w:r>
      <w:r w:rsidR="009465AC" w:rsidRPr="00C57A2D">
        <w:rPr>
          <w:sz w:val="24"/>
          <w:szCs w:val="24"/>
        </w:rPr>
        <w:t>их ввода</w:t>
      </w:r>
      <w:r w:rsidRPr="00C57A2D">
        <w:rPr>
          <w:sz w:val="24"/>
          <w:szCs w:val="24"/>
        </w:rPr>
        <w:t xml:space="preserve"> в эксплуатацию. Поставщик должен за свой </w:t>
      </w:r>
      <w:r w:rsidR="00C57A2D" w:rsidRPr="00C57A2D">
        <w:rPr>
          <w:sz w:val="24"/>
          <w:szCs w:val="24"/>
        </w:rPr>
        <w:t>счет и сроки</w:t>
      </w:r>
      <w:r w:rsidRPr="00C57A2D">
        <w:rPr>
          <w:sz w:val="24"/>
          <w:szCs w:val="24"/>
        </w:rPr>
        <w:t xml:space="preserve">, согласованные с </w:t>
      </w:r>
      <w:r w:rsidR="00AC69EB" w:rsidRPr="00C57A2D">
        <w:rPr>
          <w:sz w:val="24"/>
          <w:szCs w:val="24"/>
        </w:rPr>
        <w:t>Покупателем</w:t>
      </w:r>
      <w:r w:rsidR="00310587" w:rsidRPr="00C57A2D">
        <w:rPr>
          <w:sz w:val="24"/>
          <w:szCs w:val="24"/>
        </w:rPr>
        <w:t>, устранять любые дефекты</w:t>
      </w:r>
      <w:r w:rsidRPr="00C57A2D">
        <w:rPr>
          <w:sz w:val="24"/>
          <w:szCs w:val="24"/>
        </w:rPr>
        <w:t xml:space="preserve">, выявленные в период гарантийного срока. В случае выхода </w:t>
      </w:r>
      <w:r w:rsidR="00D37B2E" w:rsidRPr="00C57A2D">
        <w:rPr>
          <w:sz w:val="24"/>
          <w:szCs w:val="24"/>
        </w:rPr>
        <w:t>запчастей к выключателям</w:t>
      </w:r>
      <w:r w:rsidR="0021378B" w:rsidRPr="00C57A2D">
        <w:rPr>
          <w:sz w:val="24"/>
          <w:szCs w:val="24"/>
        </w:rPr>
        <w:t xml:space="preserve"> </w:t>
      </w:r>
      <w:r w:rsidRPr="00C57A2D">
        <w:rPr>
          <w:sz w:val="24"/>
          <w:szCs w:val="24"/>
        </w:rPr>
        <w:t>из строя</w:t>
      </w:r>
      <w:r w:rsidR="00310587" w:rsidRPr="00C57A2D">
        <w:rPr>
          <w:sz w:val="24"/>
          <w:szCs w:val="24"/>
        </w:rPr>
        <w:t>, П</w:t>
      </w:r>
      <w:r w:rsidRPr="00C57A2D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57A2D">
        <w:rPr>
          <w:sz w:val="24"/>
          <w:szCs w:val="24"/>
        </w:rPr>
        <w:t>5 календарных</w:t>
      </w:r>
      <w:r w:rsidRPr="00C57A2D">
        <w:rPr>
          <w:sz w:val="24"/>
          <w:szCs w:val="24"/>
        </w:rPr>
        <w:t xml:space="preserve"> дней со дня получения письменного извещения </w:t>
      </w:r>
      <w:r w:rsidR="00AC69EB" w:rsidRPr="00C57A2D">
        <w:rPr>
          <w:sz w:val="24"/>
          <w:szCs w:val="24"/>
        </w:rPr>
        <w:t>Покупателя</w:t>
      </w:r>
      <w:r w:rsidRPr="00C57A2D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130912B1" w14:textId="77777777" w:rsidR="009C7F47" w:rsidRPr="00C57A2D" w:rsidRDefault="009C7F47" w:rsidP="00C57A2D">
      <w:pPr>
        <w:pStyle w:val="ae"/>
        <w:tabs>
          <w:tab w:val="left" w:pos="1560"/>
        </w:tabs>
        <w:spacing w:line="259" w:lineRule="auto"/>
        <w:ind w:left="0" w:firstLine="709"/>
        <w:contextualSpacing w:val="0"/>
        <w:rPr>
          <w:sz w:val="24"/>
          <w:szCs w:val="24"/>
        </w:rPr>
      </w:pPr>
    </w:p>
    <w:p w14:paraId="130912B2" w14:textId="77777777" w:rsidR="00612811" w:rsidRPr="00C57A2D" w:rsidRDefault="00EA00A8" w:rsidP="00C57A2D">
      <w:pPr>
        <w:pStyle w:val="ae"/>
        <w:numPr>
          <w:ilvl w:val="0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b/>
          <w:bCs/>
          <w:sz w:val="24"/>
          <w:szCs w:val="24"/>
        </w:rPr>
        <w:t xml:space="preserve">Требования к надежности и </w:t>
      </w:r>
      <w:r w:rsidR="00612811" w:rsidRPr="00C57A2D">
        <w:rPr>
          <w:b/>
          <w:bCs/>
          <w:sz w:val="24"/>
          <w:szCs w:val="24"/>
        </w:rPr>
        <w:t xml:space="preserve">живучести </w:t>
      </w:r>
      <w:r w:rsidR="000D4FD2" w:rsidRPr="00C57A2D">
        <w:rPr>
          <w:b/>
          <w:bCs/>
          <w:sz w:val="24"/>
          <w:szCs w:val="24"/>
        </w:rPr>
        <w:t>продукции</w:t>
      </w:r>
      <w:r w:rsidR="00612811" w:rsidRPr="00C57A2D">
        <w:rPr>
          <w:b/>
          <w:bCs/>
          <w:sz w:val="24"/>
          <w:szCs w:val="24"/>
        </w:rPr>
        <w:t>.</w:t>
      </w:r>
    </w:p>
    <w:p w14:paraId="130912B3" w14:textId="77777777" w:rsidR="00612811" w:rsidRPr="00C57A2D" w:rsidRDefault="007C49C1" w:rsidP="00C57A2D">
      <w:pPr>
        <w:pStyle w:val="ae"/>
        <w:tabs>
          <w:tab w:val="left" w:pos="1560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Запчасти к выключателям</w:t>
      </w:r>
      <w:r w:rsidR="0021378B" w:rsidRPr="00C57A2D">
        <w:rPr>
          <w:sz w:val="24"/>
          <w:szCs w:val="24"/>
        </w:rPr>
        <w:t xml:space="preserve"> </w:t>
      </w:r>
      <w:r w:rsidR="00DD2421" w:rsidRPr="00C57A2D">
        <w:rPr>
          <w:sz w:val="24"/>
          <w:szCs w:val="24"/>
        </w:rPr>
        <w:t xml:space="preserve">должны обеспечивать эксплуатационные показатели </w:t>
      </w:r>
      <w:r w:rsidR="00612811" w:rsidRPr="00C57A2D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7C64EC" w:rsidRPr="00C57A2D">
        <w:rPr>
          <w:sz w:val="24"/>
          <w:szCs w:val="24"/>
        </w:rPr>
        <w:t>15</w:t>
      </w:r>
      <w:r w:rsidR="00612811" w:rsidRPr="00C57A2D">
        <w:rPr>
          <w:sz w:val="24"/>
          <w:szCs w:val="24"/>
        </w:rPr>
        <w:t xml:space="preserve"> лет.</w:t>
      </w:r>
    </w:p>
    <w:p w14:paraId="130912B4" w14:textId="77777777" w:rsidR="004F4E9E" w:rsidRPr="00C57A2D" w:rsidRDefault="004F4E9E" w:rsidP="00C57A2D">
      <w:pPr>
        <w:pStyle w:val="ae"/>
        <w:tabs>
          <w:tab w:val="left" w:pos="1560"/>
        </w:tabs>
        <w:spacing w:line="259" w:lineRule="auto"/>
        <w:ind w:left="0" w:firstLine="709"/>
        <w:contextualSpacing w:val="0"/>
        <w:rPr>
          <w:sz w:val="24"/>
          <w:szCs w:val="24"/>
        </w:rPr>
      </w:pPr>
    </w:p>
    <w:p w14:paraId="130912B5" w14:textId="30B0E653" w:rsidR="00612811" w:rsidRPr="00C57A2D" w:rsidRDefault="006004FC" w:rsidP="00C57A2D">
      <w:pPr>
        <w:pStyle w:val="ae"/>
        <w:numPr>
          <w:ilvl w:val="0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b/>
          <w:bCs/>
          <w:sz w:val="24"/>
          <w:szCs w:val="24"/>
        </w:rPr>
      </w:pPr>
      <w:r w:rsidRPr="00C57A2D">
        <w:rPr>
          <w:b/>
          <w:bCs/>
          <w:sz w:val="24"/>
          <w:szCs w:val="24"/>
        </w:rPr>
        <w:t>Маркировка, с</w:t>
      </w:r>
      <w:r w:rsidR="00612811" w:rsidRPr="00C57A2D">
        <w:rPr>
          <w:b/>
          <w:bCs/>
          <w:sz w:val="24"/>
          <w:szCs w:val="24"/>
        </w:rPr>
        <w:t xml:space="preserve">остав технической и </w:t>
      </w:r>
      <w:r w:rsidR="00C57A2D" w:rsidRPr="00C57A2D">
        <w:rPr>
          <w:b/>
          <w:bCs/>
          <w:sz w:val="24"/>
          <w:szCs w:val="24"/>
        </w:rPr>
        <w:t>эксплуатационной документации</w:t>
      </w:r>
      <w:r w:rsidR="00612811" w:rsidRPr="00C57A2D">
        <w:rPr>
          <w:b/>
          <w:bCs/>
          <w:sz w:val="24"/>
          <w:szCs w:val="24"/>
        </w:rPr>
        <w:t>.</w:t>
      </w:r>
    </w:p>
    <w:p w14:paraId="130912B6" w14:textId="77777777" w:rsidR="00CF64C4" w:rsidRPr="00C57A2D" w:rsidRDefault="00CF64C4" w:rsidP="00C57A2D">
      <w:pPr>
        <w:tabs>
          <w:tab w:val="left" w:pos="1560"/>
        </w:tabs>
        <w:spacing w:line="259" w:lineRule="auto"/>
        <w:ind w:firstLine="709"/>
        <w:rPr>
          <w:sz w:val="24"/>
          <w:szCs w:val="24"/>
        </w:rPr>
      </w:pPr>
      <w:r w:rsidRPr="00C57A2D"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</w:t>
      </w:r>
    </w:p>
    <w:p w14:paraId="130912B7" w14:textId="77777777" w:rsidR="004F4E9E" w:rsidRPr="00C57A2D" w:rsidRDefault="00CF64C4" w:rsidP="00C57A2D">
      <w:pPr>
        <w:tabs>
          <w:tab w:val="left" w:pos="1560"/>
        </w:tabs>
        <w:spacing w:line="259" w:lineRule="auto"/>
        <w:ind w:firstLine="709"/>
        <w:rPr>
          <w:sz w:val="24"/>
          <w:szCs w:val="24"/>
        </w:rPr>
      </w:pPr>
      <w:r w:rsidRPr="00C57A2D">
        <w:rPr>
          <w:sz w:val="24"/>
          <w:szCs w:val="24"/>
        </w:rPr>
        <w:t>По всем видам изделий Поставщик должен предоставить полный комплект технической и эксплуатационной документации по монтажу, обеспечению правильной и безопасной эксплуатации, технического обслуживания поставляемых изделий на русском языке, подготовленной в соответствии с ГОСТ 2.601-2006</w:t>
      </w:r>
      <w:r w:rsidR="004F4E9E" w:rsidRPr="00C57A2D">
        <w:rPr>
          <w:sz w:val="24"/>
          <w:szCs w:val="24"/>
        </w:rPr>
        <w:t xml:space="preserve">. </w:t>
      </w:r>
    </w:p>
    <w:p w14:paraId="130912B8" w14:textId="77777777" w:rsidR="004F4E9E" w:rsidRPr="00C57A2D" w:rsidRDefault="004F4E9E" w:rsidP="00C57A2D">
      <w:pPr>
        <w:pStyle w:val="ae"/>
        <w:tabs>
          <w:tab w:val="left" w:pos="709"/>
        </w:tabs>
        <w:spacing w:line="259" w:lineRule="auto"/>
        <w:ind w:left="0" w:firstLine="709"/>
        <w:contextualSpacing w:val="0"/>
        <w:rPr>
          <w:sz w:val="24"/>
          <w:szCs w:val="24"/>
        </w:rPr>
      </w:pPr>
    </w:p>
    <w:p w14:paraId="130912B9" w14:textId="77777777" w:rsidR="00612811" w:rsidRPr="00C57A2D" w:rsidRDefault="00612811" w:rsidP="00C57A2D">
      <w:pPr>
        <w:pStyle w:val="ae"/>
        <w:numPr>
          <w:ilvl w:val="0"/>
          <w:numId w:val="3"/>
        </w:numPr>
        <w:tabs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b/>
          <w:bCs/>
          <w:sz w:val="24"/>
          <w:szCs w:val="24"/>
        </w:rPr>
        <w:t xml:space="preserve">Правила приемки </w:t>
      </w:r>
      <w:r w:rsidR="000D4FD2" w:rsidRPr="00C57A2D">
        <w:rPr>
          <w:b/>
          <w:bCs/>
          <w:sz w:val="24"/>
          <w:szCs w:val="24"/>
        </w:rPr>
        <w:t>продукции</w:t>
      </w:r>
      <w:r w:rsidRPr="00C57A2D">
        <w:rPr>
          <w:b/>
          <w:bCs/>
          <w:sz w:val="24"/>
          <w:szCs w:val="24"/>
        </w:rPr>
        <w:t>.</w:t>
      </w:r>
    </w:p>
    <w:p w14:paraId="130912BA" w14:textId="6FFF6A72" w:rsidR="00612811" w:rsidRPr="00C57A2D" w:rsidRDefault="003D7943" w:rsidP="00C57A2D">
      <w:pPr>
        <w:pStyle w:val="BodyText21"/>
        <w:tabs>
          <w:tab w:val="left" w:pos="0"/>
          <w:tab w:val="left" w:pos="1134"/>
        </w:tabs>
        <w:spacing w:line="259" w:lineRule="auto"/>
        <w:rPr>
          <w:szCs w:val="24"/>
        </w:rPr>
      </w:pPr>
      <w:r w:rsidRPr="00C57A2D">
        <w:rPr>
          <w:szCs w:val="24"/>
        </w:rPr>
        <w:t xml:space="preserve">Каждая партия </w:t>
      </w:r>
      <w:r w:rsidR="009400FA" w:rsidRPr="00C57A2D">
        <w:rPr>
          <w:szCs w:val="24"/>
        </w:rPr>
        <w:t>запчастей к выключателям</w:t>
      </w:r>
      <w:r w:rsidR="00E01C90" w:rsidRPr="00C57A2D">
        <w:rPr>
          <w:szCs w:val="24"/>
        </w:rPr>
        <w:t xml:space="preserve"> </w:t>
      </w:r>
      <w:r w:rsidRPr="00C57A2D">
        <w:rPr>
          <w:szCs w:val="24"/>
        </w:rPr>
        <w:t>должна пройти</w:t>
      </w:r>
      <w:r w:rsidR="00612811" w:rsidRPr="00C57A2D">
        <w:rPr>
          <w:szCs w:val="24"/>
        </w:rPr>
        <w:t xml:space="preserve"> входной контроль, осуществляемый представителями </w:t>
      </w:r>
      <w:r w:rsidR="0021716A">
        <w:rPr>
          <w:sz w:val="26"/>
          <w:szCs w:val="26"/>
        </w:rPr>
        <w:t>филиала</w:t>
      </w:r>
      <w:r w:rsidR="0021716A" w:rsidRPr="009C65E0">
        <w:rPr>
          <w:sz w:val="26"/>
          <w:szCs w:val="26"/>
        </w:rPr>
        <w:t xml:space="preserve"> ПАО «</w:t>
      </w:r>
      <w:proofErr w:type="spellStart"/>
      <w:r w:rsidR="0021716A">
        <w:rPr>
          <w:color w:val="000000"/>
          <w:sz w:val="26"/>
          <w:szCs w:val="26"/>
        </w:rPr>
        <w:t>Россети</w:t>
      </w:r>
      <w:proofErr w:type="spellEnd"/>
      <w:r w:rsidR="0021716A">
        <w:rPr>
          <w:color w:val="000000"/>
          <w:sz w:val="26"/>
          <w:szCs w:val="26"/>
        </w:rPr>
        <w:t xml:space="preserve"> </w:t>
      </w:r>
      <w:r w:rsidR="0021716A" w:rsidRPr="0030213A">
        <w:rPr>
          <w:color w:val="000000"/>
          <w:sz w:val="26"/>
          <w:szCs w:val="26"/>
        </w:rPr>
        <w:t>Центр</w:t>
      </w:r>
      <w:r w:rsidR="0021716A" w:rsidRPr="0030213A">
        <w:rPr>
          <w:sz w:val="26"/>
          <w:szCs w:val="26"/>
        </w:rPr>
        <w:t>»</w:t>
      </w:r>
      <w:r w:rsidR="0021716A">
        <w:rPr>
          <w:sz w:val="26"/>
          <w:szCs w:val="26"/>
        </w:rPr>
        <w:t xml:space="preserve"> - «Тверьэнерго»</w:t>
      </w:r>
      <w:r w:rsidR="00A10B49" w:rsidRPr="00C57A2D">
        <w:rPr>
          <w:szCs w:val="24"/>
        </w:rPr>
        <w:t xml:space="preserve"> </w:t>
      </w:r>
      <w:r w:rsidR="00612811" w:rsidRPr="00C57A2D">
        <w:rPr>
          <w:szCs w:val="24"/>
        </w:rPr>
        <w:t xml:space="preserve">и ответственными представителями Поставщика при получении </w:t>
      </w:r>
      <w:r w:rsidRPr="00C57A2D">
        <w:rPr>
          <w:szCs w:val="24"/>
        </w:rPr>
        <w:t>их</w:t>
      </w:r>
      <w:r w:rsidR="00612811" w:rsidRPr="00C57A2D">
        <w:rPr>
          <w:szCs w:val="24"/>
        </w:rPr>
        <w:t xml:space="preserve"> на склад.</w:t>
      </w:r>
    </w:p>
    <w:p w14:paraId="130912BB" w14:textId="77777777" w:rsidR="00612811" w:rsidRPr="00C57A2D" w:rsidRDefault="00612811" w:rsidP="00C57A2D">
      <w:pPr>
        <w:pStyle w:val="ae"/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C57A2D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  <w:bookmarkStart w:id="1" w:name="_GoBack"/>
      <w:bookmarkEnd w:id="1"/>
    </w:p>
    <w:p w14:paraId="130912BC" w14:textId="77777777" w:rsidR="00497866" w:rsidRPr="00C57A2D" w:rsidRDefault="00497866" w:rsidP="00C57A2D">
      <w:pPr>
        <w:pStyle w:val="ae"/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</w:p>
    <w:p w14:paraId="2F1E52F5" w14:textId="77777777" w:rsidR="00C57A2D" w:rsidRPr="00650B0E" w:rsidRDefault="00C57A2D" w:rsidP="00C57A2D">
      <w:pPr>
        <w:pStyle w:val="ae"/>
        <w:numPr>
          <w:ilvl w:val="0"/>
          <w:numId w:val="3"/>
        </w:numPr>
        <w:tabs>
          <w:tab w:val="left" w:pos="851"/>
          <w:tab w:val="left" w:pos="993"/>
        </w:tabs>
        <w:spacing w:line="259" w:lineRule="auto"/>
        <w:ind w:left="0" w:firstLine="709"/>
        <w:contextualSpacing w:val="0"/>
        <w:rPr>
          <w:b/>
          <w:bCs/>
          <w:sz w:val="24"/>
          <w:szCs w:val="24"/>
        </w:rPr>
      </w:pPr>
      <w:r w:rsidRPr="00650B0E">
        <w:rPr>
          <w:b/>
          <w:bCs/>
          <w:sz w:val="24"/>
          <w:szCs w:val="24"/>
        </w:rPr>
        <w:t>Сроки и очередность поставки продукции.</w:t>
      </w:r>
    </w:p>
    <w:p w14:paraId="39614650" w14:textId="59B7537F" w:rsidR="00C57A2D" w:rsidRPr="00650B0E" w:rsidRDefault="00C57A2D" w:rsidP="00C57A2D">
      <w:pPr>
        <w:pStyle w:val="ae"/>
        <w:tabs>
          <w:tab w:val="left" w:pos="851"/>
          <w:tab w:val="left" w:pos="993"/>
        </w:tabs>
        <w:spacing w:line="259" w:lineRule="auto"/>
        <w:ind w:left="0" w:firstLine="709"/>
        <w:contextualSpacing w:val="0"/>
        <w:rPr>
          <w:sz w:val="24"/>
          <w:szCs w:val="24"/>
        </w:rPr>
      </w:pPr>
      <w:r w:rsidRPr="00650B0E">
        <w:rPr>
          <w:sz w:val="24"/>
          <w:szCs w:val="24"/>
        </w:rPr>
        <w:t xml:space="preserve">Поставка </w:t>
      </w:r>
      <w:r w:rsidRPr="00F22349">
        <w:rPr>
          <w:sz w:val="24"/>
          <w:szCs w:val="24"/>
        </w:rPr>
        <w:t>запасных частей к выключателям</w:t>
      </w:r>
      <w:r w:rsidRPr="00650B0E">
        <w:rPr>
          <w:sz w:val="24"/>
          <w:szCs w:val="24"/>
        </w:rPr>
        <w:t xml:space="preserve">, входящих в предмет Договора, должна быть выполнена с даты заключения договора в течение 30 календарных дней по письменной заявке филиала. Изменение сроков поставки </w:t>
      </w:r>
      <w:r w:rsidRPr="00F22349">
        <w:rPr>
          <w:sz w:val="24"/>
          <w:szCs w:val="24"/>
        </w:rPr>
        <w:t>запасных частей к выключателям</w:t>
      </w:r>
      <w:r w:rsidRPr="00650B0E">
        <w:rPr>
          <w:sz w:val="24"/>
          <w:szCs w:val="24"/>
        </w:rPr>
        <w:t xml:space="preserve"> возможно по решению ЦКК ПАО «</w:t>
      </w:r>
      <w:proofErr w:type="spellStart"/>
      <w:r w:rsidR="00446088" w:rsidRPr="00446088">
        <w:rPr>
          <w:color w:val="000000"/>
          <w:sz w:val="24"/>
          <w:szCs w:val="24"/>
        </w:rPr>
        <w:t>Россети</w:t>
      </w:r>
      <w:proofErr w:type="spellEnd"/>
      <w:r w:rsidR="00446088" w:rsidRPr="00446088">
        <w:rPr>
          <w:color w:val="000000"/>
          <w:sz w:val="24"/>
          <w:szCs w:val="24"/>
        </w:rPr>
        <w:t xml:space="preserve"> Центр</w:t>
      </w:r>
      <w:r w:rsidRPr="00650B0E">
        <w:rPr>
          <w:sz w:val="24"/>
          <w:szCs w:val="24"/>
        </w:rPr>
        <w:t>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14:paraId="63D34593" w14:textId="77777777" w:rsidR="00C57A2D" w:rsidRPr="00650B0E" w:rsidRDefault="00C57A2D" w:rsidP="00C57A2D">
      <w:pPr>
        <w:spacing w:line="259" w:lineRule="auto"/>
        <w:ind w:firstLine="709"/>
        <w:rPr>
          <w:sz w:val="24"/>
          <w:szCs w:val="24"/>
        </w:rPr>
      </w:pPr>
    </w:p>
    <w:p w14:paraId="3B21026D" w14:textId="77777777" w:rsidR="00C57A2D" w:rsidRPr="00650B0E" w:rsidRDefault="00C57A2D" w:rsidP="00C57A2D">
      <w:pPr>
        <w:pStyle w:val="ae"/>
        <w:numPr>
          <w:ilvl w:val="0"/>
          <w:numId w:val="3"/>
        </w:numPr>
        <w:tabs>
          <w:tab w:val="left" w:pos="993"/>
        </w:tabs>
        <w:spacing w:line="259" w:lineRule="auto"/>
        <w:ind w:left="0" w:firstLine="709"/>
        <w:contextualSpacing w:val="0"/>
        <w:rPr>
          <w:b/>
          <w:bCs/>
          <w:sz w:val="24"/>
          <w:szCs w:val="24"/>
        </w:rPr>
      </w:pPr>
      <w:r w:rsidRPr="00650B0E">
        <w:rPr>
          <w:b/>
          <w:bCs/>
          <w:sz w:val="24"/>
          <w:szCs w:val="24"/>
        </w:rPr>
        <w:t xml:space="preserve"> Требования к Поставщику.</w:t>
      </w:r>
    </w:p>
    <w:p w14:paraId="7C66EA42" w14:textId="0B5B83CB" w:rsidR="00C57A2D" w:rsidRPr="00650B0E" w:rsidRDefault="00C57A2D" w:rsidP="00C57A2D">
      <w:pPr>
        <w:tabs>
          <w:tab w:val="left" w:pos="709"/>
          <w:tab w:val="left" w:pos="1560"/>
        </w:tabs>
        <w:spacing w:line="259" w:lineRule="auto"/>
        <w:ind w:firstLine="709"/>
        <w:rPr>
          <w:sz w:val="24"/>
          <w:szCs w:val="24"/>
        </w:rPr>
      </w:pPr>
      <w:r w:rsidRPr="00650B0E">
        <w:rPr>
          <w:sz w:val="24"/>
          <w:szCs w:val="24"/>
        </w:rPr>
        <w:t xml:space="preserve">Наличие документов, подтверждающих возможность осуществления поставок указанных материалов (в соответствии с </w:t>
      </w:r>
      <w:r w:rsidR="00D06945">
        <w:rPr>
          <w:sz w:val="24"/>
          <w:szCs w:val="24"/>
        </w:rPr>
        <w:t xml:space="preserve">требованиями </w:t>
      </w:r>
      <w:r w:rsidR="00D06945" w:rsidRPr="002C4A4E">
        <w:rPr>
          <w:sz w:val="24"/>
          <w:szCs w:val="24"/>
        </w:rPr>
        <w:t>закупочной</w:t>
      </w:r>
      <w:r w:rsidRPr="00650B0E">
        <w:rPr>
          <w:sz w:val="24"/>
          <w:szCs w:val="24"/>
        </w:rPr>
        <w:t xml:space="preserve"> документации).</w:t>
      </w:r>
    </w:p>
    <w:p w14:paraId="1335DDF1" w14:textId="77777777" w:rsidR="00C57A2D" w:rsidRPr="00A9093C" w:rsidRDefault="00C57A2D" w:rsidP="00C57A2D">
      <w:pPr>
        <w:pStyle w:val="ae"/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</w:p>
    <w:p w14:paraId="149012B0" w14:textId="77777777" w:rsidR="00C57A2D" w:rsidRPr="00A9093C" w:rsidRDefault="00C57A2D" w:rsidP="00C57A2D">
      <w:pPr>
        <w:pStyle w:val="ae"/>
        <w:tabs>
          <w:tab w:val="left" w:pos="0"/>
          <w:tab w:val="left" w:pos="1134"/>
        </w:tabs>
        <w:spacing w:line="259" w:lineRule="auto"/>
        <w:ind w:left="0" w:firstLine="709"/>
        <w:contextualSpacing w:val="0"/>
        <w:rPr>
          <w:sz w:val="24"/>
          <w:szCs w:val="24"/>
        </w:rPr>
      </w:pPr>
    </w:p>
    <w:p w14:paraId="76299CE3" w14:textId="77777777" w:rsidR="00C57A2D" w:rsidRPr="00A9093C" w:rsidRDefault="00C57A2D" w:rsidP="00C57A2D">
      <w:pPr>
        <w:spacing w:line="259" w:lineRule="auto"/>
        <w:ind w:firstLine="709"/>
        <w:rPr>
          <w:sz w:val="24"/>
          <w:szCs w:val="24"/>
        </w:rPr>
      </w:pPr>
    </w:p>
    <w:p w14:paraId="35749E16" w14:textId="77777777" w:rsidR="00C57A2D" w:rsidRPr="00A9093C" w:rsidRDefault="00C57A2D" w:rsidP="00C57A2D">
      <w:pPr>
        <w:spacing w:line="259" w:lineRule="auto"/>
        <w:ind w:firstLine="0"/>
        <w:rPr>
          <w:color w:val="000000"/>
          <w:sz w:val="24"/>
          <w:szCs w:val="24"/>
        </w:rPr>
      </w:pPr>
      <w:r w:rsidRPr="00A9093C">
        <w:rPr>
          <w:color w:val="000000"/>
          <w:sz w:val="24"/>
          <w:szCs w:val="24"/>
        </w:rPr>
        <w:t xml:space="preserve">Начальник службы релейной защиты, </w:t>
      </w:r>
    </w:p>
    <w:p w14:paraId="55E181F1" w14:textId="44B51A55" w:rsidR="00C57A2D" w:rsidRPr="00A9093C" w:rsidRDefault="00C57A2D" w:rsidP="00C57A2D">
      <w:pPr>
        <w:tabs>
          <w:tab w:val="left" w:pos="709"/>
        </w:tabs>
        <w:spacing w:line="259" w:lineRule="auto"/>
        <w:ind w:firstLine="0"/>
        <w:rPr>
          <w:color w:val="000000"/>
          <w:sz w:val="24"/>
          <w:szCs w:val="24"/>
        </w:rPr>
      </w:pPr>
      <w:r w:rsidRPr="00A9093C">
        <w:rPr>
          <w:color w:val="000000"/>
          <w:sz w:val="24"/>
          <w:szCs w:val="24"/>
        </w:rPr>
        <w:t xml:space="preserve">автоматики, измерений и метрологии           </w:t>
      </w:r>
      <w:r w:rsidR="0060795B">
        <w:rPr>
          <w:color w:val="000000"/>
          <w:sz w:val="24"/>
          <w:szCs w:val="24"/>
        </w:rPr>
        <w:t xml:space="preserve">                           </w:t>
      </w:r>
      <w:r w:rsidRPr="00A9093C">
        <w:rPr>
          <w:color w:val="000000"/>
          <w:sz w:val="24"/>
          <w:szCs w:val="24"/>
        </w:rPr>
        <w:t xml:space="preserve">              </w:t>
      </w:r>
      <w:r>
        <w:rPr>
          <w:color w:val="000000"/>
          <w:sz w:val="24"/>
          <w:szCs w:val="24"/>
        </w:rPr>
        <w:tab/>
      </w:r>
      <w:r w:rsidRPr="00A9093C">
        <w:rPr>
          <w:color w:val="000000"/>
          <w:sz w:val="24"/>
          <w:szCs w:val="24"/>
        </w:rPr>
        <w:t xml:space="preserve">              </w:t>
      </w:r>
      <w:r w:rsidR="001B22A3">
        <w:rPr>
          <w:color w:val="000000"/>
          <w:sz w:val="24"/>
          <w:szCs w:val="24"/>
        </w:rPr>
        <w:t>С. В. Куршанов</w:t>
      </w:r>
    </w:p>
    <w:p w14:paraId="4742CD1F" w14:textId="77777777" w:rsidR="00C57A2D" w:rsidRPr="00A9093C" w:rsidRDefault="00C57A2D" w:rsidP="00C57A2D">
      <w:pPr>
        <w:tabs>
          <w:tab w:val="left" w:pos="709"/>
        </w:tabs>
        <w:spacing w:line="259" w:lineRule="auto"/>
        <w:ind w:firstLine="0"/>
        <w:rPr>
          <w:color w:val="000000"/>
          <w:sz w:val="24"/>
          <w:szCs w:val="24"/>
        </w:rPr>
      </w:pPr>
    </w:p>
    <w:p w14:paraId="68C3FE8B" w14:textId="77777777" w:rsidR="00C57A2D" w:rsidRPr="00A9093C" w:rsidRDefault="00C57A2D" w:rsidP="00C57A2D">
      <w:pPr>
        <w:tabs>
          <w:tab w:val="left" w:pos="709"/>
        </w:tabs>
        <w:spacing w:line="259" w:lineRule="auto"/>
        <w:ind w:firstLine="0"/>
        <w:rPr>
          <w:color w:val="000000"/>
          <w:sz w:val="24"/>
          <w:szCs w:val="24"/>
        </w:rPr>
      </w:pPr>
    </w:p>
    <w:p w14:paraId="420903FF" w14:textId="77777777" w:rsidR="00C57A2D" w:rsidRPr="00A9093C" w:rsidRDefault="00C57A2D" w:rsidP="00C57A2D">
      <w:pPr>
        <w:tabs>
          <w:tab w:val="left" w:pos="709"/>
        </w:tabs>
        <w:spacing w:line="259" w:lineRule="auto"/>
        <w:ind w:firstLine="0"/>
        <w:rPr>
          <w:color w:val="000000"/>
          <w:sz w:val="24"/>
          <w:szCs w:val="24"/>
        </w:rPr>
      </w:pPr>
    </w:p>
    <w:p w14:paraId="6EEB1DE2" w14:textId="77777777" w:rsidR="00C57A2D" w:rsidRDefault="00C57A2D" w:rsidP="00C57A2D">
      <w:pPr>
        <w:tabs>
          <w:tab w:val="left" w:pos="709"/>
        </w:tabs>
        <w:spacing w:line="259" w:lineRule="auto"/>
        <w:ind w:firstLine="0"/>
        <w:rPr>
          <w:color w:val="000000"/>
          <w:sz w:val="24"/>
          <w:szCs w:val="24"/>
        </w:rPr>
      </w:pPr>
    </w:p>
    <w:p w14:paraId="4CE6558C" w14:textId="77777777" w:rsidR="00C57A2D" w:rsidRDefault="00C57A2D" w:rsidP="00C57A2D">
      <w:pPr>
        <w:tabs>
          <w:tab w:val="left" w:pos="709"/>
        </w:tabs>
        <w:spacing w:line="259" w:lineRule="auto"/>
        <w:ind w:firstLine="0"/>
        <w:rPr>
          <w:color w:val="000000"/>
          <w:sz w:val="24"/>
          <w:szCs w:val="24"/>
        </w:rPr>
      </w:pPr>
    </w:p>
    <w:p w14:paraId="34DF7530" w14:textId="77777777" w:rsidR="00C57A2D" w:rsidRDefault="00C57A2D" w:rsidP="00C57A2D">
      <w:pPr>
        <w:tabs>
          <w:tab w:val="left" w:pos="709"/>
        </w:tabs>
        <w:spacing w:line="259" w:lineRule="auto"/>
        <w:ind w:firstLine="0"/>
        <w:rPr>
          <w:color w:val="000000"/>
          <w:sz w:val="24"/>
          <w:szCs w:val="24"/>
        </w:rPr>
      </w:pPr>
    </w:p>
    <w:p w14:paraId="7B9F7B31" w14:textId="77777777" w:rsidR="00C57A2D" w:rsidRDefault="00C57A2D" w:rsidP="00C57A2D">
      <w:pPr>
        <w:tabs>
          <w:tab w:val="left" w:pos="709"/>
        </w:tabs>
        <w:spacing w:line="259" w:lineRule="auto"/>
        <w:ind w:firstLine="0"/>
        <w:rPr>
          <w:color w:val="000000"/>
          <w:sz w:val="24"/>
          <w:szCs w:val="24"/>
        </w:rPr>
      </w:pPr>
    </w:p>
    <w:p w14:paraId="5307F6C5" w14:textId="77777777" w:rsidR="00C57A2D" w:rsidRPr="00A9093C" w:rsidRDefault="00C57A2D" w:rsidP="00C57A2D">
      <w:pPr>
        <w:tabs>
          <w:tab w:val="left" w:pos="709"/>
        </w:tabs>
        <w:spacing w:line="259" w:lineRule="auto"/>
        <w:ind w:firstLine="0"/>
        <w:rPr>
          <w:color w:val="000000"/>
          <w:sz w:val="24"/>
          <w:szCs w:val="24"/>
        </w:rPr>
      </w:pPr>
    </w:p>
    <w:p w14:paraId="2D44ED4F" w14:textId="77777777" w:rsidR="00A708C7" w:rsidRDefault="00A708C7" w:rsidP="00A708C7">
      <w:pPr>
        <w:tabs>
          <w:tab w:val="left" w:pos="709"/>
        </w:tabs>
        <w:spacing w:line="256" w:lineRule="auto"/>
        <w:ind w:firstLine="0"/>
        <w:rPr>
          <w:color w:val="000000"/>
          <w:sz w:val="18"/>
          <w:szCs w:val="18"/>
        </w:rPr>
      </w:pPr>
      <w:proofErr w:type="spellStart"/>
      <w:r>
        <w:rPr>
          <w:color w:val="000000"/>
          <w:sz w:val="18"/>
          <w:szCs w:val="18"/>
        </w:rPr>
        <w:t>исп</w:t>
      </w:r>
      <w:proofErr w:type="spellEnd"/>
      <w:r>
        <w:rPr>
          <w:color w:val="000000"/>
          <w:sz w:val="18"/>
          <w:szCs w:val="18"/>
        </w:rPr>
        <w:t>: Юрков Н. Ю.</w:t>
      </w:r>
    </w:p>
    <w:p w14:paraId="60704554" w14:textId="3E2CF673" w:rsidR="00C57A2D" w:rsidRPr="000A6A37" w:rsidRDefault="0060795B" w:rsidP="00C57A2D">
      <w:pPr>
        <w:tabs>
          <w:tab w:val="left" w:pos="709"/>
        </w:tabs>
        <w:spacing w:line="259" w:lineRule="auto"/>
        <w:ind w:firstLine="0"/>
        <w:rPr>
          <w:color w:val="00B0F0"/>
          <w:sz w:val="26"/>
          <w:szCs w:val="26"/>
        </w:rPr>
      </w:pPr>
      <w:r>
        <w:rPr>
          <w:color w:val="000000"/>
          <w:sz w:val="18"/>
          <w:szCs w:val="18"/>
        </w:rPr>
        <w:t>тел.: 22-84</w:t>
      </w:r>
    </w:p>
    <w:p w14:paraId="130912BF" w14:textId="4D9D85AE" w:rsidR="00963400" w:rsidRPr="00C57A2D" w:rsidRDefault="00963400" w:rsidP="00C57A2D">
      <w:pPr>
        <w:pStyle w:val="ae"/>
        <w:tabs>
          <w:tab w:val="left" w:pos="0"/>
          <w:tab w:val="left" w:pos="1134"/>
        </w:tabs>
        <w:spacing w:line="259" w:lineRule="auto"/>
        <w:ind w:left="0" w:firstLine="709"/>
        <w:rPr>
          <w:color w:val="00B0F0"/>
          <w:sz w:val="24"/>
          <w:szCs w:val="24"/>
        </w:rPr>
      </w:pPr>
    </w:p>
    <w:sectPr w:rsidR="00963400" w:rsidRPr="00C57A2D" w:rsidSect="00C57A2D">
      <w:headerReference w:type="even" r:id="rId11"/>
      <w:footerReference w:type="default" r:id="rId12"/>
      <w:pgSz w:w="12240" w:h="15840" w:code="1"/>
      <w:pgMar w:top="851" w:right="851" w:bottom="851" w:left="1134" w:header="720" w:footer="6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F99FF3" w14:textId="77777777" w:rsidR="00D877F9" w:rsidRDefault="00D877F9">
      <w:r>
        <w:separator/>
      </w:r>
    </w:p>
  </w:endnote>
  <w:endnote w:type="continuationSeparator" w:id="0">
    <w:p w14:paraId="2C3400D1" w14:textId="77777777" w:rsidR="00D877F9" w:rsidRDefault="00D87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umb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912C6" w14:textId="77777777" w:rsidR="00A243C4" w:rsidRDefault="00A243C4">
    <w:pPr>
      <w:pStyle w:val="aa"/>
      <w:jc w:val="center"/>
    </w:pPr>
  </w:p>
  <w:p w14:paraId="130912C7" w14:textId="77777777" w:rsidR="00A243C4" w:rsidRDefault="00A243C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49F19" w14:textId="77777777" w:rsidR="00D877F9" w:rsidRDefault="00D877F9">
      <w:r>
        <w:separator/>
      </w:r>
    </w:p>
  </w:footnote>
  <w:footnote w:type="continuationSeparator" w:id="0">
    <w:p w14:paraId="5E89EEA0" w14:textId="77777777" w:rsidR="00D877F9" w:rsidRDefault="00D87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912C4" w14:textId="77777777" w:rsidR="00D732CD" w:rsidRDefault="009455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32C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32CD">
      <w:rPr>
        <w:rStyle w:val="a7"/>
        <w:noProof/>
      </w:rPr>
      <w:t>1</w:t>
    </w:r>
    <w:r>
      <w:rPr>
        <w:rStyle w:val="a7"/>
      </w:rPr>
      <w:fldChar w:fldCharType="end"/>
    </w:r>
  </w:p>
  <w:p w14:paraId="130912C5" w14:textId="77777777" w:rsidR="00D732CD" w:rsidRDefault="00D732C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85D9A4D"/>
    <w:multiLevelType w:val="hybridMultilevel"/>
    <w:tmpl w:val="46E0678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2EAB9C6"/>
    <w:multiLevelType w:val="hybridMultilevel"/>
    <w:tmpl w:val="3667A33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D221692"/>
    <w:multiLevelType w:val="multilevel"/>
    <w:tmpl w:val="B568DDB8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0F1A7CBE"/>
    <w:multiLevelType w:val="hybridMultilevel"/>
    <w:tmpl w:val="C62E458E"/>
    <w:lvl w:ilvl="0" w:tplc="18503DC6">
      <w:start w:val="1"/>
      <w:numFmt w:val="bullet"/>
      <w:lvlText w:val="─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0FD6AAD4"/>
    <w:multiLevelType w:val="hybridMultilevel"/>
    <w:tmpl w:val="BCD855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0450E19"/>
    <w:multiLevelType w:val="hybridMultilevel"/>
    <w:tmpl w:val="D3F0161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925EE"/>
    <w:multiLevelType w:val="hybridMultilevel"/>
    <w:tmpl w:val="BBA4F6FE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E20545E"/>
    <w:multiLevelType w:val="multilevel"/>
    <w:tmpl w:val="B568DDB8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4"/>
  </w:num>
  <w:num w:numId="4">
    <w:abstractNumId w:val="4"/>
  </w:num>
  <w:num w:numId="5">
    <w:abstractNumId w:val="15"/>
  </w:num>
  <w:num w:numId="6">
    <w:abstractNumId w:val="18"/>
  </w:num>
  <w:num w:numId="7">
    <w:abstractNumId w:val="5"/>
  </w:num>
  <w:num w:numId="8">
    <w:abstractNumId w:val="3"/>
  </w:num>
  <w:num w:numId="9">
    <w:abstractNumId w:val="13"/>
  </w:num>
  <w:num w:numId="10">
    <w:abstractNumId w:val="9"/>
  </w:num>
  <w:num w:numId="11">
    <w:abstractNumId w:val="0"/>
  </w:num>
  <w:num w:numId="12">
    <w:abstractNumId w:val="8"/>
  </w:num>
  <w:num w:numId="13">
    <w:abstractNumId w:val="1"/>
  </w:num>
  <w:num w:numId="14">
    <w:abstractNumId w:val="10"/>
  </w:num>
  <w:num w:numId="15">
    <w:abstractNumId w:val="7"/>
  </w:num>
  <w:num w:numId="16">
    <w:abstractNumId w:val="11"/>
  </w:num>
  <w:num w:numId="17">
    <w:abstractNumId w:val="6"/>
  </w:num>
  <w:num w:numId="18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76C5"/>
    <w:rsid w:val="00007DB5"/>
    <w:rsid w:val="00010695"/>
    <w:rsid w:val="000141BE"/>
    <w:rsid w:val="000150AB"/>
    <w:rsid w:val="00016DC9"/>
    <w:rsid w:val="00020367"/>
    <w:rsid w:val="00020BC6"/>
    <w:rsid w:val="00021A6D"/>
    <w:rsid w:val="00022596"/>
    <w:rsid w:val="00023BB4"/>
    <w:rsid w:val="00026ECC"/>
    <w:rsid w:val="00027351"/>
    <w:rsid w:val="000312FC"/>
    <w:rsid w:val="0003144D"/>
    <w:rsid w:val="00031516"/>
    <w:rsid w:val="00032681"/>
    <w:rsid w:val="00036612"/>
    <w:rsid w:val="000419A0"/>
    <w:rsid w:val="00042AAD"/>
    <w:rsid w:val="00042ABF"/>
    <w:rsid w:val="00042B61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63F6B"/>
    <w:rsid w:val="00071958"/>
    <w:rsid w:val="000808BE"/>
    <w:rsid w:val="00084847"/>
    <w:rsid w:val="000858AE"/>
    <w:rsid w:val="00085DAC"/>
    <w:rsid w:val="00094AC3"/>
    <w:rsid w:val="000961A3"/>
    <w:rsid w:val="000969A3"/>
    <w:rsid w:val="000A0393"/>
    <w:rsid w:val="000A1A22"/>
    <w:rsid w:val="000A1C24"/>
    <w:rsid w:val="000A3F7E"/>
    <w:rsid w:val="000A6598"/>
    <w:rsid w:val="000B068C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540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EC8"/>
    <w:rsid w:val="00127FE9"/>
    <w:rsid w:val="001313C2"/>
    <w:rsid w:val="001339EF"/>
    <w:rsid w:val="00133EF7"/>
    <w:rsid w:val="00134296"/>
    <w:rsid w:val="00136404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57ACD"/>
    <w:rsid w:val="0016192E"/>
    <w:rsid w:val="00162A2B"/>
    <w:rsid w:val="00163935"/>
    <w:rsid w:val="00165DBD"/>
    <w:rsid w:val="00165E14"/>
    <w:rsid w:val="00166355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22A5"/>
    <w:rsid w:val="001A2829"/>
    <w:rsid w:val="001A5D99"/>
    <w:rsid w:val="001A7AC6"/>
    <w:rsid w:val="001B22A3"/>
    <w:rsid w:val="001B285C"/>
    <w:rsid w:val="001B2AAF"/>
    <w:rsid w:val="001B3E25"/>
    <w:rsid w:val="001B5710"/>
    <w:rsid w:val="001B74C0"/>
    <w:rsid w:val="001C37EA"/>
    <w:rsid w:val="001C402A"/>
    <w:rsid w:val="001C4CAD"/>
    <w:rsid w:val="001D2559"/>
    <w:rsid w:val="001D4B0D"/>
    <w:rsid w:val="001D6558"/>
    <w:rsid w:val="001E319B"/>
    <w:rsid w:val="001F090B"/>
    <w:rsid w:val="001F19B0"/>
    <w:rsid w:val="001F5706"/>
    <w:rsid w:val="001F6CEB"/>
    <w:rsid w:val="00202E06"/>
    <w:rsid w:val="002037CA"/>
    <w:rsid w:val="002047D5"/>
    <w:rsid w:val="00206147"/>
    <w:rsid w:val="00210C03"/>
    <w:rsid w:val="002119BF"/>
    <w:rsid w:val="00213168"/>
    <w:rsid w:val="0021378B"/>
    <w:rsid w:val="0021474F"/>
    <w:rsid w:val="0021716A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2C9E"/>
    <w:rsid w:val="002446B5"/>
    <w:rsid w:val="00244733"/>
    <w:rsid w:val="00247E6F"/>
    <w:rsid w:val="0025072F"/>
    <w:rsid w:val="0025408B"/>
    <w:rsid w:val="00254341"/>
    <w:rsid w:val="00257D79"/>
    <w:rsid w:val="00262F4F"/>
    <w:rsid w:val="0026458C"/>
    <w:rsid w:val="00265CEA"/>
    <w:rsid w:val="00265E47"/>
    <w:rsid w:val="002662E7"/>
    <w:rsid w:val="00266EA4"/>
    <w:rsid w:val="00267A7F"/>
    <w:rsid w:val="00267C77"/>
    <w:rsid w:val="00272058"/>
    <w:rsid w:val="00274583"/>
    <w:rsid w:val="002761C6"/>
    <w:rsid w:val="0028198D"/>
    <w:rsid w:val="00281C4A"/>
    <w:rsid w:val="0028311F"/>
    <w:rsid w:val="00284D0A"/>
    <w:rsid w:val="00285586"/>
    <w:rsid w:val="0028564E"/>
    <w:rsid w:val="00285B79"/>
    <w:rsid w:val="00286CF9"/>
    <w:rsid w:val="002877C4"/>
    <w:rsid w:val="00287E46"/>
    <w:rsid w:val="00291365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AD"/>
    <w:rsid w:val="002A3E9F"/>
    <w:rsid w:val="002A7D7B"/>
    <w:rsid w:val="002B06A7"/>
    <w:rsid w:val="002B4599"/>
    <w:rsid w:val="002C08A7"/>
    <w:rsid w:val="002C19BB"/>
    <w:rsid w:val="002C1AA6"/>
    <w:rsid w:val="002C23C4"/>
    <w:rsid w:val="002C4A4E"/>
    <w:rsid w:val="002C5858"/>
    <w:rsid w:val="002C6308"/>
    <w:rsid w:val="002C6C80"/>
    <w:rsid w:val="002D1182"/>
    <w:rsid w:val="002D1202"/>
    <w:rsid w:val="002D133C"/>
    <w:rsid w:val="002D22A8"/>
    <w:rsid w:val="002D5E88"/>
    <w:rsid w:val="002E18B5"/>
    <w:rsid w:val="002E22F4"/>
    <w:rsid w:val="002E3087"/>
    <w:rsid w:val="002E370D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16AA"/>
    <w:rsid w:val="0031318C"/>
    <w:rsid w:val="00314030"/>
    <w:rsid w:val="00314E5D"/>
    <w:rsid w:val="0031510C"/>
    <w:rsid w:val="00317B27"/>
    <w:rsid w:val="00320314"/>
    <w:rsid w:val="003203C6"/>
    <w:rsid w:val="003209FA"/>
    <w:rsid w:val="00320E94"/>
    <w:rsid w:val="003219C0"/>
    <w:rsid w:val="00322D2F"/>
    <w:rsid w:val="0032363C"/>
    <w:rsid w:val="0032513B"/>
    <w:rsid w:val="00325640"/>
    <w:rsid w:val="003270AA"/>
    <w:rsid w:val="003317E2"/>
    <w:rsid w:val="00331BAE"/>
    <w:rsid w:val="00337DDD"/>
    <w:rsid w:val="00340419"/>
    <w:rsid w:val="0034536F"/>
    <w:rsid w:val="00353334"/>
    <w:rsid w:val="00354B25"/>
    <w:rsid w:val="0035538F"/>
    <w:rsid w:val="00355F3A"/>
    <w:rsid w:val="00355F50"/>
    <w:rsid w:val="0036100E"/>
    <w:rsid w:val="00363396"/>
    <w:rsid w:val="00363438"/>
    <w:rsid w:val="00367318"/>
    <w:rsid w:val="00367C9B"/>
    <w:rsid w:val="00370C33"/>
    <w:rsid w:val="003735E0"/>
    <w:rsid w:val="0037514A"/>
    <w:rsid w:val="00375192"/>
    <w:rsid w:val="00375440"/>
    <w:rsid w:val="00375CA2"/>
    <w:rsid w:val="003763A6"/>
    <w:rsid w:val="00382FEA"/>
    <w:rsid w:val="00383AA7"/>
    <w:rsid w:val="00384B72"/>
    <w:rsid w:val="003906B0"/>
    <w:rsid w:val="00391F3C"/>
    <w:rsid w:val="00393C53"/>
    <w:rsid w:val="003A2F10"/>
    <w:rsid w:val="003A4892"/>
    <w:rsid w:val="003A7C5D"/>
    <w:rsid w:val="003A7C84"/>
    <w:rsid w:val="003A7DDA"/>
    <w:rsid w:val="003A7E84"/>
    <w:rsid w:val="003B0588"/>
    <w:rsid w:val="003B05C4"/>
    <w:rsid w:val="003B3F9A"/>
    <w:rsid w:val="003B4D40"/>
    <w:rsid w:val="003B7589"/>
    <w:rsid w:val="003C0AFD"/>
    <w:rsid w:val="003C0B5C"/>
    <w:rsid w:val="003C1592"/>
    <w:rsid w:val="003C164C"/>
    <w:rsid w:val="003C287C"/>
    <w:rsid w:val="003C2EDA"/>
    <w:rsid w:val="003C67A5"/>
    <w:rsid w:val="003C79B4"/>
    <w:rsid w:val="003D02A2"/>
    <w:rsid w:val="003D1ACA"/>
    <w:rsid w:val="003D644A"/>
    <w:rsid w:val="003D6545"/>
    <w:rsid w:val="003D7943"/>
    <w:rsid w:val="003D7B36"/>
    <w:rsid w:val="003E0585"/>
    <w:rsid w:val="003E2BE8"/>
    <w:rsid w:val="003E7D01"/>
    <w:rsid w:val="003F1A59"/>
    <w:rsid w:val="003F2357"/>
    <w:rsid w:val="003F2D3B"/>
    <w:rsid w:val="003F3C1F"/>
    <w:rsid w:val="003F4E6C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68A3"/>
    <w:rsid w:val="00407345"/>
    <w:rsid w:val="0040741D"/>
    <w:rsid w:val="004077A8"/>
    <w:rsid w:val="0040794F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D8C"/>
    <w:rsid w:val="00440D61"/>
    <w:rsid w:val="0044147D"/>
    <w:rsid w:val="004425E7"/>
    <w:rsid w:val="004437D3"/>
    <w:rsid w:val="004437FC"/>
    <w:rsid w:val="00446088"/>
    <w:rsid w:val="00447570"/>
    <w:rsid w:val="00450986"/>
    <w:rsid w:val="00451356"/>
    <w:rsid w:val="00451C4D"/>
    <w:rsid w:val="0045572F"/>
    <w:rsid w:val="004559BA"/>
    <w:rsid w:val="004565D9"/>
    <w:rsid w:val="00460650"/>
    <w:rsid w:val="00460AA5"/>
    <w:rsid w:val="00460E85"/>
    <w:rsid w:val="00462569"/>
    <w:rsid w:val="00462826"/>
    <w:rsid w:val="004650AC"/>
    <w:rsid w:val="0046724E"/>
    <w:rsid w:val="00472626"/>
    <w:rsid w:val="00474325"/>
    <w:rsid w:val="00475691"/>
    <w:rsid w:val="0047759E"/>
    <w:rsid w:val="004802C3"/>
    <w:rsid w:val="00480474"/>
    <w:rsid w:val="004813F2"/>
    <w:rsid w:val="00482787"/>
    <w:rsid w:val="0048342B"/>
    <w:rsid w:val="004834A5"/>
    <w:rsid w:val="00483C96"/>
    <w:rsid w:val="00484591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6926"/>
    <w:rsid w:val="004A7ACD"/>
    <w:rsid w:val="004B2D4B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2AE"/>
    <w:rsid w:val="004D0593"/>
    <w:rsid w:val="004D1FC6"/>
    <w:rsid w:val="004D2633"/>
    <w:rsid w:val="004D2AE3"/>
    <w:rsid w:val="004D4807"/>
    <w:rsid w:val="004D4E32"/>
    <w:rsid w:val="004D55BC"/>
    <w:rsid w:val="004D579C"/>
    <w:rsid w:val="004D7B36"/>
    <w:rsid w:val="004E144D"/>
    <w:rsid w:val="004E1B1B"/>
    <w:rsid w:val="004E1C6C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01043"/>
    <w:rsid w:val="00501820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5962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49C"/>
    <w:rsid w:val="005507C0"/>
    <w:rsid w:val="005507DA"/>
    <w:rsid w:val="00550948"/>
    <w:rsid w:val="00550966"/>
    <w:rsid w:val="00551A69"/>
    <w:rsid w:val="00553C3F"/>
    <w:rsid w:val="00557871"/>
    <w:rsid w:val="0056133F"/>
    <w:rsid w:val="00567CAA"/>
    <w:rsid w:val="00567CD4"/>
    <w:rsid w:val="0057500D"/>
    <w:rsid w:val="00581AE8"/>
    <w:rsid w:val="00581D2D"/>
    <w:rsid w:val="00582A6B"/>
    <w:rsid w:val="005836CD"/>
    <w:rsid w:val="005836FC"/>
    <w:rsid w:val="00584EEB"/>
    <w:rsid w:val="005859D2"/>
    <w:rsid w:val="00587B52"/>
    <w:rsid w:val="005916D0"/>
    <w:rsid w:val="00592891"/>
    <w:rsid w:val="00594C53"/>
    <w:rsid w:val="00595238"/>
    <w:rsid w:val="00595561"/>
    <w:rsid w:val="0059669F"/>
    <w:rsid w:val="00596DE2"/>
    <w:rsid w:val="00597EE1"/>
    <w:rsid w:val="005A29B8"/>
    <w:rsid w:val="005A38CB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B7CBA"/>
    <w:rsid w:val="005C2394"/>
    <w:rsid w:val="005C32C9"/>
    <w:rsid w:val="005C4B56"/>
    <w:rsid w:val="005C6872"/>
    <w:rsid w:val="005C752D"/>
    <w:rsid w:val="005C7A63"/>
    <w:rsid w:val="005C7A7A"/>
    <w:rsid w:val="005C7BB0"/>
    <w:rsid w:val="005D0FEF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1BA"/>
    <w:rsid w:val="0060420B"/>
    <w:rsid w:val="00605D5D"/>
    <w:rsid w:val="00605E5D"/>
    <w:rsid w:val="00607620"/>
    <w:rsid w:val="0060795B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955"/>
    <w:rsid w:val="00632BA3"/>
    <w:rsid w:val="00632DA6"/>
    <w:rsid w:val="00635291"/>
    <w:rsid w:val="006364F4"/>
    <w:rsid w:val="00637309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63B"/>
    <w:rsid w:val="006602D6"/>
    <w:rsid w:val="0066047C"/>
    <w:rsid w:val="00661675"/>
    <w:rsid w:val="006626DA"/>
    <w:rsid w:val="00662F50"/>
    <w:rsid w:val="00664FBF"/>
    <w:rsid w:val="00667142"/>
    <w:rsid w:val="0066735A"/>
    <w:rsid w:val="0067198B"/>
    <w:rsid w:val="00676792"/>
    <w:rsid w:val="006806A9"/>
    <w:rsid w:val="00681C28"/>
    <w:rsid w:val="006837DC"/>
    <w:rsid w:val="00683F88"/>
    <w:rsid w:val="006841FC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5F29"/>
    <w:rsid w:val="006B64A3"/>
    <w:rsid w:val="006B7AFA"/>
    <w:rsid w:val="006C0CD6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E7B11"/>
    <w:rsid w:val="006F1B60"/>
    <w:rsid w:val="006F2170"/>
    <w:rsid w:val="006F29C7"/>
    <w:rsid w:val="006F5D72"/>
    <w:rsid w:val="006F6D72"/>
    <w:rsid w:val="006F7734"/>
    <w:rsid w:val="007011AD"/>
    <w:rsid w:val="00701F91"/>
    <w:rsid w:val="007056C3"/>
    <w:rsid w:val="007064B7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31CB"/>
    <w:rsid w:val="00735AA9"/>
    <w:rsid w:val="00736D9B"/>
    <w:rsid w:val="0074028B"/>
    <w:rsid w:val="007435DC"/>
    <w:rsid w:val="007440E0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5FE9"/>
    <w:rsid w:val="0076646C"/>
    <w:rsid w:val="00766745"/>
    <w:rsid w:val="00770A3B"/>
    <w:rsid w:val="00770D15"/>
    <w:rsid w:val="00773399"/>
    <w:rsid w:val="0077421D"/>
    <w:rsid w:val="00775178"/>
    <w:rsid w:val="00777B6E"/>
    <w:rsid w:val="00780CEA"/>
    <w:rsid w:val="0078102C"/>
    <w:rsid w:val="00782144"/>
    <w:rsid w:val="007827D5"/>
    <w:rsid w:val="00785C86"/>
    <w:rsid w:val="007903D5"/>
    <w:rsid w:val="007915F8"/>
    <w:rsid w:val="00791873"/>
    <w:rsid w:val="0079283F"/>
    <w:rsid w:val="0079320B"/>
    <w:rsid w:val="007963C2"/>
    <w:rsid w:val="00797123"/>
    <w:rsid w:val="00797192"/>
    <w:rsid w:val="007A0014"/>
    <w:rsid w:val="007A04D7"/>
    <w:rsid w:val="007A0A49"/>
    <w:rsid w:val="007A0D05"/>
    <w:rsid w:val="007A114B"/>
    <w:rsid w:val="007A29DD"/>
    <w:rsid w:val="007A3472"/>
    <w:rsid w:val="007A535B"/>
    <w:rsid w:val="007B0386"/>
    <w:rsid w:val="007B072A"/>
    <w:rsid w:val="007B117B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49C1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14FB"/>
    <w:rsid w:val="007F2E41"/>
    <w:rsid w:val="007F519B"/>
    <w:rsid w:val="007F5FE9"/>
    <w:rsid w:val="007F6916"/>
    <w:rsid w:val="007F6D5F"/>
    <w:rsid w:val="007F6FA3"/>
    <w:rsid w:val="00800BA0"/>
    <w:rsid w:val="00800C0A"/>
    <w:rsid w:val="008058D2"/>
    <w:rsid w:val="00807CA4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0C0B"/>
    <w:rsid w:val="008315BC"/>
    <w:rsid w:val="00832103"/>
    <w:rsid w:val="00832544"/>
    <w:rsid w:val="00833C23"/>
    <w:rsid w:val="00835477"/>
    <w:rsid w:val="00835EF7"/>
    <w:rsid w:val="008363E5"/>
    <w:rsid w:val="00841EA2"/>
    <w:rsid w:val="00842C0C"/>
    <w:rsid w:val="008433F9"/>
    <w:rsid w:val="00843B4D"/>
    <w:rsid w:val="00844ECB"/>
    <w:rsid w:val="00847926"/>
    <w:rsid w:val="00850154"/>
    <w:rsid w:val="008546A6"/>
    <w:rsid w:val="00854C37"/>
    <w:rsid w:val="008574C3"/>
    <w:rsid w:val="00857D4B"/>
    <w:rsid w:val="0086425D"/>
    <w:rsid w:val="00865492"/>
    <w:rsid w:val="00865509"/>
    <w:rsid w:val="008667B2"/>
    <w:rsid w:val="0087122F"/>
    <w:rsid w:val="008727FA"/>
    <w:rsid w:val="0087407B"/>
    <w:rsid w:val="008740B4"/>
    <w:rsid w:val="0087433A"/>
    <w:rsid w:val="008751C6"/>
    <w:rsid w:val="0087572B"/>
    <w:rsid w:val="00881604"/>
    <w:rsid w:val="008832E3"/>
    <w:rsid w:val="00884BC3"/>
    <w:rsid w:val="0089198E"/>
    <w:rsid w:val="00892C4C"/>
    <w:rsid w:val="00894850"/>
    <w:rsid w:val="008A0375"/>
    <w:rsid w:val="008A2574"/>
    <w:rsid w:val="008A5CA5"/>
    <w:rsid w:val="008A6687"/>
    <w:rsid w:val="008B130A"/>
    <w:rsid w:val="008B22FE"/>
    <w:rsid w:val="008B41DF"/>
    <w:rsid w:val="008B42F1"/>
    <w:rsid w:val="008B5281"/>
    <w:rsid w:val="008B67F9"/>
    <w:rsid w:val="008C09F5"/>
    <w:rsid w:val="008C1E89"/>
    <w:rsid w:val="008C20E5"/>
    <w:rsid w:val="008C2337"/>
    <w:rsid w:val="008C3F61"/>
    <w:rsid w:val="008C4722"/>
    <w:rsid w:val="008C59F1"/>
    <w:rsid w:val="008C7E11"/>
    <w:rsid w:val="008C7F33"/>
    <w:rsid w:val="008D0668"/>
    <w:rsid w:val="008D0A11"/>
    <w:rsid w:val="008D0CF7"/>
    <w:rsid w:val="008D16AA"/>
    <w:rsid w:val="008D1F0F"/>
    <w:rsid w:val="008D1F90"/>
    <w:rsid w:val="008D2037"/>
    <w:rsid w:val="008D224A"/>
    <w:rsid w:val="008D35FD"/>
    <w:rsid w:val="008E1CB0"/>
    <w:rsid w:val="008E25AE"/>
    <w:rsid w:val="008E495A"/>
    <w:rsid w:val="008E6452"/>
    <w:rsid w:val="008E78B7"/>
    <w:rsid w:val="008E7F56"/>
    <w:rsid w:val="008F31BD"/>
    <w:rsid w:val="008F3930"/>
    <w:rsid w:val="008F3A51"/>
    <w:rsid w:val="008F5313"/>
    <w:rsid w:val="008F5DD1"/>
    <w:rsid w:val="008F620C"/>
    <w:rsid w:val="00900E6D"/>
    <w:rsid w:val="00900F5B"/>
    <w:rsid w:val="009011C0"/>
    <w:rsid w:val="009022A6"/>
    <w:rsid w:val="009039EB"/>
    <w:rsid w:val="00906190"/>
    <w:rsid w:val="00907DFE"/>
    <w:rsid w:val="009134A5"/>
    <w:rsid w:val="00913BC4"/>
    <w:rsid w:val="00915176"/>
    <w:rsid w:val="00916AF6"/>
    <w:rsid w:val="009205BB"/>
    <w:rsid w:val="00924511"/>
    <w:rsid w:val="009253E2"/>
    <w:rsid w:val="00925695"/>
    <w:rsid w:val="00926EB9"/>
    <w:rsid w:val="00932BDE"/>
    <w:rsid w:val="009337EA"/>
    <w:rsid w:val="00933B86"/>
    <w:rsid w:val="00934F00"/>
    <w:rsid w:val="00935020"/>
    <w:rsid w:val="00940097"/>
    <w:rsid w:val="009400FA"/>
    <w:rsid w:val="0094245C"/>
    <w:rsid w:val="009432E7"/>
    <w:rsid w:val="0094330D"/>
    <w:rsid w:val="009440BE"/>
    <w:rsid w:val="009445B0"/>
    <w:rsid w:val="00944AD7"/>
    <w:rsid w:val="00945513"/>
    <w:rsid w:val="009455B5"/>
    <w:rsid w:val="009465AC"/>
    <w:rsid w:val="00946931"/>
    <w:rsid w:val="00946ED6"/>
    <w:rsid w:val="009520A3"/>
    <w:rsid w:val="009537B9"/>
    <w:rsid w:val="009605DB"/>
    <w:rsid w:val="009630C2"/>
    <w:rsid w:val="00963400"/>
    <w:rsid w:val="00967633"/>
    <w:rsid w:val="00967E65"/>
    <w:rsid w:val="009710FF"/>
    <w:rsid w:val="00971559"/>
    <w:rsid w:val="00971945"/>
    <w:rsid w:val="00973170"/>
    <w:rsid w:val="009739D8"/>
    <w:rsid w:val="00973C4F"/>
    <w:rsid w:val="0097481A"/>
    <w:rsid w:val="009773EE"/>
    <w:rsid w:val="009833D5"/>
    <w:rsid w:val="00984849"/>
    <w:rsid w:val="00991BDD"/>
    <w:rsid w:val="00991EC2"/>
    <w:rsid w:val="0099327E"/>
    <w:rsid w:val="009935D6"/>
    <w:rsid w:val="00995F87"/>
    <w:rsid w:val="00996692"/>
    <w:rsid w:val="00996839"/>
    <w:rsid w:val="009A2E7D"/>
    <w:rsid w:val="009A3226"/>
    <w:rsid w:val="009A6F0A"/>
    <w:rsid w:val="009B09DD"/>
    <w:rsid w:val="009B2FD2"/>
    <w:rsid w:val="009B362E"/>
    <w:rsid w:val="009B521D"/>
    <w:rsid w:val="009B548B"/>
    <w:rsid w:val="009B5D3A"/>
    <w:rsid w:val="009C0389"/>
    <w:rsid w:val="009C14FB"/>
    <w:rsid w:val="009C200B"/>
    <w:rsid w:val="009C6411"/>
    <w:rsid w:val="009C7F47"/>
    <w:rsid w:val="009D1E23"/>
    <w:rsid w:val="009D2B2A"/>
    <w:rsid w:val="009D3ED3"/>
    <w:rsid w:val="009D50D5"/>
    <w:rsid w:val="009D5301"/>
    <w:rsid w:val="009D5B2B"/>
    <w:rsid w:val="009D7BDD"/>
    <w:rsid w:val="009E2943"/>
    <w:rsid w:val="009E474B"/>
    <w:rsid w:val="009E70BD"/>
    <w:rsid w:val="009E7970"/>
    <w:rsid w:val="009F076C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305"/>
    <w:rsid w:val="00A06807"/>
    <w:rsid w:val="00A10B49"/>
    <w:rsid w:val="00A11828"/>
    <w:rsid w:val="00A1241A"/>
    <w:rsid w:val="00A13E50"/>
    <w:rsid w:val="00A1579C"/>
    <w:rsid w:val="00A17234"/>
    <w:rsid w:val="00A20734"/>
    <w:rsid w:val="00A208E8"/>
    <w:rsid w:val="00A212A5"/>
    <w:rsid w:val="00A215AE"/>
    <w:rsid w:val="00A221EF"/>
    <w:rsid w:val="00A23DBA"/>
    <w:rsid w:val="00A243C4"/>
    <w:rsid w:val="00A2477A"/>
    <w:rsid w:val="00A25298"/>
    <w:rsid w:val="00A27203"/>
    <w:rsid w:val="00A279B0"/>
    <w:rsid w:val="00A303EB"/>
    <w:rsid w:val="00A3087E"/>
    <w:rsid w:val="00A31E87"/>
    <w:rsid w:val="00A32A6D"/>
    <w:rsid w:val="00A335A7"/>
    <w:rsid w:val="00A35ABE"/>
    <w:rsid w:val="00A369A5"/>
    <w:rsid w:val="00A36A78"/>
    <w:rsid w:val="00A40BAC"/>
    <w:rsid w:val="00A420E1"/>
    <w:rsid w:val="00A44693"/>
    <w:rsid w:val="00A47D57"/>
    <w:rsid w:val="00A501FF"/>
    <w:rsid w:val="00A50F37"/>
    <w:rsid w:val="00A5103F"/>
    <w:rsid w:val="00A515A6"/>
    <w:rsid w:val="00A53A7C"/>
    <w:rsid w:val="00A5411B"/>
    <w:rsid w:val="00A54934"/>
    <w:rsid w:val="00A54F03"/>
    <w:rsid w:val="00A57665"/>
    <w:rsid w:val="00A57AE8"/>
    <w:rsid w:val="00A603CB"/>
    <w:rsid w:val="00A60A6E"/>
    <w:rsid w:val="00A61E88"/>
    <w:rsid w:val="00A65193"/>
    <w:rsid w:val="00A66CCC"/>
    <w:rsid w:val="00A67B38"/>
    <w:rsid w:val="00A708C7"/>
    <w:rsid w:val="00A72317"/>
    <w:rsid w:val="00A74EE0"/>
    <w:rsid w:val="00A754B3"/>
    <w:rsid w:val="00A76E85"/>
    <w:rsid w:val="00A770FF"/>
    <w:rsid w:val="00A81795"/>
    <w:rsid w:val="00A8452F"/>
    <w:rsid w:val="00A86855"/>
    <w:rsid w:val="00A87061"/>
    <w:rsid w:val="00A90C8F"/>
    <w:rsid w:val="00A90CFE"/>
    <w:rsid w:val="00A90F72"/>
    <w:rsid w:val="00A91C9F"/>
    <w:rsid w:val="00A93000"/>
    <w:rsid w:val="00A937CA"/>
    <w:rsid w:val="00A93CD6"/>
    <w:rsid w:val="00A973B7"/>
    <w:rsid w:val="00A97E27"/>
    <w:rsid w:val="00AA0527"/>
    <w:rsid w:val="00AA1FFE"/>
    <w:rsid w:val="00AA2A0A"/>
    <w:rsid w:val="00AA2CDA"/>
    <w:rsid w:val="00AA6A26"/>
    <w:rsid w:val="00AA6F7C"/>
    <w:rsid w:val="00AA6FEE"/>
    <w:rsid w:val="00AA7EBB"/>
    <w:rsid w:val="00AB03D3"/>
    <w:rsid w:val="00AB0945"/>
    <w:rsid w:val="00AB1C4B"/>
    <w:rsid w:val="00AB4C39"/>
    <w:rsid w:val="00AB505E"/>
    <w:rsid w:val="00AB7195"/>
    <w:rsid w:val="00AC1059"/>
    <w:rsid w:val="00AC3175"/>
    <w:rsid w:val="00AC3825"/>
    <w:rsid w:val="00AC53F7"/>
    <w:rsid w:val="00AC69EB"/>
    <w:rsid w:val="00AC74F3"/>
    <w:rsid w:val="00AC7F6B"/>
    <w:rsid w:val="00AD3598"/>
    <w:rsid w:val="00AD4DE9"/>
    <w:rsid w:val="00AD52A0"/>
    <w:rsid w:val="00AE1B50"/>
    <w:rsid w:val="00AE2CE9"/>
    <w:rsid w:val="00AE3899"/>
    <w:rsid w:val="00AE7BDC"/>
    <w:rsid w:val="00AF5061"/>
    <w:rsid w:val="00AF5C3C"/>
    <w:rsid w:val="00AF71B7"/>
    <w:rsid w:val="00AF7208"/>
    <w:rsid w:val="00B010B8"/>
    <w:rsid w:val="00B015B1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3A9B"/>
    <w:rsid w:val="00B152F1"/>
    <w:rsid w:val="00B1601B"/>
    <w:rsid w:val="00B17050"/>
    <w:rsid w:val="00B175E7"/>
    <w:rsid w:val="00B210CD"/>
    <w:rsid w:val="00B24C00"/>
    <w:rsid w:val="00B25889"/>
    <w:rsid w:val="00B31336"/>
    <w:rsid w:val="00B3141F"/>
    <w:rsid w:val="00B3356E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7A29"/>
    <w:rsid w:val="00B61BAC"/>
    <w:rsid w:val="00B63411"/>
    <w:rsid w:val="00B65693"/>
    <w:rsid w:val="00B66055"/>
    <w:rsid w:val="00B71096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82E"/>
    <w:rsid w:val="00BA0DE5"/>
    <w:rsid w:val="00BA19D6"/>
    <w:rsid w:val="00BA35C8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6724"/>
    <w:rsid w:val="00BC6733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F028A"/>
    <w:rsid w:val="00BF20ED"/>
    <w:rsid w:val="00BF3190"/>
    <w:rsid w:val="00BF3F09"/>
    <w:rsid w:val="00BF612E"/>
    <w:rsid w:val="00C01892"/>
    <w:rsid w:val="00C036E8"/>
    <w:rsid w:val="00C05A80"/>
    <w:rsid w:val="00C12368"/>
    <w:rsid w:val="00C142E2"/>
    <w:rsid w:val="00C15F94"/>
    <w:rsid w:val="00C16173"/>
    <w:rsid w:val="00C1752C"/>
    <w:rsid w:val="00C17861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27F"/>
    <w:rsid w:val="00C409DF"/>
    <w:rsid w:val="00C41807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7388"/>
    <w:rsid w:val="00C57A2D"/>
    <w:rsid w:val="00C601CC"/>
    <w:rsid w:val="00C613E0"/>
    <w:rsid w:val="00C6146A"/>
    <w:rsid w:val="00C61D4D"/>
    <w:rsid w:val="00C62013"/>
    <w:rsid w:val="00C6294C"/>
    <w:rsid w:val="00C63F78"/>
    <w:rsid w:val="00C660A1"/>
    <w:rsid w:val="00C72F80"/>
    <w:rsid w:val="00C734C3"/>
    <w:rsid w:val="00C74702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83A"/>
    <w:rsid w:val="00CA7986"/>
    <w:rsid w:val="00CA7A88"/>
    <w:rsid w:val="00CB0D3C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4176"/>
    <w:rsid w:val="00CF64C4"/>
    <w:rsid w:val="00CF6699"/>
    <w:rsid w:val="00CF74A8"/>
    <w:rsid w:val="00D00975"/>
    <w:rsid w:val="00D01410"/>
    <w:rsid w:val="00D0147E"/>
    <w:rsid w:val="00D02549"/>
    <w:rsid w:val="00D02878"/>
    <w:rsid w:val="00D02B18"/>
    <w:rsid w:val="00D02FB5"/>
    <w:rsid w:val="00D03663"/>
    <w:rsid w:val="00D05A6D"/>
    <w:rsid w:val="00D0653C"/>
    <w:rsid w:val="00D06945"/>
    <w:rsid w:val="00D06E82"/>
    <w:rsid w:val="00D10B69"/>
    <w:rsid w:val="00D11496"/>
    <w:rsid w:val="00D125AC"/>
    <w:rsid w:val="00D128A2"/>
    <w:rsid w:val="00D1373B"/>
    <w:rsid w:val="00D15F7A"/>
    <w:rsid w:val="00D16834"/>
    <w:rsid w:val="00D177D9"/>
    <w:rsid w:val="00D17A0F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6DDD"/>
    <w:rsid w:val="00D378AA"/>
    <w:rsid w:val="00D37B2E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2C52"/>
    <w:rsid w:val="00D541DC"/>
    <w:rsid w:val="00D57379"/>
    <w:rsid w:val="00D61273"/>
    <w:rsid w:val="00D61ED8"/>
    <w:rsid w:val="00D62E51"/>
    <w:rsid w:val="00D65CE5"/>
    <w:rsid w:val="00D65EEA"/>
    <w:rsid w:val="00D67BCA"/>
    <w:rsid w:val="00D70BD4"/>
    <w:rsid w:val="00D7144D"/>
    <w:rsid w:val="00D71A29"/>
    <w:rsid w:val="00D728D9"/>
    <w:rsid w:val="00D7328A"/>
    <w:rsid w:val="00D732CD"/>
    <w:rsid w:val="00D73CA5"/>
    <w:rsid w:val="00D76196"/>
    <w:rsid w:val="00D80218"/>
    <w:rsid w:val="00D80AA2"/>
    <w:rsid w:val="00D81F55"/>
    <w:rsid w:val="00D85D56"/>
    <w:rsid w:val="00D864E2"/>
    <w:rsid w:val="00D877F9"/>
    <w:rsid w:val="00D879D8"/>
    <w:rsid w:val="00D9056F"/>
    <w:rsid w:val="00D90D2D"/>
    <w:rsid w:val="00D9111D"/>
    <w:rsid w:val="00D92DE0"/>
    <w:rsid w:val="00D92EF0"/>
    <w:rsid w:val="00D93495"/>
    <w:rsid w:val="00D93FEB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B6331"/>
    <w:rsid w:val="00DC0744"/>
    <w:rsid w:val="00DC150D"/>
    <w:rsid w:val="00DC2919"/>
    <w:rsid w:val="00DC3B5C"/>
    <w:rsid w:val="00DC47C8"/>
    <w:rsid w:val="00DC4A9C"/>
    <w:rsid w:val="00DC5589"/>
    <w:rsid w:val="00DC691C"/>
    <w:rsid w:val="00DC6951"/>
    <w:rsid w:val="00DC6965"/>
    <w:rsid w:val="00DC7833"/>
    <w:rsid w:val="00DC7A91"/>
    <w:rsid w:val="00DC7E6D"/>
    <w:rsid w:val="00DD0C27"/>
    <w:rsid w:val="00DD2421"/>
    <w:rsid w:val="00DD4634"/>
    <w:rsid w:val="00DD58AA"/>
    <w:rsid w:val="00DD67B1"/>
    <w:rsid w:val="00DD6DA9"/>
    <w:rsid w:val="00DD6FFB"/>
    <w:rsid w:val="00DD7890"/>
    <w:rsid w:val="00DE0469"/>
    <w:rsid w:val="00DE1980"/>
    <w:rsid w:val="00DE1D88"/>
    <w:rsid w:val="00DE2F1E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DF7E71"/>
    <w:rsid w:val="00E00D71"/>
    <w:rsid w:val="00E018B4"/>
    <w:rsid w:val="00E01C90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EEC"/>
    <w:rsid w:val="00E20A19"/>
    <w:rsid w:val="00E23859"/>
    <w:rsid w:val="00E26349"/>
    <w:rsid w:val="00E26AC7"/>
    <w:rsid w:val="00E26D27"/>
    <w:rsid w:val="00E27FC8"/>
    <w:rsid w:val="00E304A8"/>
    <w:rsid w:val="00E306DA"/>
    <w:rsid w:val="00E404E5"/>
    <w:rsid w:val="00E40B32"/>
    <w:rsid w:val="00E42A3B"/>
    <w:rsid w:val="00E42BD8"/>
    <w:rsid w:val="00E432B9"/>
    <w:rsid w:val="00E44D77"/>
    <w:rsid w:val="00E5021E"/>
    <w:rsid w:val="00E5057D"/>
    <w:rsid w:val="00E52AF7"/>
    <w:rsid w:val="00E60F8D"/>
    <w:rsid w:val="00E63075"/>
    <w:rsid w:val="00E6313F"/>
    <w:rsid w:val="00E70CC7"/>
    <w:rsid w:val="00E71A2E"/>
    <w:rsid w:val="00E71B41"/>
    <w:rsid w:val="00E77671"/>
    <w:rsid w:val="00E8200D"/>
    <w:rsid w:val="00E84C0F"/>
    <w:rsid w:val="00E852F4"/>
    <w:rsid w:val="00E8628C"/>
    <w:rsid w:val="00E86BB7"/>
    <w:rsid w:val="00E872A5"/>
    <w:rsid w:val="00E92BDB"/>
    <w:rsid w:val="00E936B3"/>
    <w:rsid w:val="00E94CFB"/>
    <w:rsid w:val="00E95C74"/>
    <w:rsid w:val="00E961A0"/>
    <w:rsid w:val="00E96D31"/>
    <w:rsid w:val="00EA00A8"/>
    <w:rsid w:val="00EA1B45"/>
    <w:rsid w:val="00EA26EB"/>
    <w:rsid w:val="00EA2A34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174"/>
    <w:rsid w:val="00ED7C9A"/>
    <w:rsid w:val="00ED7DE9"/>
    <w:rsid w:val="00EE23F8"/>
    <w:rsid w:val="00EE4B3A"/>
    <w:rsid w:val="00EE5B80"/>
    <w:rsid w:val="00EE6A8E"/>
    <w:rsid w:val="00EE6E8A"/>
    <w:rsid w:val="00EF0964"/>
    <w:rsid w:val="00EF192F"/>
    <w:rsid w:val="00EF270A"/>
    <w:rsid w:val="00EF27AA"/>
    <w:rsid w:val="00EF27B8"/>
    <w:rsid w:val="00EF332B"/>
    <w:rsid w:val="00EF3756"/>
    <w:rsid w:val="00EF3F91"/>
    <w:rsid w:val="00EF5A9C"/>
    <w:rsid w:val="00EF5E9E"/>
    <w:rsid w:val="00EF6AE5"/>
    <w:rsid w:val="00F0098E"/>
    <w:rsid w:val="00F00AB0"/>
    <w:rsid w:val="00F03B68"/>
    <w:rsid w:val="00F07CCB"/>
    <w:rsid w:val="00F07DCC"/>
    <w:rsid w:val="00F10010"/>
    <w:rsid w:val="00F11013"/>
    <w:rsid w:val="00F128C1"/>
    <w:rsid w:val="00F135C1"/>
    <w:rsid w:val="00F1795B"/>
    <w:rsid w:val="00F2059C"/>
    <w:rsid w:val="00F23359"/>
    <w:rsid w:val="00F235DE"/>
    <w:rsid w:val="00F25C59"/>
    <w:rsid w:val="00F27C11"/>
    <w:rsid w:val="00F27CD0"/>
    <w:rsid w:val="00F318A5"/>
    <w:rsid w:val="00F31E92"/>
    <w:rsid w:val="00F322CE"/>
    <w:rsid w:val="00F3335E"/>
    <w:rsid w:val="00F364EA"/>
    <w:rsid w:val="00F37973"/>
    <w:rsid w:val="00F41EEA"/>
    <w:rsid w:val="00F4441B"/>
    <w:rsid w:val="00F46FBB"/>
    <w:rsid w:val="00F500DA"/>
    <w:rsid w:val="00F525F8"/>
    <w:rsid w:val="00F600EB"/>
    <w:rsid w:val="00F63C42"/>
    <w:rsid w:val="00F64478"/>
    <w:rsid w:val="00F651E4"/>
    <w:rsid w:val="00F66FC0"/>
    <w:rsid w:val="00F673A1"/>
    <w:rsid w:val="00F67698"/>
    <w:rsid w:val="00F67957"/>
    <w:rsid w:val="00F70F9B"/>
    <w:rsid w:val="00F72427"/>
    <w:rsid w:val="00F72926"/>
    <w:rsid w:val="00F75196"/>
    <w:rsid w:val="00F754CC"/>
    <w:rsid w:val="00F76CAF"/>
    <w:rsid w:val="00F77411"/>
    <w:rsid w:val="00F7773E"/>
    <w:rsid w:val="00F81BF3"/>
    <w:rsid w:val="00F84073"/>
    <w:rsid w:val="00F84141"/>
    <w:rsid w:val="00F844B6"/>
    <w:rsid w:val="00F85820"/>
    <w:rsid w:val="00F85E2D"/>
    <w:rsid w:val="00F86F49"/>
    <w:rsid w:val="00F87C16"/>
    <w:rsid w:val="00F90873"/>
    <w:rsid w:val="00F90AC6"/>
    <w:rsid w:val="00F91952"/>
    <w:rsid w:val="00F928AF"/>
    <w:rsid w:val="00F93B1C"/>
    <w:rsid w:val="00F96C22"/>
    <w:rsid w:val="00F97B5B"/>
    <w:rsid w:val="00FA0259"/>
    <w:rsid w:val="00FA156C"/>
    <w:rsid w:val="00FA3B15"/>
    <w:rsid w:val="00FA4845"/>
    <w:rsid w:val="00FA4F69"/>
    <w:rsid w:val="00FA5D46"/>
    <w:rsid w:val="00FA5FA8"/>
    <w:rsid w:val="00FA624B"/>
    <w:rsid w:val="00FA6D11"/>
    <w:rsid w:val="00FA7364"/>
    <w:rsid w:val="00FB1EA8"/>
    <w:rsid w:val="00FB3FB7"/>
    <w:rsid w:val="00FB4717"/>
    <w:rsid w:val="00FB4A8D"/>
    <w:rsid w:val="00FB5BA5"/>
    <w:rsid w:val="00FB7719"/>
    <w:rsid w:val="00FB7AEF"/>
    <w:rsid w:val="00FC32A7"/>
    <w:rsid w:val="00FC77BE"/>
    <w:rsid w:val="00FC7F37"/>
    <w:rsid w:val="00FD0601"/>
    <w:rsid w:val="00FD1036"/>
    <w:rsid w:val="00FE2964"/>
    <w:rsid w:val="00FE2CE8"/>
    <w:rsid w:val="00FE35CE"/>
    <w:rsid w:val="00FE5108"/>
    <w:rsid w:val="00FE6AF6"/>
    <w:rsid w:val="00FF059D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09122D"/>
  <w15:docId w15:val="{9319D5CB-C79A-4E63-BC89-BC42D08A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customStyle="1" w:styleId="ab">
    <w:name w:val="Нижний колонтитул Знак"/>
    <w:basedOn w:val="a1"/>
    <w:link w:val="aa"/>
    <w:uiPriority w:val="99"/>
    <w:rsid w:val="00A243C4"/>
  </w:style>
  <w:style w:type="paragraph" w:styleId="af2">
    <w:name w:val="Balloon Text"/>
    <w:basedOn w:val="a0"/>
    <w:link w:val="af3"/>
    <w:rsid w:val="00AB03D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AB03D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F332B"/>
    <w:pPr>
      <w:autoSpaceDE w:val="0"/>
      <w:autoSpaceDN w:val="0"/>
      <w:adjustRightInd w:val="0"/>
    </w:pPr>
    <w:rPr>
      <w:rFonts w:ascii="Plumb" w:eastAsiaTheme="minorHAnsi" w:hAnsi="Plumb" w:cs="Plumb"/>
      <w:color w:val="000000"/>
      <w:sz w:val="24"/>
      <w:szCs w:val="24"/>
      <w:lang w:eastAsia="en-US"/>
    </w:rPr>
  </w:style>
  <w:style w:type="paragraph" w:customStyle="1" w:styleId="Pa18">
    <w:name w:val="Pa18"/>
    <w:basedOn w:val="Default"/>
    <w:next w:val="Default"/>
    <w:uiPriority w:val="99"/>
    <w:rsid w:val="00EF332B"/>
    <w:pPr>
      <w:spacing w:line="16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EF332B"/>
    <w:pPr>
      <w:spacing w:line="16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93AC0-1F41-4BD9-8820-43141198A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F2A4F8-84D3-42CE-9400-7A8036AFA46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ED97F965-C98C-4293-ADE6-E0C69A6D40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541BA1-389E-4B73-9F9D-65962D9C2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1189</Words>
  <Characters>8164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Юрков Николай Юрьевич</cp:lastModifiedBy>
  <cp:revision>15</cp:revision>
  <cp:lastPrinted>2016-07-05T11:41:00Z</cp:lastPrinted>
  <dcterms:created xsi:type="dcterms:W3CDTF">2020-12-02T07:43:00Z</dcterms:created>
  <dcterms:modified xsi:type="dcterms:W3CDTF">2022-06-03T12:33:00Z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