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48E" w:rsidRPr="00083D75" w:rsidRDefault="00AA548E" w:rsidP="00AA548E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C36F7D" w:rsidTr="00C36F7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Default="00C36F7D" w:rsidP="0030436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F7D" w:rsidRPr="00484CFA" w:rsidRDefault="00E353ED" w:rsidP="00FA25C4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2279786</w:t>
            </w:r>
          </w:p>
        </w:tc>
      </w:tr>
    </w:tbl>
    <w:p w:rsidR="005B0C77" w:rsidRDefault="005B0C77" w:rsidP="005B0C77">
      <w:pPr>
        <w:ind w:left="5103"/>
        <w:jc w:val="right"/>
        <w:rPr>
          <w:sz w:val="24"/>
          <w:szCs w:val="24"/>
        </w:rPr>
      </w:pPr>
      <w:r>
        <w:rPr>
          <w:sz w:val="24"/>
          <w:szCs w:val="24"/>
        </w:rPr>
        <w:t>Первый з</w:t>
      </w:r>
      <w:r w:rsidRPr="009A6ED0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9A6ED0">
        <w:rPr>
          <w:sz w:val="24"/>
          <w:szCs w:val="24"/>
        </w:rPr>
        <w:t xml:space="preserve"> директора – </w:t>
      </w:r>
    </w:p>
    <w:p w:rsidR="00AD20B5" w:rsidRDefault="005B0C77" w:rsidP="005B0C77">
      <w:pPr>
        <w:ind w:left="5954" w:firstLine="0"/>
        <w:jc w:val="right"/>
        <w:rPr>
          <w:sz w:val="24"/>
          <w:szCs w:val="24"/>
        </w:rPr>
      </w:pPr>
      <w:r w:rsidRPr="009A6ED0">
        <w:rPr>
          <w:sz w:val="24"/>
          <w:szCs w:val="24"/>
        </w:rPr>
        <w:t xml:space="preserve">главный инженер филиала </w:t>
      </w:r>
    </w:p>
    <w:p w:rsidR="005B0C77" w:rsidRPr="009A6ED0" w:rsidRDefault="00D20DD3" w:rsidP="005B0C77">
      <w:pPr>
        <w:ind w:left="5954" w:firstLine="0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5B0C77" w:rsidRPr="009A6ED0">
        <w:rPr>
          <w:sz w:val="24"/>
          <w:szCs w:val="24"/>
        </w:rPr>
        <w:t>АО «МРСК Центра» - «</w:t>
      </w:r>
      <w:proofErr w:type="spellStart"/>
      <w:r w:rsidR="005B0C77" w:rsidRPr="009A6ED0">
        <w:rPr>
          <w:sz w:val="24"/>
          <w:szCs w:val="24"/>
        </w:rPr>
        <w:t>Орелэнерго</w:t>
      </w:r>
      <w:proofErr w:type="spellEnd"/>
      <w:r w:rsidR="005B0C77" w:rsidRPr="009A6ED0">
        <w:rPr>
          <w:sz w:val="24"/>
          <w:szCs w:val="24"/>
        </w:rPr>
        <w:t xml:space="preserve">» </w:t>
      </w:r>
    </w:p>
    <w:p w:rsidR="005B0C77" w:rsidRPr="00EB40C8" w:rsidRDefault="005B0C77" w:rsidP="005B0C7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</w:t>
      </w:r>
      <w:r>
        <w:rPr>
          <w:sz w:val="26"/>
          <w:szCs w:val="26"/>
        </w:rPr>
        <w:t xml:space="preserve"> </w:t>
      </w:r>
      <w:r w:rsidRPr="00DE714A">
        <w:rPr>
          <w:sz w:val="24"/>
          <w:szCs w:val="24"/>
          <w:u w:val="single"/>
        </w:rPr>
        <w:t>Колубанов И.В</w:t>
      </w:r>
      <w:r>
        <w:rPr>
          <w:sz w:val="26"/>
          <w:szCs w:val="26"/>
          <w:u w:val="single"/>
        </w:rPr>
        <w:t>.</w:t>
      </w:r>
      <w:r w:rsidRPr="00EB40C8">
        <w:rPr>
          <w:sz w:val="26"/>
          <w:szCs w:val="26"/>
        </w:rPr>
        <w:t xml:space="preserve"> </w:t>
      </w:r>
    </w:p>
    <w:p w:rsidR="005B0C77" w:rsidRPr="00EB40C8" w:rsidRDefault="005B0C77" w:rsidP="005B0C77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15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3A5760" w:rsidRPr="003A5760" w:rsidRDefault="003A5760" w:rsidP="003A5760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E353ED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E353ED">
        <w:rPr>
          <w:b/>
          <w:sz w:val="26"/>
          <w:szCs w:val="26"/>
        </w:rPr>
        <w:t xml:space="preserve">каната бесконечного </w:t>
      </w:r>
      <w:r w:rsidR="00C67FD1">
        <w:rPr>
          <w:b/>
          <w:sz w:val="26"/>
          <w:szCs w:val="26"/>
          <w:lang w:val="en-US"/>
        </w:rPr>
        <w:t>HO</w:t>
      </w:r>
      <w:r w:rsidR="00C67FD1" w:rsidRPr="00C67FD1">
        <w:rPr>
          <w:b/>
          <w:sz w:val="26"/>
          <w:szCs w:val="26"/>
        </w:rPr>
        <w:t>19</w:t>
      </w:r>
      <w:r w:rsidR="00C67FD1">
        <w:rPr>
          <w:b/>
          <w:sz w:val="26"/>
          <w:szCs w:val="26"/>
          <w:lang w:val="en-US"/>
        </w:rPr>
        <w:t>RF</w:t>
      </w:r>
      <w:r w:rsidR="00C67FD1" w:rsidRPr="00C67FD1">
        <w:rPr>
          <w:b/>
          <w:sz w:val="26"/>
          <w:szCs w:val="26"/>
        </w:rPr>
        <w:t>-2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AB1B0B">
        <w:rPr>
          <w:b/>
          <w:sz w:val="26"/>
          <w:szCs w:val="26"/>
        </w:rPr>
        <w:t xml:space="preserve">          </w:t>
      </w:r>
    </w:p>
    <w:p w:rsidR="004F6968" w:rsidRPr="00E353ED" w:rsidRDefault="00AB1B0B" w:rsidP="00773399">
      <w:pPr>
        <w:ind w:firstLine="0"/>
        <w:jc w:val="center"/>
        <w:rPr>
          <w:b/>
          <w:sz w:val="26"/>
          <w:szCs w:val="26"/>
          <w:lang w:val="en-US"/>
        </w:rPr>
      </w:pPr>
      <w:r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E353ED">
        <w:rPr>
          <w:b/>
          <w:sz w:val="26"/>
          <w:szCs w:val="26"/>
          <w:u w:val="single"/>
        </w:rPr>
        <w:t>401</w:t>
      </w:r>
      <w:r w:rsidR="00E353ED">
        <w:rPr>
          <w:b/>
          <w:sz w:val="26"/>
          <w:szCs w:val="26"/>
          <w:u w:val="single"/>
          <w:lang w:val="en-US"/>
        </w:rPr>
        <w:t>V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C67FD1" w:rsidRDefault="004F4E9E" w:rsidP="006F7C11">
      <w:pPr>
        <w:pStyle w:val="ad"/>
        <w:numPr>
          <w:ilvl w:val="1"/>
          <w:numId w:val="8"/>
        </w:numPr>
        <w:tabs>
          <w:tab w:val="left" w:pos="0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370A1F">
        <w:rPr>
          <w:sz w:val="24"/>
          <w:szCs w:val="24"/>
        </w:rPr>
        <w:t>оборудования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45169">
        <w:rPr>
          <w:sz w:val="24"/>
          <w:szCs w:val="24"/>
        </w:rPr>
        <w:t>начений</w:t>
      </w:r>
      <w:r w:rsidR="000E53CC">
        <w:rPr>
          <w:sz w:val="24"/>
          <w:szCs w:val="24"/>
        </w:rPr>
        <w:t>, приведенных в таблице</w:t>
      </w:r>
      <w:r w:rsidR="00163418">
        <w:rPr>
          <w:sz w:val="24"/>
          <w:szCs w:val="24"/>
        </w:rPr>
        <w:t>:</w:t>
      </w:r>
    </w:p>
    <w:p w:rsidR="00E95C9E" w:rsidRPr="00E95C9E" w:rsidRDefault="00E95C9E" w:rsidP="00E95C9E">
      <w:pPr>
        <w:tabs>
          <w:tab w:val="left" w:pos="1134"/>
        </w:tabs>
        <w:ind w:firstLine="0"/>
        <w:jc w:val="right"/>
        <w:rPr>
          <w:sz w:val="24"/>
          <w:szCs w:val="24"/>
        </w:rPr>
      </w:pPr>
      <w:r w:rsidRPr="00E95C9E">
        <w:rPr>
          <w:sz w:val="24"/>
          <w:szCs w:val="24"/>
        </w:rPr>
        <w:t xml:space="preserve">Таблица </w:t>
      </w:r>
    </w:p>
    <w:tbl>
      <w:tblPr>
        <w:tblW w:w="10500" w:type="dxa"/>
        <w:tblInd w:w="93" w:type="dxa"/>
        <w:tblLayout w:type="fixed"/>
        <w:tblLook w:val="04A0"/>
      </w:tblPr>
      <w:tblGrid>
        <w:gridCol w:w="2282"/>
        <w:gridCol w:w="8218"/>
      </w:tblGrid>
      <w:tr w:rsidR="00E95C9E" w:rsidTr="00E95C9E">
        <w:trPr>
          <w:trHeight w:val="534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9E" w:rsidRDefault="00E95C9E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9E" w:rsidRDefault="00E95C9E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E95C9E" w:rsidTr="00E95C9E">
        <w:trPr>
          <w:trHeight w:val="342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9E" w:rsidRDefault="00E95C9E" w:rsidP="00E95C9E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sz w:val="26"/>
                <w:szCs w:val="26"/>
              </w:rPr>
              <w:t xml:space="preserve">канат бесконечный </w:t>
            </w:r>
            <w:r>
              <w:rPr>
                <w:b/>
                <w:sz w:val="26"/>
                <w:szCs w:val="26"/>
                <w:lang w:val="en-US"/>
              </w:rPr>
              <w:t>HO</w:t>
            </w:r>
            <w:r w:rsidRPr="00C67FD1">
              <w:rPr>
                <w:b/>
                <w:sz w:val="26"/>
                <w:szCs w:val="26"/>
              </w:rPr>
              <w:t>19</w:t>
            </w:r>
            <w:r>
              <w:rPr>
                <w:b/>
                <w:sz w:val="26"/>
                <w:szCs w:val="26"/>
                <w:lang w:val="en-US"/>
              </w:rPr>
              <w:t>RF</w:t>
            </w:r>
            <w:r w:rsidRPr="00C67FD1">
              <w:rPr>
                <w:b/>
                <w:sz w:val="26"/>
                <w:szCs w:val="26"/>
              </w:rPr>
              <w:t>-2</w:t>
            </w:r>
          </w:p>
        </w:tc>
        <w:tc>
          <w:tcPr>
            <w:tcW w:w="8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C9E" w:rsidRDefault="005D0FCB" w:rsidP="005D0FCB">
            <w:pPr>
              <w:tabs>
                <w:tab w:val="left" w:pos="1325"/>
              </w:tabs>
              <w:ind w:firstLine="49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Материал……………………………………….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х</w:t>
            </w:r>
            <w:proofErr w:type="spellEnd"/>
            <w:r>
              <w:rPr>
                <w:color w:val="000000"/>
                <w:sz w:val="24"/>
                <w:szCs w:val="24"/>
              </w:rPr>
              <w:t>/б</w:t>
            </w:r>
            <w:proofErr w:type="gramEnd"/>
            <w:r w:rsidR="00E95C9E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E95C9E" w:rsidTr="00E95C9E">
        <w:trPr>
          <w:trHeight w:val="179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9E" w:rsidRDefault="00E95C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95C9E" w:rsidRPr="00E95C9E" w:rsidRDefault="00E95C9E" w:rsidP="00E95C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C67FD1">
              <w:rPr>
                <w:sz w:val="24"/>
                <w:szCs w:val="24"/>
              </w:rPr>
              <w:t>Грузоподъемность..............................................100кг</w:t>
            </w:r>
          </w:p>
        </w:tc>
      </w:tr>
      <w:tr w:rsidR="00E95C9E" w:rsidTr="00E95C9E">
        <w:trPr>
          <w:trHeight w:val="342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9E" w:rsidRDefault="00E95C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C9E" w:rsidRPr="00E95C9E" w:rsidRDefault="00E95C9E" w:rsidP="00E95C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FD1">
              <w:rPr>
                <w:sz w:val="24"/>
                <w:szCs w:val="24"/>
              </w:rPr>
              <w:t>Диаметр р</w:t>
            </w:r>
            <w:r>
              <w:rPr>
                <w:sz w:val="24"/>
                <w:szCs w:val="24"/>
              </w:rPr>
              <w:t xml:space="preserve">олика………………………………    </w:t>
            </w:r>
            <w:r w:rsidRPr="00C67FD1">
              <w:rPr>
                <w:sz w:val="24"/>
                <w:szCs w:val="24"/>
              </w:rPr>
              <w:t>70мм</w:t>
            </w:r>
          </w:p>
        </w:tc>
      </w:tr>
      <w:tr w:rsidR="00E95C9E" w:rsidTr="00E95C9E">
        <w:trPr>
          <w:trHeight w:val="295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9E" w:rsidRDefault="00E95C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E95C9E" w:rsidRPr="00E95C9E" w:rsidRDefault="00E95C9E" w:rsidP="00E95C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67FD1">
              <w:rPr>
                <w:sz w:val="24"/>
                <w:szCs w:val="24"/>
              </w:rPr>
              <w:t>Сечение</w:t>
            </w:r>
            <w:r>
              <w:rPr>
                <w:sz w:val="24"/>
                <w:szCs w:val="24"/>
              </w:rPr>
              <w:t xml:space="preserve"> </w:t>
            </w:r>
            <w:r w:rsidRPr="00C67FD1">
              <w:rPr>
                <w:sz w:val="24"/>
                <w:szCs w:val="24"/>
              </w:rPr>
              <w:t>каната</w:t>
            </w:r>
            <w:r>
              <w:rPr>
                <w:sz w:val="24"/>
                <w:szCs w:val="24"/>
              </w:rPr>
              <w:t xml:space="preserve"> </w:t>
            </w:r>
            <w:r w:rsidRPr="00C67FD1">
              <w:rPr>
                <w:sz w:val="24"/>
                <w:szCs w:val="24"/>
              </w:rPr>
              <w:t>канавки</w:t>
            </w:r>
            <w:r>
              <w:rPr>
                <w:sz w:val="24"/>
                <w:szCs w:val="24"/>
              </w:rPr>
              <w:t xml:space="preserve"> ролика……………</w:t>
            </w:r>
            <w:r w:rsidRPr="00C67FD1">
              <w:rPr>
                <w:sz w:val="24"/>
                <w:szCs w:val="24"/>
              </w:rPr>
              <w:t>8 (10)мм</w:t>
            </w:r>
          </w:p>
        </w:tc>
      </w:tr>
      <w:tr w:rsidR="00E95C9E" w:rsidTr="00E95C9E">
        <w:trPr>
          <w:trHeight w:val="342"/>
        </w:trPr>
        <w:tc>
          <w:tcPr>
            <w:tcW w:w="2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C9E" w:rsidRDefault="00E95C9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C9E" w:rsidRPr="00E95C9E" w:rsidRDefault="00E95C9E" w:rsidP="00E95C9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C67FD1">
              <w:rPr>
                <w:sz w:val="24"/>
                <w:szCs w:val="24"/>
              </w:rPr>
              <w:t>Масса</w:t>
            </w:r>
            <w:r>
              <w:rPr>
                <w:sz w:val="24"/>
                <w:szCs w:val="24"/>
              </w:rPr>
              <w:t xml:space="preserve"> компл</w:t>
            </w:r>
            <w:r w:rsidRPr="00C67FD1">
              <w:rPr>
                <w:sz w:val="24"/>
                <w:szCs w:val="24"/>
              </w:rPr>
              <w:t>екта</w:t>
            </w:r>
            <w:r>
              <w:rPr>
                <w:sz w:val="24"/>
                <w:szCs w:val="24"/>
              </w:rPr>
              <w:t xml:space="preserve"> </w:t>
            </w:r>
            <w:r w:rsidRPr="00C67FD1">
              <w:rPr>
                <w:sz w:val="24"/>
                <w:szCs w:val="24"/>
              </w:rPr>
              <w:t>H019………………………..</w:t>
            </w:r>
            <w:r>
              <w:rPr>
                <w:sz w:val="24"/>
                <w:szCs w:val="24"/>
              </w:rPr>
              <w:t xml:space="preserve">  </w:t>
            </w:r>
            <w:r w:rsidRPr="00C67FD1">
              <w:rPr>
                <w:sz w:val="24"/>
                <w:szCs w:val="24"/>
              </w:rPr>
              <w:t>2,5кг</w:t>
            </w:r>
          </w:p>
        </w:tc>
      </w:tr>
    </w:tbl>
    <w:p w:rsidR="00C67FD1" w:rsidRPr="001333EC" w:rsidRDefault="00C67FD1" w:rsidP="00C67FD1">
      <w:pPr>
        <w:tabs>
          <w:tab w:val="left" w:pos="0"/>
        </w:tabs>
        <w:rPr>
          <w:sz w:val="24"/>
          <w:szCs w:val="24"/>
        </w:rPr>
      </w:pPr>
    </w:p>
    <w:p w:rsidR="00C67FD1" w:rsidRDefault="00C67FD1" w:rsidP="00C67FD1">
      <w:pPr>
        <w:autoSpaceDE w:val="0"/>
        <w:autoSpaceDN w:val="0"/>
        <w:adjustRightInd w:val="0"/>
        <w:rPr>
          <w:sz w:val="24"/>
          <w:szCs w:val="24"/>
        </w:rPr>
      </w:pPr>
    </w:p>
    <w:p w:rsidR="00C67FD1" w:rsidRPr="00C67FD1" w:rsidRDefault="00C67FD1" w:rsidP="00C67FD1">
      <w:pPr>
        <w:autoSpaceDE w:val="0"/>
        <w:autoSpaceDN w:val="0"/>
        <w:adjustRightInd w:val="0"/>
        <w:rPr>
          <w:sz w:val="24"/>
          <w:szCs w:val="24"/>
        </w:rPr>
      </w:pPr>
      <w:r w:rsidRPr="00C67FD1">
        <w:rPr>
          <w:sz w:val="24"/>
          <w:szCs w:val="24"/>
        </w:rPr>
        <w:t>КОМПЛЕКТАЦИЯ</w:t>
      </w:r>
    </w:p>
    <w:p w:rsidR="00C67FD1" w:rsidRPr="00C67FD1" w:rsidRDefault="00C67FD1" w:rsidP="00C67FD1">
      <w:pPr>
        <w:autoSpaceDE w:val="0"/>
        <w:autoSpaceDN w:val="0"/>
        <w:adjustRightInd w:val="0"/>
        <w:rPr>
          <w:sz w:val="24"/>
          <w:szCs w:val="24"/>
        </w:rPr>
      </w:pPr>
      <w:r w:rsidRPr="00C67FD1">
        <w:rPr>
          <w:sz w:val="24"/>
          <w:szCs w:val="24"/>
        </w:rPr>
        <w:t>Бесконечный</w:t>
      </w:r>
      <w:r w:rsidR="00C034BB">
        <w:rPr>
          <w:sz w:val="24"/>
          <w:szCs w:val="24"/>
        </w:rPr>
        <w:t xml:space="preserve"> </w:t>
      </w:r>
      <w:r w:rsidRPr="00C67FD1">
        <w:rPr>
          <w:sz w:val="24"/>
          <w:szCs w:val="24"/>
        </w:rPr>
        <w:t>канат</w:t>
      </w:r>
      <w:r w:rsidR="00C034BB">
        <w:rPr>
          <w:sz w:val="24"/>
          <w:szCs w:val="24"/>
        </w:rPr>
        <w:t xml:space="preserve"> </w:t>
      </w:r>
      <w:r w:rsidR="005D0FCB">
        <w:rPr>
          <w:sz w:val="24"/>
          <w:szCs w:val="24"/>
        </w:rPr>
        <w:t xml:space="preserve">8 </w:t>
      </w:r>
      <w:r w:rsidRPr="00C67FD1">
        <w:rPr>
          <w:sz w:val="24"/>
          <w:szCs w:val="24"/>
        </w:rPr>
        <w:t>мм …………......</w:t>
      </w:r>
      <w:r>
        <w:rPr>
          <w:sz w:val="24"/>
          <w:szCs w:val="24"/>
        </w:rPr>
        <w:t>.</w:t>
      </w:r>
      <w:r w:rsidR="005D0FCB">
        <w:rPr>
          <w:sz w:val="24"/>
          <w:szCs w:val="24"/>
        </w:rPr>
        <w:t>..............20</w:t>
      </w:r>
      <w:r w:rsidRPr="00C67FD1">
        <w:rPr>
          <w:sz w:val="24"/>
          <w:szCs w:val="24"/>
        </w:rPr>
        <w:t xml:space="preserve"> м.п.</w:t>
      </w:r>
    </w:p>
    <w:p w:rsidR="00C67FD1" w:rsidRPr="00C67FD1" w:rsidRDefault="00C67FD1" w:rsidP="00C67FD1">
      <w:pPr>
        <w:autoSpaceDE w:val="0"/>
        <w:autoSpaceDN w:val="0"/>
        <w:adjustRightInd w:val="0"/>
        <w:rPr>
          <w:sz w:val="24"/>
          <w:szCs w:val="24"/>
        </w:rPr>
      </w:pPr>
      <w:r w:rsidRPr="00C67FD1">
        <w:rPr>
          <w:sz w:val="24"/>
          <w:szCs w:val="24"/>
        </w:rPr>
        <w:t>Блок</w:t>
      </w:r>
      <w:r>
        <w:rPr>
          <w:sz w:val="24"/>
          <w:szCs w:val="24"/>
        </w:rPr>
        <w:t xml:space="preserve"> </w:t>
      </w:r>
      <w:r w:rsidRPr="00C67FD1">
        <w:rPr>
          <w:sz w:val="24"/>
          <w:szCs w:val="24"/>
        </w:rPr>
        <w:t>бесконечного</w:t>
      </w:r>
      <w:r>
        <w:rPr>
          <w:sz w:val="24"/>
          <w:szCs w:val="24"/>
        </w:rPr>
        <w:t xml:space="preserve"> </w:t>
      </w:r>
      <w:r w:rsidRPr="00C67FD1">
        <w:rPr>
          <w:sz w:val="24"/>
          <w:szCs w:val="24"/>
        </w:rPr>
        <w:t>каната</w:t>
      </w:r>
      <w:r>
        <w:rPr>
          <w:sz w:val="24"/>
          <w:szCs w:val="24"/>
        </w:rPr>
        <w:t xml:space="preserve"> </w:t>
      </w:r>
      <w:r w:rsidRPr="00C67FD1">
        <w:rPr>
          <w:sz w:val="24"/>
          <w:szCs w:val="24"/>
        </w:rPr>
        <w:t>ББК-100</w:t>
      </w:r>
      <w:r>
        <w:rPr>
          <w:sz w:val="24"/>
          <w:szCs w:val="24"/>
        </w:rPr>
        <w:t>……………</w:t>
      </w:r>
      <w:r w:rsidRPr="00C67FD1">
        <w:rPr>
          <w:sz w:val="24"/>
          <w:szCs w:val="24"/>
        </w:rPr>
        <w:t>2шт.</w:t>
      </w:r>
    </w:p>
    <w:p w:rsidR="00C67FD1" w:rsidRPr="00C67FD1" w:rsidRDefault="00C67FD1" w:rsidP="00C67FD1">
      <w:pPr>
        <w:autoSpaceDE w:val="0"/>
        <w:autoSpaceDN w:val="0"/>
        <w:adjustRightInd w:val="0"/>
        <w:rPr>
          <w:sz w:val="24"/>
          <w:szCs w:val="24"/>
        </w:rPr>
      </w:pPr>
      <w:r w:rsidRPr="00C67FD1">
        <w:rPr>
          <w:sz w:val="24"/>
          <w:szCs w:val="24"/>
        </w:rPr>
        <w:t>Анке</w:t>
      </w:r>
      <w:proofErr w:type="gramStart"/>
      <w:r w:rsidRPr="00C67FD1">
        <w:rPr>
          <w:sz w:val="24"/>
          <w:szCs w:val="24"/>
        </w:rPr>
        <w:t>р(</w:t>
      </w:r>
      <w:proofErr w:type="gramEnd"/>
      <w:r w:rsidRPr="00C67FD1">
        <w:rPr>
          <w:sz w:val="24"/>
          <w:szCs w:val="24"/>
        </w:rPr>
        <w:t>якорь) 16ммх60см…………………</w:t>
      </w:r>
      <w:r>
        <w:rPr>
          <w:sz w:val="24"/>
          <w:szCs w:val="24"/>
        </w:rPr>
        <w:t>.........</w:t>
      </w:r>
      <w:r w:rsidRPr="00C67FD1">
        <w:rPr>
          <w:sz w:val="24"/>
          <w:szCs w:val="24"/>
        </w:rPr>
        <w:t>1 шт.</w:t>
      </w:r>
    </w:p>
    <w:p w:rsidR="00C67FD1" w:rsidRPr="00C67FD1" w:rsidRDefault="00C67FD1" w:rsidP="00C67FD1">
      <w:pPr>
        <w:autoSpaceDE w:val="0"/>
        <w:autoSpaceDN w:val="0"/>
        <w:adjustRightInd w:val="0"/>
        <w:rPr>
          <w:sz w:val="24"/>
          <w:szCs w:val="24"/>
        </w:rPr>
      </w:pPr>
      <w:r w:rsidRPr="00C67FD1">
        <w:rPr>
          <w:sz w:val="24"/>
          <w:szCs w:val="24"/>
        </w:rPr>
        <w:t>Транспортный мешок ….</w:t>
      </w:r>
      <w:r>
        <w:rPr>
          <w:sz w:val="24"/>
          <w:szCs w:val="24"/>
        </w:rPr>
        <w:t>……………</w:t>
      </w:r>
      <w:r w:rsidRPr="00C67FD1">
        <w:rPr>
          <w:sz w:val="24"/>
          <w:szCs w:val="24"/>
        </w:rPr>
        <w:t xml:space="preserve">                 1 шт.</w:t>
      </w:r>
    </w:p>
    <w:p w:rsidR="00C67FD1" w:rsidRPr="00C67FD1" w:rsidRDefault="00C67FD1" w:rsidP="00C67FD1">
      <w:pPr>
        <w:autoSpaceDE w:val="0"/>
        <w:autoSpaceDN w:val="0"/>
        <w:adjustRightInd w:val="0"/>
        <w:rPr>
          <w:sz w:val="24"/>
          <w:szCs w:val="24"/>
        </w:rPr>
      </w:pPr>
      <w:r w:rsidRPr="00C67FD1">
        <w:rPr>
          <w:sz w:val="24"/>
          <w:szCs w:val="24"/>
        </w:rPr>
        <w:t>Стропа</w:t>
      </w:r>
      <w:r w:rsidR="00C034BB">
        <w:rPr>
          <w:sz w:val="24"/>
          <w:szCs w:val="24"/>
        </w:rPr>
        <w:t xml:space="preserve"> </w:t>
      </w:r>
      <w:r w:rsidRPr="00C67FD1">
        <w:rPr>
          <w:sz w:val="24"/>
          <w:szCs w:val="24"/>
        </w:rPr>
        <w:t>монтажная</w:t>
      </w:r>
      <w:r w:rsidR="00C034BB">
        <w:rPr>
          <w:sz w:val="24"/>
          <w:szCs w:val="24"/>
        </w:rPr>
        <w:t xml:space="preserve"> </w:t>
      </w:r>
      <w:r w:rsidRPr="00C67FD1">
        <w:rPr>
          <w:sz w:val="24"/>
          <w:szCs w:val="24"/>
        </w:rPr>
        <w:t>типа</w:t>
      </w:r>
      <w:r w:rsidR="00C034BB">
        <w:rPr>
          <w:sz w:val="24"/>
          <w:szCs w:val="24"/>
        </w:rPr>
        <w:t xml:space="preserve"> </w:t>
      </w:r>
      <w:r w:rsidRPr="00C67FD1">
        <w:rPr>
          <w:sz w:val="24"/>
          <w:szCs w:val="24"/>
        </w:rPr>
        <w:t>Н018 ........................</w:t>
      </w:r>
      <w:r w:rsidR="00C034BB">
        <w:rPr>
          <w:sz w:val="24"/>
          <w:szCs w:val="24"/>
        </w:rPr>
        <w:t>....</w:t>
      </w:r>
      <w:r w:rsidRPr="00C67FD1">
        <w:rPr>
          <w:sz w:val="24"/>
          <w:szCs w:val="24"/>
        </w:rPr>
        <w:t>1шт.</w:t>
      </w:r>
    </w:p>
    <w:p w:rsidR="00C67FD1" w:rsidRDefault="00C67FD1" w:rsidP="00C67FD1">
      <w:pPr>
        <w:autoSpaceDE w:val="0"/>
        <w:autoSpaceDN w:val="0"/>
        <w:adjustRightInd w:val="0"/>
        <w:rPr>
          <w:sz w:val="24"/>
          <w:szCs w:val="24"/>
        </w:rPr>
      </w:pPr>
      <w:r w:rsidRPr="00C67FD1">
        <w:rPr>
          <w:sz w:val="24"/>
          <w:szCs w:val="24"/>
        </w:rPr>
        <w:t>Паспорт</w:t>
      </w:r>
      <w:r>
        <w:rPr>
          <w:sz w:val="24"/>
          <w:szCs w:val="24"/>
        </w:rPr>
        <w:t xml:space="preserve"> </w:t>
      </w:r>
      <w:r w:rsidRPr="00C67FD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C67FD1">
        <w:rPr>
          <w:sz w:val="24"/>
          <w:szCs w:val="24"/>
        </w:rPr>
        <w:t>инструкция</w:t>
      </w:r>
      <w:r>
        <w:rPr>
          <w:sz w:val="24"/>
          <w:szCs w:val="24"/>
        </w:rPr>
        <w:t xml:space="preserve"> </w:t>
      </w:r>
      <w:r w:rsidRPr="00C67FD1">
        <w:rPr>
          <w:sz w:val="24"/>
          <w:szCs w:val="24"/>
        </w:rPr>
        <w:t>по</w:t>
      </w:r>
      <w:r w:rsidR="00C034BB">
        <w:rPr>
          <w:sz w:val="24"/>
          <w:szCs w:val="24"/>
        </w:rPr>
        <w:t xml:space="preserve"> </w:t>
      </w:r>
      <w:r>
        <w:rPr>
          <w:sz w:val="24"/>
          <w:szCs w:val="24"/>
        </w:rPr>
        <w:t>эксплуатации……</w:t>
      </w:r>
      <w:r w:rsidR="00C034BB">
        <w:rPr>
          <w:sz w:val="24"/>
          <w:szCs w:val="24"/>
        </w:rPr>
        <w:t>…</w:t>
      </w:r>
      <w:r w:rsidRPr="00C67FD1">
        <w:rPr>
          <w:sz w:val="24"/>
          <w:szCs w:val="24"/>
        </w:rPr>
        <w:t>1шт.</w:t>
      </w:r>
    </w:p>
    <w:p w:rsidR="00702051" w:rsidRDefault="00702051" w:rsidP="00C67FD1">
      <w:pPr>
        <w:autoSpaceDE w:val="0"/>
        <w:autoSpaceDN w:val="0"/>
        <w:adjustRightInd w:val="0"/>
        <w:rPr>
          <w:sz w:val="24"/>
          <w:szCs w:val="24"/>
        </w:rPr>
      </w:pPr>
    </w:p>
    <w:p w:rsidR="00702051" w:rsidRPr="00702051" w:rsidRDefault="00702051" w:rsidP="00702051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02051">
        <w:rPr>
          <w:sz w:val="24"/>
          <w:szCs w:val="24"/>
        </w:rPr>
        <w:t>Применение бесконечного каната обязательно, если работы ведутся на уровне или</w:t>
      </w:r>
    </w:p>
    <w:p w:rsidR="00702051" w:rsidRPr="00702051" w:rsidRDefault="00702051" w:rsidP="00702051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02051">
        <w:rPr>
          <w:sz w:val="24"/>
          <w:szCs w:val="24"/>
        </w:rPr>
        <w:t>выше проводов.</w:t>
      </w:r>
    </w:p>
    <w:p w:rsidR="00C67FD1" w:rsidRPr="00C67FD1" w:rsidRDefault="00C67FD1" w:rsidP="00C67FD1">
      <w:pPr>
        <w:tabs>
          <w:tab w:val="left" w:pos="0"/>
        </w:tabs>
        <w:rPr>
          <w:sz w:val="24"/>
          <w:szCs w:val="24"/>
        </w:rPr>
      </w:pPr>
    </w:p>
    <w:p w:rsidR="00C67FD1" w:rsidRPr="00C67FD1" w:rsidRDefault="00C67FD1" w:rsidP="00C67FD1">
      <w:pPr>
        <w:autoSpaceDE w:val="0"/>
        <w:autoSpaceDN w:val="0"/>
        <w:adjustRightInd w:val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C67FD1">
        <w:rPr>
          <w:sz w:val="24"/>
          <w:szCs w:val="24"/>
        </w:rPr>
        <w:t>Бесконечный канат Н019RF-2 предназначен для подачи металлоконструкций, снаряжения,</w:t>
      </w:r>
    </w:p>
    <w:p w:rsidR="00C67FD1" w:rsidRPr="00C67FD1" w:rsidRDefault="00C67FD1" w:rsidP="00C67FD1">
      <w:pPr>
        <w:pStyle w:val="ad"/>
        <w:autoSpaceDE w:val="0"/>
        <w:autoSpaceDN w:val="0"/>
        <w:adjustRightInd w:val="0"/>
        <w:ind w:left="360" w:firstLine="0"/>
        <w:rPr>
          <w:sz w:val="24"/>
          <w:szCs w:val="24"/>
        </w:rPr>
      </w:pPr>
      <w:r w:rsidRPr="00C67FD1">
        <w:rPr>
          <w:sz w:val="24"/>
          <w:szCs w:val="24"/>
        </w:rPr>
        <w:t>оборудования и инструмента</w:t>
      </w:r>
      <w:r w:rsidR="001333EC">
        <w:rPr>
          <w:sz w:val="24"/>
          <w:szCs w:val="24"/>
        </w:rPr>
        <w:t>,</w:t>
      </w:r>
      <w:r w:rsidRPr="00C67FD1">
        <w:rPr>
          <w:sz w:val="24"/>
          <w:szCs w:val="24"/>
        </w:rPr>
        <w:t xml:space="preserve"> находяще</w:t>
      </w:r>
      <w:r w:rsidR="001333EC">
        <w:rPr>
          <w:sz w:val="24"/>
          <w:szCs w:val="24"/>
        </w:rPr>
        <w:t>го</w:t>
      </w:r>
      <w:r w:rsidRPr="00C67FD1">
        <w:rPr>
          <w:sz w:val="24"/>
          <w:szCs w:val="24"/>
        </w:rPr>
        <w:t>ся на стойке (опоре линий электропередач)</w:t>
      </w:r>
    </w:p>
    <w:p w:rsidR="00C67FD1" w:rsidRPr="00C67FD1" w:rsidRDefault="00C67FD1" w:rsidP="00C67FD1">
      <w:pPr>
        <w:pStyle w:val="ad"/>
        <w:autoSpaceDE w:val="0"/>
        <w:autoSpaceDN w:val="0"/>
        <w:adjustRightInd w:val="0"/>
        <w:ind w:left="360" w:firstLine="0"/>
        <w:rPr>
          <w:sz w:val="24"/>
          <w:szCs w:val="24"/>
        </w:rPr>
      </w:pPr>
      <w:r w:rsidRPr="00C67FD1">
        <w:rPr>
          <w:sz w:val="24"/>
          <w:szCs w:val="24"/>
        </w:rPr>
        <w:t>электромонтеру и их безопасного спуска с помощью двух блоков ББК-100, и</w:t>
      </w:r>
    </w:p>
    <w:p w:rsidR="00C67FD1" w:rsidRDefault="00C67FD1" w:rsidP="00C67FD1">
      <w:pPr>
        <w:pStyle w:val="ad"/>
        <w:autoSpaceDE w:val="0"/>
        <w:autoSpaceDN w:val="0"/>
        <w:adjustRightInd w:val="0"/>
        <w:ind w:left="360" w:firstLine="0"/>
        <w:rPr>
          <w:sz w:val="24"/>
          <w:szCs w:val="24"/>
        </w:rPr>
      </w:pPr>
      <w:r w:rsidRPr="00C67FD1">
        <w:rPr>
          <w:sz w:val="24"/>
          <w:szCs w:val="24"/>
        </w:rPr>
        <w:t>универсального пояса либо монтажной стропы типа Н018.</w:t>
      </w:r>
    </w:p>
    <w:p w:rsidR="00C67FD1" w:rsidRDefault="00C67FD1" w:rsidP="00C67FD1">
      <w:pPr>
        <w:pStyle w:val="ad"/>
        <w:autoSpaceDE w:val="0"/>
        <w:autoSpaceDN w:val="0"/>
        <w:adjustRightInd w:val="0"/>
        <w:ind w:left="360" w:firstLine="0"/>
        <w:rPr>
          <w:sz w:val="24"/>
          <w:szCs w:val="24"/>
        </w:rPr>
      </w:pPr>
    </w:p>
    <w:p w:rsidR="00EF70F9" w:rsidRPr="000E2903" w:rsidRDefault="00C67FD1" w:rsidP="00C67FD1">
      <w:pPr>
        <w:pStyle w:val="ad"/>
        <w:autoSpaceDE w:val="0"/>
        <w:autoSpaceDN w:val="0"/>
        <w:adjustRightInd w:val="0"/>
        <w:ind w:left="360" w:firstLine="0"/>
        <w:rPr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0E2903" w:rsidRPr="000E2903">
        <w:rPr>
          <w:color w:val="000000"/>
          <w:sz w:val="24"/>
          <w:szCs w:val="24"/>
        </w:rPr>
        <w:t>ро</w:t>
      </w:r>
      <w:r w:rsidR="00EF70F9" w:rsidRPr="000E2903">
        <w:rPr>
          <w:color w:val="000000"/>
          <w:sz w:val="24"/>
          <w:szCs w:val="24"/>
        </w:rPr>
        <w:t>к службы, не менее 5 лет</w:t>
      </w:r>
    </w:p>
    <w:p w:rsidR="00C034BB" w:rsidRDefault="00C67FD1" w:rsidP="00C67FD1">
      <w:pPr>
        <w:ind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</w:p>
    <w:p w:rsidR="00EF70F9" w:rsidRPr="00EF70F9" w:rsidRDefault="001333EC" w:rsidP="00C67FD1">
      <w:pPr>
        <w:ind w:firstLine="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="00EF70F9" w:rsidRPr="00E21B72">
        <w:rPr>
          <w:color w:val="000000"/>
          <w:sz w:val="24"/>
          <w:szCs w:val="24"/>
        </w:rPr>
        <w:t>Наличие Российских Сертификатов безопасности и соответствия</w:t>
      </w:r>
    </w:p>
    <w:p w:rsidR="00745169" w:rsidRDefault="00745169" w:rsidP="000E53C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45B7F" w:rsidRDefault="00F45B7F" w:rsidP="00F45B7F">
      <w:pPr>
        <w:pStyle w:val="ad"/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</w:t>
      </w:r>
      <w:proofErr w:type="gramStart"/>
      <w:r w:rsidRPr="00612811">
        <w:rPr>
          <w:sz w:val="24"/>
          <w:szCs w:val="24"/>
        </w:rPr>
        <w:t xml:space="preserve"> К</w:t>
      </w:r>
      <w:proofErr w:type="gramEnd"/>
      <w:r w:rsidRPr="00612811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370A1F">
        <w:rPr>
          <w:sz w:val="24"/>
          <w:szCs w:val="24"/>
        </w:rPr>
        <w:t>оборудование</w:t>
      </w:r>
      <w:r w:rsidRPr="00612811">
        <w:rPr>
          <w:sz w:val="24"/>
          <w:szCs w:val="24"/>
        </w:rPr>
        <w:t>, отвечающ</w:t>
      </w:r>
      <w:r w:rsidR="00370A1F">
        <w:rPr>
          <w:sz w:val="24"/>
          <w:szCs w:val="24"/>
        </w:rPr>
        <w:t>ее</w:t>
      </w:r>
      <w:r w:rsidRPr="00612811">
        <w:rPr>
          <w:sz w:val="24"/>
          <w:szCs w:val="24"/>
        </w:rPr>
        <w:t xml:space="preserve"> следующим требованиям:</w:t>
      </w:r>
    </w:p>
    <w:p w:rsidR="00F45B7F" w:rsidRPr="00612811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lastRenderedPageBreak/>
        <w:t>для российских производителей - наличие ТУ, подтверждающих соответствие техническим требованиям;</w:t>
      </w:r>
    </w:p>
    <w:p w:rsidR="00F45B7F" w:rsidRPr="0026458C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так же для отечественных, выпускающих </w:t>
      </w:r>
      <w:proofErr w:type="spellStart"/>
      <w:r w:rsidR="00370A1F">
        <w:rPr>
          <w:sz w:val="24"/>
          <w:szCs w:val="24"/>
        </w:rPr>
        <w:t>данно</w:t>
      </w:r>
      <w:proofErr w:type="spellEnd"/>
      <w:r w:rsidR="00370A1F">
        <w:rPr>
          <w:sz w:val="24"/>
          <w:szCs w:val="24"/>
        </w:rPr>
        <w:t xml:space="preserve"> оборудование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F45B7F" w:rsidRPr="001446F6" w:rsidRDefault="00370A1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 w:rsidR="00F45B7F"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о</w:t>
      </w:r>
      <w:r w:rsidR="00BC133D">
        <w:rPr>
          <w:sz w:val="24"/>
          <w:szCs w:val="24"/>
        </w:rPr>
        <w:t>е</w:t>
      </w:r>
      <w:r w:rsidR="00F45B7F">
        <w:rPr>
          <w:sz w:val="24"/>
          <w:szCs w:val="24"/>
        </w:rPr>
        <w:t xml:space="preserve"> заводом-изготовителем</w:t>
      </w:r>
      <w:r w:rsidR="00F45B7F" w:rsidRPr="00612811">
        <w:rPr>
          <w:sz w:val="24"/>
          <w:szCs w:val="24"/>
        </w:rPr>
        <w:t xml:space="preserve"> для нужд </w:t>
      </w:r>
      <w:r w:rsidR="00D20DD3">
        <w:rPr>
          <w:sz w:val="24"/>
          <w:szCs w:val="24"/>
        </w:rPr>
        <w:t>П</w:t>
      </w:r>
      <w:r w:rsidR="00F45B7F" w:rsidRPr="00612811">
        <w:rPr>
          <w:sz w:val="24"/>
          <w:szCs w:val="24"/>
        </w:rPr>
        <w:t>АО «МРСК Центра»</w:t>
      </w:r>
      <w:r w:rsidR="00F45B7F">
        <w:rPr>
          <w:sz w:val="24"/>
          <w:szCs w:val="24"/>
        </w:rPr>
        <w:t>,</w:t>
      </w:r>
      <w:r w:rsidR="00F45B7F" w:rsidRPr="00612811">
        <w:rPr>
          <w:sz w:val="24"/>
          <w:szCs w:val="24"/>
        </w:rPr>
        <w:t xml:space="preserve"> должн</w:t>
      </w:r>
      <w:r w:rsidR="00F45B7F">
        <w:rPr>
          <w:sz w:val="24"/>
          <w:szCs w:val="24"/>
        </w:rPr>
        <w:t>ы</w:t>
      </w:r>
      <w:r w:rsidR="00F45B7F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F45B7F" w:rsidRPr="003251F5">
        <w:rPr>
          <w:sz w:val="24"/>
          <w:szCs w:val="24"/>
        </w:rPr>
        <w:t xml:space="preserve">одного года и опыт применения в </w:t>
      </w:r>
      <w:r w:rsidR="00F45B7F" w:rsidRPr="001446F6">
        <w:rPr>
          <w:sz w:val="24"/>
          <w:szCs w:val="24"/>
        </w:rPr>
        <w:t>энергосистемах РФ (возможен опыт применения в странах таможенного союза - Белоруссии и Казахстана) сроком не менее трех лет;</w:t>
      </w:r>
    </w:p>
    <w:p w:rsidR="00F45B7F" w:rsidRPr="001446F6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446F6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D20DD3">
        <w:rPr>
          <w:sz w:val="24"/>
          <w:szCs w:val="24"/>
        </w:rPr>
        <w:t>П</w:t>
      </w:r>
      <w:r w:rsidRPr="001446F6">
        <w:rPr>
          <w:sz w:val="24"/>
          <w:szCs w:val="24"/>
        </w:rPr>
        <w:t>АО «</w:t>
      </w:r>
      <w:proofErr w:type="spellStart"/>
      <w:r w:rsidRPr="001446F6">
        <w:rPr>
          <w:sz w:val="24"/>
          <w:szCs w:val="24"/>
        </w:rPr>
        <w:t>Россети</w:t>
      </w:r>
      <w:proofErr w:type="spellEnd"/>
      <w:r w:rsidRPr="001446F6">
        <w:rPr>
          <w:sz w:val="24"/>
          <w:szCs w:val="24"/>
        </w:rPr>
        <w:t>»;</w:t>
      </w:r>
    </w:p>
    <w:p w:rsidR="00F45B7F" w:rsidRPr="001446F6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446F6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20DD3">
        <w:rPr>
          <w:sz w:val="24"/>
          <w:szCs w:val="24"/>
        </w:rPr>
        <w:t>П</w:t>
      </w:r>
      <w:r w:rsidRPr="001446F6">
        <w:rPr>
          <w:sz w:val="24"/>
          <w:szCs w:val="24"/>
        </w:rPr>
        <w:t>АО «</w:t>
      </w:r>
      <w:proofErr w:type="spellStart"/>
      <w:r w:rsidRPr="001446F6">
        <w:rPr>
          <w:sz w:val="24"/>
          <w:szCs w:val="24"/>
        </w:rPr>
        <w:t>Россети</w:t>
      </w:r>
      <w:proofErr w:type="spellEnd"/>
      <w:r w:rsidRPr="001446F6">
        <w:rPr>
          <w:sz w:val="24"/>
          <w:szCs w:val="24"/>
        </w:rPr>
        <w:t>»;</w:t>
      </w:r>
    </w:p>
    <w:p w:rsidR="00F45B7F" w:rsidRPr="001446F6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446F6">
        <w:rPr>
          <w:sz w:val="24"/>
          <w:szCs w:val="24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EF70F9">
        <w:rPr>
          <w:sz w:val="24"/>
          <w:szCs w:val="24"/>
        </w:rPr>
        <w:t>инструмента</w:t>
      </w:r>
      <w:r w:rsidRPr="001446F6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F45B7F" w:rsidRPr="001446F6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446F6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F45B7F" w:rsidRPr="003251F5" w:rsidRDefault="00F45B7F" w:rsidP="00F45B7F">
      <w:pPr>
        <w:pStyle w:val="ad"/>
        <w:numPr>
          <w:ilvl w:val="1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446F6">
        <w:rPr>
          <w:sz w:val="24"/>
          <w:szCs w:val="24"/>
        </w:rPr>
        <w:t>Участник закупочных процедур</w:t>
      </w:r>
      <w:r w:rsidRPr="003251F5">
        <w:rPr>
          <w:sz w:val="24"/>
          <w:szCs w:val="24"/>
        </w:rPr>
        <w:t xml:space="preserve"> на право заключения договора на поставку </w:t>
      </w:r>
      <w:r w:rsidR="00370A1F">
        <w:rPr>
          <w:sz w:val="24"/>
          <w:szCs w:val="24"/>
        </w:rPr>
        <w:t>оборудования</w:t>
      </w:r>
      <w:r w:rsidRPr="003251F5">
        <w:rPr>
          <w:sz w:val="24"/>
          <w:szCs w:val="24"/>
        </w:rPr>
        <w:t xml:space="preserve"> для нужд </w:t>
      </w:r>
      <w:r w:rsidR="00D20DD3">
        <w:rPr>
          <w:sz w:val="24"/>
          <w:szCs w:val="24"/>
        </w:rPr>
        <w:t>П</w:t>
      </w:r>
      <w:r w:rsidRPr="003251F5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45B7F" w:rsidRPr="006A1237" w:rsidRDefault="00370A1F" w:rsidP="00F45B7F">
      <w:pPr>
        <w:pStyle w:val="ad"/>
        <w:numPr>
          <w:ilvl w:val="1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 w:rsidR="00F45B7F" w:rsidRPr="00FB7AEF">
        <w:rPr>
          <w:sz w:val="24"/>
          <w:szCs w:val="24"/>
        </w:rPr>
        <w:t xml:space="preserve"> должн</w:t>
      </w:r>
      <w:r w:rsidR="00BC133D">
        <w:rPr>
          <w:sz w:val="24"/>
          <w:szCs w:val="24"/>
        </w:rPr>
        <w:t>ы</w:t>
      </w:r>
      <w:r w:rsidR="00F45B7F" w:rsidRPr="00FB7AEF">
        <w:rPr>
          <w:sz w:val="24"/>
          <w:szCs w:val="24"/>
        </w:rPr>
        <w:t xml:space="preserve"> с</w:t>
      </w:r>
      <w:r w:rsidR="00ED0CC5">
        <w:rPr>
          <w:sz w:val="24"/>
          <w:szCs w:val="24"/>
        </w:rPr>
        <w:t>оответствовать требованиям</w:t>
      </w:r>
      <w:r w:rsidR="000E53CC">
        <w:rPr>
          <w:sz w:val="24"/>
          <w:szCs w:val="24"/>
        </w:rPr>
        <w:t xml:space="preserve"> ТУ.</w:t>
      </w:r>
    </w:p>
    <w:p w:rsidR="00F45B7F" w:rsidRPr="00612811" w:rsidRDefault="00F45B7F" w:rsidP="00F45B7F">
      <w:pPr>
        <w:pStyle w:val="ad"/>
        <w:numPr>
          <w:ilvl w:val="1"/>
          <w:numId w:val="9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A1237">
        <w:rPr>
          <w:sz w:val="24"/>
          <w:szCs w:val="24"/>
        </w:rPr>
        <w:t>Упаковка, транспортирование, условия и сроки хранения</w:t>
      </w:r>
      <w:r w:rsidRPr="00612811">
        <w:rPr>
          <w:sz w:val="24"/>
          <w:szCs w:val="24"/>
        </w:rPr>
        <w:t>.</w:t>
      </w:r>
    </w:p>
    <w:p w:rsidR="00F45B7F" w:rsidRDefault="00F45B7F" w:rsidP="00F45B7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временная антико</w:t>
      </w:r>
      <w:r w:rsidR="00AB1B0B">
        <w:rPr>
          <w:sz w:val="24"/>
          <w:szCs w:val="24"/>
        </w:rPr>
        <w:t>р</w:t>
      </w:r>
      <w:r>
        <w:rPr>
          <w:sz w:val="24"/>
          <w:szCs w:val="24"/>
        </w:rPr>
        <w:t xml:space="preserve">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2991,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ГОСТ 23216, </w:t>
      </w:r>
      <w:r w:rsidRPr="00C54E2B">
        <w:rPr>
          <w:color w:val="000000"/>
          <w:sz w:val="24"/>
          <w:szCs w:val="24"/>
        </w:rPr>
        <w:t>ГОСТ 14192</w:t>
      </w:r>
      <w:r w:rsidRPr="008A4D88">
        <w:rPr>
          <w:sz w:val="24"/>
          <w:szCs w:val="24"/>
        </w:rPr>
        <w:t xml:space="preserve"> – 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45B7F" w:rsidRDefault="00F45B7F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3251F5">
        <w:rPr>
          <w:szCs w:val="24"/>
        </w:rPr>
        <w:t xml:space="preserve">Способ укладки и транспортировки </w:t>
      </w:r>
      <w:r w:rsidR="00370A1F">
        <w:rPr>
          <w:szCs w:val="24"/>
        </w:rPr>
        <w:t>оборудования</w:t>
      </w:r>
      <w:r w:rsidR="00524CE9" w:rsidRPr="003251F5">
        <w:rPr>
          <w:szCs w:val="24"/>
        </w:rPr>
        <w:t xml:space="preserve"> </w:t>
      </w:r>
      <w:r w:rsidRPr="003251F5">
        <w:rPr>
          <w:szCs w:val="24"/>
        </w:rPr>
        <w:t xml:space="preserve">должен предотвратить </w:t>
      </w:r>
      <w:r w:rsidR="00370A1F">
        <w:rPr>
          <w:szCs w:val="24"/>
        </w:rPr>
        <w:t>его</w:t>
      </w:r>
      <w:r w:rsidRPr="003251F5">
        <w:rPr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45B7F" w:rsidRPr="008A4D88" w:rsidRDefault="00F45B7F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 </w:t>
      </w:r>
      <w:r w:rsidRPr="00272662">
        <w:rPr>
          <w:szCs w:val="24"/>
        </w:rPr>
        <w:t xml:space="preserve">Срок изготовления </w:t>
      </w:r>
      <w:r w:rsidR="00370A1F">
        <w:rPr>
          <w:szCs w:val="24"/>
        </w:rPr>
        <w:t>оборудования</w:t>
      </w:r>
      <w:r w:rsidRPr="00272662">
        <w:rPr>
          <w:szCs w:val="24"/>
        </w:rPr>
        <w:t xml:space="preserve"> должен быть не более полугода от момента поставки.</w:t>
      </w:r>
    </w:p>
    <w:p w:rsidR="00F45B7F" w:rsidRDefault="00F45B7F" w:rsidP="00F45B7F">
      <w:pPr>
        <w:spacing w:line="276" w:lineRule="auto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45B7F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 w:rsidR="00F34A97">
        <w:rPr>
          <w:sz w:val="24"/>
          <w:szCs w:val="24"/>
        </w:rPr>
        <w:t xml:space="preserve">ое оборудование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 w:rsidR="00A2023D">
        <w:rPr>
          <w:sz w:val="24"/>
          <w:szCs w:val="24"/>
        </w:rPr>
        <w:t>60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 и 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701990">
        <w:rPr>
          <w:sz w:val="24"/>
          <w:szCs w:val="24"/>
        </w:rPr>
        <w:t>выявления повреждений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lastRenderedPageBreak/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45B7F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45B7F" w:rsidRDefault="00F34A97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Оборудование</w:t>
      </w:r>
      <w:r w:rsidR="00F45B7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о</w:t>
      </w:r>
      <w:r w:rsidR="00F45B7F">
        <w:rPr>
          <w:sz w:val="24"/>
          <w:szCs w:val="24"/>
        </w:rPr>
        <w:t xml:space="preserve"> обеспечивать эксплуатационные показатели </w:t>
      </w:r>
      <w:r w:rsidR="00F45B7F" w:rsidRPr="00612811">
        <w:rPr>
          <w:sz w:val="24"/>
          <w:szCs w:val="24"/>
        </w:rPr>
        <w:t>в течение установлен</w:t>
      </w:r>
      <w:r w:rsidR="00DF5FAD">
        <w:rPr>
          <w:sz w:val="24"/>
          <w:szCs w:val="24"/>
        </w:rPr>
        <w:t>ного срока службы (до списания)</w:t>
      </w:r>
      <w:r w:rsidR="00F45B7F" w:rsidRPr="008A4D88">
        <w:rPr>
          <w:sz w:val="24"/>
          <w:szCs w:val="24"/>
        </w:rPr>
        <w:t>.</w:t>
      </w:r>
    </w:p>
    <w:p w:rsidR="00F45B7F" w:rsidRPr="00612811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:rsidR="00F45B7F" w:rsidRPr="00272662" w:rsidRDefault="00F45B7F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должны входить документы: 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F45B7F" w:rsidRPr="00272662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 w:rsidR="00F34A97">
        <w:rPr>
          <w:sz w:val="24"/>
          <w:szCs w:val="24"/>
        </w:rPr>
        <w:t>ого оборудования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F45B7F" w:rsidRPr="008A4D88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должна быть нанесена на видном месте и содержать следующие данные: 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обозначение типа;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</w:t>
      </w:r>
      <w:r w:rsidR="00F34A97">
        <w:rPr>
          <w:sz w:val="24"/>
          <w:szCs w:val="24"/>
        </w:rPr>
        <w:t>й знак предприятия-изготовителя.</w:t>
      </w:r>
    </w:p>
    <w:p w:rsidR="00F45B7F" w:rsidRPr="008A4D88" w:rsidRDefault="00F45B7F" w:rsidP="00F45B7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 w:rsidR="00701990">
        <w:rPr>
          <w:sz w:val="24"/>
          <w:szCs w:val="24"/>
        </w:rPr>
        <w:t>должны быть указаны в</w:t>
      </w:r>
      <w:r w:rsidRPr="008A4D88">
        <w:rPr>
          <w:sz w:val="24"/>
          <w:szCs w:val="24"/>
        </w:rPr>
        <w:t xml:space="preserve"> нормативно-технической  документации.</w:t>
      </w:r>
    </w:p>
    <w:p w:rsidR="00F45B7F" w:rsidRPr="00F64478" w:rsidRDefault="00F45B7F" w:rsidP="00F45B7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F34A97">
        <w:rPr>
          <w:sz w:val="24"/>
          <w:szCs w:val="24"/>
        </w:rPr>
        <w:t>поставляемого оборудования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2.601-2006</w:t>
      </w:r>
      <w:r w:rsidRPr="00F64478">
        <w:rPr>
          <w:sz w:val="24"/>
          <w:szCs w:val="24"/>
        </w:rPr>
        <w:t xml:space="preserve"> по монтажу, обеспечению прави</w:t>
      </w:r>
      <w:r w:rsidR="000837F5">
        <w:rPr>
          <w:sz w:val="24"/>
          <w:szCs w:val="24"/>
        </w:rPr>
        <w:t>льной и безопасной эксплуатации</w:t>
      </w:r>
      <w:r w:rsidRPr="00F64478">
        <w:rPr>
          <w:sz w:val="24"/>
          <w:szCs w:val="24"/>
        </w:rPr>
        <w:t>.</w:t>
      </w:r>
    </w:p>
    <w:p w:rsidR="00F45B7F" w:rsidRPr="004F5C65" w:rsidRDefault="00F45B7F" w:rsidP="00F45B7F">
      <w:pPr>
        <w:ind w:firstLine="709"/>
        <w:rPr>
          <w:sz w:val="24"/>
          <w:szCs w:val="24"/>
        </w:rPr>
      </w:pPr>
    </w:p>
    <w:p w:rsidR="00F45B7F" w:rsidRPr="00BB6EA4" w:rsidRDefault="00F45B7F" w:rsidP="00F45B7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45B7F" w:rsidRDefault="00F45B7F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F34A97">
        <w:rPr>
          <w:szCs w:val="24"/>
        </w:rPr>
        <w:t>оборудования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D20DD3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F45B7F" w:rsidRDefault="00F45B7F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0C77" w:rsidRDefault="005B0C77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B0C77" w:rsidRDefault="005B0C77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B0C77" w:rsidRDefault="005B0C77" w:rsidP="00F45B7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45B7F" w:rsidRDefault="00F45B7F" w:rsidP="00F45B7F">
      <w:pPr>
        <w:ind w:firstLine="0"/>
        <w:rPr>
          <w:sz w:val="24"/>
          <w:szCs w:val="24"/>
        </w:rPr>
      </w:pPr>
    </w:p>
    <w:p w:rsidR="005B0C77" w:rsidRDefault="005B0C77" w:rsidP="005B0C77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главного инженера- </w:t>
      </w:r>
    </w:p>
    <w:p w:rsidR="005B0C77" w:rsidRDefault="005B0C77" w:rsidP="005B0C77">
      <w:pPr>
        <w:rPr>
          <w:sz w:val="26"/>
          <w:szCs w:val="26"/>
        </w:rPr>
      </w:pPr>
      <w:r>
        <w:rPr>
          <w:sz w:val="26"/>
          <w:szCs w:val="26"/>
        </w:rPr>
        <w:t>начальник УРС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Негодин П.Ф.</w:t>
      </w:r>
    </w:p>
    <w:p w:rsidR="005B0C77" w:rsidRDefault="005B0C77" w:rsidP="005B0C77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5B0C77" w:rsidRPr="00F45B7F" w:rsidRDefault="005B0C77" w:rsidP="005B0C77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</w:t>
      </w:r>
      <w:r w:rsidRPr="00E1390F">
        <w:rPr>
          <w:sz w:val="22"/>
          <w:szCs w:val="22"/>
        </w:rPr>
        <w:t xml:space="preserve">подпись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Фамилия И.О.         </w:t>
      </w:r>
    </w:p>
    <w:p w:rsidR="008A5CA5" w:rsidRPr="00F45B7F" w:rsidRDefault="008A5CA5" w:rsidP="005B0C77">
      <w:pPr>
        <w:rPr>
          <w:color w:val="00B0F0"/>
          <w:sz w:val="22"/>
          <w:szCs w:val="22"/>
        </w:rPr>
      </w:pPr>
    </w:p>
    <w:sectPr w:rsidR="008A5CA5" w:rsidRPr="00F45B7F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32B" w:rsidRDefault="0052632B">
      <w:r>
        <w:separator/>
      </w:r>
    </w:p>
  </w:endnote>
  <w:endnote w:type="continuationSeparator" w:id="0">
    <w:p w:rsidR="0052632B" w:rsidRDefault="00526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32B" w:rsidRDefault="0052632B">
      <w:r>
        <w:separator/>
      </w:r>
    </w:p>
  </w:footnote>
  <w:footnote w:type="continuationSeparator" w:id="0">
    <w:p w:rsidR="0052632B" w:rsidRDefault="00526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0B5" w:rsidRDefault="00B5578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20B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20B5">
      <w:rPr>
        <w:rStyle w:val="a7"/>
        <w:noProof/>
      </w:rPr>
      <w:t>1</w:t>
    </w:r>
    <w:r>
      <w:rPr>
        <w:rStyle w:val="a7"/>
      </w:rPr>
      <w:fldChar w:fldCharType="end"/>
    </w:r>
  </w:p>
  <w:p w:rsidR="00AD20B5" w:rsidRDefault="00AD20B5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5A05378"/>
    <w:multiLevelType w:val="multilevel"/>
    <w:tmpl w:val="F05CA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>
    <w:nsid w:val="1BBB7D6E"/>
    <w:multiLevelType w:val="multilevel"/>
    <w:tmpl w:val="750CBB6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23844259"/>
    <w:multiLevelType w:val="multilevel"/>
    <w:tmpl w:val="0F7EC4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C659F2"/>
    <w:multiLevelType w:val="multilevel"/>
    <w:tmpl w:val="AD88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9C10E21"/>
    <w:multiLevelType w:val="multilevel"/>
    <w:tmpl w:val="6B0C3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5">
    <w:nsid w:val="6EE170CA"/>
    <w:multiLevelType w:val="multilevel"/>
    <w:tmpl w:val="6D9A05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9"/>
  </w:num>
  <w:num w:numId="5">
    <w:abstractNumId w:val="3"/>
  </w:num>
  <w:num w:numId="6">
    <w:abstractNumId w:val="13"/>
  </w:num>
  <w:num w:numId="7">
    <w:abstractNumId w:val="1"/>
  </w:num>
  <w:num w:numId="8">
    <w:abstractNumId w:val="11"/>
  </w:num>
  <w:num w:numId="9">
    <w:abstractNumId w:val="14"/>
  </w:num>
  <w:num w:numId="10">
    <w:abstractNumId w:val="6"/>
  </w:num>
  <w:num w:numId="11">
    <w:abstractNumId w:val="2"/>
  </w:num>
  <w:num w:numId="12">
    <w:abstractNumId w:val="4"/>
  </w:num>
  <w:num w:numId="13">
    <w:abstractNumId w:val="15"/>
  </w:num>
  <w:num w:numId="14">
    <w:abstractNumId w:val="12"/>
  </w:num>
  <w:num w:numId="15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4F9E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920D0"/>
    <w:rsid w:val="00094AC3"/>
    <w:rsid w:val="000961A3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2897"/>
    <w:rsid w:val="000C69C2"/>
    <w:rsid w:val="000C6D57"/>
    <w:rsid w:val="000C6FE0"/>
    <w:rsid w:val="000D05A2"/>
    <w:rsid w:val="000D0F91"/>
    <w:rsid w:val="000D118A"/>
    <w:rsid w:val="000D162D"/>
    <w:rsid w:val="000D3775"/>
    <w:rsid w:val="000D39DD"/>
    <w:rsid w:val="000D4FD2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2903"/>
    <w:rsid w:val="000E3EB7"/>
    <w:rsid w:val="000E4F6C"/>
    <w:rsid w:val="000E53CC"/>
    <w:rsid w:val="000E775A"/>
    <w:rsid w:val="000E79D9"/>
    <w:rsid w:val="000F0181"/>
    <w:rsid w:val="000F08B9"/>
    <w:rsid w:val="000F6F5B"/>
    <w:rsid w:val="00101290"/>
    <w:rsid w:val="00101DD6"/>
    <w:rsid w:val="00103AEE"/>
    <w:rsid w:val="00106731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3EC"/>
    <w:rsid w:val="001339EF"/>
    <w:rsid w:val="00133EF7"/>
    <w:rsid w:val="001356DA"/>
    <w:rsid w:val="00136404"/>
    <w:rsid w:val="0014066C"/>
    <w:rsid w:val="00141439"/>
    <w:rsid w:val="00143ED8"/>
    <w:rsid w:val="001446F6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203"/>
    <w:rsid w:val="00166FCC"/>
    <w:rsid w:val="00170481"/>
    <w:rsid w:val="00173531"/>
    <w:rsid w:val="00175B84"/>
    <w:rsid w:val="00182091"/>
    <w:rsid w:val="00185CB6"/>
    <w:rsid w:val="00190A26"/>
    <w:rsid w:val="00192E02"/>
    <w:rsid w:val="00195E7E"/>
    <w:rsid w:val="00195F0C"/>
    <w:rsid w:val="001962E5"/>
    <w:rsid w:val="00196802"/>
    <w:rsid w:val="001A1CFC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7032"/>
    <w:rsid w:val="001E319B"/>
    <w:rsid w:val="001E323C"/>
    <w:rsid w:val="001E634A"/>
    <w:rsid w:val="001E644D"/>
    <w:rsid w:val="001F06F4"/>
    <w:rsid w:val="001F090B"/>
    <w:rsid w:val="001F19B0"/>
    <w:rsid w:val="001F1E43"/>
    <w:rsid w:val="001F3621"/>
    <w:rsid w:val="001F5706"/>
    <w:rsid w:val="001F6CEB"/>
    <w:rsid w:val="002037CA"/>
    <w:rsid w:val="00206147"/>
    <w:rsid w:val="002100EF"/>
    <w:rsid w:val="00211898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365AC"/>
    <w:rsid w:val="002412BB"/>
    <w:rsid w:val="0024201B"/>
    <w:rsid w:val="00242C9E"/>
    <w:rsid w:val="002446B5"/>
    <w:rsid w:val="00244733"/>
    <w:rsid w:val="00247E6F"/>
    <w:rsid w:val="0025072F"/>
    <w:rsid w:val="00254341"/>
    <w:rsid w:val="0026458C"/>
    <w:rsid w:val="00265BB5"/>
    <w:rsid w:val="00265CEA"/>
    <w:rsid w:val="00265E47"/>
    <w:rsid w:val="002662E7"/>
    <w:rsid w:val="00266EA4"/>
    <w:rsid w:val="00267C77"/>
    <w:rsid w:val="00272662"/>
    <w:rsid w:val="00274583"/>
    <w:rsid w:val="002761C6"/>
    <w:rsid w:val="0028081E"/>
    <w:rsid w:val="00281C4A"/>
    <w:rsid w:val="00283DC1"/>
    <w:rsid w:val="00284E6D"/>
    <w:rsid w:val="00285586"/>
    <w:rsid w:val="00286CF9"/>
    <w:rsid w:val="0028731A"/>
    <w:rsid w:val="00287E46"/>
    <w:rsid w:val="00290F98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B84"/>
    <w:rsid w:val="002E18B5"/>
    <w:rsid w:val="002E22F4"/>
    <w:rsid w:val="002E3087"/>
    <w:rsid w:val="002E602B"/>
    <w:rsid w:val="002E615E"/>
    <w:rsid w:val="002E63DE"/>
    <w:rsid w:val="002E6C8A"/>
    <w:rsid w:val="002F1DE6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1F5"/>
    <w:rsid w:val="00325640"/>
    <w:rsid w:val="003270AA"/>
    <w:rsid w:val="003317E2"/>
    <w:rsid w:val="00331BAE"/>
    <w:rsid w:val="00332499"/>
    <w:rsid w:val="00340419"/>
    <w:rsid w:val="003449CC"/>
    <w:rsid w:val="0034536F"/>
    <w:rsid w:val="00347277"/>
    <w:rsid w:val="00353334"/>
    <w:rsid w:val="0035538F"/>
    <w:rsid w:val="00355F50"/>
    <w:rsid w:val="00360C09"/>
    <w:rsid w:val="0036100E"/>
    <w:rsid w:val="00363396"/>
    <w:rsid w:val="00363438"/>
    <w:rsid w:val="00363656"/>
    <w:rsid w:val="003639B0"/>
    <w:rsid w:val="003663D3"/>
    <w:rsid w:val="00370A1F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FEA"/>
    <w:rsid w:val="00384B72"/>
    <w:rsid w:val="00391F3C"/>
    <w:rsid w:val="00393463"/>
    <w:rsid w:val="00393C53"/>
    <w:rsid w:val="00394981"/>
    <w:rsid w:val="003A21EE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60AA5"/>
    <w:rsid w:val="00460E85"/>
    <w:rsid w:val="00462569"/>
    <w:rsid w:val="00462826"/>
    <w:rsid w:val="00472626"/>
    <w:rsid w:val="004745C5"/>
    <w:rsid w:val="004773CB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86EB8"/>
    <w:rsid w:val="00490EA7"/>
    <w:rsid w:val="00492EC7"/>
    <w:rsid w:val="004934F4"/>
    <w:rsid w:val="004942A1"/>
    <w:rsid w:val="00497866"/>
    <w:rsid w:val="00497F02"/>
    <w:rsid w:val="004A353B"/>
    <w:rsid w:val="004A359B"/>
    <w:rsid w:val="004A3891"/>
    <w:rsid w:val="004A3D52"/>
    <w:rsid w:val="004A668C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4574"/>
    <w:rsid w:val="0051645F"/>
    <w:rsid w:val="005168B8"/>
    <w:rsid w:val="005234F6"/>
    <w:rsid w:val="00524CE9"/>
    <w:rsid w:val="0052606E"/>
    <w:rsid w:val="0052632B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1273"/>
    <w:rsid w:val="0056133F"/>
    <w:rsid w:val="005630A8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B04A3"/>
    <w:rsid w:val="005B0C77"/>
    <w:rsid w:val="005B1FEA"/>
    <w:rsid w:val="005B2069"/>
    <w:rsid w:val="005B2A00"/>
    <w:rsid w:val="005B3271"/>
    <w:rsid w:val="005B4D89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CB"/>
    <w:rsid w:val="005D0FEF"/>
    <w:rsid w:val="005D1285"/>
    <w:rsid w:val="005D1C00"/>
    <w:rsid w:val="005D3329"/>
    <w:rsid w:val="005D4B2E"/>
    <w:rsid w:val="005D5206"/>
    <w:rsid w:val="005D60BD"/>
    <w:rsid w:val="005E02C1"/>
    <w:rsid w:val="005E087D"/>
    <w:rsid w:val="005E292D"/>
    <w:rsid w:val="005E3D17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3D80"/>
    <w:rsid w:val="00644676"/>
    <w:rsid w:val="006459FD"/>
    <w:rsid w:val="00647228"/>
    <w:rsid w:val="006501A5"/>
    <w:rsid w:val="00650FC1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6482"/>
    <w:rsid w:val="00667142"/>
    <w:rsid w:val="0066735A"/>
    <w:rsid w:val="0067198B"/>
    <w:rsid w:val="00675A77"/>
    <w:rsid w:val="00676792"/>
    <w:rsid w:val="00676E11"/>
    <w:rsid w:val="006804E5"/>
    <w:rsid w:val="006806A9"/>
    <w:rsid w:val="00681C28"/>
    <w:rsid w:val="006837DC"/>
    <w:rsid w:val="00683A42"/>
    <w:rsid w:val="006841FC"/>
    <w:rsid w:val="00684A72"/>
    <w:rsid w:val="006937E1"/>
    <w:rsid w:val="00696EAC"/>
    <w:rsid w:val="00697D58"/>
    <w:rsid w:val="006A1237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6EE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051"/>
    <w:rsid w:val="00702AB3"/>
    <w:rsid w:val="0070494A"/>
    <w:rsid w:val="007052E1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4442"/>
    <w:rsid w:val="00735AA9"/>
    <w:rsid w:val="0073730B"/>
    <w:rsid w:val="0074028B"/>
    <w:rsid w:val="00741B89"/>
    <w:rsid w:val="007435DC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5B4E"/>
    <w:rsid w:val="0082648A"/>
    <w:rsid w:val="00826F07"/>
    <w:rsid w:val="008274AA"/>
    <w:rsid w:val="0082755E"/>
    <w:rsid w:val="008308C3"/>
    <w:rsid w:val="00832103"/>
    <w:rsid w:val="00833C23"/>
    <w:rsid w:val="008363E5"/>
    <w:rsid w:val="008400A5"/>
    <w:rsid w:val="00841EA2"/>
    <w:rsid w:val="00842C0C"/>
    <w:rsid w:val="008433F9"/>
    <w:rsid w:val="00843B4D"/>
    <w:rsid w:val="00847926"/>
    <w:rsid w:val="00850154"/>
    <w:rsid w:val="008546A6"/>
    <w:rsid w:val="008547DB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77EF2"/>
    <w:rsid w:val="008832E3"/>
    <w:rsid w:val="00884BC3"/>
    <w:rsid w:val="00885B7C"/>
    <w:rsid w:val="0089022E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6FD"/>
    <w:rsid w:val="008C7E11"/>
    <w:rsid w:val="008D0668"/>
    <w:rsid w:val="008D0A11"/>
    <w:rsid w:val="008D0CF7"/>
    <w:rsid w:val="008D16AA"/>
    <w:rsid w:val="008D1F90"/>
    <w:rsid w:val="008D224A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6463"/>
    <w:rsid w:val="008F7B26"/>
    <w:rsid w:val="009005E5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4BC8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6EF7"/>
    <w:rsid w:val="009520A3"/>
    <w:rsid w:val="009537B9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4849"/>
    <w:rsid w:val="00991BDD"/>
    <w:rsid w:val="009929C4"/>
    <w:rsid w:val="0099327E"/>
    <w:rsid w:val="00994550"/>
    <w:rsid w:val="00996BED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B60DE"/>
    <w:rsid w:val="009C0389"/>
    <w:rsid w:val="009C14FB"/>
    <w:rsid w:val="009C1C16"/>
    <w:rsid w:val="009C200B"/>
    <w:rsid w:val="009C4D0C"/>
    <w:rsid w:val="009C5DA8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F1E96"/>
    <w:rsid w:val="009F233B"/>
    <w:rsid w:val="009F3FFE"/>
    <w:rsid w:val="009F4485"/>
    <w:rsid w:val="009F6F23"/>
    <w:rsid w:val="009F7769"/>
    <w:rsid w:val="009F782A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23D"/>
    <w:rsid w:val="00A20734"/>
    <w:rsid w:val="00A208E8"/>
    <w:rsid w:val="00A215AE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20E1"/>
    <w:rsid w:val="00A501FF"/>
    <w:rsid w:val="00A50F37"/>
    <w:rsid w:val="00A515A6"/>
    <w:rsid w:val="00A5217C"/>
    <w:rsid w:val="00A53A7C"/>
    <w:rsid w:val="00A5459E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795"/>
    <w:rsid w:val="00A82E6F"/>
    <w:rsid w:val="00A8452F"/>
    <w:rsid w:val="00A86855"/>
    <w:rsid w:val="00A87061"/>
    <w:rsid w:val="00A90F72"/>
    <w:rsid w:val="00A93000"/>
    <w:rsid w:val="00A937CA"/>
    <w:rsid w:val="00A9570E"/>
    <w:rsid w:val="00A97E27"/>
    <w:rsid w:val="00AA0527"/>
    <w:rsid w:val="00AA1FFE"/>
    <w:rsid w:val="00AA2CDA"/>
    <w:rsid w:val="00AA328B"/>
    <w:rsid w:val="00AA4A89"/>
    <w:rsid w:val="00AA548E"/>
    <w:rsid w:val="00AA6A26"/>
    <w:rsid w:val="00AA6FEE"/>
    <w:rsid w:val="00AA7481"/>
    <w:rsid w:val="00AA7EBB"/>
    <w:rsid w:val="00AB02C0"/>
    <w:rsid w:val="00AB0945"/>
    <w:rsid w:val="00AB1B0B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20B5"/>
    <w:rsid w:val="00AD3598"/>
    <w:rsid w:val="00AD4DE9"/>
    <w:rsid w:val="00AD52A0"/>
    <w:rsid w:val="00AE1B50"/>
    <w:rsid w:val="00AE2CE9"/>
    <w:rsid w:val="00AE3899"/>
    <w:rsid w:val="00AE3F1A"/>
    <w:rsid w:val="00AE53D0"/>
    <w:rsid w:val="00AE7BDC"/>
    <w:rsid w:val="00AF2248"/>
    <w:rsid w:val="00AF461E"/>
    <w:rsid w:val="00AF5C3C"/>
    <w:rsid w:val="00AF71B7"/>
    <w:rsid w:val="00AF7208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17A70"/>
    <w:rsid w:val="00B22A6D"/>
    <w:rsid w:val="00B24C00"/>
    <w:rsid w:val="00B31336"/>
    <w:rsid w:val="00B3141F"/>
    <w:rsid w:val="00B335EF"/>
    <w:rsid w:val="00B4184D"/>
    <w:rsid w:val="00B42BD5"/>
    <w:rsid w:val="00B43052"/>
    <w:rsid w:val="00B45886"/>
    <w:rsid w:val="00B45EAF"/>
    <w:rsid w:val="00B46D7E"/>
    <w:rsid w:val="00B51EB6"/>
    <w:rsid w:val="00B54E2D"/>
    <w:rsid w:val="00B55781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A4021"/>
    <w:rsid w:val="00BB139B"/>
    <w:rsid w:val="00BB18EE"/>
    <w:rsid w:val="00BB2541"/>
    <w:rsid w:val="00BB2F1B"/>
    <w:rsid w:val="00BB323E"/>
    <w:rsid w:val="00BB56D4"/>
    <w:rsid w:val="00BB694B"/>
    <w:rsid w:val="00BB6EA4"/>
    <w:rsid w:val="00BB71BC"/>
    <w:rsid w:val="00BC0E6E"/>
    <w:rsid w:val="00BC133D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6382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4BB"/>
    <w:rsid w:val="00C036E8"/>
    <w:rsid w:val="00C05A80"/>
    <w:rsid w:val="00C12368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6F7D"/>
    <w:rsid w:val="00C409DF"/>
    <w:rsid w:val="00C41DC5"/>
    <w:rsid w:val="00C439B1"/>
    <w:rsid w:val="00C456AB"/>
    <w:rsid w:val="00C457BA"/>
    <w:rsid w:val="00C45963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BD8"/>
    <w:rsid w:val="00C63F78"/>
    <w:rsid w:val="00C67FD1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4040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551D"/>
    <w:rsid w:val="00CA5AF2"/>
    <w:rsid w:val="00CA5B6C"/>
    <w:rsid w:val="00CA74B3"/>
    <w:rsid w:val="00CA7986"/>
    <w:rsid w:val="00CA7A88"/>
    <w:rsid w:val="00CB0D3C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4995"/>
    <w:rsid w:val="00CE6EB5"/>
    <w:rsid w:val="00CF05B0"/>
    <w:rsid w:val="00CF0E1A"/>
    <w:rsid w:val="00CF22E0"/>
    <w:rsid w:val="00CF4176"/>
    <w:rsid w:val="00CF6699"/>
    <w:rsid w:val="00CF680D"/>
    <w:rsid w:val="00CF78A3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07231"/>
    <w:rsid w:val="00D10B69"/>
    <w:rsid w:val="00D125AC"/>
    <w:rsid w:val="00D12875"/>
    <w:rsid w:val="00D1373B"/>
    <w:rsid w:val="00D14F1E"/>
    <w:rsid w:val="00D16834"/>
    <w:rsid w:val="00D20DD3"/>
    <w:rsid w:val="00D22684"/>
    <w:rsid w:val="00D22D53"/>
    <w:rsid w:val="00D22DA1"/>
    <w:rsid w:val="00D23A8B"/>
    <w:rsid w:val="00D24F33"/>
    <w:rsid w:val="00D250F4"/>
    <w:rsid w:val="00D2786F"/>
    <w:rsid w:val="00D27E67"/>
    <w:rsid w:val="00D3021A"/>
    <w:rsid w:val="00D3126A"/>
    <w:rsid w:val="00D319A1"/>
    <w:rsid w:val="00D31FD6"/>
    <w:rsid w:val="00D32417"/>
    <w:rsid w:val="00D3396E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57550"/>
    <w:rsid w:val="00D61273"/>
    <w:rsid w:val="00D61ED8"/>
    <w:rsid w:val="00D65CE5"/>
    <w:rsid w:val="00D65CFD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36A6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A24"/>
    <w:rsid w:val="00DF0350"/>
    <w:rsid w:val="00DF09EA"/>
    <w:rsid w:val="00DF2F25"/>
    <w:rsid w:val="00DF3243"/>
    <w:rsid w:val="00DF333D"/>
    <w:rsid w:val="00DF43F1"/>
    <w:rsid w:val="00DF51F6"/>
    <w:rsid w:val="00DF5FAD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4D3"/>
    <w:rsid w:val="00E0794D"/>
    <w:rsid w:val="00E10770"/>
    <w:rsid w:val="00E10976"/>
    <w:rsid w:val="00E112D7"/>
    <w:rsid w:val="00E117DF"/>
    <w:rsid w:val="00E15A59"/>
    <w:rsid w:val="00E20A19"/>
    <w:rsid w:val="00E21B72"/>
    <w:rsid w:val="00E23859"/>
    <w:rsid w:val="00E26AC7"/>
    <w:rsid w:val="00E26D27"/>
    <w:rsid w:val="00E27FEC"/>
    <w:rsid w:val="00E304A8"/>
    <w:rsid w:val="00E306DA"/>
    <w:rsid w:val="00E353ED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B41"/>
    <w:rsid w:val="00E72173"/>
    <w:rsid w:val="00E8200D"/>
    <w:rsid w:val="00E8353A"/>
    <w:rsid w:val="00E84C0F"/>
    <w:rsid w:val="00E852F4"/>
    <w:rsid w:val="00E86BB7"/>
    <w:rsid w:val="00E872A5"/>
    <w:rsid w:val="00E91184"/>
    <w:rsid w:val="00E92BDB"/>
    <w:rsid w:val="00E94AB0"/>
    <w:rsid w:val="00E94CFB"/>
    <w:rsid w:val="00E957B2"/>
    <w:rsid w:val="00E95C74"/>
    <w:rsid w:val="00E95C9E"/>
    <w:rsid w:val="00E961A0"/>
    <w:rsid w:val="00E9754E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6E7"/>
    <w:rsid w:val="00EF270A"/>
    <w:rsid w:val="00EF27AA"/>
    <w:rsid w:val="00EF27B8"/>
    <w:rsid w:val="00EF3756"/>
    <w:rsid w:val="00EF3F91"/>
    <w:rsid w:val="00EF5A9C"/>
    <w:rsid w:val="00EF6AE5"/>
    <w:rsid w:val="00EF70F9"/>
    <w:rsid w:val="00EF773D"/>
    <w:rsid w:val="00F0098E"/>
    <w:rsid w:val="00F00AB0"/>
    <w:rsid w:val="00F0301B"/>
    <w:rsid w:val="00F03B68"/>
    <w:rsid w:val="00F07DCC"/>
    <w:rsid w:val="00F10010"/>
    <w:rsid w:val="00F128C1"/>
    <w:rsid w:val="00F135C1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4A97"/>
    <w:rsid w:val="00F364EA"/>
    <w:rsid w:val="00F37973"/>
    <w:rsid w:val="00F41EEA"/>
    <w:rsid w:val="00F4441B"/>
    <w:rsid w:val="00F45B7F"/>
    <w:rsid w:val="00F46FBB"/>
    <w:rsid w:val="00F50E2D"/>
    <w:rsid w:val="00F525F8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156C"/>
    <w:rsid w:val="00FA1BB8"/>
    <w:rsid w:val="00FA25C4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  <w:rsid w:val="00FF61BD"/>
    <w:rsid w:val="00FF6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9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29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9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18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9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6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57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6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97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81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790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365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4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85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77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1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5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9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47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0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4BD12-B660-4D08-AE5E-EB1C3E1847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ED035-879B-4EC9-A8A6-696842349CB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84A8751-3177-4DF5-9597-F5B1E90F99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F41F39-0302-4753-B75C-068DFB89EF50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9233399F-DC61-442D-9AF9-5C77A0944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gavrilovskaya.np</cp:lastModifiedBy>
  <cp:revision>20</cp:revision>
  <cp:lastPrinted>2015-02-27T05:09:00Z</cp:lastPrinted>
  <dcterms:created xsi:type="dcterms:W3CDTF">2015-02-26T08:18:00Z</dcterms:created>
  <dcterms:modified xsi:type="dcterms:W3CDTF">2015-08-25T12:36:00Z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