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597" w:rsidRPr="000F0636" w:rsidRDefault="000F0636" w:rsidP="000F0636">
      <w:pPr>
        <w:jc w:val="center"/>
      </w:pPr>
      <w:r>
        <w:t xml:space="preserve">                                                                           </w:t>
      </w:r>
      <w:r w:rsidR="00F47597">
        <w:t>Утверждаю</w:t>
      </w:r>
      <w:r>
        <w:t>:</w:t>
      </w:r>
    </w:p>
    <w:p w:rsidR="00F47597" w:rsidRDefault="00F47597" w:rsidP="00F47597">
      <w:pPr>
        <w:jc w:val="right"/>
      </w:pPr>
      <w:r>
        <w:t>Первый заместитель директора–</w:t>
      </w:r>
    </w:p>
    <w:p w:rsidR="00F47597" w:rsidRDefault="00F47597" w:rsidP="00F47597">
      <w:pPr>
        <w:spacing w:line="276" w:lineRule="auto"/>
        <w:jc w:val="right"/>
      </w:pPr>
      <w:r>
        <w:t>главный инженер филиала</w:t>
      </w:r>
    </w:p>
    <w:p w:rsidR="00F47597" w:rsidRDefault="00F47597" w:rsidP="00F47597">
      <w:pPr>
        <w:spacing w:line="276" w:lineRule="auto"/>
        <w:jc w:val="right"/>
      </w:pPr>
      <w:r>
        <w:t>ПАО «МРСК Центра» - «Воронежэнерго»</w:t>
      </w:r>
    </w:p>
    <w:p w:rsidR="00F47597" w:rsidRDefault="00F47597" w:rsidP="00F47597">
      <w:pPr>
        <w:pStyle w:val="20"/>
        <w:spacing w:line="276" w:lineRule="auto"/>
        <w:ind w:left="5103"/>
        <w:jc w:val="right"/>
      </w:pPr>
      <w:r>
        <w:t>____________ В.А. Антонов</w:t>
      </w:r>
    </w:p>
    <w:p w:rsidR="006055EA" w:rsidRPr="00EB40C8" w:rsidRDefault="00F47597" w:rsidP="00F47597">
      <w:pPr>
        <w:spacing w:line="276" w:lineRule="auto"/>
        <w:ind w:left="4956" w:right="-2"/>
        <w:rPr>
          <w:caps/>
          <w:sz w:val="26"/>
          <w:szCs w:val="26"/>
        </w:rPr>
      </w:pPr>
      <w:r>
        <w:t xml:space="preserve">                       </w:t>
      </w:r>
      <w:r w:rsidR="00BB178C">
        <w:t xml:space="preserve"> </w:t>
      </w:r>
      <w:r>
        <w:t xml:space="preserve">       “___” ____________ 201___ г.</w:t>
      </w:r>
    </w:p>
    <w:p w:rsidR="00E30A36" w:rsidRDefault="00E30A36" w:rsidP="001B5E0F">
      <w:pPr>
        <w:rPr>
          <w:b/>
          <w:sz w:val="26"/>
          <w:szCs w:val="26"/>
        </w:rPr>
      </w:pPr>
    </w:p>
    <w:p w:rsidR="00802993" w:rsidRPr="009648BE" w:rsidRDefault="00802993" w:rsidP="009648BE">
      <w:pPr>
        <w:jc w:val="center"/>
        <w:rPr>
          <w:b/>
        </w:rPr>
      </w:pPr>
      <w:r w:rsidRPr="009648BE">
        <w:rPr>
          <w:b/>
        </w:rPr>
        <w:t>ТЕХНИЧЕСКОЕ ЗАДАНИЕ</w:t>
      </w:r>
    </w:p>
    <w:p w:rsidR="00802993" w:rsidRPr="00B6621C" w:rsidRDefault="00802993" w:rsidP="009648BE">
      <w:pPr>
        <w:jc w:val="center"/>
        <w:rPr>
          <w:b/>
        </w:rPr>
      </w:pPr>
      <w:r w:rsidRPr="00B6621C">
        <w:rPr>
          <w:b/>
        </w:rPr>
        <w:t>на выполнение работ</w:t>
      </w:r>
      <w:r w:rsidR="00FB62F0" w:rsidRPr="00B6621C">
        <w:rPr>
          <w:b/>
        </w:rPr>
        <w:t xml:space="preserve"> по</w:t>
      </w:r>
      <w:r w:rsidRPr="00B6621C">
        <w:rPr>
          <w:b/>
        </w:rPr>
        <w:t xml:space="preserve"> </w:t>
      </w:r>
      <w:r w:rsidR="00FB62F0" w:rsidRPr="00B6621C">
        <w:rPr>
          <w:b/>
        </w:rPr>
        <w:t>ремонту силовых трансформаторов 3-4-5-6 габаритов</w:t>
      </w:r>
      <w:r w:rsidR="000D1A7D" w:rsidRPr="00B6621C">
        <w:rPr>
          <w:b/>
        </w:rPr>
        <w:t>.</w:t>
      </w:r>
    </w:p>
    <w:p w:rsidR="00B96CDC" w:rsidRPr="009648BE" w:rsidRDefault="00B96CDC" w:rsidP="009648BE">
      <w:pPr>
        <w:jc w:val="center"/>
      </w:pPr>
      <w:r>
        <w:t xml:space="preserve">Лот № </w:t>
      </w:r>
      <w:r w:rsidR="00487364">
        <w:t xml:space="preserve"> </w:t>
      </w:r>
      <w:r w:rsidR="00CD3905">
        <w:t>3000404</w:t>
      </w:r>
      <w:r w:rsidR="00487364">
        <w:t xml:space="preserve"> </w:t>
      </w:r>
    </w:p>
    <w:p w:rsidR="00B17989" w:rsidRPr="009648BE" w:rsidRDefault="00B17989" w:rsidP="009648BE">
      <w:pPr>
        <w:ind w:firstLine="709"/>
        <w:jc w:val="both"/>
        <w:rPr>
          <w:b/>
          <w:bCs/>
        </w:rPr>
      </w:pPr>
    </w:p>
    <w:p w:rsidR="00B17989" w:rsidRPr="009648BE" w:rsidRDefault="00B17989" w:rsidP="009648BE">
      <w:pPr>
        <w:pStyle w:val="ab"/>
        <w:numPr>
          <w:ilvl w:val="0"/>
          <w:numId w:val="9"/>
        </w:numPr>
        <w:ind w:left="0"/>
        <w:jc w:val="center"/>
        <w:rPr>
          <w:b/>
          <w:bCs/>
          <w:sz w:val="24"/>
          <w:szCs w:val="24"/>
        </w:rPr>
      </w:pPr>
      <w:r w:rsidRPr="009648BE">
        <w:rPr>
          <w:b/>
          <w:bCs/>
          <w:sz w:val="24"/>
          <w:szCs w:val="24"/>
        </w:rPr>
        <w:t>Общая часть.</w:t>
      </w:r>
    </w:p>
    <w:p w:rsidR="006055EA" w:rsidRPr="009648BE" w:rsidRDefault="00F115A1" w:rsidP="009648BE">
      <w:pPr>
        <w:pStyle w:val="ab"/>
        <w:tabs>
          <w:tab w:val="left" w:pos="567"/>
        </w:tabs>
        <w:ind w:left="0"/>
        <w:jc w:val="both"/>
        <w:rPr>
          <w:bCs/>
          <w:sz w:val="24"/>
          <w:szCs w:val="24"/>
        </w:rPr>
      </w:pPr>
      <w:r w:rsidRPr="009648BE">
        <w:rPr>
          <w:bCs/>
          <w:sz w:val="24"/>
          <w:szCs w:val="24"/>
        </w:rPr>
        <w:t>1.1</w:t>
      </w:r>
      <w:r w:rsidR="006055EA" w:rsidRPr="009648BE">
        <w:rPr>
          <w:bCs/>
          <w:sz w:val="24"/>
          <w:szCs w:val="24"/>
        </w:rPr>
        <w:t xml:space="preserve">. </w:t>
      </w:r>
      <w:r w:rsidR="005D669C" w:rsidRPr="009648BE">
        <w:rPr>
          <w:bCs/>
          <w:sz w:val="24"/>
          <w:szCs w:val="24"/>
        </w:rPr>
        <w:t xml:space="preserve">Филиал </w:t>
      </w:r>
      <w:r w:rsidR="00145341">
        <w:rPr>
          <w:bCs/>
          <w:sz w:val="24"/>
          <w:szCs w:val="24"/>
        </w:rPr>
        <w:t>П</w:t>
      </w:r>
      <w:r w:rsidR="006055EA" w:rsidRPr="009648BE">
        <w:rPr>
          <w:sz w:val="24"/>
          <w:szCs w:val="24"/>
        </w:rPr>
        <w:t>АО «МРСК Центра»</w:t>
      </w:r>
      <w:r w:rsidR="005D669C" w:rsidRPr="009648BE">
        <w:rPr>
          <w:sz w:val="24"/>
          <w:szCs w:val="24"/>
        </w:rPr>
        <w:t xml:space="preserve"> - «</w:t>
      </w:r>
      <w:r w:rsidR="00BA714F">
        <w:rPr>
          <w:sz w:val="24"/>
          <w:szCs w:val="24"/>
        </w:rPr>
        <w:t>Воронеж</w:t>
      </w:r>
      <w:r w:rsidR="005D669C" w:rsidRPr="009648BE">
        <w:rPr>
          <w:sz w:val="24"/>
          <w:szCs w:val="24"/>
        </w:rPr>
        <w:t>энерго»</w:t>
      </w:r>
      <w:r w:rsidR="006055EA" w:rsidRPr="009648BE">
        <w:rPr>
          <w:sz w:val="24"/>
          <w:szCs w:val="24"/>
        </w:rPr>
        <w:t xml:space="preserve"> п</w:t>
      </w:r>
      <w:r w:rsidR="006055EA" w:rsidRPr="00387D01">
        <w:rPr>
          <w:sz w:val="24"/>
          <w:szCs w:val="24"/>
        </w:rPr>
        <w:t xml:space="preserve">роизводит закупку </w:t>
      </w:r>
      <w:r w:rsidR="00387D01" w:rsidRPr="00387D01">
        <w:rPr>
          <w:sz w:val="24"/>
          <w:szCs w:val="24"/>
        </w:rPr>
        <w:t>работ по ремонту силовых трансформаторов 3-4-5-6 габаритов</w:t>
      </w:r>
      <w:r w:rsidR="005D669C" w:rsidRPr="009648BE">
        <w:rPr>
          <w:i/>
          <w:sz w:val="24"/>
          <w:szCs w:val="24"/>
        </w:rPr>
        <w:t>.</w:t>
      </w:r>
      <w:r w:rsidRPr="009648BE">
        <w:rPr>
          <w:bCs/>
          <w:sz w:val="24"/>
          <w:szCs w:val="24"/>
        </w:rPr>
        <w:tab/>
      </w:r>
    </w:p>
    <w:p w:rsidR="00802993" w:rsidRPr="009648BE" w:rsidRDefault="006055EA" w:rsidP="009648BE">
      <w:pPr>
        <w:pStyle w:val="ab"/>
        <w:tabs>
          <w:tab w:val="left" w:pos="567"/>
        </w:tabs>
        <w:ind w:left="0"/>
        <w:jc w:val="both"/>
        <w:rPr>
          <w:sz w:val="24"/>
          <w:szCs w:val="24"/>
        </w:rPr>
      </w:pPr>
      <w:r w:rsidRPr="009648BE">
        <w:rPr>
          <w:bCs/>
          <w:sz w:val="24"/>
          <w:szCs w:val="24"/>
        </w:rPr>
        <w:t>1</w:t>
      </w:r>
      <w:r w:rsidR="00C34FD0">
        <w:rPr>
          <w:bCs/>
          <w:sz w:val="24"/>
          <w:szCs w:val="24"/>
        </w:rPr>
        <w:t>.2</w:t>
      </w:r>
      <w:r w:rsidRPr="009648BE">
        <w:rPr>
          <w:sz w:val="24"/>
          <w:szCs w:val="24"/>
        </w:rPr>
        <w:t>.</w:t>
      </w:r>
      <w:r w:rsidR="00802993" w:rsidRPr="009648BE">
        <w:rPr>
          <w:sz w:val="24"/>
          <w:szCs w:val="24"/>
        </w:rPr>
        <w:tab/>
        <w:t xml:space="preserve">Подрядчик определяется на основании проведения </w:t>
      </w:r>
      <w:r w:rsidR="0082363B" w:rsidRPr="009648BE">
        <w:rPr>
          <w:sz w:val="24"/>
          <w:szCs w:val="24"/>
        </w:rPr>
        <w:t>конкурентной закупочной процедуры</w:t>
      </w:r>
      <w:r w:rsidR="00802993" w:rsidRPr="009648BE">
        <w:rPr>
          <w:sz w:val="24"/>
          <w:szCs w:val="24"/>
        </w:rPr>
        <w:t xml:space="preserve"> на выполнение данного вида работ.</w:t>
      </w:r>
    </w:p>
    <w:p w:rsidR="00802993" w:rsidRDefault="00F115A1" w:rsidP="009648BE">
      <w:pPr>
        <w:pStyle w:val="ab"/>
        <w:tabs>
          <w:tab w:val="left" w:pos="567"/>
        </w:tabs>
        <w:ind w:left="0"/>
        <w:jc w:val="both"/>
        <w:rPr>
          <w:sz w:val="24"/>
          <w:szCs w:val="24"/>
        </w:rPr>
      </w:pPr>
      <w:r w:rsidRPr="009648BE">
        <w:rPr>
          <w:sz w:val="24"/>
          <w:szCs w:val="24"/>
        </w:rPr>
        <w:t>1.</w:t>
      </w:r>
      <w:r w:rsidR="00C34FD0">
        <w:rPr>
          <w:sz w:val="24"/>
          <w:szCs w:val="24"/>
        </w:rPr>
        <w:t>3</w:t>
      </w:r>
      <w:r w:rsidR="006055EA" w:rsidRPr="009648BE">
        <w:rPr>
          <w:sz w:val="24"/>
          <w:szCs w:val="24"/>
        </w:rPr>
        <w:t>.</w:t>
      </w:r>
      <w:r w:rsidR="00802993" w:rsidRPr="009648BE">
        <w:rPr>
          <w:sz w:val="24"/>
          <w:szCs w:val="24"/>
        </w:rPr>
        <w:tab/>
        <w:t xml:space="preserve">Все условия </w:t>
      </w:r>
      <w:r w:rsidR="003225DE" w:rsidRPr="009648BE">
        <w:rPr>
          <w:sz w:val="24"/>
          <w:szCs w:val="24"/>
        </w:rPr>
        <w:t xml:space="preserve">выполнения </w:t>
      </w:r>
      <w:r w:rsidR="00802993" w:rsidRPr="009648BE">
        <w:rPr>
          <w:sz w:val="24"/>
          <w:szCs w:val="24"/>
        </w:rPr>
        <w:t xml:space="preserve">работ определяются и регулируются на основе договора заключённого Заказчиком с победителем </w:t>
      </w:r>
      <w:r w:rsidR="0082363B" w:rsidRPr="009648BE">
        <w:rPr>
          <w:sz w:val="24"/>
          <w:szCs w:val="24"/>
        </w:rPr>
        <w:t>конкурентной закупочной процедуры</w:t>
      </w:r>
      <w:r w:rsidR="00802993" w:rsidRPr="009648BE">
        <w:rPr>
          <w:sz w:val="24"/>
          <w:szCs w:val="24"/>
        </w:rPr>
        <w:t>.</w:t>
      </w:r>
      <w:bookmarkStart w:id="0" w:name="_GoBack"/>
      <w:bookmarkEnd w:id="0"/>
    </w:p>
    <w:p w:rsidR="00E03C7D" w:rsidRPr="00A35798" w:rsidRDefault="00E03C7D" w:rsidP="00E03C7D">
      <w:pPr>
        <w:pStyle w:val="ab"/>
        <w:tabs>
          <w:tab w:val="left" w:pos="567"/>
        </w:tabs>
        <w:ind w:left="0"/>
        <w:rPr>
          <w:sz w:val="24"/>
          <w:szCs w:val="24"/>
        </w:rPr>
      </w:pPr>
      <w:r w:rsidRPr="00A35798">
        <w:rPr>
          <w:sz w:val="24"/>
          <w:szCs w:val="24"/>
        </w:rPr>
        <w:t>1.</w:t>
      </w:r>
      <w:r w:rsidR="00C34FD0">
        <w:rPr>
          <w:sz w:val="24"/>
          <w:szCs w:val="24"/>
        </w:rPr>
        <w:t>4</w:t>
      </w:r>
      <w:r w:rsidRPr="00A35798">
        <w:rPr>
          <w:sz w:val="24"/>
          <w:szCs w:val="24"/>
        </w:rPr>
        <w:t>.</w:t>
      </w:r>
      <w:r w:rsidRPr="00A35798">
        <w:rPr>
          <w:sz w:val="24"/>
          <w:szCs w:val="24"/>
        </w:rPr>
        <w:tab/>
        <w:t>Все необходимые материалы для выполнения работ поставляются Подрядчиком.</w:t>
      </w:r>
    </w:p>
    <w:p w:rsidR="00ED7FB0" w:rsidRPr="009648BE" w:rsidRDefault="00ED7FB0" w:rsidP="009648BE">
      <w:pPr>
        <w:ind w:firstLine="709"/>
        <w:jc w:val="both"/>
      </w:pPr>
    </w:p>
    <w:p w:rsidR="00B17989" w:rsidRPr="009648BE" w:rsidRDefault="00B17989" w:rsidP="009648BE">
      <w:pPr>
        <w:pStyle w:val="ab"/>
        <w:numPr>
          <w:ilvl w:val="0"/>
          <w:numId w:val="9"/>
        </w:numPr>
        <w:ind w:left="0"/>
        <w:jc w:val="center"/>
        <w:rPr>
          <w:b/>
          <w:bCs/>
          <w:sz w:val="24"/>
          <w:szCs w:val="24"/>
        </w:rPr>
      </w:pPr>
      <w:r w:rsidRPr="009648BE">
        <w:rPr>
          <w:b/>
          <w:bCs/>
          <w:sz w:val="24"/>
          <w:szCs w:val="24"/>
        </w:rPr>
        <w:t>Предмет конкурса.</w:t>
      </w:r>
    </w:p>
    <w:p w:rsidR="00B17989" w:rsidRPr="009648BE" w:rsidRDefault="00387D01" w:rsidP="00794455">
      <w:pPr>
        <w:jc w:val="both"/>
      </w:pPr>
      <w:r>
        <w:t>Выполнение работ по</w:t>
      </w:r>
      <w:r w:rsidRPr="009648BE">
        <w:t xml:space="preserve"> </w:t>
      </w:r>
      <w:r w:rsidRPr="00FB62F0">
        <w:t>ремонт</w:t>
      </w:r>
      <w:r>
        <w:t>у</w:t>
      </w:r>
      <w:r w:rsidRPr="00FB62F0">
        <w:t xml:space="preserve"> силовых трансформаторов 3-4-5-6 габаритов</w:t>
      </w:r>
      <w:r>
        <w:t xml:space="preserve"> </w:t>
      </w:r>
      <w:r w:rsidR="0033165B" w:rsidRPr="009648BE">
        <w:t>должно быть произведено в об</w:t>
      </w:r>
      <w:r w:rsidR="001B5E0F">
        <w:t>ъемах и в сроки установленные</w:t>
      </w:r>
      <w:r w:rsidR="001B5E0F" w:rsidRPr="001B5E0F">
        <w:t xml:space="preserve"> заказчиком</w:t>
      </w:r>
      <w:r w:rsidR="00794455">
        <w:t xml:space="preserve"> на следующих объектах:</w:t>
      </w:r>
    </w:p>
    <w:p w:rsidR="003D624E" w:rsidRPr="009648BE" w:rsidRDefault="003D624E" w:rsidP="009648BE">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2863"/>
        <w:gridCol w:w="3384"/>
        <w:gridCol w:w="1508"/>
        <w:gridCol w:w="1455"/>
      </w:tblGrid>
      <w:tr w:rsidR="00F8474C" w:rsidRPr="009648BE" w:rsidTr="000F0636">
        <w:trPr>
          <w:jc w:val="center"/>
        </w:trPr>
        <w:tc>
          <w:tcPr>
            <w:tcW w:w="945" w:type="dxa"/>
          </w:tcPr>
          <w:p w:rsidR="00F8474C" w:rsidRPr="009648BE" w:rsidRDefault="00F8474C" w:rsidP="009648BE">
            <w:pPr>
              <w:jc w:val="center"/>
            </w:pPr>
            <w:r w:rsidRPr="009648BE">
              <w:t>№ п/п</w:t>
            </w:r>
          </w:p>
        </w:tc>
        <w:tc>
          <w:tcPr>
            <w:tcW w:w="2912" w:type="dxa"/>
            <w:vAlign w:val="center"/>
          </w:tcPr>
          <w:p w:rsidR="00F8474C" w:rsidRPr="009648BE" w:rsidRDefault="00F8474C" w:rsidP="009648BE">
            <w:pPr>
              <w:jc w:val="center"/>
            </w:pPr>
            <w:r w:rsidRPr="009648BE">
              <w:t>Наименование объекта</w:t>
            </w:r>
          </w:p>
        </w:tc>
        <w:tc>
          <w:tcPr>
            <w:tcW w:w="3443" w:type="dxa"/>
            <w:vAlign w:val="center"/>
          </w:tcPr>
          <w:p w:rsidR="00F8474C" w:rsidRPr="009648BE" w:rsidRDefault="00F8474C" w:rsidP="009648BE">
            <w:pPr>
              <w:jc w:val="center"/>
            </w:pPr>
            <w:r w:rsidRPr="009648BE">
              <w:t>Местоположение</w:t>
            </w:r>
          </w:p>
        </w:tc>
        <w:tc>
          <w:tcPr>
            <w:tcW w:w="1510" w:type="dxa"/>
          </w:tcPr>
          <w:p w:rsidR="00F8474C" w:rsidRDefault="00F8474C" w:rsidP="009648BE">
            <w:pPr>
              <w:jc w:val="center"/>
              <w:rPr>
                <w:lang w:val="en-US"/>
              </w:rPr>
            </w:pPr>
            <w:proofErr w:type="spellStart"/>
            <w:r>
              <w:rPr>
                <w:lang w:val="en-US"/>
              </w:rPr>
              <w:t>Начало</w:t>
            </w:r>
            <w:proofErr w:type="spellEnd"/>
          </w:p>
          <w:p w:rsidR="00F8474C" w:rsidRPr="00F8474C" w:rsidRDefault="00F8474C" w:rsidP="009648BE">
            <w:pPr>
              <w:jc w:val="center"/>
            </w:pPr>
            <w:r>
              <w:t>работ</w:t>
            </w:r>
          </w:p>
        </w:tc>
        <w:tc>
          <w:tcPr>
            <w:tcW w:w="1455" w:type="dxa"/>
          </w:tcPr>
          <w:p w:rsidR="00F8474C" w:rsidRDefault="00F8474C" w:rsidP="009648BE">
            <w:pPr>
              <w:jc w:val="center"/>
            </w:pPr>
            <w:r>
              <w:t>Окончание</w:t>
            </w:r>
          </w:p>
          <w:p w:rsidR="00F8474C" w:rsidRPr="009648BE" w:rsidRDefault="00F8474C" w:rsidP="009648BE">
            <w:pPr>
              <w:jc w:val="center"/>
            </w:pPr>
            <w:r>
              <w:t>работ</w:t>
            </w:r>
          </w:p>
        </w:tc>
      </w:tr>
      <w:tr w:rsidR="000530C7" w:rsidRPr="009648BE" w:rsidTr="000F0636">
        <w:trPr>
          <w:jc w:val="center"/>
        </w:trPr>
        <w:tc>
          <w:tcPr>
            <w:tcW w:w="945" w:type="dxa"/>
          </w:tcPr>
          <w:p w:rsidR="000530C7" w:rsidRPr="009648BE" w:rsidRDefault="00BB2529" w:rsidP="009648BE">
            <w:pPr>
              <w:jc w:val="center"/>
            </w:pPr>
            <w:r>
              <w:t>1.</w:t>
            </w:r>
          </w:p>
        </w:tc>
        <w:tc>
          <w:tcPr>
            <w:tcW w:w="2912" w:type="dxa"/>
          </w:tcPr>
          <w:p w:rsidR="000530C7" w:rsidRPr="009648BE" w:rsidRDefault="00BB2529" w:rsidP="00E751A2">
            <w:r>
              <w:t>Т-</w:t>
            </w:r>
            <w:r w:rsidR="00D375A5">
              <w:t>1</w:t>
            </w:r>
            <w:r w:rsidR="000530C7">
              <w:t xml:space="preserve">  ПС 110 кВ  № 6.</w:t>
            </w:r>
          </w:p>
        </w:tc>
        <w:tc>
          <w:tcPr>
            <w:tcW w:w="3443" w:type="dxa"/>
          </w:tcPr>
          <w:p w:rsidR="000530C7" w:rsidRPr="009648BE" w:rsidRDefault="000530C7" w:rsidP="00804B76">
            <w:pPr>
              <w:jc w:val="both"/>
            </w:pPr>
            <w:r>
              <w:rPr>
                <w:color w:val="000000"/>
              </w:rPr>
              <w:t xml:space="preserve">г.Воронеж, </w:t>
            </w:r>
            <w:r w:rsidR="00804B76">
              <w:rPr>
                <w:color w:val="000000"/>
              </w:rPr>
              <w:t xml:space="preserve">Левобережный р-н, ул. Арзамасская, 2а </w:t>
            </w:r>
          </w:p>
        </w:tc>
        <w:tc>
          <w:tcPr>
            <w:tcW w:w="1510" w:type="dxa"/>
          </w:tcPr>
          <w:p w:rsidR="000530C7" w:rsidRDefault="00D406B0" w:rsidP="00804B76">
            <w:pPr>
              <w:jc w:val="both"/>
            </w:pPr>
            <w:r>
              <w:t>0</w:t>
            </w:r>
            <w:r w:rsidR="00804B76">
              <w:t>2</w:t>
            </w:r>
            <w:r>
              <w:t>.0</w:t>
            </w:r>
            <w:r w:rsidR="00804B76">
              <w:t>4</w:t>
            </w:r>
            <w:r>
              <w:t>.201</w:t>
            </w:r>
            <w:r w:rsidR="00804B76">
              <w:t>8</w:t>
            </w:r>
            <w:r>
              <w:t>г.</w:t>
            </w:r>
          </w:p>
        </w:tc>
        <w:tc>
          <w:tcPr>
            <w:tcW w:w="1455" w:type="dxa"/>
          </w:tcPr>
          <w:p w:rsidR="000530C7" w:rsidRDefault="00E751A2" w:rsidP="009648BE">
            <w:pPr>
              <w:jc w:val="both"/>
            </w:pPr>
            <w:r>
              <w:t>30.04.2018</w:t>
            </w:r>
            <w:r w:rsidR="00D406B0">
              <w:t>г.</w:t>
            </w:r>
          </w:p>
        </w:tc>
      </w:tr>
      <w:tr w:rsidR="005F10CE" w:rsidRPr="009648BE" w:rsidTr="000F0636">
        <w:trPr>
          <w:jc w:val="center"/>
        </w:trPr>
        <w:tc>
          <w:tcPr>
            <w:tcW w:w="945" w:type="dxa"/>
          </w:tcPr>
          <w:p w:rsidR="005F10CE" w:rsidRPr="009648BE" w:rsidRDefault="005F10CE" w:rsidP="009648BE">
            <w:pPr>
              <w:jc w:val="center"/>
            </w:pPr>
            <w:r>
              <w:t>2</w:t>
            </w:r>
            <w:r w:rsidRPr="009648BE">
              <w:t>.</w:t>
            </w:r>
          </w:p>
        </w:tc>
        <w:tc>
          <w:tcPr>
            <w:tcW w:w="2912" w:type="dxa"/>
          </w:tcPr>
          <w:p w:rsidR="005F10CE" w:rsidRPr="009648BE" w:rsidRDefault="005F10CE" w:rsidP="00E751A2">
            <w:r>
              <w:t>Т-</w:t>
            </w:r>
            <w:r w:rsidR="00E751A2">
              <w:t>2</w:t>
            </w:r>
            <w:r>
              <w:t xml:space="preserve">  ПС 110 кВ  № 6.</w:t>
            </w:r>
          </w:p>
        </w:tc>
        <w:tc>
          <w:tcPr>
            <w:tcW w:w="3443" w:type="dxa"/>
          </w:tcPr>
          <w:p w:rsidR="005F10CE" w:rsidRPr="009648BE" w:rsidRDefault="005F10CE" w:rsidP="004904BE">
            <w:pPr>
              <w:jc w:val="both"/>
            </w:pPr>
            <w:r>
              <w:rPr>
                <w:color w:val="000000"/>
              </w:rPr>
              <w:t xml:space="preserve">г.Воронеж, Левобережный р-н, ул. Арзамасская, 2а </w:t>
            </w:r>
          </w:p>
        </w:tc>
        <w:tc>
          <w:tcPr>
            <w:tcW w:w="1510" w:type="dxa"/>
          </w:tcPr>
          <w:p w:rsidR="005F10CE" w:rsidRDefault="005F10CE" w:rsidP="00E751A2">
            <w:pPr>
              <w:jc w:val="both"/>
            </w:pPr>
            <w:r>
              <w:t>01.0</w:t>
            </w:r>
            <w:r w:rsidR="00E751A2">
              <w:t>6</w:t>
            </w:r>
            <w:r>
              <w:t>.2017г.</w:t>
            </w:r>
          </w:p>
        </w:tc>
        <w:tc>
          <w:tcPr>
            <w:tcW w:w="1455" w:type="dxa"/>
          </w:tcPr>
          <w:p w:rsidR="005F10CE" w:rsidRDefault="005F10CE" w:rsidP="00E751A2">
            <w:pPr>
              <w:jc w:val="both"/>
            </w:pPr>
            <w:r>
              <w:t>3</w:t>
            </w:r>
            <w:r w:rsidR="00E751A2">
              <w:t>0</w:t>
            </w:r>
            <w:r>
              <w:t>.0</w:t>
            </w:r>
            <w:r w:rsidR="00E751A2">
              <w:t>6</w:t>
            </w:r>
            <w:r>
              <w:t>.201</w:t>
            </w:r>
            <w:r w:rsidR="00E751A2">
              <w:t>8</w:t>
            </w:r>
            <w:r>
              <w:t>г.</w:t>
            </w:r>
          </w:p>
        </w:tc>
      </w:tr>
      <w:tr w:rsidR="002D0A0F" w:rsidRPr="009648BE" w:rsidTr="000F0636">
        <w:trPr>
          <w:jc w:val="center"/>
        </w:trPr>
        <w:tc>
          <w:tcPr>
            <w:tcW w:w="945" w:type="dxa"/>
          </w:tcPr>
          <w:p w:rsidR="002D0A0F" w:rsidRPr="009648BE" w:rsidRDefault="002D0A0F" w:rsidP="009648BE">
            <w:pPr>
              <w:jc w:val="center"/>
            </w:pPr>
            <w:r>
              <w:t>3.</w:t>
            </w:r>
          </w:p>
        </w:tc>
        <w:tc>
          <w:tcPr>
            <w:tcW w:w="2912" w:type="dxa"/>
          </w:tcPr>
          <w:p w:rsidR="002D0A0F" w:rsidRPr="009648BE" w:rsidRDefault="002D0A0F" w:rsidP="00E751A2">
            <w:r>
              <w:t xml:space="preserve">Т-2 ПС 110 кВ </w:t>
            </w:r>
            <w:proofErr w:type="spellStart"/>
            <w:r>
              <w:t>Докучаево</w:t>
            </w:r>
            <w:proofErr w:type="spellEnd"/>
            <w:r>
              <w:t>.</w:t>
            </w:r>
          </w:p>
        </w:tc>
        <w:tc>
          <w:tcPr>
            <w:tcW w:w="3443" w:type="dxa"/>
          </w:tcPr>
          <w:p w:rsidR="002D0A0F" w:rsidRDefault="002D0A0F" w:rsidP="00CC194D">
            <w:pPr>
              <w:rPr>
                <w:color w:val="000000"/>
              </w:rPr>
            </w:pPr>
            <w:r>
              <w:rPr>
                <w:color w:val="000000"/>
              </w:rPr>
              <w:t xml:space="preserve">Воронежская обл. </w:t>
            </w:r>
            <w:proofErr w:type="spellStart"/>
            <w:r>
              <w:rPr>
                <w:color w:val="000000"/>
              </w:rPr>
              <w:t>Таловский</w:t>
            </w:r>
            <w:proofErr w:type="spellEnd"/>
            <w:r>
              <w:rPr>
                <w:color w:val="000000"/>
              </w:rPr>
              <w:t xml:space="preserve"> р-</w:t>
            </w:r>
            <w:proofErr w:type="gramStart"/>
            <w:r>
              <w:rPr>
                <w:color w:val="000000"/>
              </w:rPr>
              <w:t>н,  НИИ</w:t>
            </w:r>
            <w:proofErr w:type="gramEnd"/>
            <w:r>
              <w:rPr>
                <w:color w:val="000000"/>
              </w:rPr>
              <w:t xml:space="preserve"> </w:t>
            </w:r>
            <w:proofErr w:type="spellStart"/>
            <w:r>
              <w:rPr>
                <w:color w:val="000000"/>
              </w:rPr>
              <w:t>им.Докучаева</w:t>
            </w:r>
            <w:proofErr w:type="spellEnd"/>
            <w:r>
              <w:rPr>
                <w:color w:val="000000"/>
              </w:rPr>
              <w:t>, участок №2</w:t>
            </w:r>
          </w:p>
          <w:p w:rsidR="002D0A0F" w:rsidRPr="009648BE" w:rsidRDefault="002D0A0F" w:rsidP="00E751A2"/>
        </w:tc>
        <w:tc>
          <w:tcPr>
            <w:tcW w:w="1510" w:type="dxa"/>
          </w:tcPr>
          <w:p w:rsidR="002D0A0F" w:rsidRDefault="002D0A0F" w:rsidP="004904BE">
            <w:pPr>
              <w:jc w:val="both"/>
            </w:pPr>
            <w:r>
              <w:t>01.06.2017г.</w:t>
            </w:r>
          </w:p>
        </w:tc>
        <w:tc>
          <w:tcPr>
            <w:tcW w:w="1455" w:type="dxa"/>
          </w:tcPr>
          <w:p w:rsidR="002D0A0F" w:rsidRDefault="002D0A0F" w:rsidP="004904BE">
            <w:pPr>
              <w:jc w:val="both"/>
            </w:pPr>
            <w:r>
              <w:t>30.06.2018г.</w:t>
            </w:r>
          </w:p>
        </w:tc>
      </w:tr>
    </w:tbl>
    <w:p w:rsidR="00CD4B6A" w:rsidRDefault="00CD4B6A" w:rsidP="009648BE">
      <w:pPr>
        <w:jc w:val="both"/>
      </w:pPr>
    </w:p>
    <w:p w:rsidR="00F92108" w:rsidRPr="009648BE" w:rsidRDefault="00F92108" w:rsidP="009648BE">
      <w:pPr>
        <w:jc w:val="both"/>
      </w:pPr>
    </w:p>
    <w:p w:rsidR="00B17989" w:rsidRPr="009648BE" w:rsidRDefault="0033165B" w:rsidP="009648BE">
      <w:pPr>
        <w:pStyle w:val="ab"/>
        <w:numPr>
          <w:ilvl w:val="0"/>
          <w:numId w:val="9"/>
        </w:numPr>
        <w:tabs>
          <w:tab w:val="left" w:pos="426"/>
        </w:tabs>
        <w:ind w:left="0" w:firstLine="0"/>
        <w:jc w:val="center"/>
        <w:rPr>
          <w:b/>
          <w:bCs/>
          <w:sz w:val="24"/>
          <w:szCs w:val="24"/>
        </w:rPr>
      </w:pPr>
      <w:r w:rsidRPr="009648BE">
        <w:rPr>
          <w:b/>
          <w:bCs/>
          <w:sz w:val="24"/>
          <w:szCs w:val="24"/>
        </w:rPr>
        <w:t>Технические требования</w:t>
      </w:r>
      <w:r w:rsidR="00B17989" w:rsidRPr="009648BE">
        <w:rPr>
          <w:b/>
          <w:bCs/>
          <w:sz w:val="24"/>
          <w:szCs w:val="24"/>
        </w:rPr>
        <w:t>.</w:t>
      </w:r>
    </w:p>
    <w:p w:rsidR="00AF5842" w:rsidRDefault="0033165B" w:rsidP="009648BE">
      <w:pPr>
        <w:numPr>
          <w:ilvl w:val="1"/>
          <w:numId w:val="9"/>
        </w:numPr>
        <w:ind w:left="0" w:firstLine="0"/>
        <w:jc w:val="both"/>
      </w:pPr>
      <w:r w:rsidRPr="009648BE">
        <w:t>Детализация объемов работ представлена в Приложении к ТЗ.</w:t>
      </w:r>
      <w:r w:rsidR="00B8738C" w:rsidRPr="00B8738C">
        <w:t xml:space="preserve"> </w:t>
      </w:r>
    </w:p>
    <w:p w:rsidR="0033165B" w:rsidRPr="009648BE" w:rsidRDefault="0033165B" w:rsidP="009648BE">
      <w:pPr>
        <w:numPr>
          <w:ilvl w:val="1"/>
          <w:numId w:val="9"/>
        </w:numPr>
        <w:ind w:left="0" w:firstLine="0"/>
        <w:jc w:val="both"/>
      </w:pPr>
      <w:r w:rsidRPr="00AF5842">
        <w:rPr>
          <w:spacing w:val="-4"/>
        </w:rPr>
        <w:t>Основные нормативно-технические документы</w:t>
      </w:r>
      <w:r w:rsidRPr="009648BE">
        <w:t xml:space="preserve"> (НТД) и нормативно-правовые акты (НПА), определяющие требования к работе подрядной организации:</w:t>
      </w:r>
    </w:p>
    <w:p w:rsidR="0033165B" w:rsidRPr="009648BE" w:rsidRDefault="0033165B" w:rsidP="009648BE">
      <w:pPr>
        <w:widowControl w:val="0"/>
        <w:tabs>
          <w:tab w:val="left" w:pos="-1701"/>
        </w:tabs>
        <w:autoSpaceDE w:val="0"/>
        <w:autoSpaceDN w:val="0"/>
        <w:adjustRightInd w:val="0"/>
        <w:jc w:val="both"/>
      </w:pPr>
      <w:r w:rsidRPr="009648BE">
        <w:t>- требования действующего законодательства Российской Федерации;</w:t>
      </w:r>
    </w:p>
    <w:p w:rsidR="0033165B" w:rsidRPr="009648BE" w:rsidRDefault="00C97DE9" w:rsidP="009648BE">
      <w:pPr>
        <w:pStyle w:val="ad"/>
        <w:tabs>
          <w:tab w:val="num" w:pos="-851"/>
          <w:tab w:val="left" w:pos="0"/>
        </w:tabs>
        <w:spacing w:after="0"/>
        <w:jc w:val="both"/>
        <w:rPr>
          <w:iCs/>
        </w:rPr>
      </w:pPr>
      <w:r>
        <w:rPr>
          <w:iCs/>
        </w:rPr>
        <w:t>-п</w:t>
      </w:r>
      <w:r w:rsidR="0033165B" w:rsidRPr="009648BE">
        <w:rPr>
          <w:iCs/>
        </w:rPr>
        <w:t>равила организации технического обслуживания и ремонта оборудования, зданий и сооружений электростанций и сетей (СО 34.04.181 – 2003);</w:t>
      </w:r>
    </w:p>
    <w:p w:rsidR="0033165B" w:rsidRPr="009648BE" w:rsidRDefault="0033165B" w:rsidP="009648BE">
      <w:pPr>
        <w:pStyle w:val="ad"/>
        <w:tabs>
          <w:tab w:val="num" w:pos="0"/>
        </w:tabs>
        <w:spacing w:after="0"/>
        <w:jc w:val="both"/>
        <w:rPr>
          <w:iCs/>
        </w:rPr>
      </w:pPr>
      <w:r w:rsidRPr="009648BE">
        <w:rPr>
          <w:iCs/>
        </w:rPr>
        <w:t>- Правила технической эксплуатации электрических станций и сетей Российской Федерации;</w:t>
      </w:r>
    </w:p>
    <w:p w:rsidR="0033165B" w:rsidRPr="009648BE" w:rsidRDefault="00FC3C27" w:rsidP="009648BE">
      <w:pPr>
        <w:pStyle w:val="a6"/>
        <w:tabs>
          <w:tab w:val="num" w:pos="0"/>
        </w:tabs>
        <w:jc w:val="both"/>
        <w:rPr>
          <w:rFonts w:ascii="Times New Roman" w:hAnsi="Times New Roman"/>
          <w:iCs/>
          <w:spacing w:val="-4"/>
          <w:sz w:val="24"/>
          <w:szCs w:val="24"/>
        </w:rPr>
      </w:pPr>
      <w:r>
        <w:rPr>
          <w:rFonts w:ascii="Times New Roman" w:hAnsi="Times New Roman"/>
          <w:sz w:val="24"/>
          <w:szCs w:val="24"/>
        </w:rPr>
        <w:t>-</w:t>
      </w:r>
      <w:r w:rsidR="001531B7">
        <w:rPr>
          <w:rFonts w:ascii="Times New Roman" w:hAnsi="Times New Roman"/>
          <w:sz w:val="24"/>
          <w:szCs w:val="24"/>
        </w:rPr>
        <w:t>П</w:t>
      </w:r>
      <w:r w:rsidR="0033165B" w:rsidRPr="009648BE">
        <w:rPr>
          <w:rFonts w:ascii="Times New Roman" w:hAnsi="Times New Roman"/>
          <w:sz w:val="24"/>
          <w:szCs w:val="24"/>
        </w:rPr>
        <w:t>равила по охране труда при эксплуатации электроустановок (</w:t>
      </w:r>
      <w:r>
        <w:rPr>
          <w:rFonts w:ascii="Times New Roman" w:hAnsi="Times New Roman"/>
          <w:sz w:val="24"/>
          <w:szCs w:val="24"/>
        </w:rPr>
        <w:t>ПОТЭУ утв.</w:t>
      </w:r>
      <w:r w:rsidR="001531B7">
        <w:rPr>
          <w:rFonts w:ascii="Times New Roman" w:hAnsi="Times New Roman"/>
          <w:sz w:val="24"/>
          <w:szCs w:val="24"/>
        </w:rPr>
        <w:t xml:space="preserve"> </w:t>
      </w:r>
      <w:r w:rsidR="00E037C4">
        <w:rPr>
          <w:rFonts w:ascii="Times New Roman" w:hAnsi="Times New Roman"/>
          <w:sz w:val="24"/>
          <w:szCs w:val="24"/>
        </w:rPr>
        <w:t>п</w:t>
      </w:r>
      <w:r w:rsidR="001531B7">
        <w:rPr>
          <w:rFonts w:ascii="Times New Roman" w:hAnsi="Times New Roman"/>
          <w:sz w:val="24"/>
          <w:szCs w:val="24"/>
        </w:rPr>
        <w:t xml:space="preserve">риказом </w:t>
      </w:r>
      <w:r w:rsidR="00C97DE9">
        <w:rPr>
          <w:rFonts w:ascii="Times New Roman" w:hAnsi="Times New Roman"/>
          <w:sz w:val="24"/>
          <w:szCs w:val="24"/>
        </w:rPr>
        <w:t xml:space="preserve">        </w:t>
      </w:r>
      <w:r w:rsidR="001531B7">
        <w:rPr>
          <w:rFonts w:ascii="Times New Roman" w:hAnsi="Times New Roman"/>
          <w:sz w:val="24"/>
          <w:szCs w:val="24"/>
        </w:rPr>
        <w:t>Мин</w:t>
      </w:r>
      <w:r>
        <w:rPr>
          <w:rFonts w:ascii="Times New Roman" w:hAnsi="Times New Roman"/>
          <w:sz w:val="24"/>
          <w:szCs w:val="24"/>
        </w:rPr>
        <w:t>истерства тр</w:t>
      </w:r>
      <w:r w:rsidR="001531B7">
        <w:rPr>
          <w:rFonts w:ascii="Times New Roman" w:hAnsi="Times New Roman"/>
          <w:sz w:val="24"/>
          <w:szCs w:val="24"/>
        </w:rPr>
        <w:t>уда</w:t>
      </w:r>
      <w:r>
        <w:rPr>
          <w:rFonts w:ascii="Times New Roman" w:hAnsi="Times New Roman"/>
          <w:sz w:val="24"/>
          <w:szCs w:val="24"/>
        </w:rPr>
        <w:t xml:space="preserve"> РФ от 24.07. 2013г. № 328н</w:t>
      </w:r>
      <w:r w:rsidR="0033165B" w:rsidRPr="009648BE">
        <w:rPr>
          <w:rFonts w:ascii="Times New Roman" w:hAnsi="Times New Roman"/>
          <w:sz w:val="24"/>
          <w:szCs w:val="24"/>
        </w:rPr>
        <w:t>);</w:t>
      </w:r>
    </w:p>
    <w:p w:rsidR="0033165B" w:rsidRPr="009648BE" w:rsidRDefault="0033165B" w:rsidP="009648BE">
      <w:pPr>
        <w:pStyle w:val="a6"/>
        <w:tabs>
          <w:tab w:val="num" w:pos="0"/>
        </w:tabs>
        <w:jc w:val="both"/>
        <w:rPr>
          <w:rFonts w:ascii="Times New Roman" w:hAnsi="Times New Roman"/>
          <w:sz w:val="24"/>
          <w:szCs w:val="24"/>
        </w:rPr>
      </w:pPr>
      <w:r w:rsidRPr="009648BE">
        <w:rPr>
          <w:rFonts w:ascii="Times New Roman" w:hAnsi="Times New Roman"/>
          <w:sz w:val="24"/>
          <w:szCs w:val="24"/>
        </w:rPr>
        <w:t>- Правила устройства электроустановок (действующее издание);</w:t>
      </w:r>
    </w:p>
    <w:p w:rsidR="0033165B" w:rsidRPr="00F73F6B" w:rsidRDefault="0033165B" w:rsidP="009648BE">
      <w:pPr>
        <w:pStyle w:val="ConsNormal"/>
        <w:widowControl/>
        <w:ind w:firstLine="0"/>
        <w:jc w:val="both"/>
        <w:rPr>
          <w:rFonts w:ascii="Times New Roman" w:hAnsi="Times New Roman" w:cs="Times New Roman"/>
          <w:sz w:val="24"/>
          <w:szCs w:val="24"/>
        </w:rPr>
      </w:pPr>
      <w:r w:rsidRPr="009648BE">
        <w:rPr>
          <w:rFonts w:ascii="Times New Roman" w:hAnsi="Times New Roman" w:cs="Times New Roman"/>
          <w:sz w:val="24"/>
          <w:szCs w:val="24"/>
        </w:rPr>
        <w:t>-</w:t>
      </w:r>
      <w:r w:rsidR="00387D01">
        <w:rPr>
          <w:rFonts w:ascii="Times New Roman" w:hAnsi="Times New Roman" w:cs="Times New Roman"/>
          <w:sz w:val="24"/>
          <w:szCs w:val="24"/>
        </w:rPr>
        <w:t xml:space="preserve"> </w:t>
      </w:r>
      <w:r w:rsidR="001B5E0F">
        <w:rPr>
          <w:rFonts w:ascii="Times New Roman" w:hAnsi="Times New Roman" w:cs="Times New Roman"/>
          <w:sz w:val="24"/>
          <w:szCs w:val="24"/>
        </w:rPr>
        <w:t>Объем</w:t>
      </w:r>
      <w:r w:rsidR="00387D01" w:rsidRPr="00F73F6B">
        <w:rPr>
          <w:rFonts w:ascii="Times New Roman" w:hAnsi="Times New Roman" w:cs="Times New Roman"/>
          <w:sz w:val="24"/>
          <w:szCs w:val="24"/>
        </w:rPr>
        <w:t xml:space="preserve"> и нормы испытаний электрооборудования</w:t>
      </w:r>
      <w:r w:rsidR="00812874" w:rsidRPr="00F73F6B">
        <w:rPr>
          <w:rFonts w:ascii="Times New Roman" w:hAnsi="Times New Roman" w:cs="Times New Roman"/>
          <w:sz w:val="24"/>
          <w:szCs w:val="24"/>
        </w:rPr>
        <w:t xml:space="preserve"> </w:t>
      </w:r>
      <w:r w:rsidR="00B8738C">
        <w:rPr>
          <w:rFonts w:ascii="Times New Roman" w:hAnsi="Times New Roman" w:cs="Times New Roman"/>
          <w:sz w:val="24"/>
          <w:szCs w:val="24"/>
        </w:rPr>
        <w:t>(</w:t>
      </w:r>
      <w:r w:rsidR="00812874" w:rsidRPr="00F73F6B">
        <w:rPr>
          <w:rFonts w:ascii="Times New Roman" w:hAnsi="Times New Roman" w:cs="Times New Roman"/>
          <w:sz w:val="24"/>
          <w:szCs w:val="24"/>
        </w:rPr>
        <w:t>РД 34.45-51.300-97</w:t>
      </w:r>
      <w:r w:rsidR="00B8738C">
        <w:rPr>
          <w:rFonts w:ascii="Times New Roman" w:hAnsi="Times New Roman" w:cs="Times New Roman"/>
          <w:sz w:val="24"/>
          <w:szCs w:val="24"/>
        </w:rPr>
        <w:t>)</w:t>
      </w:r>
      <w:r w:rsidR="00812874" w:rsidRPr="00F73F6B">
        <w:rPr>
          <w:rFonts w:ascii="Times New Roman" w:hAnsi="Times New Roman" w:cs="Times New Roman"/>
          <w:sz w:val="24"/>
          <w:szCs w:val="24"/>
        </w:rPr>
        <w:t>;</w:t>
      </w:r>
    </w:p>
    <w:p w:rsidR="00E03C7D" w:rsidRDefault="00E03C7D" w:rsidP="009648BE">
      <w:pPr>
        <w:pStyle w:val="ConsNormal"/>
        <w:widowControl/>
        <w:ind w:firstLine="0"/>
        <w:jc w:val="both"/>
        <w:rPr>
          <w:rFonts w:ascii="Times New Roman" w:hAnsi="Times New Roman" w:cs="Times New Roman"/>
          <w:sz w:val="24"/>
          <w:szCs w:val="24"/>
        </w:rPr>
      </w:pPr>
      <w:r w:rsidRPr="00E03C7D">
        <w:rPr>
          <w:rFonts w:ascii="Times New Roman" w:hAnsi="Times New Roman" w:cs="Times New Roman"/>
          <w:sz w:val="24"/>
          <w:szCs w:val="24"/>
        </w:rPr>
        <w:t>- Постановление Правительства РФ от 25.04.2012 № 390 «О противопожарном режиме»;</w:t>
      </w:r>
    </w:p>
    <w:p w:rsidR="007D4E76" w:rsidRPr="007E7F28" w:rsidRDefault="00D50D0F" w:rsidP="007D4E76">
      <w:pPr>
        <w:widowControl w:val="0"/>
        <w:tabs>
          <w:tab w:val="left" w:pos="1134"/>
        </w:tabs>
        <w:contextualSpacing/>
        <w:jc w:val="both"/>
        <w:rPr>
          <w:color w:val="000000"/>
          <w:sz w:val="26"/>
          <w:szCs w:val="26"/>
        </w:rPr>
      </w:pPr>
      <w:r>
        <w:t xml:space="preserve">- </w:t>
      </w:r>
      <w:r w:rsidR="007D4E76" w:rsidRPr="007E7F28">
        <w:rPr>
          <w:bCs/>
          <w:color w:val="000000"/>
          <w:sz w:val="26"/>
          <w:szCs w:val="26"/>
        </w:rPr>
        <w:t>Стандарт организации СТО 34.01-27.1-001-2014</w:t>
      </w:r>
      <w:r w:rsidR="007D4E76" w:rsidRPr="007E7F28">
        <w:rPr>
          <w:b/>
          <w:bCs/>
          <w:sz w:val="26"/>
          <w:szCs w:val="26"/>
        </w:rPr>
        <w:t xml:space="preserve"> </w:t>
      </w:r>
      <w:r w:rsidR="007D4E76" w:rsidRPr="007E7F28">
        <w:rPr>
          <w:bCs/>
          <w:sz w:val="26"/>
          <w:szCs w:val="26"/>
        </w:rPr>
        <w:t>(</w:t>
      </w:r>
      <w:r w:rsidR="007D4E76" w:rsidRPr="007E7F28">
        <w:rPr>
          <w:bCs/>
          <w:color w:val="000000"/>
          <w:sz w:val="26"/>
          <w:szCs w:val="26"/>
        </w:rPr>
        <w:t>ВППБ 27-14) «Правила пожарной безопасности в электросетевом комплексе ОАО «Россети». Общие технические требования»</w:t>
      </w:r>
      <w:r w:rsidR="007D4E76" w:rsidRPr="007E7F28">
        <w:rPr>
          <w:color w:val="000000"/>
          <w:sz w:val="26"/>
          <w:szCs w:val="26"/>
        </w:rPr>
        <w:t>.</w:t>
      </w:r>
    </w:p>
    <w:p w:rsidR="00DA1314" w:rsidRPr="007D4E76" w:rsidRDefault="007D4E76" w:rsidP="000F0636">
      <w:pPr>
        <w:widowControl w:val="0"/>
        <w:tabs>
          <w:tab w:val="left" w:pos="1134"/>
        </w:tabs>
        <w:contextualSpacing/>
        <w:jc w:val="both"/>
        <w:rPr>
          <w:sz w:val="22"/>
        </w:rPr>
      </w:pPr>
      <w:r>
        <w:rPr>
          <w:bCs/>
          <w:color w:val="000000"/>
          <w:sz w:val="26"/>
          <w:szCs w:val="26"/>
        </w:rPr>
        <w:t xml:space="preserve">- </w:t>
      </w:r>
      <w:r w:rsidRPr="007E7F28">
        <w:rPr>
          <w:bCs/>
          <w:color w:val="000000"/>
          <w:sz w:val="26"/>
          <w:szCs w:val="26"/>
        </w:rPr>
        <w:t>Стандарт организации СТО 34.01-27.3-001-2014</w:t>
      </w:r>
      <w:r w:rsidRPr="007E7F28">
        <w:rPr>
          <w:b/>
          <w:sz w:val="26"/>
          <w:szCs w:val="26"/>
        </w:rPr>
        <w:t xml:space="preserve"> </w:t>
      </w:r>
      <w:r w:rsidRPr="007E7F28">
        <w:rPr>
          <w:sz w:val="26"/>
          <w:szCs w:val="26"/>
        </w:rPr>
        <w:t>(</w:t>
      </w:r>
      <w:r w:rsidRPr="007E7F28">
        <w:rPr>
          <w:bCs/>
          <w:color w:val="000000"/>
          <w:sz w:val="26"/>
          <w:szCs w:val="26"/>
        </w:rPr>
        <w:t xml:space="preserve">ВНПБ 28-14) «Установки </w:t>
      </w:r>
      <w:r w:rsidRPr="007E7F28">
        <w:rPr>
          <w:bCs/>
          <w:color w:val="000000"/>
          <w:sz w:val="26"/>
          <w:szCs w:val="26"/>
        </w:rPr>
        <w:lastRenderedPageBreak/>
        <w:t>противопожарной защиты. Общие технические требования».</w:t>
      </w:r>
    </w:p>
    <w:p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t xml:space="preserve">- </w:t>
      </w:r>
      <w:r w:rsidR="00E037C4">
        <w:rPr>
          <w:rFonts w:ascii="Times New Roman" w:hAnsi="Times New Roman"/>
          <w:sz w:val="24"/>
          <w:szCs w:val="24"/>
        </w:rPr>
        <w:t>П</w:t>
      </w:r>
      <w:r w:rsidRPr="005737CB">
        <w:rPr>
          <w:rFonts w:ascii="Times New Roman" w:hAnsi="Times New Roman"/>
          <w:sz w:val="24"/>
          <w:szCs w:val="24"/>
        </w:rPr>
        <w:t>равила по охране труда на высоте (</w:t>
      </w:r>
      <w:r w:rsidR="00E037C4">
        <w:rPr>
          <w:rFonts w:ascii="Times New Roman" w:hAnsi="Times New Roman"/>
          <w:sz w:val="24"/>
          <w:szCs w:val="24"/>
        </w:rPr>
        <w:t>утвержденные приказом Министерства труда и социальной защиты РФ от 28 марта 2014г. № 155н</w:t>
      </w:r>
      <w:r w:rsidRPr="005737CB">
        <w:rPr>
          <w:rFonts w:ascii="Times New Roman" w:hAnsi="Times New Roman"/>
          <w:sz w:val="24"/>
          <w:szCs w:val="24"/>
        </w:rPr>
        <w:t>);</w:t>
      </w:r>
    </w:p>
    <w:p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t>- Межотраслевые правила устройства и безопасной эксплуатации грузоподъёмных кранов (ПБ 10-382-00);</w:t>
      </w:r>
    </w:p>
    <w:p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t>- Межотраслевые правила по охране труда на автомобильном транспорте (ПОТРМ 027-2003);</w:t>
      </w:r>
    </w:p>
    <w:p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t xml:space="preserve">- Правила безопасности при работе с инструментом и приспособлениями </w:t>
      </w:r>
      <w:r w:rsidR="00B8738C">
        <w:rPr>
          <w:rFonts w:ascii="Times New Roman" w:hAnsi="Times New Roman"/>
          <w:sz w:val="24"/>
          <w:szCs w:val="24"/>
        </w:rPr>
        <w:t>(</w:t>
      </w:r>
      <w:r w:rsidRPr="005737CB">
        <w:rPr>
          <w:rFonts w:ascii="Times New Roman" w:hAnsi="Times New Roman"/>
          <w:sz w:val="24"/>
          <w:szCs w:val="24"/>
        </w:rPr>
        <w:t>РД 34.03.204</w:t>
      </w:r>
      <w:r w:rsidR="00B8738C">
        <w:rPr>
          <w:rFonts w:ascii="Times New Roman" w:hAnsi="Times New Roman"/>
          <w:sz w:val="24"/>
          <w:szCs w:val="24"/>
        </w:rPr>
        <w:t>)</w:t>
      </w:r>
      <w:r w:rsidRPr="005737CB">
        <w:rPr>
          <w:rFonts w:ascii="Times New Roman" w:hAnsi="Times New Roman"/>
          <w:sz w:val="24"/>
          <w:szCs w:val="24"/>
        </w:rPr>
        <w:t>;</w:t>
      </w:r>
    </w:p>
    <w:p w:rsidR="0022358C" w:rsidRPr="005737CB" w:rsidRDefault="0022358C" w:rsidP="0022358C">
      <w:pPr>
        <w:pStyle w:val="a6"/>
        <w:tabs>
          <w:tab w:val="num" w:pos="0"/>
        </w:tabs>
        <w:jc w:val="both"/>
        <w:rPr>
          <w:rFonts w:ascii="Times New Roman" w:hAnsi="Times New Roman"/>
          <w:sz w:val="24"/>
          <w:szCs w:val="24"/>
        </w:rPr>
      </w:pPr>
      <w:r w:rsidRPr="005737CB">
        <w:rPr>
          <w:rFonts w:ascii="Times New Roman" w:hAnsi="Times New Roman"/>
          <w:sz w:val="24"/>
          <w:szCs w:val="24"/>
        </w:rPr>
        <w:t>- Инструкции завода изготовителя на применяемое оборудование;</w:t>
      </w:r>
    </w:p>
    <w:p w:rsidR="0022358C" w:rsidRDefault="0022358C" w:rsidP="0022358C">
      <w:pPr>
        <w:shd w:val="clear" w:color="auto" w:fill="FFFFFF"/>
        <w:jc w:val="both"/>
        <w:rPr>
          <w:bCs/>
        </w:rPr>
      </w:pPr>
      <w:r w:rsidRPr="005737CB">
        <w:t xml:space="preserve">- </w:t>
      </w:r>
      <w:r w:rsidRPr="005737CB">
        <w:rPr>
          <w:bCs/>
        </w:rPr>
        <w:t xml:space="preserve">Инструкция по оформлению приемо-сдаточной документации по электромонтажным работам </w:t>
      </w:r>
      <w:r w:rsidR="00B8738C">
        <w:rPr>
          <w:bCs/>
        </w:rPr>
        <w:t>(</w:t>
      </w:r>
      <w:r w:rsidRPr="005737CB">
        <w:rPr>
          <w:bCs/>
        </w:rPr>
        <w:t>И 1.13-07</w:t>
      </w:r>
      <w:r w:rsidR="00B8738C">
        <w:rPr>
          <w:bCs/>
        </w:rPr>
        <w:t>)</w:t>
      </w:r>
      <w:r w:rsidRPr="005737CB">
        <w:rPr>
          <w:bCs/>
        </w:rPr>
        <w:t>;</w:t>
      </w:r>
    </w:p>
    <w:p w:rsidR="00CC4C22" w:rsidRDefault="00CC4C22" w:rsidP="00CC4C22">
      <w:pPr>
        <w:pStyle w:val="a6"/>
        <w:jc w:val="both"/>
        <w:rPr>
          <w:rFonts w:ascii="Times New Roman" w:hAnsi="Times New Roman"/>
          <w:sz w:val="24"/>
          <w:szCs w:val="24"/>
        </w:rPr>
      </w:pPr>
      <w:r w:rsidRPr="00CC4C22">
        <w:rPr>
          <w:rFonts w:ascii="Times New Roman" w:hAnsi="Times New Roman"/>
          <w:sz w:val="24"/>
          <w:szCs w:val="24"/>
        </w:rPr>
        <w:t>- Трансформаторы силовые. Общие технические условия (ГОСТ 11677-85);</w:t>
      </w:r>
    </w:p>
    <w:p w:rsidR="004426B7" w:rsidRPr="004426B7" w:rsidRDefault="004426B7" w:rsidP="004426B7">
      <w:pPr>
        <w:pStyle w:val="a6"/>
        <w:jc w:val="both"/>
        <w:rPr>
          <w:rFonts w:ascii="Times New Roman" w:hAnsi="Times New Roman"/>
          <w:sz w:val="24"/>
          <w:szCs w:val="24"/>
        </w:rPr>
      </w:pPr>
      <w:r w:rsidRPr="004426B7">
        <w:rPr>
          <w:rFonts w:ascii="Times New Roman" w:hAnsi="Times New Roman"/>
          <w:snapToGrid w:val="0"/>
          <w:sz w:val="24"/>
          <w:szCs w:val="24"/>
        </w:rPr>
        <w:t>-</w:t>
      </w:r>
      <w:r w:rsidR="00374B53">
        <w:rPr>
          <w:rFonts w:ascii="Times New Roman" w:hAnsi="Times New Roman"/>
          <w:snapToGrid w:val="0"/>
          <w:sz w:val="24"/>
          <w:szCs w:val="24"/>
        </w:rPr>
        <w:t xml:space="preserve"> </w:t>
      </w:r>
      <w:r w:rsidRPr="004426B7">
        <w:rPr>
          <w:rFonts w:ascii="Times New Roman" w:hAnsi="Times New Roman"/>
          <w:snapToGrid w:val="0"/>
          <w:sz w:val="24"/>
          <w:szCs w:val="24"/>
        </w:rPr>
        <w:t>Трансформаторы силовые. Транспортирование, разгрузка, хранение, монтаж и ввод в эксплуатацию (РД 16.363-87);</w:t>
      </w:r>
    </w:p>
    <w:p w:rsidR="00E03C7D" w:rsidRDefault="001B5E0F" w:rsidP="009648BE">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Стандарт организации трансформаторы силовые масляные общего назначения. Общие технические условия на капитальный ремонт </w:t>
      </w:r>
      <w:r w:rsidR="00CC4C22">
        <w:rPr>
          <w:rFonts w:ascii="Times New Roman" w:hAnsi="Times New Roman" w:cs="Times New Roman"/>
          <w:sz w:val="24"/>
          <w:szCs w:val="24"/>
        </w:rPr>
        <w:t>(</w:t>
      </w:r>
      <w:r>
        <w:rPr>
          <w:rFonts w:ascii="Times New Roman" w:hAnsi="Times New Roman" w:cs="Times New Roman"/>
          <w:sz w:val="24"/>
          <w:szCs w:val="24"/>
        </w:rPr>
        <w:t>СО 34-38-20217-2005</w:t>
      </w:r>
      <w:r w:rsidR="00CC4C22">
        <w:rPr>
          <w:rFonts w:ascii="Times New Roman" w:hAnsi="Times New Roman" w:cs="Times New Roman"/>
          <w:sz w:val="24"/>
          <w:szCs w:val="24"/>
        </w:rPr>
        <w:t>)</w:t>
      </w:r>
      <w:r w:rsidR="00E03C7D">
        <w:rPr>
          <w:rFonts w:ascii="Times New Roman" w:hAnsi="Times New Roman" w:cs="Times New Roman"/>
          <w:sz w:val="24"/>
          <w:szCs w:val="24"/>
        </w:rPr>
        <w:t>;</w:t>
      </w:r>
    </w:p>
    <w:p w:rsidR="004426B7" w:rsidRDefault="004426B7" w:rsidP="004426B7">
      <w:pPr>
        <w:pStyle w:val="ConsNormal"/>
        <w:widowControl/>
        <w:ind w:firstLine="0"/>
        <w:jc w:val="both"/>
        <w:rPr>
          <w:rFonts w:ascii="Times New Roman" w:hAnsi="Times New Roman" w:cs="Times New Roman"/>
          <w:sz w:val="24"/>
          <w:szCs w:val="24"/>
        </w:rPr>
      </w:pPr>
      <w:r w:rsidRPr="00F73F6B">
        <w:rPr>
          <w:rFonts w:ascii="Times New Roman" w:hAnsi="Times New Roman" w:cs="Times New Roman"/>
          <w:sz w:val="24"/>
          <w:szCs w:val="24"/>
        </w:rPr>
        <w:t xml:space="preserve">- Инструкция по капитальному ремонту трансформаторов напряжением 35-220 кВ мощностью до 80000 кВА </w:t>
      </w:r>
      <w:r w:rsidR="00B8738C">
        <w:rPr>
          <w:rFonts w:ascii="Times New Roman" w:hAnsi="Times New Roman" w:cs="Times New Roman"/>
          <w:sz w:val="24"/>
          <w:szCs w:val="24"/>
        </w:rPr>
        <w:t>(</w:t>
      </w:r>
      <w:r w:rsidRPr="00F73F6B">
        <w:rPr>
          <w:rFonts w:ascii="Times New Roman" w:hAnsi="Times New Roman" w:cs="Times New Roman"/>
          <w:sz w:val="24"/>
          <w:szCs w:val="24"/>
        </w:rPr>
        <w:t xml:space="preserve">И </w:t>
      </w:r>
      <w:r>
        <w:rPr>
          <w:rFonts w:ascii="Times New Roman" w:hAnsi="Times New Roman" w:cs="Times New Roman"/>
          <w:sz w:val="24"/>
          <w:szCs w:val="24"/>
        </w:rPr>
        <w:t>34-70-019-84</w:t>
      </w:r>
      <w:r w:rsidR="00B8738C">
        <w:rPr>
          <w:rFonts w:ascii="Times New Roman" w:hAnsi="Times New Roman" w:cs="Times New Roman"/>
          <w:sz w:val="24"/>
          <w:szCs w:val="24"/>
        </w:rPr>
        <w:t>)</w:t>
      </w:r>
      <w:r>
        <w:rPr>
          <w:rFonts w:ascii="Times New Roman" w:hAnsi="Times New Roman" w:cs="Times New Roman"/>
          <w:sz w:val="24"/>
          <w:szCs w:val="24"/>
        </w:rPr>
        <w:t>;</w:t>
      </w:r>
    </w:p>
    <w:p w:rsidR="00B8738C" w:rsidRDefault="00B8738C" w:rsidP="004426B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Типовая технологическая инструкция. Трансформаторы классов напряжения 110-1150 кВ мощностью 80 МВА и более. Капитальный ремонт (СО 34.46.605-2005);</w:t>
      </w:r>
    </w:p>
    <w:p w:rsidR="00CC4C22" w:rsidRPr="00CC4C22" w:rsidRDefault="00CC4C22" w:rsidP="00CC4C22">
      <w:pPr>
        <w:pStyle w:val="a6"/>
        <w:jc w:val="both"/>
        <w:rPr>
          <w:rFonts w:ascii="Times New Roman" w:hAnsi="Times New Roman"/>
          <w:snapToGrid w:val="0"/>
          <w:sz w:val="24"/>
          <w:szCs w:val="24"/>
        </w:rPr>
      </w:pPr>
      <w:r w:rsidRPr="00CC4C22">
        <w:rPr>
          <w:rFonts w:ascii="Times New Roman" w:hAnsi="Times New Roman"/>
          <w:snapToGrid w:val="0"/>
          <w:sz w:val="24"/>
          <w:szCs w:val="24"/>
        </w:rPr>
        <w:t>- Трансформаторы силовые масляные. Нормы расхода материалов для ремонта (СО 34.10.396-2005);</w:t>
      </w:r>
    </w:p>
    <w:p w:rsidR="00CC4C22" w:rsidRPr="00CC4C22" w:rsidRDefault="00CC4C22" w:rsidP="00CC4C22">
      <w:pPr>
        <w:pStyle w:val="a6"/>
        <w:jc w:val="both"/>
        <w:rPr>
          <w:rFonts w:ascii="Times New Roman" w:hAnsi="Times New Roman"/>
          <w:snapToGrid w:val="0"/>
          <w:sz w:val="24"/>
          <w:szCs w:val="24"/>
        </w:rPr>
      </w:pPr>
      <w:r w:rsidRPr="00CC4C22">
        <w:rPr>
          <w:rFonts w:ascii="Times New Roman" w:hAnsi="Times New Roman"/>
          <w:snapToGrid w:val="0"/>
          <w:sz w:val="24"/>
          <w:szCs w:val="24"/>
        </w:rPr>
        <w:t>- Трансформаторы силовые масляные. Нормы времени на капитальный ремонт (СО 34.46.615-2006);</w:t>
      </w:r>
    </w:p>
    <w:p w:rsidR="001B5E0F" w:rsidRPr="00E03C7D" w:rsidRDefault="00E03C7D" w:rsidP="009648BE">
      <w:pPr>
        <w:pStyle w:val="ConsNormal"/>
        <w:widowControl/>
        <w:ind w:firstLine="0"/>
        <w:jc w:val="both"/>
        <w:rPr>
          <w:rFonts w:ascii="Times New Roman" w:hAnsi="Times New Roman" w:cs="Times New Roman"/>
          <w:sz w:val="24"/>
          <w:szCs w:val="24"/>
        </w:rPr>
      </w:pPr>
      <w:r w:rsidRPr="00E03C7D">
        <w:rPr>
          <w:rFonts w:ascii="Times New Roman" w:hAnsi="Times New Roman" w:cs="Times New Roman"/>
          <w:sz w:val="24"/>
          <w:szCs w:val="24"/>
        </w:rPr>
        <w:t>- 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r w:rsidR="001B5E0F" w:rsidRPr="00E03C7D">
        <w:rPr>
          <w:rFonts w:ascii="Times New Roman" w:hAnsi="Times New Roman" w:cs="Times New Roman"/>
          <w:sz w:val="24"/>
          <w:szCs w:val="24"/>
        </w:rPr>
        <w:t>.</w:t>
      </w:r>
    </w:p>
    <w:p w:rsidR="00ED7FB0" w:rsidRPr="009648BE" w:rsidRDefault="00ED7FB0" w:rsidP="009648BE">
      <w:pPr>
        <w:jc w:val="both"/>
        <w:rPr>
          <w:b/>
        </w:rPr>
      </w:pPr>
    </w:p>
    <w:p w:rsidR="00770038" w:rsidRPr="00660D29" w:rsidRDefault="00770038" w:rsidP="009648BE">
      <w:pPr>
        <w:pStyle w:val="ab"/>
        <w:numPr>
          <w:ilvl w:val="0"/>
          <w:numId w:val="9"/>
        </w:numPr>
        <w:tabs>
          <w:tab w:val="left" w:pos="426"/>
        </w:tabs>
        <w:ind w:left="0" w:firstLine="0"/>
        <w:jc w:val="center"/>
        <w:rPr>
          <w:b/>
          <w:bCs/>
          <w:sz w:val="24"/>
          <w:szCs w:val="24"/>
        </w:rPr>
      </w:pPr>
      <w:r w:rsidRPr="00660D29">
        <w:rPr>
          <w:b/>
          <w:sz w:val="24"/>
          <w:szCs w:val="24"/>
        </w:rPr>
        <w:t>Требования к Подрядчику</w:t>
      </w:r>
      <w:r w:rsidRPr="00660D29">
        <w:rPr>
          <w:b/>
          <w:bCs/>
          <w:sz w:val="24"/>
          <w:szCs w:val="24"/>
        </w:rPr>
        <w:t>.</w:t>
      </w:r>
    </w:p>
    <w:p w:rsidR="007A4647" w:rsidRPr="00727024" w:rsidRDefault="00CD402C" w:rsidP="00727024">
      <w:r w:rsidRPr="00660D29">
        <w:rPr>
          <w:b/>
          <w:bCs/>
        </w:rPr>
        <w:tab/>
      </w:r>
      <w:r w:rsidR="009223AF">
        <w:t xml:space="preserve">Для участия в </w:t>
      </w:r>
      <w:r w:rsidR="001B57F7" w:rsidRPr="00727024">
        <w:t>конкурсе Подрядчик должен соответствовать требованиям Приложения № 4</w:t>
      </w:r>
      <w:r w:rsidR="00727024">
        <w:t xml:space="preserve"> </w:t>
      </w:r>
      <w:r w:rsidR="001B57F7" w:rsidRPr="00727024">
        <w:t xml:space="preserve">«Типовые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№206 </w:t>
      </w:r>
      <w:r w:rsidR="00727024">
        <w:t>) (</w:t>
      </w:r>
      <w:r w:rsidR="001B57F7" w:rsidRPr="00727024">
        <w:t xml:space="preserve">в редакции протоколов от 19.08.2016 № 239, от 08.11.2016 № 244, от 16.12.2016 № 247, от 19.05.2017 № 265, от 31.05.2017 № 269)». </w:t>
      </w:r>
    </w:p>
    <w:p w:rsidR="00CF2897" w:rsidRDefault="00BD3B24" w:rsidP="001B57F7">
      <w:r w:rsidRPr="004A057F">
        <w:t xml:space="preserve">Наличие приборов и установок для полного выполнения объема, согласно приложения к ТЗ. </w:t>
      </w:r>
      <w:r w:rsidR="00CF2897" w:rsidRPr="009648BE">
        <w:t>Вхождение в состав СРО,</w:t>
      </w:r>
      <w:r w:rsidR="00CF2897" w:rsidRPr="00727024">
        <w:t xml:space="preserve"> </w:t>
      </w:r>
      <w:r w:rsidR="00CF2897" w:rsidRPr="009648BE">
        <w:t>а также опыт выполнения работ в соответствие с предметом конкурса (п.2 ТЗ) не менее 3 лет.</w:t>
      </w:r>
    </w:p>
    <w:p w:rsidR="00CF2897" w:rsidRPr="009648BE" w:rsidRDefault="00CF2897" w:rsidP="00CF2897">
      <w:pPr>
        <w:tabs>
          <w:tab w:val="left" w:pos="567"/>
        </w:tabs>
        <w:jc w:val="both"/>
      </w:pPr>
      <w:r w:rsidRPr="009648BE">
        <w:t>Наличие документов, подтверждающих возможность выполнения работ в соо</w:t>
      </w:r>
      <w:r>
        <w:t xml:space="preserve">тветствие с предметом </w:t>
      </w:r>
      <w:proofErr w:type="gramStart"/>
      <w:r>
        <w:t>конкурса</w:t>
      </w:r>
      <w:proofErr w:type="gramEnd"/>
      <w:r>
        <w:t xml:space="preserve"> </w:t>
      </w:r>
      <w:r w:rsidRPr="009648BE">
        <w:t>а также осуществления поставок применяемого оборудования и материалов (в соответствии с требованиями конкурсной документации).</w:t>
      </w:r>
    </w:p>
    <w:p w:rsidR="00CF2897" w:rsidRPr="009648BE" w:rsidRDefault="00CF2897" w:rsidP="00CF2897">
      <w:pPr>
        <w:tabs>
          <w:tab w:val="left" w:pos="567"/>
        </w:tabs>
        <w:jc w:val="both"/>
      </w:pPr>
      <w:r w:rsidRPr="009648BE">
        <w:t xml:space="preserve"> Наличие в распоряжении парка исправного автотранспорта, спецтехники, инструмента и оборудования, а также штатной численности персонала, аттестованного для работ в электроустановках: квалифицированных рабочих, специалистов и руководителей, необходимых и достаточных для своевременного выполнения в полном объеме требуемых работ.</w:t>
      </w:r>
    </w:p>
    <w:p w:rsidR="00CF2897" w:rsidRPr="009648BE" w:rsidRDefault="00CF2897" w:rsidP="00CF2897">
      <w:pPr>
        <w:tabs>
          <w:tab w:val="left" w:pos="567"/>
        </w:tabs>
        <w:jc w:val="both"/>
      </w:pPr>
      <w:r w:rsidRPr="009648BE">
        <w:t xml:space="preserve"> Наличие документов, подтверждающих положительную оценку деятельности (репутацию).</w:t>
      </w:r>
    </w:p>
    <w:p w:rsidR="00CD402C" w:rsidRPr="004A057F" w:rsidRDefault="00CD402C" w:rsidP="0024215E">
      <w:pPr>
        <w:pStyle w:val="ab"/>
        <w:tabs>
          <w:tab w:val="left" w:pos="426"/>
        </w:tabs>
        <w:ind w:left="0"/>
        <w:jc w:val="both"/>
        <w:rPr>
          <w:sz w:val="24"/>
          <w:szCs w:val="24"/>
        </w:rPr>
      </w:pPr>
    </w:p>
    <w:p w:rsidR="00770038" w:rsidRPr="004A057F" w:rsidRDefault="00770038" w:rsidP="009648BE">
      <w:pPr>
        <w:jc w:val="both"/>
      </w:pPr>
    </w:p>
    <w:p w:rsidR="00B17989" w:rsidRPr="00660D29" w:rsidRDefault="00141DE6" w:rsidP="009648BE">
      <w:pPr>
        <w:pStyle w:val="ab"/>
        <w:numPr>
          <w:ilvl w:val="0"/>
          <w:numId w:val="9"/>
        </w:numPr>
        <w:tabs>
          <w:tab w:val="left" w:pos="426"/>
        </w:tabs>
        <w:ind w:left="0" w:firstLine="0"/>
        <w:jc w:val="center"/>
        <w:rPr>
          <w:b/>
          <w:bCs/>
          <w:sz w:val="24"/>
          <w:szCs w:val="24"/>
        </w:rPr>
      </w:pPr>
      <w:r w:rsidRPr="00660D29">
        <w:rPr>
          <w:b/>
          <w:sz w:val="24"/>
          <w:szCs w:val="24"/>
        </w:rPr>
        <w:t>Требования к выполнению работ</w:t>
      </w:r>
      <w:r w:rsidR="00B17989" w:rsidRPr="00660D29">
        <w:rPr>
          <w:b/>
          <w:bCs/>
          <w:sz w:val="24"/>
          <w:szCs w:val="24"/>
        </w:rPr>
        <w:t>.</w:t>
      </w:r>
    </w:p>
    <w:p w:rsidR="0024215E" w:rsidRPr="00660D29" w:rsidRDefault="00777B89" w:rsidP="0024215E">
      <w:pPr>
        <w:tabs>
          <w:tab w:val="left" w:pos="567"/>
        </w:tabs>
        <w:jc w:val="both"/>
      </w:pPr>
      <w:r w:rsidRPr="00660D29">
        <w:t>5</w:t>
      </w:r>
      <w:r w:rsidR="004F44A9" w:rsidRPr="00660D29">
        <w:t>.1</w:t>
      </w:r>
      <w:r w:rsidR="00B80E63" w:rsidRPr="00660D29">
        <w:t>.</w:t>
      </w:r>
      <w:r w:rsidR="004F44A9" w:rsidRPr="00660D29">
        <w:tab/>
      </w:r>
      <w:r w:rsidR="0024215E" w:rsidRPr="00660D29">
        <w:t xml:space="preserve">Работы выполняются в соответствие с требованиями НТД (п. 3.2 ТЗ), </w:t>
      </w:r>
      <w:r w:rsidR="0024215E" w:rsidRPr="005B27EC">
        <w:t>в соответствии с</w:t>
      </w:r>
      <w:r w:rsidR="005B27EC">
        <w:t xml:space="preserve">о сметным расчетом разработанным Подрядчиком и согласованным Заказчиком, </w:t>
      </w:r>
      <w:r w:rsidR="0024215E" w:rsidRPr="00660D29">
        <w:t>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24215E" w:rsidRPr="00660D29" w:rsidRDefault="0024215E" w:rsidP="0024215E">
      <w:pPr>
        <w:tabs>
          <w:tab w:val="left" w:pos="567"/>
        </w:tabs>
        <w:jc w:val="both"/>
      </w:pPr>
      <w:r w:rsidRPr="00660D29">
        <w:lastRenderedPageBreak/>
        <w:t>5.2. 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AD52B6" w:rsidRPr="00660D29" w:rsidRDefault="0024215E" w:rsidP="0024215E">
      <w:pPr>
        <w:tabs>
          <w:tab w:val="left" w:pos="567"/>
        </w:tabs>
        <w:jc w:val="both"/>
      </w:pPr>
      <w:r w:rsidRPr="00660D29">
        <w:t>5.3.</w:t>
      </w:r>
      <w:r w:rsidRPr="00660D29">
        <w:tab/>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r w:rsidR="00AD52B6" w:rsidRPr="00660D29">
        <w:t>.</w:t>
      </w:r>
      <w:r w:rsidR="004C7F1C" w:rsidRPr="00660D29">
        <w:t xml:space="preserve"> </w:t>
      </w:r>
    </w:p>
    <w:p w:rsidR="00AD52B6" w:rsidRPr="00660D29" w:rsidRDefault="00AD52B6" w:rsidP="00AD52B6">
      <w:pPr>
        <w:pStyle w:val="a4"/>
        <w:ind w:firstLine="0"/>
        <w:jc w:val="both"/>
        <w:rPr>
          <w:b w:val="0"/>
          <w:sz w:val="24"/>
        </w:rPr>
      </w:pPr>
      <w:r w:rsidRPr="00660D29">
        <w:rPr>
          <w:b w:val="0"/>
          <w:sz w:val="24"/>
        </w:rPr>
        <w:t>5.4. В объем выполняемых работ входит:</w:t>
      </w:r>
    </w:p>
    <w:p w:rsidR="00AD52B6" w:rsidRPr="00660D29" w:rsidRDefault="00AD52B6" w:rsidP="00AD52B6">
      <w:pPr>
        <w:pStyle w:val="a4"/>
        <w:ind w:firstLine="0"/>
        <w:jc w:val="both"/>
        <w:rPr>
          <w:b w:val="0"/>
          <w:sz w:val="24"/>
        </w:rPr>
      </w:pPr>
      <w:r w:rsidRPr="00660D29">
        <w:rPr>
          <w:b w:val="0"/>
          <w:sz w:val="24"/>
        </w:rPr>
        <w:t>- доставка на место производства работ, оборудования, материалов, техники, инструментов и персонала;</w:t>
      </w:r>
    </w:p>
    <w:p w:rsidR="00AD52B6" w:rsidRPr="00660D29" w:rsidRDefault="00AD52B6" w:rsidP="00AD52B6">
      <w:pPr>
        <w:pStyle w:val="a4"/>
        <w:ind w:firstLine="0"/>
        <w:jc w:val="both"/>
        <w:rPr>
          <w:b w:val="0"/>
          <w:sz w:val="24"/>
        </w:rPr>
      </w:pPr>
      <w:r w:rsidRPr="00660D29">
        <w:rPr>
          <w:b w:val="0"/>
          <w:sz w:val="24"/>
        </w:rPr>
        <w:t>- погрузо-разгрузочные  работы;</w:t>
      </w:r>
    </w:p>
    <w:p w:rsidR="0022358C" w:rsidRPr="00660D29" w:rsidRDefault="0022358C" w:rsidP="0022358C">
      <w:pPr>
        <w:pStyle w:val="a4"/>
        <w:ind w:firstLine="0"/>
        <w:jc w:val="both"/>
        <w:rPr>
          <w:b w:val="0"/>
          <w:sz w:val="24"/>
        </w:rPr>
      </w:pPr>
      <w:r w:rsidRPr="00660D29">
        <w:rPr>
          <w:b w:val="0"/>
          <w:sz w:val="24"/>
        </w:rPr>
        <w:t>- необходимый комплекс испытаний;</w:t>
      </w:r>
      <w:r w:rsidR="004C7F1C" w:rsidRPr="00660D29">
        <w:rPr>
          <w:b w:val="0"/>
          <w:sz w:val="24"/>
        </w:rPr>
        <w:t xml:space="preserve"> </w:t>
      </w:r>
    </w:p>
    <w:p w:rsidR="0022358C" w:rsidRPr="00660D29" w:rsidRDefault="0022358C" w:rsidP="0022358C">
      <w:pPr>
        <w:pStyle w:val="a4"/>
        <w:ind w:firstLine="0"/>
        <w:jc w:val="both"/>
        <w:rPr>
          <w:b w:val="0"/>
          <w:sz w:val="24"/>
        </w:rPr>
      </w:pPr>
      <w:r w:rsidRPr="00660D29">
        <w:rPr>
          <w:b w:val="0"/>
          <w:sz w:val="24"/>
        </w:rPr>
        <w:t xml:space="preserve">- необходимый комплекс ремонта в соответствии с действующими циркулярами и указаниями заводских инструкций по выполнению ремонта; </w:t>
      </w:r>
    </w:p>
    <w:p w:rsidR="0022358C" w:rsidRPr="00660D29" w:rsidRDefault="0022358C" w:rsidP="0022358C">
      <w:pPr>
        <w:pStyle w:val="a4"/>
        <w:ind w:firstLine="0"/>
        <w:jc w:val="both"/>
        <w:rPr>
          <w:b w:val="0"/>
          <w:sz w:val="24"/>
        </w:rPr>
      </w:pPr>
      <w:r w:rsidRPr="00660D29">
        <w:rPr>
          <w:b w:val="0"/>
          <w:sz w:val="24"/>
        </w:rPr>
        <w:t>- покраска трансформаторов;</w:t>
      </w:r>
    </w:p>
    <w:p w:rsidR="0022358C" w:rsidRPr="00660D29" w:rsidRDefault="0022358C" w:rsidP="00AD52B6">
      <w:pPr>
        <w:pStyle w:val="a4"/>
        <w:ind w:firstLine="0"/>
        <w:jc w:val="both"/>
        <w:rPr>
          <w:b w:val="0"/>
          <w:sz w:val="24"/>
        </w:rPr>
      </w:pPr>
      <w:r w:rsidRPr="00660D29">
        <w:rPr>
          <w:b w:val="0"/>
          <w:sz w:val="24"/>
        </w:rPr>
        <w:t>- нанесение диспетчерских наименований;</w:t>
      </w:r>
    </w:p>
    <w:p w:rsidR="00AD52B6" w:rsidRPr="00660D29" w:rsidRDefault="00935EFA" w:rsidP="006D5FD6">
      <w:pPr>
        <w:pStyle w:val="a4"/>
        <w:ind w:firstLine="0"/>
        <w:jc w:val="both"/>
        <w:rPr>
          <w:b w:val="0"/>
          <w:sz w:val="24"/>
        </w:rPr>
      </w:pPr>
      <w:r>
        <w:rPr>
          <w:b w:val="0"/>
          <w:sz w:val="24"/>
        </w:rPr>
        <w:t xml:space="preserve">- </w:t>
      </w:r>
      <w:r w:rsidR="00AD52B6" w:rsidRPr="00660D29">
        <w:rPr>
          <w:b w:val="0"/>
          <w:sz w:val="24"/>
        </w:rPr>
        <w:t>обеспечение сохранности новых и демонтированных материалов и о</w:t>
      </w:r>
      <w:r w:rsidR="006D5FD6" w:rsidRPr="00660D29">
        <w:rPr>
          <w:b w:val="0"/>
          <w:sz w:val="24"/>
        </w:rPr>
        <w:t>борудования до завершения работ;</w:t>
      </w:r>
    </w:p>
    <w:p w:rsidR="0022358C" w:rsidRPr="00660D29" w:rsidRDefault="0022358C" w:rsidP="0022358C">
      <w:pPr>
        <w:tabs>
          <w:tab w:val="left" w:pos="567"/>
        </w:tabs>
        <w:jc w:val="both"/>
      </w:pPr>
      <w:r w:rsidRPr="00660D29">
        <w:t>- наведение эксплуатационного порядка и вывоз используемых материалов и оборудования после завершения работ;</w:t>
      </w:r>
    </w:p>
    <w:p w:rsidR="0022358C" w:rsidRPr="00660D29" w:rsidRDefault="0022358C" w:rsidP="00AD52B6">
      <w:pPr>
        <w:tabs>
          <w:tab w:val="left" w:pos="567"/>
        </w:tabs>
        <w:jc w:val="both"/>
      </w:pPr>
      <w:r w:rsidRPr="00660D29">
        <w:t>- утилизация отработанных материалов (силикагеля и т.д.).</w:t>
      </w:r>
    </w:p>
    <w:p w:rsidR="00F22C93" w:rsidRPr="00660D29" w:rsidRDefault="00F22C93" w:rsidP="00F22C93">
      <w:pPr>
        <w:tabs>
          <w:tab w:val="left" w:pos="567"/>
        </w:tabs>
        <w:jc w:val="both"/>
        <w:rPr>
          <w:shd w:val="clear" w:color="auto" w:fill="FFFFFF"/>
        </w:rPr>
      </w:pPr>
      <w:r w:rsidRPr="00660D29">
        <w:t>5.</w:t>
      </w:r>
      <w:r w:rsidR="00B06512" w:rsidRPr="00660D29">
        <w:t>5</w:t>
      </w:r>
      <w:r w:rsidRPr="00660D29">
        <w:t>.</w:t>
      </w:r>
      <w:r w:rsidRPr="00660D29">
        <w:rPr>
          <w:shd w:val="clear" w:color="auto" w:fill="FFFFFF"/>
        </w:rPr>
        <w:t xml:space="preserve"> </w:t>
      </w:r>
      <w:r w:rsidR="0024215E" w:rsidRPr="00660D29">
        <w:rPr>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r w:rsidRPr="00660D29">
        <w:rPr>
          <w:shd w:val="clear" w:color="auto" w:fill="FFFFFF"/>
        </w:rPr>
        <w:t>.</w:t>
      </w:r>
    </w:p>
    <w:p w:rsidR="00F22C93" w:rsidRPr="00660D29" w:rsidRDefault="00F22C93" w:rsidP="00F22C93">
      <w:pPr>
        <w:tabs>
          <w:tab w:val="left" w:pos="567"/>
        </w:tabs>
        <w:jc w:val="both"/>
        <w:rPr>
          <w:shd w:val="clear" w:color="auto" w:fill="FFFFFF"/>
        </w:rPr>
      </w:pPr>
      <w:r w:rsidRPr="00660D29">
        <w:rPr>
          <w:shd w:val="clear" w:color="auto" w:fill="FFFFFF"/>
        </w:rPr>
        <w:t>5.</w:t>
      </w:r>
      <w:r w:rsidR="00B06512" w:rsidRPr="00660D29">
        <w:rPr>
          <w:shd w:val="clear" w:color="auto" w:fill="FFFFFF"/>
        </w:rPr>
        <w:t>6</w:t>
      </w:r>
      <w:r w:rsidRPr="00660D29">
        <w:rPr>
          <w:shd w:val="clear" w:color="auto" w:fill="FFFFFF"/>
        </w:rPr>
        <w:t xml:space="preserve">. </w:t>
      </w:r>
      <w:r w:rsidR="0024215E" w:rsidRPr="00660D29">
        <w:rPr>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r w:rsidRPr="00660D29">
        <w:rPr>
          <w:shd w:val="clear" w:color="auto" w:fill="FFFFFF"/>
        </w:rPr>
        <w:t>.</w:t>
      </w:r>
    </w:p>
    <w:p w:rsidR="001860DE" w:rsidRPr="00660D29" w:rsidRDefault="00777B89" w:rsidP="009648BE">
      <w:pPr>
        <w:tabs>
          <w:tab w:val="left" w:pos="567"/>
        </w:tabs>
        <w:jc w:val="both"/>
      </w:pPr>
      <w:r w:rsidRPr="00660D29">
        <w:t>5</w:t>
      </w:r>
      <w:r w:rsidR="004F44A9" w:rsidRPr="00660D29">
        <w:t>.</w:t>
      </w:r>
      <w:r w:rsidR="00B06512" w:rsidRPr="00660D29">
        <w:t>7</w:t>
      </w:r>
      <w:r w:rsidR="004F44A9" w:rsidRPr="00660D29">
        <w:t>.</w:t>
      </w:r>
      <w:r w:rsidR="004F44A9" w:rsidRPr="00660D29">
        <w:tab/>
      </w:r>
      <w:r w:rsidR="0024215E" w:rsidRPr="00660D29">
        <w:t xml:space="preserve">Номенклатура применяемого оборудования и материалов должна соответствовать Технической политике </w:t>
      </w:r>
      <w:r w:rsidR="00AE4254">
        <w:t>П</w:t>
      </w:r>
      <w:r w:rsidR="0024215E" w:rsidRPr="00660D29">
        <w:t>АО «</w:t>
      </w:r>
      <w:r w:rsidR="004C457C">
        <w:t>Россети</w:t>
      </w:r>
      <w:r w:rsidR="0024215E" w:rsidRPr="00660D29">
        <w:t>» и согласовывается с Заказчиком и определяется в соответствии с дефектными актами (ведомостями объёмов работ), предоставленными Заказчиком</w:t>
      </w:r>
      <w:r w:rsidR="001860DE" w:rsidRPr="00660D29">
        <w:t>.</w:t>
      </w:r>
    </w:p>
    <w:p w:rsidR="001860DE" w:rsidRPr="00660D29" w:rsidRDefault="003171A1" w:rsidP="009648BE">
      <w:pPr>
        <w:tabs>
          <w:tab w:val="left" w:pos="567"/>
        </w:tabs>
        <w:jc w:val="both"/>
      </w:pPr>
      <w:r w:rsidRPr="002F56E7">
        <w:t>5.</w:t>
      </w:r>
      <w:r w:rsidR="00B06512" w:rsidRPr="002F56E7">
        <w:t>8</w:t>
      </w:r>
      <w:r w:rsidRPr="002F56E7">
        <w:t>.</w:t>
      </w:r>
      <w:r w:rsidRPr="00660D29">
        <w:t xml:space="preserve"> </w:t>
      </w:r>
      <w:r w:rsidR="0024215E" w:rsidRPr="00660D29">
        <w:t>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w:t>
      </w:r>
      <w:r w:rsidR="008C0DD2" w:rsidRPr="00660D29">
        <w:t>.</w:t>
      </w:r>
    </w:p>
    <w:p w:rsidR="0024215E" w:rsidRPr="00660D29" w:rsidRDefault="00777B89" w:rsidP="0024215E">
      <w:pPr>
        <w:tabs>
          <w:tab w:val="left" w:pos="567"/>
        </w:tabs>
        <w:jc w:val="both"/>
      </w:pPr>
      <w:r w:rsidRPr="00660D29">
        <w:t>5</w:t>
      </w:r>
      <w:r w:rsidR="004F44A9" w:rsidRPr="00660D29">
        <w:t>.</w:t>
      </w:r>
      <w:r w:rsidR="00B06512" w:rsidRPr="00660D29">
        <w:t>9</w:t>
      </w:r>
      <w:r w:rsidR="004F44A9" w:rsidRPr="00660D29">
        <w:t>.</w:t>
      </w:r>
      <w:r w:rsidR="004F44A9" w:rsidRPr="00660D29">
        <w:tab/>
      </w:r>
      <w:r w:rsidR="0024215E" w:rsidRPr="00660D29">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A45F21" w:rsidRPr="00660D29" w:rsidRDefault="0024215E" w:rsidP="0024215E">
      <w:pPr>
        <w:tabs>
          <w:tab w:val="left" w:pos="567"/>
        </w:tabs>
        <w:jc w:val="both"/>
      </w:pPr>
      <w:r w:rsidRPr="00660D29">
        <w:t>5.10.</w:t>
      </w:r>
      <w:r w:rsidRPr="00660D29">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r w:rsidR="00A45F21" w:rsidRPr="00660D29">
        <w:t>.</w:t>
      </w:r>
    </w:p>
    <w:p w:rsidR="00213437" w:rsidRPr="00660D29" w:rsidRDefault="00213437" w:rsidP="009648BE">
      <w:pPr>
        <w:tabs>
          <w:tab w:val="left" w:pos="709"/>
        </w:tabs>
        <w:jc w:val="both"/>
      </w:pPr>
      <w:r w:rsidRPr="00660D29">
        <w:t>5.</w:t>
      </w:r>
      <w:r w:rsidR="00B06512" w:rsidRPr="00660D29">
        <w:t>11</w:t>
      </w:r>
      <w:r w:rsidRPr="00660D29">
        <w:t xml:space="preserve">. </w:t>
      </w:r>
      <w:r w:rsidR="0024215E" w:rsidRPr="00660D29">
        <w:t>При демонтаже деталей и узлов Подрядчик обязан обеспечить их сохранность и передачу Заказчику в надлежащем состоянии</w:t>
      </w:r>
      <w:r w:rsidRPr="00660D29">
        <w:t>.</w:t>
      </w:r>
    </w:p>
    <w:p w:rsidR="001860DE" w:rsidRPr="00660D29" w:rsidRDefault="00777B89" w:rsidP="009648BE">
      <w:pPr>
        <w:tabs>
          <w:tab w:val="left" w:pos="567"/>
        </w:tabs>
        <w:jc w:val="both"/>
      </w:pPr>
      <w:r w:rsidRPr="00660D29">
        <w:t>5</w:t>
      </w:r>
      <w:r w:rsidR="004F44A9" w:rsidRPr="00660D29">
        <w:t>.</w:t>
      </w:r>
      <w:r w:rsidR="00B06512" w:rsidRPr="00660D29">
        <w:t>12</w:t>
      </w:r>
      <w:r w:rsidR="004F44A9" w:rsidRPr="00660D29">
        <w:t>.</w:t>
      </w:r>
      <w:r w:rsidR="004F44A9" w:rsidRPr="00660D29">
        <w:tab/>
      </w:r>
      <w:r w:rsidR="0024215E" w:rsidRPr="00660D29">
        <w:t xml:space="preserve">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w:t>
      </w:r>
      <w:r w:rsidR="0024215E" w:rsidRPr="00660D29">
        <w:lastRenderedPageBreak/>
        <w:t>работ, а также разработка мероприятий по охране труда и технике безопасности возлагается на Подрядчика</w:t>
      </w:r>
      <w:r w:rsidR="00EE1ADB" w:rsidRPr="00660D29">
        <w:t>.</w:t>
      </w:r>
    </w:p>
    <w:p w:rsidR="0022358C" w:rsidRPr="00660D29" w:rsidRDefault="007843BF" w:rsidP="0022358C">
      <w:pPr>
        <w:tabs>
          <w:tab w:val="left" w:pos="709"/>
        </w:tabs>
        <w:jc w:val="both"/>
      </w:pPr>
      <w:r w:rsidRPr="00660D29">
        <w:t>5.13</w:t>
      </w:r>
      <w:r w:rsidR="0022358C" w:rsidRPr="00660D29">
        <w:t>. Подрядчик обязан провести контрольные испытания ремонтируемого оборудования</w:t>
      </w:r>
      <w:r w:rsidR="00A40AB7">
        <w:t xml:space="preserve"> </w:t>
      </w:r>
      <w:proofErr w:type="gramStart"/>
      <w:r w:rsidR="00A40AB7">
        <w:t xml:space="preserve">в </w:t>
      </w:r>
      <w:r w:rsidR="0022358C" w:rsidRPr="00660D29">
        <w:t xml:space="preserve"> </w:t>
      </w:r>
      <w:r w:rsidR="00A40AB7" w:rsidRPr="00660D29">
        <w:t>объеме</w:t>
      </w:r>
      <w:proofErr w:type="gramEnd"/>
      <w:r w:rsidR="0022358C" w:rsidRPr="00660D29">
        <w:t xml:space="preserve"> предусмотренном РД 34.45-51.300-97 как до, так и после проведения работ.</w:t>
      </w:r>
    </w:p>
    <w:p w:rsidR="0022358C" w:rsidRPr="00660D29" w:rsidRDefault="007843BF" w:rsidP="0022358C">
      <w:pPr>
        <w:tabs>
          <w:tab w:val="left" w:pos="709"/>
        </w:tabs>
        <w:jc w:val="both"/>
      </w:pPr>
      <w:r w:rsidRPr="00660D29">
        <w:t>5.14</w:t>
      </w:r>
      <w:r w:rsidR="0022358C" w:rsidRPr="00660D29">
        <w:t>. На отремонтированном оборудовании должны быть нанесены новые диспетчерские наименования.</w:t>
      </w:r>
    </w:p>
    <w:p w:rsidR="0024215E" w:rsidRPr="00660D29" w:rsidRDefault="000E13CE" w:rsidP="0024215E">
      <w:pPr>
        <w:snapToGrid w:val="0"/>
        <w:jc w:val="both"/>
      </w:pPr>
      <w:r w:rsidRPr="00660D29">
        <w:t>5.</w:t>
      </w:r>
      <w:r w:rsidR="00690CBE" w:rsidRPr="00660D29">
        <w:t>1</w:t>
      </w:r>
      <w:r w:rsidR="007843BF" w:rsidRPr="00660D29">
        <w:t>5</w:t>
      </w:r>
      <w:r w:rsidRPr="00660D29">
        <w:t xml:space="preserve">. </w:t>
      </w:r>
      <w:r w:rsidR="0024215E" w:rsidRPr="00660D29">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0E13CE" w:rsidRPr="00660D29" w:rsidRDefault="0024215E" w:rsidP="0024215E">
      <w:pPr>
        <w:snapToGrid w:val="0"/>
        <w:jc w:val="both"/>
      </w:pPr>
      <w:r w:rsidRPr="00660D29">
        <w:t>5.1</w:t>
      </w:r>
      <w:r w:rsidR="002E598E">
        <w:t>6</w:t>
      </w:r>
      <w:r w:rsidRPr="00660D29">
        <w:t>.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r w:rsidR="00EC5B57" w:rsidRPr="00660D29">
        <w:t>.</w:t>
      </w:r>
    </w:p>
    <w:p w:rsidR="001860DE" w:rsidRPr="00660D29" w:rsidRDefault="00777B89" w:rsidP="009648BE">
      <w:pPr>
        <w:tabs>
          <w:tab w:val="left" w:pos="567"/>
        </w:tabs>
        <w:jc w:val="both"/>
      </w:pPr>
      <w:r w:rsidRPr="00660D29">
        <w:t>5</w:t>
      </w:r>
      <w:r w:rsidR="004F44A9" w:rsidRPr="00660D29">
        <w:t>.</w:t>
      </w:r>
      <w:r w:rsidR="00690CBE" w:rsidRPr="00660D29">
        <w:t>1</w:t>
      </w:r>
      <w:r w:rsidR="007843BF" w:rsidRPr="00660D29">
        <w:t>7</w:t>
      </w:r>
      <w:r w:rsidR="004F44A9" w:rsidRPr="00660D29">
        <w:t>.</w:t>
      </w:r>
      <w:r w:rsidR="004F44A9" w:rsidRPr="00660D29">
        <w:tab/>
      </w:r>
      <w:r w:rsidR="0024215E" w:rsidRPr="00660D29">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r w:rsidR="001860DE" w:rsidRPr="00660D29">
        <w:t>.</w:t>
      </w:r>
    </w:p>
    <w:p w:rsidR="0012732B" w:rsidRPr="00463096" w:rsidRDefault="00777B89" w:rsidP="0012732B">
      <w:pPr>
        <w:jc w:val="both"/>
      </w:pPr>
      <w:r w:rsidRPr="00660D29">
        <w:t>5</w:t>
      </w:r>
      <w:r w:rsidR="004F44A9" w:rsidRPr="00660D29">
        <w:t>.1</w:t>
      </w:r>
      <w:r w:rsidR="008C0DD2" w:rsidRPr="00660D29">
        <w:t>8</w:t>
      </w:r>
      <w:r w:rsidR="004F44A9" w:rsidRPr="00660D29">
        <w:t>.</w:t>
      </w:r>
      <w:r w:rsidR="004F44A9" w:rsidRPr="00660D29">
        <w:tab/>
      </w:r>
      <w:r w:rsidR="0012732B" w:rsidRPr="00463096">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0012732B" w:rsidRPr="00463096">
        <w:rPr>
          <w:color w:val="000000"/>
          <w:shd w:val="clear" w:color="auto" w:fill="CCCCCC"/>
        </w:rPr>
        <w:t xml:space="preserve"> </w:t>
      </w:r>
      <w:r w:rsidR="0012732B" w:rsidRPr="00463096">
        <w:rPr>
          <w:color w:val="000000"/>
        </w:rPr>
        <w:t>выполняемых ими работ</w:t>
      </w:r>
      <w:r w:rsidR="0012732B" w:rsidRPr="00463096">
        <w:t xml:space="preserve">. </w:t>
      </w:r>
    </w:p>
    <w:p w:rsidR="001860DE" w:rsidRPr="00660D29" w:rsidRDefault="0012732B" w:rsidP="0012732B">
      <w:pPr>
        <w:jc w:val="both"/>
      </w:pPr>
      <w:r>
        <w:tab/>
      </w:r>
      <w:r w:rsidRPr="00463096">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CF7330" w:rsidRPr="00660D29">
        <w:t>.</w:t>
      </w:r>
    </w:p>
    <w:p w:rsidR="00213437" w:rsidRPr="00660D29" w:rsidRDefault="007843BF" w:rsidP="009648BE">
      <w:pPr>
        <w:tabs>
          <w:tab w:val="left" w:pos="567"/>
        </w:tabs>
        <w:jc w:val="both"/>
      </w:pPr>
      <w:r w:rsidRPr="00660D29">
        <w:t>5.</w:t>
      </w:r>
      <w:r w:rsidR="008C0DD2" w:rsidRPr="00660D29">
        <w:t>19</w:t>
      </w:r>
      <w:r w:rsidR="00213437" w:rsidRPr="00660D29">
        <w:t xml:space="preserve">. </w:t>
      </w:r>
      <w:r w:rsidR="0024215E" w:rsidRPr="00660D29">
        <w:t>Подрядчик не имеет права передавать субподрядным организациям объем работ, составляющий более 25 % (двадцати пяти процентов) от общей стоимости работ</w:t>
      </w:r>
      <w:r w:rsidR="00213437" w:rsidRPr="00660D29">
        <w:t>.</w:t>
      </w:r>
    </w:p>
    <w:p w:rsidR="00ED7FB0" w:rsidRPr="00660D29" w:rsidRDefault="00356375" w:rsidP="000853FF">
      <w:pPr>
        <w:pStyle w:val="ab"/>
        <w:tabs>
          <w:tab w:val="left" w:pos="0"/>
        </w:tabs>
        <w:ind w:left="0"/>
        <w:jc w:val="both"/>
        <w:rPr>
          <w:sz w:val="24"/>
          <w:szCs w:val="24"/>
        </w:rPr>
      </w:pPr>
      <w:r w:rsidRPr="00660D29">
        <w:rPr>
          <w:sz w:val="24"/>
          <w:szCs w:val="24"/>
        </w:rPr>
        <w:t>5.</w:t>
      </w:r>
      <w:r w:rsidR="007843BF" w:rsidRPr="00660D29">
        <w:rPr>
          <w:sz w:val="24"/>
          <w:szCs w:val="24"/>
        </w:rPr>
        <w:t>2</w:t>
      </w:r>
      <w:r w:rsidR="008C0DD2" w:rsidRPr="00660D29">
        <w:rPr>
          <w:sz w:val="24"/>
          <w:szCs w:val="24"/>
        </w:rPr>
        <w:t>0</w:t>
      </w:r>
      <w:r w:rsidR="00B06512" w:rsidRPr="00660D29">
        <w:rPr>
          <w:sz w:val="24"/>
          <w:szCs w:val="24"/>
        </w:rPr>
        <w:t>.</w:t>
      </w:r>
      <w:r w:rsidRPr="00660D29">
        <w:rPr>
          <w:sz w:val="24"/>
          <w:szCs w:val="24"/>
        </w:rPr>
        <w:t xml:space="preserve"> </w:t>
      </w:r>
      <w:r w:rsidR="0024215E" w:rsidRPr="00660D29">
        <w:rPr>
          <w:sz w:val="24"/>
          <w:szCs w:val="24"/>
        </w:rPr>
        <w:t>Допуск Подрядчика к выполнению работ, осуществляется в соответствии с «</w:t>
      </w:r>
      <w:r w:rsidR="002F56E7">
        <w:rPr>
          <w:sz w:val="24"/>
          <w:szCs w:val="24"/>
        </w:rPr>
        <w:t>П</w:t>
      </w:r>
      <w:r w:rsidR="0024215E" w:rsidRPr="00660D29">
        <w:rPr>
          <w:sz w:val="24"/>
          <w:szCs w:val="24"/>
        </w:rPr>
        <w:t>равилами по охране труда при эксплуатации электроустановок», с осуществлением необходимых оперативных переключений с выполнением организационных и технических мероприятий</w:t>
      </w:r>
      <w:r w:rsidRPr="00660D29">
        <w:rPr>
          <w:sz w:val="24"/>
          <w:szCs w:val="24"/>
        </w:rPr>
        <w:t xml:space="preserve">.  </w:t>
      </w:r>
      <w:r w:rsidR="00E24519" w:rsidRPr="00660D29">
        <w:rPr>
          <w:sz w:val="24"/>
          <w:szCs w:val="24"/>
        </w:rPr>
        <w:tab/>
      </w:r>
    </w:p>
    <w:p w:rsidR="000853FF" w:rsidRPr="00660D29" w:rsidRDefault="007843BF" w:rsidP="000853FF">
      <w:pPr>
        <w:pStyle w:val="ab"/>
        <w:tabs>
          <w:tab w:val="left" w:pos="0"/>
        </w:tabs>
        <w:ind w:left="0"/>
        <w:jc w:val="both"/>
        <w:rPr>
          <w:sz w:val="24"/>
          <w:szCs w:val="24"/>
        </w:rPr>
      </w:pPr>
      <w:r w:rsidRPr="00660D29">
        <w:rPr>
          <w:sz w:val="24"/>
          <w:szCs w:val="24"/>
        </w:rPr>
        <w:t>5.2</w:t>
      </w:r>
      <w:r w:rsidR="008C0DD2" w:rsidRPr="00660D29">
        <w:rPr>
          <w:sz w:val="24"/>
          <w:szCs w:val="24"/>
        </w:rPr>
        <w:t>1</w:t>
      </w:r>
      <w:r w:rsidR="000853FF" w:rsidRPr="00660D29">
        <w:rPr>
          <w:sz w:val="24"/>
          <w:szCs w:val="24"/>
        </w:rPr>
        <w:t xml:space="preserve">. </w:t>
      </w:r>
      <w:r w:rsidR="0024215E" w:rsidRPr="00660D29">
        <w:rPr>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0853FF" w:rsidRPr="00660D29">
        <w:rPr>
          <w:sz w:val="24"/>
          <w:szCs w:val="24"/>
        </w:rPr>
        <w:t>.</w:t>
      </w:r>
    </w:p>
    <w:p w:rsidR="000853FF" w:rsidRPr="00283373" w:rsidRDefault="000853FF" w:rsidP="009648BE">
      <w:pPr>
        <w:pStyle w:val="ab"/>
        <w:tabs>
          <w:tab w:val="left" w:pos="3810"/>
        </w:tabs>
        <w:ind w:left="0"/>
        <w:jc w:val="both"/>
        <w:rPr>
          <w:sz w:val="12"/>
          <w:szCs w:val="12"/>
        </w:rPr>
      </w:pPr>
    </w:p>
    <w:p w:rsidR="00B17989" w:rsidRPr="00660D29" w:rsidRDefault="00E24519" w:rsidP="009648BE">
      <w:pPr>
        <w:pStyle w:val="ab"/>
        <w:numPr>
          <w:ilvl w:val="0"/>
          <w:numId w:val="9"/>
        </w:numPr>
        <w:tabs>
          <w:tab w:val="left" w:pos="426"/>
        </w:tabs>
        <w:ind w:left="0" w:firstLine="0"/>
        <w:jc w:val="center"/>
        <w:rPr>
          <w:b/>
          <w:bCs/>
          <w:sz w:val="24"/>
          <w:szCs w:val="24"/>
        </w:rPr>
      </w:pPr>
      <w:r w:rsidRPr="00660D29">
        <w:rPr>
          <w:b/>
          <w:bCs/>
          <w:sz w:val="24"/>
          <w:szCs w:val="24"/>
        </w:rPr>
        <w:t>Правила контроля и приемки работ</w:t>
      </w:r>
      <w:r w:rsidR="00B17989" w:rsidRPr="00660D29">
        <w:rPr>
          <w:b/>
          <w:bCs/>
          <w:sz w:val="24"/>
          <w:szCs w:val="24"/>
        </w:rPr>
        <w:t>.</w:t>
      </w:r>
    </w:p>
    <w:p w:rsidR="000D5D78" w:rsidRPr="00660D29" w:rsidRDefault="000D5D78" w:rsidP="000D5D78">
      <w:pPr>
        <w:numPr>
          <w:ilvl w:val="1"/>
          <w:numId w:val="9"/>
        </w:numPr>
        <w:tabs>
          <w:tab w:val="left" w:pos="567"/>
        </w:tabs>
        <w:ind w:left="0" w:firstLine="0"/>
        <w:jc w:val="both"/>
      </w:pPr>
      <w:r w:rsidRPr="00660D29">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0D5D78" w:rsidRPr="00660D29" w:rsidRDefault="000D5D78" w:rsidP="000D5D78">
      <w:pPr>
        <w:tabs>
          <w:tab w:val="left" w:pos="567"/>
        </w:tabs>
        <w:jc w:val="both"/>
      </w:pPr>
      <w:r w:rsidRPr="00660D29">
        <w:t xml:space="preserve">6.2. </w:t>
      </w:r>
      <w:r w:rsidRPr="00660D29">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0D5D78" w:rsidRPr="00660D29" w:rsidRDefault="000D5D78" w:rsidP="000D5D78">
      <w:pPr>
        <w:tabs>
          <w:tab w:val="left" w:pos="567"/>
        </w:tabs>
        <w:jc w:val="both"/>
      </w:pPr>
      <w:r w:rsidRPr="00660D29">
        <w:t>6.3.</w:t>
      </w:r>
      <w:r w:rsidRPr="00660D29">
        <w:tab/>
        <w:t xml:space="preserve">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w:t>
      </w:r>
      <w:r w:rsidRPr="00660D29">
        <w:lastRenderedPageBreak/>
        <w:t>безопасности, Подрядчик компенсирует соответствующие издержки и убытки, понесенные Заказчиком.</w:t>
      </w:r>
    </w:p>
    <w:p w:rsidR="000D5D78" w:rsidRPr="00660D29" w:rsidRDefault="000D5D78" w:rsidP="000D5D78">
      <w:pPr>
        <w:tabs>
          <w:tab w:val="left" w:pos="567"/>
        </w:tabs>
        <w:jc w:val="both"/>
      </w:pPr>
      <w:r w:rsidRPr="00660D29">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E24519" w:rsidRPr="00660D29" w:rsidRDefault="000D5D78" w:rsidP="000D5D78">
      <w:pPr>
        <w:tabs>
          <w:tab w:val="left" w:pos="567"/>
        </w:tabs>
        <w:jc w:val="both"/>
      </w:pPr>
      <w:r w:rsidRPr="00660D29">
        <w:t>6.5.</w:t>
      </w:r>
      <w:r w:rsidRPr="00660D29">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D80661" w:rsidRPr="00660D29">
        <w:t>.</w:t>
      </w:r>
    </w:p>
    <w:p w:rsidR="006B7402" w:rsidRPr="00660D29" w:rsidRDefault="006B7402" w:rsidP="009648BE">
      <w:pPr>
        <w:tabs>
          <w:tab w:val="left" w:pos="567"/>
        </w:tabs>
        <w:jc w:val="both"/>
      </w:pPr>
      <w:r w:rsidRPr="00660D29">
        <w:t>6.6. Представленная в п 6.5. документация подписывается только после прохождения отремонтированным оборудованием приемо-сдаточных испытаний под нагрузкой в течени</w:t>
      </w:r>
      <w:r w:rsidR="00612E60" w:rsidRPr="00660D29">
        <w:t>е</w:t>
      </w:r>
      <w:r w:rsidRPr="00660D29">
        <w:t xml:space="preserve"> 48 часов.</w:t>
      </w:r>
    </w:p>
    <w:p w:rsidR="00E24519" w:rsidRPr="00660D29" w:rsidRDefault="00040F9A" w:rsidP="009648BE">
      <w:pPr>
        <w:tabs>
          <w:tab w:val="left" w:pos="567"/>
        </w:tabs>
        <w:jc w:val="both"/>
      </w:pPr>
      <w:r w:rsidRPr="00660D29">
        <w:t>6.</w:t>
      </w:r>
      <w:r w:rsidR="006B7402" w:rsidRPr="00660D29">
        <w:t>7</w:t>
      </w:r>
      <w:r w:rsidR="00B80E63" w:rsidRPr="00660D29">
        <w:t>.</w:t>
      </w:r>
      <w:r w:rsidRPr="00660D29">
        <w:tab/>
      </w:r>
      <w:r w:rsidR="000D5D78" w:rsidRPr="00660D29">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r w:rsidR="00E24519" w:rsidRPr="00660D29">
        <w:t>.</w:t>
      </w:r>
    </w:p>
    <w:p w:rsidR="00E24519" w:rsidRPr="00660D29" w:rsidRDefault="00040F9A" w:rsidP="009648BE">
      <w:pPr>
        <w:tabs>
          <w:tab w:val="left" w:pos="567"/>
        </w:tabs>
        <w:jc w:val="both"/>
      </w:pPr>
      <w:r w:rsidRPr="00660D29">
        <w:t>6.</w:t>
      </w:r>
      <w:r w:rsidR="006B7402" w:rsidRPr="00660D29">
        <w:t>8</w:t>
      </w:r>
      <w:r w:rsidR="00B80E63" w:rsidRPr="00660D29">
        <w:t>.</w:t>
      </w:r>
      <w:r w:rsidRPr="00660D29">
        <w:tab/>
      </w:r>
      <w:r w:rsidR="000D5D78" w:rsidRPr="00660D29">
        <w:t>Обнаруженные при приёмке работ отступления и замечания Подрядчик устраняет за свой счёт в сроки установленные Заказчиком</w:t>
      </w:r>
      <w:r w:rsidR="00E24519" w:rsidRPr="00660D29">
        <w:t>.</w:t>
      </w:r>
    </w:p>
    <w:p w:rsidR="00D80661" w:rsidRPr="00660D29" w:rsidRDefault="00D80661" w:rsidP="009648BE">
      <w:pPr>
        <w:tabs>
          <w:tab w:val="left" w:pos="567"/>
        </w:tabs>
        <w:jc w:val="both"/>
        <w:rPr>
          <w:noProof/>
        </w:rPr>
      </w:pPr>
      <w:r w:rsidRPr="00660D29">
        <w:t>6.</w:t>
      </w:r>
      <w:r w:rsidR="006B7402" w:rsidRPr="00660D29">
        <w:t>9</w:t>
      </w:r>
      <w:r w:rsidRPr="00660D29">
        <w:t xml:space="preserve">. </w:t>
      </w:r>
      <w:r w:rsidR="000D5D78" w:rsidRPr="00660D29">
        <w:t xml:space="preserve">Во время выполнения работ, а также в пределах гарантийного срока Подрядчик обязан в </w:t>
      </w:r>
      <w:r w:rsidR="000D5D78" w:rsidRPr="00660D29">
        <w:rPr>
          <w:noProof/>
        </w:rPr>
        <w:t>течение 2 (</w:t>
      </w:r>
      <w:r w:rsidR="000D5D78" w:rsidRPr="00660D29">
        <w:rPr>
          <w:i/>
          <w:noProof/>
        </w:rPr>
        <w:t>двух</w:t>
      </w:r>
      <w:r w:rsidR="000D5D78" w:rsidRPr="00660D29">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r w:rsidRPr="00660D29">
        <w:rPr>
          <w:noProof/>
        </w:rPr>
        <w:t>.</w:t>
      </w:r>
    </w:p>
    <w:p w:rsidR="00CF7330" w:rsidRPr="00660D29" w:rsidRDefault="006B7402" w:rsidP="009648BE">
      <w:pPr>
        <w:tabs>
          <w:tab w:val="left" w:pos="567"/>
        </w:tabs>
        <w:jc w:val="both"/>
      </w:pPr>
      <w:r w:rsidRPr="00660D29">
        <w:rPr>
          <w:noProof/>
        </w:rPr>
        <w:t>6.10</w:t>
      </w:r>
      <w:r w:rsidR="00CF7330" w:rsidRPr="00660D29">
        <w:rPr>
          <w:noProof/>
        </w:rPr>
        <w:t>.</w:t>
      </w:r>
      <w:r w:rsidR="00CF7330" w:rsidRPr="00660D29">
        <w:t xml:space="preserve"> Подрядчик обязан сдать Заказчику отремонтированный трансформатор в исправном состоянии, готовым к дальнейшей эксплуатации, не требующим проведения дополнительных работ.</w:t>
      </w:r>
    </w:p>
    <w:p w:rsidR="00855D60" w:rsidRPr="00283373" w:rsidRDefault="00855D60" w:rsidP="009648BE">
      <w:pPr>
        <w:tabs>
          <w:tab w:val="left" w:pos="567"/>
        </w:tabs>
        <w:jc w:val="both"/>
        <w:rPr>
          <w:sz w:val="12"/>
          <w:szCs w:val="12"/>
        </w:rPr>
      </w:pPr>
    </w:p>
    <w:p w:rsidR="00855D60" w:rsidRPr="00660D29" w:rsidRDefault="00CF7330" w:rsidP="009648BE">
      <w:pPr>
        <w:pStyle w:val="ab"/>
        <w:numPr>
          <w:ilvl w:val="0"/>
          <w:numId w:val="9"/>
        </w:numPr>
        <w:tabs>
          <w:tab w:val="left" w:pos="567"/>
        </w:tabs>
        <w:ind w:left="0" w:firstLine="0"/>
        <w:jc w:val="center"/>
        <w:rPr>
          <w:b/>
          <w:sz w:val="24"/>
          <w:szCs w:val="24"/>
        </w:rPr>
      </w:pPr>
      <w:r w:rsidRPr="00660D29">
        <w:rPr>
          <w:b/>
          <w:sz w:val="24"/>
          <w:szCs w:val="24"/>
        </w:rPr>
        <w:t>Экологические и природоохранные требования при производстве</w:t>
      </w:r>
      <w:r w:rsidR="00A04FED" w:rsidRPr="00660D29">
        <w:rPr>
          <w:b/>
          <w:sz w:val="24"/>
          <w:szCs w:val="24"/>
        </w:rPr>
        <w:t>.</w:t>
      </w:r>
    </w:p>
    <w:p w:rsidR="00CF7330" w:rsidRPr="00660D29" w:rsidRDefault="00CF7330" w:rsidP="00674815">
      <w:pPr>
        <w:pStyle w:val="ab"/>
        <w:tabs>
          <w:tab w:val="left" w:pos="0"/>
        </w:tabs>
        <w:ind w:left="0"/>
        <w:jc w:val="both"/>
        <w:rPr>
          <w:sz w:val="24"/>
          <w:szCs w:val="24"/>
        </w:rPr>
      </w:pPr>
      <w:r w:rsidRPr="00660D29">
        <w:rPr>
          <w:sz w:val="24"/>
          <w:szCs w:val="24"/>
        </w:rPr>
        <w:t xml:space="preserve">7.1. Замененные элементы </w:t>
      </w:r>
      <w:r w:rsidRPr="00660D29">
        <w:rPr>
          <w:color w:val="000000"/>
          <w:sz w:val="24"/>
          <w:szCs w:val="24"/>
        </w:rPr>
        <w:t>силовых трансформаторов</w:t>
      </w:r>
      <w:r w:rsidRPr="00660D29">
        <w:rPr>
          <w:sz w:val="24"/>
          <w:szCs w:val="24"/>
        </w:rPr>
        <w:t>, не пригодные к дальнейшему применению, Подрядчик обязан вывести на свалку.</w:t>
      </w:r>
    </w:p>
    <w:p w:rsidR="00CF7330" w:rsidRPr="00660D29" w:rsidRDefault="00CF7330" w:rsidP="00674815">
      <w:pPr>
        <w:pStyle w:val="ab"/>
        <w:tabs>
          <w:tab w:val="left" w:pos="0"/>
        </w:tabs>
        <w:ind w:left="0"/>
        <w:jc w:val="both"/>
        <w:rPr>
          <w:sz w:val="24"/>
          <w:szCs w:val="24"/>
        </w:rPr>
      </w:pPr>
      <w:r w:rsidRPr="00660D29">
        <w:rPr>
          <w:sz w:val="24"/>
          <w:szCs w:val="24"/>
        </w:rPr>
        <w:t>7.2. Металлические элементы (черный и цветной лом) Подрядчик сдает Заказчику для утилизации как металлолом.</w:t>
      </w:r>
    </w:p>
    <w:p w:rsidR="00552F46" w:rsidRPr="00283373" w:rsidRDefault="00552F46" w:rsidP="009648BE">
      <w:pPr>
        <w:pStyle w:val="ab"/>
        <w:tabs>
          <w:tab w:val="left" w:pos="0"/>
        </w:tabs>
        <w:ind w:left="0"/>
        <w:rPr>
          <w:sz w:val="12"/>
          <w:szCs w:val="12"/>
        </w:rPr>
      </w:pPr>
    </w:p>
    <w:p w:rsidR="00B17989" w:rsidRPr="00660D29" w:rsidRDefault="00744D71" w:rsidP="009648BE">
      <w:pPr>
        <w:pStyle w:val="ab"/>
        <w:numPr>
          <w:ilvl w:val="0"/>
          <w:numId w:val="9"/>
        </w:numPr>
        <w:tabs>
          <w:tab w:val="left" w:pos="426"/>
        </w:tabs>
        <w:ind w:left="0" w:firstLine="0"/>
        <w:jc w:val="center"/>
        <w:rPr>
          <w:b/>
          <w:bCs/>
          <w:sz w:val="24"/>
          <w:szCs w:val="24"/>
        </w:rPr>
      </w:pPr>
      <w:r w:rsidRPr="00660D29">
        <w:rPr>
          <w:b/>
          <w:bCs/>
          <w:sz w:val="24"/>
          <w:szCs w:val="24"/>
        </w:rPr>
        <w:t>Срок</w:t>
      </w:r>
      <w:r w:rsidR="007A3D5C" w:rsidRPr="00660D29">
        <w:rPr>
          <w:b/>
          <w:bCs/>
          <w:sz w:val="24"/>
          <w:szCs w:val="24"/>
        </w:rPr>
        <w:t>и</w:t>
      </w:r>
      <w:r w:rsidRPr="00660D29">
        <w:rPr>
          <w:b/>
          <w:bCs/>
          <w:sz w:val="24"/>
          <w:szCs w:val="24"/>
        </w:rPr>
        <w:t xml:space="preserve"> выполнения работ</w:t>
      </w:r>
      <w:r w:rsidR="00B17989" w:rsidRPr="00660D29">
        <w:rPr>
          <w:b/>
          <w:bCs/>
          <w:sz w:val="24"/>
          <w:szCs w:val="24"/>
        </w:rPr>
        <w:t>.</w:t>
      </w:r>
    </w:p>
    <w:p w:rsidR="006447A4" w:rsidRPr="00660D29" w:rsidRDefault="00C94FC0" w:rsidP="006447A4">
      <w:pPr>
        <w:numPr>
          <w:ilvl w:val="1"/>
          <w:numId w:val="9"/>
        </w:numPr>
        <w:tabs>
          <w:tab w:val="left" w:pos="0"/>
        </w:tabs>
        <w:ind w:left="0" w:firstLine="0"/>
        <w:jc w:val="both"/>
      </w:pPr>
      <w:r w:rsidRPr="00660D29">
        <w:rPr>
          <w:rStyle w:val="apple-converted-space"/>
          <w:shd w:val="clear" w:color="auto" w:fill="FFFFFF"/>
        </w:rPr>
        <w:t> </w:t>
      </w:r>
      <w:r w:rsidR="006447A4" w:rsidRPr="00660D29">
        <w:rPr>
          <w:shd w:val="clear" w:color="auto" w:fill="FFFFFF"/>
        </w:rPr>
        <w:t xml:space="preserve">Подрядчик обязан осуществить выполнение работы в сроки, соответствующие утвержденной ремонтной программе филиала </w:t>
      </w:r>
      <w:r w:rsidR="00140A13">
        <w:rPr>
          <w:shd w:val="clear" w:color="auto" w:fill="FFFFFF"/>
        </w:rPr>
        <w:t>П</w:t>
      </w:r>
      <w:r w:rsidR="006447A4" w:rsidRPr="00660D29">
        <w:rPr>
          <w:shd w:val="clear" w:color="auto" w:fill="FFFFFF"/>
        </w:rPr>
        <w:t>АО «МРСК-Центра» - «</w:t>
      </w:r>
      <w:r w:rsidR="00F92108">
        <w:rPr>
          <w:shd w:val="clear" w:color="auto" w:fill="FFFFFF"/>
        </w:rPr>
        <w:t>Воронеж</w:t>
      </w:r>
      <w:r w:rsidR="006447A4" w:rsidRPr="00660D29">
        <w:rPr>
          <w:shd w:val="clear" w:color="auto" w:fill="FFFFFF"/>
        </w:rPr>
        <w:t xml:space="preserve">энерго», установленные договором о выполнении работ. </w:t>
      </w:r>
    </w:p>
    <w:p w:rsidR="00C94FC0" w:rsidRPr="00660D29" w:rsidRDefault="006447A4" w:rsidP="006447A4">
      <w:pPr>
        <w:numPr>
          <w:ilvl w:val="1"/>
          <w:numId w:val="9"/>
        </w:numPr>
        <w:tabs>
          <w:tab w:val="left" w:pos="0"/>
        </w:tabs>
        <w:ind w:left="0" w:firstLine="0"/>
        <w:jc w:val="both"/>
      </w:pPr>
      <w:r w:rsidRPr="00660D29">
        <w:rPr>
          <w:shd w:val="clear" w:color="auto" w:fill="FFFFFF"/>
        </w:rPr>
        <w:t>Сроком окончания выполнения работ является окончание подконтрольной эксплуатации, а для проведения испытаний, получение протоколов</w:t>
      </w:r>
      <w:r w:rsidR="00C94FC0" w:rsidRPr="00660D29">
        <w:rPr>
          <w:shd w:val="clear" w:color="auto" w:fill="FFFFFF"/>
        </w:rPr>
        <w:t xml:space="preserve">. </w:t>
      </w:r>
    </w:p>
    <w:p w:rsidR="007A7736" w:rsidRPr="00283373" w:rsidRDefault="007A7736" w:rsidP="009648BE">
      <w:pPr>
        <w:tabs>
          <w:tab w:val="left" w:pos="0"/>
        </w:tabs>
        <w:jc w:val="both"/>
        <w:rPr>
          <w:b/>
          <w:sz w:val="12"/>
          <w:szCs w:val="12"/>
        </w:rPr>
      </w:pPr>
    </w:p>
    <w:p w:rsidR="00B17989" w:rsidRPr="00660D29" w:rsidRDefault="00360B95" w:rsidP="009648BE">
      <w:pPr>
        <w:pStyle w:val="ab"/>
        <w:numPr>
          <w:ilvl w:val="0"/>
          <w:numId w:val="9"/>
        </w:numPr>
        <w:tabs>
          <w:tab w:val="left" w:pos="426"/>
        </w:tabs>
        <w:ind w:left="0" w:firstLine="0"/>
        <w:jc w:val="center"/>
        <w:rPr>
          <w:b/>
          <w:bCs/>
          <w:sz w:val="24"/>
          <w:szCs w:val="24"/>
        </w:rPr>
      </w:pPr>
      <w:r w:rsidRPr="00660D29">
        <w:rPr>
          <w:b/>
          <w:bCs/>
          <w:sz w:val="24"/>
          <w:szCs w:val="24"/>
        </w:rPr>
        <w:t>Гарантийные обязательства</w:t>
      </w:r>
      <w:r w:rsidR="00B17989" w:rsidRPr="00660D29">
        <w:rPr>
          <w:b/>
          <w:bCs/>
          <w:sz w:val="24"/>
          <w:szCs w:val="24"/>
        </w:rPr>
        <w:t>.</w:t>
      </w:r>
    </w:p>
    <w:p w:rsidR="006447A4" w:rsidRPr="00660D29" w:rsidRDefault="009B0ADB" w:rsidP="006447A4">
      <w:pPr>
        <w:pStyle w:val="ab"/>
        <w:tabs>
          <w:tab w:val="left" w:pos="567"/>
        </w:tabs>
        <w:ind w:left="0"/>
        <w:jc w:val="both"/>
        <w:rPr>
          <w:sz w:val="24"/>
          <w:szCs w:val="24"/>
        </w:rPr>
      </w:pPr>
      <w:r w:rsidRPr="00660D29">
        <w:rPr>
          <w:sz w:val="24"/>
          <w:szCs w:val="24"/>
        </w:rPr>
        <w:t>9</w:t>
      </w:r>
      <w:r w:rsidR="006B65B7" w:rsidRPr="00660D29">
        <w:rPr>
          <w:sz w:val="24"/>
          <w:szCs w:val="24"/>
        </w:rPr>
        <w:t>.1</w:t>
      </w:r>
      <w:r w:rsidR="00F9622A" w:rsidRPr="00660D29">
        <w:rPr>
          <w:sz w:val="24"/>
          <w:szCs w:val="24"/>
        </w:rPr>
        <w:t>.</w:t>
      </w:r>
      <w:r w:rsidR="006B65B7" w:rsidRPr="00660D29">
        <w:rPr>
          <w:sz w:val="24"/>
          <w:szCs w:val="24"/>
        </w:rPr>
        <w:tab/>
      </w:r>
      <w:r w:rsidR="006447A4" w:rsidRPr="00660D29">
        <w:rPr>
          <w:sz w:val="24"/>
          <w:szCs w:val="24"/>
        </w:rPr>
        <w:t>Гарантии качества должны распространяться на все Работы, выполненные Подрядчиком. Гарантийный срок Работ устанавливается на срок 2 (два)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660D29">
        <w:rPr>
          <w:sz w:val="24"/>
          <w:szCs w:val="24"/>
        </w:rPr>
        <w:t xml:space="preserve"> период</w:t>
      </w:r>
      <w:r w:rsidR="006447A4" w:rsidRPr="00660D29">
        <w:rPr>
          <w:sz w:val="24"/>
          <w:szCs w:val="24"/>
        </w:rPr>
        <w:t xml:space="preserve">. </w:t>
      </w:r>
    </w:p>
    <w:p w:rsidR="006447A4" w:rsidRPr="00660D29" w:rsidRDefault="006447A4" w:rsidP="006447A4">
      <w:pPr>
        <w:pStyle w:val="ab"/>
        <w:tabs>
          <w:tab w:val="left" w:pos="567"/>
        </w:tabs>
        <w:ind w:left="0"/>
        <w:jc w:val="both"/>
        <w:rPr>
          <w:sz w:val="24"/>
          <w:szCs w:val="24"/>
        </w:rPr>
      </w:pPr>
      <w:r w:rsidRPr="00660D29">
        <w:rPr>
          <w:sz w:val="24"/>
          <w:szCs w:val="24"/>
        </w:rPr>
        <w:lastRenderedPageBreak/>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6447A4" w:rsidRPr="00660D29" w:rsidRDefault="006447A4" w:rsidP="006447A4">
      <w:pPr>
        <w:pStyle w:val="ab"/>
        <w:tabs>
          <w:tab w:val="left" w:pos="567"/>
        </w:tabs>
        <w:ind w:left="0"/>
        <w:jc w:val="both"/>
        <w:rPr>
          <w:sz w:val="24"/>
          <w:szCs w:val="24"/>
        </w:rPr>
      </w:pPr>
      <w:r w:rsidRPr="00660D29">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C25AD7" w:rsidRDefault="006447A4" w:rsidP="00283373">
      <w:pPr>
        <w:pStyle w:val="ab"/>
        <w:tabs>
          <w:tab w:val="left" w:pos="567"/>
        </w:tabs>
        <w:ind w:left="0"/>
        <w:jc w:val="both"/>
        <w:rPr>
          <w:sz w:val="24"/>
          <w:szCs w:val="24"/>
        </w:rPr>
      </w:pPr>
      <w:r w:rsidRPr="00660D29">
        <w:rPr>
          <w:sz w:val="24"/>
          <w:szCs w:val="24"/>
        </w:rPr>
        <w:t>9.4. 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r w:rsidR="00F9622A" w:rsidRPr="00660D29">
        <w:rPr>
          <w:sz w:val="24"/>
          <w:szCs w:val="24"/>
        </w:rPr>
        <w:t xml:space="preserve">. </w:t>
      </w:r>
    </w:p>
    <w:p w:rsidR="00245365" w:rsidRDefault="00245365" w:rsidP="00283373">
      <w:pPr>
        <w:pStyle w:val="ab"/>
        <w:tabs>
          <w:tab w:val="left" w:pos="567"/>
        </w:tabs>
        <w:ind w:left="0"/>
        <w:jc w:val="both"/>
        <w:rPr>
          <w:sz w:val="24"/>
          <w:szCs w:val="24"/>
        </w:rPr>
      </w:pPr>
    </w:p>
    <w:p w:rsidR="00245365" w:rsidRDefault="00245365" w:rsidP="00283373">
      <w:pPr>
        <w:pStyle w:val="ab"/>
        <w:tabs>
          <w:tab w:val="left" w:pos="567"/>
        </w:tabs>
        <w:ind w:left="0"/>
        <w:jc w:val="both"/>
        <w:rPr>
          <w:sz w:val="24"/>
          <w:szCs w:val="24"/>
        </w:rPr>
      </w:pPr>
    </w:p>
    <w:p w:rsidR="00245365" w:rsidRDefault="00245365" w:rsidP="00283373">
      <w:pPr>
        <w:pStyle w:val="ab"/>
        <w:tabs>
          <w:tab w:val="left" w:pos="567"/>
        </w:tabs>
        <w:ind w:left="0"/>
        <w:jc w:val="both"/>
        <w:rPr>
          <w:sz w:val="24"/>
          <w:szCs w:val="24"/>
        </w:rPr>
      </w:pPr>
    </w:p>
    <w:p w:rsidR="00245365" w:rsidRDefault="00245365" w:rsidP="00283373">
      <w:pPr>
        <w:pStyle w:val="ab"/>
        <w:tabs>
          <w:tab w:val="left" w:pos="567"/>
        </w:tabs>
        <w:ind w:left="0"/>
        <w:jc w:val="both"/>
        <w:rPr>
          <w:sz w:val="24"/>
          <w:szCs w:val="24"/>
        </w:rPr>
      </w:pPr>
    </w:p>
    <w:p w:rsidR="00245365" w:rsidRDefault="00245365" w:rsidP="00283373">
      <w:pPr>
        <w:pStyle w:val="ab"/>
        <w:tabs>
          <w:tab w:val="left" w:pos="567"/>
        </w:tabs>
        <w:ind w:left="0"/>
        <w:jc w:val="both"/>
        <w:rPr>
          <w:sz w:val="24"/>
          <w:szCs w:val="24"/>
        </w:rPr>
      </w:pPr>
    </w:p>
    <w:p w:rsidR="0081696F" w:rsidRPr="00283373" w:rsidRDefault="0081696F" w:rsidP="00283373">
      <w:pPr>
        <w:pStyle w:val="ab"/>
        <w:tabs>
          <w:tab w:val="left" w:pos="567"/>
        </w:tabs>
        <w:ind w:left="0"/>
        <w:jc w:val="both"/>
        <w:rPr>
          <w:sz w:val="24"/>
          <w:szCs w:val="24"/>
        </w:rPr>
      </w:pPr>
    </w:p>
    <w:p w:rsidR="003A2688" w:rsidRPr="00283373" w:rsidRDefault="0081696F" w:rsidP="006B65B7">
      <w:pPr>
        <w:tabs>
          <w:tab w:val="left" w:pos="567"/>
        </w:tabs>
        <w:jc w:val="both"/>
        <w:rPr>
          <w:sz w:val="12"/>
          <w:szCs w:val="12"/>
        </w:rPr>
      </w:pPr>
      <w:r>
        <w:t xml:space="preserve">    </w:t>
      </w:r>
      <w:r w:rsidR="00140A13">
        <w:t>Начальник</w:t>
      </w:r>
      <w:r>
        <w:t xml:space="preserve"> СПС </w:t>
      </w:r>
      <w:r w:rsidR="00140A13">
        <w:t>УВС</w:t>
      </w:r>
      <w:r>
        <w:t xml:space="preserve">     </w:t>
      </w:r>
      <w:r w:rsidR="003A2688" w:rsidRPr="006308DC">
        <w:rPr>
          <w:u w:val="single"/>
        </w:rPr>
        <w:t>_____/____________________/____</w:t>
      </w:r>
      <w:r w:rsidRPr="006308DC">
        <w:rPr>
          <w:u w:val="single"/>
        </w:rPr>
        <w:t>К</w:t>
      </w:r>
      <w:r w:rsidR="00C969BC" w:rsidRPr="006308DC">
        <w:rPr>
          <w:u w:val="single"/>
        </w:rPr>
        <w:t>оробов Н.А</w:t>
      </w:r>
      <w:r w:rsidRPr="006308DC">
        <w:rPr>
          <w:u w:val="single"/>
        </w:rPr>
        <w:t>.</w:t>
      </w:r>
      <w:r w:rsidR="003A2688" w:rsidRPr="006308DC">
        <w:rPr>
          <w:u w:val="single"/>
        </w:rPr>
        <w:t>_______</w:t>
      </w:r>
    </w:p>
    <w:p w:rsidR="007843BF" w:rsidRDefault="003A2688" w:rsidP="006B65B7">
      <w:pPr>
        <w:tabs>
          <w:tab w:val="left" w:pos="567"/>
        </w:tabs>
        <w:jc w:val="both"/>
        <w:rPr>
          <w:sz w:val="20"/>
          <w:szCs w:val="20"/>
        </w:rPr>
      </w:pPr>
      <w:r w:rsidRPr="00660D29">
        <w:rPr>
          <w:sz w:val="20"/>
          <w:szCs w:val="20"/>
        </w:rPr>
        <w:t xml:space="preserve">                      Должность                                              Подпись                                            Ф.И.О.</w:t>
      </w:r>
    </w:p>
    <w:p w:rsidR="002045EA" w:rsidRDefault="002045EA" w:rsidP="006B65B7">
      <w:pPr>
        <w:tabs>
          <w:tab w:val="left" w:pos="567"/>
        </w:tabs>
        <w:jc w:val="both"/>
        <w:rPr>
          <w:sz w:val="20"/>
          <w:szCs w:val="20"/>
        </w:rPr>
      </w:pPr>
    </w:p>
    <w:p w:rsidR="002045EA" w:rsidRDefault="002045EA" w:rsidP="006B65B7">
      <w:pPr>
        <w:tabs>
          <w:tab w:val="left" w:pos="567"/>
        </w:tabs>
        <w:jc w:val="both"/>
        <w:rPr>
          <w:sz w:val="20"/>
          <w:szCs w:val="20"/>
        </w:rPr>
      </w:pPr>
    </w:p>
    <w:p w:rsidR="002045EA" w:rsidRDefault="002045EA" w:rsidP="006B65B7">
      <w:pPr>
        <w:tabs>
          <w:tab w:val="left" w:pos="567"/>
        </w:tabs>
        <w:jc w:val="both"/>
        <w:rPr>
          <w:sz w:val="20"/>
          <w:szCs w:val="20"/>
        </w:rPr>
      </w:pPr>
    </w:p>
    <w:p w:rsidR="002045EA" w:rsidRDefault="002045EA" w:rsidP="006B65B7">
      <w:pPr>
        <w:tabs>
          <w:tab w:val="left" w:pos="567"/>
        </w:tabs>
        <w:jc w:val="both"/>
        <w:rPr>
          <w:sz w:val="20"/>
          <w:szCs w:val="20"/>
        </w:rPr>
      </w:pPr>
    </w:p>
    <w:p w:rsidR="002045EA" w:rsidRDefault="002045EA" w:rsidP="006B65B7">
      <w:pPr>
        <w:tabs>
          <w:tab w:val="left" w:pos="567"/>
        </w:tabs>
        <w:jc w:val="both"/>
        <w:rPr>
          <w:sz w:val="20"/>
          <w:szCs w:val="20"/>
        </w:rPr>
      </w:pPr>
    </w:p>
    <w:sectPr w:rsidR="002045EA" w:rsidSect="006055EA">
      <w:pgSz w:w="11906" w:h="16838" w:code="9"/>
      <w:pgMar w:top="851" w:right="707" w:bottom="709"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25764B"/>
    <w:multiLevelType w:val="multilevel"/>
    <w:tmpl w:val="B73E3996"/>
    <w:lvl w:ilvl="0">
      <w:start w:val="1"/>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73E0E7E"/>
    <w:multiLevelType w:val="hybridMultilevel"/>
    <w:tmpl w:val="5E2E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4"/>
  </w:num>
  <w:num w:numId="2">
    <w:abstractNumId w:val="3"/>
  </w:num>
  <w:num w:numId="3">
    <w:abstractNumId w:val="13"/>
  </w:num>
  <w:num w:numId="4">
    <w:abstractNumId w:val="11"/>
  </w:num>
  <w:num w:numId="5">
    <w:abstractNumId w:val="6"/>
  </w:num>
  <w:num w:numId="6">
    <w:abstractNumId w:val="1"/>
  </w:num>
  <w:num w:numId="7">
    <w:abstractNumId w:val="7"/>
  </w:num>
  <w:num w:numId="8">
    <w:abstractNumId w:val="0"/>
  </w:num>
  <w:num w:numId="9">
    <w:abstractNumId w:val="4"/>
  </w:num>
  <w:num w:numId="10">
    <w:abstractNumId w:val="10"/>
  </w:num>
  <w:num w:numId="11">
    <w:abstractNumId w:val="9"/>
  </w:num>
  <w:num w:numId="12">
    <w:abstractNumId w:val="5"/>
  </w:num>
  <w:num w:numId="13">
    <w:abstractNumId w:val="2"/>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2"/>
  </w:compat>
  <w:rsids>
    <w:rsidRoot w:val="003F1CF2"/>
    <w:rsid w:val="00007E64"/>
    <w:rsid w:val="00012BA2"/>
    <w:rsid w:val="00017901"/>
    <w:rsid w:val="000179A6"/>
    <w:rsid w:val="00022E43"/>
    <w:rsid w:val="00023D8A"/>
    <w:rsid w:val="000253B6"/>
    <w:rsid w:val="00031264"/>
    <w:rsid w:val="00040F9A"/>
    <w:rsid w:val="00043E6A"/>
    <w:rsid w:val="00043FC6"/>
    <w:rsid w:val="00045F57"/>
    <w:rsid w:val="00050331"/>
    <w:rsid w:val="00051D9D"/>
    <w:rsid w:val="000530C7"/>
    <w:rsid w:val="00053A03"/>
    <w:rsid w:val="00060C84"/>
    <w:rsid w:val="00067882"/>
    <w:rsid w:val="000710D3"/>
    <w:rsid w:val="000713FB"/>
    <w:rsid w:val="0007400F"/>
    <w:rsid w:val="000758E3"/>
    <w:rsid w:val="000808F7"/>
    <w:rsid w:val="00080A34"/>
    <w:rsid w:val="00080CA5"/>
    <w:rsid w:val="00083B04"/>
    <w:rsid w:val="000853FF"/>
    <w:rsid w:val="00090773"/>
    <w:rsid w:val="000A0D0C"/>
    <w:rsid w:val="000B091D"/>
    <w:rsid w:val="000B0D81"/>
    <w:rsid w:val="000B2E3B"/>
    <w:rsid w:val="000B3699"/>
    <w:rsid w:val="000C2087"/>
    <w:rsid w:val="000D01DB"/>
    <w:rsid w:val="000D059B"/>
    <w:rsid w:val="000D1A7D"/>
    <w:rsid w:val="000D48C5"/>
    <w:rsid w:val="000D5D78"/>
    <w:rsid w:val="000D6678"/>
    <w:rsid w:val="000E13CE"/>
    <w:rsid w:val="000E5955"/>
    <w:rsid w:val="000F0636"/>
    <w:rsid w:val="000F240B"/>
    <w:rsid w:val="000F2E42"/>
    <w:rsid w:val="000F4998"/>
    <w:rsid w:val="000F7259"/>
    <w:rsid w:val="00106900"/>
    <w:rsid w:val="00114457"/>
    <w:rsid w:val="00114956"/>
    <w:rsid w:val="0011765F"/>
    <w:rsid w:val="00126B91"/>
    <w:rsid w:val="0012732B"/>
    <w:rsid w:val="00131C0F"/>
    <w:rsid w:val="00140A13"/>
    <w:rsid w:val="00141DE6"/>
    <w:rsid w:val="00145341"/>
    <w:rsid w:val="00145E63"/>
    <w:rsid w:val="00146201"/>
    <w:rsid w:val="00146487"/>
    <w:rsid w:val="001475BD"/>
    <w:rsid w:val="00151825"/>
    <w:rsid w:val="00151FD9"/>
    <w:rsid w:val="001531B7"/>
    <w:rsid w:val="00154978"/>
    <w:rsid w:val="00154D4A"/>
    <w:rsid w:val="00156322"/>
    <w:rsid w:val="00157B56"/>
    <w:rsid w:val="00162795"/>
    <w:rsid w:val="001667F3"/>
    <w:rsid w:val="00166D94"/>
    <w:rsid w:val="00170ED6"/>
    <w:rsid w:val="00175129"/>
    <w:rsid w:val="00176164"/>
    <w:rsid w:val="00176C9F"/>
    <w:rsid w:val="00177947"/>
    <w:rsid w:val="00181851"/>
    <w:rsid w:val="00183DAB"/>
    <w:rsid w:val="001858BD"/>
    <w:rsid w:val="001860DE"/>
    <w:rsid w:val="0018667A"/>
    <w:rsid w:val="00186B9E"/>
    <w:rsid w:val="001916B2"/>
    <w:rsid w:val="00195633"/>
    <w:rsid w:val="001957BE"/>
    <w:rsid w:val="00196434"/>
    <w:rsid w:val="00196F6C"/>
    <w:rsid w:val="00197A91"/>
    <w:rsid w:val="001A2BDB"/>
    <w:rsid w:val="001A4DEE"/>
    <w:rsid w:val="001B003B"/>
    <w:rsid w:val="001B57F7"/>
    <w:rsid w:val="001B5E0F"/>
    <w:rsid w:val="001C11E6"/>
    <w:rsid w:val="001C2675"/>
    <w:rsid w:val="001D59F2"/>
    <w:rsid w:val="001E0D9A"/>
    <w:rsid w:val="001E4C92"/>
    <w:rsid w:val="001E78DB"/>
    <w:rsid w:val="001F1A97"/>
    <w:rsid w:val="001F6B7C"/>
    <w:rsid w:val="001F7070"/>
    <w:rsid w:val="002024FE"/>
    <w:rsid w:val="002045EA"/>
    <w:rsid w:val="00206455"/>
    <w:rsid w:val="00213437"/>
    <w:rsid w:val="0021634C"/>
    <w:rsid w:val="00217AD3"/>
    <w:rsid w:val="00222778"/>
    <w:rsid w:val="00222E91"/>
    <w:rsid w:val="0022358C"/>
    <w:rsid w:val="00225A28"/>
    <w:rsid w:val="0022641E"/>
    <w:rsid w:val="00232B23"/>
    <w:rsid w:val="002356D8"/>
    <w:rsid w:val="00235AF0"/>
    <w:rsid w:val="002365BC"/>
    <w:rsid w:val="0024159D"/>
    <w:rsid w:val="00241DDF"/>
    <w:rsid w:val="0024215E"/>
    <w:rsid w:val="00245365"/>
    <w:rsid w:val="00247276"/>
    <w:rsid w:val="00253338"/>
    <w:rsid w:val="00253648"/>
    <w:rsid w:val="00257453"/>
    <w:rsid w:val="00263687"/>
    <w:rsid w:val="00273DD7"/>
    <w:rsid w:val="002749D3"/>
    <w:rsid w:val="00276E5C"/>
    <w:rsid w:val="002816D8"/>
    <w:rsid w:val="00283107"/>
    <w:rsid w:val="00283373"/>
    <w:rsid w:val="00285F54"/>
    <w:rsid w:val="0029191D"/>
    <w:rsid w:val="002A4898"/>
    <w:rsid w:val="002A675C"/>
    <w:rsid w:val="002B2499"/>
    <w:rsid w:val="002B5291"/>
    <w:rsid w:val="002B58AA"/>
    <w:rsid w:val="002C2801"/>
    <w:rsid w:val="002C413E"/>
    <w:rsid w:val="002C60EE"/>
    <w:rsid w:val="002C6460"/>
    <w:rsid w:val="002C71F1"/>
    <w:rsid w:val="002D0431"/>
    <w:rsid w:val="002D0A0F"/>
    <w:rsid w:val="002D1748"/>
    <w:rsid w:val="002D49F8"/>
    <w:rsid w:val="002D5BAD"/>
    <w:rsid w:val="002E2017"/>
    <w:rsid w:val="002E3818"/>
    <w:rsid w:val="002E417C"/>
    <w:rsid w:val="002E554B"/>
    <w:rsid w:val="002E598E"/>
    <w:rsid w:val="002E7F66"/>
    <w:rsid w:val="002F0192"/>
    <w:rsid w:val="002F422C"/>
    <w:rsid w:val="002F56E7"/>
    <w:rsid w:val="002F601D"/>
    <w:rsid w:val="002F6AC8"/>
    <w:rsid w:val="003016E1"/>
    <w:rsid w:val="003062CB"/>
    <w:rsid w:val="003114C0"/>
    <w:rsid w:val="00313765"/>
    <w:rsid w:val="0031404C"/>
    <w:rsid w:val="003171A1"/>
    <w:rsid w:val="00321A89"/>
    <w:rsid w:val="003225DE"/>
    <w:rsid w:val="00323558"/>
    <w:rsid w:val="0033122B"/>
    <w:rsid w:val="0033165B"/>
    <w:rsid w:val="0033241C"/>
    <w:rsid w:val="003324D2"/>
    <w:rsid w:val="003374AB"/>
    <w:rsid w:val="0034069F"/>
    <w:rsid w:val="00342022"/>
    <w:rsid w:val="003447DE"/>
    <w:rsid w:val="00351B77"/>
    <w:rsid w:val="00356375"/>
    <w:rsid w:val="00360AA4"/>
    <w:rsid w:val="00360B95"/>
    <w:rsid w:val="00360E62"/>
    <w:rsid w:val="0036432E"/>
    <w:rsid w:val="00374B53"/>
    <w:rsid w:val="00377AD4"/>
    <w:rsid w:val="00380642"/>
    <w:rsid w:val="00387D01"/>
    <w:rsid w:val="003948F6"/>
    <w:rsid w:val="00394A06"/>
    <w:rsid w:val="00397F2A"/>
    <w:rsid w:val="003A2688"/>
    <w:rsid w:val="003A62D6"/>
    <w:rsid w:val="003A6839"/>
    <w:rsid w:val="003A76F2"/>
    <w:rsid w:val="003B4812"/>
    <w:rsid w:val="003B7D7D"/>
    <w:rsid w:val="003C32FD"/>
    <w:rsid w:val="003C3816"/>
    <w:rsid w:val="003D32D8"/>
    <w:rsid w:val="003D4C9B"/>
    <w:rsid w:val="003D624E"/>
    <w:rsid w:val="003D65B3"/>
    <w:rsid w:val="003E0B49"/>
    <w:rsid w:val="003E417C"/>
    <w:rsid w:val="003E7F4E"/>
    <w:rsid w:val="003F07F3"/>
    <w:rsid w:val="003F1B52"/>
    <w:rsid w:val="003F1CF2"/>
    <w:rsid w:val="003F6629"/>
    <w:rsid w:val="00412423"/>
    <w:rsid w:val="00412BF1"/>
    <w:rsid w:val="0042024B"/>
    <w:rsid w:val="00421CC5"/>
    <w:rsid w:val="0042550F"/>
    <w:rsid w:val="0042576C"/>
    <w:rsid w:val="00426DB5"/>
    <w:rsid w:val="00430C8E"/>
    <w:rsid w:val="00431DCB"/>
    <w:rsid w:val="00432768"/>
    <w:rsid w:val="00435928"/>
    <w:rsid w:val="0043625A"/>
    <w:rsid w:val="004410FF"/>
    <w:rsid w:val="0044178D"/>
    <w:rsid w:val="004426B7"/>
    <w:rsid w:val="00444FC0"/>
    <w:rsid w:val="004459CF"/>
    <w:rsid w:val="00446345"/>
    <w:rsid w:val="004551B6"/>
    <w:rsid w:val="0045799A"/>
    <w:rsid w:val="00463B52"/>
    <w:rsid w:val="00473907"/>
    <w:rsid w:val="00474CB6"/>
    <w:rsid w:val="004754C6"/>
    <w:rsid w:val="004806CA"/>
    <w:rsid w:val="00480FDD"/>
    <w:rsid w:val="00484A6D"/>
    <w:rsid w:val="00485C09"/>
    <w:rsid w:val="00487364"/>
    <w:rsid w:val="0048772D"/>
    <w:rsid w:val="00487736"/>
    <w:rsid w:val="00497C3D"/>
    <w:rsid w:val="004A057F"/>
    <w:rsid w:val="004A0692"/>
    <w:rsid w:val="004A1E56"/>
    <w:rsid w:val="004B07C8"/>
    <w:rsid w:val="004B5C74"/>
    <w:rsid w:val="004C0092"/>
    <w:rsid w:val="004C1992"/>
    <w:rsid w:val="004C26DC"/>
    <w:rsid w:val="004C457C"/>
    <w:rsid w:val="004C6C21"/>
    <w:rsid w:val="004C7F1C"/>
    <w:rsid w:val="004D3EDE"/>
    <w:rsid w:val="004D6F2F"/>
    <w:rsid w:val="004E0157"/>
    <w:rsid w:val="004E0376"/>
    <w:rsid w:val="004E056F"/>
    <w:rsid w:val="004E12F3"/>
    <w:rsid w:val="004E2DB6"/>
    <w:rsid w:val="004E5167"/>
    <w:rsid w:val="004F0719"/>
    <w:rsid w:val="004F0D63"/>
    <w:rsid w:val="004F3DFA"/>
    <w:rsid w:val="004F44A9"/>
    <w:rsid w:val="004F4881"/>
    <w:rsid w:val="005025D1"/>
    <w:rsid w:val="005067CC"/>
    <w:rsid w:val="00507FDB"/>
    <w:rsid w:val="005104C6"/>
    <w:rsid w:val="00510AC3"/>
    <w:rsid w:val="00515BAE"/>
    <w:rsid w:val="00520531"/>
    <w:rsid w:val="005232F7"/>
    <w:rsid w:val="0053001B"/>
    <w:rsid w:val="00530ABD"/>
    <w:rsid w:val="00531A0C"/>
    <w:rsid w:val="005360A7"/>
    <w:rsid w:val="00541420"/>
    <w:rsid w:val="00542569"/>
    <w:rsid w:val="00546D59"/>
    <w:rsid w:val="005474A8"/>
    <w:rsid w:val="00547EFD"/>
    <w:rsid w:val="00551229"/>
    <w:rsid w:val="00552F46"/>
    <w:rsid w:val="005601DA"/>
    <w:rsid w:val="005622F4"/>
    <w:rsid w:val="005626D7"/>
    <w:rsid w:val="00567572"/>
    <w:rsid w:val="005707A9"/>
    <w:rsid w:val="005737CB"/>
    <w:rsid w:val="00574B57"/>
    <w:rsid w:val="00582BC1"/>
    <w:rsid w:val="00583AD2"/>
    <w:rsid w:val="00586CCB"/>
    <w:rsid w:val="005903E1"/>
    <w:rsid w:val="00591931"/>
    <w:rsid w:val="00591CB4"/>
    <w:rsid w:val="005939CB"/>
    <w:rsid w:val="00594F81"/>
    <w:rsid w:val="00596573"/>
    <w:rsid w:val="005A4A49"/>
    <w:rsid w:val="005A4DF7"/>
    <w:rsid w:val="005A4FAA"/>
    <w:rsid w:val="005A70AC"/>
    <w:rsid w:val="005B27EC"/>
    <w:rsid w:val="005B2853"/>
    <w:rsid w:val="005C0B7B"/>
    <w:rsid w:val="005C2497"/>
    <w:rsid w:val="005C4AAF"/>
    <w:rsid w:val="005C4E7B"/>
    <w:rsid w:val="005C6B5D"/>
    <w:rsid w:val="005D3391"/>
    <w:rsid w:val="005D669C"/>
    <w:rsid w:val="005E7FE5"/>
    <w:rsid w:val="005F10CE"/>
    <w:rsid w:val="005F142B"/>
    <w:rsid w:val="005F1ABE"/>
    <w:rsid w:val="005F475E"/>
    <w:rsid w:val="005F5D16"/>
    <w:rsid w:val="005F616E"/>
    <w:rsid w:val="005F7997"/>
    <w:rsid w:val="00601DF2"/>
    <w:rsid w:val="00603CD1"/>
    <w:rsid w:val="006055EA"/>
    <w:rsid w:val="00612E60"/>
    <w:rsid w:val="00612EA6"/>
    <w:rsid w:val="0061706A"/>
    <w:rsid w:val="006204A9"/>
    <w:rsid w:val="00627530"/>
    <w:rsid w:val="006308DC"/>
    <w:rsid w:val="00632F79"/>
    <w:rsid w:val="00633E92"/>
    <w:rsid w:val="00636E2E"/>
    <w:rsid w:val="00643706"/>
    <w:rsid w:val="00643DE5"/>
    <w:rsid w:val="006447A4"/>
    <w:rsid w:val="00645E6D"/>
    <w:rsid w:val="00654E60"/>
    <w:rsid w:val="00660D29"/>
    <w:rsid w:val="006645AA"/>
    <w:rsid w:val="00664A33"/>
    <w:rsid w:val="00664A43"/>
    <w:rsid w:val="006670A5"/>
    <w:rsid w:val="00667669"/>
    <w:rsid w:val="0067422A"/>
    <w:rsid w:val="00674815"/>
    <w:rsid w:val="00683A86"/>
    <w:rsid w:val="00684909"/>
    <w:rsid w:val="00690CBE"/>
    <w:rsid w:val="00691119"/>
    <w:rsid w:val="0069174D"/>
    <w:rsid w:val="00691A91"/>
    <w:rsid w:val="00692A10"/>
    <w:rsid w:val="006949C0"/>
    <w:rsid w:val="006A1CFD"/>
    <w:rsid w:val="006A2954"/>
    <w:rsid w:val="006A357F"/>
    <w:rsid w:val="006A74B4"/>
    <w:rsid w:val="006B2EE2"/>
    <w:rsid w:val="006B65B7"/>
    <w:rsid w:val="006B71FC"/>
    <w:rsid w:val="006B7402"/>
    <w:rsid w:val="006C2B28"/>
    <w:rsid w:val="006C388D"/>
    <w:rsid w:val="006C55B5"/>
    <w:rsid w:val="006D08F3"/>
    <w:rsid w:val="006D1563"/>
    <w:rsid w:val="006D3171"/>
    <w:rsid w:val="006D5B71"/>
    <w:rsid w:val="006D5FD6"/>
    <w:rsid w:val="006E21F5"/>
    <w:rsid w:val="006E4D69"/>
    <w:rsid w:val="006E52B3"/>
    <w:rsid w:val="006E6A74"/>
    <w:rsid w:val="006F0F0B"/>
    <w:rsid w:val="006F6512"/>
    <w:rsid w:val="006F7A34"/>
    <w:rsid w:val="00706CBC"/>
    <w:rsid w:val="00710E1C"/>
    <w:rsid w:val="00714394"/>
    <w:rsid w:val="0071616B"/>
    <w:rsid w:val="00716CEC"/>
    <w:rsid w:val="00717171"/>
    <w:rsid w:val="00717AA5"/>
    <w:rsid w:val="00720EB3"/>
    <w:rsid w:val="0072394E"/>
    <w:rsid w:val="00727024"/>
    <w:rsid w:val="0072765B"/>
    <w:rsid w:val="007318A8"/>
    <w:rsid w:val="007331ED"/>
    <w:rsid w:val="00734E8A"/>
    <w:rsid w:val="00734FC1"/>
    <w:rsid w:val="00737D4E"/>
    <w:rsid w:val="00737E38"/>
    <w:rsid w:val="00740B7B"/>
    <w:rsid w:val="00744728"/>
    <w:rsid w:val="00744C15"/>
    <w:rsid w:val="00744D71"/>
    <w:rsid w:val="007469B5"/>
    <w:rsid w:val="00754828"/>
    <w:rsid w:val="00756589"/>
    <w:rsid w:val="00757798"/>
    <w:rsid w:val="00757A6B"/>
    <w:rsid w:val="00762D1E"/>
    <w:rsid w:val="007637F4"/>
    <w:rsid w:val="00763EF8"/>
    <w:rsid w:val="00770038"/>
    <w:rsid w:val="007736C1"/>
    <w:rsid w:val="00777B89"/>
    <w:rsid w:val="00782DC3"/>
    <w:rsid w:val="00783E38"/>
    <w:rsid w:val="007843BF"/>
    <w:rsid w:val="0078477F"/>
    <w:rsid w:val="0078488A"/>
    <w:rsid w:val="00785302"/>
    <w:rsid w:val="0078598A"/>
    <w:rsid w:val="00785A3D"/>
    <w:rsid w:val="00791634"/>
    <w:rsid w:val="00791EB9"/>
    <w:rsid w:val="00792B14"/>
    <w:rsid w:val="00792C66"/>
    <w:rsid w:val="00794245"/>
    <w:rsid w:val="00794455"/>
    <w:rsid w:val="00794F79"/>
    <w:rsid w:val="00795CD1"/>
    <w:rsid w:val="00796F28"/>
    <w:rsid w:val="007A064E"/>
    <w:rsid w:val="007A0D40"/>
    <w:rsid w:val="007A338C"/>
    <w:rsid w:val="007A3D5C"/>
    <w:rsid w:val="007A4647"/>
    <w:rsid w:val="007A7736"/>
    <w:rsid w:val="007B1161"/>
    <w:rsid w:val="007B45E8"/>
    <w:rsid w:val="007B637C"/>
    <w:rsid w:val="007C2D70"/>
    <w:rsid w:val="007C45BD"/>
    <w:rsid w:val="007C50DB"/>
    <w:rsid w:val="007D0FBE"/>
    <w:rsid w:val="007D49FD"/>
    <w:rsid w:val="007D4E76"/>
    <w:rsid w:val="007D53C5"/>
    <w:rsid w:val="007E5177"/>
    <w:rsid w:val="007F2C19"/>
    <w:rsid w:val="008026A0"/>
    <w:rsid w:val="00802993"/>
    <w:rsid w:val="00802CF1"/>
    <w:rsid w:val="00804B76"/>
    <w:rsid w:val="00810238"/>
    <w:rsid w:val="008107BD"/>
    <w:rsid w:val="008115BC"/>
    <w:rsid w:val="00811FCC"/>
    <w:rsid w:val="00812378"/>
    <w:rsid w:val="00812874"/>
    <w:rsid w:val="00812D65"/>
    <w:rsid w:val="0081696F"/>
    <w:rsid w:val="008170F4"/>
    <w:rsid w:val="0082363B"/>
    <w:rsid w:val="008277BE"/>
    <w:rsid w:val="00830C80"/>
    <w:rsid w:val="00830F43"/>
    <w:rsid w:val="008345A3"/>
    <w:rsid w:val="00835EB0"/>
    <w:rsid w:val="00836069"/>
    <w:rsid w:val="00837D7A"/>
    <w:rsid w:val="00840753"/>
    <w:rsid w:val="00846DB1"/>
    <w:rsid w:val="00850277"/>
    <w:rsid w:val="00852F06"/>
    <w:rsid w:val="008543F3"/>
    <w:rsid w:val="00854D19"/>
    <w:rsid w:val="00855D60"/>
    <w:rsid w:val="00865864"/>
    <w:rsid w:val="00866BF1"/>
    <w:rsid w:val="0086786E"/>
    <w:rsid w:val="00874E86"/>
    <w:rsid w:val="00881840"/>
    <w:rsid w:val="00883438"/>
    <w:rsid w:val="00883505"/>
    <w:rsid w:val="00884CC7"/>
    <w:rsid w:val="00886370"/>
    <w:rsid w:val="00890785"/>
    <w:rsid w:val="008912E1"/>
    <w:rsid w:val="00893CBA"/>
    <w:rsid w:val="00895D4F"/>
    <w:rsid w:val="008A58EC"/>
    <w:rsid w:val="008B7C1F"/>
    <w:rsid w:val="008C05CC"/>
    <w:rsid w:val="008C0DD2"/>
    <w:rsid w:val="008C0EE1"/>
    <w:rsid w:val="008C1446"/>
    <w:rsid w:val="008C45C6"/>
    <w:rsid w:val="008C5E80"/>
    <w:rsid w:val="008D5011"/>
    <w:rsid w:val="008D71DD"/>
    <w:rsid w:val="008D7489"/>
    <w:rsid w:val="008F0E34"/>
    <w:rsid w:val="008F1647"/>
    <w:rsid w:val="008F35AB"/>
    <w:rsid w:val="008F595F"/>
    <w:rsid w:val="009011E5"/>
    <w:rsid w:val="00911F95"/>
    <w:rsid w:val="009174C1"/>
    <w:rsid w:val="009223AF"/>
    <w:rsid w:val="00926776"/>
    <w:rsid w:val="0092715D"/>
    <w:rsid w:val="009348A1"/>
    <w:rsid w:val="00935E0A"/>
    <w:rsid w:val="00935EFA"/>
    <w:rsid w:val="00936F3A"/>
    <w:rsid w:val="009376AF"/>
    <w:rsid w:val="009421C5"/>
    <w:rsid w:val="00944105"/>
    <w:rsid w:val="0094580E"/>
    <w:rsid w:val="00950182"/>
    <w:rsid w:val="00950FE3"/>
    <w:rsid w:val="009529C2"/>
    <w:rsid w:val="0095560D"/>
    <w:rsid w:val="00957436"/>
    <w:rsid w:val="00963692"/>
    <w:rsid w:val="00963BB6"/>
    <w:rsid w:val="00963D39"/>
    <w:rsid w:val="009648BE"/>
    <w:rsid w:val="00970166"/>
    <w:rsid w:val="00976F76"/>
    <w:rsid w:val="009811A6"/>
    <w:rsid w:val="00986CEC"/>
    <w:rsid w:val="009902EC"/>
    <w:rsid w:val="00992860"/>
    <w:rsid w:val="00994FA2"/>
    <w:rsid w:val="009A375E"/>
    <w:rsid w:val="009A487C"/>
    <w:rsid w:val="009B0ADB"/>
    <w:rsid w:val="009B6744"/>
    <w:rsid w:val="009B6ABE"/>
    <w:rsid w:val="009B7D4F"/>
    <w:rsid w:val="009C1FF4"/>
    <w:rsid w:val="009C4AA6"/>
    <w:rsid w:val="009C7567"/>
    <w:rsid w:val="009D7C75"/>
    <w:rsid w:val="009E042C"/>
    <w:rsid w:val="009E0520"/>
    <w:rsid w:val="009E1A14"/>
    <w:rsid w:val="009E5EFC"/>
    <w:rsid w:val="009E61DF"/>
    <w:rsid w:val="009F2ABE"/>
    <w:rsid w:val="009F3F2F"/>
    <w:rsid w:val="00A002BA"/>
    <w:rsid w:val="00A00520"/>
    <w:rsid w:val="00A018DF"/>
    <w:rsid w:val="00A02AA9"/>
    <w:rsid w:val="00A04FED"/>
    <w:rsid w:val="00A06822"/>
    <w:rsid w:val="00A14BF4"/>
    <w:rsid w:val="00A16C9B"/>
    <w:rsid w:val="00A21EF0"/>
    <w:rsid w:val="00A2306D"/>
    <w:rsid w:val="00A23479"/>
    <w:rsid w:val="00A32580"/>
    <w:rsid w:val="00A344A6"/>
    <w:rsid w:val="00A351EE"/>
    <w:rsid w:val="00A365CF"/>
    <w:rsid w:val="00A40AB7"/>
    <w:rsid w:val="00A41627"/>
    <w:rsid w:val="00A43E75"/>
    <w:rsid w:val="00A45F21"/>
    <w:rsid w:val="00A50229"/>
    <w:rsid w:val="00A53BA0"/>
    <w:rsid w:val="00A54909"/>
    <w:rsid w:val="00A567D2"/>
    <w:rsid w:val="00A60DB4"/>
    <w:rsid w:val="00A65417"/>
    <w:rsid w:val="00A71D4C"/>
    <w:rsid w:val="00A737F0"/>
    <w:rsid w:val="00A77D2B"/>
    <w:rsid w:val="00A83028"/>
    <w:rsid w:val="00A832AE"/>
    <w:rsid w:val="00A96C9B"/>
    <w:rsid w:val="00A96D61"/>
    <w:rsid w:val="00A971D4"/>
    <w:rsid w:val="00AA161C"/>
    <w:rsid w:val="00AA4F4B"/>
    <w:rsid w:val="00AA5719"/>
    <w:rsid w:val="00AB4F69"/>
    <w:rsid w:val="00AC331B"/>
    <w:rsid w:val="00AC56DB"/>
    <w:rsid w:val="00AC6315"/>
    <w:rsid w:val="00AD1F6B"/>
    <w:rsid w:val="00AD52B6"/>
    <w:rsid w:val="00AE0297"/>
    <w:rsid w:val="00AE2ACE"/>
    <w:rsid w:val="00AE36B4"/>
    <w:rsid w:val="00AE4254"/>
    <w:rsid w:val="00AE583F"/>
    <w:rsid w:val="00AF2950"/>
    <w:rsid w:val="00AF4877"/>
    <w:rsid w:val="00AF5842"/>
    <w:rsid w:val="00AF7190"/>
    <w:rsid w:val="00B00B69"/>
    <w:rsid w:val="00B00D47"/>
    <w:rsid w:val="00B0154E"/>
    <w:rsid w:val="00B01CBD"/>
    <w:rsid w:val="00B037A4"/>
    <w:rsid w:val="00B054F7"/>
    <w:rsid w:val="00B05C1E"/>
    <w:rsid w:val="00B05DD0"/>
    <w:rsid w:val="00B06512"/>
    <w:rsid w:val="00B103B6"/>
    <w:rsid w:val="00B11915"/>
    <w:rsid w:val="00B13557"/>
    <w:rsid w:val="00B13EBF"/>
    <w:rsid w:val="00B17989"/>
    <w:rsid w:val="00B24AB0"/>
    <w:rsid w:val="00B32FEF"/>
    <w:rsid w:val="00B375E3"/>
    <w:rsid w:val="00B45D91"/>
    <w:rsid w:val="00B5141D"/>
    <w:rsid w:val="00B5158F"/>
    <w:rsid w:val="00B51F2E"/>
    <w:rsid w:val="00B52362"/>
    <w:rsid w:val="00B5295B"/>
    <w:rsid w:val="00B54369"/>
    <w:rsid w:val="00B657D5"/>
    <w:rsid w:val="00B6621C"/>
    <w:rsid w:val="00B70015"/>
    <w:rsid w:val="00B7096D"/>
    <w:rsid w:val="00B715E5"/>
    <w:rsid w:val="00B71BA7"/>
    <w:rsid w:val="00B74481"/>
    <w:rsid w:val="00B8095D"/>
    <w:rsid w:val="00B80E63"/>
    <w:rsid w:val="00B81E50"/>
    <w:rsid w:val="00B84F73"/>
    <w:rsid w:val="00B8738C"/>
    <w:rsid w:val="00B90E89"/>
    <w:rsid w:val="00B96CDC"/>
    <w:rsid w:val="00B97388"/>
    <w:rsid w:val="00BA594B"/>
    <w:rsid w:val="00BA714F"/>
    <w:rsid w:val="00BB0097"/>
    <w:rsid w:val="00BB178C"/>
    <w:rsid w:val="00BB2529"/>
    <w:rsid w:val="00BB2DEC"/>
    <w:rsid w:val="00BB7947"/>
    <w:rsid w:val="00BC2029"/>
    <w:rsid w:val="00BC3112"/>
    <w:rsid w:val="00BC386B"/>
    <w:rsid w:val="00BC4262"/>
    <w:rsid w:val="00BC5F5C"/>
    <w:rsid w:val="00BD3B24"/>
    <w:rsid w:val="00BD6E27"/>
    <w:rsid w:val="00BE010F"/>
    <w:rsid w:val="00BE0EAA"/>
    <w:rsid w:val="00BE177B"/>
    <w:rsid w:val="00BE247D"/>
    <w:rsid w:val="00BE661D"/>
    <w:rsid w:val="00BF1DDC"/>
    <w:rsid w:val="00C04E48"/>
    <w:rsid w:val="00C110D1"/>
    <w:rsid w:val="00C21E6D"/>
    <w:rsid w:val="00C25AD7"/>
    <w:rsid w:val="00C26A62"/>
    <w:rsid w:val="00C325B2"/>
    <w:rsid w:val="00C34B57"/>
    <w:rsid w:val="00C34FD0"/>
    <w:rsid w:val="00C35ECB"/>
    <w:rsid w:val="00C37947"/>
    <w:rsid w:val="00C37EE8"/>
    <w:rsid w:val="00C40DE6"/>
    <w:rsid w:val="00C427A0"/>
    <w:rsid w:val="00C43B51"/>
    <w:rsid w:val="00C5612C"/>
    <w:rsid w:val="00C600BE"/>
    <w:rsid w:val="00C63BC4"/>
    <w:rsid w:val="00C80909"/>
    <w:rsid w:val="00C81837"/>
    <w:rsid w:val="00C81D83"/>
    <w:rsid w:val="00C828DC"/>
    <w:rsid w:val="00C849B4"/>
    <w:rsid w:val="00C9305B"/>
    <w:rsid w:val="00C94FC0"/>
    <w:rsid w:val="00C9581B"/>
    <w:rsid w:val="00C969BC"/>
    <w:rsid w:val="00C97B3B"/>
    <w:rsid w:val="00C97DE9"/>
    <w:rsid w:val="00CA1B4E"/>
    <w:rsid w:val="00CA2749"/>
    <w:rsid w:val="00CA563C"/>
    <w:rsid w:val="00CA5DAD"/>
    <w:rsid w:val="00CB0875"/>
    <w:rsid w:val="00CC194D"/>
    <w:rsid w:val="00CC1ABB"/>
    <w:rsid w:val="00CC24D9"/>
    <w:rsid w:val="00CC4C22"/>
    <w:rsid w:val="00CC5C2B"/>
    <w:rsid w:val="00CD21BD"/>
    <w:rsid w:val="00CD36F1"/>
    <w:rsid w:val="00CD3905"/>
    <w:rsid w:val="00CD402C"/>
    <w:rsid w:val="00CD4B6A"/>
    <w:rsid w:val="00CD7B3E"/>
    <w:rsid w:val="00CE2D19"/>
    <w:rsid w:val="00CE32EC"/>
    <w:rsid w:val="00CE62B6"/>
    <w:rsid w:val="00CE7404"/>
    <w:rsid w:val="00CF0AA5"/>
    <w:rsid w:val="00CF2897"/>
    <w:rsid w:val="00CF7330"/>
    <w:rsid w:val="00D00D99"/>
    <w:rsid w:val="00D05ED3"/>
    <w:rsid w:val="00D072FF"/>
    <w:rsid w:val="00D074BB"/>
    <w:rsid w:val="00D13756"/>
    <w:rsid w:val="00D16D3E"/>
    <w:rsid w:val="00D219AA"/>
    <w:rsid w:val="00D2209D"/>
    <w:rsid w:val="00D22A9C"/>
    <w:rsid w:val="00D23132"/>
    <w:rsid w:val="00D2627E"/>
    <w:rsid w:val="00D27ED9"/>
    <w:rsid w:val="00D375A5"/>
    <w:rsid w:val="00D37C52"/>
    <w:rsid w:val="00D37EDE"/>
    <w:rsid w:val="00D406B0"/>
    <w:rsid w:val="00D40EA6"/>
    <w:rsid w:val="00D474F7"/>
    <w:rsid w:val="00D50D0F"/>
    <w:rsid w:val="00D52603"/>
    <w:rsid w:val="00D532CC"/>
    <w:rsid w:val="00D577C1"/>
    <w:rsid w:val="00D6135F"/>
    <w:rsid w:val="00D622C3"/>
    <w:rsid w:val="00D64E61"/>
    <w:rsid w:val="00D747FF"/>
    <w:rsid w:val="00D7556C"/>
    <w:rsid w:val="00D776D5"/>
    <w:rsid w:val="00D80661"/>
    <w:rsid w:val="00D815A4"/>
    <w:rsid w:val="00D81620"/>
    <w:rsid w:val="00D84542"/>
    <w:rsid w:val="00D85D82"/>
    <w:rsid w:val="00D87D59"/>
    <w:rsid w:val="00D87FA9"/>
    <w:rsid w:val="00D92F45"/>
    <w:rsid w:val="00D97E8C"/>
    <w:rsid w:val="00DA1314"/>
    <w:rsid w:val="00DA1A0D"/>
    <w:rsid w:val="00DA4837"/>
    <w:rsid w:val="00DB0C5A"/>
    <w:rsid w:val="00DB28E7"/>
    <w:rsid w:val="00DB363B"/>
    <w:rsid w:val="00DB7391"/>
    <w:rsid w:val="00DC29DC"/>
    <w:rsid w:val="00DC2AC5"/>
    <w:rsid w:val="00DC7130"/>
    <w:rsid w:val="00DD286E"/>
    <w:rsid w:val="00DD2A1F"/>
    <w:rsid w:val="00DD38DA"/>
    <w:rsid w:val="00DD6CFE"/>
    <w:rsid w:val="00DE1837"/>
    <w:rsid w:val="00DF3251"/>
    <w:rsid w:val="00DF4D00"/>
    <w:rsid w:val="00DF6525"/>
    <w:rsid w:val="00E03143"/>
    <w:rsid w:val="00E037C4"/>
    <w:rsid w:val="00E03C7D"/>
    <w:rsid w:val="00E03F72"/>
    <w:rsid w:val="00E05CE2"/>
    <w:rsid w:val="00E24519"/>
    <w:rsid w:val="00E26481"/>
    <w:rsid w:val="00E27029"/>
    <w:rsid w:val="00E30A36"/>
    <w:rsid w:val="00E31322"/>
    <w:rsid w:val="00E320AD"/>
    <w:rsid w:val="00E34D6F"/>
    <w:rsid w:val="00E34E5E"/>
    <w:rsid w:val="00E361F6"/>
    <w:rsid w:val="00E36DDB"/>
    <w:rsid w:val="00E378DA"/>
    <w:rsid w:val="00E42BC3"/>
    <w:rsid w:val="00E44075"/>
    <w:rsid w:val="00E461DC"/>
    <w:rsid w:val="00E47864"/>
    <w:rsid w:val="00E50EC1"/>
    <w:rsid w:val="00E513E8"/>
    <w:rsid w:val="00E52DA8"/>
    <w:rsid w:val="00E60CB8"/>
    <w:rsid w:val="00E60D9E"/>
    <w:rsid w:val="00E65D9F"/>
    <w:rsid w:val="00E67C83"/>
    <w:rsid w:val="00E751A2"/>
    <w:rsid w:val="00E763C0"/>
    <w:rsid w:val="00E77C4C"/>
    <w:rsid w:val="00E911A5"/>
    <w:rsid w:val="00E92935"/>
    <w:rsid w:val="00E92F26"/>
    <w:rsid w:val="00E93E83"/>
    <w:rsid w:val="00E9588C"/>
    <w:rsid w:val="00EA0A3B"/>
    <w:rsid w:val="00EA1E8C"/>
    <w:rsid w:val="00EA2475"/>
    <w:rsid w:val="00EA50CF"/>
    <w:rsid w:val="00EB2BCC"/>
    <w:rsid w:val="00EC248C"/>
    <w:rsid w:val="00EC5B57"/>
    <w:rsid w:val="00ED6C71"/>
    <w:rsid w:val="00ED7333"/>
    <w:rsid w:val="00ED7FB0"/>
    <w:rsid w:val="00EE1ADB"/>
    <w:rsid w:val="00EE470A"/>
    <w:rsid w:val="00EE747C"/>
    <w:rsid w:val="00EF0965"/>
    <w:rsid w:val="00EF0E64"/>
    <w:rsid w:val="00F0025C"/>
    <w:rsid w:val="00F01E1D"/>
    <w:rsid w:val="00F02F3D"/>
    <w:rsid w:val="00F03608"/>
    <w:rsid w:val="00F115A1"/>
    <w:rsid w:val="00F1205B"/>
    <w:rsid w:val="00F13218"/>
    <w:rsid w:val="00F17297"/>
    <w:rsid w:val="00F17716"/>
    <w:rsid w:val="00F20DA4"/>
    <w:rsid w:val="00F22C93"/>
    <w:rsid w:val="00F24B83"/>
    <w:rsid w:val="00F33E3B"/>
    <w:rsid w:val="00F35458"/>
    <w:rsid w:val="00F3549C"/>
    <w:rsid w:val="00F360F2"/>
    <w:rsid w:val="00F40FD9"/>
    <w:rsid w:val="00F42A46"/>
    <w:rsid w:val="00F443BE"/>
    <w:rsid w:val="00F45525"/>
    <w:rsid w:val="00F466C6"/>
    <w:rsid w:val="00F47597"/>
    <w:rsid w:val="00F55F4F"/>
    <w:rsid w:val="00F65990"/>
    <w:rsid w:val="00F724EC"/>
    <w:rsid w:val="00F73F6B"/>
    <w:rsid w:val="00F77298"/>
    <w:rsid w:val="00F77402"/>
    <w:rsid w:val="00F77DBF"/>
    <w:rsid w:val="00F8215A"/>
    <w:rsid w:val="00F82A44"/>
    <w:rsid w:val="00F8474C"/>
    <w:rsid w:val="00F84AAA"/>
    <w:rsid w:val="00F85C51"/>
    <w:rsid w:val="00F9015C"/>
    <w:rsid w:val="00F92108"/>
    <w:rsid w:val="00F92947"/>
    <w:rsid w:val="00F92B6F"/>
    <w:rsid w:val="00F9622A"/>
    <w:rsid w:val="00FA04FB"/>
    <w:rsid w:val="00FA0FCF"/>
    <w:rsid w:val="00FA11E5"/>
    <w:rsid w:val="00FA51DA"/>
    <w:rsid w:val="00FB2361"/>
    <w:rsid w:val="00FB62F0"/>
    <w:rsid w:val="00FC0012"/>
    <w:rsid w:val="00FC3C27"/>
    <w:rsid w:val="00FC6FBD"/>
    <w:rsid w:val="00FD05B2"/>
    <w:rsid w:val="00FD16BC"/>
    <w:rsid w:val="00FD1B03"/>
    <w:rsid w:val="00FD3A10"/>
    <w:rsid w:val="00FD5CFC"/>
    <w:rsid w:val="00FE1122"/>
    <w:rsid w:val="00FE773E"/>
    <w:rsid w:val="00FF02CD"/>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DA7C70A-21FA-4F02-9C5A-6C8268C14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20">
    <w:name w:val="Body Text Indent 2"/>
    <w:basedOn w:val="a"/>
    <w:link w:val="21"/>
    <w:semiHidden/>
    <w:unhideWhenUsed/>
    <w:rsid w:val="00F47597"/>
    <w:pPr>
      <w:spacing w:after="120" w:line="480" w:lineRule="auto"/>
      <w:ind w:left="283"/>
    </w:pPr>
  </w:style>
  <w:style w:type="character" w:customStyle="1" w:styleId="21">
    <w:name w:val="Основной текст с отступом 2 Знак"/>
    <w:basedOn w:val="a0"/>
    <w:link w:val="20"/>
    <w:semiHidden/>
    <w:rsid w:val="00F4759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0159">
      <w:bodyDiv w:val="1"/>
      <w:marLeft w:val="0"/>
      <w:marRight w:val="0"/>
      <w:marTop w:val="0"/>
      <w:marBottom w:val="0"/>
      <w:divBdr>
        <w:top w:val="none" w:sz="0" w:space="0" w:color="auto"/>
        <w:left w:val="none" w:sz="0" w:space="0" w:color="auto"/>
        <w:bottom w:val="none" w:sz="0" w:space="0" w:color="auto"/>
        <w:right w:val="none" w:sz="0" w:space="0" w:color="auto"/>
      </w:divBdr>
    </w:div>
    <w:div w:id="55014983">
      <w:bodyDiv w:val="1"/>
      <w:marLeft w:val="0"/>
      <w:marRight w:val="0"/>
      <w:marTop w:val="0"/>
      <w:marBottom w:val="0"/>
      <w:divBdr>
        <w:top w:val="none" w:sz="0" w:space="0" w:color="auto"/>
        <w:left w:val="none" w:sz="0" w:space="0" w:color="auto"/>
        <w:bottom w:val="none" w:sz="0" w:space="0" w:color="auto"/>
        <w:right w:val="none" w:sz="0" w:space="0" w:color="auto"/>
      </w:divBdr>
    </w:div>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247277787">
      <w:bodyDiv w:val="1"/>
      <w:marLeft w:val="0"/>
      <w:marRight w:val="0"/>
      <w:marTop w:val="0"/>
      <w:marBottom w:val="0"/>
      <w:divBdr>
        <w:top w:val="none" w:sz="0" w:space="0" w:color="auto"/>
        <w:left w:val="none" w:sz="0" w:space="0" w:color="auto"/>
        <w:bottom w:val="none" w:sz="0" w:space="0" w:color="auto"/>
        <w:right w:val="none" w:sz="0" w:space="0" w:color="auto"/>
      </w:divBdr>
    </w:div>
    <w:div w:id="260533311">
      <w:bodyDiv w:val="1"/>
      <w:marLeft w:val="0"/>
      <w:marRight w:val="0"/>
      <w:marTop w:val="0"/>
      <w:marBottom w:val="0"/>
      <w:divBdr>
        <w:top w:val="none" w:sz="0" w:space="0" w:color="auto"/>
        <w:left w:val="none" w:sz="0" w:space="0" w:color="auto"/>
        <w:bottom w:val="none" w:sz="0" w:space="0" w:color="auto"/>
        <w:right w:val="none" w:sz="0" w:space="0" w:color="auto"/>
      </w:divBdr>
    </w:div>
    <w:div w:id="298799778">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457912674">
      <w:bodyDiv w:val="1"/>
      <w:marLeft w:val="0"/>
      <w:marRight w:val="0"/>
      <w:marTop w:val="0"/>
      <w:marBottom w:val="0"/>
      <w:divBdr>
        <w:top w:val="none" w:sz="0" w:space="0" w:color="auto"/>
        <w:left w:val="none" w:sz="0" w:space="0" w:color="auto"/>
        <w:bottom w:val="none" w:sz="0" w:space="0" w:color="auto"/>
        <w:right w:val="none" w:sz="0" w:space="0" w:color="auto"/>
      </w:divBdr>
      <w:divsChild>
        <w:div w:id="1658150237">
          <w:marLeft w:val="0"/>
          <w:marRight w:val="0"/>
          <w:marTop w:val="0"/>
          <w:marBottom w:val="0"/>
          <w:divBdr>
            <w:top w:val="none" w:sz="0" w:space="0" w:color="auto"/>
            <w:left w:val="none" w:sz="0" w:space="0" w:color="auto"/>
            <w:bottom w:val="none" w:sz="0" w:space="0" w:color="auto"/>
            <w:right w:val="none" w:sz="0" w:space="0" w:color="auto"/>
          </w:divBdr>
        </w:div>
      </w:divsChild>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948641">
      <w:bodyDiv w:val="1"/>
      <w:marLeft w:val="0"/>
      <w:marRight w:val="0"/>
      <w:marTop w:val="0"/>
      <w:marBottom w:val="0"/>
      <w:divBdr>
        <w:top w:val="none" w:sz="0" w:space="0" w:color="auto"/>
        <w:left w:val="none" w:sz="0" w:space="0" w:color="auto"/>
        <w:bottom w:val="none" w:sz="0" w:space="0" w:color="auto"/>
        <w:right w:val="none" w:sz="0" w:space="0" w:color="auto"/>
      </w:divBdr>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814765">
      <w:bodyDiv w:val="1"/>
      <w:marLeft w:val="0"/>
      <w:marRight w:val="0"/>
      <w:marTop w:val="0"/>
      <w:marBottom w:val="0"/>
      <w:divBdr>
        <w:top w:val="none" w:sz="0" w:space="0" w:color="auto"/>
        <w:left w:val="none" w:sz="0" w:space="0" w:color="auto"/>
        <w:bottom w:val="none" w:sz="0" w:space="0" w:color="auto"/>
        <w:right w:val="none" w:sz="0" w:space="0" w:color="auto"/>
      </w:divBdr>
    </w:div>
    <w:div w:id="1032730046">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466801">
      <w:bodyDiv w:val="1"/>
      <w:marLeft w:val="0"/>
      <w:marRight w:val="0"/>
      <w:marTop w:val="0"/>
      <w:marBottom w:val="0"/>
      <w:divBdr>
        <w:top w:val="none" w:sz="0" w:space="0" w:color="auto"/>
        <w:left w:val="none" w:sz="0" w:space="0" w:color="auto"/>
        <w:bottom w:val="none" w:sz="0" w:space="0" w:color="auto"/>
        <w:right w:val="none" w:sz="0" w:space="0" w:color="auto"/>
      </w:divBdr>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513181571">
      <w:bodyDiv w:val="1"/>
      <w:marLeft w:val="0"/>
      <w:marRight w:val="0"/>
      <w:marTop w:val="0"/>
      <w:marBottom w:val="0"/>
      <w:divBdr>
        <w:top w:val="none" w:sz="0" w:space="0" w:color="auto"/>
        <w:left w:val="none" w:sz="0" w:space="0" w:color="auto"/>
        <w:bottom w:val="none" w:sz="0" w:space="0" w:color="auto"/>
        <w:right w:val="none" w:sz="0" w:space="0" w:color="auto"/>
      </w:divBdr>
    </w:div>
    <w:div w:id="1582524137">
      <w:bodyDiv w:val="1"/>
      <w:marLeft w:val="0"/>
      <w:marRight w:val="0"/>
      <w:marTop w:val="0"/>
      <w:marBottom w:val="0"/>
      <w:divBdr>
        <w:top w:val="none" w:sz="0" w:space="0" w:color="auto"/>
        <w:left w:val="none" w:sz="0" w:space="0" w:color="auto"/>
        <w:bottom w:val="none" w:sz="0" w:space="0" w:color="auto"/>
        <w:right w:val="none" w:sz="0" w:space="0" w:color="auto"/>
      </w:divBdr>
    </w:div>
    <w:div w:id="1590888087">
      <w:bodyDiv w:val="1"/>
      <w:marLeft w:val="0"/>
      <w:marRight w:val="0"/>
      <w:marTop w:val="0"/>
      <w:marBottom w:val="0"/>
      <w:divBdr>
        <w:top w:val="none" w:sz="0" w:space="0" w:color="auto"/>
        <w:left w:val="none" w:sz="0" w:space="0" w:color="auto"/>
        <w:bottom w:val="none" w:sz="0" w:space="0" w:color="auto"/>
        <w:right w:val="none" w:sz="0" w:space="0" w:color="auto"/>
      </w:divBdr>
    </w:div>
    <w:div w:id="1665547225">
      <w:bodyDiv w:val="1"/>
      <w:marLeft w:val="0"/>
      <w:marRight w:val="0"/>
      <w:marTop w:val="0"/>
      <w:marBottom w:val="0"/>
      <w:divBdr>
        <w:top w:val="none" w:sz="0" w:space="0" w:color="auto"/>
        <w:left w:val="none" w:sz="0" w:space="0" w:color="auto"/>
        <w:bottom w:val="none" w:sz="0" w:space="0" w:color="auto"/>
        <w:right w:val="none" w:sz="0" w:space="0" w:color="auto"/>
      </w:divBdr>
    </w:div>
    <w:div w:id="1727796185">
      <w:bodyDiv w:val="1"/>
      <w:marLeft w:val="0"/>
      <w:marRight w:val="0"/>
      <w:marTop w:val="0"/>
      <w:marBottom w:val="0"/>
      <w:divBdr>
        <w:top w:val="none" w:sz="0" w:space="0" w:color="auto"/>
        <w:left w:val="none" w:sz="0" w:space="0" w:color="auto"/>
        <w:bottom w:val="none" w:sz="0" w:space="0" w:color="auto"/>
        <w:right w:val="none" w:sz="0" w:space="0" w:color="auto"/>
      </w:divBdr>
    </w:div>
    <w:div w:id="1729495327">
      <w:bodyDiv w:val="1"/>
      <w:marLeft w:val="0"/>
      <w:marRight w:val="0"/>
      <w:marTop w:val="0"/>
      <w:marBottom w:val="0"/>
      <w:divBdr>
        <w:top w:val="none" w:sz="0" w:space="0" w:color="auto"/>
        <w:left w:val="none" w:sz="0" w:space="0" w:color="auto"/>
        <w:bottom w:val="none" w:sz="0" w:space="0" w:color="auto"/>
        <w:right w:val="none" w:sz="0" w:space="0" w:color="auto"/>
      </w:divBdr>
    </w:div>
    <w:div w:id="1817989523">
      <w:bodyDiv w:val="1"/>
      <w:marLeft w:val="0"/>
      <w:marRight w:val="0"/>
      <w:marTop w:val="0"/>
      <w:marBottom w:val="0"/>
      <w:divBdr>
        <w:top w:val="none" w:sz="0" w:space="0" w:color="auto"/>
        <w:left w:val="none" w:sz="0" w:space="0" w:color="auto"/>
        <w:bottom w:val="none" w:sz="0" w:space="0" w:color="auto"/>
        <w:right w:val="none" w:sz="0" w:space="0" w:color="auto"/>
      </w:divBdr>
    </w:div>
    <w:div w:id="1846506879">
      <w:bodyDiv w:val="1"/>
      <w:marLeft w:val="0"/>
      <w:marRight w:val="0"/>
      <w:marTop w:val="0"/>
      <w:marBottom w:val="0"/>
      <w:divBdr>
        <w:top w:val="none" w:sz="0" w:space="0" w:color="auto"/>
        <w:left w:val="none" w:sz="0" w:space="0" w:color="auto"/>
        <w:bottom w:val="none" w:sz="0" w:space="0" w:color="auto"/>
        <w:right w:val="none" w:sz="0" w:space="0" w:color="auto"/>
      </w:divBdr>
      <w:divsChild>
        <w:div w:id="477499921">
          <w:marLeft w:val="0"/>
          <w:marRight w:val="0"/>
          <w:marTop w:val="0"/>
          <w:marBottom w:val="0"/>
          <w:divBdr>
            <w:top w:val="none" w:sz="0" w:space="0" w:color="auto"/>
            <w:left w:val="none" w:sz="0" w:space="0" w:color="auto"/>
            <w:bottom w:val="none" w:sz="0" w:space="0" w:color="auto"/>
            <w:right w:val="none" w:sz="0" w:space="0" w:color="auto"/>
          </w:divBdr>
        </w:div>
        <w:div w:id="325672074">
          <w:marLeft w:val="0"/>
          <w:marRight w:val="0"/>
          <w:marTop w:val="0"/>
          <w:marBottom w:val="0"/>
          <w:divBdr>
            <w:top w:val="none" w:sz="0" w:space="0" w:color="auto"/>
            <w:left w:val="none" w:sz="0" w:space="0" w:color="auto"/>
            <w:bottom w:val="none" w:sz="0" w:space="0" w:color="auto"/>
            <w:right w:val="none" w:sz="0" w:space="0" w:color="auto"/>
          </w:divBdr>
          <w:divsChild>
            <w:div w:id="688991275">
              <w:marLeft w:val="0"/>
              <w:marRight w:val="0"/>
              <w:marTop w:val="0"/>
              <w:marBottom w:val="0"/>
              <w:divBdr>
                <w:top w:val="none" w:sz="0" w:space="0" w:color="auto"/>
                <w:left w:val="none" w:sz="0" w:space="0" w:color="auto"/>
                <w:bottom w:val="none" w:sz="0" w:space="0" w:color="auto"/>
                <w:right w:val="none" w:sz="0" w:space="0" w:color="auto"/>
              </w:divBdr>
            </w:div>
          </w:divsChild>
        </w:div>
        <w:div w:id="722749716">
          <w:marLeft w:val="0"/>
          <w:marRight w:val="0"/>
          <w:marTop w:val="0"/>
          <w:marBottom w:val="0"/>
          <w:divBdr>
            <w:top w:val="none" w:sz="0" w:space="0" w:color="auto"/>
            <w:left w:val="none" w:sz="0" w:space="0" w:color="auto"/>
            <w:bottom w:val="none" w:sz="0" w:space="0" w:color="auto"/>
            <w:right w:val="none" w:sz="0" w:space="0" w:color="auto"/>
          </w:divBdr>
        </w:div>
        <w:div w:id="559903103">
          <w:marLeft w:val="0"/>
          <w:marRight w:val="0"/>
          <w:marTop w:val="0"/>
          <w:marBottom w:val="0"/>
          <w:divBdr>
            <w:top w:val="none" w:sz="0" w:space="0" w:color="auto"/>
            <w:left w:val="none" w:sz="0" w:space="0" w:color="auto"/>
            <w:bottom w:val="none" w:sz="0" w:space="0" w:color="auto"/>
            <w:right w:val="none" w:sz="0" w:space="0" w:color="auto"/>
          </w:divBdr>
        </w:div>
        <w:div w:id="929123832">
          <w:marLeft w:val="0"/>
          <w:marRight w:val="0"/>
          <w:marTop w:val="0"/>
          <w:marBottom w:val="0"/>
          <w:divBdr>
            <w:top w:val="none" w:sz="0" w:space="0" w:color="auto"/>
            <w:left w:val="none" w:sz="0" w:space="0" w:color="auto"/>
            <w:bottom w:val="none" w:sz="0" w:space="0" w:color="auto"/>
            <w:right w:val="none" w:sz="0" w:space="0" w:color="auto"/>
          </w:divBdr>
        </w:div>
        <w:div w:id="1335765201">
          <w:marLeft w:val="0"/>
          <w:marRight w:val="0"/>
          <w:marTop w:val="0"/>
          <w:marBottom w:val="0"/>
          <w:divBdr>
            <w:top w:val="none" w:sz="0" w:space="0" w:color="auto"/>
            <w:left w:val="none" w:sz="0" w:space="0" w:color="auto"/>
            <w:bottom w:val="none" w:sz="0" w:space="0" w:color="auto"/>
            <w:right w:val="none" w:sz="0" w:space="0" w:color="auto"/>
          </w:divBdr>
        </w:div>
      </w:divsChild>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04950908">
      <w:bodyDiv w:val="1"/>
      <w:marLeft w:val="0"/>
      <w:marRight w:val="0"/>
      <w:marTop w:val="0"/>
      <w:marBottom w:val="0"/>
      <w:divBdr>
        <w:top w:val="none" w:sz="0" w:space="0" w:color="auto"/>
        <w:left w:val="none" w:sz="0" w:space="0" w:color="auto"/>
        <w:bottom w:val="none" w:sz="0" w:space="0" w:color="auto"/>
        <w:right w:val="none" w:sz="0" w:space="0" w:color="auto"/>
      </w:divBdr>
      <w:divsChild>
        <w:div w:id="1041904987">
          <w:marLeft w:val="0"/>
          <w:marRight w:val="0"/>
          <w:marTop w:val="0"/>
          <w:marBottom w:val="0"/>
          <w:divBdr>
            <w:top w:val="none" w:sz="0" w:space="0" w:color="auto"/>
            <w:left w:val="none" w:sz="0" w:space="0" w:color="auto"/>
            <w:bottom w:val="none" w:sz="0" w:space="0" w:color="auto"/>
            <w:right w:val="none" w:sz="0" w:space="0" w:color="auto"/>
          </w:divBdr>
        </w:div>
      </w:divsChild>
    </w:div>
    <w:div w:id="2126541100">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38C2995-6200-4AEA-8AA2-D69F8882E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2764</Words>
  <Characters>15755</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18483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Карасюк Альберт Альбертович</cp:lastModifiedBy>
  <cp:revision>4</cp:revision>
  <cp:lastPrinted>2017-08-17T07:55:00Z</cp:lastPrinted>
  <dcterms:created xsi:type="dcterms:W3CDTF">2017-10-04T20:43:00Z</dcterms:created>
  <dcterms:modified xsi:type="dcterms:W3CDTF">2017-10-16T11:05:00Z</dcterms:modified>
</cp:coreProperties>
</file>