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550B7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550B7">
              <w:rPr>
                <w:b/>
                <w:sz w:val="26"/>
                <w:szCs w:val="26"/>
              </w:rPr>
              <w:t>202B_020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5550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5550B7">
              <w:rPr>
                <w:b/>
                <w:sz w:val="26"/>
                <w:szCs w:val="26"/>
                <w:lang w:val="en-US"/>
              </w:rPr>
              <w:t>2034750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5550B7" w:rsidRPr="005550B7">
        <w:rPr>
          <w:b/>
          <w:sz w:val="26"/>
          <w:szCs w:val="26"/>
        </w:rPr>
        <w:t xml:space="preserve">Лента бандажная </w:t>
      </w:r>
      <w:r w:rsidR="00DC7A5B" w:rsidRPr="00DC7A5B">
        <w:rPr>
          <w:b/>
          <w:sz w:val="26"/>
          <w:szCs w:val="26"/>
        </w:rPr>
        <w:t>МЛ-</w:t>
      </w:r>
      <w:r w:rsidR="000D62D7">
        <w:rPr>
          <w:b/>
          <w:sz w:val="26"/>
          <w:szCs w:val="26"/>
        </w:rPr>
        <w:t>50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8759B" w:rsidRDefault="005550B7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5550B7">
              <w:t xml:space="preserve">Лента бандажная </w:t>
            </w:r>
            <w:r w:rsidR="00DC7A5B" w:rsidRPr="00DC7A5B">
              <w:t>МЛ-</w:t>
            </w:r>
            <w:r w:rsidR="00F6428E">
              <w:t>50</w:t>
            </w:r>
          </w:p>
        </w:tc>
        <w:tc>
          <w:tcPr>
            <w:tcW w:w="6252" w:type="dxa"/>
            <w:shd w:val="clear" w:color="auto" w:fill="auto"/>
          </w:tcPr>
          <w:p w:rsidR="00137B94" w:rsidRPr="00137B94" w:rsidRDefault="00DC7A5B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DC7A5B">
              <w:rPr>
                <w:shd w:val="clear" w:color="auto" w:fill="FFFFFF"/>
              </w:rPr>
              <w:t>Согласно СТО 3401-2.2-003-2015</w:t>
            </w:r>
            <w:r w:rsidR="00547B9E">
              <w:rPr>
                <w:shd w:val="clear" w:color="auto" w:fill="FFFFFF"/>
              </w:rPr>
              <w:t xml:space="preserve"> (ПАО «Россети»)</w:t>
            </w:r>
            <w:r w:rsidRPr="00DC7A5B">
              <w:rPr>
                <w:shd w:val="clear" w:color="auto" w:fill="FFFFFF"/>
              </w:rPr>
              <w:t xml:space="preserve"> Вспомогательная арматура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6428E" w:rsidRDefault="00F6428E" w:rsidP="00F6428E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6428E" w:rsidRPr="00612811" w:rsidRDefault="00F6428E" w:rsidP="00F6428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6428E" w:rsidRPr="00A44491" w:rsidRDefault="00F6428E" w:rsidP="00F6428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«Россети»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</w:t>
      </w:r>
      <w:r>
        <w:rPr>
          <w:sz w:val="24"/>
          <w:szCs w:val="24"/>
        </w:rPr>
        <w:t>ие требованиям СТО 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«Россети». Протоколы испытаний должны быть на русском языке, оформлены в соответствии с требованиями ГОСТ Р ИСО/МЭК 17025-2006 и выполнены аккредитованными  в «Росаккредитация»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</w:t>
      </w:r>
      <w:r w:rsidR="00D16D25">
        <w:rPr>
          <w:sz w:val="24"/>
          <w:szCs w:val="24"/>
        </w:rPr>
        <w:t>2</w:t>
      </w:r>
      <w:bookmarkStart w:id="1" w:name="_GoBack"/>
      <w:bookmarkEnd w:id="1"/>
      <w:r>
        <w:rPr>
          <w:sz w:val="24"/>
          <w:szCs w:val="24"/>
        </w:rPr>
        <w:t xml:space="preserve"> и техническому заданию.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к СИП должен выполняться в соответствии с требованиями СТО </w:t>
      </w:r>
      <w:r w:rsidRPr="00A44491">
        <w:rPr>
          <w:szCs w:val="24"/>
        </w:rPr>
        <w:t>34.0</w:t>
      </w:r>
      <w:r>
        <w:rPr>
          <w:szCs w:val="24"/>
        </w:rPr>
        <w:t>1-2.2-003</w:t>
      </w:r>
      <w:r w:rsidRPr="00A44491">
        <w:rPr>
          <w:szCs w:val="24"/>
        </w:rPr>
        <w:t>-</w:t>
      </w:r>
      <w:r>
        <w:rPr>
          <w:szCs w:val="24"/>
        </w:rPr>
        <w:t xml:space="preserve"> 2015.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F6428E" w:rsidRPr="00DE1E02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2.4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6428E" w:rsidRPr="00DE1E02" w:rsidRDefault="00F6428E" w:rsidP="00F6428E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6428E" w:rsidRDefault="00F6428E" w:rsidP="00F642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428E" w:rsidRDefault="00F6428E" w:rsidP="00F642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28E" w:rsidRPr="00DE1E02" w:rsidRDefault="00F6428E" w:rsidP="00F6428E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F6428E" w:rsidRPr="00612811" w:rsidRDefault="00F6428E" w:rsidP="00F6428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428E" w:rsidRPr="004D4E32" w:rsidRDefault="00F6428E" w:rsidP="00F642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6428E" w:rsidRPr="00530F83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F6428E" w:rsidRPr="00A74D8D" w:rsidRDefault="00F6428E" w:rsidP="00F6428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6428E" w:rsidRPr="00A74D8D" w:rsidRDefault="00F6428E" w:rsidP="00F6428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6428E" w:rsidRPr="00F64478" w:rsidRDefault="00F6428E" w:rsidP="00F6428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2015.</w:t>
      </w:r>
    </w:p>
    <w:p w:rsidR="00F6428E" w:rsidRDefault="00F6428E" w:rsidP="00F6428E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6428E" w:rsidRPr="00BB6EA4" w:rsidRDefault="00F6428E" w:rsidP="00F6428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6428E" w:rsidRDefault="00F6428E" w:rsidP="00F6428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6428E" w:rsidRDefault="00F6428E" w:rsidP="00F6428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428E" w:rsidRDefault="00F6428E" w:rsidP="00F6428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6428E" w:rsidRDefault="00F6428E" w:rsidP="00F6428E">
      <w:pPr>
        <w:rPr>
          <w:sz w:val="26"/>
          <w:szCs w:val="26"/>
        </w:rPr>
      </w:pPr>
    </w:p>
    <w:p w:rsidR="00F6428E" w:rsidRDefault="00F6428E" w:rsidP="00F6428E">
      <w:pPr>
        <w:rPr>
          <w:sz w:val="26"/>
          <w:szCs w:val="26"/>
        </w:rPr>
      </w:pPr>
    </w:p>
    <w:p w:rsidR="00F6428E" w:rsidRDefault="00F6428E" w:rsidP="00F6428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6428E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F6428E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6428E" w:rsidRPr="00612811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6428E" w:rsidRPr="00612811" w:rsidRDefault="00F6428E" w:rsidP="00F6428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F6428E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4F" w:rsidRDefault="00E9584F">
      <w:r>
        <w:separator/>
      </w:r>
    </w:p>
  </w:endnote>
  <w:endnote w:type="continuationSeparator" w:id="0">
    <w:p w:rsidR="00E9584F" w:rsidRDefault="00E9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4F" w:rsidRDefault="00E9584F">
      <w:r>
        <w:separator/>
      </w:r>
    </w:p>
  </w:footnote>
  <w:footnote w:type="continuationSeparator" w:id="0">
    <w:p w:rsidR="00E9584F" w:rsidRDefault="00E95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444B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0F18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66AC7"/>
    <w:rsid w:val="00071958"/>
    <w:rsid w:val="00072815"/>
    <w:rsid w:val="000808BE"/>
    <w:rsid w:val="00084847"/>
    <w:rsid w:val="000858AE"/>
    <w:rsid w:val="00085DAC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2D7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33F9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0DA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0A0C"/>
    <w:rsid w:val="003B3F9A"/>
    <w:rsid w:val="003B4892"/>
    <w:rsid w:val="003B717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B08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21F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4F7D7E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47B9E"/>
    <w:rsid w:val="005507C0"/>
    <w:rsid w:val="005507DA"/>
    <w:rsid w:val="00550948"/>
    <w:rsid w:val="00550966"/>
    <w:rsid w:val="00551404"/>
    <w:rsid w:val="00551A69"/>
    <w:rsid w:val="00553C3F"/>
    <w:rsid w:val="005550B7"/>
    <w:rsid w:val="00557871"/>
    <w:rsid w:val="0056133F"/>
    <w:rsid w:val="005630A8"/>
    <w:rsid w:val="00563B24"/>
    <w:rsid w:val="005651BD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45B8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187"/>
    <w:rsid w:val="009303A1"/>
    <w:rsid w:val="009337EA"/>
    <w:rsid w:val="00934F00"/>
    <w:rsid w:val="00935020"/>
    <w:rsid w:val="00940097"/>
    <w:rsid w:val="0094023F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2D58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16D25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9FC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5B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C73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78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84F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28E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EE44D6-E455-49B4-8F8E-612347944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9E11BD-FB49-4486-ACEC-39A19B2F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610</Words>
  <Characters>3483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2010-09-30T14:29:00Z</cp:lastPrinted>
  <dcterms:created xsi:type="dcterms:W3CDTF">2015-03-25T11:34:00Z</dcterms:created>
  <dcterms:modified xsi:type="dcterms:W3CDTF">2017-06-27T14:24:00Z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