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26B5C73" w14:textId="77777777" w:rsidR="002046D4" w:rsidRPr="0042654C" w:rsidRDefault="000224EC" w:rsidP="000E26F5">
      <w:pPr>
        <w:shd w:val="clear" w:color="auto" w:fill="FFFFFF"/>
        <w:jc w:val="center"/>
        <w:rPr>
          <w:b/>
          <w:sz w:val="28"/>
          <w:szCs w:val="28"/>
        </w:rPr>
      </w:pPr>
      <w:r w:rsidRPr="0042654C">
        <w:rPr>
          <w:b/>
          <w:bCs/>
          <w:sz w:val="28"/>
          <w:szCs w:val="28"/>
        </w:rPr>
        <w:t>ДОГОВОР №</w:t>
      </w:r>
      <w:r w:rsidR="004E7205" w:rsidRPr="0042654C">
        <w:rPr>
          <w:b/>
          <w:bCs/>
          <w:sz w:val="28"/>
          <w:szCs w:val="28"/>
        </w:rPr>
        <w:t xml:space="preserve"> </w:t>
      </w:r>
      <w:r w:rsidR="002845B9" w:rsidRPr="0042654C">
        <w:rPr>
          <w:b/>
          <w:bCs/>
          <w:sz w:val="28"/>
          <w:szCs w:val="28"/>
        </w:rPr>
        <w:t>___</w:t>
      </w:r>
    </w:p>
    <w:p w14:paraId="6BC6545B" w14:textId="19E09727" w:rsidR="00572C0B" w:rsidRPr="0042654C" w:rsidRDefault="008D790F" w:rsidP="00572C0B">
      <w:pPr>
        <w:jc w:val="center"/>
        <w:rPr>
          <w:sz w:val="28"/>
          <w:szCs w:val="28"/>
        </w:rPr>
      </w:pPr>
      <w:r>
        <w:rPr>
          <w:sz w:val="28"/>
          <w:szCs w:val="28"/>
        </w:rPr>
        <w:t>на оказание услуг</w:t>
      </w:r>
      <w:r w:rsidR="008F1C77">
        <w:rPr>
          <w:sz w:val="28"/>
          <w:szCs w:val="28"/>
        </w:rPr>
        <w:t xml:space="preserve"> Блока почтового бизнеса</w:t>
      </w:r>
      <w:r w:rsidR="00572C0B" w:rsidRPr="0042654C">
        <w:rPr>
          <w:sz w:val="28"/>
          <w:szCs w:val="28"/>
        </w:rPr>
        <w:t xml:space="preserve">, </w:t>
      </w:r>
      <w:proofErr w:type="gramStart"/>
      <w:r w:rsidR="00591A42" w:rsidRPr="0042654C">
        <w:rPr>
          <w:sz w:val="28"/>
          <w:szCs w:val="28"/>
        </w:rPr>
        <w:t>заключаем</w:t>
      </w:r>
      <w:r w:rsidR="009B7655">
        <w:rPr>
          <w:sz w:val="28"/>
          <w:szCs w:val="28"/>
        </w:rPr>
        <w:t>ый</w:t>
      </w:r>
      <w:proofErr w:type="gramEnd"/>
      <w:r w:rsidR="00AC3571">
        <w:rPr>
          <w:sz w:val="28"/>
          <w:szCs w:val="28"/>
        </w:rPr>
        <w:t xml:space="preserve"> </w:t>
      </w:r>
      <w:r w:rsidR="00572C0B" w:rsidRPr="0042654C">
        <w:rPr>
          <w:sz w:val="28"/>
          <w:szCs w:val="28"/>
        </w:rPr>
        <w:t xml:space="preserve">с региональными клиентами </w:t>
      </w:r>
      <w:r w:rsidR="003D374A">
        <w:rPr>
          <w:sz w:val="28"/>
          <w:szCs w:val="28"/>
        </w:rPr>
        <w:t>–</w:t>
      </w:r>
      <w:r w:rsidR="00572C0B" w:rsidRPr="0042654C">
        <w:rPr>
          <w:sz w:val="28"/>
          <w:szCs w:val="28"/>
        </w:rPr>
        <w:t xml:space="preserve"> юридическими лицами и индивидуальными предпринимателями</w:t>
      </w:r>
    </w:p>
    <w:p w14:paraId="329F2A30" w14:textId="77777777" w:rsidR="00662E05" w:rsidRPr="00BF0719" w:rsidRDefault="00662E05" w:rsidP="00155EF4">
      <w:pPr>
        <w:jc w:val="center"/>
        <w:rPr>
          <w:sz w:val="28"/>
          <w:szCs w:val="28"/>
        </w:rPr>
      </w:pPr>
    </w:p>
    <w:p w14:paraId="1F22390C" w14:textId="2F701DD7" w:rsidR="002845B9" w:rsidRPr="0042654C" w:rsidRDefault="009721AD" w:rsidP="000F1B8E">
      <w:pPr>
        <w:pStyle w:val="xl19"/>
        <w:spacing w:before="0" w:beforeAutospacing="0" w:after="0" w:afterAutospacing="0"/>
        <w:ind w:left="-120" w:right="-92"/>
        <w:rPr>
          <w:rFonts w:ascii="Times New Roman" w:eastAsia="Times New Roman" w:hAnsi="Times New Roman" w:cs="Times New Roman"/>
          <w:b w:val="0"/>
          <w:sz w:val="28"/>
          <w:szCs w:val="28"/>
        </w:rPr>
      </w:pPr>
      <w:r>
        <w:rPr>
          <w:rFonts w:ascii="Times New Roman" w:eastAsia="Times New Roman" w:hAnsi="Times New Roman" w:cs="Times New Roman"/>
          <w:b w:val="0"/>
          <w:sz w:val="28"/>
          <w:szCs w:val="28"/>
        </w:rPr>
        <w:t>г.</w:t>
      </w:r>
      <w:r w:rsidR="00A0205C" w:rsidRPr="00A0205C">
        <w:rPr>
          <w:rFonts w:ascii="Times New Roman" w:eastAsia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 w:val="0"/>
          <w:sz w:val="28"/>
          <w:szCs w:val="28"/>
        </w:rPr>
        <w:t>Кострома</w:t>
      </w:r>
      <w:r w:rsidR="002845B9" w:rsidRPr="0042654C">
        <w:rPr>
          <w:rFonts w:ascii="Times New Roman" w:eastAsia="Times New Roman" w:hAnsi="Times New Roman" w:cs="Times New Roman"/>
          <w:b w:val="0"/>
          <w:sz w:val="28"/>
          <w:szCs w:val="28"/>
        </w:rPr>
        <w:t xml:space="preserve">     </w:t>
      </w:r>
      <w:r w:rsidR="00DC72DE" w:rsidRPr="0042654C">
        <w:rPr>
          <w:rFonts w:ascii="Times New Roman" w:eastAsia="Times New Roman" w:hAnsi="Times New Roman" w:cs="Times New Roman"/>
          <w:b w:val="0"/>
          <w:sz w:val="28"/>
          <w:szCs w:val="28"/>
        </w:rPr>
        <w:t xml:space="preserve">                          </w:t>
      </w:r>
      <w:r w:rsidR="00914062" w:rsidRPr="0042654C">
        <w:rPr>
          <w:rFonts w:ascii="Times New Roman" w:eastAsia="Times New Roman" w:hAnsi="Times New Roman" w:cs="Times New Roman"/>
          <w:b w:val="0"/>
          <w:sz w:val="28"/>
          <w:szCs w:val="28"/>
        </w:rPr>
        <w:t xml:space="preserve">    </w:t>
      </w:r>
      <w:r w:rsidR="00BF0719">
        <w:rPr>
          <w:rFonts w:ascii="Times New Roman" w:eastAsia="Times New Roman" w:hAnsi="Times New Roman" w:cs="Times New Roman"/>
          <w:b w:val="0"/>
          <w:sz w:val="28"/>
          <w:szCs w:val="28"/>
        </w:rPr>
        <w:t xml:space="preserve">    </w:t>
      </w:r>
      <w:r w:rsidR="00914062" w:rsidRPr="0042654C">
        <w:rPr>
          <w:rFonts w:ascii="Times New Roman" w:eastAsia="Times New Roman" w:hAnsi="Times New Roman" w:cs="Times New Roman"/>
          <w:b w:val="0"/>
          <w:sz w:val="28"/>
          <w:szCs w:val="28"/>
        </w:rPr>
        <w:t xml:space="preserve">                 </w:t>
      </w:r>
      <w:r w:rsidR="002845B9" w:rsidRPr="0042654C">
        <w:rPr>
          <w:rFonts w:ascii="Times New Roman" w:eastAsia="Times New Roman" w:hAnsi="Times New Roman" w:cs="Times New Roman"/>
          <w:b w:val="0"/>
          <w:sz w:val="28"/>
          <w:szCs w:val="28"/>
        </w:rPr>
        <w:t xml:space="preserve">  «____» _____________ 20</w:t>
      </w:r>
      <w:r w:rsidR="00A0205C" w:rsidRPr="00A0205C">
        <w:rPr>
          <w:rFonts w:ascii="Times New Roman" w:eastAsia="Times New Roman" w:hAnsi="Times New Roman" w:cs="Times New Roman"/>
          <w:b w:val="0"/>
          <w:sz w:val="28"/>
          <w:szCs w:val="28"/>
        </w:rPr>
        <w:t xml:space="preserve">17 </w:t>
      </w:r>
      <w:r w:rsidR="002845B9" w:rsidRPr="0042654C">
        <w:rPr>
          <w:rFonts w:ascii="Times New Roman" w:eastAsia="Times New Roman" w:hAnsi="Times New Roman" w:cs="Times New Roman"/>
          <w:b w:val="0"/>
          <w:sz w:val="28"/>
          <w:szCs w:val="28"/>
        </w:rPr>
        <w:t>г.</w:t>
      </w:r>
    </w:p>
    <w:p w14:paraId="7EF35161" w14:textId="77777777" w:rsidR="00662E05" w:rsidRPr="0042654C" w:rsidRDefault="00662E05" w:rsidP="00BF0719">
      <w:pPr>
        <w:pStyle w:val="xl19"/>
        <w:spacing w:before="0" w:beforeAutospacing="0" w:after="0" w:afterAutospacing="0"/>
        <w:ind w:right="-92"/>
        <w:jc w:val="center"/>
        <w:rPr>
          <w:rFonts w:ascii="Times New Roman" w:eastAsia="Times New Roman" w:hAnsi="Times New Roman" w:cs="Times New Roman"/>
          <w:b w:val="0"/>
          <w:sz w:val="28"/>
          <w:szCs w:val="28"/>
        </w:rPr>
      </w:pPr>
    </w:p>
    <w:p w14:paraId="5785F624" w14:textId="34F31570" w:rsidR="0006481F" w:rsidRPr="0042654C" w:rsidRDefault="00CA20BF" w:rsidP="00BF0719">
      <w:pPr>
        <w:ind w:firstLine="709"/>
        <w:jc w:val="both"/>
        <w:rPr>
          <w:sz w:val="28"/>
          <w:szCs w:val="28"/>
        </w:rPr>
      </w:pPr>
      <w:proofErr w:type="gramStart"/>
      <w:r w:rsidRPr="0042654C">
        <w:rPr>
          <w:sz w:val="28"/>
          <w:szCs w:val="28"/>
        </w:rPr>
        <w:t>ФГУП</w:t>
      </w:r>
      <w:r w:rsidR="0006481F" w:rsidRPr="0042654C">
        <w:rPr>
          <w:sz w:val="28"/>
          <w:szCs w:val="28"/>
        </w:rPr>
        <w:t xml:space="preserve"> «Почта России», именуемое в</w:t>
      </w:r>
      <w:r w:rsidR="00EE29B0" w:rsidRPr="0042654C">
        <w:rPr>
          <w:sz w:val="28"/>
          <w:szCs w:val="28"/>
        </w:rPr>
        <w:t xml:space="preserve"> дальнейшем Исполнитель, в лице</w:t>
      </w:r>
      <w:r w:rsidR="00A37687" w:rsidRPr="0042654C">
        <w:rPr>
          <w:sz w:val="28"/>
          <w:szCs w:val="28"/>
        </w:rPr>
        <w:t xml:space="preserve"> </w:t>
      </w:r>
      <w:r w:rsidR="00DD2A57">
        <w:rPr>
          <w:sz w:val="28"/>
          <w:szCs w:val="28"/>
        </w:rPr>
        <w:t xml:space="preserve">заместителя директора УФПС Костромской области – филиал ФГУП «Почта России» </w:t>
      </w:r>
      <w:r w:rsidR="007A2203">
        <w:rPr>
          <w:sz w:val="28"/>
          <w:szCs w:val="28"/>
        </w:rPr>
        <w:t>Захарова Ильи Николаевича</w:t>
      </w:r>
      <w:r w:rsidR="00DD2A57" w:rsidRPr="0042654C">
        <w:rPr>
          <w:sz w:val="28"/>
          <w:szCs w:val="28"/>
        </w:rPr>
        <w:t xml:space="preserve">, </w:t>
      </w:r>
      <w:r w:rsidR="005A4300" w:rsidRPr="0042654C">
        <w:rPr>
          <w:sz w:val="28"/>
          <w:szCs w:val="28"/>
        </w:rPr>
        <w:t>действующе</w:t>
      </w:r>
      <w:r w:rsidR="00750D29" w:rsidRPr="0042654C">
        <w:rPr>
          <w:sz w:val="28"/>
          <w:szCs w:val="28"/>
        </w:rPr>
        <w:t>го</w:t>
      </w:r>
      <w:r w:rsidR="005A4300" w:rsidRPr="0042654C">
        <w:rPr>
          <w:sz w:val="28"/>
          <w:szCs w:val="28"/>
        </w:rPr>
        <w:t xml:space="preserve"> </w:t>
      </w:r>
      <w:r w:rsidR="00621BD0" w:rsidRPr="0042654C">
        <w:rPr>
          <w:sz w:val="28"/>
          <w:szCs w:val="28"/>
        </w:rPr>
        <w:t xml:space="preserve">на основании </w:t>
      </w:r>
      <w:r w:rsidR="007A2203">
        <w:rPr>
          <w:sz w:val="28"/>
          <w:szCs w:val="28"/>
        </w:rPr>
        <w:t>доверенности № 4.11.7-18/65 от 01.08</w:t>
      </w:r>
      <w:r w:rsidR="00F41FB1">
        <w:rPr>
          <w:sz w:val="28"/>
          <w:szCs w:val="28"/>
        </w:rPr>
        <w:t>.2017</w:t>
      </w:r>
      <w:r w:rsidR="002D1E67">
        <w:rPr>
          <w:sz w:val="28"/>
          <w:szCs w:val="28"/>
        </w:rPr>
        <w:t xml:space="preserve"> г.</w:t>
      </w:r>
      <w:r w:rsidR="00DD2A57" w:rsidRPr="0042654C">
        <w:rPr>
          <w:sz w:val="28"/>
          <w:szCs w:val="28"/>
        </w:rPr>
        <w:t xml:space="preserve">, </w:t>
      </w:r>
      <w:r w:rsidR="0006481F" w:rsidRPr="0042654C">
        <w:rPr>
          <w:sz w:val="28"/>
          <w:szCs w:val="28"/>
        </w:rPr>
        <w:t>с одной стороны, и</w:t>
      </w:r>
      <w:r w:rsidR="000B3922">
        <w:rPr>
          <w:sz w:val="28"/>
          <w:szCs w:val="28"/>
        </w:rPr>
        <w:t xml:space="preserve"> </w:t>
      </w:r>
      <w:r w:rsidR="00872423">
        <w:rPr>
          <w:sz w:val="28"/>
          <w:szCs w:val="28"/>
        </w:rPr>
        <w:t>филиал ПАО «МРСК Центра» - «Костромаэнерго»</w:t>
      </w:r>
      <w:r w:rsidR="0006481F" w:rsidRPr="0042654C">
        <w:rPr>
          <w:sz w:val="28"/>
          <w:szCs w:val="28"/>
        </w:rPr>
        <w:t xml:space="preserve">, именуемое в дальнейшем Заказчик, </w:t>
      </w:r>
      <w:r w:rsidR="002845B9" w:rsidRPr="0042654C">
        <w:rPr>
          <w:sz w:val="28"/>
          <w:szCs w:val="28"/>
        </w:rPr>
        <w:t xml:space="preserve">в лице </w:t>
      </w:r>
      <w:proofErr w:type="spellStart"/>
      <w:r w:rsidR="00872423">
        <w:rPr>
          <w:sz w:val="28"/>
          <w:szCs w:val="28"/>
        </w:rPr>
        <w:t>и.о</w:t>
      </w:r>
      <w:proofErr w:type="spellEnd"/>
      <w:r w:rsidR="00872423">
        <w:rPr>
          <w:sz w:val="28"/>
          <w:szCs w:val="28"/>
        </w:rPr>
        <w:t>. заместителя генерального директора – директора филиала ПАО «МРСК Центра» - «Костромаэнерго» Глебова Александра Сергеевича</w:t>
      </w:r>
      <w:proofErr w:type="gramEnd"/>
      <w:r w:rsidR="00D271A4" w:rsidRPr="0042654C">
        <w:rPr>
          <w:sz w:val="28"/>
          <w:szCs w:val="28"/>
        </w:rPr>
        <w:t xml:space="preserve">, </w:t>
      </w:r>
      <w:proofErr w:type="gramStart"/>
      <w:r w:rsidR="00D271A4" w:rsidRPr="0042654C">
        <w:rPr>
          <w:sz w:val="28"/>
          <w:szCs w:val="28"/>
        </w:rPr>
        <w:t>действующ</w:t>
      </w:r>
      <w:r w:rsidR="00750D29" w:rsidRPr="0042654C">
        <w:rPr>
          <w:sz w:val="28"/>
          <w:szCs w:val="28"/>
        </w:rPr>
        <w:t>его</w:t>
      </w:r>
      <w:proofErr w:type="gramEnd"/>
      <w:r w:rsidR="00D271A4" w:rsidRPr="0042654C">
        <w:rPr>
          <w:sz w:val="28"/>
          <w:szCs w:val="28"/>
        </w:rPr>
        <w:t xml:space="preserve"> </w:t>
      </w:r>
      <w:proofErr w:type="gramStart"/>
      <w:r w:rsidR="0006481F" w:rsidRPr="0042654C">
        <w:rPr>
          <w:sz w:val="28"/>
          <w:szCs w:val="28"/>
        </w:rPr>
        <w:t>на</w:t>
      </w:r>
      <w:proofErr w:type="gramEnd"/>
      <w:r w:rsidR="0006481F" w:rsidRPr="0042654C">
        <w:rPr>
          <w:sz w:val="28"/>
          <w:szCs w:val="28"/>
        </w:rPr>
        <w:t xml:space="preserve"> основании </w:t>
      </w:r>
      <w:r w:rsidR="00FE5D21">
        <w:rPr>
          <w:sz w:val="28"/>
          <w:szCs w:val="28"/>
        </w:rPr>
        <w:t xml:space="preserve">доверенности № </w:t>
      </w:r>
      <w:r w:rsidR="00FE5D21">
        <w:rPr>
          <w:sz w:val="28"/>
          <w:szCs w:val="28"/>
          <w:lang w:val="en-US"/>
        </w:rPr>
        <w:t>H</w:t>
      </w:r>
      <w:r w:rsidR="00FE5D21">
        <w:rPr>
          <w:sz w:val="28"/>
          <w:szCs w:val="28"/>
        </w:rPr>
        <w:t>-400 от 19.10.2017</w:t>
      </w:r>
      <w:r w:rsidR="0006481F" w:rsidRPr="0042654C">
        <w:rPr>
          <w:sz w:val="28"/>
          <w:szCs w:val="28"/>
        </w:rPr>
        <w:t xml:space="preserve">, с другой стороны, </w:t>
      </w:r>
      <w:r w:rsidR="006B1764" w:rsidRPr="0042654C">
        <w:rPr>
          <w:sz w:val="28"/>
          <w:szCs w:val="28"/>
        </w:rPr>
        <w:t>в дальнейшем именуемые Стороны (в отдельности - Сторона)</w:t>
      </w:r>
      <w:r w:rsidR="000B3922">
        <w:rPr>
          <w:sz w:val="28"/>
          <w:szCs w:val="28"/>
        </w:rPr>
        <w:t>,</w:t>
      </w:r>
      <w:r w:rsidR="006B1764" w:rsidRPr="0042654C">
        <w:rPr>
          <w:sz w:val="28"/>
          <w:szCs w:val="28"/>
        </w:rPr>
        <w:t xml:space="preserve"> </w:t>
      </w:r>
      <w:r w:rsidR="00CA5C07" w:rsidRPr="0042654C">
        <w:rPr>
          <w:sz w:val="28"/>
          <w:szCs w:val="28"/>
        </w:rPr>
        <w:t xml:space="preserve">заключили </w:t>
      </w:r>
      <w:r w:rsidR="00A64C19" w:rsidRPr="0042654C">
        <w:rPr>
          <w:sz w:val="28"/>
          <w:szCs w:val="28"/>
        </w:rPr>
        <w:t xml:space="preserve">настоящий </w:t>
      </w:r>
      <w:r w:rsidR="006B1764" w:rsidRPr="0042654C">
        <w:rPr>
          <w:sz w:val="28"/>
          <w:szCs w:val="28"/>
        </w:rPr>
        <w:t>Д</w:t>
      </w:r>
      <w:r w:rsidR="00A64C19" w:rsidRPr="0042654C">
        <w:rPr>
          <w:sz w:val="28"/>
          <w:szCs w:val="28"/>
        </w:rPr>
        <w:t>оговор</w:t>
      </w:r>
      <w:r w:rsidR="00CA5C07" w:rsidRPr="0042654C">
        <w:rPr>
          <w:sz w:val="28"/>
          <w:szCs w:val="28"/>
        </w:rPr>
        <w:t xml:space="preserve"> о нижеследующем</w:t>
      </w:r>
      <w:r w:rsidR="0006481F" w:rsidRPr="0042654C">
        <w:rPr>
          <w:sz w:val="28"/>
          <w:szCs w:val="28"/>
        </w:rPr>
        <w:t>:</w:t>
      </w:r>
    </w:p>
    <w:p w14:paraId="49409F51" w14:textId="77777777" w:rsidR="00E56174" w:rsidRDefault="00E56174" w:rsidP="00BF0719">
      <w:pPr>
        <w:ind w:firstLine="709"/>
        <w:jc w:val="both"/>
        <w:rPr>
          <w:sz w:val="28"/>
          <w:szCs w:val="28"/>
        </w:rPr>
      </w:pPr>
    </w:p>
    <w:p w14:paraId="379B95E1" w14:textId="77777777" w:rsidR="007A2203" w:rsidRPr="0042654C" w:rsidRDefault="007A2203" w:rsidP="00BF0719">
      <w:pPr>
        <w:ind w:firstLine="709"/>
        <w:jc w:val="both"/>
        <w:rPr>
          <w:sz w:val="28"/>
          <w:szCs w:val="28"/>
        </w:rPr>
      </w:pPr>
    </w:p>
    <w:p w14:paraId="4F2CB0E7" w14:textId="77777777" w:rsidR="004D2EC2" w:rsidRDefault="00914062" w:rsidP="003D374A">
      <w:pPr>
        <w:pStyle w:val="a4"/>
        <w:numPr>
          <w:ilvl w:val="0"/>
          <w:numId w:val="1"/>
        </w:numPr>
        <w:tabs>
          <w:tab w:val="num" w:pos="993"/>
          <w:tab w:val="left" w:pos="1560"/>
          <w:tab w:val="left" w:pos="3402"/>
        </w:tabs>
        <w:ind w:left="357" w:right="6" w:hanging="357"/>
        <w:jc w:val="center"/>
        <w:rPr>
          <w:b/>
          <w:sz w:val="28"/>
          <w:szCs w:val="28"/>
        </w:rPr>
      </w:pPr>
      <w:r w:rsidRPr="0042654C">
        <w:rPr>
          <w:b/>
          <w:sz w:val="28"/>
          <w:szCs w:val="28"/>
        </w:rPr>
        <w:t>ПОНЯТИЯ, ТЕРМИНЫ И ОПРЕДЕЛЕНИЯ</w:t>
      </w:r>
    </w:p>
    <w:p w14:paraId="76806B26" w14:textId="77777777" w:rsidR="007A2203" w:rsidRDefault="007A2203" w:rsidP="007A2203">
      <w:pPr>
        <w:pStyle w:val="a4"/>
        <w:tabs>
          <w:tab w:val="left" w:pos="1560"/>
          <w:tab w:val="left" w:pos="3402"/>
        </w:tabs>
        <w:ind w:left="357" w:right="6" w:firstLine="0"/>
        <w:rPr>
          <w:b/>
          <w:sz w:val="28"/>
          <w:szCs w:val="28"/>
        </w:rPr>
      </w:pPr>
    </w:p>
    <w:p w14:paraId="66D1A2FD" w14:textId="77777777" w:rsidR="007A2203" w:rsidRPr="0042654C" w:rsidRDefault="007A2203" w:rsidP="007A2203">
      <w:pPr>
        <w:pStyle w:val="a4"/>
        <w:tabs>
          <w:tab w:val="left" w:pos="1560"/>
          <w:tab w:val="left" w:pos="3402"/>
        </w:tabs>
        <w:ind w:left="357" w:right="6" w:firstLine="0"/>
        <w:rPr>
          <w:b/>
          <w:sz w:val="28"/>
          <w:szCs w:val="28"/>
        </w:rPr>
      </w:pPr>
    </w:p>
    <w:p w14:paraId="0242EAAF" w14:textId="77777777" w:rsidR="004D2EC2" w:rsidRPr="0042654C" w:rsidRDefault="004D2EC2" w:rsidP="00BF0719">
      <w:pPr>
        <w:pStyle w:val="a4"/>
        <w:ind w:right="0" w:firstLine="709"/>
        <w:jc w:val="both"/>
        <w:rPr>
          <w:spacing w:val="-2"/>
          <w:sz w:val="28"/>
          <w:szCs w:val="28"/>
        </w:rPr>
      </w:pPr>
      <w:r w:rsidRPr="0042654C">
        <w:rPr>
          <w:i/>
          <w:spacing w:val="-2"/>
          <w:sz w:val="28"/>
          <w:szCs w:val="28"/>
        </w:rPr>
        <w:t>Внутренние почтовые отправления</w:t>
      </w:r>
      <w:r w:rsidRPr="0042654C">
        <w:rPr>
          <w:spacing w:val="-2"/>
          <w:sz w:val="28"/>
          <w:szCs w:val="28"/>
        </w:rPr>
        <w:t xml:space="preserve"> – почтовые отправления, принимаемые для пересылки и доставки адресату на территории РФ.</w:t>
      </w:r>
    </w:p>
    <w:p w14:paraId="5C31E35C" w14:textId="04F7906A" w:rsidR="00AC6272" w:rsidRPr="0042654C" w:rsidRDefault="00AC6272" w:rsidP="00BF0719">
      <w:pPr>
        <w:pStyle w:val="a4"/>
        <w:ind w:right="0" w:firstLine="709"/>
        <w:jc w:val="both"/>
        <w:rPr>
          <w:spacing w:val="-2"/>
          <w:sz w:val="28"/>
          <w:szCs w:val="28"/>
        </w:rPr>
      </w:pPr>
      <w:r w:rsidRPr="0042654C">
        <w:rPr>
          <w:i/>
          <w:spacing w:val="-2"/>
          <w:sz w:val="28"/>
          <w:szCs w:val="28"/>
        </w:rPr>
        <w:t xml:space="preserve">Внутренние </w:t>
      </w:r>
      <w:proofErr w:type="spellStart"/>
      <w:r w:rsidRPr="0042654C">
        <w:rPr>
          <w:i/>
          <w:spacing w:val="-2"/>
          <w:sz w:val="28"/>
          <w:szCs w:val="28"/>
        </w:rPr>
        <w:t>партионные</w:t>
      </w:r>
      <w:proofErr w:type="spellEnd"/>
      <w:r w:rsidRPr="0042654C">
        <w:rPr>
          <w:i/>
          <w:spacing w:val="-2"/>
          <w:sz w:val="28"/>
          <w:szCs w:val="28"/>
        </w:rPr>
        <w:t xml:space="preserve"> почтовые отправления</w:t>
      </w:r>
      <w:r w:rsidRPr="0042654C">
        <w:rPr>
          <w:spacing w:val="-2"/>
          <w:sz w:val="28"/>
          <w:szCs w:val="28"/>
        </w:rPr>
        <w:t xml:space="preserve"> – почтовые отправления, сдаваемые по спискам ф. 103 или ф. 103-ф </w:t>
      </w:r>
      <w:r w:rsidRPr="0042654C">
        <w:rPr>
          <w:sz w:val="28"/>
          <w:szCs w:val="28"/>
        </w:rPr>
        <w:t>отправителем согласно условиям договора</w:t>
      </w:r>
      <w:r w:rsidRPr="0042654C">
        <w:rPr>
          <w:spacing w:val="-2"/>
          <w:sz w:val="28"/>
          <w:szCs w:val="28"/>
        </w:rPr>
        <w:t>.</w:t>
      </w:r>
    </w:p>
    <w:p w14:paraId="00EC3713" w14:textId="77777777" w:rsidR="003E6CBA" w:rsidRPr="0042654C" w:rsidRDefault="003E6CBA" w:rsidP="00BF0719">
      <w:pPr>
        <w:pStyle w:val="a4"/>
        <w:ind w:right="0" w:firstLine="709"/>
        <w:jc w:val="both"/>
        <w:rPr>
          <w:spacing w:val="-2"/>
          <w:sz w:val="28"/>
          <w:szCs w:val="28"/>
        </w:rPr>
      </w:pPr>
      <w:r w:rsidRPr="0042654C">
        <w:rPr>
          <w:i/>
          <w:spacing w:val="-2"/>
          <w:sz w:val="28"/>
          <w:szCs w:val="28"/>
        </w:rPr>
        <w:t>ВПС</w:t>
      </w:r>
      <w:r w:rsidRPr="0042654C">
        <w:rPr>
          <w:spacing w:val="-2"/>
          <w:sz w:val="28"/>
          <w:szCs w:val="28"/>
        </w:rPr>
        <w:t xml:space="preserve"> – Всемирный почтовый союз.</w:t>
      </w:r>
    </w:p>
    <w:p w14:paraId="01097553" w14:textId="3EAC1B5D" w:rsidR="00451CCC" w:rsidRPr="0042654C" w:rsidRDefault="00451CCC" w:rsidP="00BF0719">
      <w:pPr>
        <w:pStyle w:val="a4"/>
        <w:ind w:right="0" w:firstLine="709"/>
        <w:jc w:val="both"/>
        <w:rPr>
          <w:spacing w:val="-2"/>
          <w:sz w:val="28"/>
          <w:szCs w:val="28"/>
        </w:rPr>
      </w:pPr>
      <w:r w:rsidRPr="0042654C">
        <w:rPr>
          <w:i/>
          <w:spacing w:val="-2"/>
          <w:sz w:val="28"/>
          <w:szCs w:val="28"/>
        </w:rPr>
        <w:t>ВСПО</w:t>
      </w:r>
      <w:r w:rsidRPr="0042654C">
        <w:rPr>
          <w:spacing w:val="-2"/>
          <w:sz w:val="28"/>
          <w:szCs w:val="28"/>
        </w:rPr>
        <w:t xml:space="preserve"> – Внутрисоюзное почтовое отправление</w:t>
      </w:r>
      <w:r w:rsidR="00EF74EF">
        <w:rPr>
          <w:spacing w:val="-2"/>
          <w:sz w:val="28"/>
          <w:szCs w:val="28"/>
        </w:rPr>
        <w:t xml:space="preserve"> </w:t>
      </w:r>
      <w:r w:rsidR="00EF74EF" w:rsidRPr="0042654C">
        <w:rPr>
          <w:spacing w:val="-2"/>
          <w:sz w:val="28"/>
          <w:szCs w:val="28"/>
        </w:rPr>
        <w:t>–</w:t>
      </w:r>
      <w:r w:rsidRPr="0042654C">
        <w:rPr>
          <w:spacing w:val="-2"/>
          <w:sz w:val="28"/>
          <w:szCs w:val="28"/>
        </w:rPr>
        <w:t xml:space="preserve"> почтовое отправление, пересылаемое из одного государства </w:t>
      </w:r>
      <w:r w:rsidR="003D374A">
        <w:rPr>
          <w:spacing w:val="-2"/>
          <w:sz w:val="28"/>
          <w:szCs w:val="28"/>
        </w:rPr>
        <w:t>–</w:t>
      </w:r>
      <w:r w:rsidRPr="0042654C">
        <w:rPr>
          <w:spacing w:val="-2"/>
          <w:sz w:val="28"/>
          <w:szCs w:val="28"/>
        </w:rPr>
        <w:t xml:space="preserve"> члена таможенного союза в другое государство </w:t>
      </w:r>
      <w:r w:rsidR="003D374A">
        <w:rPr>
          <w:spacing w:val="-2"/>
          <w:sz w:val="28"/>
          <w:szCs w:val="28"/>
        </w:rPr>
        <w:t>–</w:t>
      </w:r>
      <w:r w:rsidRPr="0042654C">
        <w:rPr>
          <w:spacing w:val="-2"/>
          <w:sz w:val="28"/>
          <w:szCs w:val="28"/>
        </w:rPr>
        <w:t xml:space="preserve"> член таможенного союза, в том числе через территорию государства, не являющегося членом таможенного союза.</w:t>
      </w:r>
    </w:p>
    <w:p w14:paraId="62E6A514" w14:textId="4C818F78" w:rsidR="003E6CBA" w:rsidRPr="0042654C" w:rsidRDefault="003E6CBA" w:rsidP="00BF0719">
      <w:pPr>
        <w:pStyle w:val="a4"/>
        <w:ind w:right="0" w:firstLine="709"/>
        <w:jc w:val="both"/>
        <w:rPr>
          <w:spacing w:val="-2"/>
          <w:sz w:val="28"/>
          <w:szCs w:val="28"/>
        </w:rPr>
      </w:pPr>
      <w:r w:rsidRPr="0042654C">
        <w:rPr>
          <w:i/>
          <w:spacing w:val="-2"/>
          <w:sz w:val="28"/>
          <w:szCs w:val="28"/>
        </w:rPr>
        <w:t>ГЗПО</w:t>
      </w:r>
      <w:r w:rsidRPr="0042654C">
        <w:rPr>
          <w:spacing w:val="-2"/>
          <w:sz w:val="28"/>
          <w:szCs w:val="28"/>
        </w:rPr>
        <w:t xml:space="preserve"> </w:t>
      </w:r>
      <w:r w:rsidRPr="0042654C">
        <w:rPr>
          <w:i/>
          <w:spacing w:val="-2"/>
          <w:sz w:val="28"/>
          <w:szCs w:val="28"/>
        </w:rPr>
        <w:t>(государственные знаки почтовой оплаты)</w:t>
      </w:r>
      <w:r w:rsidR="00327053">
        <w:rPr>
          <w:spacing w:val="-2"/>
          <w:sz w:val="28"/>
          <w:szCs w:val="28"/>
        </w:rPr>
        <w:t xml:space="preserve"> – почтовые </w:t>
      </w:r>
      <w:r w:rsidR="00327053" w:rsidRPr="00327053">
        <w:rPr>
          <w:spacing w:val="-2"/>
          <w:sz w:val="28"/>
          <w:szCs w:val="28"/>
        </w:rPr>
        <w:t xml:space="preserve"> </w:t>
      </w:r>
      <w:r w:rsidR="00327053">
        <w:rPr>
          <w:sz w:val="28"/>
          <w:szCs w:val="28"/>
        </w:rPr>
        <w:t>марки (за исключением коллекционных марок), маркированные конверты, маркированные карточки</w:t>
      </w:r>
      <w:r w:rsidR="00327053" w:rsidRPr="0042654C">
        <w:rPr>
          <w:sz w:val="28"/>
          <w:szCs w:val="28"/>
        </w:rPr>
        <w:t xml:space="preserve"> </w:t>
      </w:r>
      <w:r w:rsidRPr="0042654C">
        <w:rPr>
          <w:spacing w:val="-2"/>
          <w:sz w:val="28"/>
          <w:szCs w:val="28"/>
        </w:rPr>
        <w:t>и иные знаки, наносимые на почтовые отправления и подтверждающие оплату услуг почтовой связи.</w:t>
      </w:r>
    </w:p>
    <w:p w14:paraId="4557D0E2" w14:textId="77777777" w:rsidR="003E6CBA" w:rsidRPr="0042654C" w:rsidRDefault="003E6CBA" w:rsidP="00BF0719">
      <w:pPr>
        <w:pStyle w:val="a4"/>
        <w:ind w:right="0" w:firstLine="709"/>
        <w:jc w:val="both"/>
        <w:rPr>
          <w:sz w:val="28"/>
          <w:szCs w:val="28"/>
        </w:rPr>
      </w:pPr>
      <w:r w:rsidRPr="0042654C">
        <w:rPr>
          <w:i/>
          <w:spacing w:val="-2"/>
          <w:sz w:val="28"/>
          <w:szCs w:val="28"/>
        </w:rPr>
        <w:t>ГСП</w:t>
      </w:r>
      <w:r w:rsidRPr="0042654C">
        <w:rPr>
          <w:spacing w:val="-2"/>
          <w:sz w:val="28"/>
          <w:szCs w:val="28"/>
        </w:rPr>
        <w:t xml:space="preserve"> – городская служебная почта.</w:t>
      </w:r>
    </w:p>
    <w:p w14:paraId="54F54CCF" w14:textId="00DD3CE5" w:rsidR="003E6CBA" w:rsidRPr="0042654C" w:rsidRDefault="003E6CBA" w:rsidP="00BF0719">
      <w:pPr>
        <w:pStyle w:val="a4"/>
        <w:ind w:right="0" w:firstLine="709"/>
        <w:jc w:val="both"/>
        <w:rPr>
          <w:spacing w:val="-2"/>
          <w:sz w:val="28"/>
          <w:szCs w:val="28"/>
        </w:rPr>
      </w:pPr>
      <w:r w:rsidRPr="0042654C">
        <w:rPr>
          <w:i/>
          <w:spacing w:val="-2"/>
          <w:sz w:val="28"/>
          <w:szCs w:val="28"/>
        </w:rPr>
        <w:t>Дополнительные услуги</w:t>
      </w:r>
      <w:r w:rsidRPr="0042654C">
        <w:rPr>
          <w:spacing w:val="-2"/>
          <w:sz w:val="28"/>
          <w:szCs w:val="28"/>
        </w:rPr>
        <w:t xml:space="preserve"> – услуги, оказываемые оператором почтовой связи за дополнительную плату на основании </w:t>
      </w:r>
      <w:r w:rsidR="00B11F46" w:rsidRPr="0042654C">
        <w:rPr>
          <w:spacing w:val="-2"/>
          <w:sz w:val="28"/>
          <w:szCs w:val="28"/>
        </w:rPr>
        <w:t>За</w:t>
      </w:r>
      <w:r w:rsidR="00B11F46">
        <w:rPr>
          <w:spacing w:val="-2"/>
          <w:sz w:val="28"/>
          <w:szCs w:val="28"/>
        </w:rPr>
        <w:t>явления</w:t>
      </w:r>
      <w:r w:rsidR="00B11F46" w:rsidRPr="0042654C">
        <w:rPr>
          <w:spacing w:val="-2"/>
          <w:sz w:val="28"/>
          <w:szCs w:val="28"/>
        </w:rPr>
        <w:t xml:space="preserve"> </w:t>
      </w:r>
      <w:r w:rsidRPr="0042654C">
        <w:rPr>
          <w:spacing w:val="-2"/>
          <w:sz w:val="28"/>
          <w:szCs w:val="28"/>
        </w:rPr>
        <w:t>Заказчика.</w:t>
      </w:r>
    </w:p>
    <w:p w14:paraId="619091D1" w14:textId="581379F9" w:rsidR="003E6CBA" w:rsidRPr="0042654C" w:rsidRDefault="003E6CBA" w:rsidP="00AE14CF">
      <w:pPr>
        <w:pStyle w:val="a4"/>
        <w:ind w:right="0" w:firstLine="709"/>
        <w:jc w:val="both"/>
        <w:rPr>
          <w:spacing w:val="-2"/>
          <w:sz w:val="28"/>
          <w:szCs w:val="28"/>
        </w:rPr>
      </w:pPr>
      <w:bookmarkStart w:id="0" w:name="sub_12253"/>
      <w:r w:rsidRPr="0042654C">
        <w:rPr>
          <w:i/>
          <w:spacing w:val="-2"/>
          <w:sz w:val="28"/>
          <w:szCs w:val="28"/>
        </w:rPr>
        <w:t>Заявление</w:t>
      </w:r>
      <w:r w:rsidRPr="0042654C">
        <w:rPr>
          <w:spacing w:val="-2"/>
          <w:sz w:val="28"/>
          <w:szCs w:val="28"/>
        </w:rPr>
        <w:t xml:space="preserve"> </w:t>
      </w:r>
      <w:r w:rsidR="00EF74EF" w:rsidRPr="0042654C">
        <w:rPr>
          <w:spacing w:val="-2"/>
          <w:sz w:val="28"/>
          <w:szCs w:val="28"/>
        </w:rPr>
        <w:t>–</w:t>
      </w:r>
      <w:r w:rsidRPr="0042654C">
        <w:rPr>
          <w:spacing w:val="-2"/>
          <w:sz w:val="28"/>
          <w:szCs w:val="28"/>
        </w:rPr>
        <w:t xml:space="preserve"> письменный запрос Заказчика на оказание услуг (по </w:t>
      </w:r>
      <w:r w:rsidR="009B7655">
        <w:rPr>
          <w:spacing w:val="-2"/>
          <w:sz w:val="28"/>
          <w:szCs w:val="28"/>
        </w:rPr>
        <w:br/>
      </w:r>
      <w:r w:rsidRPr="0042654C">
        <w:rPr>
          <w:spacing w:val="-2"/>
          <w:sz w:val="28"/>
          <w:szCs w:val="28"/>
        </w:rPr>
        <w:t>форме 1</w:t>
      </w:r>
      <w:r w:rsidR="00AE14CF">
        <w:rPr>
          <w:spacing w:val="-2"/>
          <w:sz w:val="28"/>
          <w:szCs w:val="28"/>
        </w:rPr>
        <w:t>.1</w:t>
      </w:r>
      <w:r w:rsidRPr="0042654C">
        <w:rPr>
          <w:spacing w:val="-2"/>
          <w:sz w:val="28"/>
          <w:szCs w:val="28"/>
        </w:rPr>
        <w:t xml:space="preserve"> </w:t>
      </w:r>
      <w:r w:rsidR="009B7655" w:rsidRPr="0042654C">
        <w:rPr>
          <w:spacing w:val="-2"/>
          <w:sz w:val="28"/>
          <w:szCs w:val="28"/>
        </w:rPr>
        <w:t xml:space="preserve">приложения № </w:t>
      </w:r>
      <w:r w:rsidR="009B7655">
        <w:rPr>
          <w:spacing w:val="-2"/>
          <w:sz w:val="28"/>
          <w:szCs w:val="28"/>
        </w:rPr>
        <w:t xml:space="preserve">1 </w:t>
      </w:r>
      <w:r w:rsidRPr="0042654C">
        <w:rPr>
          <w:spacing w:val="-2"/>
          <w:sz w:val="28"/>
          <w:szCs w:val="28"/>
        </w:rPr>
        <w:t>к настоящему Договору).</w:t>
      </w:r>
    </w:p>
    <w:p w14:paraId="0236D8FE" w14:textId="77777777" w:rsidR="003E6CBA" w:rsidRPr="0042654C" w:rsidRDefault="003E6CBA" w:rsidP="00BF0719">
      <w:pPr>
        <w:pStyle w:val="a4"/>
        <w:ind w:right="0" w:firstLine="709"/>
        <w:jc w:val="both"/>
        <w:rPr>
          <w:spacing w:val="-2"/>
          <w:sz w:val="28"/>
          <w:szCs w:val="28"/>
        </w:rPr>
      </w:pPr>
      <w:r w:rsidRPr="0042654C">
        <w:rPr>
          <w:i/>
          <w:spacing w:val="-2"/>
          <w:sz w:val="28"/>
          <w:szCs w:val="28"/>
        </w:rPr>
        <w:t>Иные услуги</w:t>
      </w:r>
      <w:r w:rsidR="00132FFF" w:rsidRPr="0042654C">
        <w:rPr>
          <w:i/>
          <w:spacing w:val="-2"/>
          <w:sz w:val="28"/>
          <w:szCs w:val="28"/>
        </w:rPr>
        <w:t xml:space="preserve"> и </w:t>
      </w:r>
      <w:r w:rsidR="007D6F18" w:rsidRPr="0042654C">
        <w:rPr>
          <w:i/>
          <w:spacing w:val="-2"/>
          <w:sz w:val="28"/>
          <w:szCs w:val="28"/>
        </w:rPr>
        <w:t xml:space="preserve">продукты </w:t>
      </w:r>
      <w:r w:rsidR="007D6F18" w:rsidRPr="0042654C">
        <w:rPr>
          <w:spacing w:val="-2"/>
          <w:sz w:val="28"/>
          <w:szCs w:val="28"/>
        </w:rPr>
        <w:t>–</w:t>
      </w:r>
      <w:r w:rsidRPr="0042654C">
        <w:rPr>
          <w:spacing w:val="-2"/>
          <w:sz w:val="28"/>
          <w:szCs w:val="28"/>
        </w:rPr>
        <w:t xml:space="preserve"> услуги</w:t>
      </w:r>
      <w:r w:rsidR="00132FFF" w:rsidRPr="0042654C">
        <w:rPr>
          <w:spacing w:val="-2"/>
          <w:sz w:val="28"/>
          <w:szCs w:val="28"/>
        </w:rPr>
        <w:t xml:space="preserve"> и продукты</w:t>
      </w:r>
      <w:r w:rsidRPr="0042654C">
        <w:rPr>
          <w:spacing w:val="-2"/>
          <w:sz w:val="28"/>
          <w:szCs w:val="28"/>
        </w:rPr>
        <w:t>, не являющиеся услугами почтовой связи, оказываемые оператором почтовой связи на основании Заявления Заказчика.</w:t>
      </w:r>
    </w:p>
    <w:bookmarkEnd w:id="0"/>
    <w:p w14:paraId="69FCB070" w14:textId="77777777" w:rsidR="00045B33" w:rsidRPr="0042654C" w:rsidRDefault="00045B33" w:rsidP="00BF0719">
      <w:pPr>
        <w:pStyle w:val="a4"/>
        <w:ind w:right="0" w:firstLine="709"/>
        <w:jc w:val="both"/>
        <w:rPr>
          <w:spacing w:val="-2"/>
          <w:sz w:val="28"/>
          <w:szCs w:val="28"/>
        </w:rPr>
      </w:pPr>
      <w:r w:rsidRPr="0042654C">
        <w:rPr>
          <w:i/>
          <w:spacing w:val="-2"/>
          <w:sz w:val="28"/>
          <w:szCs w:val="28"/>
        </w:rPr>
        <w:t>Международные почтовые отправления</w:t>
      </w:r>
      <w:r w:rsidRPr="0042654C">
        <w:rPr>
          <w:spacing w:val="-2"/>
          <w:sz w:val="28"/>
          <w:szCs w:val="28"/>
        </w:rPr>
        <w:t xml:space="preserve"> – почтовые отправления, принимаемые для пересылки за пределы таможенной территории </w:t>
      </w:r>
      <w:r w:rsidRPr="0042654C">
        <w:rPr>
          <w:spacing w:val="-2"/>
          <w:sz w:val="28"/>
          <w:szCs w:val="28"/>
        </w:rPr>
        <w:lastRenderedPageBreak/>
        <w:t>Таможенного союза, поступающие на таможенную территорию Таможенного союза либо следующие транзитом через эту территорию и сопровождаемые документами, предусмотренными актами Всемирного почтового союза.</w:t>
      </w:r>
    </w:p>
    <w:p w14:paraId="1E099F08" w14:textId="50AA4BF7" w:rsidR="004D2EC2" w:rsidRPr="0042654C" w:rsidRDefault="004D2EC2" w:rsidP="00BF0719">
      <w:pPr>
        <w:pStyle w:val="a4"/>
        <w:ind w:right="0" w:firstLine="709"/>
        <w:jc w:val="both"/>
        <w:rPr>
          <w:spacing w:val="-2"/>
          <w:sz w:val="28"/>
          <w:szCs w:val="28"/>
        </w:rPr>
      </w:pPr>
      <w:r w:rsidRPr="0042654C">
        <w:rPr>
          <w:i/>
          <w:spacing w:val="-2"/>
          <w:sz w:val="28"/>
          <w:szCs w:val="28"/>
        </w:rPr>
        <w:t>Международные</w:t>
      </w:r>
      <w:r w:rsidR="00DF3A58" w:rsidRPr="0042654C">
        <w:rPr>
          <w:i/>
          <w:spacing w:val="-2"/>
          <w:sz w:val="28"/>
          <w:szCs w:val="28"/>
        </w:rPr>
        <w:t xml:space="preserve"> </w:t>
      </w:r>
      <w:proofErr w:type="spellStart"/>
      <w:r w:rsidR="00DF3A58" w:rsidRPr="0042654C">
        <w:rPr>
          <w:i/>
          <w:spacing w:val="-2"/>
          <w:sz w:val="28"/>
          <w:szCs w:val="28"/>
        </w:rPr>
        <w:t>партионные</w:t>
      </w:r>
      <w:proofErr w:type="spellEnd"/>
      <w:r w:rsidRPr="0042654C">
        <w:rPr>
          <w:i/>
          <w:spacing w:val="-2"/>
          <w:sz w:val="28"/>
          <w:szCs w:val="28"/>
        </w:rPr>
        <w:t xml:space="preserve"> почтовые отправления</w:t>
      </w:r>
      <w:r w:rsidRPr="0042654C">
        <w:rPr>
          <w:spacing w:val="-2"/>
          <w:sz w:val="28"/>
          <w:szCs w:val="28"/>
        </w:rPr>
        <w:t xml:space="preserve"> – </w:t>
      </w:r>
      <w:r w:rsidR="00DF3A58" w:rsidRPr="0042654C">
        <w:rPr>
          <w:sz w:val="28"/>
          <w:szCs w:val="28"/>
        </w:rPr>
        <w:t>международные почтовые отправления, сдаваемые по спискам ф. 103-а отправителем согласно условиям договора</w:t>
      </w:r>
      <w:r w:rsidRPr="0042654C">
        <w:rPr>
          <w:spacing w:val="-2"/>
          <w:sz w:val="28"/>
          <w:szCs w:val="28"/>
        </w:rPr>
        <w:t>.</w:t>
      </w:r>
    </w:p>
    <w:p w14:paraId="7226C51A" w14:textId="77777777" w:rsidR="007A56FA" w:rsidRPr="0042654C" w:rsidRDefault="007A56FA" w:rsidP="00BF0719">
      <w:pPr>
        <w:pStyle w:val="a4"/>
        <w:ind w:right="0" w:firstLine="709"/>
        <w:jc w:val="both"/>
        <w:rPr>
          <w:spacing w:val="-2"/>
          <w:sz w:val="28"/>
          <w:szCs w:val="28"/>
        </w:rPr>
      </w:pPr>
      <w:r w:rsidRPr="0042654C">
        <w:rPr>
          <w:i/>
          <w:spacing w:val="-2"/>
          <w:sz w:val="28"/>
          <w:szCs w:val="28"/>
        </w:rPr>
        <w:t>ОАСУ РПО</w:t>
      </w:r>
      <w:r w:rsidRPr="0042654C">
        <w:rPr>
          <w:spacing w:val="-2"/>
          <w:sz w:val="28"/>
          <w:szCs w:val="28"/>
        </w:rPr>
        <w:t xml:space="preserve"> – Общероссийская автоматизированная система учёта и </w:t>
      </w:r>
      <w:proofErr w:type="gramStart"/>
      <w:r w:rsidRPr="0042654C">
        <w:rPr>
          <w:spacing w:val="-2"/>
          <w:sz w:val="28"/>
          <w:szCs w:val="28"/>
        </w:rPr>
        <w:t>контроля за</w:t>
      </w:r>
      <w:proofErr w:type="gramEnd"/>
      <w:r w:rsidRPr="0042654C">
        <w:rPr>
          <w:spacing w:val="-2"/>
          <w:sz w:val="28"/>
          <w:szCs w:val="28"/>
        </w:rPr>
        <w:t xml:space="preserve"> прохождением регистрируемых почтовых отправлений.</w:t>
      </w:r>
    </w:p>
    <w:p w14:paraId="5464766C" w14:textId="77777777" w:rsidR="003E6CBA" w:rsidRPr="0042654C" w:rsidRDefault="003E6CBA" w:rsidP="00BF0719">
      <w:pPr>
        <w:pStyle w:val="a4"/>
        <w:ind w:right="0" w:firstLine="709"/>
        <w:jc w:val="both"/>
        <w:rPr>
          <w:spacing w:val="-2"/>
          <w:sz w:val="28"/>
          <w:szCs w:val="28"/>
        </w:rPr>
      </w:pPr>
      <w:r w:rsidRPr="0042654C">
        <w:rPr>
          <w:i/>
          <w:spacing w:val="-2"/>
          <w:sz w:val="28"/>
          <w:szCs w:val="28"/>
        </w:rPr>
        <w:t>ОПС</w:t>
      </w:r>
      <w:r w:rsidRPr="0042654C">
        <w:rPr>
          <w:spacing w:val="-2"/>
          <w:sz w:val="28"/>
          <w:szCs w:val="28"/>
        </w:rPr>
        <w:t xml:space="preserve"> – отделение почтовой связи. </w:t>
      </w:r>
    </w:p>
    <w:p w14:paraId="2D1FF05E" w14:textId="77777777" w:rsidR="004D2EC2" w:rsidRPr="0042654C" w:rsidRDefault="004D2EC2" w:rsidP="00BF0719">
      <w:pPr>
        <w:pStyle w:val="a4"/>
        <w:ind w:right="0" w:firstLine="709"/>
        <w:jc w:val="both"/>
        <w:rPr>
          <w:spacing w:val="-2"/>
          <w:sz w:val="28"/>
          <w:szCs w:val="28"/>
        </w:rPr>
      </w:pPr>
      <w:r w:rsidRPr="0042654C">
        <w:rPr>
          <w:i/>
          <w:spacing w:val="-2"/>
          <w:sz w:val="28"/>
          <w:szCs w:val="28"/>
        </w:rPr>
        <w:t xml:space="preserve">Письменная корреспонденция </w:t>
      </w:r>
      <w:r w:rsidRPr="0042654C">
        <w:rPr>
          <w:spacing w:val="-2"/>
          <w:sz w:val="28"/>
          <w:szCs w:val="28"/>
        </w:rPr>
        <w:t xml:space="preserve">– простые и регистрируемые почтовые карточки, письма, бандероли, </w:t>
      </w:r>
      <w:proofErr w:type="spellStart"/>
      <w:r w:rsidRPr="0042654C">
        <w:rPr>
          <w:spacing w:val="-2"/>
          <w:sz w:val="28"/>
          <w:szCs w:val="28"/>
        </w:rPr>
        <w:t>секограммы</w:t>
      </w:r>
      <w:proofErr w:type="spellEnd"/>
      <w:r w:rsidRPr="0042654C">
        <w:rPr>
          <w:spacing w:val="-2"/>
          <w:sz w:val="28"/>
          <w:szCs w:val="28"/>
        </w:rPr>
        <w:t>, мелкие пакеты, ответные внутренние почтовые отправления (ОВПО</w:t>
      </w:r>
      <w:r w:rsidR="003E6CBA" w:rsidRPr="0042654C">
        <w:rPr>
          <w:spacing w:val="-2"/>
          <w:sz w:val="28"/>
          <w:szCs w:val="28"/>
        </w:rPr>
        <w:t>)</w:t>
      </w:r>
      <w:r w:rsidRPr="0042654C">
        <w:rPr>
          <w:spacing w:val="-2"/>
          <w:sz w:val="28"/>
          <w:szCs w:val="28"/>
        </w:rPr>
        <w:t>.</w:t>
      </w:r>
    </w:p>
    <w:p w14:paraId="3D55058A" w14:textId="3031238A" w:rsidR="003E6CBA" w:rsidRPr="0042654C" w:rsidRDefault="003E6CBA" w:rsidP="00BF0719">
      <w:pPr>
        <w:pStyle w:val="a4"/>
        <w:ind w:right="0" w:firstLine="709"/>
        <w:jc w:val="both"/>
        <w:rPr>
          <w:spacing w:val="-2"/>
          <w:sz w:val="28"/>
          <w:szCs w:val="28"/>
        </w:rPr>
      </w:pPr>
      <w:r w:rsidRPr="0042654C">
        <w:rPr>
          <w:i/>
          <w:spacing w:val="-2"/>
          <w:sz w:val="28"/>
          <w:szCs w:val="28"/>
        </w:rPr>
        <w:t xml:space="preserve">Прием </w:t>
      </w:r>
      <w:proofErr w:type="spellStart"/>
      <w:r w:rsidRPr="0042654C">
        <w:rPr>
          <w:i/>
          <w:spacing w:val="-2"/>
          <w:sz w:val="28"/>
          <w:szCs w:val="28"/>
        </w:rPr>
        <w:t>партионных</w:t>
      </w:r>
      <w:proofErr w:type="spellEnd"/>
      <w:r w:rsidRPr="0042654C">
        <w:rPr>
          <w:i/>
          <w:spacing w:val="-2"/>
          <w:sz w:val="28"/>
          <w:szCs w:val="28"/>
        </w:rPr>
        <w:t xml:space="preserve"> почтовых отправлений</w:t>
      </w:r>
      <w:r w:rsidRPr="0042654C">
        <w:rPr>
          <w:spacing w:val="-2"/>
          <w:sz w:val="28"/>
          <w:szCs w:val="28"/>
        </w:rPr>
        <w:t xml:space="preserve"> – прием почтовых отправлений, сдаваемых отправителем согласно условиям договора.</w:t>
      </w:r>
    </w:p>
    <w:p w14:paraId="01C24C3D" w14:textId="72AFD580" w:rsidR="007A56FA" w:rsidRPr="0042654C" w:rsidRDefault="007A56FA" w:rsidP="00BF0719">
      <w:pPr>
        <w:pStyle w:val="a4"/>
        <w:ind w:right="0" w:firstLine="709"/>
        <w:jc w:val="both"/>
        <w:rPr>
          <w:sz w:val="28"/>
          <w:szCs w:val="28"/>
        </w:rPr>
      </w:pPr>
      <w:r w:rsidRPr="0042654C">
        <w:rPr>
          <w:i/>
          <w:spacing w:val="-2"/>
          <w:sz w:val="28"/>
          <w:szCs w:val="28"/>
        </w:rPr>
        <w:t>Почтовое отправление</w:t>
      </w:r>
      <w:r w:rsidRPr="0042654C">
        <w:rPr>
          <w:spacing w:val="-2"/>
          <w:sz w:val="28"/>
          <w:szCs w:val="28"/>
        </w:rPr>
        <w:t xml:space="preserve"> – адресованн</w:t>
      </w:r>
      <w:r w:rsidR="005D7094" w:rsidRPr="0042654C">
        <w:rPr>
          <w:spacing w:val="-2"/>
          <w:sz w:val="28"/>
          <w:szCs w:val="28"/>
        </w:rPr>
        <w:t>ая</w:t>
      </w:r>
      <w:r w:rsidRPr="0042654C">
        <w:rPr>
          <w:spacing w:val="-2"/>
          <w:sz w:val="28"/>
          <w:szCs w:val="28"/>
        </w:rPr>
        <w:t xml:space="preserve"> </w:t>
      </w:r>
      <w:r w:rsidR="00AE6673" w:rsidRPr="0042654C">
        <w:rPr>
          <w:spacing w:val="-2"/>
          <w:sz w:val="28"/>
          <w:szCs w:val="28"/>
        </w:rPr>
        <w:t xml:space="preserve">внутренняя и международная </w:t>
      </w:r>
      <w:r w:rsidRPr="0042654C">
        <w:rPr>
          <w:sz w:val="28"/>
          <w:szCs w:val="28"/>
        </w:rPr>
        <w:t xml:space="preserve">письменная корреспонденция, </w:t>
      </w:r>
      <w:r w:rsidR="00AE6673" w:rsidRPr="0042654C">
        <w:rPr>
          <w:sz w:val="28"/>
          <w:szCs w:val="28"/>
        </w:rPr>
        <w:t xml:space="preserve">внутренние </w:t>
      </w:r>
      <w:r w:rsidRPr="0042654C">
        <w:rPr>
          <w:sz w:val="28"/>
          <w:szCs w:val="28"/>
        </w:rPr>
        <w:t xml:space="preserve">почтовые отправления «Отправления 1-го класса», </w:t>
      </w:r>
      <w:r w:rsidR="00AE6673" w:rsidRPr="0042654C">
        <w:rPr>
          <w:sz w:val="28"/>
          <w:szCs w:val="28"/>
        </w:rPr>
        <w:t>внутренние отправления «</w:t>
      </w:r>
      <w:proofErr w:type="spellStart"/>
      <w:r w:rsidRPr="0042654C">
        <w:rPr>
          <w:sz w:val="28"/>
          <w:szCs w:val="28"/>
        </w:rPr>
        <w:t>Мультиконверт</w:t>
      </w:r>
      <w:proofErr w:type="spellEnd"/>
      <w:r w:rsidR="00550AA4" w:rsidRPr="0042654C">
        <w:rPr>
          <w:sz w:val="28"/>
          <w:szCs w:val="28"/>
        </w:rPr>
        <w:t>».</w:t>
      </w:r>
    </w:p>
    <w:p w14:paraId="15F3701E" w14:textId="55103D9E" w:rsidR="004D2EC2" w:rsidRPr="0042654C" w:rsidRDefault="004D2EC2" w:rsidP="00BF0719">
      <w:pPr>
        <w:pStyle w:val="a4"/>
        <w:ind w:right="0" w:firstLine="709"/>
        <w:jc w:val="both"/>
        <w:rPr>
          <w:spacing w:val="-2"/>
          <w:sz w:val="28"/>
          <w:szCs w:val="28"/>
        </w:rPr>
      </w:pPr>
      <w:r w:rsidRPr="0042654C">
        <w:rPr>
          <w:i/>
          <w:spacing w:val="-2"/>
          <w:sz w:val="28"/>
          <w:szCs w:val="28"/>
        </w:rPr>
        <w:t>Универсальные услуги почтовой связи</w:t>
      </w:r>
      <w:r w:rsidR="001612E3" w:rsidRPr="0042654C">
        <w:rPr>
          <w:i/>
          <w:spacing w:val="-2"/>
          <w:sz w:val="28"/>
          <w:szCs w:val="28"/>
        </w:rPr>
        <w:t xml:space="preserve"> (услуги общедоступной почтовой связи)</w:t>
      </w:r>
      <w:r w:rsidRPr="0042654C">
        <w:rPr>
          <w:spacing w:val="-2"/>
          <w:sz w:val="28"/>
          <w:szCs w:val="28"/>
        </w:rPr>
        <w:t xml:space="preserve"> – услуги почтовой связи по удовлетворению нужд пользователей в обмене письменной корреспонденцией в пределах территории Российской Федерации и по доступным ценам (услуги по пересылке почтовых карточек, писем и бандеролей, тарифы на которые </w:t>
      </w:r>
      <w:r w:rsidR="001612E3" w:rsidRPr="0042654C">
        <w:rPr>
          <w:spacing w:val="-2"/>
          <w:sz w:val="28"/>
          <w:szCs w:val="28"/>
        </w:rPr>
        <w:t>подлежат государственному регулированию</w:t>
      </w:r>
      <w:r w:rsidR="00B11F46">
        <w:rPr>
          <w:spacing w:val="-2"/>
          <w:sz w:val="28"/>
          <w:szCs w:val="28"/>
        </w:rPr>
        <w:t>)</w:t>
      </w:r>
      <w:r w:rsidRPr="0042654C">
        <w:rPr>
          <w:spacing w:val="-2"/>
          <w:sz w:val="28"/>
          <w:szCs w:val="28"/>
        </w:rPr>
        <w:t>.</w:t>
      </w:r>
    </w:p>
    <w:p w14:paraId="05095500" w14:textId="77777777" w:rsidR="007470DD" w:rsidRPr="0042654C" w:rsidRDefault="007470DD" w:rsidP="00BF0719">
      <w:pPr>
        <w:pStyle w:val="a4"/>
        <w:ind w:right="0" w:firstLine="709"/>
        <w:jc w:val="both"/>
        <w:rPr>
          <w:spacing w:val="-2"/>
          <w:sz w:val="28"/>
          <w:szCs w:val="28"/>
        </w:rPr>
      </w:pPr>
      <w:r w:rsidRPr="0042654C">
        <w:rPr>
          <w:i/>
          <w:spacing w:val="-2"/>
          <w:sz w:val="28"/>
          <w:szCs w:val="28"/>
        </w:rPr>
        <w:t xml:space="preserve">Условия оказания услуг </w:t>
      </w:r>
      <w:r w:rsidR="00F1500E" w:rsidRPr="0042654C">
        <w:rPr>
          <w:i/>
          <w:spacing w:val="-2"/>
          <w:sz w:val="28"/>
          <w:szCs w:val="28"/>
        </w:rPr>
        <w:t>–</w:t>
      </w:r>
      <w:r w:rsidRPr="0042654C">
        <w:rPr>
          <w:i/>
          <w:spacing w:val="-2"/>
          <w:sz w:val="28"/>
          <w:szCs w:val="28"/>
        </w:rPr>
        <w:t xml:space="preserve"> </w:t>
      </w:r>
      <w:r w:rsidRPr="0042654C">
        <w:rPr>
          <w:spacing w:val="-2"/>
          <w:sz w:val="28"/>
          <w:szCs w:val="28"/>
        </w:rPr>
        <w:t xml:space="preserve">документ, изложенный в письменной форме, который регулирует права и обязанности Сторон при оказании отдельных видов услуг, и который является </w:t>
      </w:r>
      <w:r w:rsidR="001612E3" w:rsidRPr="0042654C">
        <w:rPr>
          <w:spacing w:val="-2"/>
          <w:sz w:val="28"/>
          <w:szCs w:val="28"/>
        </w:rPr>
        <w:t>приложением к настоящему Договору и его неотъемлемой частью</w:t>
      </w:r>
      <w:r w:rsidRPr="0042654C">
        <w:rPr>
          <w:spacing w:val="-2"/>
          <w:sz w:val="28"/>
          <w:szCs w:val="28"/>
        </w:rPr>
        <w:t xml:space="preserve">. </w:t>
      </w:r>
    </w:p>
    <w:p w14:paraId="520E948D" w14:textId="77777777" w:rsidR="007A56FA" w:rsidRPr="0042654C" w:rsidRDefault="007A56FA" w:rsidP="00BF0719">
      <w:pPr>
        <w:pStyle w:val="a4"/>
        <w:ind w:right="0" w:firstLine="709"/>
        <w:jc w:val="both"/>
        <w:rPr>
          <w:spacing w:val="-2"/>
          <w:sz w:val="28"/>
          <w:szCs w:val="28"/>
        </w:rPr>
      </w:pPr>
      <w:r w:rsidRPr="0042654C">
        <w:rPr>
          <w:i/>
          <w:spacing w:val="-2"/>
          <w:sz w:val="28"/>
          <w:szCs w:val="28"/>
        </w:rPr>
        <w:t xml:space="preserve">Услуги почтовой связи – </w:t>
      </w:r>
      <w:r w:rsidRPr="0042654C">
        <w:rPr>
          <w:sz w:val="28"/>
          <w:szCs w:val="28"/>
        </w:rPr>
        <w:t>действия или деятельность по приему, обработке, перевозке, доставке (вручению) почтовых отправлений.</w:t>
      </w:r>
    </w:p>
    <w:p w14:paraId="1465BDDE" w14:textId="77777777" w:rsidR="004D2EC2" w:rsidRPr="0042654C" w:rsidRDefault="004D2EC2" w:rsidP="00BF0719">
      <w:pPr>
        <w:pStyle w:val="a4"/>
        <w:ind w:right="0" w:firstLine="709"/>
        <w:jc w:val="both"/>
        <w:rPr>
          <w:spacing w:val="-2"/>
          <w:sz w:val="28"/>
          <w:szCs w:val="28"/>
        </w:rPr>
      </w:pPr>
      <w:r w:rsidRPr="0042654C">
        <w:rPr>
          <w:i/>
          <w:spacing w:val="-2"/>
          <w:sz w:val="28"/>
          <w:szCs w:val="28"/>
        </w:rPr>
        <w:t>Франкировальная машина</w:t>
      </w:r>
      <w:r w:rsidRPr="0042654C">
        <w:rPr>
          <w:spacing w:val="-2"/>
          <w:sz w:val="28"/>
          <w:szCs w:val="28"/>
        </w:rPr>
        <w:t xml:space="preserve"> </w:t>
      </w:r>
      <w:r w:rsidR="00F1500E" w:rsidRPr="0042654C">
        <w:rPr>
          <w:i/>
          <w:spacing w:val="-2"/>
          <w:sz w:val="28"/>
          <w:szCs w:val="28"/>
        </w:rPr>
        <w:t>–</w:t>
      </w:r>
      <w:r w:rsidRPr="0042654C">
        <w:rPr>
          <w:spacing w:val="-2"/>
          <w:sz w:val="28"/>
          <w:szCs w:val="28"/>
        </w:rPr>
        <w:t xml:space="preserve"> машина, предназначенная для нанесения на письменную корреспонденцию государственных знаков почтовой оплаты, подтверждающих оплату услуг почтовой связи, даты приема данной корреспонденции и другой информации.</w:t>
      </w:r>
    </w:p>
    <w:p w14:paraId="1E319C8E" w14:textId="1548B8EA" w:rsidR="00AC6272" w:rsidRPr="0042654C" w:rsidRDefault="00AC6272" w:rsidP="00BF071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2654C">
        <w:rPr>
          <w:i/>
          <w:spacing w:val="-2"/>
          <w:sz w:val="28"/>
          <w:szCs w:val="28"/>
        </w:rPr>
        <w:t>РПО</w:t>
      </w:r>
      <w:r w:rsidRPr="0042654C">
        <w:rPr>
          <w:spacing w:val="-2"/>
          <w:sz w:val="28"/>
          <w:szCs w:val="28"/>
        </w:rPr>
        <w:t xml:space="preserve"> – регистрируемое почтовое отправление </w:t>
      </w:r>
      <w:r w:rsidR="003D374A">
        <w:rPr>
          <w:spacing w:val="-2"/>
          <w:sz w:val="28"/>
          <w:szCs w:val="28"/>
        </w:rPr>
        <w:t>–</w:t>
      </w:r>
      <w:r w:rsidRPr="0042654C">
        <w:rPr>
          <w:spacing w:val="-2"/>
          <w:sz w:val="28"/>
          <w:szCs w:val="28"/>
        </w:rPr>
        <w:t xml:space="preserve"> почтовое отправление, принимаемое с выдачей отправителю квитанции и вручаемое адресату </w:t>
      </w:r>
      <w:r w:rsidRPr="0042654C">
        <w:rPr>
          <w:sz w:val="28"/>
          <w:szCs w:val="28"/>
        </w:rPr>
        <w:t>под расписку.</w:t>
      </w:r>
    </w:p>
    <w:p w14:paraId="704FC22F" w14:textId="09ABEF7D" w:rsidR="00AC6272" w:rsidRDefault="00AC6272" w:rsidP="00BF0719">
      <w:pPr>
        <w:pStyle w:val="a4"/>
        <w:ind w:right="0" w:firstLine="709"/>
        <w:jc w:val="both"/>
        <w:rPr>
          <w:spacing w:val="-2"/>
          <w:sz w:val="28"/>
          <w:szCs w:val="28"/>
        </w:rPr>
      </w:pPr>
      <w:r w:rsidRPr="0042654C">
        <w:rPr>
          <w:i/>
          <w:spacing w:val="-2"/>
          <w:sz w:val="28"/>
          <w:szCs w:val="28"/>
        </w:rPr>
        <w:t>ШИ</w:t>
      </w:r>
      <w:r w:rsidRPr="0042654C">
        <w:rPr>
          <w:spacing w:val="-2"/>
          <w:sz w:val="28"/>
          <w:szCs w:val="28"/>
        </w:rPr>
        <w:t xml:space="preserve"> – штриховой идентификатор </w:t>
      </w:r>
      <w:proofErr w:type="gramStart"/>
      <w:r w:rsidRPr="0042654C">
        <w:rPr>
          <w:spacing w:val="-2"/>
          <w:sz w:val="28"/>
          <w:szCs w:val="28"/>
        </w:rPr>
        <w:t>международного</w:t>
      </w:r>
      <w:proofErr w:type="gramEnd"/>
      <w:r w:rsidRPr="0042654C">
        <w:rPr>
          <w:spacing w:val="-2"/>
          <w:sz w:val="28"/>
          <w:szCs w:val="28"/>
        </w:rPr>
        <w:t xml:space="preserve"> РПО</w:t>
      </w:r>
      <w:r w:rsidR="00E15AC0">
        <w:rPr>
          <w:spacing w:val="-2"/>
          <w:sz w:val="28"/>
          <w:szCs w:val="28"/>
        </w:rPr>
        <w:t xml:space="preserve">, нанесенный на </w:t>
      </w:r>
      <w:r w:rsidRPr="0042654C">
        <w:rPr>
          <w:spacing w:val="-2"/>
          <w:sz w:val="28"/>
          <w:szCs w:val="28"/>
        </w:rPr>
        <w:t xml:space="preserve">почтовое отправление в соответствии с техническим стандартом ВПС </w:t>
      </w:r>
      <w:r w:rsidRPr="0042654C">
        <w:rPr>
          <w:spacing w:val="-2"/>
          <w:sz w:val="28"/>
          <w:szCs w:val="28"/>
          <w:lang w:val="en-US"/>
        </w:rPr>
        <w:t>S</w:t>
      </w:r>
      <w:r w:rsidRPr="0042654C">
        <w:rPr>
          <w:spacing w:val="-2"/>
          <w:sz w:val="28"/>
          <w:szCs w:val="28"/>
        </w:rPr>
        <w:t>10.</w:t>
      </w:r>
    </w:p>
    <w:p w14:paraId="3ED973AB" w14:textId="77777777" w:rsidR="00E15AC0" w:rsidRPr="0042654C" w:rsidRDefault="00E15AC0" w:rsidP="00BF0719">
      <w:pPr>
        <w:pStyle w:val="a4"/>
        <w:ind w:right="0" w:firstLine="709"/>
        <w:jc w:val="both"/>
        <w:rPr>
          <w:spacing w:val="-2"/>
          <w:sz w:val="28"/>
          <w:szCs w:val="28"/>
        </w:rPr>
      </w:pPr>
      <w:r w:rsidRPr="00E15AC0">
        <w:rPr>
          <w:i/>
          <w:spacing w:val="-2"/>
          <w:sz w:val="28"/>
          <w:szCs w:val="28"/>
        </w:rPr>
        <w:t xml:space="preserve">ШК – </w:t>
      </w:r>
      <w:proofErr w:type="spellStart"/>
      <w:r w:rsidRPr="00E15AC0">
        <w:rPr>
          <w:spacing w:val="-2"/>
          <w:sz w:val="28"/>
          <w:szCs w:val="28"/>
        </w:rPr>
        <w:t>штрихкодовый</w:t>
      </w:r>
      <w:proofErr w:type="spellEnd"/>
      <w:r w:rsidRPr="00E15AC0">
        <w:rPr>
          <w:spacing w:val="-2"/>
          <w:sz w:val="28"/>
          <w:szCs w:val="28"/>
        </w:rPr>
        <w:t xml:space="preserve"> идентификатор «отправления ДМ», соответствующий РТМ 0017.01-15 «Структура </w:t>
      </w:r>
      <w:proofErr w:type="spellStart"/>
      <w:r w:rsidRPr="00E15AC0">
        <w:rPr>
          <w:spacing w:val="-2"/>
          <w:sz w:val="28"/>
          <w:szCs w:val="28"/>
        </w:rPr>
        <w:t>штрихкодовой</w:t>
      </w:r>
      <w:proofErr w:type="spellEnd"/>
      <w:r w:rsidRPr="00E15AC0">
        <w:rPr>
          <w:spacing w:val="-2"/>
          <w:sz w:val="28"/>
          <w:szCs w:val="28"/>
        </w:rPr>
        <w:t xml:space="preserve"> идентификации «отправлений </w:t>
      </w:r>
      <w:proofErr w:type="spellStart"/>
      <w:r w:rsidRPr="00E15AC0">
        <w:rPr>
          <w:spacing w:val="-2"/>
          <w:sz w:val="28"/>
          <w:szCs w:val="28"/>
        </w:rPr>
        <w:t>Директ</w:t>
      </w:r>
      <w:proofErr w:type="spellEnd"/>
      <w:r w:rsidRPr="00E15AC0">
        <w:rPr>
          <w:spacing w:val="-2"/>
          <w:sz w:val="28"/>
          <w:szCs w:val="28"/>
        </w:rPr>
        <w:t>-Мейл».</w:t>
      </w:r>
    </w:p>
    <w:p w14:paraId="373744DB" w14:textId="77777777" w:rsidR="004D2EC2" w:rsidRDefault="004D2EC2" w:rsidP="00BF0719">
      <w:pPr>
        <w:pStyle w:val="a4"/>
        <w:ind w:right="0" w:firstLine="709"/>
        <w:jc w:val="both"/>
        <w:rPr>
          <w:spacing w:val="-2"/>
          <w:sz w:val="28"/>
          <w:szCs w:val="28"/>
        </w:rPr>
      </w:pPr>
      <w:r w:rsidRPr="0042654C">
        <w:rPr>
          <w:i/>
          <w:spacing w:val="-2"/>
          <w:sz w:val="28"/>
          <w:szCs w:val="28"/>
        </w:rPr>
        <w:t>ШПИ</w:t>
      </w:r>
      <w:r w:rsidRPr="0042654C">
        <w:rPr>
          <w:spacing w:val="-2"/>
          <w:sz w:val="28"/>
          <w:szCs w:val="28"/>
        </w:rPr>
        <w:t xml:space="preserve"> – штриховой почтовый идентификатор </w:t>
      </w:r>
      <w:proofErr w:type="gramStart"/>
      <w:r w:rsidRPr="0042654C">
        <w:rPr>
          <w:spacing w:val="-2"/>
          <w:sz w:val="28"/>
          <w:szCs w:val="28"/>
        </w:rPr>
        <w:t>внутреннего</w:t>
      </w:r>
      <w:proofErr w:type="gramEnd"/>
      <w:r w:rsidRPr="0042654C">
        <w:rPr>
          <w:spacing w:val="-2"/>
          <w:sz w:val="28"/>
          <w:szCs w:val="28"/>
        </w:rPr>
        <w:t xml:space="preserve"> РПО, нанесенный на почтовое отправление</w:t>
      </w:r>
      <w:r w:rsidR="00AC6272" w:rsidRPr="0042654C">
        <w:rPr>
          <w:spacing w:val="-2"/>
          <w:sz w:val="28"/>
          <w:szCs w:val="28"/>
        </w:rPr>
        <w:t xml:space="preserve"> в соответствии с РТМ 0001.01-99</w:t>
      </w:r>
      <w:r w:rsidRPr="0042654C">
        <w:rPr>
          <w:spacing w:val="-2"/>
          <w:sz w:val="28"/>
          <w:szCs w:val="28"/>
        </w:rPr>
        <w:t>.</w:t>
      </w:r>
    </w:p>
    <w:p w14:paraId="1DC42E51" w14:textId="77777777" w:rsidR="007A2203" w:rsidRDefault="007A2203" w:rsidP="00BF0719">
      <w:pPr>
        <w:pStyle w:val="a4"/>
        <w:ind w:right="0" w:firstLine="709"/>
        <w:jc w:val="both"/>
        <w:rPr>
          <w:spacing w:val="-2"/>
          <w:sz w:val="28"/>
          <w:szCs w:val="28"/>
        </w:rPr>
      </w:pPr>
    </w:p>
    <w:p w14:paraId="0A31A8C7" w14:textId="77777777" w:rsidR="007A2203" w:rsidRDefault="007A2203" w:rsidP="00BF0719">
      <w:pPr>
        <w:pStyle w:val="a4"/>
        <w:ind w:right="0" w:firstLine="709"/>
        <w:jc w:val="both"/>
        <w:rPr>
          <w:spacing w:val="-2"/>
          <w:sz w:val="28"/>
          <w:szCs w:val="28"/>
        </w:rPr>
      </w:pPr>
    </w:p>
    <w:p w14:paraId="2E249B7B" w14:textId="77777777" w:rsidR="007A2203" w:rsidRPr="0042654C" w:rsidRDefault="007A2203" w:rsidP="00BF0719">
      <w:pPr>
        <w:pStyle w:val="a4"/>
        <w:ind w:right="0" w:firstLine="709"/>
        <w:jc w:val="both"/>
        <w:rPr>
          <w:spacing w:val="-2"/>
          <w:sz w:val="28"/>
          <w:szCs w:val="28"/>
        </w:rPr>
      </w:pPr>
    </w:p>
    <w:p w14:paraId="2703AE57" w14:textId="651FC678" w:rsidR="00890D67" w:rsidRDefault="00890D67" w:rsidP="003D374A">
      <w:pPr>
        <w:pStyle w:val="a4"/>
        <w:numPr>
          <w:ilvl w:val="0"/>
          <w:numId w:val="1"/>
        </w:numPr>
        <w:tabs>
          <w:tab w:val="clear" w:pos="2000"/>
          <w:tab w:val="left" w:pos="0"/>
        </w:tabs>
        <w:ind w:left="357" w:right="0" w:hanging="357"/>
        <w:jc w:val="center"/>
        <w:rPr>
          <w:b/>
          <w:sz w:val="28"/>
          <w:szCs w:val="28"/>
        </w:rPr>
      </w:pPr>
      <w:r w:rsidRPr="0042654C">
        <w:rPr>
          <w:b/>
          <w:sz w:val="28"/>
          <w:szCs w:val="28"/>
        </w:rPr>
        <w:t>ОБЩИЕ ПОЛОЖЕНИЯ</w:t>
      </w:r>
    </w:p>
    <w:p w14:paraId="6886FDD1" w14:textId="77777777" w:rsidR="007A2203" w:rsidRPr="0042654C" w:rsidRDefault="007A2203" w:rsidP="007A2203">
      <w:pPr>
        <w:pStyle w:val="a4"/>
        <w:tabs>
          <w:tab w:val="left" w:pos="0"/>
        </w:tabs>
        <w:ind w:left="357" w:right="0" w:firstLine="0"/>
        <w:rPr>
          <w:b/>
          <w:sz w:val="28"/>
          <w:szCs w:val="28"/>
        </w:rPr>
      </w:pPr>
    </w:p>
    <w:p w14:paraId="5343FAF3" w14:textId="77777777" w:rsidR="00890D67" w:rsidRPr="00BF0719" w:rsidRDefault="00890D67" w:rsidP="00BF0719">
      <w:pPr>
        <w:pStyle w:val="a4"/>
        <w:tabs>
          <w:tab w:val="left" w:pos="426"/>
          <w:tab w:val="left" w:pos="1560"/>
        </w:tabs>
        <w:ind w:right="0" w:firstLine="709"/>
        <w:jc w:val="both"/>
        <w:rPr>
          <w:sz w:val="28"/>
          <w:szCs w:val="28"/>
        </w:rPr>
      </w:pPr>
    </w:p>
    <w:p w14:paraId="71FF10B8" w14:textId="77777777" w:rsidR="00C81E59" w:rsidRPr="0042654C" w:rsidRDefault="00890D67" w:rsidP="00BF0719">
      <w:pPr>
        <w:pStyle w:val="a4"/>
        <w:ind w:right="0" w:firstLine="709"/>
        <w:jc w:val="both"/>
        <w:rPr>
          <w:spacing w:val="-2"/>
          <w:sz w:val="28"/>
          <w:szCs w:val="28"/>
        </w:rPr>
      </w:pPr>
      <w:r w:rsidRPr="0042654C">
        <w:rPr>
          <w:spacing w:val="-2"/>
          <w:sz w:val="28"/>
          <w:szCs w:val="28"/>
        </w:rPr>
        <w:t>2.</w:t>
      </w:r>
      <w:r w:rsidR="00C81E59" w:rsidRPr="0042654C">
        <w:rPr>
          <w:spacing w:val="-2"/>
          <w:sz w:val="28"/>
          <w:szCs w:val="28"/>
        </w:rPr>
        <w:t>1.</w:t>
      </w:r>
      <w:r w:rsidRPr="0042654C">
        <w:rPr>
          <w:spacing w:val="-2"/>
          <w:sz w:val="28"/>
          <w:szCs w:val="28"/>
        </w:rPr>
        <w:t xml:space="preserve"> В соответствии с настоящим</w:t>
      </w:r>
      <w:r w:rsidR="00717747" w:rsidRPr="0042654C">
        <w:rPr>
          <w:spacing w:val="-2"/>
          <w:sz w:val="28"/>
          <w:szCs w:val="28"/>
        </w:rPr>
        <w:t xml:space="preserve"> Договором</w:t>
      </w:r>
      <w:r w:rsidR="00C81E59" w:rsidRPr="0042654C">
        <w:rPr>
          <w:spacing w:val="-2"/>
          <w:sz w:val="28"/>
          <w:szCs w:val="28"/>
        </w:rPr>
        <w:t xml:space="preserve"> </w:t>
      </w:r>
      <w:r w:rsidR="00293C62" w:rsidRPr="0042654C">
        <w:rPr>
          <w:spacing w:val="-2"/>
          <w:sz w:val="28"/>
          <w:szCs w:val="28"/>
        </w:rPr>
        <w:t>С</w:t>
      </w:r>
      <w:r w:rsidR="00C81E59" w:rsidRPr="0042654C">
        <w:rPr>
          <w:spacing w:val="-2"/>
          <w:sz w:val="28"/>
          <w:szCs w:val="28"/>
        </w:rPr>
        <w:t xml:space="preserve">тороны определили общие направления сотрудничества в области оказания услуг почтовой связи, дополнительных и иных услуг, </w:t>
      </w:r>
      <w:r w:rsidR="000E26F5" w:rsidRPr="0042654C">
        <w:rPr>
          <w:spacing w:val="-2"/>
          <w:sz w:val="28"/>
          <w:szCs w:val="28"/>
        </w:rPr>
        <w:t>предоставляемых ФГУП «Почта России»</w:t>
      </w:r>
      <w:r w:rsidR="00C81E59" w:rsidRPr="0042654C">
        <w:rPr>
          <w:spacing w:val="-2"/>
          <w:sz w:val="28"/>
          <w:szCs w:val="28"/>
        </w:rPr>
        <w:t>.</w:t>
      </w:r>
    </w:p>
    <w:p w14:paraId="613157E1" w14:textId="2EF34D01" w:rsidR="00C81E59" w:rsidRPr="0042654C" w:rsidRDefault="00C81E59" w:rsidP="00BF0719">
      <w:pPr>
        <w:pStyle w:val="a4"/>
        <w:ind w:right="0" w:firstLine="709"/>
        <w:jc w:val="both"/>
        <w:rPr>
          <w:spacing w:val="-2"/>
          <w:sz w:val="28"/>
          <w:szCs w:val="28"/>
        </w:rPr>
      </w:pPr>
      <w:r w:rsidRPr="0042654C">
        <w:rPr>
          <w:spacing w:val="-2"/>
          <w:sz w:val="28"/>
          <w:szCs w:val="28"/>
        </w:rPr>
        <w:t>2.2. Настоящим Стороны соглашаются, что</w:t>
      </w:r>
      <w:r w:rsidR="001612E3" w:rsidRPr="0042654C">
        <w:rPr>
          <w:spacing w:val="-2"/>
          <w:sz w:val="28"/>
          <w:szCs w:val="28"/>
        </w:rPr>
        <w:t xml:space="preserve"> </w:t>
      </w:r>
      <w:r w:rsidRPr="0042654C">
        <w:rPr>
          <w:spacing w:val="-2"/>
          <w:sz w:val="28"/>
          <w:szCs w:val="28"/>
        </w:rPr>
        <w:t>неотъемлемой частью настоящего Договора являются Условия оказания услуг</w:t>
      </w:r>
      <w:r w:rsidR="00AE14CF" w:rsidRPr="00AE14CF">
        <w:rPr>
          <w:spacing w:val="-2"/>
          <w:szCs w:val="24"/>
        </w:rPr>
        <w:t xml:space="preserve"> </w:t>
      </w:r>
      <w:r w:rsidR="00AE14CF" w:rsidRPr="00AE14CF">
        <w:rPr>
          <w:spacing w:val="-2"/>
          <w:sz w:val="28"/>
          <w:szCs w:val="28"/>
        </w:rPr>
        <w:t>в случае их подписания Сторонами</w:t>
      </w:r>
      <w:r w:rsidRPr="0042654C">
        <w:rPr>
          <w:spacing w:val="-2"/>
          <w:sz w:val="28"/>
          <w:szCs w:val="28"/>
        </w:rPr>
        <w:t>.</w:t>
      </w:r>
    </w:p>
    <w:p w14:paraId="0EB94B55" w14:textId="352EFF83" w:rsidR="00432DB7" w:rsidRDefault="00D6273E" w:rsidP="00AE14CF">
      <w:pPr>
        <w:pStyle w:val="a4"/>
        <w:ind w:right="0" w:firstLine="709"/>
        <w:jc w:val="both"/>
        <w:rPr>
          <w:spacing w:val="-2"/>
        </w:rPr>
      </w:pPr>
      <w:r w:rsidRPr="0042654C">
        <w:rPr>
          <w:spacing w:val="-2"/>
          <w:sz w:val="28"/>
          <w:szCs w:val="28"/>
        </w:rPr>
        <w:t>2.3</w:t>
      </w:r>
      <w:r w:rsidR="00293C62" w:rsidRPr="0042654C">
        <w:rPr>
          <w:spacing w:val="-2"/>
          <w:sz w:val="28"/>
          <w:szCs w:val="28"/>
        </w:rPr>
        <w:t xml:space="preserve">. </w:t>
      </w:r>
      <w:r w:rsidR="00AE14CF" w:rsidRPr="00AE14CF">
        <w:rPr>
          <w:spacing w:val="-2"/>
          <w:sz w:val="28"/>
          <w:szCs w:val="28"/>
        </w:rPr>
        <w:t xml:space="preserve">Перечень Услуг по настоящему Договору указывается Заказчиком в первичном заявлении на оказание услуг Блока почтового бизнеса (приложение </w:t>
      </w:r>
      <w:r w:rsidR="00DC4AE6">
        <w:rPr>
          <w:spacing w:val="-2"/>
          <w:sz w:val="28"/>
          <w:szCs w:val="28"/>
        </w:rPr>
        <w:t xml:space="preserve">по форме </w:t>
      </w:r>
      <w:r w:rsidR="00AE14CF" w:rsidRPr="00AE14CF">
        <w:rPr>
          <w:spacing w:val="-2"/>
          <w:sz w:val="28"/>
          <w:szCs w:val="28"/>
        </w:rPr>
        <w:t xml:space="preserve">1.1 </w:t>
      </w:r>
      <w:r w:rsidR="009B7655">
        <w:rPr>
          <w:spacing w:val="-2"/>
          <w:sz w:val="28"/>
          <w:szCs w:val="28"/>
        </w:rPr>
        <w:t>п</w:t>
      </w:r>
      <w:r w:rsidR="00DC4AE6">
        <w:rPr>
          <w:spacing w:val="-2"/>
          <w:sz w:val="28"/>
          <w:szCs w:val="28"/>
        </w:rPr>
        <w:t>риложения №</w:t>
      </w:r>
      <w:r w:rsidR="009B7655">
        <w:rPr>
          <w:spacing w:val="-2"/>
          <w:sz w:val="28"/>
          <w:szCs w:val="28"/>
        </w:rPr>
        <w:t> </w:t>
      </w:r>
      <w:r w:rsidR="00DC4AE6">
        <w:rPr>
          <w:spacing w:val="-2"/>
          <w:sz w:val="28"/>
          <w:szCs w:val="28"/>
        </w:rPr>
        <w:t xml:space="preserve">1 </w:t>
      </w:r>
      <w:r w:rsidR="00AE14CF" w:rsidRPr="00AE14CF">
        <w:rPr>
          <w:spacing w:val="-2"/>
          <w:sz w:val="28"/>
          <w:szCs w:val="28"/>
        </w:rPr>
        <w:t xml:space="preserve">к Договору), являющемуся неотъемлемой частью Договора. Изменение перечня услуг (добавление/исключение) осуществляется путем направления Заказчиком Заявлений по форме 1.2 и </w:t>
      </w:r>
      <w:r w:rsidR="00DC4AE6">
        <w:rPr>
          <w:spacing w:val="-2"/>
          <w:sz w:val="28"/>
          <w:szCs w:val="28"/>
        </w:rPr>
        <w:t xml:space="preserve">по форме </w:t>
      </w:r>
      <w:r w:rsidR="00AE14CF" w:rsidRPr="00AE14CF">
        <w:rPr>
          <w:spacing w:val="-2"/>
          <w:sz w:val="28"/>
          <w:szCs w:val="28"/>
        </w:rPr>
        <w:t xml:space="preserve">1.3 </w:t>
      </w:r>
      <w:r w:rsidR="009B7655">
        <w:rPr>
          <w:spacing w:val="-2"/>
          <w:sz w:val="28"/>
          <w:szCs w:val="28"/>
        </w:rPr>
        <w:t>п</w:t>
      </w:r>
      <w:r w:rsidR="00DC4AE6">
        <w:rPr>
          <w:spacing w:val="-2"/>
          <w:sz w:val="28"/>
          <w:szCs w:val="28"/>
        </w:rPr>
        <w:t>риложения №</w:t>
      </w:r>
      <w:r w:rsidR="009B7655">
        <w:rPr>
          <w:spacing w:val="-2"/>
          <w:sz w:val="28"/>
          <w:szCs w:val="28"/>
        </w:rPr>
        <w:t> </w:t>
      </w:r>
      <w:r w:rsidR="00DC4AE6">
        <w:rPr>
          <w:spacing w:val="-2"/>
          <w:sz w:val="28"/>
          <w:szCs w:val="28"/>
        </w:rPr>
        <w:t xml:space="preserve">1 </w:t>
      </w:r>
      <w:r w:rsidR="00AE14CF" w:rsidRPr="00AE14CF">
        <w:rPr>
          <w:spacing w:val="-2"/>
          <w:sz w:val="28"/>
          <w:szCs w:val="28"/>
        </w:rPr>
        <w:t>к Договору</w:t>
      </w:r>
      <w:r w:rsidR="00AE14CF" w:rsidRPr="003B1675">
        <w:rPr>
          <w:spacing w:val="-2"/>
        </w:rPr>
        <w:t xml:space="preserve">. </w:t>
      </w:r>
    </w:p>
    <w:p w14:paraId="2B6B8780" w14:textId="77777777" w:rsidR="00313351" w:rsidRDefault="00313351" w:rsidP="00AE14CF">
      <w:pPr>
        <w:pStyle w:val="a4"/>
        <w:ind w:right="0" w:firstLine="709"/>
        <w:jc w:val="both"/>
        <w:rPr>
          <w:sz w:val="28"/>
          <w:szCs w:val="28"/>
        </w:rPr>
      </w:pPr>
    </w:p>
    <w:p w14:paraId="4D6D9892" w14:textId="77777777" w:rsidR="007A2203" w:rsidRPr="00BF0719" w:rsidRDefault="007A2203" w:rsidP="00AE14CF">
      <w:pPr>
        <w:pStyle w:val="a4"/>
        <w:ind w:right="0" w:firstLine="709"/>
        <w:jc w:val="both"/>
        <w:rPr>
          <w:sz w:val="28"/>
          <w:szCs w:val="28"/>
        </w:rPr>
      </w:pPr>
    </w:p>
    <w:p w14:paraId="758BB067" w14:textId="77777777" w:rsidR="00E56174" w:rsidRPr="0042654C" w:rsidRDefault="00E56174" w:rsidP="003D374A">
      <w:pPr>
        <w:pStyle w:val="a4"/>
        <w:numPr>
          <w:ilvl w:val="0"/>
          <w:numId w:val="1"/>
        </w:numPr>
        <w:tabs>
          <w:tab w:val="num" w:pos="993"/>
          <w:tab w:val="left" w:pos="1560"/>
          <w:tab w:val="left" w:pos="3402"/>
        </w:tabs>
        <w:ind w:left="357" w:right="6" w:hanging="357"/>
        <w:jc w:val="center"/>
        <w:rPr>
          <w:b/>
          <w:sz w:val="28"/>
          <w:szCs w:val="28"/>
        </w:rPr>
      </w:pPr>
      <w:r w:rsidRPr="0042654C">
        <w:rPr>
          <w:b/>
          <w:sz w:val="28"/>
          <w:szCs w:val="28"/>
        </w:rPr>
        <w:t>ПРЕДМЕТ ДОГОВОРА</w:t>
      </w:r>
    </w:p>
    <w:p w14:paraId="0AFB45EC" w14:textId="77777777" w:rsidR="00E56174" w:rsidRDefault="00E56174" w:rsidP="00BF0719">
      <w:pPr>
        <w:ind w:firstLine="709"/>
        <w:jc w:val="both"/>
        <w:rPr>
          <w:sz w:val="28"/>
          <w:szCs w:val="28"/>
        </w:rPr>
      </w:pPr>
    </w:p>
    <w:p w14:paraId="0082FF8C" w14:textId="77777777" w:rsidR="007A2203" w:rsidRPr="00BF0719" w:rsidRDefault="007A2203" w:rsidP="00BF0719">
      <w:pPr>
        <w:ind w:firstLine="709"/>
        <w:jc w:val="both"/>
        <w:rPr>
          <w:sz w:val="28"/>
          <w:szCs w:val="28"/>
        </w:rPr>
      </w:pPr>
    </w:p>
    <w:p w14:paraId="64B634CA" w14:textId="77777777" w:rsidR="002845B9" w:rsidRPr="0042654C" w:rsidRDefault="002845B9" w:rsidP="00BF0719">
      <w:pPr>
        <w:pStyle w:val="a4"/>
        <w:numPr>
          <w:ilvl w:val="1"/>
          <w:numId w:val="1"/>
        </w:numPr>
        <w:tabs>
          <w:tab w:val="num" w:pos="1134"/>
          <w:tab w:val="left" w:pos="1418"/>
        </w:tabs>
        <w:ind w:left="0" w:right="0" w:firstLine="709"/>
        <w:jc w:val="both"/>
        <w:rPr>
          <w:sz w:val="28"/>
          <w:szCs w:val="28"/>
        </w:rPr>
      </w:pPr>
      <w:r w:rsidRPr="0042654C">
        <w:rPr>
          <w:sz w:val="28"/>
          <w:szCs w:val="28"/>
        </w:rPr>
        <w:t>Заказчик поручает, а Исполнитель принимает на себя обязательства по оказанию Заказчику следующих услуг</w:t>
      </w:r>
      <w:r w:rsidR="00DF3A58" w:rsidRPr="0042654C">
        <w:rPr>
          <w:sz w:val="28"/>
          <w:szCs w:val="28"/>
        </w:rPr>
        <w:t xml:space="preserve"> (при подписании Сторонами соответствующих Условий оказания услуг)</w:t>
      </w:r>
      <w:r w:rsidRPr="0042654C">
        <w:rPr>
          <w:sz w:val="28"/>
          <w:szCs w:val="28"/>
        </w:rPr>
        <w:t>:</w:t>
      </w:r>
    </w:p>
    <w:p w14:paraId="6A128746" w14:textId="682D32AE" w:rsidR="00CA7BC2" w:rsidRPr="0042654C" w:rsidRDefault="00CA7BC2" w:rsidP="00BF0719">
      <w:pPr>
        <w:pStyle w:val="a4"/>
        <w:ind w:right="0" w:firstLine="709"/>
        <w:jc w:val="both"/>
        <w:rPr>
          <w:sz w:val="28"/>
          <w:szCs w:val="28"/>
        </w:rPr>
      </w:pPr>
      <w:r w:rsidRPr="0042654C">
        <w:rPr>
          <w:sz w:val="28"/>
          <w:szCs w:val="28"/>
        </w:rPr>
        <w:t>3.1.</w:t>
      </w:r>
      <w:r w:rsidR="008D790F">
        <w:rPr>
          <w:sz w:val="28"/>
          <w:szCs w:val="28"/>
        </w:rPr>
        <w:t>1</w:t>
      </w:r>
      <w:r w:rsidRPr="0042654C">
        <w:rPr>
          <w:sz w:val="28"/>
          <w:szCs w:val="28"/>
        </w:rPr>
        <w:t>.</w:t>
      </w:r>
      <w:r w:rsidRPr="0042654C">
        <w:rPr>
          <w:b/>
          <w:sz w:val="28"/>
          <w:szCs w:val="28"/>
        </w:rPr>
        <w:t xml:space="preserve"> Услуги почтовой связи</w:t>
      </w:r>
      <w:r w:rsidR="00AE14CF">
        <w:rPr>
          <w:b/>
          <w:sz w:val="28"/>
          <w:szCs w:val="28"/>
        </w:rPr>
        <w:t>:</w:t>
      </w:r>
    </w:p>
    <w:p w14:paraId="63DC791F" w14:textId="2933E9C7" w:rsidR="001507DF" w:rsidRPr="0042654C" w:rsidRDefault="001507DF" w:rsidP="00BF0719">
      <w:pPr>
        <w:pStyle w:val="a4"/>
        <w:ind w:right="0" w:firstLine="709"/>
        <w:jc w:val="both"/>
        <w:rPr>
          <w:sz w:val="28"/>
          <w:szCs w:val="28"/>
        </w:rPr>
      </w:pPr>
      <w:r w:rsidRPr="0042654C">
        <w:rPr>
          <w:sz w:val="28"/>
          <w:szCs w:val="28"/>
        </w:rPr>
        <w:t>3.1.</w:t>
      </w:r>
      <w:r w:rsidR="00021DF1">
        <w:rPr>
          <w:sz w:val="28"/>
          <w:szCs w:val="28"/>
        </w:rPr>
        <w:t>1</w:t>
      </w:r>
      <w:r w:rsidRPr="0042654C">
        <w:rPr>
          <w:sz w:val="28"/>
          <w:szCs w:val="28"/>
        </w:rPr>
        <w:t>.</w:t>
      </w:r>
      <w:r w:rsidR="008842AE">
        <w:rPr>
          <w:sz w:val="28"/>
          <w:szCs w:val="28"/>
        </w:rPr>
        <w:t>1</w:t>
      </w:r>
      <w:r w:rsidRPr="0042654C">
        <w:rPr>
          <w:sz w:val="28"/>
          <w:szCs w:val="28"/>
        </w:rPr>
        <w:t xml:space="preserve">. Прием, обработка, </w:t>
      </w:r>
      <w:r w:rsidR="005067A8" w:rsidRPr="0042654C">
        <w:rPr>
          <w:sz w:val="28"/>
          <w:szCs w:val="28"/>
        </w:rPr>
        <w:t xml:space="preserve">перевозка </w:t>
      </w:r>
      <w:r w:rsidRPr="0042654C">
        <w:rPr>
          <w:sz w:val="28"/>
          <w:szCs w:val="28"/>
        </w:rPr>
        <w:t>и доставка внутренней письменной корреспонденции:</w:t>
      </w:r>
    </w:p>
    <w:p w14:paraId="1C1F7B4C" w14:textId="77777777" w:rsidR="001507DF" w:rsidRPr="0042654C" w:rsidRDefault="001507DF" w:rsidP="00BF0719">
      <w:pPr>
        <w:pStyle w:val="a4"/>
        <w:tabs>
          <w:tab w:val="num" w:pos="1134"/>
          <w:tab w:val="num" w:pos="1701"/>
        </w:tabs>
        <w:ind w:right="0" w:firstLine="709"/>
        <w:jc w:val="both"/>
        <w:rPr>
          <w:sz w:val="28"/>
          <w:szCs w:val="28"/>
        </w:rPr>
      </w:pPr>
      <w:r w:rsidRPr="0042654C">
        <w:rPr>
          <w:sz w:val="28"/>
          <w:szCs w:val="28"/>
        </w:rPr>
        <w:t>- почтовые карточки (простые, заказные);</w:t>
      </w:r>
    </w:p>
    <w:p w14:paraId="7EC9CEB3" w14:textId="77777777" w:rsidR="001507DF" w:rsidRPr="0042654C" w:rsidRDefault="001507DF" w:rsidP="00BF0719">
      <w:pPr>
        <w:pStyle w:val="a4"/>
        <w:tabs>
          <w:tab w:val="num" w:pos="1134"/>
          <w:tab w:val="num" w:pos="1701"/>
        </w:tabs>
        <w:ind w:right="0" w:firstLine="709"/>
        <w:jc w:val="both"/>
        <w:rPr>
          <w:sz w:val="28"/>
          <w:szCs w:val="28"/>
        </w:rPr>
      </w:pPr>
      <w:r w:rsidRPr="0042654C">
        <w:rPr>
          <w:sz w:val="28"/>
          <w:szCs w:val="28"/>
        </w:rPr>
        <w:t>- письма (простые, заказные, с объявленной ценностью);</w:t>
      </w:r>
    </w:p>
    <w:p w14:paraId="1F0B9CCB" w14:textId="77777777" w:rsidR="001507DF" w:rsidRPr="0042654C" w:rsidRDefault="001507DF" w:rsidP="00BF0719">
      <w:pPr>
        <w:pStyle w:val="a4"/>
        <w:tabs>
          <w:tab w:val="num" w:pos="1134"/>
          <w:tab w:val="num" w:pos="1701"/>
        </w:tabs>
        <w:ind w:right="0" w:firstLine="709"/>
        <w:jc w:val="both"/>
        <w:rPr>
          <w:sz w:val="28"/>
          <w:szCs w:val="28"/>
        </w:rPr>
      </w:pPr>
      <w:r w:rsidRPr="0042654C">
        <w:rPr>
          <w:sz w:val="28"/>
          <w:szCs w:val="28"/>
        </w:rPr>
        <w:t>- бандероли (простые, заказные, с объявленной ценностью);</w:t>
      </w:r>
    </w:p>
    <w:p w14:paraId="1B8AE3A7" w14:textId="77777777" w:rsidR="00132FFF" w:rsidRPr="0042654C" w:rsidRDefault="001507DF" w:rsidP="00BF0719">
      <w:pPr>
        <w:pStyle w:val="a4"/>
        <w:tabs>
          <w:tab w:val="num" w:pos="1134"/>
          <w:tab w:val="num" w:pos="1701"/>
        </w:tabs>
        <w:ind w:right="0" w:firstLine="709"/>
        <w:jc w:val="both"/>
        <w:rPr>
          <w:sz w:val="28"/>
          <w:szCs w:val="28"/>
        </w:rPr>
      </w:pPr>
      <w:r w:rsidRPr="0042654C">
        <w:rPr>
          <w:sz w:val="28"/>
          <w:szCs w:val="28"/>
        </w:rPr>
        <w:t xml:space="preserve">- </w:t>
      </w:r>
      <w:proofErr w:type="spellStart"/>
      <w:r w:rsidRPr="0042654C">
        <w:rPr>
          <w:sz w:val="28"/>
          <w:szCs w:val="28"/>
        </w:rPr>
        <w:t>секограммы</w:t>
      </w:r>
      <w:proofErr w:type="spellEnd"/>
      <w:r w:rsidRPr="0042654C">
        <w:rPr>
          <w:sz w:val="28"/>
          <w:szCs w:val="28"/>
        </w:rPr>
        <w:t xml:space="preserve"> (простые, заказные)</w:t>
      </w:r>
      <w:r w:rsidR="00132FFF" w:rsidRPr="0042654C">
        <w:rPr>
          <w:sz w:val="28"/>
          <w:szCs w:val="28"/>
        </w:rPr>
        <w:t>.</w:t>
      </w:r>
    </w:p>
    <w:p w14:paraId="3A4C3138" w14:textId="479C5241" w:rsidR="001507DF" w:rsidRPr="0042654C" w:rsidRDefault="001507DF" w:rsidP="00BF0719">
      <w:pPr>
        <w:pStyle w:val="a4"/>
        <w:tabs>
          <w:tab w:val="num" w:pos="1134"/>
          <w:tab w:val="num" w:pos="1701"/>
        </w:tabs>
        <w:ind w:right="0" w:firstLine="709"/>
        <w:jc w:val="both"/>
        <w:rPr>
          <w:sz w:val="28"/>
          <w:szCs w:val="28"/>
        </w:rPr>
      </w:pPr>
      <w:r w:rsidRPr="0042654C">
        <w:rPr>
          <w:sz w:val="28"/>
          <w:szCs w:val="28"/>
        </w:rPr>
        <w:t>3.1.</w:t>
      </w:r>
      <w:r w:rsidR="00021DF1">
        <w:rPr>
          <w:sz w:val="28"/>
          <w:szCs w:val="28"/>
        </w:rPr>
        <w:t>1</w:t>
      </w:r>
      <w:r w:rsidRPr="0042654C">
        <w:rPr>
          <w:sz w:val="28"/>
          <w:szCs w:val="28"/>
        </w:rPr>
        <w:t>.</w:t>
      </w:r>
      <w:r w:rsidR="008842AE">
        <w:rPr>
          <w:sz w:val="28"/>
          <w:szCs w:val="28"/>
        </w:rPr>
        <w:t>2</w:t>
      </w:r>
      <w:r w:rsidRPr="0042654C">
        <w:rPr>
          <w:sz w:val="28"/>
          <w:szCs w:val="28"/>
        </w:rPr>
        <w:t xml:space="preserve">. Прием, обработка, </w:t>
      </w:r>
      <w:r w:rsidR="005067A8" w:rsidRPr="0042654C">
        <w:rPr>
          <w:sz w:val="28"/>
          <w:szCs w:val="28"/>
        </w:rPr>
        <w:t xml:space="preserve">перевозка </w:t>
      </w:r>
      <w:r w:rsidRPr="0042654C">
        <w:rPr>
          <w:sz w:val="28"/>
          <w:szCs w:val="28"/>
        </w:rPr>
        <w:t>и доставка внутренних почтовых отправлений «Отправлений 1-го класса»:</w:t>
      </w:r>
    </w:p>
    <w:p w14:paraId="180909FD" w14:textId="77777777" w:rsidR="001507DF" w:rsidRPr="0042654C" w:rsidRDefault="001507DF" w:rsidP="00BF0719">
      <w:pPr>
        <w:tabs>
          <w:tab w:val="num" w:pos="1134"/>
          <w:tab w:val="num" w:pos="1701"/>
        </w:tabs>
        <w:ind w:firstLine="709"/>
        <w:jc w:val="both"/>
        <w:rPr>
          <w:bCs/>
          <w:sz w:val="28"/>
          <w:szCs w:val="28"/>
        </w:rPr>
      </w:pPr>
      <w:r w:rsidRPr="0042654C">
        <w:rPr>
          <w:bCs/>
          <w:sz w:val="28"/>
          <w:szCs w:val="28"/>
        </w:rPr>
        <w:t>- письма 1-го класса (простые, заказные, с объявленной ценностью);</w:t>
      </w:r>
    </w:p>
    <w:p w14:paraId="2DD0DDD1" w14:textId="77777777" w:rsidR="001507DF" w:rsidRPr="0042654C" w:rsidRDefault="001507DF" w:rsidP="00BF0719">
      <w:pPr>
        <w:tabs>
          <w:tab w:val="num" w:pos="1134"/>
          <w:tab w:val="num" w:pos="1701"/>
        </w:tabs>
        <w:ind w:firstLine="709"/>
        <w:jc w:val="both"/>
        <w:rPr>
          <w:bCs/>
          <w:sz w:val="28"/>
          <w:szCs w:val="28"/>
        </w:rPr>
      </w:pPr>
      <w:r w:rsidRPr="0042654C">
        <w:rPr>
          <w:bCs/>
          <w:sz w:val="28"/>
          <w:szCs w:val="28"/>
        </w:rPr>
        <w:t>- бандероли 1-го класса (заказные, с объявленной ценностью).</w:t>
      </w:r>
    </w:p>
    <w:p w14:paraId="40DA6987" w14:textId="530C7515" w:rsidR="001507DF" w:rsidRPr="0042654C" w:rsidRDefault="001507DF" w:rsidP="00BF0719">
      <w:pPr>
        <w:pStyle w:val="a4"/>
        <w:tabs>
          <w:tab w:val="num" w:pos="3450"/>
        </w:tabs>
        <w:ind w:right="0" w:firstLine="709"/>
        <w:jc w:val="both"/>
        <w:rPr>
          <w:sz w:val="28"/>
          <w:szCs w:val="28"/>
        </w:rPr>
      </w:pPr>
      <w:r w:rsidRPr="0042654C">
        <w:rPr>
          <w:sz w:val="28"/>
          <w:szCs w:val="28"/>
        </w:rPr>
        <w:t>3.1.</w:t>
      </w:r>
      <w:r w:rsidR="00021DF1">
        <w:rPr>
          <w:sz w:val="28"/>
          <w:szCs w:val="28"/>
        </w:rPr>
        <w:t>1</w:t>
      </w:r>
      <w:r w:rsidRPr="0042654C">
        <w:rPr>
          <w:sz w:val="28"/>
          <w:szCs w:val="28"/>
        </w:rPr>
        <w:t>.</w:t>
      </w:r>
      <w:r w:rsidR="008842AE">
        <w:rPr>
          <w:sz w:val="28"/>
          <w:szCs w:val="28"/>
        </w:rPr>
        <w:t>3</w:t>
      </w:r>
      <w:r w:rsidRPr="0042654C">
        <w:rPr>
          <w:sz w:val="28"/>
          <w:szCs w:val="28"/>
        </w:rPr>
        <w:t xml:space="preserve">. Прием, обработка, </w:t>
      </w:r>
      <w:r w:rsidR="005067A8" w:rsidRPr="0042654C">
        <w:rPr>
          <w:sz w:val="28"/>
          <w:szCs w:val="28"/>
        </w:rPr>
        <w:t xml:space="preserve">перевозка </w:t>
      </w:r>
      <w:r w:rsidRPr="0042654C">
        <w:rPr>
          <w:sz w:val="28"/>
          <w:szCs w:val="28"/>
        </w:rPr>
        <w:t xml:space="preserve">и доставка внутренних почтовых отправлений </w:t>
      </w:r>
      <w:proofErr w:type="spellStart"/>
      <w:r w:rsidRPr="0042654C">
        <w:rPr>
          <w:sz w:val="28"/>
          <w:szCs w:val="28"/>
        </w:rPr>
        <w:t>Мультиконверт</w:t>
      </w:r>
      <w:proofErr w:type="spellEnd"/>
      <w:r w:rsidRPr="0042654C">
        <w:rPr>
          <w:sz w:val="28"/>
          <w:szCs w:val="28"/>
        </w:rPr>
        <w:t xml:space="preserve"> (простых, заказных). </w:t>
      </w:r>
    </w:p>
    <w:p w14:paraId="160F2847" w14:textId="1FF48EEE" w:rsidR="001507DF" w:rsidRPr="0042654C" w:rsidRDefault="009170FF" w:rsidP="00BF0719">
      <w:pPr>
        <w:pStyle w:val="a4"/>
        <w:tabs>
          <w:tab w:val="num" w:pos="3450"/>
        </w:tabs>
        <w:ind w:right="0" w:firstLine="709"/>
        <w:jc w:val="both"/>
        <w:rPr>
          <w:sz w:val="28"/>
          <w:szCs w:val="28"/>
        </w:rPr>
      </w:pPr>
      <w:r w:rsidRPr="0042654C">
        <w:rPr>
          <w:sz w:val="28"/>
          <w:szCs w:val="28"/>
        </w:rPr>
        <w:t>3.1.</w:t>
      </w:r>
      <w:r w:rsidR="00021DF1">
        <w:rPr>
          <w:sz w:val="28"/>
          <w:szCs w:val="28"/>
        </w:rPr>
        <w:t>1</w:t>
      </w:r>
      <w:r w:rsidR="001507DF" w:rsidRPr="0042654C">
        <w:rPr>
          <w:sz w:val="28"/>
          <w:szCs w:val="28"/>
        </w:rPr>
        <w:t>.</w:t>
      </w:r>
      <w:r w:rsidR="008842AE">
        <w:rPr>
          <w:sz w:val="28"/>
          <w:szCs w:val="28"/>
        </w:rPr>
        <w:t>4</w:t>
      </w:r>
      <w:r w:rsidR="001507DF" w:rsidRPr="0042654C">
        <w:rPr>
          <w:sz w:val="28"/>
          <w:szCs w:val="28"/>
        </w:rPr>
        <w:t xml:space="preserve">. Прием, обработка, </w:t>
      </w:r>
      <w:r w:rsidR="005067A8" w:rsidRPr="0042654C">
        <w:rPr>
          <w:sz w:val="28"/>
          <w:szCs w:val="28"/>
        </w:rPr>
        <w:t xml:space="preserve">перевозка </w:t>
      </w:r>
      <w:r w:rsidR="001507DF" w:rsidRPr="0042654C">
        <w:rPr>
          <w:sz w:val="28"/>
          <w:szCs w:val="28"/>
        </w:rPr>
        <w:t xml:space="preserve">и доставка международной письменной корреспонденции </w:t>
      </w:r>
    </w:p>
    <w:p w14:paraId="5E88E32A" w14:textId="77777777" w:rsidR="001507DF" w:rsidRPr="0042654C" w:rsidRDefault="001507DF" w:rsidP="00BF0719">
      <w:pPr>
        <w:pStyle w:val="a4"/>
        <w:ind w:right="0" w:firstLine="709"/>
        <w:jc w:val="both"/>
        <w:rPr>
          <w:sz w:val="28"/>
          <w:szCs w:val="28"/>
        </w:rPr>
      </w:pPr>
      <w:r w:rsidRPr="0042654C">
        <w:rPr>
          <w:sz w:val="28"/>
          <w:szCs w:val="28"/>
        </w:rPr>
        <w:t>- почтовые карточки (простые, заказные);</w:t>
      </w:r>
    </w:p>
    <w:p w14:paraId="447FA503" w14:textId="77777777" w:rsidR="001507DF" w:rsidRPr="0042654C" w:rsidRDefault="001507DF" w:rsidP="00BF0719">
      <w:pPr>
        <w:pStyle w:val="a4"/>
        <w:ind w:right="0" w:firstLine="709"/>
        <w:jc w:val="both"/>
        <w:rPr>
          <w:sz w:val="28"/>
          <w:szCs w:val="28"/>
        </w:rPr>
      </w:pPr>
      <w:r w:rsidRPr="0042654C">
        <w:rPr>
          <w:sz w:val="28"/>
          <w:szCs w:val="28"/>
        </w:rPr>
        <w:t>- письма (простые, заказные, с объявленной ценностью);</w:t>
      </w:r>
    </w:p>
    <w:p w14:paraId="6FEA4D5D" w14:textId="77777777" w:rsidR="001507DF" w:rsidRPr="0042654C" w:rsidRDefault="001507DF" w:rsidP="00BF0719">
      <w:pPr>
        <w:pStyle w:val="a4"/>
        <w:ind w:right="0" w:firstLine="709"/>
        <w:jc w:val="both"/>
        <w:rPr>
          <w:sz w:val="28"/>
          <w:szCs w:val="28"/>
        </w:rPr>
      </w:pPr>
      <w:r w:rsidRPr="0042654C">
        <w:rPr>
          <w:sz w:val="28"/>
          <w:szCs w:val="28"/>
        </w:rPr>
        <w:t>- бандероли (простые, заказные);</w:t>
      </w:r>
    </w:p>
    <w:p w14:paraId="0AA6CA7F" w14:textId="77777777" w:rsidR="007A56FA" w:rsidRPr="0042654C" w:rsidRDefault="001507DF" w:rsidP="00BF0719">
      <w:pPr>
        <w:pStyle w:val="a4"/>
        <w:ind w:right="0" w:firstLine="709"/>
        <w:jc w:val="both"/>
        <w:rPr>
          <w:sz w:val="28"/>
          <w:szCs w:val="28"/>
        </w:rPr>
      </w:pPr>
      <w:r w:rsidRPr="0042654C">
        <w:rPr>
          <w:sz w:val="28"/>
          <w:szCs w:val="28"/>
        </w:rPr>
        <w:t xml:space="preserve">- </w:t>
      </w:r>
      <w:proofErr w:type="spellStart"/>
      <w:r w:rsidRPr="0042654C">
        <w:rPr>
          <w:sz w:val="28"/>
          <w:szCs w:val="28"/>
        </w:rPr>
        <w:t>секограммы</w:t>
      </w:r>
      <w:proofErr w:type="spellEnd"/>
      <w:r w:rsidRPr="0042654C">
        <w:rPr>
          <w:sz w:val="28"/>
          <w:szCs w:val="28"/>
        </w:rPr>
        <w:t xml:space="preserve"> (простые, заказные);</w:t>
      </w:r>
    </w:p>
    <w:p w14:paraId="3BB31838" w14:textId="77777777" w:rsidR="00EA0F0F" w:rsidRPr="0042654C" w:rsidRDefault="00132FFF" w:rsidP="00BF0719">
      <w:pPr>
        <w:pStyle w:val="a4"/>
        <w:tabs>
          <w:tab w:val="num" w:pos="1134"/>
          <w:tab w:val="num" w:pos="1701"/>
        </w:tabs>
        <w:ind w:right="0" w:firstLine="709"/>
        <w:jc w:val="both"/>
        <w:rPr>
          <w:sz w:val="28"/>
          <w:szCs w:val="28"/>
        </w:rPr>
      </w:pPr>
      <w:r w:rsidRPr="0042654C">
        <w:rPr>
          <w:sz w:val="28"/>
          <w:szCs w:val="28"/>
        </w:rPr>
        <w:lastRenderedPageBreak/>
        <w:t>- мешки М</w:t>
      </w:r>
      <w:r w:rsidR="00EA0F0F" w:rsidRPr="0042654C">
        <w:rPr>
          <w:sz w:val="28"/>
          <w:szCs w:val="28"/>
        </w:rPr>
        <w:t xml:space="preserve"> (простые, заказные)</w:t>
      </w:r>
      <w:r w:rsidR="007A56FA" w:rsidRPr="0042654C">
        <w:rPr>
          <w:sz w:val="28"/>
          <w:szCs w:val="28"/>
        </w:rPr>
        <w:t>;</w:t>
      </w:r>
      <w:r w:rsidR="00EA0F0F" w:rsidRPr="0042654C">
        <w:rPr>
          <w:sz w:val="28"/>
          <w:szCs w:val="28"/>
        </w:rPr>
        <w:t xml:space="preserve"> </w:t>
      </w:r>
    </w:p>
    <w:p w14:paraId="60B4EB04" w14:textId="28FE3D57" w:rsidR="007A56FA" w:rsidRPr="0042654C" w:rsidRDefault="007A56FA" w:rsidP="00BF0719">
      <w:pPr>
        <w:pStyle w:val="a4"/>
        <w:tabs>
          <w:tab w:val="num" w:pos="1134"/>
          <w:tab w:val="num" w:pos="1701"/>
        </w:tabs>
        <w:ind w:right="0" w:firstLine="709"/>
        <w:jc w:val="both"/>
        <w:rPr>
          <w:sz w:val="28"/>
          <w:szCs w:val="28"/>
        </w:rPr>
      </w:pPr>
      <w:r w:rsidRPr="0042654C">
        <w:rPr>
          <w:sz w:val="28"/>
          <w:szCs w:val="28"/>
        </w:rPr>
        <w:t>- мелкие пакеты (</w:t>
      </w:r>
      <w:r w:rsidR="004139E6">
        <w:rPr>
          <w:sz w:val="28"/>
          <w:szCs w:val="28"/>
        </w:rPr>
        <w:t xml:space="preserve">простые, </w:t>
      </w:r>
      <w:r w:rsidRPr="0042654C">
        <w:rPr>
          <w:sz w:val="28"/>
          <w:szCs w:val="28"/>
        </w:rPr>
        <w:t>заказные);</w:t>
      </w:r>
    </w:p>
    <w:p w14:paraId="17A8EE05" w14:textId="46351458" w:rsidR="00245481" w:rsidRPr="0042654C" w:rsidRDefault="00245481" w:rsidP="00BF0719">
      <w:pPr>
        <w:pStyle w:val="a4"/>
        <w:ind w:right="0" w:firstLine="709"/>
        <w:jc w:val="both"/>
        <w:rPr>
          <w:noProof/>
          <w:sz w:val="28"/>
          <w:szCs w:val="28"/>
        </w:rPr>
      </w:pPr>
      <w:r w:rsidRPr="0042654C">
        <w:rPr>
          <w:sz w:val="28"/>
          <w:szCs w:val="28"/>
        </w:rPr>
        <w:t>Порядок оказания услуг в указанной части регулируется Условиями оказания услуг</w:t>
      </w:r>
      <w:r w:rsidR="004139E6">
        <w:rPr>
          <w:sz w:val="28"/>
          <w:szCs w:val="28"/>
        </w:rPr>
        <w:t xml:space="preserve"> </w:t>
      </w:r>
      <w:r w:rsidRPr="0042654C">
        <w:rPr>
          <w:sz w:val="28"/>
          <w:szCs w:val="28"/>
        </w:rPr>
        <w:t xml:space="preserve">№ </w:t>
      </w:r>
      <w:r w:rsidR="00C32573">
        <w:rPr>
          <w:sz w:val="28"/>
          <w:szCs w:val="28"/>
        </w:rPr>
        <w:t>2</w:t>
      </w:r>
      <w:r w:rsidRPr="0042654C">
        <w:rPr>
          <w:sz w:val="28"/>
          <w:szCs w:val="28"/>
        </w:rPr>
        <w:t xml:space="preserve"> к настоящему Договору</w:t>
      </w:r>
      <w:r w:rsidRPr="0042654C">
        <w:rPr>
          <w:noProof/>
          <w:sz w:val="28"/>
          <w:szCs w:val="28"/>
        </w:rPr>
        <w:t>.</w:t>
      </w:r>
    </w:p>
    <w:p w14:paraId="46BFE911" w14:textId="28C45417" w:rsidR="001507DF" w:rsidRPr="0042654C" w:rsidRDefault="001507DF" w:rsidP="00BF0719">
      <w:pPr>
        <w:pStyle w:val="a4"/>
        <w:tabs>
          <w:tab w:val="num" w:pos="3450"/>
        </w:tabs>
        <w:ind w:right="0" w:firstLine="709"/>
        <w:jc w:val="both"/>
        <w:rPr>
          <w:sz w:val="28"/>
          <w:szCs w:val="28"/>
        </w:rPr>
      </w:pPr>
      <w:r w:rsidRPr="0042654C">
        <w:rPr>
          <w:sz w:val="28"/>
          <w:szCs w:val="28"/>
        </w:rPr>
        <w:t>3.1.</w:t>
      </w:r>
      <w:r w:rsidR="00021DF1">
        <w:rPr>
          <w:sz w:val="28"/>
          <w:szCs w:val="28"/>
        </w:rPr>
        <w:t>1</w:t>
      </w:r>
      <w:r w:rsidRPr="0042654C">
        <w:rPr>
          <w:sz w:val="28"/>
          <w:szCs w:val="28"/>
        </w:rPr>
        <w:t>.</w:t>
      </w:r>
      <w:r w:rsidR="008842AE">
        <w:rPr>
          <w:sz w:val="28"/>
          <w:szCs w:val="28"/>
        </w:rPr>
        <w:t>5</w:t>
      </w:r>
      <w:r w:rsidRPr="0042654C">
        <w:rPr>
          <w:sz w:val="28"/>
          <w:szCs w:val="28"/>
        </w:rPr>
        <w:t>. Организация изготовления и доставка, прием, обработка, пересылка, доставка и вручение Ответных внутренних почтовых отправлений:</w:t>
      </w:r>
    </w:p>
    <w:p w14:paraId="4B5D144E" w14:textId="77777777" w:rsidR="001507DF" w:rsidRPr="0042654C" w:rsidRDefault="001507DF" w:rsidP="00BF0719">
      <w:pPr>
        <w:pStyle w:val="a4"/>
        <w:tabs>
          <w:tab w:val="num" w:pos="1134"/>
          <w:tab w:val="num" w:pos="1701"/>
        </w:tabs>
        <w:ind w:right="0" w:firstLine="709"/>
        <w:jc w:val="both"/>
        <w:rPr>
          <w:sz w:val="28"/>
          <w:szCs w:val="28"/>
        </w:rPr>
      </w:pPr>
      <w:r w:rsidRPr="0042654C">
        <w:rPr>
          <w:sz w:val="28"/>
          <w:szCs w:val="28"/>
        </w:rPr>
        <w:t>- карточки ОВПО (простая, заказная);</w:t>
      </w:r>
    </w:p>
    <w:p w14:paraId="4CE0DA17" w14:textId="77777777" w:rsidR="001507DF" w:rsidRPr="0042654C" w:rsidRDefault="001507DF" w:rsidP="00BF0719">
      <w:pPr>
        <w:pStyle w:val="a4"/>
        <w:tabs>
          <w:tab w:val="num" w:pos="1134"/>
          <w:tab w:val="num" w:pos="1701"/>
        </w:tabs>
        <w:ind w:right="0" w:firstLine="709"/>
        <w:jc w:val="both"/>
        <w:rPr>
          <w:sz w:val="28"/>
          <w:szCs w:val="28"/>
        </w:rPr>
      </w:pPr>
      <w:r w:rsidRPr="0042654C">
        <w:rPr>
          <w:sz w:val="28"/>
          <w:szCs w:val="28"/>
        </w:rPr>
        <w:t>- письма ОВПО (простое, заказное).</w:t>
      </w:r>
    </w:p>
    <w:p w14:paraId="691B7174" w14:textId="7A450DF3" w:rsidR="00245481" w:rsidRPr="0042654C" w:rsidRDefault="00245481" w:rsidP="00BF0719">
      <w:pPr>
        <w:pStyle w:val="a4"/>
        <w:ind w:right="0" w:firstLine="709"/>
        <w:jc w:val="both"/>
        <w:rPr>
          <w:noProof/>
          <w:sz w:val="28"/>
          <w:szCs w:val="28"/>
        </w:rPr>
      </w:pPr>
      <w:r w:rsidRPr="0042654C">
        <w:rPr>
          <w:sz w:val="28"/>
          <w:szCs w:val="28"/>
        </w:rPr>
        <w:t xml:space="preserve">Порядок оказания услуг в указанной части регулируется Условиями оказания услуг № </w:t>
      </w:r>
      <w:r w:rsidR="00C32573">
        <w:rPr>
          <w:sz w:val="28"/>
          <w:szCs w:val="28"/>
        </w:rPr>
        <w:t>3</w:t>
      </w:r>
      <w:r w:rsidRPr="0042654C">
        <w:rPr>
          <w:sz w:val="28"/>
          <w:szCs w:val="28"/>
        </w:rPr>
        <w:t xml:space="preserve"> к настоящему Договору</w:t>
      </w:r>
      <w:r w:rsidRPr="0042654C">
        <w:rPr>
          <w:noProof/>
          <w:sz w:val="28"/>
          <w:szCs w:val="28"/>
        </w:rPr>
        <w:t>.</w:t>
      </w:r>
    </w:p>
    <w:p w14:paraId="5CDC6BD2" w14:textId="20E3D6E3" w:rsidR="00F22E5D" w:rsidRPr="0042654C" w:rsidRDefault="008A3E9B" w:rsidP="00BF0719">
      <w:pPr>
        <w:pStyle w:val="a4"/>
        <w:tabs>
          <w:tab w:val="num" w:pos="1134"/>
        </w:tabs>
        <w:ind w:right="0" w:firstLine="709"/>
        <w:jc w:val="both"/>
        <w:rPr>
          <w:b/>
          <w:sz w:val="28"/>
          <w:szCs w:val="28"/>
        </w:rPr>
      </w:pPr>
      <w:r w:rsidRPr="0042654C">
        <w:rPr>
          <w:b/>
          <w:sz w:val="28"/>
          <w:szCs w:val="28"/>
        </w:rPr>
        <w:t>3</w:t>
      </w:r>
      <w:r w:rsidR="00315636" w:rsidRPr="0042654C">
        <w:rPr>
          <w:b/>
          <w:sz w:val="28"/>
          <w:szCs w:val="28"/>
        </w:rPr>
        <w:t>.1.</w:t>
      </w:r>
      <w:r w:rsidR="00021DF1">
        <w:rPr>
          <w:b/>
          <w:sz w:val="28"/>
          <w:szCs w:val="28"/>
        </w:rPr>
        <w:t>2</w:t>
      </w:r>
      <w:r w:rsidR="00891EBB" w:rsidRPr="0042654C">
        <w:rPr>
          <w:b/>
          <w:sz w:val="28"/>
          <w:szCs w:val="28"/>
        </w:rPr>
        <w:t xml:space="preserve">. </w:t>
      </w:r>
      <w:r w:rsidR="00F22E5D" w:rsidRPr="0042654C">
        <w:rPr>
          <w:b/>
          <w:sz w:val="28"/>
          <w:szCs w:val="28"/>
        </w:rPr>
        <w:t>Иные услуги</w:t>
      </w:r>
      <w:r w:rsidR="00852B7C" w:rsidRPr="0042654C">
        <w:rPr>
          <w:b/>
          <w:sz w:val="28"/>
          <w:szCs w:val="28"/>
        </w:rPr>
        <w:t xml:space="preserve"> и продукты</w:t>
      </w:r>
      <w:r w:rsidR="00F22E5D" w:rsidRPr="0042654C">
        <w:rPr>
          <w:b/>
          <w:sz w:val="28"/>
          <w:szCs w:val="28"/>
        </w:rPr>
        <w:t>:</w:t>
      </w:r>
    </w:p>
    <w:p w14:paraId="771E601F" w14:textId="58EDF3A6" w:rsidR="009E2767" w:rsidRDefault="009E2767" w:rsidP="009E2767">
      <w:pPr>
        <w:tabs>
          <w:tab w:val="num" w:pos="1134"/>
          <w:tab w:val="left" w:pos="1418"/>
        </w:tabs>
        <w:ind w:firstLine="709"/>
        <w:jc w:val="both"/>
        <w:rPr>
          <w:bCs/>
          <w:sz w:val="28"/>
          <w:szCs w:val="28"/>
        </w:rPr>
      </w:pPr>
      <w:r w:rsidRPr="0042654C">
        <w:rPr>
          <w:bCs/>
          <w:sz w:val="28"/>
          <w:szCs w:val="28"/>
        </w:rPr>
        <w:t>- поставка государственных знаков почтовой оплаты (ГЗПО)</w:t>
      </w:r>
      <w:r w:rsidRPr="0042654C">
        <w:rPr>
          <w:sz w:val="28"/>
          <w:szCs w:val="28"/>
        </w:rPr>
        <w:t xml:space="preserve"> (Порядок </w:t>
      </w:r>
      <w:r>
        <w:rPr>
          <w:sz w:val="28"/>
          <w:szCs w:val="28"/>
        </w:rPr>
        <w:t>поставки ГЗПО</w:t>
      </w:r>
      <w:r w:rsidRPr="0042654C">
        <w:rPr>
          <w:sz w:val="28"/>
          <w:szCs w:val="28"/>
        </w:rPr>
        <w:t xml:space="preserve"> регулируется настоящим Договором</w:t>
      </w:r>
      <w:r>
        <w:rPr>
          <w:sz w:val="28"/>
          <w:szCs w:val="28"/>
        </w:rPr>
        <w:t xml:space="preserve"> в соответствии с заявкой (приложение № 4 к Договору)</w:t>
      </w:r>
      <w:r w:rsidRPr="0042654C">
        <w:rPr>
          <w:sz w:val="28"/>
          <w:szCs w:val="28"/>
        </w:rPr>
        <w:t>)</w:t>
      </w:r>
      <w:r>
        <w:rPr>
          <w:bCs/>
          <w:sz w:val="28"/>
          <w:szCs w:val="28"/>
        </w:rPr>
        <w:t>;</w:t>
      </w:r>
    </w:p>
    <w:p w14:paraId="0F213AB9" w14:textId="135FB404" w:rsidR="003A21B1" w:rsidRPr="007113B5" w:rsidRDefault="003A21B1" w:rsidP="00BF0719">
      <w:pPr>
        <w:pStyle w:val="a4"/>
        <w:ind w:right="0" w:firstLine="709"/>
        <w:jc w:val="both"/>
        <w:rPr>
          <w:noProof/>
          <w:sz w:val="28"/>
          <w:szCs w:val="28"/>
        </w:rPr>
      </w:pPr>
      <w:r w:rsidRPr="0042654C">
        <w:rPr>
          <w:sz w:val="28"/>
          <w:szCs w:val="28"/>
        </w:rPr>
        <w:t>-</w:t>
      </w:r>
      <w:r w:rsidR="00B34A36" w:rsidRPr="0042654C">
        <w:rPr>
          <w:sz w:val="28"/>
          <w:szCs w:val="28"/>
        </w:rPr>
        <w:t xml:space="preserve"> </w:t>
      </w:r>
      <w:r w:rsidRPr="007113B5">
        <w:rPr>
          <w:sz w:val="28"/>
          <w:szCs w:val="28"/>
        </w:rPr>
        <w:t>эксплуатация франкировальной машины</w:t>
      </w:r>
      <w:r w:rsidR="005067A8" w:rsidRPr="007113B5">
        <w:rPr>
          <w:sz w:val="28"/>
          <w:szCs w:val="28"/>
        </w:rPr>
        <w:t xml:space="preserve"> (</w:t>
      </w:r>
      <w:r w:rsidR="009027DD" w:rsidRPr="007113B5">
        <w:rPr>
          <w:bCs/>
          <w:sz w:val="28"/>
          <w:szCs w:val="28"/>
        </w:rPr>
        <w:t>Порядок оказания услуг в указанной части регулируется Условиями оказания услуг</w:t>
      </w:r>
      <w:r w:rsidR="00245481" w:rsidRPr="007113B5">
        <w:rPr>
          <w:sz w:val="28"/>
          <w:szCs w:val="28"/>
        </w:rPr>
        <w:t xml:space="preserve"> № </w:t>
      </w:r>
      <w:r w:rsidR="009B1678" w:rsidRPr="007113B5">
        <w:rPr>
          <w:sz w:val="28"/>
          <w:szCs w:val="28"/>
        </w:rPr>
        <w:t>5</w:t>
      </w:r>
      <w:r w:rsidR="00245481" w:rsidRPr="007113B5">
        <w:rPr>
          <w:sz w:val="28"/>
          <w:szCs w:val="28"/>
        </w:rPr>
        <w:t xml:space="preserve"> к настоящему Договору</w:t>
      </w:r>
      <w:r w:rsidR="005067A8" w:rsidRPr="007113B5">
        <w:rPr>
          <w:sz w:val="28"/>
          <w:szCs w:val="28"/>
        </w:rPr>
        <w:t>)</w:t>
      </w:r>
      <w:r w:rsidRPr="007113B5">
        <w:rPr>
          <w:sz w:val="28"/>
          <w:szCs w:val="28"/>
        </w:rPr>
        <w:t>;</w:t>
      </w:r>
    </w:p>
    <w:p w14:paraId="08D6801C" w14:textId="0E93C694" w:rsidR="00F22E5D" w:rsidRPr="007113B5" w:rsidRDefault="00F22E5D" w:rsidP="00BF0719">
      <w:pPr>
        <w:pStyle w:val="a4"/>
        <w:tabs>
          <w:tab w:val="num" w:pos="1134"/>
        </w:tabs>
        <w:ind w:right="0" w:firstLine="709"/>
        <w:jc w:val="both"/>
        <w:rPr>
          <w:sz w:val="28"/>
          <w:szCs w:val="28"/>
        </w:rPr>
      </w:pPr>
      <w:r w:rsidRPr="007113B5">
        <w:rPr>
          <w:sz w:val="28"/>
          <w:szCs w:val="28"/>
        </w:rPr>
        <w:t>-</w:t>
      </w:r>
      <w:r w:rsidR="00315636" w:rsidRPr="007113B5">
        <w:rPr>
          <w:sz w:val="28"/>
          <w:szCs w:val="28"/>
        </w:rPr>
        <w:t xml:space="preserve"> </w:t>
      </w:r>
      <w:r w:rsidRPr="007113B5">
        <w:rPr>
          <w:sz w:val="28"/>
          <w:szCs w:val="28"/>
        </w:rPr>
        <w:t xml:space="preserve">распространение </w:t>
      </w:r>
      <w:r w:rsidR="00272F5E" w:rsidRPr="007113B5">
        <w:rPr>
          <w:sz w:val="28"/>
          <w:szCs w:val="28"/>
        </w:rPr>
        <w:t xml:space="preserve">рекламно-информационных </w:t>
      </w:r>
      <w:r w:rsidRPr="007113B5">
        <w:rPr>
          <w:sz w:val="28"/>
          <w:szCs w:val="28"/>
        </w:rPr>
        <w:t>материалов</w:t>
      </w:r>
      <w:r w:rsidR="005067A8" w:rsidRPr="007113B5">
        <w:rPr>
          <w:sz w:val="28"/>
          <w:szCs w:val="28"/>
        </w:rPr>
        <w:t xml:space="preserve"> </w:t>
      </w:r>
      <w:r w:rsidR="00245481" w:rsidRPr="007113B5">
        <w:rPr>
          <w:sz w:val="28"/>
          <w:szCs w:val="28"/>
        </w:rPr>
        <w:t>(</w:t>
      </w:r>
      <w:r w:rsidR="009027DD" w:rsidRPr="007113B5">
        <w:rPr>
          <w:bCs/>
          <w:sz w:val="28"/>
          <w:szCs w:val="28"/>
        </w:rPr>
        <w:t>Порядок оказания услуг в указанной части регулируется Условиями оказания услуг</w:t>
      </w:r>
      <w:r w:rsidR="00245481" w:rsidRPr="007113B5">
        <w:rPr>
          <w:sz w:val="28"/>
          <w:szCs w:val="28"/>
        </w:rPr>
        <w:t xml:space="preserve"> №</w:t>
      </w:r>
      <w:r w:rsidR="00582221">
        <w:rPr>
          <w:sz w:val="28"/>
          <w:szCs w:val="28"/>
        </w:rPr>
        <w:t> </w:t>
      </w:r>
      <w:r w:rsidR="009B1678" w:rsidRPr="007113B5">
        <w:rPr>
          <w:sz w:val="28"/>
          <w:szCs w:val="28"/>
        </w:rPr>
        <w:t>6</w:t>
      </w:r>
      <w:r w:rsidR="00245481" w:rsidRPr="007113B5">
        <w:rPr>
          <w:sz w:val="28"/>
          <w:szCs w:val="28"/>
        </w:rPr>
        <w:t xml:space="preserve"> к настоящему Договору);</w:t>
      </w:r>
    </w:p>
    <w:p w14:paraId="27FD6ECA" w14:textId="4A6BCD9D" w:rsidR="00272F5E" w:rsidRPr="007113B5" w:rsidRDefault="00272F5E" w:rsidP="00BF0719">
      <w:pPr>
        <w:pStyle w:val="a4"/>
        <w:tabs>
          <w:tab w:val="num" w:pos="1134"/>
          <w:tab w:val="left" w:pos="1418"/>
        </w:tabs>
        <w:ind w:right="0" w:firstLine="709"/>
        <w:jc w:val="both"/>
        <w:rPr>
          <w:sz w:val="28"/>
          <w:szCs w:val="28"/>
        </w:rPr>
      </w:pPr>
      <w:r w:rsidRPr="007113B5">
        <w:rPr>
          <w:sz w:val="28"/>
          <w:szCs w:val="28"/>
        </w:rPr>
        <w:t xml:space="preserve">- размещение рекламно-информационных материалов </w:t>
      </w:r>
      <w:r w:rsidR="00293C62" w:rsidRPr="007113B5">
        <w:rPr>
          <w:sz w:val="28"/>
          <w:szCs w:val="28"/>
        </w:rPr>
        <w:t xml:space="preserve">в </w:t>
      </w:r>
      <w:r w:rsidRPr="007113B5">
        <w:rPr>
          <w:sz w:val="28"/>
          <w:szCs w:val="28"/>
        </w:rPr>
        <w:t>отделениях почтовой связи</w:t>
      </w:r>
      <w:r w:rsidR="00245481" w:rsidRPr="007113B5">
        <w:rPr>
          <w:sz w:val="28"/>
          <w:szCs w:val="28"/>
        </w:rPr>
        <w:t xml:space="preserve"> (Порядок оказания услуг</w:t>
      </w:r>
      <w:r w:rsidR="004139E6" w:rsidRPr="007113B5">
        <w:rPr>
          <w:sz w:val="28"/>
          <w:szCs w:val="28"/>
        </w:rPr>
        <w:t>и</w:t>
      </w:r>
      <w:r w:rsidR="00245481" w:rsidRPr="007113B5">
        <w:rPr>
          <w:sz w:val="28"/>
          <w:szCs w:val="28"/>
        </w:rPr>
        <w:t xml:space="preserve"> в указанной части регулируется Условиями оказания услуг</w:t>
      </w:r>
      <w:r w:rsidR="004139E6" w:rsidRPr="007113B5">
        <w:rPr>
          <w:sz w:val="28"/>
          <w:szCs w:val="28"/>
        </w:rPr>
        <w:t xml:space="preserve">и </w:t>
      </w:r>
      <w:r w:rsidR="00245481" w:rsidRPr="007113B5">
        <w:rPr>
          <w:sz w:val="28"/>
          <w:szCs w:val="28"/>
        </w:rPr>
        <w:t xml:space="preserve">№ </w:t>
      </w:r>
      <w:r w:rsidR="009B1678" w:rsidRPr="007113B5">
        <w:rPr>
          <w:sz w:val="28"/>
          <w:szCs w:val="28"/>
        </w:rPr>
        <w:t>7</w:t>
      </w:r>
      <w:r w:rsidR="00245481" w:rsidRPr="007113B5">
        <w:rPr>
          <w:sz w:val="28"/>
          <w:szCs w:val="28"/>
        </w:rPr>
        <w:t xml:space="preserve"> к настоящему Договору);</w:t>
      </w:r>
    </w:p>
    <w:p w14:paraId="40901333" w14:textId="3DE8F1F9" w:rsidR="00A96A60" w:rsidRPr="007113B5" w:rsidRDefault="00A96A60" w:rsidP="00BF0719">
      <w:pPr>
        <w:pStyle w:val="a4"/>
        <w:tabs>
          <w:tab w:val="num" w:pos="1134"/>
          <w:tab w:val="left" w:pos="1418"/>
        </w:tabs>
        <w:ind w:right="0" w:firstLine="709"/>
        <w:jc w:val="both"/>
        <w:rPr>
          <w:bCs/>
          <w:sz w:val="28"/>
          <w:szCs w:val="28"/>
        </w:rPr>
      </w:pPr>
      <w:r w:rsidRPr="007113B5">
        <w:rPr>
          <w:bCs/>
          <w:sz w:val="28"/>
          <w:szCs w:val="28"/>
        </w:rPr>
        <w:t xml:space="preserve">- </w:t>
      </w:r>
      <w:r w:rsidR="009B1678" w:rsidRPr="007113B5">
        <w:rPr>
          <w:bCs/>
          <w:sz w:val="28"/>
          <w:szCs w:val="28"/>
        </w:rPr>
        <w:t>односторонний обмен почтой по системе ГСП</w:t>
      </w:r>
      <w:r w:rsidR="00245481" w:rsidRPr="007113B5">
        <w:rPr>
          <w:sz w:val="28"/>
          <w:szCs w:val="28"/>
        </w:rPr>
        <w:t xml:space="preserve"> (</w:t>
      </w:r>
      <w:r w:rsidR="009027DD" w:rsidRPr="007113B5">
        <w:rPr>
          <w:bCs/>
          <w:sz w:val="28"/>
          <w:szCs w:val="28"/>
        </w:rPr>
        <w:t>Порядок оказания услуг в указанной части регулируется Условиями оказания услуг</w:t>
      </w:r>
      <w:r w:rsidR="00245481" w:rsidRPr="007113B5">
        <w:rPr>
          <w:sz w:val="28"/>
          <w:szCs w:val="28"/>
        </w:rPr>
        <w:t xml:space="preserve"> № </w:t>
      </w:r>
      <w:r w:rsidR="009B1678" w:rsidRPr="007113B5">
        <w:rPr>
          <w:sz w:val="28"/>
          <w:szCs w:val="28"/>
        </w:rPr>
        <w:t>8</w:t>
      </w:r>
      <w:r w:rsidR="00245481" w:rsidRPr="007113B5">
        <w:rPr>
          <w:sz w:val="28"/>
          <w:szCs w:val="28"/>
        </w:rPr>
        <w:t xml:space="preserve"> к настоящему Договору);</w:t>
      </w:r>
    </w:p>
    <w:p w14:paraId="5858791B" w14:textId="53097429" w:rsidR="00E42080" w:rsidRPr="007113B5" w:rsidRDefault="009B1678" w:rsidP="00BF0719">
      <w:pPr>
        <w:pStyle w:val="a4"/>
        <w:tabs>
          <w:tab w:val="num" w:pos="1134"/>
          <w:tab w:val="left" w:pos="1418"/>
        </w:tabs>
        <w:ind w:right="0" w:firstLine="709"/>
        <w:jc w:val="both"/>
        <w:rPr>
          <w:bCs/>
          <w:sz w:val="28"/>
          <w:szCs w:val="28"/>
        </w:rPr>
      </w:pPr>
      <w:r w:rsidRPr="007113B5">
        <w:rPr>
          <w:bCs/>
          <w:sz w:val="28"/>
          <w:szCs w:val="28"/>
        </w:rPr>
        <w:t xml:space="preserve">- услуга «Бокс-сервис» </w:t>
      </w:r>
      <w:r w:rsidR="00E42080" w:rsidRPr="007113B5">
        <w:rPr>
          <w:bCs/>
          <w:sz w:val="28"/>
          <w:szCs w:val="28"/>
        </w:rPr>
        <w:t>(</w:t>
      </w:r>
      <w:r w:rsidR="009027DD" w:rsidRPr="007113B5">
        <w:rPr>
          <w:bCs/>
          <w:sz w:val="28"/>
          <w:szCs w:val="28"/>
        </w:rPr>
        <w:t>Порядок оказания услуг в указанной части регулируется Условиями оказания услуг</w:t>
      </w:r>
      <w:r w:rsidR="009027DD" w:rsidRPr="007113B5">
        <w:rPr>
          <w:sz w:val="28"/>
          <w:szCs w:val="28"/>
        </w:rPr>
        <w:t xml:space="preserve"> </w:t>
      </w:r>
      <w:r w:rsidR="00E42080" w:rsidRPr="007113B5">
        <w:rPr>
          <w:bCs/>
          <w:sz w:val="28"/>
          <w:szCs w:val="28"/>
        </w:rPr>
        <w:t xml:space="preserve">№ </w:t>
      </w:r>
      <w:r w:rsidRPr="007113B5">
        <w:rPr>
          <w:bCs/>
          <w:sz w:val="28"/>
          <w:szCs w:val="28"/>
        </w:rPr>
        <w:t>9</w:t>
      </w:r>
      <w:r w:rsidR="00E42080" w:rsidRPr="007113B5">
        <w:rPr>
          <w:bCs/>
          <w:sz w:val="28"/>
          <w:szCs w:val="28"/>
        </w:rPr>
        <w:t xml:space="preserve"> к Договору);</w:t>
      </w:r>
    </w:p>
    <w:p w14:paraId="64E2C214" w14:textId="41652E02" w:rsidR="009B1678" w:rsidRPr="007113B5" w:rsidRDefault="009B1678" w:rsidP="009B1678">
      <w:pPr>
        <w:pStyle w:val="a4"/>
        <w:tabs>
          <w:tab w:val="num" w:pos="1134"/>
          <w:tab w:val="left" w:pos="1418"/>
        </w:tabs>
        <w:ind w:right="0" w:firstLine="709"/>
        <w:jc w:val="both"/>
        <w:rPr>
          <w:bCs/>
          <w:sz w:val="28"/>
          <w:szCs w:val="28"/>
        </w:rPr>
      </w:pPr>
      <w:r w:rsidRPr="007113B5">
        <w:rPr>
          <w:bCs/>
          <w:sz w:val="28"/>
          <w:szCs w:val="28"/>
        </w:rPr>
        <w:t>- услуга «</w:t>
      </w:r>
      <w:r w:rsidR="004E5363" w:rsidRPr="007113B5">
        <w:rPr>
          <w:bCs/>
          <w:sz w:val="28"/>
          <w:szCs w:val="28"/>
        </w:rPr>
        <w:t>Комплексный сервис 3-в-1»</w:t>
      </w:r>
      <w:r w:rsidRPr="007113B5">
        <w:rPr>
          <w:bCs/>
          <w:sz w:val="28"/>
          <w:szCs w:val="28"/>
        </w:rPr>
        <w:t xml:space="preserve"> (</w:t>
      </w:r>
      <w:r w:rsidR="009027DD" w:rsidRPr="007113B5">
        <w:rPr>
          <w:bCs/>
          <w:sz w:val="28"/>
          <w:szCs w:val="28"/>
        </w:rPr>
        <w:t>Порядок оказания услуг в указанной части регулируется Условиями оказания услуг</w:t>
      </w:r>
      <w:r w:rsidR="009027DD" w:rsidRPr="007113B5">
        <w:rPr>
          <w:sz w:val="28"/>
          <w:szCs w:val="28"/>
        </w:rPr>
        <w:t xml:space="preserve"> </w:t>
      </w:r>
      <w:r w:rsidRPr="007113B5">
        <w:rPr>
          <w:bCs/>
          <w:sz w:val="28"/>
          <w:szCs w:val="28"/>
        </w:rPr>
        <w:t>№ 10 к Договору);</w:t>
      </w:r>
    </w:p>
    <w:p w14:paraId="37BA2095" w14:textId="76189F3E" w:rsidR="00C127AD" w:rsidRPr="007113B5" w:rsidRDefault="00C127AD" w:rsidP="00BF0719">
      <w:pPr>
        <w:tabs>
          <w:tab w:val="num" w:pos="1134"/>
          <w:tab w:val="left" w:pos="1418"/>
        </w:tabs>
        <w:ind w:firstLine="709"/>
        <w:jc w:val="both"/>
        <w:rPr>
          <w:bCs/>
          <w:sz w:val="28"/>
          <w:szCs w:val="28"/>
        </w:rPr>
      </w:pPr>
      <w:r w:rsidRPr="007113B5">
        <w:rPr>
          <w:bCs/>
          <w:sz w:val="28"/>
          <w:szCs w:val="28"/>
        </w:rPr>
        <w:t>- абонирование ячейки абонементного почтового шкафа</w:t>
      </w:r>
      <w:r w:rsidR="00245481" w:rsidRPr="007113B5">
        <w:rPr>
          <w:bCs/>
          <w:sz w:val="28"/>
          <w:szCs w:val="28"/>
        </w:rPr>
        <w:t xml:space="preserve"> </w:t>
      </w:r>
      <w:r w:rsidR="00245481" w:rsidRPr="007113B5">
        <w:rPr>
          <w:sz w:val="28"/>
          <w:szCs w:val="28"/>
        </w:rPr>
        <w:t>(</w:t>
      </w:r>
      <w:r w:rsidR="009027DD" w:rsidRPr="007113B5">
        <w:rPr>
          <w:bCs/>
          <w:sz w:val="28"/>
          <w:szCs w:val="28"/>
        </w:rPr>
        <w:t>Порядок оказания услуг в указанной части регулируется Условиями оказания услуг</w:t>
      </w:r>
      <w:r w:rsidR="009027DD" w:rsidRPr="007113B5">
        <w:rPr>
          <w:sz w:val="28"/>
          <w:szCs w:val="28"/>
        </w:rPr>
        <w:t xml:space="preserve"> </w:t>
      </w:r>
      <w:r w:rsidR="00245481" w:rsidRPr="007113B5">
        <w:rPr>
          <w:sz w:val="28"/>
          <w:szCs w:val="28"/>
        </w:rPr>
        <w:t>№</w:t>
      </w:r>
      <w:r w:rsidR="00717BC5" w:rsidRPr="007113B5">
        <w:rPr>
          <w:sz w:val="28"/>
          <w:szCs w:val="28"/>
        </w:rPr>
        <w:t> </w:t>
      </w:r>
      <w:r w:rsidR="009B1678" w:rsidRPr="007113B5">
        <w:rPr>
          <w:sz w:val="28"/>
          <w:szCs w:val="28"/>
        </w:rPr>
        <w:t>11</w:t>
      </w:r>
      <w:r w:rsidR="00245481" w:rsidRPr="007113B5">
        <w:rPr>
          <w:sz w:val="28"/>
          <w:szCs w:val="28"/>
        </w:rPr>
        <w:t xml:space="preserve"> к настоящему Договору);</w:t>
      </w:r>
    </w:p>
    <w:p w14:paraId="0868F1AE" w14:textId="4865B0C8" w:rsidR="00A70538" w:rsidRPr="007113B5" w:rsidRDefault="00E42080" w:rsidP="0064059F">
      <w:pPr>
        <w:tabs>
          <w:tab w:val="num" w:pos="1134"/>
          <w:tab w:val="left" w:pos="1418"/>
        </w:tabs>
        <w:ind w:firstLine="709"/>
        <w:jc w:val="both"/>
        <w:rPr>
          <w:bCs/>
          <w:sz w:val="28"/>
          <w:szCs w:val="28"/>
        </w:rPr>
      </w:pPr>
      <w:r w:rsidRPr="007113B5">
        <w:rPr>
          <w:bCs/>
          <w:sz w:val="28"/>
          <w:szCs w:val="28"/>
        </w:rPr>
        <w:t>- услуга «</w:t>
      </w:r>
      <w:proofErr w:type="spellStart"/>
      <w:r w:rsidRPr="007113B5">
        <w:rPr>
          <w:bCs/>
          <w:sz w:val="28"/>
          <w:szCs w:val="28"/>
        </w:rPr>
        <w:t>Директ</w:t>
      </w:r>
      <w:proofErr w:type="spellEnd"/>
      <w:r w:rsidRPr="007113B5">
        <w:rPr>
          <w:bCs/>
          <w:sz w:val="28"/>
          <w:szCs w:val="28"/>
        </w:rPr>
        <w:t>-мейл Стандарт» (</w:t>
      </w:r>
      <w:r w:rsidR="009027DD" w:rsidRPr="007113B5">
        <w:rPr>
          <w:bCs/>
          <w:sz w:val="28"/>
          <w:szCs w:val="28"/>
        </w:rPr>
        <w:t>Порядок оказания услуг в указанной части регулируется Условиями оказания услуг</w:t>
      </w:r>
      <w:r w:rsidR="009027DD" w:rsidRPr="007113B5">
        <w:rPr>
          <w:sz w:val="28"/>
          <w:szCs w:val="28"/>
        </w:rPr>
        <w:t xml:space="preserve"> </w:t>
      </w:r>
      <w:r w:rsidR="0064059F" w:rsidRPr="007113B5">
        <w:rPr>
          <w:bCs/>
          <w:sz w:val="28"/>
          <w:szCs w:val="28"/>
        </w:rPr>
        <w:t>№ 1</w:t>
      </w:r>
      <w:r w:rsidR="009B1678" w:rsidRPr="007113B5">
        <w:rPr>
          <w:bCs/>
          <w:sz w:val="28"/>
          <w:szCs w:val="28"/>
        </w:rPr>
        <w:t>2</w:t>
      </w:r>
      <w:r w:rsidR="0064059F" w:rsidRPr="007113B5">
        <w:rPr>
          <w:bCs/>
          <w:sz w:val="28"/>
          <w:szCs w:val="28"/>
        </w:rPr>
        <w:t xml:space="preserve"> к Договору</w:t>
      </w:r>
      <w:r w:rsidRPr="007113B5">
        <w:rPr>
          <w:bCs/>
          <w:sz w:val="28"/>
          <w:szCs w:val="28"/>
        </w:rPr>
        <w:t>)</w:t>
      </w:r>
      <w:r w:rsidR="00A70538" w:rsidRPr="007113B5">
        <w:rPr>
          <w:bCs/>
          <w:sz w:val="28"/>
          <w:szCs w:val="28"/>
        </w:rPr>
        <w:t>;</w:t>
      </w:r>
    </w:p>
    <w:p w14:paraId="72E51509" w14:textId="5B8B169D" w:rsidR="00E42080" w:rsidRDefault="00E42080" w:rsidP="0064059F">
      <w:pPr>
        <w:tabs>
          <w:tab w:val="num" w:pos="1134"/>
          <w:tab w:val="left" w:pos="1418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услуга «</w:t>
      </w:r>
      <w:proofErr w:type="spellStart"/>
      <w:r>
        <w:rPr>
          <w:bCs/>
          <w:sz w:val="28"/>
          <w:szCs w:val="28"/>
        </w:rPr>
        <w:t>Предпочтовая</w:t>
      </w:r>
      <w:proofErr w:type="spellEnd"/>
      <w:r>
        <w:rPr>
          <w:bCs/>
          <w:sz w:val="28"/>
          <w:szCs w:val="28"/>
        </w:rPr>
        <w:t xml:space="preserve"> подготовка для отправлений </w:t>
      </w:r>
      <w:proofErr w:type="spellStart"/>
      <w:r>
        <w:rPr>
          <w:bCs/>
          <w:sz w:val="28"/>
          <w:szCs w:val="28"/>
        </w:rPr>
        <w:t>Директ</w:t>
      </w:r>
      <w:proofErr w:type="spellEnd"/>
      <w:r>
        <w:rPr>
          <w:bCs/>
          <w:sz w:val="28"/>
          <w:szCs w:val="28"/>
        </w:rPr>
        <w:t>-мейл» (</w:t>
      </w:r>
      <w:r w:rsidR="009027DD" w:rsidRPr="00A70538">
        <w:rPr>
          <w:bCs/>
          <w:sz w:val="28"/>
          <w:szCs w:val="28"/>
        </w:rPr>
        <w:t>Порядок оказания услуг в указанной части регулируется Условиями оказания услуг</w:t>
      </w:r>
      <w:r w:rsidR="009027DD" w:rsidRPr="0042654C">
        <w:rPr>
          <w:sz w:val="28"/>
          <w:szCs w:val="28"/>
        </w:rPr>
        <w:t xml:space="preserve"> </w:t>
      </w:r>
      <w:r w:rsidRPr="00C32573">
        <w:rPr>
          <w:bCs/>
          <w:sz w:val="28"/>
          <w:szCs w:val="28"/>
        </w:rPr>
        <w:t>№ 1</w:t>
      </w:r>
      <w:r w:rsidR="009B1678">
        <w:rPr>
          <w:bCs/>
          <w:sz w:val="28"/>
          <w:szCs w:val="28"/>
        </w:rPr>
        <w:t>3</w:t>
      </w:r>
      <w:r w:rsidRPr="00C32573">
        <w:rPr>
          <w:bCs/>
          <w:sz w:val="28"/>
          <w:szCs w:val="28"/>
        </w:rPr>
        <w:t xml:space="preserve"> </w:t>
      </w:r>
      <w:r w:rsidRPr="0064059F">
        <w:rPr>
          <w:bCs/>
          <w:sz w:val="28"/>
          <w:szCs w:val="28"/>
        </w:rPr>
        <w:t>к Договору</w:t>
      </w:r>
      <w:r>
        <w:rPr>
          <w:bCs/>
          <w:sz w:val="28"/>
          <w:szCs w:val="28"/>
        </w:rPr>
        <w:t>);</w:t>
      </w:r>
    </w:p>
    <w:p w14:paraId="3A6FC4FE" w14:textId="12BD8FFD" w:rsidR="00E42080" w:rsidRDefault="00E42080" w:rsidP="0064059F">
      <w:pPr>
        <w:tabs>
          <w:tab w:val="num" w:pos="1134"/>
          <w:tab w:val="left" w:pos="1418"/>
        </w:tabs>
        <w:ind w:firstLine="709"/>
        <w:jc w:val="both"/>
        <w:rPr>
          <w:bCs/>
          <w:sz w:val="28"/>
          <w:szCs w:val="28"/>
        </w:rPr>
      </w:pPr>
      <w:r>
        <w:t xml:space="preserve">- </w:t>
      </w:r>
      <w:r>
        <w:rPr>
          <w:bCs/>
          <w:sz w:val="28"/>
          <w:szCs w:val="28"/>
        </w:rPr>
        <w:t>услуга «</w:t>
      </w:r>
      <w:proofErr w:type="spellStart"/>
      <w:r>
        <w:rPr>
          <w:bCs/>
          <w:sz w:val="28"/>
          <w:szCs w:val="28"/>
        </w:rPr>
        <w:t>Директ</w:t>
      </w:r>
      <w:proofErr w:type="spellEnd"/>
      <w:r>
        <w:rPr>
          <w:bCs/>
          <w:sz w:val="28"/>
          <w:szCs w:val="28"/>
        </w:rPr>
        <w:t>-мейл Оптимум» (</w:t>
      </w:r>
      <w:r w:rsidR="009027DD" w:rsidRPr="00A70538">
        <w:rPr>
          <w:bCs/>
          <w:sz w:val="28"/>
          <w:szCs w:val="28"/>
        </w:rPr>
        <w:t>Порядок оказания услуг в указанной части регулируется Условиями оказания услуг</w:t>
      </w:r>
      <w:r w:rsidR="009027DD" w:rsidRPr="0042654C">
        <w:rPr>
          <w:sz w:val="28"/>
          <w:szCs w:val="28"/>
        </w:rPr>
        <w:t xml:space="preserve"> </w:t>
      </w:r>
      <w:r w:rsidRPr="00C32573">
        <w:rPr>
          <w:bCs/>
          <w:sz w:val="28"/>
          <w:szCs w:val="28"/>
        </w:rPr>
        <w:t>№ 1</w:t>
      </w:r>
      <w:r w:rsidR="009B1678">
        <w:rPr>
          <w:bCs/>
          <w:sz w:val="28"/>
          <w:szCs w:val="28"/>
        </w:rPr>
        <w:t>4</w:t>
      </w:r>
      <w:r w:rsidRPr="00C32573">
        <w:rPr>
          <w:bCs/>
          <w:sz w:val="28"/>
          <w:szCs w:val="28"/>
        </w:rPr>
        <w:t xml:space="preserve"> </w:t>
      </w:r>
      <w:r w:rsidRPr="0064059F">
        <w:rPr>
          <w:bCs/>
          <w:sz w:val="28"/>
          <w:szCs w:val="28"/>
        </w:rPr>
        <w:t>к Договору</w:t>
      </w:r>
      <w:r>
        <w:rPr>
          <w:bCs/>
          <w:sz w:val="28"/>
          <w:szCs w:val="28"/>
        </w:rPr>
        <w:t>);</w:t>
      </w:r>
    </w:p>
    <w:p w14:paraId="63A4F9F4" w14:textId="58BA7E37" w:rsidR="009B1678" w:rsidRDefault="009B1678" w:rsidP="0064059F">
      <w:pPr>
        <w:tabs>
          <w:tab w:val="num" w:pos="1134"/>
          <w:tab w:val="left" w:pos="1418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услуга «</w:t>
      </w:r>
      <w:proofErr w:type="spellStart"/>
      <w:r>
        <w:rPr>
          <w:bCs/>
          <w:sz w:val="28"/>
          <w:szCs w:val="28"/>
        </w:rPr>
        <w:t>Директ</w:t>
      </w:r>
      <w:proofErr w:type="spellEnd"/>
      <w:r>
        <w:rPr>
          <w:bCs/>
          <w:sz w:val="28"/>
          <w:szCs w:val="28"/>
        </w:rPr>
        <w:t>-мейл Региональный» (</w:t>
      </w:r>
      <w:r w:rsidR="009027DD" w:rsidRPr="00A70538">
        <w:rPr>
          <w:bCs/>
          <w:sz w:val="28"/>
          <w:szCs w:val="28"/>
        </w:rPr>
        <w:t>Порядок оказания услуг в указанной части регулируется Условиями оказания услуг</w:t>
      </w:r>
      <w:r w:rsidR="009027DD" w:rsidRPr="0042654C">
        <w:rPr>
          <w:sz w:val="28"/>
          <w:szCs w:val="28"/>
        </w:rPr>
        <w:t xml:space="preserve"> </w:t>
      </w:r>
      <w:r w:rsidRPr="00C32573">
        <w:rPr>
          <w:bCs/>
          <w:sz w:val="28"/>
          <w:szCs w:val="28"/>
        </w:rPr>
        <w:t>№ 1</w:t>
      </w:r>
      <w:r>
        <w:rPr>
          <w:bCs/>
          <w:sz w:val="28"/>
          <w:szCs w:val="28"/>
        </w:rPr>
        <w:t>5</w:t>
      </w:r>
      <w:r w:rsidRPr="00C32573">
        <w:rPr>
          <w:bCs/>
          <w:sz w:val="28"/>
          <w:szCs w:val="28"/>
        </w:rPr>
        <w:t xml:space="preserve"> </w:t>
      </w:r>
      <w:r w:rsidRPr="0064059F">
        <w:rPr>
          <w:bCs/>
          <w:sz w:val="28"/>
          <w:szCs w:val="28"/>
        </w:rPr>
        <w:t>к Договору</w:t>
      </w:r>
      <w:r>
        <w:rPr>
          <w:bCs/>
          <w:sz w:val="28"/>
          <w:szCs w:val="28"/>
        </w:rPr>
        <w:t>);</w:t>
      </w:r>
    </w:p>
    <w:p w14:paraId="1098CF43" w14:textId="70DD7100" w:rsidR="00AF280E" w:rsidRDefault="00E42080" w:rsidP="0064059F">
      <w:pPr>
        <w:tabs>
          <w:tab w:val="num" w:pos="1134"/>
          <w:tab w:val="left" w:pos="1418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- услуга «</w:t>
      </w:r>
      <w:r w:rsidRPr="00E42080">
        <w:rPr>
          <w:bCs/>
          <w:sz w:val="28"/>
          <w:szCs w:val="28"/>
        </w:rPr>
        <w:t xml:space="preserve">Печать и </w:t>
      </w:r>
      <w:proofErr w:type="spellStart"/>
      <w:r w:rsidRPr="00E42080">
        <w:rPr>
          <w:bCs/>
          <w:sz w:val="28"/>
          <w:szCs w:val="28"/>
        </w:rPr>
        <w:t>постпечатная</w:t>
      </w:r>
      <w:proofErr w:type="spellEnd"/>
      <w:r w:rsidRPr="00E42080">
        <w:rPr>
          <w:bCs/>
          <w:sz w:val="28"/>
          <w:szCs w:val="28"/>
        </w:rPr>
        <w:t xml:space="preserve"> обработка</w:t>
      </w:r>
      <w:r>
        <w:rPr>
          <w:bCs/>
          <w:sz w:val="28"/>
          <w:szCs w:val="28"/>
        </w:rPr>
        <w:t>» (</w:t>
      </w:r>
      <w:r w:rsidR="009027DD" w:rsidRPr="00A70538">
        <w:rPr>
          <w:bCs/>
          <w:sz w:val="28"/>
          <w:szCs w:val="28"/>
        </w:rPr>
        <w:t>Порядок оказания услуг в указанной части регулируется Условиями оказания услуг</w:t>
      </w:r>
      <w:r w:rsidRPr="0064059F">
        <w:rPr>
          <w:bCs/>
          <w:sz w:val="28"/>
          <w:szCs w:val="28"/>
        </w:rPr>
        <w:t xml:space="preserve"> </w:t>
      </w:r>
      <w:r w:rsidRPr="00C32573">
        <w:rPr>
          <w:bCs/>
          <w:sz w:val="28"/>
          <w:szCs w:val="28"/>
        </w:rPr>
        <w:t>№ 1</w:t>
      </w:r>
      <w:r w:rsidR="009B1678">
        <w:rPr>
          <w:bCs/>
          <w:sz w:val="28"/>
          <w:szCs w:val="28"/>
        </w:rPr>
        <w:t>6</w:t>
      </w:r>
      <w:r w:rsidRPr="00C32573">
        <w:rPr>
          <w:bCs/>
          <w:sz w:val="28"/>
          <w:szCs w:val="28"/>
        </w:rPr>
        <w:t xml:space="preserve"> </w:t>
      </w:r>
      <w:r w:rsidRPr="0064059F">
        <w:rPr>
          <w:bCs/>
          <w:sz w:val="28"/>
          <w:szCs w:val="28"/>
        </w:rPr>
        <w:t>к Договору</w:t>
      </w:r>
      <w:r>
        <w:rPr>
          <w:bCs/>
          <w:sz w:val="28"/>
          <w:szCs w:val="28"/>
        </w:rPr>
        <w:t>)</w:t>
      </w:r>
      <w:r w:rsidR="009B1678">
        <w:rPr>
          <w:bCs/>
          <w:sz w:val="28"/>
          <w:szCs w:val="28"/>
        </w:rPr>
        <w:t>.</w:t>
      </w:r>
    </w:p>
    <w:p w14:paraId="092E86CB" w14:textId="775D836A" w:rsidR="001507DF" w:rsidRPr="0042654C" w:rsidRDefault="001507DF" w:rsidP="00BF0719">
      <w:pPr>
        <w:tabs>
          <w:tab w:val="num" w:pos="1134"/>
        </w:tabs>
        <w:ind w:firstLine="709"/>
        <w:jc w:val="both"/>
        <w:rPr>
          <w:b/>
          <w:sz w:val="28"/>
          <w:szCs w:val="28"/>
        </w:rPr>
      </w:pPr>
      <w:r w:rsidRPr="0042654C">
        <w:rPr>
          <w:b/>
          <w:bCs/>
          <w:sz w:val="28"/>
          <w:szCs w:val="28"/>
        </w:rPr>
        <w:t>3.1.</w:t>
      </w:r>
      <w:r w:rsidR="00021DF1">
        <w:rPr>
          <w:b/>
          <w:bCs/>
          <w:sz w:val="28"/>
          <w:szCs w:val="28"/>
        </w:rPr>
        <w:t>3</w:t>
      </w:r>
      <w:r w:rsidRPr="0042654C">
        <w:rPr>
          <w:b/>
          <w:bCs/>
          <w:sz w:val="28"/>
          <w:szCs w:val="28"/>
        </w:rPr>
        <w:t xml:space="preserve">. </w:t>
      </w:r>
      <w:r w:rsidRPr="0042654C">
        <w:rPr>
          <w:b/>
          <w:sz w:val="28"/>
          <w:szCs w:val="28"/>
        </w:rPr>
        <w:t>Дополнительные услуги:</w:t>
      </w:r>
    </w:p>
    <w:p w14:paraId="67FA1EF2" w14:textId="324FC6FF" w:rsidR="001507DF" w:rsidRPr="007113B5" w:rsidRDefault="001507DF" w:rsidP="00BF0719">
      <w:pPr>
        <w:tabs>
          <w:tab w:val="num" w:pos="1134"/>
        </w:tabs>
        <w:ind w:firstLine="709"/>
        <w:jc w:val="both"/>
        <w:rPr>
          <w:bCs/>
          <w:sz w:val="28"/>
          <w:szCs w:val="28"/>
        </w:rPr>
      </w:pPr>
      <w:r w:rsidRPr="007113B5">
        <w:rPr>
          <w:bCs/>
          <w:sz w:val="28"/>
          <w:szCs w:val="28"/>
        </w:rPr>
        <w:t>-</w:t>
      </w:r>
      <w:r w:rsidR="00717BC5" w:rsidRPr="007113B5">
        <w:rPr>
          <w:bCs/>
          <w:sz w:val="28"/>
          <w:szCs w:val="28"/>
        </w:rPr>
        <w:t> </w:t>
      </w:r>
      <w:r w:rsidRPr="007113B5">
        <w:rPr>
          <w:bCs/>
          <w:sz w:val="28"/>
          <w:szCs w:val="28"/>
        </w:rPr>
        <w:t xml:space="preserve">пересылка уведомления о вручении внутреннего </w:t>
      </w:r>
      <w:r w:rsidR="00EA0F0F" w:rsidRPr="007113B5">
        <w:rPr>
          <w:bCs/>
          <w:sz w:val="28"/>
          <w:szCs w:val="28"/>
        </w:rPr>
        <w:t xml:space="preserve">регистрируемого </w:t>
      </w:r>
      <w:r w:rsidRPr="007113B5">
        <w:rPr>
          <w:bCs/>
          <w:sz w:val="28"/>
          <w:szCs w:val="28"/>
        </w:rPr>
        <w:t>почтового отправления (простое, заказное</w:t>
      </w:r>
      <w:r w:rsidR="009B1678" w:rsidRPr="007113B5">
        <w:rPr>
          <w:bCs/>
          <w:sz w:val="28"/>
          <w:szCs w:val="28"/>
        </w:rPr>
        <w:t>)</w:t>
      </w:r>
      <w:r w:rsidR="008D790F" w:rsidRPr="007113B5">
        <w:rPr>
          <w:bCs/>
          <w:sz w:val="28"/>
          <w:szCs w:val="28"/>
        </w:rPr>
        <w:t>;</w:t>
      </w:r>
    </w:p>
    <w:p w14:paraId="018227B9" w14:textId="0CF78969" w:rsidR="001507DF" w:rsidRPr="007113B5" w:rsidRDefault="001507DF" w:rsidP="00BF0719">
      <w:pPr>
        <w:tabs>
          <w:tab w:val="num" w:pos="1134"/>
        </w:tabs>
        <w:ind w:firstLine="709"/>
        <w:jc w:val="both"/>
        <w:rPr>
          <w:bCs/>
          <w:sz w:val="28"/>
          <w:szCs w:val="28"/>
        </w:rPr>
      </w:pPr>
      <w:r w:rsidRPr="007113B5">
        <w:rPr>
          <w:bCs/>
          <w:sz w:val="28"/>
          <w:szCs w:val="28"/>
        </w:rPr>
        <w:t>-</w:t>
      </w:r>
      <w:r w:rsidR="00717BC5" w:rsidRPr="007113B5">
        <w:rPr>
          <w:bCs/>
          <w:sz w:val="28"/>
          <w:szCs w:val="28"/>
        </w:rPr>
        <w:t> </w:t>
      </w:r>
      <w:r w:rsidRPr="007113B5">
        <w:rPr>
          <w:bCs/>
          <w:sz w:val="28"/>
          <w:szCs w:val="28"/>
        </w:rPr>
        <w:t>пересылка простого уведомлени</w:t>
      </w:r>
      <w:r w:rsidR="009027DD" w:rsidRPr="007113B5">
        <w:rPr>
          <w:bCs/>
          <w:sz w:val="28"/>
          <w:szCs w:val="28"/>
        </w:rPr>
        <w:t>я</w:t>
      </w:r>
      <w:r w:rsidRPr="007113B5">
        <w:rPr>
          <w:bCs/>
          <w:sz w:val="28"/>
          <w:szCs w:val="28"/>
        </w:rPr>
        <w:t xml:space="preserve"> о получении международного </w:t>
      </w:r>
      <w:r w:rsidR="00EA0F0F" w:rsidRPr="007113B5">
        <w:rPr>
          <w:bCs/>
          <w:sz w:val="28"/>
          <w:szCs w:val="28"/>
        </w:rPr>
        <w:t xml:space="preserve">регистрируемого </w:t>
      </w:r>
      <w:r w:rsidRPr="007113B5">
        <w:rPr>
          <w:bCs/>
          <w:sz w:val="28"/>
          <w:szCs w:val="28"/>
        </w:rPr>
        <w:t>почтового отправления;</w:t>
      </w:r>
    </w:p>
    <w:p w14:paraId="793A96B5" w14:textId="77777777" w:rsidR="001507DF" w:rsidRPr="007113B5" w:rsidRDefault="001507DF" w:rsidP="00BF0719">
      <w:pPr>
        <w:tabs>
          <w:tab w:val="num" w:pos="1134"/>
        </w:tabs>
        <w:ind w:firstLine="709"/>
        <w:jc w:val="both"/>
        <w:rPr>
          <w:bCs/>
          <w:sz w:val="28"/>
          <w:szCs w:val="28"/>
        </w:rPr>
      </w:pPr>
      <w:r w:rsidRPr="007113B5">
        <w:rPr>
          <w:bCs/>
          <w:sz w:val="28"/>
          <w:szCs w:val="28"/>
        </w:rPr>
        <w:t xml:space="preserve">- пересылка уведомления о вручении </w:t>
      </w:r>
      <w:r w:rsidR="00EA0F0F" w:rsidRPr="007113B5">
        <w:rPr>
          <w:bCs/>
          <w:sz w:val="28"/>
          <w:szCs w:val="28"/>
        </w:rPr>
        <w:t xml:space="preserve">внутреннего </w:t>
      </w:r>
      <w:r w:rsidRPr="007113B5">
        <w:rPr>
          <w:bCs/>
          <w:sz w:val="28"/>
          <w:szCs w:val="28"/>
        </w:rPr>
        <w:t>отправления 1-го класса (простое, заказное);</w:t>
      </w:r>
    </w:p>
    <w:p w14:paraId="571626B7" w14:textId="77777777" w:rsidR="007C2C2E" w:rsidRPr="007113B5" w:rsidRDefault="007C2C2E" w:rsidP="007C2C2E">
      <w:pPr>
        <w:tabs>
          <w:tab w:val="num" w:pos="1134"/>
        </w:tabs>
        <w:ind w:firstLine="709"/>
        <w:jc w:val="both"/>
        <w:rPr>
          <w:bCs/>
          <w:sz w:val="28"/>
          <w:szCs w:val="28"/>
        </w:rPr>
      </w:pPr>
      <w:r w:rsidRPr="007113B5">
        <w:rPr>
          <w:bCs/>
          <w:sz w:val="28"/>
          <w:szCs w:val="28"/>
        </w:rPr>
        <w:t>- розыск почтовых отправлений;</w:t>
      </w:r>
    </w:p>
    <w:p w14:paraId="57B487ED" w14:textId="77777777" w:rsidR="001507DF" w:rsidRPr="007113B5" w:rsidRDefault="001507DF" w:rsidP="00BF0719">
      <w:pPr>
        <w:ind w:firstLine="709"/>
        <w:jc w:val="both"/>
        <w:rPr>
          <w:bCs/>
          <w:sz w:val="28"/>
          <w:szCs w:val="28"/>
        </w:rPr>
      </w:pPr>
      <w:r w:rsidRPr="007113B5">
        <w:rPr>
          <w:bCs/>
          <w:sz w:val="28"/>
          <w:szCs w:val="28"/>
        </w:rPr>
        <w:t>- хранение РПО в ОПС;</w:t>
      </w:r>
    </w:p>
    <w:p w14:paraId="5622332B" w14:textId="6028D7FD" w:rsidR="00FD292C" w:rsidRPr="007113B5" w:rsidRDefault="00FD292C" w:rsidP="00BF0719">
      <w:pPr>
        <w:ind w:firstLine="709"/>
        <w:jc w:val="both"/>
        <w:rPr>
          <w:bCs/>
          <w:sz w:val="28"/>
          <w:szCs w:val="28"/>
        </w:rPr>
      </w:pPr>
      <w:r w:rsidRPr="007113B5">
        <w:rPr>
          <w:bCs/>
          <w:sz w:val="28"/>
          <w:szCs w:val="28"/>
        </w:rPr>
        <w:t xml:space="preserve">- </w:t>
      </w:r>
      <w:r w:rsidR="00620631" w:rsidRPr="007113B5">
        <w:rPr>
          <w:bCs/>
          <w:sz w:val="28"/>
          <w:szCs w:val="28"/>
        </w:rPr>
        <w:t>х</w:t>
      </w:r>
      <w:r w:rsidRPr="007113B5">
        <w:rPr>
          <w:bCs/>
          <w:sz w:val="28"/>
          <w:szCs w:val="28"/>
        </w:rPr>
        <w:t>ранение и получение в ОПС поступивших на юридический адрес почтовых отправлений и</w:t>
      </w:r>
      <w:r w:rsidR="004E5363" w:rsidRPr="007113B5">
        <w:rPr>
          <w:bCs/>
          <w:sz w:val="28"/>
          <w:szCs w:val="28"/>
        </w:rPr>
        <w:t xml:space="preserve"> периодических печатных изданий</w:t>
      </w:r>
      <w:r w:rsidRPr="007113B5">
        <w:rPr>
          <w:bCs/>
          <w:sz w:val="28"/>
          <w:szCs w:val="28"/>
        </w:rPr>
        <w:t>;</w:t>
      </w:r>
    </w:p>
    <w:p w14:paraId="0AED6357" w14:textId="7823331E" w:rsidR="001507DF" w:rsidRPr="007113B5" w:rsidRDefault="001507DF" w:rsidP="00BF0719">
      <w:pPr>
        <w:tabs>
          <w:tab w:val="num" w:pos="1134"/>
        </w:tabs>
        <w:ind w:firstLine="709"/>
        <w:jc w:val="both"/>
        <w:rPr>
          <w:sz w:val="28"/>
          <w:szCs w:val="28"/>
        </w:rPr>
      </w:pPr>
      <w:r w:rsidRPr="007113B5">
        <w:rPr>
          <w:bCs/>
          <w:sz w:val="28"/>
          <w:szCs w:val="28"/>
        </w:rPr>
        <w:t xml:space="preserve">- </w:t>
      </w:r>
      <w:r w:rsidRPr="007113B5">
        <w:rPr>
          <w:sz w:val="28"/>
          <w:szCs w:val="28"/>
        </w:rPr>
        <w:t xml:space="preserve">проверка </w:t>
      </w:r>
      <w:proofErr w:type="gramStart"/>
      <w:r w:rsidRPr="007113B5">
        <w:rPr>
          <w:sz w:val="28"/>
          <w:szCs w:val="28"/>
        </w:rPr>
        <w:t>соответствия вложения почтового отправления описи вложения</w:t>
      </w:r>
      <w:proofErr w:type="gramEnd"/>
      <w:r w:rsidRPr="007113B5">
        <w:rPr>
          <w:sz w:val="28"/>
          <w:szCs w:val="28"/>
        </w:rPr>
        <w:t>;</w:t>
      </w:r>
    </w:p>
    <w:p w14:paraId="5008BAD3" w14:textId="77777777" w:rsidR="001507DF" w:rsidRPr="007113B5" w:rsidRDefault="001507DF" w:rsidP="00BF0719">
      <w:pPr>
        <w:tabs>
          <w:tab w:val="num" w:pos="1134"/>
        </w:tabs>
        <w:ind w:firstLine="709"/>
        <w:jc w:val="both"/>
        <w:rPr>
          <w:bCs/>
          <w:sz w:val="28"/>
          <w:szCs w:val="28"/>
        </w:rPr>
      </w:pPr>
      <w:r w:rsidRPr="007113B5">
        <w:rPr>
          <w:sz w:val="28"/>
          <w:szCs w:val="28"/>
        </w:rPr>
        <w:t xml:space="preserve">- составление описи вложения </w:t>
      </w:r>
      <w:r w:rsidR="00F3579B" w:rsidRPr="007113B5">
        <w:rPr>
          <w:sz w:val="28"/>
          <w:szCs w:val="28"/>
        </w:rPr>
        <w:t xml:space="preserve">внутреннего </w:t>
      </w:r>
      <w:r w:rsidRPr="007113B5">
        <w:rPr>
          <w:sz w:val="28"/>
          <w:szCs w:val="28"/>
        </w:rPr>
        <w:t>почтового отправления с объявленной ценностью;</w:t>
      </w:r>
    </w:p>
    <w:p w14:paraId="79F40FA9" w14:textId="15FDCE13" w:rsidR="001507DF" w:rsidRPr="007113B5" w:rsidRDefault="001507DF" w:rsidP="00BF0719">
      <w:pPr>
        <w:pStyle w:val="a4"/>
        <w:tabs>
          <w:tab w:val="num" w:pos="1134"/>
        </w:tabs>
        <w:ind w:right="0" w:firstLine="709"/>
        <w:jc w:val="both"/>
        <w:rPr>
          <w:sz w:val="28"/>
          <w:szCs w:val="28"/>
        </w:rPr>
      </w:pPr>
      <w:r w:rsidRPr="007113B5">
        <w:rPr>
          <w:sz w:val="28"/>
          <w:szCs w:val="28"/>
        </w:rPr>
        <w:t xml:space="preserve">- </w:t>
      </w:r>
      <w:r w:rsidR="00AC3571" w:rsidRPr="007113B5">
        <w:rPr>
          <w:sz w:val="28"/>
          <w:szCs w:val="28"/>
        </w:rPr>
        <w:t>нанесение адреса на письменную корреспонденцию</w:t>
      </w:r>
      <w:r w:rsidRPr="007113B5">
        <w:rPr>
          <w:sz w:val="28"/>
          <w:szCs w:val="28"/>
        </w:rPr>
        <w:t>;</w:t>
      </w:r>
    </w:p>
    <w:p w14:paraId="452C5A56" w14:textId="059746C2" w:rsidR="001507DF" w:rsidRPr="007113B5" w:rsidRDefault="001507DF" w:rsidP="00BF0719">
      <w:pPr>
        <w:pStyle w:val="a4"/>
        <w:tabs>
          <w:tab w:val="num" w:pos="1134"/>
        </w:tabs>
        <w:ind w:right="0" w:firstLine="709"/>
        <w:jc w:val="both"/>
        <w:rPr>
          <w:sz w:val="28"/>
          <w:szCs w:val="28"/>
        </w:rPr>
      </w:pPr>
      <w:r w:rsidRPr="007113B5">
        <w:rPr>
          <w:sz w:val="28"/>
          <w:szCs w:val="28"/>
        </w:rPr>
        <w:t xml:space="preserve">- </w:t>
      </w:r>
      <w:r w:rsidR="009B1678" w:rsidRPr="007113B5">
        <w:rPr>
          <w:sz w:val="28"/>
          <w:szCs w:val="28"/>
        </w:rPr>
        <w:t xml:space="preserve">наклейка </w:t>
      </w:r>
      <w:proofErr w:type="spellStart"/>
      <w:r w:rsidR="009B1678" w:rsidRPr="007113B5">
        <w:rPr>
          <w:sz w:val="28"/>
          <w:szCs w:val="28"/>
        </w:rPr>
        <w:t>стикера</w:t>
      </w:r>
      <w:proofErr w:type="spellEnd"/>
      <w:r w:rsidR="009B1678" w:rsidRPr="007113B5">
        <w:rPr>
          <w:sz w:val="28"/>
          <w:szCs w:val="28"/>
        </w:rPr>
        <w:t xml:space="preserve"> (</w:t>
      </w:r>
      <w:proofErr w:type="gramStart"/>
      <w:r w:rsidR="009B1678" w:rsidRPr="007113B5">
        <w:rPr>
          <w:sz w:val="28"/>
          <w:szCs w:val="28"/>
        </w:rPr>
        <w:t>адресного</w:t>
      </w:r>
      <w:proofErr w:type="gramEnd"/>
      <w:r w:rsidR="009B1678" w:rsidRPr="007113B5">
        <w:rPr>
          <w:sz w:val="28"/>
          <w:szCs w:val="28"/>
        </w:rPr>
        <w:t xml:space="preserve"> или с оттиском ГЗПО)</w:t>
      </w:r>
      <w:r w:rsidRPr="007113B5">
        <w:rPr>
          <w:sz w:val="28"/>
          <w:szCs w:val="28"/>
        </w:rPr>
        <w:t>;</w:t>
      </w:r>
    </w:p>
    <w:p w14:paraId="51925DEC" w14:textId="62BC2507" w:rsidR="00297DCE" w:rsidRPr="007113B5" w:rsidRDefault="00297DCE" w:rsidP="00BF0719">
      <w:pPr>
        <w:pStyle w:val="a4"/>
        <w:tabs>
          <w:tab w:val="num" w:pos="1134"/>
        </w:tabs>
        <w:ind w:right="0" w:firstLine="709"/>
        <w:jc w:val="both"/>
        <w:rPr>
          <w:sz w:val="28"/>
          <w:szCs w:val="28"/>
        </w:rPr>
      </w:pPr>
      <w:r w:rsidRPr="007113B5">
        <w:rPr>
          <w:sz w:val="28"/>
          <w:szCs w:val="28"/>
        </w:rPr>
        <w:t>-</w:t>
      </w:r>
      <w:r w:rsidR="00717BC5" w:rsidRPr="007113B5">
        <w:rPr>
          <w:sz w:val="28"/>
          <w:szCs w:val="28"/>
        </w:rPr>
        <w:t> </w:t>
      </w:r>
      <w:r w:rsidR="009B1678" w:rsidRPr="007113B5">
        <w:rPr>
          <w:sz w:val="28"/>
          <w:szCs w:val="28"/>
        </w:rPr>
        <w:t>наклеивание марок на почтовое отправление или уведомление</w:t>
      </w:r>
      <w:r w:rsidRPr="007113B5">
        <w:rPr>
          <w:sz w:val="28"/>
          <w:szCs w:val="28"/>
        </w:rPr>
        <w:t>;</w:t>
      </w:r>
    </w:p>
    <w:p w14:paraId="772A07EA" w14:textId="21DF88B9" w:rsidR="00297DCE" w:rsidRPr="007113B5" w:rsidRDefault="00297DCE" w:rsidP="00BF0719">
      <w:pPr>
        <w:pStyle w:val="a4"/>
        <w:tabs>
          <w:tab w:val="num" w:pos="1134"/>
        </w:tabs>
        <w:ind w:right="0" w:firstLine="709"/>
        <w:jc w:val="both"/>
        <w:rPr>
          <w:sz w:val="28"/>
          <w:szCs w:val="28"/>
        </w:rPr>
      </w:pPr>
      <w:r w:rsidRPr="007113B5">
        <w:rPr>
          <w:sz w:val="28"/>
          <w:szCs w:val="28"/>
        </w:rPr>
        <w:t>-</w:t>
      </w:r>
      <w:r w:rsidR="00717BC5" w:rsidRPr="007113B5">
        <w:rPr>
          <w:sz w:val="28"/>
          <w:szCs w:val="28"/>
        </w:rPr>
        <w:t> </w:t>
      </w:r>
      <w:proofErr w:type="spellStart"/>
      <w:r w:rsidR="009B1678" w:rsidRPr="007113B5">
        <w:rPr>
          <w:sz w:val="28"/>
          <w:szCs w:val="28"/>
        </w:rPr>
        <w:t>франкирование</w:t>
      </w:r>
      <w:proofErr w:type="spellEnd"/>
      <w:r w:rsidR="009B1678" w:rsidRPr="007113B5">
        <w:rPr>
          <w:sz w:val="28"/>
          <w:szCs w:val="28"/>
        </w:rPr>
        <w:t xml:space="preserve"> письменной корреспонденции</w:t>
      </w:r>
      <w:r w:rsidRPr="007113B5">
        <w:rPr>
          <w:sz w:val="28"/>
          <w:szCs w:val="28"/>
        </w:rPr>
        <w:t>;</w:t>
      </w:r>
    </w:p>
    <w:p w14:paraId="227E8C67" w14:textId="17BE1D4E" w:rsidR="001507DF" w:rsidRPr="007113B5" w:rsidRDefault="001507DF" w:rsidP="00BF0719">
      <w:pPr>
        <w:pStyle w:val="a4"/>
        <w:tabs>
          <w:tab w:val="num" w:pos="1134"/>
        </w:tabs>
        <w:ind w:right="0" w:firstLine="709"/>
        <w:jc w:val="both"/>
        <w:rPr>
          <w:sz w:val="28"/>
          <w:szCs w:val="28"/>
        </w:rPr>
      </w:pPr>
      <w:r w:rsidRPr="007113B5">
        <w:rPr>
          <w:sz w:val="28"/>
          <w:szCs w:val="28"/>
        </w:rPr>
        <w:t>-</w:t>
      </w:r>
      <w:r w:rsidR="00A73F5D" w:rsidRPr="007113B5">
        <w:rPr>
          <w:sz w:val="28"/>
          <w:szCs w:val="28"/>
        </w:rPr>
        <w:t xml:space="preserve"> </w:t>
      </w:r>
      <w:r w:rsidR="007F6A7B" w:rsidRPr="007113B5">
        <w:rPr>
          <w:sz w:val="28"/>
          <w:szCs w:val="28"/>
        </w:rPr>
        <w:t xml:space="preserve">составление списка ф.103 на </w:t>
      </w:r>
      <w:proofErr w:type="spellStart"/>
      <w:r w:rsidR="007F6A7B" w:rsidRPr="007113B5">
        <w:rPr>
          <w:sz w:val="28"/>
          <w:szCs w:val="28"/>
        </w:rPr>
        <w:t>партионные</w:t>
      </w:r>
      <w:proofErr w:type="spellEnd"/>
      <w:r w:rsidR="007F6A7B" w:rsidRPr="007113B5">
        <w:rPr>
          <w:sz w:val="28"/>
          <w:szCs w:val="28"/>
        </w:rPr>
        <w:t xml:space="preserve"> почтовые отправления</w:t>
      </w:r>
      <w:r w:rsidRPr="007113B5">
        <w:rPr>
          <w:sz w:val="28"/>
          <w:szCs w:val="28"/>
        </w:rPr>
        <w:t>;</w:t>
      </w:r>
    </w:p>
    <w:p w14:paraId="7D4C5E04" w14:textId="566D5328" w:rsidR="001507DF" w:rsidRPr="007113B5" w:rsidRDefault="001507DF" w:rsidP="00BF0719">
      <w:pPr>
        <w:pStyle w:val="a4"/>
        <w:tabs>
          <w:tab w:val="num" w:pos="1134"/>
        </w:tabs>
        <w:ind w:right="0" w:firstLine="709"/>
        <w:jc w:val="both"/>
        <w:rPr>
          <w:sz w:val="28"/>
          <w:szCs w:val="28"/>
        </w:rPr>
      </w:pPr>
      <w:r w:rsidRPr="007113B5">
        <w:rPr>
          <w:sz w:val="28"/>
          <w:szCs w:val="28"/>
        </w:rPr>
        <w:t>-</w:t>
      </w:r>
      <w:r w:rsidR="00717BC5" w:rsidRPr="007113B5">
        <w:rPr>
          <w:sz w:val="28"/>
          <w:szCs w:val="28"/>
        </w:rPr>
        <w:t> </w:t>
      </w:r>
      <w:r w:rsidR="009B1678" w:rsidRPr="007113B5">
        <w:rPr>
          <w:sz w:val="28"/>
          <w:szCs w:val="28"/>
        </w:rPr>
        <w:t>упаковка письменной корреспонденции</w:t>
      </w:r>
      <w:r w:rsidRPr="007113B5">
        <w:rPr>
          <w:sz w:val="28"/>
          <w:szCs w:val="28"/>
        </w:rPr>
        <w:t>;</w:t>
      </w:r>
    </w:p>
    <w:p w14:paraId="75BFCDAA" w14:textId="21B54C4C" w:rsidR="001507DF" w:rsidRPr="007113B5" w:rsidRDefault="001507DF" w:rsidP="00BF0719">
      <w:pPr>
        <w:pStyle w:val="a4"/>
        <w:tabs>
          <w:tab w:val="num" w:pos="1134"/>
        </w:tabs>
        <w:ind w:right="0" w:firstLine="709"/>
        <w:jc w:val="both"/>
        <w:rPr>
          <w:sz w:val="28"/>
          <w:szCs w:val="28"/>
        </w:rPr>
      </w:pPr>
      <w:r w:rsidRPr="007113B5">
        <w:rPr>
          <w:sz w:val="28"/>
          <w:szCs w:val="28"/>
        </w:rPr>
        <w:t xml:space="preserve">- </w:t>
      </w:r>
      <w:r w:rsidR="009B1678" w:rsidRPr="007113B5">
        <w:rPr>
          <w:sz w:val="28"/>
          <w:szCs w:val="28"/>
        </w:rPr>
        <w:t>хранение доверенностей в ОПС</w:t>
      </w:r>
      <w:r w:rsidRPr="007113B5">
        <w:rPr>
          <w:sz w:val="28"/>
          <w:szCs w:val="28"/>
        </w:rPr>
        <w:t>;</w:t>
      </w:r>
    </w:p>
    <w:p w14:paraId="5A41E9AB" w14:textId="682095A7" w:rsidR="001507DF" w:rsidRPr="007113B5" w:rsidRDefault="001507DF" w:rsidP="00BF0719">
      <w:pPr>
        <w:tabs>
          <w:tab w:val="num" w:pos="1134"/>
        </w:tabs>
        <w:ind w:firstLine="709"/>
        <w:jc w:val="both"/>
        <w:rPr>
          <w:bCs/>
          <w:sz w:val="28"/>
          <w:szCs w:val="28"/>
        </w:rPr>
      </w:pPr>
      <w:r w:rsidRPr="007113B5">
        <w:rPr>
          <w:bCs/>
          <w:sz w:val="28"/>
          <w:szCs w:val="28"/>
        </w:rPr>
        <w:t>-</w:t>
      </w:r>
      <w:r w:rsidR="00717BC5" w:rsidRPr="007113B5">
        <w:rPr>
          <w:bCs/>
          <w:sz w:val="28"/>
          <w:szCs w:val="28"/>
        </w:rPr>
        <w:t> </w:t>
      </w:r>
      <w:r w:rsidRPr="007113B5">
        <w:rPr>
          <w:bCs/>
          <w:sz w:val="28"/>
          <w:szCs w:val="28"/>
        </w:rPr>
        <w:t xml:space="preserve">SMS-уведомление к внутренним </w:t>
      </w:r>
      <w:r w:rsidR="009B1678" w:rsidRPr="007113B5">
        <w:rPr>
          <w:bCs/>
          <w:sz w:val="28"/>
          <w:szCs w:val="28"/>
        </w:rPr>
        <w:t>РПО</w:t>
      </w:r>
      <w:r w:rsidR="00C82C57" w:rsidRPr="007113B5">
        <w:rPr>
          <w:bCs/>
          <w:sz w:val="28"/>
          <w:szCs w:val="28"/>
        </w:rPr>
        <w:t>;</w:t>
      </w:r>
    </w:p>
    <w:p w14:paraId="21FD7C62" w14:textId="1DD6D7E3" w:rsidR="009B1678" w:rsidRPr="007113B5" w:rsidRDefault="00C82C57" w:rsidP="00BF0719">
      <w:pPr>
        <w:tabs>
          <w:tab w:val="num" w:pos="1134"/>
        </w:tabs>
        <w:ind w:firstLine="709"/>
        <w:jc w:val="both"/>
        <w:rPr>
          <w:bCs/>
          <w:sz w:val="28"/>
          <w:szCs w:val="28"/>
        </w:rPr>
      </w:pPr>
      <w:r w:rsidRPr="007113B5">
        <w:rPr>
          <w:bCs/>
          <w:sz w:val="28"/>
          <w:szCs w:val="28"/>
        </w:rPr>
        <w:t>- предоставление отчета</w:t>
      </w:r>
      <w:r w:rsidR="009B1678" w:rsidRPr="007113B5">
        <w:rPr>
          <w:bCs/>
          <w:sz w:val="28"/>
          <w:szCs w:val="28"/>
        </w:rPr>
        <w:t xml:space="preserve"> о недоставленных отправлениях «</w:t>
      </w:r>
      <w:proofErr w:type="spellStart"/>
      <w:r w:rsidR="009B1678" w:rsidRPr="007113B5">
        <w:rPr>
          <w:bCs/>
          <w:sz w:val="28"/>
          <w:szCs w:val="28"/>
        </w:rPr>
        <w:t>Директ</w:t>
      </w:r>
      <w:proofErr w:type="spellEnd"/>
      <w:r w:rsidR="009B1678" w:rsidRPr="007113B5">
        <w:rPr>
          <w:bCs/>
          <w:sz w:val="28"/>
          <w:szCs w:val="28"/>
        </w:rPr>
        <w:t>-мейл»;</w:t>
      </w:r>
    </w:p>
    <w:p w14:paraId="2DAE2927" w14:textId="592E941B" w:rsidR="00C82C57" w:rsidRPr="007113B5" w:rsidRDefault="009B1678" w:rsidP="00BF0719">
      <w:pPr>
        <w:tabs>
          <w:tab w:val="num" w:pos="1134"/>
        </w:tabs>
        <w:ind w:firstLine="709"/>
        <w:jc w:val="both"/>
        <w:rPr>
          <w:bCs/>
          <w:sz w:val="28"/>
          <w:szCs w:val="28"/>
        </w:rPr>
      </w:pPr>
      <w:r w:rsidRPr="007113B5">
        <w:rPr>
          <w:bCs/>
          <w:sz w:val="28"/>
          <w:szCs w:val="28"/>
        </w:rPr>
        <w:t>-</w:t>
      </w:r>
      <w:r w:rsidR="00AC3571" w:rsidRPr="007113B5">
        <w:rPr>
          <w:bCs/>
          <w:sz w:val="28"/>
          <w:szCs w:val="28"/>
        </w:rPr>
        <w:t xml:space="preserve"> </w:t>
      </w:r>
      <w:r w:rsidRPr="007113B5">
        <w:rPr>
          <w:bCs/>
          <w:sz w:val="28"/>
          <w:szCs w:val="28"/>
        </w:rPr>
        <w:t>формирование упаковок с отправлениями «</w:t>
      </w:r>
      <w:proofErr w:type="spellStart"/>
      <w:r w:rsidRPr="007113B5">
        <w:rPr>
          <w:bCs/>
          <w:sz w:val="28"/>
          <w:szCs w:val="28"/>
        </w:rPr>
        <w:t>Директ</w:t>
      </w:r>
      <w:proofErr w:type="spellEnd"/>
      <w:r w:rsidRPr="007113B5">
        <w:rPr>
          <w:bCs/>
          <w:sz w:val="28"/>
          <w:szCs w:val="28"/>
        </w:rPr>
        <w:t xml:space="preserve">-мейл </w:t>
      </w:r>
      <w:proofErr w:type="gramStart"/>
      <w:r w:rsidRPr="007113B5">
        <w:rPr>
          <w:bCs/>
          <w:sz w:val="28"/>
          <w:szCs w:val="28"/>
        </w:rPr>
        <w:t>Региональный</w:t>
      </w:r>
      <w:proofErr w:type="gramEnd"/>
      <w:r w:rsidRPr="007113B5">
        <w:rPr>
          <w:bCs/>
          <w:sz w:val="28"/>
          <w:szCs w:val="28"/>
        </w:rPr>
        <w:t>»</w:t>
      </w:r>
      <w:r w:rsidR="00C82C57" w:rsidRPr="007113B5">
        <w:rPr>
          <w:bCs/>
          <w:sz w:val="28"/>
          <w:szCs w:val="28"/>
        </w:rPr>
        <w:t>.</w:t>
      </w:r>
    </w:p>
    <w:p w14:paraId="0D6D8374" w14:textId="1CCC455A" w:rsidR="001507DF" w:rsidRPr="007137C1" w:rsidRDefault="007137C1" w:rsidP="007137C1">
      <w:pPr>
        <w:tabs>
          <w:tab w:val="num" w:pos="1134"/>
        </w:tabs>
        <w:ind w:firstLine="709"/>
        <w:jc w:val="both"/>
        <w:rPr>
          <w:bCs/>
          <w:sz w:val="32"/>
          <w:szCs w:val="28"/>
        </w:rPr>
      </w:pPr>
      <w:r w:rsidRPr="00542937">
        <w:rPr>
          <w:bCs/>
          <w:sz w:val="28"/>
        </w:rPr>
        <w:t>Порядок оказания услуг, место, сроки, права и обязанности Сторон регулируются Условиями оказания соответствующих услуг, которые являются неотъемлемой частью Договора</w:t>
      </w:r>
      <w:r w:rsidR="006D784B">
        <w:rPr>
          <w:bCs/>
          <w:sz w:val="28"/>
        </w:rPr>
        <w:t>, в случае их подписания Сторонами.</w:t>
      </w:r>
    </w:p>
    <w:p w14:paraId="3D58BB27" w14:textId="424580E6" w:rsidR="00245481" w:rsidRPr="000C5EEE" w:rsidRDefault="00A657C4" w:rsidP="00717BC5">
      <w:pPr>
        <w:pStyle w:val="a4"/>
        <w:tabs>
          <w:tab w:val="left" w:pos="1418"/>
          <w:tab w:val="num" w:pos="2425"/>
        </w:tabs>
        <w:spacing w:line="228" w:lineRule="auto"/>
        <w:ind w:right="0" w:firstLine="709"/>
        <w:jc w:val="both"/>
        <w:rPr>
          <w:spacing w:val="-2"/>
          <w:sz w:val="28"/>
          <w:szCs w:val="28"/>
        </w:rPr>
      </w:pPr>
      <w:r w:rsidRPr="000C5EEE">
        <w:rPr>
          <w:spacing w:val="-2"/>
          <w:sz w:val="28"/>
          <w:szCs w:val="28"/>
        </w:rPr>
        <w:t>Перечисленные</w:t>
      </w:r>
      <w:r w:rsidR="00245481" w:rsidRPr="000C5EEE">
        <w:rPr>
          <w:spacing w:val="-2"/>
          <w:sz w:val="28"/>
          <w:szCs w:val="28"/>
        </w:rPr>
        <w:t xml:space="preserve"> в п. 3.1 услуги оказываются Исполнителем в соответствии с Заявлением Заказчика об оказании услуг (по форме</w:t>
      </w:r>
      <w:r w:rsidR="00DB05F2" w:rsidRPr="000C5EEE">
        <w:rPr>
          <w:spacing w:val="-2"/>
          <w:sz w:val="28"/>
          <w:szCs w:val="28"/>
        </w:rPr>
        <w:t xml:space="preserve"> 1.1</w:t>
      </w:r>
      <w:r w:rsidR="00245481" w:rsidRPr="000C5EEE">
        <w:rPr>
          <w:spacing w:val="-2"/>
          <w:sz w:val="28"/>
          <w:szCs w:val="28"/>
        </w:rPr>
        <w:t xml:space="preserve"> приложения № 1 к настоящему Договору), которое направляется Заказчиком до заключения настоящего Договора. После заключения между Сторонами Договора Заказчик вправе скорректировать услуги, подлежащие оказанию Исполнителем</w:t>
      </w:r>
      <w:r w:rsidR="001E7D5F" w:rsidRPr="000C5EEE">
        <w:rPr>
          <w:spacing w:val="-2"/>
          <w:sz w:val="28"/>
          <w:szCs w:val="28"/>
        </w:rPr>
        <w:t>,</w:t>
      </w:r>
      <w:r w:rsidR="00245481" w:rsidRPr="000C5EEE">
        <w:rPr>
          <w:spacing w:val="-2"/>
          <w:sz w:val="28"/>
          <w:szCs w:val="28"/>
        </w:rPr>
        <w:t xml:space="preserve"> путем направления Заявления об оказании услуг по форме</w:t>
      </w:r>
      <w:r w:rsidR="00DB05F2" w:rsidRPr="000C5EEE">
        <w:rPr>
          <w:spacing w:val="-2"/>
          <w:sz w:val="28"/>
          <w:szCs w:val="28"/>
        </w:rPr>
        <w:t xml:space="preserve"> 1.2</w:t>
      </w:r>
      <w:r w:rsidR="00245481" w:rsidRPr="000C5EEE">
        <w:rPr>
          <w:spacing w:val="-2"/>
          <w:sz w:val="28"/>
          <w:szCs w:val="28"/>
        </w:rPr>
        <w:t xml:space="preserve"> </w:t>
      </w:r>
      <w:r w:rsidR="00717BC5" w:rsidRPr="000C5EEE">
        <w:rPr>
          <w:spacing w:val="-2"/>
          <w:sz w:val="28"/>
          <w:szCs w:val="28"/>
        </w:rPr>
        <w:t>п</w:t>
      </w:r>
      <w:r w:rsidR="00245481" w:rsidRPr="000C5EEE">
        <w:rPr>
          <w:spacing w:val="-2"/>
          <w:sz w:val="28"/>
          <w:szCs w:val="28"/>
        </w:rPr>
        <w:t>риложения №</w:t>
      </w:r>
      <w:r w:rsidR="00717BC5" w:rsidRPr="000C5EEE">
        <w:rPr>
          <w:spacing w:val="-2"/>
          <w:sz w:val="28"/>
          <w:szCs w:val="28"/>
        </w:rPr>
        <w:t xml:space="preserve"> </w:t>
      </w:r>
      <w:r w:rsidR="00245481" w:rsidRPr="000C5EEE">
        <w:rPr>
          <w:spacing w:val="-2"/>
          <w:sz w:val="28"/>
          <w:szCs w:val="28"/>
        </w:rPr>
        <w:t>1 к настоящему Договор</w:t>
      </w:r>
      <w:r w:rsidR="00C43EB4" w:rsidRPr="000C5EEE">
        <w:rPr>
          <w:spacing w:val="-2"/>
          <w:sz w:val="28"/>
          <w:szCs w:val="28"/>
        </w:rPr>
        <w:t>у</w:t>
      </w:r>
      <w:r w:rsidR="00245481" w:rsidRPr="000C5EEE">
        <w:rPr>
          <w:spacing w:val="-2"/>
          <w:sz w:val="28"/>
          <w:szCs w:val="28"/>
        </w:rPr>
        <w:t xml:space="preserve">. Направление Заявления по форме 1.2 </w:t>
      </w:r>
      <w:r w:rsidR="008842AE" w:rsidRPr="000C5EEE">
        <w:rPr>
          <w:spacing w:val="-2"/>
          <w:sz w:val="28"/>
          <w:szCs w:val="28"/>
        </w:rPr>
        <w:t xml:space="preserve">приложения № 1 </w:t>
      </w:r>
      <w:r w:rsidR="00245481" w:rsidRPr="000C5EEE">
        <w:rPr>
          <w:spacing w:val="-2"/>
          <w:sz w:val="28"/>
          <w:szCs w:val="28"/>
        </w:rPr>
        <w:t xml:space="preserve">к настоящему Договору является основанием для подписания между Сторонами соответствующих </w:t>
      </w:r>
      <w:r w:rsidR="006D784B">
        <w:rPr>
          <w:spacing w:val="-2"/>
          <w:sz w:val="28"/>
          <w:szCs w:val="28"/>
        </w:rPr>
        <w:t>У</w:t>
      </w:r>
      <w:r w:rsidR="00245481" w:rsidRPr="000C5EEE">
        <w:rPr>
          <w:spacing w:val="-2"/>
          <w:sz w:val="28"/>
          <w:szCs w:val="28"/>
        </w:rPr>
        <w:t>словий. В случае направления Заказчиком Заявления об отмене по форме</w:t>
      </w:r>
      <w:r w:rsidR="00DB05F2" w:rsidRPr="000C5EEE">
        <w:rPr>
          <w:spacing w:val="-2"/>
          <w:sz w:val="28"/>
          <w:szCs w:val="28"/>
        </w:rPr>
        <w:t xml:space="preserve"> 1.3</w:t>
      </w:r>
      <w:r w:rsidR="00245481" w:rsidRPr="000C5EEE">
        <w:rPr>
          <w:spacing w:val="-2"/>
          <w:sz w:val="28"/>
          <w:szCs w:val="28"/>
        </w:rPr>
        <w:t xml:space="preserve"> </w:t>
      </w:r>
      <w:r w:rsidR="00717BC5" w:rsidRPr="000C5EEE">
        <w:rPr>
          <w:spacing w:val="-2"/>
          <w:sz w:val="28"/>
          <w:szCs w:val="28"/>
        </w:rPr>
        <w:t>п</w:t>
      </w:r>
      <w:r w:rsidR="00245481" w:rsidRPr="000C5EEE">
        <w:rPr>
          <w:spacing w:val="-2"/>
          <w:sz w:val="28"/>
          <w:szCs w:val="28"/>
        </w:rPr>
        <w:t xml:space="preserve">риложения № 1 </w:t>
      </w:r>
      <w:r w:rsidR="001354AD" w:rsidRPr="000C5EEE">
        <w:rPr>
          <w:spacing w:val="-2"/>
          <w:sz w:val="28"/>
          <w:szCs w:val="28"/>
        </w:rPr>
        <w:t>п</w:t>
      </w:r>
      <w:r w:rsidR="00245481" w:rsidRPr="000C5EEE">
        <w:rPr>
          <w:spacing w:val="-2"/>
          <w:sz w:val="28"/>
          <w:szCs w:val="28"/>
        </w:rPr>
        <w:t xml:space="preserve">орядок оказания услуг, место, сроки, права и обязанности Сторон </w:t>
      </w:r>
      <w:r w:rsidR="00245481" w:rsidRPr="000C5EEE">
        <w:rPr>
          <w:spacing w:val="-2"/>
          <w:sz w:val="28"/>
          <w:szCs w:val="28"/>
        </w:rPr>
        <w:lastRenderedPageBreak/>
        <w:t>регулируются Условиями оказания соответствующих услуг, которые являются неотъемлемой частью Договора.</w:t>
      </w:r>
    </w:p>
    <w:p w14:paraId="1010A1FC" w14:textId="763BCA78" w:rsidR="00421BCD" w:rsidRPr="0042654C" w:rsidRDefault="00245481" w:rsidP="00717BC5">
      <w:pPr>
        <w:pStyle w:val="a4"/>
        <w:tabs>
          <w:tab w:val="left" w:pos="1418"/>
        </w:tabs>
        <w:ind w:right="0" w:firstLine="709"/>
        <w:jc w:val="both"/>
        <w:rPr>
          <w:sz w:val="28"/>
          <w:szCs w:val="28"/>
        </w:rPr>
      </w:pPr>
      <w:r w:rsidRPr="0042654C">
        <w:rPr>
          <w:sz w:val="28"/>
          <w:szCs w:val="28"/>
        </w:rPr>
        <w:t xml:space="preserve">3.2. </w:t>
      </w:r>
      <w:proofErr w:type="gramStart"/>
      <w:r w:rsidR="001E5FC4" w:rsidRPr="0042654C">
        <w:rPr>
          <w:sz w:val="28"/>
          <w:szCs w:val="28"/>
        </w:rPr>
        <w:t xml:space="preserve">Тарифы и возможность получения специальных ценовых условий (скидок) на все услуги, выбранные Заказчиком, доводятся до сведения Заказчика путем размещения на сайте </w:t>
      </w:r>
      <w:r w:rsidR="00421BCD" w:rsidRPr="0042654C">
        <w:rPr>
          <w:sz w:val="28"/>
          <w:szCs w:val="28"/>
        </w:rPr>
        <w:t xml:space="preserve">Исполнителя в сети Интернет </w:t>
      </w:r>
      <w:hyperlink r:id="rId9" w:history="1">
        <w:r w:rsidR="00421BCD" w:rsidRPr="006C3CEB">
          <w:rPr>
            <w:rStyle w:val="a3"/>
            <w:color w:val="auto"/>
            <w:sz w:val="28"/>
            <w:szCs w:val="28"/>
            <w:lang w:val="en-US"/>
          </w:rPr>
          <w:t>www</w:t>
        </w:r>
        <w:r w:rsidR="00421BCD" w:rsidRPr="006C3CEB">
          <w:rPr>
            <w:rStyle w:val="a3"/>
            <w:color w:val="auto"/>
            <w:sz w:val="28"/>
            <w:szCs w:val="28"/>
          </w:rPr>
          <w:t>.</w:t>
        </w:r>
        <w:proofErr w:type="spellStart"/>
        <w:r w:rsidR="00421BCD" w:rsidRPr="006C3CEB">
          <w:rPr>
            <w:rStyle w:val="a3"/>
            <w:color w:val="auto"/>
            <w:sz w:val="28"/>
            <w:szCs w:val="28"/>
            <w:lang w:val="en-US"/>
          </w:rPr>
          <w:t>russianpost</w:t>
        </w:r>
        <w:proofErr w:type="spellEnd"/>
        <w:r w:rsidR="00421BCD" w:rsidRPr="006C3CEB">
          <w:rPr>
            <w:rStyle w:val="a3"/>
            <w:color w:val="auto"/>
            <w:sz w:val="28"/>
            <w:szCs w:val="28"/>
          </w:rPr>
          <w:t>.</w:t>
        </w:r>
        <w:proofErr w:type="spellStart"/>
        <w:r w:rsidR="00421BCD" w:rsidRPr="006C3CEB">
          <w:rPr>
            <w:rStyle w:val="a3"/>
            <w:color w:val="auto"/>
            <w:sz w:val="28"/>
            <w:szCs w:val="28"/>
            <w:lang w:val="en-US"/>
          </w:rPr>
          <w:t>ru</w:t>
        </w:r>
        <w:proofErr w:type="spellEnd"/>
      </w:hyperlink>
      <w:r w:rsidR="00421BCD" w:rsidRPr="006C3CEB">
        <w:rPr>
          <w:sz w:val="28"/>
          <w:szCs w:val="28"/>
        </w:rPr>
        <w:t xml:space="preserve"> </w:t>
      </w:r>
      <w:r w:rsidR="00421BCD" w:rsidRPr="0042654C">
        <w:rPr>
          <w:sz w:val="28"/>
          <w:szCs w:val="28"/>
        </w:rPr>
        <w:t xml:space="preserve">(далее </w:t>
      </w:r>
      <w:r w:rsidR="006C3CEB">
        <w:rPr>
          <w:sz w:val="28"/>
          <w:szCs w:val="28"/>
        </w:rPr>
        <w:t>–</w:t>
      </w:r>
      <w:r w:rsidR="00421BCD" w:rsidRPr="0042654C">
        <w:rPr>
          <w:sz w:val="28"/>
          <w:szCs w:val="28"/>
        </w:rPr>
        <w:t xml:space="preserve"> Сайт) и/или </w:t>
      </w:r>
      <w:r w:rsidR="006D784B">
        <w:rPr>
          <w:sz w:val="28"/>
          <w:szCs w:val="28"/>
        </w:rPr>
        <w:t xml:space="preserve">филиала </w:t>
      </w:r>
      <w:r w:rsidR="006D784B" w:rsidRPr="0042654C">
        <w:rPr>
          <w:sz w:val="28"/>
          <w:szCs w:val="28"/>
        </w:rPr>
        <w:t xml:space="preserve"> </w:t>
      </w:r>
      <w:r w:rsidR="00421BCD" w:rsidRPr="0042654C">
        <w:rPr>
          <w:sz w:val="28"/>
          <w:szCs w:val="28"/>
        </w:rPr>
        <w:t>Исполнителя, а также в ОПС или ином структурном подразделении, определенном как место обслуживания</w:t>
      </w:r>
      <w:r w:rsidR="006D784B">
        <w:rPr>
          <w:sz w:val="28"/>
          <w:szCs w:val="28"/>
        </w:rPr>
        <w:t xml:space="preserve"> Заказчика</w:t>
      </w:r>
      <w:r w:rsidR="00421BCD" w:rsidRPr="0042654C">
        <w:rPr>
          <w:sz w:val="28"/>
          <w:szCs w:val="28"/>
        </w:rPr>
        <w:t xml:space="preserve"> согласно соответствующим Условиям оказания услуг, являющим</w:t>
      </w:r>
      <w:r w:rsidR="00562B7A">
        <w:rPr>
          <w:sz w:val="28"/>
          <w:szCs w:val="28"/>
        </w:rPr>
        <w:t>и</w:t>
      </w:r>
      <w:r w:rsidR="00421BCD" w:rsidRPr="0042654C">
        <w:rPr>
          <w:sz w:val="28"/>
          <w:szCs w:val="28"/>
        </w:rPr>
        <w:t>ся неотъемлемой частью настоящего Договора.</w:t>
      </w:r>
      <w:proofErr w:type="gramEnd"/>
      <w:r w:rsidR="00421BCD" w:rsidRPr="0042654C">
        <w:rPr>
          <w:sz w:val="28"/>
          <w:szCs w:val="28"/>
        </w:rPr>
        <w:t xml:space="preserve"> В случае изменения действующих тарифов Исполнитель размеща</w:t>
      </w:r>
      <w:r w:rsidR="008842AE">
        <w:rPr>
          <w:sz w:val="28"/>
          <w:szCs w:val="28"/>
        </w:rPr>
        <w:t>е</w:t>
      </w:r>
      <w:r w:rsidR="00421BCD" w:rsidRPr="0042654C">
        <w:rPr>
          <w:sz w:val="28"/>
          <w:szCs w:val="28"/>
        </w:rPr>
        <w:t>т соответствующую информацию на сайте и в ОПС не позднее, чем за 10 (</w:t>
      </w:r>
      <w:r w:rsidR="00D86EE1">
        <w:rPr>
          <w:sz w:val="28"/>
          <w:szCs w:val="28"/>
        </w:rPr>
        <w:t>д</w:t>
      </w:r>
      <w:r w:rsidR="00421BCD" w:rsidRPr="0042654C">
        <w:rPr>
          <w:sz w:val="28"/>
          <w:szCs w:val="28"/>
        </w:rPr>
        <w:t>есять) календарных дней до даты введения новых тарифов.</w:t>
      </w:r>
    </w:p>
    <w:p w14:paraId="6922F9B7" w14:textId="77777777" w:rsidR="00DF3A58" w:rsidRPr="007137C1" w:rsidRDefault="00245481" w:rsidP="00717BC5">
      <w:pPr>
        <w:pStyle w:val="a4"/>
        <w:tabs>
          <w:tab w:val="left" w:pos="1418"/>
        </w:tabs>
        <w:ind w:right="0" w:firstLine="709"/>
        <w:jc w:val="both"/>
        <w:rPr>
          <w:sz w:val="28"/>
          <w:szCs w:val="28"/>
        </w:rPr>
      </w:pPr>
      <w:r w:rsidRPr="007137C1">
        <w:rPr>
          <w:sz w:val="28"/>
          <w:szCs w:val="28"/>
        </w:rPr>
        <w:t>3.3.</w:t>
      </w:r>
      <w:r w:rsidR="00B47746" w:rsidRPr="007137C1">
        <w:rPr>
          <w:sz w:val="28"/>
          <w:szCs w:val="28"/>
        </w:rPr>
        <w:t xml:space="preserve"> </w:t>
      </w:r>
      <w:proofErr w:type="gramStart"/>
      <w:r w:rsidR="004E15AF" w:rsidRPr="007137C1">
        <w:rPr>
          <w:sz w:val="28"/>
          <w:szCs w:val="28"/>
        </w:rPr>
        <w:t>У</w:t>
      </w:r>
      <w:r w:rsidR="00DF3A58" w:rsidRPr="007137C1">
        <w:rPr>
          <w:sz w:val="28"/>
          <w:szCs w:val="28"/>
        </w:rPr>
        <w:t xml:space="preserve">слуги по приему, обработке, перевозке и доставке письменной корреспонденции, пересылаемой в рамках универсальных услуг почтовой связи (услуг общедоступной почтовой связи), тарифицируются в соответствии с действующими на момент оказания услуг тарифами на услуги почтовой связи, государственное регулирование которых осуществляет </w:t>
      </w:r>
      <w:r w:rsidR="004E15AF" w:rsidRPr="007137C1">
        <w:rPr>
          <w:sz w:val="28"/>
          <w:szCs w:val="28"/>
        </w:rPr>
        <w:t>уполномоченный федеральный орган исполнительной власти</w:t>
      </w:r>
      <w:r w:rsidR="00DF3A58" w:rsidRPr="007137C1">
        <w:rPr>
          <w:sz w:val="28"/>
          <w:szCs w:val="28"/>
        </w:rPr>
        <w:t>.</w:t>
      </w:r>
      <w:proofErr w:type="gramEnd"/>
    </w:p>
    <w:p w14:paraId="7DD2D205" w14:textId="77777777" w:rsidR="002845B9" w:rsidRPr="007137C1" w:rsidRDefault="004E15AF" w:rsidP="00717BC5">
      <w:pPr>
        <w:pStyle w:val="a4"/>
        <w:tabs>
          <w:tab w:val="left" w:pos="1418"/>
          <w:tab w:val="num" w:pos="2425"/>
        </w:tabs>
        <w:ind w:right="0" w:firstLine="709"/>
        <w:jc w:val="both"/>
        <w:rPr>
          <w:sz w:val="28"/>
          <w:szCs w:val="28"/>
        </w:rPr>
      </w:pPr>
      <w:r w:rsidRPr="007137C1">
        <w:rPr>
          <w:sz w:val="28"/>
          <w:szCs w:val="28"/>
        </w:rPr>
        <w:t>3.</w:t>
      </w:r>
      <w:r w:rsidR="007B223F" w:rsidRPr="007137C1">
        <w:rPr>
          <w:sz w:val="28"/>
          <w:szCs w:val="28"/>
        </w:rPr>
        <w:t>4</w:t>
      </w:r>
      <w:r w:rsidRPr="007137C1">
        <w:rPr>
          <w:sz w:val="28"/>
          <w:szCs w:val="28"/>
        </w:rPr>
        <w:t xml:space="preserve">. </w:t>
      </w:r>
      <w:r w:rsidR="002845B9" w:rsidRPr="007137C1">
        <w:rPr>
          <w:sz w:val="28"/>
          <w:szCs w:val="28"/>
        </w:rPr>
        <w:t xml:space="preserve">Оказание услуг почтовой связи осуществляется в соответствии </w:t>
      </w:r>
      <w:proofErr w:type="gramStart"/>
      <w:r w:rsidR="002845B9" w:rsidRPr="007137C1">
        <w:rPr>
          <w:sz w:val="28"/>
          <w:szCs w:val="28"/>
        </w:rPr>
        <w:t>с</w:t>
      </w:r>
      <w:proofErr w:type="gramEnd"/>
      <w:r w:rsidR="002845B9" w:rsidRPr="007137C1">
        <w:rPr>
          <w:sz w:val="28"/>
          <w:szCs w:val="28"/>
        </w:rPr>
        <w:t>:</w:t>
      </w:r>
    </w:p>
    <w:p w14:paraId="1BD00347" w14:textId="77777777" w:rsidR="00A55FC8" w:rsidRPr="007137C1" w:rsidRDefault="00B360D8" w:rsidP="00717BC5">
      <w:pPr>
        <w:tabs>
          <w:tab w:val="num" w:pos="1134"/>
          <w:tab w:val="left" w:pos="1418"/>
        </w:tabs>
        <w:ind w:firstLine="709"/>
        <w:jc w:val="both"/>
        <w:rPr>
          <w:sz w:val="28"/>
          <w:szCs w:val="28"/>
        </w:rPr>
      </w:pPr>
      <w:r w:rsidRPr="007137C1">
        <w:rPr>
          <w:sz w:val="28"/>
          <w:szCs w:val="28"/>
        </w:rPr>
        <w:t>-</w:t>
      </w:r>
      <w:r w:rsidR="00A55FC8" w:rsidRPr="007137C1">
        <w:rPr>
          <w:sz w:val="28"/>
          <w:szCs w:val="28"/>
        </w:rPr>
        <w:t xml:space="preserve"> Федеральным законом от 07.07.2003 № 126-ФЗ «О </w:t>
      </w:r>
      <w:r w:rsidR="007D6F18" w:rsidRPr="007137C1">
        <w:rPr>
          <w:sz w:val="28"/>
          <w:szCs w:val="28"/>
        </w:rPr>
        <w:t>связи» (</w:t>
      </w:r>
      <w:r w:rsidR="00A55FC8" w:rsidRPr="007137C1">
        <w:rPr>
          <w:sz w:val="28"/>
          <w:szCs w:val="28"/>
        </w:rPr>
        <w:t>далее – Федеральный закон «О связи»);</w:t>
      </w:r>
      <w:r w:rsidRPr="007137C1">
        <w:rPr>
          <w:sz w:val="28"/>
          <w:szCs w:val="28"/>
        </w:rPr>
        <w:t xml:space="preserve"> </w:t>
      </w:r>
    </w:p>
    <w:p w14:paraId="161A7F35" w14:textId="77777777" w:rsidR="00B360D8" w:rsidRPr="007137C1" w:rsidRDefault="00B360D8" w:rsidP="00717BC5">
      <w:pPr>
        <w:tabs>
          <w:tab w:val="num" w:pos="1134"/>
          <w:tab w:val="left" w:pos="1418"/>
        </w:tabs>
        <w:ind w:firstLine="709"/>
        <w:jc w:val="both"/>
        <w:rPr>
          <w:sz w:val="28"/>
          <w:szCs w:val="28"/>
        </w:rPr>
      </w:pPr>
      <w:r w:rsidRPr="007137C1">
        <w:rPr>
          <w:sz w:val="28"/>
          <w:szCs w:val="28"/>
        </w:rPr>
        <w:t>Федеральным законом от 17.07.1999 № 176-ФЗ</w:t>
      </w:r>
      <w:r w:rsidR="00293C62" w:rsidRPr="007137C1">
        <w:rPr>
          <w:sz w:val="28"/>
          <w:szCs w:val="28"/>
        </w:rPr>
        <w:t xml:space="preserve"> «О почтовой связи»</w:t>
      </w:r>
      <w:r w:rsidRPr="007137C1">
        <w:rPr>
          <w:sz w:val="28"/>
          <w:szCs w:val="28"/>
        </w:rPr>
        <w:t xml:space="preserve"> </w:t>
      </w:r>
      <w:r w:rsidR="00750D29" w:rsidRPr="007137C1">
        <w:rPr>
          <w:sz w:val="28"/>
          <w:szCs w:val="28"/>
        </w:rPr>
        <w:t>(далее – Федеральный закон «О почтовой связи»)</w:t>
      </w:r>
      <w:r w:rsidRPr="007137C1">
        <w:rPr>
          <w:sz w:val="28"/>
          <w:szCs w:val="28"/>
        </w:rPr>
        <w:t>;</w:t>
      </w:r>
    </w:p>
    <w:p w14:paraId="118EC184" w14:textId="77777777" w:rsidR="00A55FC8" w:rsidRPr="007137C1" w:rsidRDefault="00A55FC8" w:rsidP="00717BC5">
      <w:pPr>
        <w:tabs>
          <w:tab w:val="num" w:pos="1134"/>
          <w:tab w:val="left" w:pos="1418"/>
        </w:tabs>
        <w:ind w:firstLine="709"/>
        <w:jc w:val="both"/>
        <w:rPr>
          <w:sz w:val="28"/>
          <w:szCs w:val="28"/>
        </w:rPr>
      </w:pPr>
      <w:r w:rsidRPr="007137C1">
        <w:rPr>
          <w:sz w:val="28"/>
          <w:szCs w:val="28"/>
        </w:rPr>
        <w:t>- Федеральным законом от 13.03.2006 № 38-ФЗ «О рекламе»</w:t>
      </w:r>
      <w:r w:rsidR="00C43EB4" w:rsidRPr="007137C1">
        <w:rPr>
          <w:sz w:val="28"/>
          <w:szCs w:val="28"/>
        </w:rPr>
        <w:t>;</w:t>
      </w:r>
    </w:p>
    <w:p w14:paraId="5FD30D02" w14:textId="2AC780EF" w:rsidR="007137C1" w:rsidRPr="007137C1" w:rsidRDefault="003D374A" w:rsidP="007137C1">
      <w:pPr>
        <w:tabs>
          <w:tab w:val="num" w:pos="1134"/>
          <w:tab w:val="left" w:pos="1418"/>
        </w:tabs>
        <w:ind w:firstLine="709"/>
        <w:jc w:val="both"/>
        <w:rPr>
          <w:sz w:val="28"/>
          <w:szCs w:val="28"/>
        </w:rPr>
      </w:pPr>
      <w:r>
        <w:rPr>
          <w:rFonts w:eastAsia="Arial Unicode MS"/>
          <w:sz w:val="28"/>
          <w:szCs w:val="28"/>
        </w:rPr>
        <w:t xml:space="preserve">- </w:t>
      </w:r>
      <w:r w:rsidR="007137C1" w:rsidRPr="007137C1">
        <w:rPr>
          <w:rFonts w:eastAsia="Arial Unicode MS"/>
          <w:sz w:val="28"/>
          <w:szCs w:val="28"/>
        </w:rPr>
        <w:t>Федеральным законом от 27.07.2006 №152-ФЗ «О персональных данных»</w:t>
      </w:r>
      <w:r>
        <w:rPr>
          <w:rFonts w:eastAsia="Arial Unicode MS"/>
          <w:sz w:val="28"/>
          <w:szCs w:val="28"/>
        </w:rPr>
        <w:t>;</w:t>
      </w:r>
    </w:p>
    <w:p w14:paraId="2CA28D57" w14:textId="5C631FCC" w:rsidR="00B360D8" w:rsidRPr="007137C1" w:rsidRDefault="00B360D8" w:rsidP="00717BC5">
      <w:pPr>
        <w:tabs>
          <w:tab w:val="num" w:pos="1134"/>
          <w:tab w:val="left" w:pos="1418"/>
        </w:tabs>
        <w:ind w:firstLine="709"/>
        <w:jc w:val="both"/>
        <w:rPr>
          <w:sz w:val="28"/>
          <w:szCs w:val="28"/>
        </w:rPr>
      </w:pPr>
      <w:r w:rsidRPr="007137C1">
        <w:rPr>
          <w:sz w:val="28"/>
          <w:szCs w:val="28"/>
        </w:rPr>
        <w:t>-</w:t>
      </w:r>
      <w:r w:rsidR="00BB6A97" w:rsidRPr="007137C1">
        <w:rPr>
          <w:sz w:val="28"/>
          <w:szCs w:val="28"/>
        </w:rPr>
        <w:t> </w:t>
      </w:r>
      <w:r w:rsidRPr="007137C1">
        <w:rPr>
          <w:sz w:val="28"/>
          <w:szCs w:val="28"/>
        </w:rPr>
        <w:t>Правилам</w:t>
      </w:r>
      <w:r w:rsidR="00750D29" w:rsidRPr="007137C1">
        <w:rPr>
          <w:sz w:val="28"/>
          <w:szCs w:val="28"/>
        </w:rPr>
        <w:t>и оказания услуг почтовой связи (утвержден</w:t>
      </w:r>
      <w:r w:rsidRPr="007137C1">
        <w:rPr>
          <w:sz w:val="28"/>
          <w:szCs w:val="28"/>
        </w:rPr>
        <w:t xml:space="preserve">ы </w:t>
      </w:r>
      <w:r w:rsidR="00C43EB4" w:rsidRPr="007137C1">
        <w:rPr>
          <w:sz w:val="28"/>
          <w:szCs w:val="28"/>
        </w:rPr>
        <w:t>п</w:t>
      </w:r>
      <w:r w:rsidR="0047110B" w:rsidRPr="007137C1">
        <w:rPr>
          <w:sz w:val="28"/>
          <w:szCs w:val="28"/>
        </w:rPr>
        <w:t xml:space="preserve">риказом </w:t>
      </w:r>
      <w:proofErr w:type="spellStart"/>
      <w:r w:rsidR="0047110B" w:rsidRPr="007137C1">
        <w:rPr>
          <w:sz w:val="28"/>
          <w:szCs w:val="28"/>
        </w:rPr>
        <w:t>Минкомсвязи</w:t>
      </w:r>
      <w:proofErr w:type="spellEnd"/>
      <w:r w:rsidR="0047110B" w:rsidRPr="007137C1">
        <w:rPr>
          <w:sz w:val="28"/>
          <w:szCs w:val="28"/>
        </w:rPr>
        <w:t xml:space="preserve"> России</w:t>
      </w:r>
      <w:r w:rsidRPr="007137C1">
        <w:rPr>
          <w:sz w:val="28"/>
          <w:szCs w:val="28"/>
        </w:rPr>
        <w:t xml:space="preserve"> от </w:t>
      </w:r>
      <w:r w:rsidR="0047110B" w:rsidRPr="007137C1">
        <w:rPr>
          <w:sz w:val="28"/>
          <w:szCs w:val="28"/>
        </w:rPr>
        <w:t>31</w:t>
      </w:r>
      <w:r w:rsidRPr="007137C1">
        <w:rPr>
          <w:sz w:val="28"/>
          <w:szCs w:val="28"/>
        </w:rPr>
        <w:t>.0</w:t>
      </w:r>
      <w:r w:rsidR="0047110B" w:rsidRPr="007137C1">
        <w:rPr>
          <w:sz w:val="28"/>
          <w:szCs w:val="28"/>
        </w:rPr>
        <w:t>7</w:t>
      </w:r>
      <w:r w:rsidRPr="007137C1">
        <w:rPr>
          <w:sz w:val="28"/>
          <w:szCs w:val="28"/>
        </w:rPr>
        <w:t>.20</w:t>
      </w:r>
      <w:r w:rsidR="0047110B" w:rsidRPr="007137C1">
        <w:rPr>
          <w:sz w:val="28"/>
          <w:szCs w:val="28"/>
        </w:rPr>
        <w:t>14</w:t>
      </w:r>
      <w:r w:rsidRPr="007137C1">
        <w:rPr>
          <w:sz w:val="28"/>
          <w:szCs w:val="28"/>
        </w:rPr>
        <w:t xml:space="preserve"> № </w:t>
      </w:r>
      <w:r w:rsidR="0047110B" w:rsidRPr="007137C1">
        <w:rPr>
          <w:sz w:val="28"/>
          <w:szCs w:val="28"/>
        </w:rPr>
        <w:t>234</w:t>
      </w:r>
      <w:r w:rsidR="00750D29" w:rsidRPr="007137C1">
        <w:rPr>
          <w:sz w:val="28"/>
          <w:szCs w:val="28"/>
        </w:rPr>
        <w:t>)</w:t>
      </w:r>
      <w:r w:rsidRPr="007137C1">
        <w:rPr>
          <w:sz w:val="28"/>
          <w:szCs w:val="28"/>
        </w:rPr>
        <w:t xml:space="preserve"> (далее </w:t>
      </w:r>
      <w:r w:rsidR="003D374A">
        <w:rPr>
          <w:sz w:val="28"/>
          <w:szCs w:val="28"/>
        </w:rPr>
        <w:t>–</w:t>
      </w:r>
      <w:r w:rsidRPr="007137C1">
        <w:rPr>
          <w:sz w:val="28"/>
          <w:szCs w:val="28"/>
        </w:rPr>
        <w:t xml:space="preserve"> ПОУПС);</w:t>
      </w:r>
    </w:p>
    <w:p w14:paraId="731518C5" w14:textId="77777777" w:rsidR="00B360D8" w:rsidRPr="007137C1" w:rsidRDefault="00B360D8" w:rsidP="00717BC5">
      <w:pPr>
        <w:tabs>
          <w:tab w:val="num" w:pos="1134"/>
          <w:tab w:val="left" w:pos="1418"/>
        </w:tabs>
        <w:ind w:firstLine="709"/>
        <w:jc w:val="both"/>
        <w:rPr>
          <w:sz w:val="28"/>
          <w:szCs w:val="28"/>
        </w:rPr>
      </w:pPr>
      <w:r w:rsidRPr="007137C1">
        <w:rPr>
          <w:sz w:val="28"/>
          <w:szCs w:val="28"/>
        </w:rPr>
        <w:t xml:space="preserve">- Порядком оформления сопроводительных документов при приёме внутренних </w:t>
      </w:r>
      <w:proofErr w:type="spellStart"/>
      <w:r w:rsidRPr="007137C1">
        <w:rPr>
          <w:sz w:val="28"/>
          <w:szCs w:val="28"/>
        </w:rPr>
        <w:t>партионных</w:t>
      </w:r>
      <w:proofErr w:type="spellEnd"/>
      <w:r w:rsidRPr="007137C1">
        <w:rPr>
          <w:sz w:val="28"/>
          <w:szCs w:val="28"/>
        </w:rPr>
        <w:t xml:space="preserve"> почтовых отправлений (утвержден </w:t>
      </w:r>
      <w:r w:rsidR="00BB6A97" w:rsidRPr="007137C1">
        <w:rPr>
          <w:sz w:val="28"/>
          <w:szCs w:val="28"/>
        </w:rPr>
        <w:t>г</w:t>
      </w:r>
      <w:r w:rsidRPr="007137C1">
        <w:rPr>
          <w:sz w:val="28"/>
          <w:szCs w:val="28"/>
        </w:rPr>
        <w:t>енеральным директором ФГУП «Почта России» 23.03.2011 № 3.2.2-05/8-нд (далее – Порядок оформления сопроводительных документов);</w:t>
      </w:r>
    </w:p>
    <w:p w14:paraId="0B64396D" w14:textId="77777777" w:rsidR="00B360D8" w:rsidRPr="0042654C" w:rsidRDefault="00B360D8" w:rsidP="00717BC5">
      <w:pPr>
        <w:tabs>
          <w:tab w:val="num" w:pos="1134"/>
        </w:tabs>
        <w:ind w:firstLine="709"/>
        <w:jc w:val="both"/>
        <w:rPr>
          <w:sz w:val="28"/>
          <w:szCs w:val="28"/>
        </w:rPr>
      </w:pPr>
      <w:r w:rsidRPr="007137C1">
        <w:rPr>
          <w:sz w:val="28"/>
          <w:szCs w:val="28"/>
        </w:rPr>
        <w:t>-</w:t>
      </w:r>
      <w:r w:rsidR="00BB6A97" w:rsidRPr="007137C1">
        <w:rPr>
          <w:sz w:val="28"/>
          <w:szCs w:val="28"/>
        </w:rPr>
        <w:t> </w:t>
      </w:r>
      <w:r w:rsidRPr="007137C1">
        <w:rPr>
          <w:sz w:val="28"/>
          <w:szCs w:val="28"/>
        </w:rPr>
        <w:t>Порядком приема и вручения международных почтовых отправлений (</w:t>
      </w:r>
      <w:proofErr w:type="gramStart"/>
      <w:r w:rsidRPr="007137C1">
        <w:rPr>
          <w:sz w:val="28"/>
          <w:szCs w:val="28"/>
        </w:rPr>
        <w:t>утвержден</w:t>
      </w:r>
      <w:proofErr w:type="gramEnd"/>
      <w:r w:rsidRPr="007137C1">
        <w:rPr>
          <w:sz w:val="28"/>
          <w:szCs w:val="28"/>
        </w:rPr>
        <w:t xml:space="preserve"> приказом ФГУП «Почта России</w:t>
      </w:r>
      <w:r w:rsidRPr="0042654C">
        <w:rPr>
          <w:sz w:val="28"/>
          <w:szCs w:val="28"/>
        </w:rPr>
        <w:t>» от 01.07.2014 № 190-п);</w:t>
      </w:r>
    </w:p>
    <w:p w14:paraId="1EFBC7D1" w14:textId="77777777" w:rsidR="00B360D8" w:rsidRPr="0042654C" w:rsidRDefault="00B360D8" w:rsidP="00717BC5">
      <w:pPr>
        <w:tabs>
          <w:tab w:val="num" w:pos="1134"/>
        </w:tabs>
        <w:ind w:firstLine="709"/>
        <w:jc w:val="both"/>
        <w:rPr>
          <w:spacing w:val="-2"/>
          <w:sz w:val="28"/>
          <w:szCs w:val="28"/>
        </w:rPr>
      </w:pPr>
      <w:r w:rsidRPr="0042654C">
        <w:rPr>
          <w:spacing w:val="-2"/>
          <w:sz w:val="28"/>
          <w:szCs w:val="28"/>
        </w:rPr>
        <w:t>- Порядком приема и вручения внутренних регистрируемых почтовых отправлений (</w:t>
      </w:r>
      <w:proofErr w:type="gramStart"/>
      <w:r w:rsidRPr="0042654C">
        <w:rPr>
          <w:spacing w:val="-2"/>
          <w:sz w:val="28"/>
          <w:szCs w:val="28"/>
        </w:rPr>
        <w:t>утвержден</w:t>
      </w:r>
      <w:proofErr w:type="gramEnd"/>
      <w:r w:rsidRPr="0042654C">
        <w:rPr>
          <w:spacing w:val="-2"/>
          <w:sz w:val="28"/>
          <w:szCs w:val="28"/>
        </w:rPr>
        <w:t xml:space="preserve"> приказом ФГУП «Почта России» от 17.05.2012 </w:t>
      </w:r>
      <w:r w:rsidR="00BB6A97" w:rsidRPr="0042654C">
        <w:rPr>
          <w:spacing w:val="-2"/>
          <w:sz w:val="28"/>
          <w:szCs w:val="28"/>
        </w:rPr>
        <w:br/>
      </w:r>
      <w:r w:rsidRPr="0042654C">
        <w:rPr>
          <w:spacing w:val="-2"/>
          <w:sz w:val="28"/>
          <w:szCs w:val="28"/>
        </w:rPr>
        <w:t>№ 114-п);</w:t>
      </w:r>
    </w:p>
    <w:p w14:paraId="3C2D5FC3" w14:textId="77777777" w:rsidR="00B360D8" w:rsidRPr="0042654C" w:rsidRDefault="00B360D8" w:rsidP="00717BC5">
      <w:pPr>
        <w:tabs>
          <w:tab w:val="num" w:pos="1134"/>
        </w:tabs>
        <w:ind w:firstLine="709"/>
        <w:jc w:val="both"/>
        <w:rPr>
          <w:sz w:val="28"/>
          <w:szCs w:val="28"/>
        </w:rPr>
      </w:pPr>
      <w:r w:rsidRPr="0042654C">
        <w:rPr>
          <w:sz w:val="28"/>
          <w:szCs w:val="28"/>
        </w:rPr>
        <w:t>- Порядком приема, обработки, перевозки и вручения внутреннего почтового отправления «</w:t>
      </w:r>
      <w:proofErr w:type="spellStart"/>
      <w:r w:rsidRPr="0042654C">
        <w:rPr>
          <w:sz w:val="28"/>
          <w:szCs w:val="28"/>
        </w:rPr>
        <w:t>Мультиконверт</w:t>
      </w:r>
      <w:proofErr w:type="spellEnd"/>
      <w:r w:rsidRPr="0042654C">
        <w:rPr>
          <w:sz w:val="28"/>
          <w:szCs w:val="28"/>
        </w:rPr>
        <w:t>» (</w:t>
      </w:r>
      <w:proofErr w:type="gramStart"/>
      <w:r w:rsidRPr="0042654C">
        <w:rPr>
          <w:sz w:val="28"/>
          <w:szCs w:val="28"/>
        </w:rPr>
        <w:t>утвержден</w:t>
      </w:r>
      <w:proofErr w:type="gramEnd"/>
      <w:r w:rsidRPr="0042654C">
        <w:rPr>
          <w:sz w:val="28"/>
          <w:szCs w:val="28"/>
        </w:rPr>
        <w:t xml:space="preserve"> приказом ФГУП «Почта России» от 01.07.2011 № 236-п);</w:t>
      </w:r>
    </w:p>
    <w:p w14:paraId="5B5FD738" w14:textId="164675D6" w:rsidR="009027DD" w:rsidRPr="007113B5" w:rsidRDefault="00B360D8" w:rsidP="009027DD">
      <w:pPr>
        <w:tabs>
          <w:tab w:val="num" w:pos="1134"/>
        </w:tabs>
        <w:ind w:firstLine="709"/>
        <w:jc w:val="both"/>
        <w:rPr>
          <w:sz w:val="28"/>
          <w:szCs w:val="28"/>
        </w:rPr>
      </w:pPr>
      <w:r w:rsidRPr="007113B5">
        <w:rPr>
          <w:sz w:val="28"/>
          <w:szCs w:val="28"/>
        </w:rPr>
        <w:t xml:space="preserve">- </w:t>
      </w:r>
      <w:r w:rsidR="009027DD" w:rsidRPr="007113B5">
        <w:rPr>
          <w:sz w:val="28"/>
          <w:szCs w:val="28"/>
        </w:rPr>
        <w:t>Порядком приема, обработки, перевозки</w:t>
      </w:r>
      <w:r w:rsidR="0051074C" w:rsidRPr="007113B5">
        <w:rPr>
          <w:sz w:val="28"/>
          <w:szCs w:val="28"/>
        </w:rPr>
        <w:t>, доставки</w:t>
      </w:r>
      <w:r w:rsidR="009027DD" w:rsidRPr="007113B5">
        <w:rPr>
          <w:sz w:val="28"/>
          <w:szCs w:val="28"/>
        </w:rPr>
        <w:t xml:space="preserve"> и вручения почтовых отправлений «Отправления 1-го класса» (</w:t>
      </w:r>
      <w:proofErr w:type="gramStart"/>
      <w:r w:rsidR="009027DD" w:rsidRPr="007113B5">
        <w:rPr>
          <w:sz w:val="28"/>
          <w:szCs w:val="28"/>
        </w:rPr>
        <w:t>утвержден</w:t>
      </w:r>
      <w:proofErr w:type="gramEnd"/>
      <w:r w:rsidR="009027DD" w:rsidRPr="007113B5">
        <w:rPr>
          <w:sz w:val="28"/>
          <w:szCs w:val="28"/>
        </w:rPr>
        <w:t xml:space="preserve"> приказом ФГУП «Почта России» от 28.10.2015 № 534-п);</w:t>
      </w:r>
    </w:p>
    <w:p w14:paraId="21409C2F" w14:textId="3A7FFED4" w:rsidR="00451CCC" w:rsidRPr="007113B5" w:rsidRDefault="00451CCC" w:rsidP="00717BC5">
      <w:pPr>
        <w:tabs>
          <w:tab w:val="num" w:pos="1134"/>
        </w:tabs>
        <w:ind w:firstLine="709"/>
        <w:jc w:val="both"/>
        <w:rPr>
          <w:spacing w:val="-2"/>
          <w:sz w:val="28"/>
          <w:szCs w:val="28"/>
        </w:rPr>
      </w:pPr>
      <w:r w:rsidRPr="007113B5">
        <w:rPr>
          <w:spacing w:val="-2"/>
          <w:sz w:val="28"/>
          <w:szCs w:val="28"/>
        </w:rPr>
        <w:lastRenderedPageBreak/>
        <w:t>- Порядком оформления и вручения дефектных почтовых отправлений (</w:t>
      </w:r>
      <w:proofErr w:type="gramStart"/>
      <w:r w:rsidRPr="007113B5">
        <w:rPr>
          <w:spacing w:val="-2"/>
          <w:sz w:val="28"/>
          <w:szCs w:val="28"/>
        </w:rPr>
        <w:t>утвержден</w:t>
      </w:r>
      <w:proofErr w:type="gramEnd"/>
      <w:r w:rsidRPr="007113B5">
        <w:rPr>
          <w:spacing w:val="-2"/>
          <w:sz w:val="28"/>
          <w:szCs w:val="28"/>
        </w:rPr>
        <w:t xml:space="preserve"> первым заместителем генерального директора ФГУП «Почта России» 01.02.2011 № 3.2.2-05/2-нд); </w:t>
      </w:r>
    </w:p>
    <w:p w14:paraId="46B471F8" w14:textId="3DCAF1CD" w:rsidR="00451CCC" w:rsidRPr="007113B5" w:rsidRDefault="00451CCC" w:rsidP="00717BC5">
      <w:pPr>
        <w:tabs>
          <w:tab w:val="num" w:pos="1134"/>
        </w:tabs>
        <w:ind w:firstLine="709"/>
        <w:jc w:val="both"/>
        <w:rPr>
          <w:spacing w:val="-2"/>
          <w:sz w:val="28"/>
          <w:szCs w:val="28"/>
        </w:rPr>
      </w:pPr>
      <w:r w:rsidRPr="007113B5">
        <w:rPr>
          <w:spacing w:val="-2"/>
          <w:sz w:val="28"/>
          <w:szCs w:val="28"/>
        </w:rPr>
        <w:t xml:space="preserve">- </w:t>
      </w:r>
      <w:r w:rsidR="009027DD" w:rsidRPr="007113B5">
        <w:rPr>
          <w:spacing w:val="-2"/>
          <w:sz w:val="28"/>
          <w:szCs w:val="28"/>
        </w:rPr>
        <w:t>Порядком применения номерных сигнальных пластиковых устройств (</w:t>
      </w:r>
      <w:proofErr w:type="gramStart"/>
      <w:r w:rsidR="009027DD" w:rsidRPr="007113B5">
        <w:rPr>
          <w:spacing w:val="-2"/>
          <w:sz w:val="28"/>
          <w:szCs w:val="28"/>
        </w:rPr>
        <w:t>утвержден</w:t>
      </w:r>
      <w:proofErr w:type="gramEnd"/>
      <w:r w:rsidR="009027DD" w:rsidRPr="007113B5">
        <w:rPr>
          <w:spacing w:val="-2"/>
          <w:sz w:val="28"/>
          <w:szCs w:val="28"/>
        </w:rPr>
        <w:t xml:space="preserve"> приказом ФГУП «Почта России» от 15.09.2015 № 451-п);</w:t>
      </w:r>
    </w:p>
    <w:p w14:paraId="13850818" w14:textId="77777777" w:rsidR="00451CCC" w:rsidRPr="0042654C" w:rsidRDefault="00451CCC" w:rsidP="00717BC5">
      <w:pPr>
        <w:tabs>
          <w:tab w:val="num" w:pos="1134"/>
        </w:tabs>
        <w:ind w:firstLine="709"/>
        <w:jc w:val="both"/>
        <w:rPr>
          <w:spacing w:val="-2"/>
          <w:sz w:val="28"/>
          <w:szCs w:val="28"/>
        </w:rPr>
      </w:pPr>
      <w:r w:rsidRPr="007113B5">
        <w:rPr>
          <w:spacing w:val="-2"/>
          <w:sz w:val="28"/>
          <w:szCs w:val="28"/>
        </w:rPr>
        <w:t>- Временным порядком обработки внутрисоюзных почтовых отправлений в местах обмена ВСПО (</w:t>
      </w:r>
      <w:proofErr w:type="gramStart"/>
      <w:r w:rsidR="00C43EB4" w:rsidRPr="007113B5">
        <w:rPr>
          <w:spacing w:val="-2"/>
          <w:sz w:val="28"/>
          <w:szCs w:val="28"/>
        </w:rPr>
        <w:t>у</w:t>
      </w:r>
      <w:r w:rsidRPr="007113B5">
        <w:rPr>
          <w:spacing w:val="-2"/>
          <w:sz w:val="28"/>
          <w:szCs w:val="28"/>
        </w:rPr>
        <w:t>твержден</w:t>
      </w:r>
      <w:proofErr w:type="gramEnd"/>
      <w:r w:rsidRPr="007113B5">
        <w:rPr>
          <w:spacing w:val="-2"/>
          <w:sz w:val="28"/>
          <w:szCs w:val="28"/>
        </w:rPr>
        <w:t xml:space="preserve"> руководителем Дирекции технологий и информатизации 22.07.2010);</w:t>
      </w:r>
    </w:p>
    <w:p w14:paraId="50D1506A" w14:textId="77777777" w:rsidR="00B360D8" w:rsidRDefault="00B360D8" w:rsidP="00717BC5">
      <w:pPr>
        <w:tabs>
          <w:tab w:val="num" w:pos="1134"/>
        </w:tabs>
        <w:ind w:firstLine="709"/>
        <w:jc w:val="both"/>
        <w:rPr>
          <w:sz w:val="28"/>
          <w:szCs w:val="28"/>
        </w:rPr>
      </w:pPr>
      <w:r w:rsidRPr="0042654C">
        <w:rPr>
          <w:sz w:val="28"/>
          <w:szCs w:val="28"/>
        </w:rPr>
        <w:t>- СМК</w:t>
      </w:r>
      <w:proofErr w:type="gramStart"/>
      <w:r w:rsidRPr="0042654C">
        <w:rPr>
          <w:sz w:val="28"/>
          <w:szCs w:val="28"/>
        </w:rPr>
        <w:t>.Ф</w:t>
      </w:r>
      <w:proofErr w:type="gramEnd"/>
      <w:r w:rsidRPr="0042654C">
        <w:rPr>
          <w:sz w:val="28"/>
          <w:szCs w:val="28"/>
        </w:rPr>
        <w:t>ГУП.РИ.1.8.2/02 «О порядке осуществления входного контроля при приеме почтовых отправлений от корпоративных клиентов» (далее – Порядок входного контроля);</w:t>
      </w:r>
    </w:p>
    <w:p w14:paraId="6FF286E2" w14:textId="77777777" w:rsidR="007137C1" w:rsidRPr="00492FB2" w:rsidRDefault="007137C1" w:rsidP="007137C1">
      <w:pPr>
        <w:pStyle w:val="a4"/>
        <w:ind w:right="0" w:firstLine="709"/>
        <w:jc w:val="both"/>
        <w:rPr>
          <w:sz w:val="28"/>
          <w:szCs w:val="24"/>
        </w:rPr>
      </w:pPr>
      <w:r w:rsidRPr="00492FB2">
        <w:rPr>
          <w:sz w:val="28"/>
          <w:szCs w:val="24"/>
        </w:rPr>
        <w:t>- СМК</w:t>
      </w:r>
      <w:proofErr w:type="gramStart"/>
      <w:r w:rsidRPr="00492FB2">
        <w:rPr>
          <w:sz w:val="28"/>
          <w:szCs w:val="24"/>
        </w:rPr>
        <w:t>.Ф</w:t>
      </w:r>
      <w:proofErr w:type="gramEnd"/>
      <w:r w:rsidRPr="00492FB2">
        <w:rPr>
          <w:sz w:val="28"/>
          <w:szCs w:val="24"/>
        </w:rPr>
        <w:t>ГУП.РИ.1.3.3.4/2 «Предоставление услуг по доверенности»;</w:t>
      </w:r>
    </w:p>
    <w:p w14:paraId="462D8ABB" w14:textId="77777777" w:rsidR="007137C1" w:rsidRPr="00655E79" w:rsidRDefault="007137C1" w:rsidP="007137C1">
      <w:pPr>
        <w:tabs>
          <w:tab w:val="num" w:pos="1134"/>
        </w:tabs>
        <w:spacing w:line="228" w:lineRule="auto"/>
        <w:ind w:firstLine="709"/>
        <w:jc w:val="both"/>
        <w:rPr>
          <w:spacing w:val="-2"/>
          <w:sz w:val="28"/>
          <w:szCs w:val="28"/>
        </w:rPr>
      </w:pPr>
      <w:r w:rsidRPr="00492FB2">
        <w:rPr>
          <w:spacing w:val="-2"/>
          <w:sz w:val="28"/>
          <w:szCs w:val="28"/>
        </w:rPr>
        <w:t>- СМК</w:t>
      </w:r>
      <w:proofErr w:type="gramStart"/>
      <w:r w:rsidRPr="00492FB2">
        <w:rPr>
          <w:spacing w:val="-2"/>
          <w:sz w:val="28"/>
          <w:szCs w:val="28"/>
        </w:rPr>
        <w:t>.Ф</w:t>
      </w:r>
      <w:proofErr w:type="gramEnd"/>
      <w:r w:rsidRPr="00492FB2">
        <w:rPr>
          <w:spacing w:val="-2"/>
          <w:sz w:val="28"/>
          <w:szCs w:val="28"/>
        </w:rPr>
        <w:t xml:space="preserve">ГУП.РИ.1.7.1.1-03/2 «Порядок проведения входного контроля и приемки </w:t>
      </w:r>
      <w:proofErr w:type="spellStart"/>
      <w:r w:rsidRPr="00492FB2">
        <w:rPr>
          <w:spacing w:val="-2"/>
          <w:sz w:val="28"/>
          <w:szCs w:val="28"/>
        </w:rPr>
        <w:t>партионных</w:t>
      </w:r>
      <w:proofErr w:type="spellEnd"/>
      <w:r w:rsidRPr="00492FB2">
        <w:rPr>
          <w:spacing w:val="-2"/>
          <w:sz w:val="28"/>
          <w:szCs w:val="28"/>
        </w:rPr>
        <w:t xml:space="preserve"> почтовых отправлений от корпоративных клиентов» (далее – Порядок входного </w:t>
      </w:r>
      <w:r w:rsidRPr="007137C1">
        <w:rPr>
          <w:spacing w:val="-2"/>
          <w:sz w:val="28"/>
          <w:szCs w:val="28"/>
        </w:rPr>
        <w:t>контроля);</w:t>
      </w:r>
    </w:p>
    <w:p w14:paraId="0906E527" w14:textId="77777777" w:rsidR="00B360D8" w:rsidRPr="0042654C" w:rsidRDefault="00B360D8" w:rsidP="00717BC5">
      <w:pPr>
        <w:tabs>
          <w:tab w:val="num" w:pos="1134"/>
        </w:tabs>
        <w:ind w:firstLine="709"/>
        <w:jc w:val="both"/>
        <w:rPr>
          <w:spacing w:val="-4"/>
          <w:sz w:val="28"/>
          <w:szCs w:val="28"/>
        </w:rPr>
      </w:pPr>
      <w:r w:rsidRPr="0042654C">
        <w:rPr>
          <w:spacing w:val="-4"/>
          <w:sz w:val="28"/>
          <w:szCs w:val="28"/>
        </w:rPr>
        <w:t>- СМК</w:t>
      </w:r>
      <w:proofErr w:type="gramStart"/>
      <w:r w:rsidRPr="0042654C">
        <w:rPr>
          <w:spacing w:val="-4"/>
          <w:sz w:val="28"/>
          <w:szCs w:val="28"/>
        </w:rPr>
        <w:t>.Ф</w:t>
      </w:r>
      <w:proofErr w:type="gramEnd"/>
      <w:r w:rsidRPr="0042654C">
        <w:rPr>
          <w:spacing w:val="-4"/>
          <w:sz w:val="28"/>
          <w:szCs w:val="28"/>
        </w:rPr>
        <w:t xml:space="preserve">ГУП.РИ.7.1.1/1 «Требования к оформлению оболочек внутренних отправлений письменной корреспонденции при </w:t>
      </w:r>
      <w:proofErr w:type="spellStart"/>
      <w:r w:rsidRPr="0042654C">
        <w:rPr>
          <w:spacing w:val="-4"/>
          <w:sz w:val="28"/>
          <w:szCs w:val="28"/>
        </w:rPr>
        <w:t>партионной</w:t>
      </w:r>
      <w:proofErr w:type="spellEnd"/>
      <w:r w:rsidRPr="0042654C">
        <w:rPr>
          <w:spacing w:val="-4"/>
          <w:sz w:val="28"/>
          <w:szCs w:val="28"/>
        </w:rPr>
        <w:t xml:space="preserve"> отправке»;</w:t>
      </w:r>
    </w:p>
    <w:p w14:paraId="397A9D90" w14:textId="77777777" w:rsidR="00B360D8" w:rsidRPr="0042654C" w:rsidRDefault="005D0135" w:rsidP="00717BC5">
      <w:pPr>
        <w:pStyle w:val="a4"/>
        <w:tabs>
          <w:tab w:val="num" w:pos="1134"/>
        </w:tabs>
        <w:ind w:right="0" w:firstLine="709"/>
        <w:jc w:val="both"/>
        <w:rPr>
          <w:sz w:val="28"/>
          <w:szCs w:val="28"/>
        </w:rPr>
      </w:pPr>
      <w:r w:rsidRPr="0042654C">
        <w:rPr>
          <w:sz w:val="28"/>
          <w:szCs w:val="28"/>
        </w:rPr>
        <w:t>- СМК</w:t>
      </w:r>
      <w:proofErr w:type="gramStart"/>
      <w:r w:rsidRPr="0042654C">
        <w:rPr>
          <w:sz w:val="28"/>
          <w:szCs w:val="28"/>
        </w:rPr>
        <w:t>.Ф</w:t>
      </w:r>
      <w:proofErr w:type="gramEnd"/>
      <w:r w:rsidRPr="0042654C">
        <w:rPr>
          <w:sz w:val="28"/>
          <w:szCs w:val="28"/>
        </w:rPr>
        <w:t>ГУП.М.3.1.2/1 Методикой «Организация доставки (вручения) письменной корреспонденции и периодической печати в адрес юридических лиц»</w:t>
      </w:r>
      <w:r w:rsidR="004A6D0D" w:rsidRPr="0042654C">
        <w:rPr>
          <w:sz w:val="28"/>
          <w:szCs w:val="28"/>
        </w:rPr>
        <w:t>;</w:t>
      </w:r>
    </w:p>
    <w:p w14:paraId="2FFB7475" w14:textId="77777777" w:rsidR="00B360D8" w:rsidRPr="0042654C" w:rsidRDefault="00B360D8" w:rsidP="00717BC5">
      <w:pPr>
        <w:tabs>
          <w:tab w:val="num" w:pos="1134"/>
        </w:tabs>
        <w:ind w:firstLine="709"/>
        <w:jc w:val="both"/>
        <w:rPr>
          <w:sz w:val="28"/>
          <w:szCs w:val="28"/>
        </w:rPr>
      </w:pPr>
      <w:r w:rsidRPr="0042654C">
        <w:rPr>
          <w:sz w:val="28"/>
          <w:szCs w:val="28"/>
        </w:rPr>
        <w:t>- Порядком абонировани</w:t>
      </w:r>
      <w:r w:rsidR="00BB6A97" w:rsidRPr="0042654C">
        <w:rPr>
          <w:sz w:val="28"/>
          <w:szCs w:val="28"/>
        </w:rPr>
        <w:t>я</w:t>
      </w:r>
      <w:r w:rsidRPr="0042654C">
        <w:rPr>
          <w:sz w:val="28"/>
          <w:szCs w:val="28"/>
        </w:rPr>
        <w:t xml:space="preserve"> ячеек</w:t>
      </w:r>
      <w:r w:rsidR="00B76563" w:rsidRPr="0042654C">
        <w:rPr>
          <w:sz w:val="28"/>
          <w:szCs w:val="28"/>
        </w:rPr>
        <w:t xml:space="preserve"> абонементных почтовых шкафов» (</w:t>
      </w:r>
      <w:proofErr w:type="gramStart"/>
      <w:r w:rsidRPr="0042654C">
        <w:rPr>
          <w:sz w:val="28"/>
          <w:szCs w:val="28"/>
        </w:rPr>
        <w:t>утвержден</w:t>
      </w:r>
      <w:proofErr w:type="gramEnd"/>
      <w:r w:rsidRPr="0042654C">
        <w:rPr>
          <w:sz w:val="28"/>
          <w:szCs w:val="28"/>
        </w:rPr>
        <w:t xml:space="preserve"> приказом ФГУП «Почта России» </w:t>
      </w:r>
      <w:r w:rsidR="00BB6A97" w:rsidRPr="0042654C">
        <w:rPr>
          <w:sz w:val="28"/>
          <w:szCs w:val="28"/>
        </w:rPr>
        <w:t xml:space="preserve">от </w:t>
      </w:r>
      <w:r w:rsidR="00297DCE" w:rsidRPr="0042654C">
        <w:rPr>
          <w:sz w:val="28"/>
          <w:szCs w:val="28"/>
        </w:rPr>
        <w:t>06</w:t>
      </w:r>
      <w:r w:rsidR="00BB6A97" w:rsidRPr="0042654C">
        <w:rPr>
          <w:sz w:val="28"/>
          <w:szCs w:val="28"/>
        </w:rPr>
        <w:t>.0</w:t>
      </w:r>
      <w:r w:rsidR="00297DCE" w:rsidRPr="0042654C">
        <w:rPr>
          <w:sz w:val="28"/>
          <w:szCs w:val="28"/>
        </w:rPr>
        <w:t>2</w:t>
      </w:r>
      <w:r w:rsidR="00BB6A97" w:rsidRPr="0042654C">
        <w:rPr>
          <w:sz w:val="28"/>
          <w:szCs w:val="28"/>
        </w:rPr>
        <w:t>.20</w:t>
      </w:r>
      <w:r w:rsidR="00297DCE" w:rsidRPr="0042654C">
        <w:rPr>
          <w:sz w:val="28"/>
          <w:szCs w:val="28"/>
        </w:rPr>
        <w:t>1</w:t>
      </w:r>
      <w:r w:rsidR="00BB6A97" w:rsidRPr="0042654C">
        <w:rPr>
          <w:sz w:val="28"/>
          <w:szCs w:val="28"/>
        </w:rPr>
        <w:t xml:space="preserve">5 </w:t>
      </w:r>
      <w:r w:rsidRPr="0042654C">
        <w:rPr>
          <w:sz w:val="28"/>
          <w:szCs w:val="28"/>
        </w:rPr>
        <w:t xml:space="preserve">№ </w:t>
      </w:r>
      <w:r w:rsidR="00297DCE" w:rsidRPr="0042654C">
        <w:rPr>
          <w:sz w:val="28"/>
          <w:szCs w:val="28"/>
        </w:rPr>
        <w:t>31</w:t>
      </w:r>
      <w:r w:rsidR="00B418AD">
        <w:rPr>
          <w:sz w:val="28"/>
          <w:szCs w:val="28"/>
        </w:rPr>
        <w:t>-п</w:t>
      </w:r>
      <w:r w:rsidR="00B76563" w:rsidRPr="0042654C">
        <w:rPr>
          <w:sz w:val="28"/>
          <w:szCs w:val="28"/>
        </w:rPr>
        <w:t>)</w:t>
      </w:r>
      <w:r w:rsidRPr="0042654C">
        <w:rPr>
          <w:sz w:val="28"/>
          <w:szCs w:val="28"/>
        </w:rPr>
        <w:t>;</w:t>
      </w:r>
    </w:p>
    <w:p w14:paraId="5CAF697E" w14:textId="77777777" w:rsidR="00832D40" w:rsidRPr="0042654C" w:rsidRDefault="00832D40" w:rsidP="00717BC5">
      <w:pPr>
        <w:ind w:firstLine="709"/>
        <w:jc w:val="both"/>
        <w:rPr>
          <w:sz w:val="28"/>
          <w:szCs w:val="28"/>
        </w:rPr>
      </w:pPr>
      <w:r w:rsidRPr="0042654C">
        <w:rPr>
          <w:sz w:val="28"/>
          <w:szCs w:val="28"/>
        </w:rPr>
        <w:t>- Инструкцией по организации изготовления, доставке, приему, обработке, пересылке, вручению ответных внутренних почтовых отправлений (ОВПО) (утверждена приказом ФГУП «Почта России» от 12.04.2013 № 136-п);</w:t>
      </w:r>
    </w:p>
    <w:p w14:paraId="506F016E" w14:textId="77777777" w:rsidR="00832D40" w:rsidRPr="0042654C" w:rsidRDefault="00832D40" w:rsidP="00717BC5">
      <w:pPr>
        <w:tabs>
          <w:tab w:val="num" w:pos="1134"/>
        </w:tabs>
        <w:ind w:firstLine="709"/>
        <w:jc w:val="both"/>
        <w:rPr>
          <w:sz w:val="28"/>
          <w:szCs w:val="28"/>
        </w:rPr>
      </w:pPr>
      <w:r w:rsidRPr="0042654C">
        <w:rPr>
          <w:sz w:val="28"/>
          <w:szCs w:val="28"/>
        </w:rPr>
        <w:t>- </w:t>
      </w:r>
      <w:r w:rsidR="00D37ADB">
        <w:rPr>
          <w:sz w:val="28"/>
          <w:szCs w:val="28"/>
        </w:rPr>
        <w:t>п</w:t>
      </w:r>
      <w:r w:rsidRPr="0042654C">
        <w:rPr>
          <w:sz w:val="28"/>
          <w:szCs w:val="28"/>
        </w:rPr>
        <w:t>риказом Федерального агентства связи от 27.02.2013 № 36 «Об установлении государственного знака почтовой оплаты, применяемого для подтверждения оплаты услуг почтовой связи ФГУП «Почта России» по пересылке простой и заказной внутренней письменной корреспонденции в разряде «Ответное внутреннее почтовое отправление»;</w:t>
      </w:r>
    </w:p>
    <w:p w14:paraId="4D96C010" w14:textId="77777777" w:rsidR="00B360D8" w:rsidRPr="00E42080" w:rsidRDefault="00B360D8" w:rsidP="00717BC5">
      <w:pPr>
        <w:pStyle w:val="a4"/>
        <w:tabs>
          <w:tab w:val="num" w:pos="1134"/>
        </w:tabs>
        <w:ind w:right="0" w:firstLine="709"/>
        <w:jc w:val="both"/>
        <w:rPr>
          <w:sz w:val="28"/>
          <w:szCs w:val="28"/>
        </w:rPr>
      </w:pPr>
      <w:r w:rsidRPr="0042654C">
        <w:rPr>
          <w:sz w:val="28"/>
          <w:szCs w:val="28"/>
        </w:rPr>
        <w:t>- Порядком приема корреспонденции с использованием франкировальных машин (</w:t>
      </w:r>
      <w:proofErr w:type="gramStart"/>
      <w:r w:rsidRPr="0042654C">
        <w:rPr>
          <w:sz w:val="28"/>
          <w:szCs w:val="28"/>
        </w:rPr>
        <w:t>утвержден</w:t>
      </w:r>
      <w:proofErr w:type="gramEnd"/>
      <w:r w:rsidRPr="0042654C">
        <w:rPr>
          <w:sz w:val="28"/>
          <w:szCs w:val="28"/>
        </w:rPr>
        <w:t xml:space="preserve"> </w:t>
      </w:r>
      <w:r w:rsidR="00BB6A97" w:rsidRPr="0042654C">
        <w:rPr>
          <w:sz w:val="28"/>
          <w:szCs w:val="28"/>
        </w:rPr>
        <w:t xml:space="preserve">первым заместителем генерального </w:t>
      </w:r>
      <w:r w:rsidR="00BB6A97" w:rsidRPr="00E42080">
        <w:rPr>
          <w:sz w:val="28"/>
          <w:szCs w:val="28"/>
        </w:rPr>
        <w:t xml:space="preserve">директора ФГУП «Почта России </w:t>
      </w:r>
      <w:r w:rsidRPr="00E42080">
        <w:rPr>
          <w:sz w:val="28"/>
          <w:szCs w:val="28"/>
        </w:rPr>
        <w:t>15.05.2006);</w:t>
      </w:r>
    </w:p>
    <w:p w14:paraId="2B52FD41" w14:textId="77777777" w:rsidR="00B360D8" w:rsidRPr="00E42080" w:rsidRDefault="00B360D8" w:rsidP="00717BC5">
      <w:pPr>
        <w:pStyle w:val="a4"/>
        <w:tabs>
          <w:tab w:val="num" w:pos="1134"/>
        </w:tabs>
        <w:ind w:right="0" w:firstLine="709"/>
        <w:jc w:val="both"/>
        <w:rPr>
          <w:sz w:val="28"/>
          <w:szCs w:val="28"/>
        </w:rPr>
      </w:pPr>
      <w:r w:rsidRPr="00E42080">
        <w:rPr>
          <w:sz w:val="28"/>
          <w:szCs w:val="28"/>
        </w:rPr>
        <w:t>- Списком объектов почтовой связи, в адрес которых периодически ограничивается прием посылок и бандеролей с объявленной ценностью для пересылки наземным транспортом (утвержд</w:t>
      </w:r>
      <w:r w:rsidR="001A7472" w:rsidRPr="00E42080">
        <w:rPr>
          <w:sz w:val="28"/>
          <w:szCs w:val="28"/>
        </w:rPr>
        <w:t>е</w:t>
      </w:r>
      <w:r w:rsidRPr="00E42080">
        <w:rPr>
          <w:sz w:val="28"/>
          <w:szCs w:val="28"/>
        </w:rPr>
        <w:t xml:space="preserve">н </w:t>
      </w:r>
      <w:r w:rsidR="007D6F18" w:rsidRPr="00E42080">
        <w:rPr>
          <w:sz w:val="28"/>
          <w:szCs w:val="28"/>
        </w:rPr>
        <w:t>Госкомсвязи Российской</w:t>
      </w:r>
      <w:r w:rsidR="00D37ADB" w:rsidRPr="00E42080">
        <w:rPr>
          <w:sz w:val="28"/>
          <w:szCs w:val="28"/>
        </w:rPr>
        <w:t xml:space="preserve"> Федерации </w:t>
      </w:r>
      <w:r w:rsidRPr="00E42080">
        <w:rPr>
          <w:sz w:val="28"/>
          <w:szCs w:val="28"/>
        </w:rPr>
        <w:t>21.04.</w:t>
      </w:r>
      <w:r w:rsidR="00176C46" w:rsidRPr="00E42080">
        <w:rPr>
          <w:sz w:val="28"/>
          <w:szCs w:val="28"/>
        </w:rPr>
        <w:t>19</w:t>
      </w:r>
      <w:r w:rsidRPr="00E42080">
        <w:rPr>
          <w:sz w:val="28"/>
          <w:szCs w:val="28"/>
        </w:rPr>
        <w:t>98</w:t>
      </w:r>
      <w:r w:rsidR="00B44154" w:rsidRPr="00E42080">
        <w:rPr>
          <w:sz w:val="28"/>
          <w:szCs w:val="28"/>
        </w:rPr>
        <w:t>);</w:t>
      </w:r>
    </w:p>
    <w:p w14:paraId="29CA7F7B" w14:textId="77777777" w:rsidR="004E15AF" w:rsidRPr="0042654C" w:rsidRDefault="004E15AF" w:rsidP="00717BC5">
      <w:pPr>
        <w:tabs>
          <w:tab w:val="num" w:pos="1134"/>
        </w:tabs>
        <w:ind w:firstLine="709"/>
        <w:jc w:val="both"/>
        <w:rPr>
          <w:sz w:val="28"/>
          <w:szCs w:val="28"/>
        </w:rPr>
      </w:pPr>
      <w:r w:rsidRPr="0042654C">
        <w:rPr>
          <w:sz w:val="28"/>
          <w:szCs w:val="28"/>
        </w:rPr>
        <w:t>- Порядком обработки международной почты в местах международного почтового обмена (</w:t>
      </w:r>
      <w:proofErr w:type="gramStart"/>
      <w:r w:rsidRPr="0042654C">
        <w:rPr>
          <w:sz w:val="28"/>
          <w:szCs w:val="28"/>
        </w:rPr>
        <w:t>утвержден</w:t>
      </w:r>
      <w:proofErr w:type="gramEnd"/>
      <w:r w:rsidRPr="0042654C">
        <w:rPr>
          <w:sz w:val="28"/>
          <w:szCs w:val="28"/>
        </w:rPr>
        <w:t xml:space="preserve"> приказом ФГУП «Почта России» от 23.09.2009 № 380-п);</w:t>
      </w:r>
    </w:p>
    <w:p w14:paraId="5889557E" w14:textId="77777777" w:rsidR="00B360D8" w:rsidRPr="0042654C" w:rsidRDefault="00B360D8" w:rsidP="00717BC5">
      <w:pPr>
        <w:tabs>
          <w:tab w:val="num" w:pos="1134"/>
        </w:tabs>
        <w:ind w:firstLine="709"/>
        <w:jc w:val="both"/>
        <w:rPr>
          <w:sz w:val="28"/>
          <w:szCs w:val="28"/>
        </w:rPr>
      </w:pPr>
      <w:r w:rsidRPr="0042654C">
        <w:rPr>
          <w:sz w:val="28"/>
          <w:szCs w:val="28"/>
        </w:rPr>
        <w:t>- Материалами 25-го Всемирного почтового конгресса (Доха, 2012);</w:t>
      </w:r>
    </w:p>
    <w:p w14:paraId="27A1AB60" w14:textId="77777777" w:rsidR="004E15AF" w:rsidRDefault="00B360D8" w:rsidP="00717BC5">
      <w:pPr>
        <w:pStyle w:val="a6"/>
        <w:tabs>
          <w:tab w:val="num" w:pos="1134"/>
          <w:tab w:val="left" w:pos="1560"/>
        </w:tabs>
        <w:ind w:right="0" w:firstLine="709"/>
        <w:jc w:val="both"/>
        <w:rPr>
          <w:b w:val="0"/>
          <w:spacing w:val="-6"/>
          <w:sz w:val="28"/>
          <w:szCs w:val="28"/>
        </w:rPr>
      </w:pPr>
      <w:r w:rsidRPr="0042654C">
        <w:rPr>
          <w:b w:val="0"/>
          <w:spacing w:val="-6"/>
          <w:sz w:val="28"/>
          <w:szCs w:val="28"/>
        </w:rPr>
        <w:t xml:space="preserve">- </w:t>
      </w:r>
      <w:r w:rsidR="00D37ADB">
        <w:rPr>
          <w:b w:val="0"/>
          <w:spacing w:val="-6"/>
          <w:sz w:val="28"/>
          <w:szCs w:val="28"/>
        </w:rPr>
        <w:t>д</w:t>
      </w:r>
      <w:r w:rsidRPr="0042654C">
        <w:rPr>
          <w:b w:val="0"/>
          <w:spacing w:val="-6"/>
          <w:sz w:val="28"/>
          <w:szCs w:val="28"/>
        </w:rPr>
        <w:t xml:space="preserve">ействующим таможенным законодательством </w:t>
      </w:r>
      <w:r w:rsidR="00BB6A97" w:rsidRPr="0042654C">
        <w:rPr>
          <w:b w:val="0"/>
          <w:spacing w:val="-6"/>
          <w:sz w:val="28"/>
          <w:szCs w:val="28"/>
        </w:rPr>
        <w:t>Т</w:t>
      </w:r>
      <w:r w:rsidRPr="0042654C">
        <w:rPr>
          <w:b w:val="0"/>
          <w:spacing w:val="-6"/>
          <w:sz w:val="28"/>
          <w:szCs w:val="28"/>
        </w:rPr>
        <w:t>аможенного союза и Р</w:t>
      </w:r>
      <w:r w:rsidR="00BB6A97" w:rsidRPr="0042654C">
        <w:rPr>
          <w:b w:val="0"/>
          <w:spacing w:val="-6"/>
          <w:sz w:val="28"/>
          <w:szCs w:val="28"/>
        </w:rPr>
        <w:t xml:space="preserve">оссийской </w:t>
      </w:r>
      <w:r w:rsidRPr="0042654C">
        <w:rPr>
          <w:b w:val="0"/>
          <w:spacing w:val="-6"/>
          <w:sz w:val="28"/>
          <w:szCs w:val="28"/>
        </w:rPr>
        <w:t>Ф</w:t>
      </w:r>
      <w:r w:rsidR="00BB6A97" w:rsidRPr="0042654C">
        <w:rPr>
          <w:b w:val="0"/>
          <w:spacing w:val="-6"/>
          <w:sz w:val="28"/>
          <w:szCs w:val="28"/>
        </w:rPr>
        <w:t>едерации</w:t>
      </w:r>
      <w:r w:rsidR="00137E49">
        <w:rPr>
          <w:b w:val="0"/>
          <w:spacing w:val="-6"/>
          <w:sz w:val="28"/>
          <w:szCs w:val="28"/>
        </w:rPr>
        <w:t>;</w:t>
      </w:r>
    </w:p>
    <w:p w14:paraId="0149EBE8" w14:textId="34AF83EF" w:rsidR="0074606E" w:rsidRPr="007113B5" w:rsidRDefault="0074606E" w:rsidP="00717BC5">
      <w:pPr>
        <w:pStyle w:val="a6"/>
        <w:tabs>
          <w:tab w:val="num" w:pos="1134"/>
          <w:tab w:val="left" w:pos="1560"/>
        </w:tabs>
        <w:ind w:right="0" w:firstLine="709"/>
        <w:jc w:val="both"/>
        <w:rPr>
          <w:b w:val="0"/>
          <w:spacing w:val="-6"/>
          <w:sz w:val="28"/>
          <w:szCs w:val="28"/>
        </w:rPr>
      </w:pPr>
      <w:r w:rsidRPr="007113B5">
        <w:rPr>
          <w:b w:val="0"/>
          <w:spacing w:val="-6"/>
          <w:sz w:val="28"/>
          <w:szCs w:val="28"/>
        </w:rPr>
        <w:lastRenderedPageBreak/>
        <w:t>- Временным порядком оказания услуги «Бокс-сервис» для юридических и индивидуальных предпринимателей (утвержден приказом ФГУП «Почта России» от 30.07.2015 № 356-п);</w:t>
      </w:r>
    </w:p>
    <w:p w14:paraId="02687B30" w14:textId="5E295155" w:rsidR="00C76462" w:rsidRDefault="00C76462" w:rsidP="00C76462">
      <w:pPr>
        <w:tabs>
          <w:tab w:val="num" w:pos="1134"/>
        </w:tabs>
        <w:ind w:firstLine="709"/>
        <w:jc w:val="both"/>
        <w:rPr>
          <w:sz w:val="28"/>
          <w:szCs w:val="28"/>
        </w:rPr>
      </w:pPr>
      <w:r w:rsidRPr="007113B5">
        <w:rPr>
          <w:sz w:val="28"/>
          <w:szCs w:val="28"/>
        </w:rPr>
        <w:t xml:space="preserve">- </w:t>
      </w:r>
      <w:r w:rsidR="007113B5" w:rsidRPr="007113B5">
        <w:rPr>
          <w:sz w:val="28"/>
          <w:szCs w:val="28"/>
        </w:rPr>
        <w:t>Порядком оказания услуги «Комплексный сервис 3-в-1» (утвержден приказом ФГУП «Почта России» от 04.12.2015 №</w:t>
      </w:r>
      <w:r w:rsidR="00582221">
        <w:rPr>
          <w:sz w:val="28"/>
          <w:szCs w:val="28"/>
        </w:rPr>
        <w:t> </w:t>
      </w:r>
      <w:r w:rsidR="007113B5" w:rsidRPr="007113B5">
        <w:rPr>
          <w:sz w:val="28"/>
          <w:szCs w:val="28"/>
        </w:rPr>
        <w:t>606-п</w:t>
      </w:r>
      <w:r w:rsidR="002D62BA">
        <w:rPr>
          <w:sz w:val="28"/>
          <w:szCs w:val="28"/>
        </w:rPr>
        <w:t>,</w:t>
      </w:r>
      <w:r w:rsidR="007113B5" w:rsidRPr="007113B5">
        <w:rPr>
          <w:sz w:val="28"/>
          <w:szCs w:val="28"/>
        </w:rPr>
        <w:t xml:space="preserve"> </w:t>
      </w:r>
      <w:r w:rsidR="00582221">
        <w:rPr>
          <w:sz w:val="28"/>
          <w:szCs w:val="28"/>
        </w:rPr>
        <w:t>с изменениями, внесенными</w:t>
      </w:r>
      <w:r w:rsidR="007113B5" w:rsidRPr="007113B5">
        <w:rPr>
          <w:sz w:val="28"/>
          <w:szCs w:val="28"/>
        </w:rPr>
        <w:t xml:space="preserve"> приказом ФГУП «Почта России» от 21.12.2015 №</w:t>
      </w:r>
      <w:r w:rsidR="00582221">
        <w:rPr>
          <w:sz w:val="28"/>
          <w:szCs w:val="28"/>
        </w:rPr>
        <w:t> </w:t>
      </w:r>
      <w:r w:rsidR="007113B5" w:rsidRPr="007113B5">
        <w:rPr>
          <w:sz w:val="28"/>
          <w:szCs w:val="28"/>
        </w:rPr>
        <w:t>656-п</w:t>
      </w:r>
      <w:r w:rsidR="00072488">
        <w:rPr>
          <w:sz w:val="28"/>
          <w:szCs w:val="28"/>
        </w:rPr>
        <w:t>);</w:t>
      </w:r>
    </w:p>
    <w:p w14:paraId="0538AC5F" w14:textId="2139831E" w:rsidR="00E42080" w:rsidRDefault="00137E49" w:rsidP="00137E49">
      <w:pPr>
        <w:tabs>
          <w:tab w:val="num" w:pos="1134"/>
        </w:tabs>
        <w:ind w:firstLine="709"/>
        <w:jc w:val="both"/>
        <w:rPr>
          <w:sz w:val="28"/>
          <w:szCs w:val="28"/>
        </w:rPr>
      </w:pPr>
      <w:r w:rsidRPr="00137E49">
        <w:rPr>
          <w:sz w:val="28"/>
          <w:szCs w:val="28"/>
        </w:rPr>
        <w:t>- Порядком оказания услуги «</w:t>
      </w:r>
      <w:proofErr w:type="spellStart"/>
      <w:r w:rsidRPr="00137E49">
        <w:rPr>
          <w:sz w:val="28"/>
          <w:szCs w:val="28"/>
        </w:rPr>
        <w:t>Директ</w:t>
      </w:r>
      <w:proofErr w:type="spellEnd"/>
      <w:r w:rsidRPr="00137E49">
        <w:rPr>
          <w:sz w:val="28"/>
          <w:szCs w:val="28"/>
        </w:rPr>
        <w:t>-мейл Стандарт» (утвержден приказом ФГУП «Почта России» от 30.06.2015 № 293-п)</w:t>
      </w:r>
      <w:r w:rsidR="00E42080">
        <w:rPr>
          <w:sz w:val="28"/>
          <w:szCs w:val="28"/>
        </w:rPr>
        <w:t>;</w:t>
      </w:r>
    </w:p>
    <w:p w14:paraId="2A1BCBB6" w14:textId="42E90AA3" w:rsidR="00E42080" w:rsidRDefault="0074606E" w:rsidP="00137E49">
      <w:pPr>
        <w:tabs>
          <w:tab w:val="num" w:pos="1134"/>
        </w:tabs>
        <w:ind w:firstLine="709"/>
        <w:jc w:val="both"/>
        <w:rPr>
          <w:sz w:val="28"/>
          <w:szCs w:val="28"/>
        </w:rPr>
      </w:pPr>
      <w:r w:rsidRPr="0074606E">
        <w:rPr>
          <w:sz w:val="28"/>
          <w:szCs w:val="28"/>
        </w:rPr>
        <w:t>- Порядком оказания услуги «</w:t>
      </w:r>
      <w:proofErr w:type="spellStart"/>
      <w:r w:rsidRPr="0074606E">
        <w:rPr>
          <w:sz w:val="28"/>
          <w:szCs w:val="28"/>
        </w:rPr>
        <w:t>Предпочтовая</w:t>
      </w:r>
      <w:proofErr w:type="spellEnd"/>
      <w:r w:rsidRPr="0074606E">
        <w:rPr>
          <w:sz w:val="28"/>
          <w:szCs w:val="28"/>
        </w:rPr>
        <w:t xml:space="preserve"> подготовка для отправлений </w:t>
      </w:r>
      <w:proofErr w:type="spellStart"/>
      <w:r w:rsidRPr="0074606E">
        <w:rPr>
          <w:sz w:val="28"/>
          <w:szCs w:val="28"/>
        </w:rPr>
        <w:t>Директ</w:t>
      </w:r>
      <w:proofErr w:type="spellEnd"/>
      <w:r w:rsidRPr="0074606E">
        <w:rPr>
          <w:sz w:val="28"/>
          <w:szCs w:val="28"/>
        </w:rPr>
        <w:t>-Мейл» (</w:t>
      </w:r>
      <w:proofErr w:type="gramStart"/>
      <w:r w:rsidRPr="0074606E">
        <w:rPr>
          <w:sz w:val="28"/>
          <w:szCs w:val="28"/>
        </w:rPr>
        <w:t>утвержден</w:t>
      </w:r>
      <w:proofErr w:type="gramEnd"/>
      <w:r w:rsidRPr="0074606E">
        <w:rPr>
          <w:sz w:val="28"/>
          <w:szCs w:val="28"/>
        </w:rPr>
        <w:t xml:space="preserve"> приказом ФГУП «Почта</w:t>
      </w:r>
      <w:r>
        <w:rPr>
          <w:sz w:val="28"/>
          <w:szCs w:val="28"/>
        </w:rPr>
        <w:t xml:space="preserve"> России» от 27.11.2015 № 590-п);</w:t>
      </w:r>
    </w:p>
    <w:p w14:paraId="73262D76" w14:textId="3DFFDF19" w:rsidR="00E42080" w:rsidRPr="007113B5" w:rsidRDefault="00E42080" w:rsidP="00E42080">
      <w:pPr>
        <w:tabs>
          <w:tab w:val="num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E42080">
        <w:rPr>
          <w:sz w:val="28"/>
          <w:szCs w:val="28"/>
        </w:rPr>
        <w:t>Порядком оказания услуги «</w:t>
      </w:r>
      <w:proofErr w:type="spellStart"/>
      <w:r w:rsidRPr="00E42080">
        <w:rPr>
          <w:sz w:val="28"/>
          <w:szCs w:val="28"/>
        </w:rPr>
        <w:t>Директ</w:t>
      </w:r>
      <w:proofErr w:type="spellEnd"/>
      <w:r w:rsidRPr="00E42080">
        <w:rPr>
          <w:sz w:val="28"/>
          <w:szCs w:val="28"/>
        </w:rPr>
        <w:t xml:space="preserve">-мейл Оптимум» </w:t>
      </w:r>
      <w:r w:rsidRPr="007113B5">
        <w:rPr>
          <w:sz w:val="28"/>
          <w:szCs w:val="28"/>
        </w:rPr>
        <w:t>(утвержден приказом ФГУП «Почта России» от 25.11.2015 № 589-п);</w:t>
      </w:r>
    </w:p>
    <w:p w14:paraId="247FE1ED" w14:textId="3414B067" w:rsidR="00C76462" w:rsidRPr="007113B5" w:rsidRDefault="00C76462" w:rsidP="00C76462">
      <w:pPr>
        <w:tabs>
          <w:tab w:val="num" w:pos="1134"/>
        </w:tabs>
        <w:ind w:firstLine="709"/>
        <w:jc w:val="both"/>
        <w:rPr>
          <w:sz w:val="28"/>
          <w:szCs w:val="28"/>
        </w:rPr>
      </w:pPr>
      <w:r w:rsidRPr="007113B5">
        <w:rPr>
          <w:sz w:val="28"/>
          <w:szCs w:val="28"/>
        </w:rPr>
        <w:t>- Порядком оказания услуги «</w:t>
      </w:r>
      <w:proofErr w:type="spellStart"/>
      <w:r w:rsidRPr="007113B5">
        <w:rPr>
          <w:sz w:val="28"/>
          <w:szCs w:val="28"/>
        </w:rPr>
        <w:t>Директ</w:t>
      </w:r>
      <w:proofErr w:type="spellEnd"/>
      <w:r w:rsidRPr="007113B5">
        <w:rPr>
          <w:sz w:val="28"/>
          <w:szCs w:val="28"/>
        </w:rPr>
        <w:t xml:space="preserve">-мейл </w:t>
      </w:r>
      <w:proofErr w:type="gramStart"/>
      <w:r w:rsidRPr="007113B5">
        <w:rPr>
          <w:sz w:val="28"/>
          <w:szCs w:val="28"/>
        </w:rPr>
        <w:t>Региональный</w:t>
      </w:r>
      <w:proofErr w:type="gramEnd"/>
      <w:r w:rsidRPr="007113B5">
        <w:rPr>
          <w:sz w:val="28"/>
          <w:szCs w:val="28"/>
        </w:rPr>
        <w:t>» (утвержден приказом ФГУП «Почта России» от 17.03.2016 № 103-п);</w:t>
      </w:r>
    </w:p>
    <w:p w14:paraId="0AAAE99C" w14:textId="7F62242E" w:rsidR="00137E49" w:rsidRPr="007113B5" w:rsidRDefault="00E42080" w:rsidP="00E42080">
      <w:pPr>
        <w:tabs>
          <w:tab w:val="num" w:pos="1134"/>
        </w:tabs>
        <w:ind w:firstLine="709"/>
        <w:jc w:val="both"/>
        <w:rPr>
          <w:b/>
          <w:spacing w:val="-6"/>
          <w:sz w:val="28"/>
          <w:szCs w:val="28"/>
        </w:rPr>
      </w:pPr>
      <w:r w:rsidRPr="007113B5">
        <w:rPr>
          <w:sz w:val="28"/>
          <w:szCs w:val="28"/>
        </w:rPr>
        <w:t xml:space="preserve">- Порядком оказания услуги «Печать и </w:t>
      </w:r>
      <w:proofErr w:type="spellStart"/>
      <w:r w:rsidRPr="007113B5">
        <w:rPr>
          <w:sz w:val="28"/>
          <w:szCs w:val="28"/>
        </w:rPr>
        <w:t>постпечатная</w:t>
      </w:r>
      <w:proofErr w:type="spellEnd"/>
      <w:r w:rsidRPr="007113B5">
        <w:rPr>
          <w:sz w:val="28"/>
          <w:szCs w:val="28"/>
        </w:rPr>
        <w:t xml:space="preserve"> обработка» (</w:t>
      </w:r>
      <w:proofErr w:type="gramStart"/>
      <w:r w:rsidRPr="007113B5">
        <w:rPr>
          <w:sz w:val="28"/>
          <w:szCs w:val="28"/>
        </w:rPr>
        <w:t>утвержден</w:t>
      </w:r>
      <w:proofErr w:type="gramEnd"/>
      <w:r w:rsidRPr="007113B5">
        <w:rPr>
          <w:sz w:val="28"/>
          <w:szCs w:val="28"/>
        </w:rPr>
        <w:t xml:space="preserve"> приказом ФГУП «Почт</w:t>
      </w:r>
      <w:r w:rsidR="0074606E" w:rsidRPr="007113B5">
        <w:rPr>
          <w:sz w:val="28"/>
          <w:szCs w:val="28"/>
        </w:rPr>
        <w:t>а России» от 17.02.2016 № 62-п)</w:t>
      </w:r>
      <w:r w:rsidR="00137E49" w:rsidRPr="007113B5">
        <w:rPr>
          <w:sz w:val="28"/>
          <w:szCs w:val="28"/>
        </w:rPr>
        <w:t>.</w:t>
      </w:r>
    </w:p>
    <w:p w14:paraId="352E1FF2" w14:textId="785B4769" w:rsidR="004E15AF" w:rsidRPr="0042654C" w:rsidRDefault="00960CF7" w:rsidP="00717BC5">
      <w:pPr>
        <w:pStyle w:val="a6"/>
        <w:tabs>
          <w:tab w:val="num" w:pos="1134"/>
          <w:tab w:val="left" w:pos="1560"/>
        </w:tabs>
        <w:ind w:right="0" w:firstLine="709"/>
        <w:jc w:val="both"/>
        <w:rPr>
          <w:b w:val="0"/>
          <w:sz w:val="28"/>
          <w:szCs w:val="28"/>
        </w:rPr>
      </w:pPr>
      <w:r w:rsidRPr="007113B5">
        <w:rPr>
          <w:b w:val="0"/>
          <w:sz w:val="28"/>
          <w:szCs w:val="28"/>
        </w:rPr>
        <w:t>3.</w:t>
      </w:r>
      <w:r w:rsidR="00AF280E" w:rsidRPr="007113B5">
        <w:rPr>
          <w:b w:val="0"/>
          <w:sz w:val="28"/>
          <w:szCs w:val="28"/>
        </w:rPr>
        <w:t>5</w:t>
      </w:r>
      <w:r w:rsidR="004E15AF" w:rsidRPr="007113B5">
        <w:rPr>
          <w:b w:val="0"/>
          <w:sz w:val="28"/>
          <w:szCs w:val="28"/>
        </w:rPr>
        <w:t xml:space="preserve">. </w:t>
      </w:r>
      <w:r w:rsidR="00E56174" w:rsidRPr="007113B5">
        <w:rPr>
          <w:b w:val="0"/>
          <w:sz w:val="28"/>
          <w:szCs w:val="28"/>
        </w:rPr>
        <w:t>В дальнейшем Стороны могут рассмотреть возможность расширения предоставляемых услуг путем подписания дополнительных соглашений полномочными представите</w:t>
      </w:r>
      <w:r w:rsidR="00A34976" w:rsidRPr="007113B5">
        <w:rPr>
          <w:b w:val="0"/>
          <w:sz w:val="28"/>
          <w:szCs w:val="28"/>
        </w:rPr>
        <w:t>лями Сторон.</w:t>
      </w:r>
    </w:p>
    <w:p w14:paraId="458C4614" w14:textId="11C249E1" w:rsidR="00AF6CBF" w:rsidRPr="0042654C" w:rsidRDefault="00960CF7" w:rsidP="00717BC5">
      <w:pPr>
        <w:pStyle w:val="a6"/>
        <w:tabs>
          <w:tab w:val="num" w:pos="1134"/>
          <w:tab w:val="left" w:pos="1560"/>
        </w:tabs>
        <w:ind w:right="0" w:firstLine="709"/>
        <w:jc w:val="both"/>
        <w:rPr>
          <w:sz w:val="28"/>
          <w:szCs w:val="28"/>
        </w:rPr>
      </w:pPr>
      <w:r w:rsidRPr="0042654C">
        <w:rPr>
          <w:b w:val="0"/>
          <w:sz w:val="28"/>
          <w:szCs w:val="28"/>
        </w:rPr>
        <w:t>3.</w:t>
      </w:r>
      <w:r w:rsidR="00AF280E">
        <w:rPr>
          <w:b w:val="0"/>
          <w:sz w:val="28"/>
          <w:szCs w:val="28"/>
        </w:rPr>
        <w:t>6</w:t>
      </w:r>
      <w:r w:rsidR="004E15AF" w:rsidRPr="0042654C">
        <w:rPr>
          <w:b w:val="0"/>
          <w:sz w:val="28"/>
          <w:szCs w:val="28"/>
        </w:rPr>
        <w:t xml:space="preserve">. </w:t>
      </w:r>
      <w:r w:rsidR="00AF6CBF" w:rsidRPr="0042654C">
        <w:rPr>
          <w:b w:val="0"/>
          <w:sz w:val="28"/>
          <w:szCs w:val="28"/>
        </w:rPr>
        <w:t>Отчетным периодом оказания Услуг по настоящему Договору является календарный месяц.</w:t>
      </w:r>
    </w:p>
    <w:p w14:paraId="31694BD4" w14:textId="77777777" w:rsidR="00DF3A58" w:rsidRDefault="00DF3A58" w:rsidP="00717BC5">
      <w:pPr>
        <w:pStyle w:val="a4"/>
        <w:ind w:right="0" w:firstLine="709"/>
        <w:jc w:val="both"/>
        <w:rPr>
          <w:sz w:val="28"/>
          <w:szCs w:val="28"/>
        </w:rPr>
      </w:pPr>
    </w:p>
    <w:p w14:paraId="3C923D8E" w14:textId="77777777" w:rsidR="007A2203" w:rsidRPr="0042654C" w:rsidRDefault="007A2203" w:rsidP="00717BC5">
      <w:pPr>
        <w:pStyle w:val="a4"/>
        <w:ind w:right="0" w:firstLine="709"/>
        <w:jc w:val="both"/>
        <w:rPr>
          <w:sz w:val="28"/>
          <w:szCs w:val="28"/>
        </w:rPr>
      </w:pPr>
    </w:p>
    <w:p w14:paraId="2F8EC056" w14:textId="77777777" w:rsidR="004A435F" w:rsidRPr="0042654C" w:rsidRDefault="00BB6A97" w:rsidP="006C3CEB">
      <w:pPr>
        <w:pStyle w:val="a4"/>
        <w:numPr>
          <w:ilvl w:val="0"/>
          <w:numId w:val="4"/>
        </w:numPr>
        <w:tabs>
          <w:tab w:val="left" w:pos="1560"/>
          <w:tab w:val="left" w:pos="3402"/>
        </w:tabs>
        <w:ind w:left="357" w:right="6" w:hanging="357"/>
        <w:jc w:val="center"/>
        <w:rPr>
          <w:b/>
          <w:sz w:val="28"/>
          <w:szCs w:val="28"/>
        </w:rPr>
      </w:pPr>
      <w:r w:rsidRPr="0042654C">
        <w:rPr>
          <w:b/>
          <w:sz w:val="28"/>
          <w:szCs w:val="28"/>
        </w:rPr>
        <w:t xml:space="preserve"> </w:t>
      </w:r>
      <w:r w:rsidR="004A435F" w:rsidRPr="0042654C">
        <w:rPr>
          <w:b/>
          <w:sz w:val="28"/>
          <w:szCs w:val="28"/>
        </w:rPr>
        <w:t>ПРАВА И ОБЯЗАННОСТИ СТОРОН</w:t>
      </w:r>
    </w:p>
    <w:p w14:paraId="12755F30" w14:textId="77777777" w:rsidR="004A435F" w:rsidRDefault="004A435F" w:rsidP="00176C46">
      <w:pPr>
        <w:tabs>
          <w:tab w:val="num" w:pos="1560"/>
        </w:tabs>
        <w:ind w:right="43" w:firstLine="720"/>
        <w:rPr>
          <w:rFonts w:eastAsia="Arial Unicode MS"/>
          <w:sz w:val="28"/>
          <w:szCs w:val="28"/>
        </w:rPr>
      </w:pPr>
    </w:p>
    <w:p w14:paraId="5150440E" w14:textId="77777777" w:rsidR="007A2203" w:rsidRPr="00717BC5" w:rsidRDefault="007A2203" w:rsidP="00176C46">
      <w:pPr>
        <w:tabs>
          <w:tab w:val="num" w:pos="1560"/>
        </w:tabs>
        <w:ind w:right="43" w:firstLine="720"/>
        <w:rPr>
          <w:rFonts w:eastAsia="Arial Unicode MS"/>
          <w:sz w:val="28"/>
          <w:szCs w:val="28"/>
        </w:rPr>
      </w:pPr>
    </w:p>
    <w:p w14:paraId="3BD173E7" w14:textId="77777777" w:rsidR="00632FFD" w:rsidRPr="0042654C" w:rsidRDefault="00952ABC" w:rsidP="00717BC5">
      <w:pPr>
        <w:pStyle w:val="a4"/>
        <w:numPr>
          <w:ilvl w:val="1"/>
          <w:numId w:val="6"/>
        </w:numPr>
        <w:tabs>
          <w:tab w:val="clear" w:pos="1290"/>
          <w:tab w:val="num" w:pos="0"/>
        </w:tabs>
        <w:ind w:left="0" w:right="0" w:firstLine="709"/>
        <w:jc w:val="both"/>
        <w:rPr>
          <w:b/>
          <w:sz w:val="28"/>
          <w:szCs w:val="28"/>
        </w:rPr>
      </w:pPr>
      <w:r w:rsidRPr="0042654C">
        <w:rPr>
          <w:b/>
          <w:sz w:val="28"/>
          <w:szCs w:val="28"/>
        </w:rPr>
        <w:t>Обязанности Заказчика</w:t>
      </w:r>
      <w:r w:rsidR="00632FFD" w:rsidRPr="0042654C">
        <w:rPr>
          <w:b/>
          <w:sz w:val="28"/>
          <w:szCs w:val="28"/>
        </w:rPr>
        <w:t>:</w:t>
      </w:r>
    </w:p>
    <w:p w14:paraId="6D5838FC" w14:textId="5E948483" w:rsidR="00960CF7" w:rsidRPr="0042654C" w:rsidRDefault="00960CF7" w:rsidP="00717BC5">
      <w:pPr>
        <w:pStyle w:val="a4"/>
        <w:tabs>
          <w:tab w:val="num" w:pos="1134"/>
          <w:tab w:val="num" w:pos="1560"/>
          <w:tab w:val="num" w:pos="2000"/>
        </w:tabs>
        <w:ind w:right="0" w:firstLine="709"/>
        <w:jc w:val="both"/>
        <w:rPr>
          <w:sz w:val="28"/>
          <w:szCs w:val="28"/>
        </w:rPr>
      </w:pPr>
      <w:r w:rsidRPr="0042654C">
        <w:rPr>
          <w:sz w:val="28"/>
          <w:szCs w:val="28"/>
        </w:rPr>
        <w:t xml:space="preserve">4.1.1. Ознакомиться с тарифами Исполнителя в дату заключения настоящего Договора, которые размещены на сайте Исполнителя в сети Интернет </w:t>
      </w:r>
      <w:hyperlink r:id="rId10" w:history="1">
        <w:r w:rsidRPr="006C3CEB">
          <w:rPr>
            <w:rStyle w:val="a3"/>
            <w:color w:val="auto"/>
            <w:sz w:val="28"/>
            <w:szCs w:val="28"/>
            <w:lang w:val="en-US"/>
          </w:rPr>
          <w:t>www</w:t>
        </w:r>
        <w:r w:rsidRPr="006C3CEB">
          <w:rPr>
            <w:rStyle w:val="a3"/>
            <w:color w:val="auto"/>
            <w:sz w:val="28"/>
            <w:szCs w:val="28"/>
          </w:rPr>
          <w:t>.</w:t>
        </w:r>
        <w:proofErr w:type="spellStart"/>
        <w:r w:rsidRPr="006C3CEB">
          <w:rPr>
            <w:rStyle w:val="a3"/>
            <w:color w:val="auto"/>
            <w:sz w:val="28"/>
            <w:szCs w:val="28"/>
            <w:lang w:val="en-US"/>
          </w:rPr>
          <w:t>russianpost</w:t>
        </w:r>
        <w:proofErr w:type="spellEnd"/>
        <w:r w:rsidRPr="006C3CEB">
          <w:rPr>
            <w:rStyle w:val="a3"/>
            <w:color w:val="auto"/>
            <w:sz w:val="28"/>
            <w:szCs w:val="28"/>
          </w:rPr>
          <w:t>.</w:t>
        </w:r>
        <w:proofErr w:type="spellStart"/>
        <w:r w:rsidRPr="006C3CEB">
          <w:rPr>
            <w:rStyle w:val="a3"/>
            <w:color w:val="auto"/>
            <w:sz w:val="28"/>
            <w:szCs w:val="28"/>
            <w:lang w:val="en-US"/>
          </w:rPr>
          <w:t>ru</w:t>
        </w:r>
        <w:proofErr w:type="spellEnd"/>
      </w:hyperlink>
      <w:r w:rsidRPr="0042654C">
        <w:rPr>
          <w:sz w:val="28"/>
          <w:szCs w:val="28"/>
        </w:rPr>
        <w:t xml:space="preserve"> (далее </w:t>
      </w:r>
      <w:r w:rsidR="003D374A">
        <w:rPr>
          <w:sz w:val="28"/>
          <w:szCs w:val="28"/>
        </w:rPr>
        <w:t>–</w:t>
      </w:r>
      <w:r w:rsidRPr="0042654C">
        <w:rPr>
          <w:sz w:val="28"/>
          <w:szCs w:val="28"/>
        </w:rPr>
        <w:t xml:space="preserve"> Сайт).</w:t>
      </w:r>
    </w:p>
    <w:p w14:paraId="6C8F141B" w14:textId="77777777" w:rsidR="00751212" w:rsidRPr="0042654C" w:rsidRDefault="00751212" w:rsidP="00717BC5">
      <w:pPr>
        <w:pStyle w:val="a4"/>
        <w:tabs>
          <w:tab w:val="num" w:pos="1134"/>
        </w:tabs>
        <w:ind w:right="0" w:firstLine="709"/>
        <w:jc w:val="both"/>
        <w:rPr>
          <w:sz w:val="28"/>
          <w:szCs w:val="28"/>
        </w:rPr>
      </w:pPr>
      <w:r w:rsidRPr="0042654C">
        <w:rPr>
          <w:sz w:val="28"/>
          <w:szCs w:val="28"/>
        </w:rPr>
        <w:t>4.1.</w:t>
      </w:r>
      <w:r w:rsidR="00960CF7" w:rsidRPr="0042654C">
        <w:rPr>
          <w:sz w:val="28"/>
          <w:szCs w:val="28"/>
        </w:rPr>
        <w:t>2</w:t>
      </w:r>
      <w:r w:rsidRPr="0042654C">
        <w:rPr>
          <w:sz w:val="28"/>
          <w:szCs w:val="28"/>
        </w:rPr>
        <w:t xml:space="preserve">. </w:t>
      </w:r>
      <w:r w:rsidR="00632FFD" w:rsidRPr="0042654C">
        <w:rPr>
          <w:sz w:val="28"/>
          <w:szCs w:val="28"/>
        </w:rPr>
        <w:t>Своевременно оплачивать предоставляемые услуги.</w:t>
      </w:r>
      <w:r w:rsidR="00D20F7A" w:rsidRPr="0042654C">
        <w:rPr>
          <w:sz w:val="28"/>
          <w:szCs w:val="28"/>
        </w:rPr>
        <w:t xml:space="preserve"> Плата за оказание услуг почтовой связи взимается в соответствии с тарифами</w:t>
      </w:r>
      <w:r w:rsidR="00942BE2" w:rsidRPr="0042654C">
        <w:rPr>
          <w:sz w:val="28"/>
          <w:szCs w:val="28"/>
        </w:rPr>
        <w:t>,</w:t>
      </w:r>
      <w:r w:rsidR="00D20F7A" w:rsidRPr="0042654C">
        <w:rPr>
          <w:sz w:val="28"/>
          <w:szCs w:val="28"/>
        </w:rPr>
        <w:t xml:space="preserve"> действующими на дату приема почтовых отправлений.</w:t>
      </w:r>
    </w:p>
    <w:p w14:paraId="480333B0" w14:textId="77777777" w:rsidR="00AF6CBF" w:rsidRPr="0042654C" w:rsidRDefault="00751212" w:rsidP="00717BC5">
      <w:pPr>
        <w:pStyle w:val="a4"/>
        <w:ind w:right="0" w:firstLine="709"/>
        <w:jc w:val="both"/>
        <w:rPr>
          <w:sz w:val="28"/>
          <w:szCs w:val="28"/>
        </w:rPr>
      </w:pPr>
      <w:r w:rsidRPr="0042654C">
        <w:rPr>
          <w:sz w:val="28"/>
          <w:szCs w:val="28"/>
        </w:rPr>
        <w:t>4.1.</w:t>
      </w:r>
      <w:r w:rsidR="00960CF7" w:rsidRPr="0042654C">
        <w:rPr>
          <w:sz w:val="28"/>
          <w:szCs w:val="28"/>
        </w:rPr>
        <w:t>3</w:t>
      </w:r>
      <w:r w:rsidRPr="0042654C">
        <w:rPr>
          <w:sz w:val="28"/>
          <w:szCs w:val="28"/>
        </w:rPr>
        <w:t xml:space="preserve">. </w:t>
      </w:r>
      <w:r w:rsidR="00632FFD" w:rsidRPr="0042654C">
        <w:rPr>
          <w:sz w:val="28"/>
          <w:szCs w:val="28"/>
        </w:rPr>
        <w:t xml:space="preserve">Обеспечивать соответствие упаковки и оформления почтовых отправлений и сопроводительных документов требованиям документов, перечисленных в п. </w:t>
      </w:r>
      <w:r w:rsidR="000F201E" w:rsidRPr="0042654C">
        <w:rPr>
          <w:sz w:val="28"/>
          <w:szCs w:val="28"/>
        </w:rPr>
        <w:t>3</w:t>
      </w:r>
      <w:r w:rsidR="00632FFD" w:rsidRPr="0042654C">
        <w:rPr>
          <w:sz w:val="28"/>
          <w:szCs w:val="28"/>
        </w:rPr>
        <w:t>.</w:t>
      </w:r>
      <w:r w:rsidR="00960CF7" w:rsidRPr="0042654C">
        <w:rPr>
          <w:sz w:val="28"/>
          <w:szCs w:val="28"/>
        </w:rPr>
        <w:t>4</w:t>
      </w:r>
      <w:r w:rsidR="00632FFD" w:rsidRPr="0042654C">
        <w:rPr>
          <w:sz w:val="28"/>
          <w:szCs w:val="28"/>
        </w:rPr>
        <w:t xml:space="preserve"> настоящего Договора.</w:t>
      </w:r>
    </w:p>
    <w:p w14:paraId="3DE2C5B9" w14:textId="77777777" w:rsidR="00AF6CBF" w:rsidRPr="0042654C" w:rsidRDefault="00751212" w:rsidP="00717BC5">
      <w:pPr>
        <w:pStyle w:val="a4"/>
        <w:ind w:right="0" w:firstLine="709"/>
        <w:jc w:val="both"/>
        <w:rPr>
          <w:sz w:val="28"/>
          <w:szCs w:val="28"/>
        </w:rPr>
      </w:pPr>
      <w:r w:rsidRPr="0042654C">
        <w:rPr>
          <w:sz w:val="28"/>
          <w:szCs w:val="28"/>
        </w:rPr>
        <w:t>4.1.</w:t>
      </w:r>
      <w:r w:rsidR="00960CF7" w:rsidRPr="0042654C">
        <w:rPr>
          <w:sz w:val="28"/>
          <w:szCs w:val="28"/>
        </w:rPr>
        <w:t>4</w:t>
      </w:r>
      <w:r w:rsidRPr="0042654C">
        <w:rPr>
          <w:sz w:val="28"/>
          <w:szCs w:val="28"/>
        </w:rPr>
        <w:t xml:space="preserve">. </w:t>
      </w:r>
      <w:r w:rsidR="00AF6CBF" w:rsidRPr="0042654C">
        <w:rPr>
          <w:sz w:val="28"/>
          <w:szCs w:val="28"/>
        </w:rPr>
        <w:t xml:space="preserve">Соблюдать требования нормативных документов, </w:t>
      </w:r>
      <w:r w:rsidR="00A657C4">
        <w:rPr>
          <w:sz w:val="28"/>
          <w:szCs w:val="28"/>
        </w:rPr>
        <w:t>перечисленных</w:t>
      </w:r>
      <w:r w:rsidR="00AF6CBF" w:rsidRPr="0042654C">
        <w:rPr>
          <w:sz w:val="28"/>
          <w:szCs w:val="28"/>
        </w:rPr>
        <w:t xml:space="preserve"> в п.</w:t>
      </w:r>
      <w:r w:rsidR="00D37ADB">
        <w:rPr>
          <w:sz w:val="28"/>
          <w:szCs w:val="28"/>
        </w:rPr>
        <w:t> </w:t>
      </w:r>
      <w:r w:rsidR="000F201E" w:rsidRPr="0042654C">
        <w:rPr>
          <w:sz w:val="28"/>
          <w:szCs w:val="28"/>
        </w:rPr>
        <w:t>3</w:t>
      </w:r>
      <w:r w:rsidR="00AF6CBF" w:rsidRPr="0042654C">
        <w:rPr>
          <w:sz w:val="28"/>
          <w:szCs w:val="28"/>
        </w:rPr>
        <w:t>.</w:t>
      </w:r>
      <w:r w:rsidR="00960CF7" w:rsidRPr="0042654C">
        <w:rPr>
          <w:sz w:val="28"/>
          <w:szCs w:val="28"/>
        </w:rPr>
        <w:t>4</w:t>
      </w:r>
      <w:r w:rsidR="00AF6CBF" w:rsidRPr="0042654C">
        <w:rPr>
          <w:sz w:val="28"/>
          <w:szCs w:val="28"/>
        </w:rPr>
        <w:t xml:space="preserve"> настоящего Договора.</w:t>
      </w:r>
    </w:p>
    <w:p w14:paraId="3FC81B6E" w14:textId="77777777" w:rsidR="007470DD" w:rsidRPr="0042654C" w:rsidRDefault="00960CF7" w:rsidP="00717BC5">
      <w:pPr>
        <w:pStyle w:val="a4"/>
        <w:tabs>
          <w:tab w:val="num" w:pos="2730"/>
        </w:tabs>
        <w:ind w:right="0" w:firstLine="709"/>
        <w:jc w:val="both"/>
        <w:rPr>
          <w:sz w:val="28"/>
          <w:szCs w:val="28"/>
        </w:rPr>
      </w:pPr>
      <w:r w:rsidRPr="0042654C">
        <w:rPr>
          <w:sz w:val="28"/>
          <w:szCs w:val="28"/>
        </w:rPr>
        <w:t>4.1.5</w:t>
      </w:r>
      <w:r w:rsidR="00751212" w:rsidRPr="0042654C">
        <w:rPr>
          <w:sz w:val="28"/>
          <w:szCs w:val="28"/>
        </w:rPr>
        <w:t xml:space="preserve">. </w:t>
      </w:r>
      <w:r w:rsidR="00AF6CBF" w:rsidRPr="0042654C">
        <w:rPr>
          <w:sz w:val="28"/>
          <w:szCs w:val="28"/>
        </w:rPr>
        <w:t xml:space="preserve">Оформлять надлежащим образом доверенности </w:t>
      </w:r>
      <w:r w:rsidR="002E3D91" w:rsidRPr="0042654C">
        <w:rPr>
          <w:sz w:val="28"/>
          <w:szCs w:val="28"/>
        </w:rPr>
        <w:t xml:space="preserve">своим представителям </w:t>
      </w:r>
      <w:r w:rsidR="00AF6CBF" w:rsidRPr="0042654C">
        <w:rPr>
          <w:sz w:val="28"/>
          <w:szCs w:val="28"/>
        </w:rPr>
        <w:t xml:space="preserve">на получение и отправку почтовых отправлений, </w:t>
      </w:r>
      <w:r w:rsidR="00BB6A97" w:rsidRPr="0042654C">
        <w:rPr>
          <w:sz w:val="28"/>
          <w:szCs w:val="28"/>
        </w:rPr>
        <w:t xml:space="preserve">а </w:t>
      </w:r>
      <w:r w:rsidR="00AF6CBF" w:rsidRPr="0042654C">
        <w:rPr>
          <w:sz w:val="28"/>
          <w:szCs w:val="28"/>
        </w:rPr>
        <w:t>также для оказания дополнительных и иных услуг</w:t>
      </w:r>
      <w:r w:rsidR="00341257" w:rsidRPr="0042654C">
        <w:rPr>
          <w:sz w:val="28"/>
          <w:szCs w:val="28"/>
        </w:rPr>
        <w:t xml:space="preserve"> и продуктов</w:t>
      </w:r>
      <w:r w:rsidR="00322782" w:rsidRPr="0042654C">
        <w:rPr>
          <w:sz w:val="28"/>
          <w:szCs w:val="28"/>
        </w:rPr>
        <w:t>, получение ГЗПО</w:t>
      </w:r>
      <w:r w:rsidR="00AF6CBF" w:rsidRPr="0042654C">
        <w:rPr>
          <w:sz w:val="28"/>
          <w:szCs w:val="28"/>
        </w:rPr>
        <w:t>.</w:t>
      </w:r>
    </w:p>
    <w:p w14:paraId="7AD120E7" w14:textId="77777777" w:rsidR="007470DD" w:rsidRPr="0042654C" w:rsidRDefault="00751212" w:rsidP="00717BC5">
      <w:pPr>
        <w:pStyle w:val="a4"/>
        <w:tabs>
          <w:tab w:val="num" w:pos="2730"/>
        </w:tabs>
        <w:ind w:right="0" w:firstLine="709"/>
        <w:jc w:val="both"/>
        <w:rPr>
          <w:sz w:val="28"/>
          <w:szCs w:val="28"/>
        </w:rPr>
      </w:pPr>
      <w:r w:rsidRPr="0042654C">
        <w:rPr>
          <w:sz w:val="28"/>
          <w:szCs w:val="28"/>
        </w:rPr>
        <w:t>4.1.</w:t>
      </w:r>
      <w:r w:rsidR="00960CF7" w:rsidRPr="0042654C">
        <w:rPr>
          <w:sz w:val="28"/>
          <w:szCs w:val="28"/>
        </w:rPr>
        <w:t>6</w:t>
      </w:r>
      <w:r w:rsidRPr="0042654C">
        <w:rPr>
          <w:sz w:val="28"/>
          <w:szCs w:val="28"/>
        </w:rPr>
        <w:t xml:space="preserve">. </w:t>
      </w:r>
      <w:r w:rsidR="004E15AF" w:rsidRPr="0042654C">
        <w:rPr>
          <w:sz w:val="28"/>
          <w:szCs w:val="28"/>
        </w:rPr>
        <w:t>П</w:t>
      </w:r>
      <w:r w:rsidR="007470DD" w:rsidRPr="0042654C">
        <w:rPr>
          <w:sz w:val="28"/>
          <w:szCs w:val="28"/>
        </w:rPr>
        <w:t xml:space="preserve">одписывать и передавать Исполнителю </w:t>
      </w:r>
      <w:r w:rsidR="00BB6A97" w:rsidRPr="0042654C">
        <w:rPr>
          <w:sz w:val="28"/>
          <w:szCs w:val="28"/>
        </w:rPr>
        <w:t>А</w:t>
      </w:r>
      <w:r w:rsidR="007470DD" w:rsidRPr="0042654C">
        <w:rPr>
          <w:sz w:val="28"/>
          <w:szCs w:val="28"/>
        </w:rPr>
        <w:t xml:space="preserve">кт сдачи-приема оказанных услуг в отношении каждого вида услуг, оказанных Заказчику в </w:t>
      </w:r>
      <w:r w:rsidR="007470DD" w:rsidRPr="0042654C">
        <w:rPr>
          <w:sz w:val="28"/>
          <w:szCs w:val="28"/>
        </w:rPr>
        <w:lastRenderedPageBreak/>
        <w:t>отчетном периоде</w:t>
      </w:r>
      <w:r w:rsidRPr="0042654C">
        <w:rPr>
          <w:sz w:val="28"/>
          <w:szCs w:val="28"/>
        </w:rPr>
        <w:t xml:space="preserve"> (формы которых приведены в соответствующих Условиях оказания услуг)</w:t>
      </w:r>
      <w:r w:rsidR="00B11E62" w:rsidRPr="0042654C">
        <w:rPr>
          <w:sz w:val="28"/>
          <w:szCs w:val="28"/>
        </w:rPr>
        <w:t>,</w:t>
      </w:r>
      <w:r w:rsidR="003A21B1" w:rsidRPr="0042654C">
        <w:rPr>
          <w:sz w:val="28"/>
          <w:szCs w:val="28"/>
        </w:rPr>
        <w:t xml:space="preserve"> </w:t>
      </w:r>
      <w:r w:rsidR="007470DD" w:rsidRPr="0042654C">
        <w:rPr>
          <w:sz w:val="28"/>
          <w:szCs w:val="28"/>
        </w:rPr>
        <w:t>либо направить Исполнителю мотивированный отказ от подписания Акта сдачи-приема оказанных услуг в письменном виде в срок до 1</w:t>
      </w:r>
      <w:r w:rsidRPr="0042654C">
        <w:rPr>
          <w:sz w:val="28"/>
          <w:szCs w:val="28"/>
        </w:rPr>
        <w:t>2</w:t>
      </w:r>
      <w:r w:rsidR="00176C46" w:rsidRPr="0042654C">
        <w:rPr>
          <w:sz w:val="28"/>
          <w:szCs w:val="28"/>
        </w:rPr>
        <w:t xml:space="preserve"> (</w:t>
      </w:r>
      <w:r w:rsidR="00960CF7" w:rsidRPr="0042654C">
        <w:rPr>
          <w:sz w:val="28"/>
          <w:szCs w:val="28"/>
        </w:rPr>
        <w:t>двенадцатого</w:t>
      </w:r>
      <w:r w:rsidR="00176C46" w:rsidRPr="0042654C">
        <w:rPr>
          <w:sz w:val="28"/>
          <w:szCs w:val="28"/>
        </w:rPr>
        <w:t>)</w:t>
      </w:r>
      <w:r w:rsidR="007470DD" w:rsidRPr="0042654C">
        <w:rPr>
          <w:sz w:val="28"/>
          <w:szCs w:val="28"/>
        </w:rPr>
        <w:t xml:space="preserve"> числа месяца</w:t>
      </w:r>
      <w:r w:rsidR="00DC43F7" w:rsidRPr="0042654C">
        <w:rPr>
          <w:sz w:val="28"/>
          <w:szCs w:val="28"/>
        </w:rPr>
        <w:t>,</w:t>
      </w:r>
      <w:r w:rsidR="007470DD" w:rsidRPr="0042654C">
        <w:rPr>
          <w:sz w:val="28"/>
          <w:szCs w:val="28"/>
        </w:rPr>
        <w:t xml:space="preserve"> следующего за </w:t>
      </w:r>
      <w:proofErr w:type="gramStart"/>
      <w:r w:rsidR="007470DD" w:rsidRPr="0042654C">
        <w:rPr>
          <w:sz w:val="28"/>
          <w:szCs w:val="28"/>
        </w:rPr>
        <w:t>отчетным</w:t>
      </w:r>
      <w:proofErr w:type="gramEnd"/>
      <w:r w:rsidR="007470DD" w:rsidRPr="0042654C">
        <w:rPr>
          <w:sz w:val="28"/>
          <w:szCs w:val="28"/>
        </w:rPr>
        <w:t>. В случае если Заказчик не подпишет акт и не представит письменных возражений на акт, Акт сдачи-приема оказанных услуг считается утвержденным Заказчиком.</w:t>
      </w:r>
    </w:p>
    <w:p w14:paraId="43E824DF" w14:textId="21D7165E" w:rsidR="00322782" w:rsidRPr="0042654C" w:rsidRDefault="00960CF7" w:rsidP="00717BC5">
      <w:pPr>
        <w:pStyle w:val="a4"/>
        <w:tabs>
          <w:tab w:val="num" w:pos="2730"/>
        </w:tabs>
        <w:ind w:right="0" w:firstLine="709"/>
        <w:jc w:val="both"/>
        <w:rPr>
          <w:sz w:val="28"/>
          <w:szCs w:val="28"/>
        </w:rPr>
      </w:pPr>
      <w:r w:rsidRPr="0042654C">
        <w:rPr>
          <w:sz w:val="28"/>
          <w:szCs w:val="28"/>
        </w:rPr>
        <w:t>4.1.7</w:t>
      </w:r>
      <w:r w:rsidR="00751212" w:rsidRPr="0042654C">
        <w:rPr>
          <w:sz w:val="28"/>
          <w:szCs w:val="28"/>
        </w:rPr>
        <w:t xml:space="preserve">. </w:t>
      </w:r>
      <w:r w:rsidR="00322782" w:rsidRPr="0042654C">
        <w:rPr>
          <w:sz w:val="28"/>
          <w:szCs w:val="28"/>
        </w:rPr>
        <w:t xml:space="preserve">Подписывать и передавать Исполнителю один экземпляр товарной накладной по форме ТОРГ-12 при получении ГЗПО </w:t>
      </w:r>
      <w:r w:rsidR="00572C0B" w:rsidRPr="0042654C">
        <w:rPr>
          <w:sz w:val="28"/>
          <w:szCs w:val="28"/>
        </w:rPr>
        <w:t>(</w:t>
      </w:r>
      <w:r w:rsidR="00322782" w:rsidRPr="0042654C">
        <w:rPr>
          <w:sz w:val="28"/>
          <w:szCs w:val="28"/>
        </w:rPr>
        <w:t>в случае если Заказчиком была направлена Заявка на поставку ГЗПО)</w:t>
      </w:r>
      <w:r w:rsidR="00572C0B" w:rsidRPr="0042654C">
        <w:rPr>
          <w:sz w:val="28"/>
          <w:szCs w:val="28"/>
        </w:rPr>
        <w:t>.</w:t>
      </w:r>
    </w:p>
    <w:p w14:paraId="3BDB48AB" w14:textId="77777777" w:rsidR="00AF6CBF" w:rsidRPr="0042654C" w:rsidRDefault="00751212" w:rsidP="00492FB2">
      <w:pPr>
        <w:pStyle w:val="a4"/>
        <w:tabs>
          <w:tab w:val="num" w:pos="0"/>
        </w:tabs>
        <w:ind w:right="0" w:firstLine="709"/>
        <w:jc w:val="both"/>
        <w:rPr>
          <w:sz w:val="28"/>
          <w:szCs w:val="28"/>
        </w:rPr>
      </w:pPr>
      <w:r w:rsidRPr="0042654C">
        <w:rPr>
          <w:sz w:val="28"/>
          <w:szCs w:val="28"/>
        </w:rPr>
        <w:t>4.1.</w:t>
      </w:r>
      <w:r w:rsidR="00960CF7" w:rsidRPr="0042654C">
        <w:rPr>
          <w:sz w:val="28"/>
          <w:szCs w:val="28"/>
        </w:rPr>
        <w:t>8</w:t>
      </w:r>
      <w:r w:rsidRPr="0042654C">
        <w:rPr>
          <w:sz w:val="28"/>
          <w:szCs w:val="28"/>
        </w:rPr>
        <w:t xml:space="preserve">. </w:t>
      </w:r>
      <w:r w:rsidR="00AF6CBF" w:rsidRPr="0042654C">
        <w:rPr>
          <w:sz w:val="28"/>
          <w:szCs w:val="28"/>
        </w:rPr>
        <w:t>В случае несогласия оплачивать услуги Исполнителя по настоящему Договору при повышении тарифов</w:t>
      </w:r>
      <w:r w:rsidR="00BB6A97" w:rsidRPr="0042654C">
        <w:rPr>
          <w:sz w:val="28"/>
          <w:szCs w:val="28"/>
        </w:rPr>
        <w:t>,</w:t>
      </w:r>
      <w:r w:rsidR="00AF6CBF" w:rsidRPr="0042654C">
        <w:rPr>
          <w:sz w:val="28"/>
          <w:szCs w:val="28"/>
        </w:rPr>
        <w:t xml:space="preserve"> письменно уведомить об этом Исполнителя в течение 2</w:t>
      </w:r>
      <w:r w:rsidR="00176C46" w:rsidRPr="0042654C">
        <w:rPr>
          <w:sz w:val="28"/>
          <w:szCs w:val="28"/>
        </w:rPr>
        <w:t xml:space="preserve"> (двух)</w:t>
      </w:r>
      <w:r w:rsidR="00AF6CBF" w:rsidRPr="0042654C">
        <w:rPr>
          <w:sz w:val="28"/>
          <w:szCs w:val="28"/>
        </w:rPr>
        <w:t xml:space="preserve"> календарных дней с момента получения информации об изменении тарифов</w:t>
      </w:r>
      <w:r w:rsidR="0003382E" w:rsidRPr="0042654C">
        <w:rPr>
          <w:sz w:val="28"/>
          <w:szCs w:val="28"/>
        </w:rPr>
        <w:t xml:space="preserve"> как это предусмотрено п.</w:t>
      </w:r>
      <w:r w:rsidR="00D37ADB">
        <w:rPr>
          <w:sz w:val="28"/>
          <w:szCs w:val="28"/>
        </w:rPr>
        <w:t> </w:t>
      </w:r>
      <w:r w:rsidR="0003382E" w:rsidRPr="0042654C">
        <w:rPr>
          <w:sz w:val="28"/>
          <w:szCs w:val="28"/>
        </w:rPr>
        <w:t>4.3.1 и п.</w:t>
      </w:r>
      <w:r w:rsidR="00D37ADB">
        <w:rPr>
          <w:sz w:val="28"/>
          <w:szCs w:val="28"/>
        </w:rPr>
        <w:t> </w:t>
      </w:r>
      <w:r w:rsidR="0003382E" w:rsidRPr="0042654C">
        <w:rPr>
          <w:sz w:val="28"/>
          <w:szCs w:val="28"/>
        </w:rPr>
        <w:t>4.3.2 настоящего Договора</w:t>
      </w:r>
      <w:r w:rsidR="00AF6CBF" w:rsidRPr="0042654C">
        <w:rPr>
          <w:sz w:val="28"/>
          <w:szCs w:val="28"/>
        </w:rPr>
        <w:t>. Договор считается расторгнутым с момента получения Исполнителем извещения об отказе Заказчика опла</w:t>
      </w:r>
      <w:r w:rsidR="00287C89" w:rsidRPr="0042654C">
        <w:rPr>
          <w:sz w:val="28"/>
          <w:szCs w:val="28"/>
        </w:rPr>
        <w:t>чивать услуги по новым тарифам.</w:t>
      </w:r>
    </w:p>
    <w:p w14:paraId="667F90CD" w14:textId="77777777" w:rsidR="00751212" w:rsidRPr="0042654C" w:rsidRDefault="00751212" w:rsidP="00717BC5">
      <w:pPr>
        <w:pStyle w:val="a4"/>
        <w:tabs>
          <w:tab w:val="num" w:pos="2730"/>
        </w:tabs>
        <w:ind w:right="0" w:firstLine="709"/>
        <w:jc w:val="both"/>
        <w:rPr>
          <w:sz w:val="28"/>
          <w:szCs w:val="28"/>
        </w:rPr>
      </w:pPr>
      <w:r w:rsidRPr="0042654C">
        <w:rPr>
          <w:sz w:val="28"/>
          <w:szCs w:val="28"/>
        </w:rPr>
        <w:t>4.1.</w:t>
      </w:r>
      <w:r w:rsidR="00960CF7" w:rsidRPr="0042654C">
        <w:rPr>
          <w:sz w:val="28"/>
          <w:szCs w:val="28"/>
        </w:rPr>
        <w:t>9</w:t>
      </w:r>
      <w:r w:rsidRPr="0042654C">
        <w:rPr>
          <w:sz w:val="28"/>
          <w:szCs w:val="28"/>
        </w:rPr>
        <w:t xml:space="preserve">. </w:t>
      </w:r>
      <w:r w:rsidR="00942BE2" w:rsidRPr="0042654C">
        <w:rPr>
          <w:sz w:val="28"/>
          <w:szCs w:val="28"/>
        </w:rPr>
        <w:t xml:space="preserve">В </w:t>
      </w:r>
      <w:proofErr w:type="gramStart"/>
      <w:r w:rsidR="00942BE2" w:rsidRPr="0042654C">
        <w:rPr>
          <w:sz w:val="28"/>
          <w:szCs w:val="28"/>
        </w:rPr>
        <w:t>случае</w:t>
      </w:r>
      <w:proofErr w:type="gramEnd"/>
      <w:r w:rsidR="00942BE2" w:rsidRPr="0042654C">
        <w:rPr>
          <w:sz w:val="28"/>
          <w:szCs w:val="28"/>
        </w:rPr>
        <w:t xml:space="preserve"> направления Заказчиком Заявки на поставку ГЗПО, Заказчик обязан осуществить прием ГЗПО и вывоз ГЗПО из структурного подразделения Исполнителя за счет собственных средств в течение ____ рабочих дней с момента получения уведомления Исполнителя о готовности ГЗПО при условии полной оплаты ГЗПО.</w:t>
      </w:r>
    </w:p>
    <w:p w14:paraId="46E2E9A8" w14:textId="77777777" w:rsidR="00942BE2" w:rsidRPr="0042654C" w:rsidRDefault="00751212" w:rsidP="00717BC5">
      <w:pPr>
        <w:pStyle w:val="a4"/>
        <w:tabs>
          <w:tab w:val="num" w:pos="2730"/>
        </w:tabs>
        <w:ind w:right="0" w:firstLine="709"/>
        <w:jc w:val="both"/>
        <w:rPr>
          <w:sz w:val="28"/>
          <w:szCs w:val="28"/>
        </w:rPr>
      </w:pPr>
      <w:r w:rsidRPr="0042654C">
        <w:rPr>
          <w:sz w:val="28"/>
          <w:szCs w:val="28"/>
        </w:rPr>
        <w:t>4.1.</w:t>
      </w:r>
      <w:r w:rsidR="00960CF7" w:rsidRPr="0042654C">
        <w:rPr>
          <w:sz w:val="28"/>
          <w:szCs w:val="28"/>
        </w:rPr>
        <w:t>10</w:t>
      </w:r>
      <w:r w:rsidRPr="0042654C">
        <w:rPr>
          <w:sz w:val="28"/>
          <w:szCs w:val="28"/>
        </w:rPr>
        <w:t xml:space="preserve">. </w:t>
      </w:r>
      <w:r w:rsidR="00942BE2" w:rsidRPr="0042654C">
        <w:rPr>
          <w:rFonts w:ascii="Times New Roman CYR" w:hAnsi="Times New Roman CYR"/>
          <w:sz w:val="28"/>
          <w:szCs w:val="28"/>
        </w:rPr>
        <w:t>Производить приемку ГЗПО на складе Исполнителя</w:t>
      </w:r>
      <w:r w:rsidR="00AC6885" w:rsidRPr="0042654C">
        <w:rPr>
          <w:rFonts w:ascii="Times New Roman CYR" w:hAnsi="Times New Roman CYR"/>
          <w:sz w:val="28"/>
          <w:szCs w:val="28"/>
        </w:rPr>
        <w:t xml:space="preserve"> </w:t>
      </w:r>
      <w:r w:rsidR="00942BE2" w:rsidRPr="0042654C">
        <w:rPr>
          <w:rFonts w:ascii="Times New Roman CYR" w:hAnsi="Times New Roman CYR"/>
          <w:sz w:val="28"/>
          <w:szCs w:val="28"/>
        </w:rPr>
        <w:t xml:space="preserve">по количеству и качеству по товарной накладной ф. ТОРГ-12 в порядке, установленном действующим законодательством РФ. </w:t>
      </w:r>
    </w:p>
    <w:p w14:paraId="0A2A9C10" w14:textId="77777777" w:rsidR="00935FE1" w:rsidRPr="00492FB2" w:rsidRDefault="00751212" w:rsidP="00717BC5">
      <w:pPr>
        <w:pStyle w:val="a4"/>
        <w:tabs>
          <w:tab w:val="num" w:pos="2730"/>
        </w:tabs>
        <w:ind w:right="0" w:firstLine="709"/>
        <w:jc w:val="both"/>
        <w:rPr>
          <w:sz w:val="28"/>
          <w:szCs w:val="28"/>
        </w:rPr>
      </w:pPr>
      <w:r w:rsidRPr="00492FB2">
        <w:rPr>
          <w:sz w:val="28"/>
          <w:szCs w:val="28"/>
        </w:rPr>
        <w:t>4.1.1</w:t>
      </w:r>
      <w:r w:rsidR="00960CF7" w:rsidRPr="00492FB2">
        <w:rPr>
          <w:sz w:val="28"/>
          <w:szCs w:val="28"/>
        </w:rPr>
        <w:t>1</w:t>
      </w:r>
      <w:r w:rsidRPr="00492FB2">
        <w:rPr>
          <w:sz w:val="28"/>
          <w:szCs w:val="28"/>
        </w:rPr>
        <w:t xml:space="preserve">. </w:t>
      </w:r>
      <w:r w:rsidR="00C00D5B" w:rsidRPr="00492FB2">
        <w:rPr>
          <w:sz w:val="28"/>
          <w:szCs w:val="28"/>
        </w:rPr>
        <w:t xml:space="preserve">Соблюдать </w:t>
      </w:r>
      <w:r w:rsidR="00935FE1" w:rsidRPr="00492FB2">
        <w:rPr>
          <w:sz w:val="28"/>
          <w:szCs w:val="28"/>
        </w:rPr>
        <w:t>обязанности</w:t>
      </w:r>
      <w:r w:rsidR="005B5718" w:rsidRPr="00492FB2">
        <w:rPr>
          <w:sz w:val="28"/>
          <w:szCs w:val="28"/>
        </w:rPr>
        <w:t xml:space="preserve"> Сторон</w:t>
      </w:r>
      <w:r w:rsidR="00935FE1" w:rsidRPr="00492FB2">
        <w:rPr>
          <w:sz w:val="28"/>
          <w:szCs w:val="28"/>
        </w:rPr>
        <w:t xml:space="preserve"> при оказании отдельных видов услуг в соответствии с Условиями оказания услуг, являющимися неотъемлемой частью настоящего Договора.</w:t>
      </w:r>
    </w:p>
    <w:p w14:paraId="1FB1D6F9" w14:textId="77777777" w:rsidR="00CA20BF" w:rsidRPr="00492FB2" w:rsidRDefault="00CA20BF" w:rsidP="00717BC5">
      <w:pPr>
        <w:pStyle w:val="a4"/>
        <w:numPr>
          <w:ilvl w:val="1"/>
          <w:numId w:val="6"/>
        </w:numPr>
        <w:tabs>
          <w:tab w:val="clear" w:pos="1290"/>
          <w:tab w:val="num" w:pos="0"/>
          <w:tab w:val="num" w:pos="1418"/>
        </w:tabs>
        <w:ind w:left="0" w:right="0" w:firstLine="709"/>
        <w:jc w:val="both"/>
        <w:rPr>
          <w:b/>
          <w:sz w:val="28"/>
          <w:szCs w:val="28"/>
        </w:rPr>
      </w:pPr>
      <w:r w:rsidRPr="00492FB2">
        <w:rPr>
          <w:b/>
          <w:sz w:val="28"/>
          <w:szCs w:val="28"/>
        </w:rPr>
        <w:t>Права Заказчика:</w:t>
      </w:r>
    </w:p>
    <w:p w14:paraId="48E33AD4" w14:textId="4B95064B" w:rsidR="00492FB2" w:rsidRPr="00492FB2" w:rsidRDefault="00492FB2" w:rsidP="00492FB2">
      <w:pPr>
        <w:pStyle w:val="a4"/>
        <w:tabs>
          <w:tab w:val="num" w:pos="2141"/>
        </w:tabs>
        <w:ind w:right="8" w:firstLine="709"/>
        <w:jc w:val="both"/>
        <w:rPr>
          <w:sz w:val="28"/>
          <w:szCs w:val="28"/>
        </w:rPr>
      </w:pPr>
      <w:r w:rsidRPr="00492FB2">
        <w:rPr>
          <w:sz w:val="28"/>
          <w:szCs w:val="28"/>
        </w:rPr>
        <w:t>4.2.1. Заказчик самостоятельно определяет перечень необходимых услуг, перечисленных в п. 3.1 настоящего Договора в первичном заявлении об оказании услуг (</w:t>
      </w:r>
      <w:r w:rsidR="00C2499D">
        <w:rPr>
          <w:sz w:val="28"/>
          <w:szCs w:val="28"/>
        </w:rPr>
        <w:t xml:space="preserve">по форме </w:t>
      </w:r>
      <w:r w:rsidRPr="00492FB2">
        <w:rPr>
          <w:sz w:val="28"/>
          <w:szCs w:val="28"/>
        </w:rPr>
        <w:t xml:space="preserve">1.1 </w:t>
      </w:r>
      <w:r w:rsidR="009B7655">
        <w:rPr>
          <w:sz w:val="28"/>
          <w:szCs w:val="28"/>
        </w:rPr>
        <w:t>п</w:t>
      </w:r>
      <w:r w:rsidR="00DC4AE6">
        <w:rPr>
          <w:sz w:val="28"/>
          <w:szCs w:val="28"/>
        </w:rPr>
        <w:t>риложения №</w:t>
      </w:r>
      <w:r w:rsidR="009B7655">
        <w:rPr>
          <w:sz w:val="28"/>
          <w:szCs w:val="28"/>
        </w:rPr>
        <w:t> </w:t>
      </w:r>
      <w:r w:rsidR="00DC4AE6">
        <w:rPr>
          <w:sz w:val="28"/>
          <w:szCs w:val="28"/>
        </w:rPr>
        <w:t xml:space="preserve">1 </w:t>
      </w:r>
      <w:r w:rsidRPr="00492FB2">
        <w:rPr>
          <w:sz w:val="28"/>
          <w:szCs w:val="28"/>
        </w:rPr>
        <w:t xml:space="preserve">к настоящему Договору). Оказание конкретных услуг регулируется путем подписания сторонами соответствующих Условий оказания услуг, являющихся неотъемлемой частью настоящего Договора. </w:t>
      </w:r>
    </w:p>
    <w:p w14:paraId="5054A52A" w14:textId="0FD98B98" w:rsidR="00492FB2" w:rsidRPr="00492FB2" w:rsidRDefault="00492FB2" w:rsidP="00C2499D">
      <w:pPr>
        <w:pStyle w:val="a4"/>
        <w:numPr>
          <w:ilvl w:val="2"/>
          <w:numId w:val="11"/>
        </w:numPr>
        <w:ind w:left="0" w:right="0" w:firstLine="709"/>
        <w:jc w:val="both"/>
        <w:rPr>
          <w:sz w:val="28"/>
          <w:szCs w:val="28"/>
        </w:rPr>
      </w:pPr>
      <w:r w:rsidRPr="00492FB2">
        <w:rPr>
          <w:sz w:val="28"/>
          <w:szCs w:val="28"/>
        </w:rPr>
        <w:t>Заказчик вправе скорректировать услуги, подлежащие оказанию Исполнителем путем направления Заявления на добавление услуг к перечню оказываемых услуг по форме 1.2</w:t>
      </w:r>
      <w:r w:rsidR="00DC4AE6">
        <w:rPr>
          <w:sz w:val="28"/>
          <w:szCs w:val="28"/>
        </w:rPr>
        <w:t xml:space="preserve"> </w:t>
      </w:r>
      <w:r w:rsidR="009B7655">
        <w:rPr>
          <w:sz w:val="28"/>
          <w:szCs w:val="28"/>
        </w:rPr>
        <w:t>п</w:t>
      </w:r>
      <w:r w:rsidR="00DC4AE6">
        <w:rPr>
          <w:sz w:val="28"/>
          <w:szCs w:val="28"/>
        </w:rPr>
        <w:t>риложения №</w:t>
      </w:r>
      <w:r w:rsidR="009B7655">
        <w:rPr>
          <w:sz w:val="28"/>
          <w:szCs w:val="28"/>
        </w:rPr>
        <w:t> </w:t>
      </w:r>
      <w:r w:rsidR="00DC4AE6">
        <w:rPr>
          <w:sz w:val="28"/>
          <w:szCs w:val="28"/>
        </w:rPr>
        <w:t>1</w:t>
      </w:r>
      <w:r w:rsidRPr="00492FB2">
        <w:rPr>
          <w:sz w:val="28"/>
          <w:szCs w:val="28"/>
        </w:rPr>
        <w:t xml:space="preserve"> к настоящему Договору, либо Заявление на исключение услуг из перечня оказываемых услуг по форме 1.3 </w:t>
      </w:r>
      <w:r w:rsidR="009B7655">
        <w:rPr>
          <w:sz w:val="28"/>
          <w:szCs w:val="28"/>
        </w:rPr>
        <w:t>п</w:t>
      </w:r>
      <w:r w:rsidR="00DC4AE6">
        <w:rPr>
          <w:sz w:val="28"/>
          <w:szCs w:val="28"/>
        </w:rPr>
        <w:t>риложения №</w:t>
      </w:r>
      <w:r w:rsidR="009B7655">
        <w:rPr>
          <w:sz w:val="28"/>
          <w:szCs w:val="28"/>
        </w:rPr>
        <w:t> </w:t>
      </w:r>
      <w:r w:rsidR="00DC4AE6">
        <w:rPr>
          <w:sz w:val="28"/>
          <w:szCs w:val="28"/>
        </w:rPr>
        <w:t xml:space="preserve">1 </w:t>
      </w:r>
      <w:r w:rsidRPr="00492FB2">
        <w:rPr>
          <w:sz w:val="28"/>
          <w:szCs w:val="28"/>
        </w:rPr>
        <w:t>к настоящему Договору. Направление Заказчиком  Заявления по форме 1.2</w:t>
      </w:r>
      <w:r w:rsidR="00DC4AE6">
        <w:rPr>
          <w:sz w:val="28"/>
          <w:szCs w:val="28"/>
        </w:rPr>
        <w:t xml:space="preserve"> </w:t>
      </w:r>
      <w:r w:rsidR="009B7655">
        <w:rPr>
          <w:sz w:val="28"/>
          <w:szCs w:val="28"/>
        </w:rPr>
        <w:t>п</w:t>
      </w:r>
      <w:r w:rsidR="00DC4AE6">
        <w:rPr>
          <w:sz w:val="28"/>
          <w:szCs w:val="28"/>
        </w:rPr>
        <w:t>риложения №</w:t>
      </w:r>
      <w:r w:rsidR="009B7655">
        <w:rPr>
          <w:sz w:val="28"/>
          <w:szCs w:val="28"/>
        </w:rPr>
        <w:t> </w:t>
      </w:r>
      <w:r w:rsidR="00DC4AE6">
        <w:rPr>
          <w:sz w:val="28"/>
          <w:szCs w:val="28"/>
        </w:rPr>
        <w:t>1</w:t>
      </w:r>
      <w:r w:rsidRPr="00492FB2">
        <w:rPr>
          <w:sz w:val="28"/>
          <w:szCs w:val="28"/>
        </w:rPr>
        <w:t xml:space="preserve"> к настоящему Договору является основанием для подписания между Сторонами соответствующих Условий оказания услуг.</w:t>
      </w:r>
    </w:p>
    <w:p w14:paraId="5A512767" w14:textId="394E5AD8" w:rsidR="00492FB2" w:rsidRPr="00492FB2" w:rsidRDefault="00492FB2" w:rsidP="009D27C5">
      <w:pPr>
        <w:pStyle w:val="a4"/>
        <w:tabs>
          <w:tab w:val="num" w:pos="1134"/>
        </w:tabs>
        <w:ind w:right="0" w:firstLine="709"/>
        <w:jc w:val="both"/>
        <w:rPr>
          <w:spacing w:val="-2"/>
          <w:sz w:val="28"/>
          <w:szCs w:val="28"/>
        </w:rPr>
      </w:pPr>
      <w:r w:rsidRPr="00492FB2">
        <w:rPr>
          <w:spacing w:val="-2"/>
          <w:sz w:val="28"/>
          <w:szCs w:val="28"/>
        </w:rPr>
        <w:lastRenderedPageBreak/>
        <w:t>4.2.3. Направление Заказчиком Заявления по форме 1.3</w:t>
      </w:r>
      <w:r w:rsidR="00DC4AE6">
        <w:rPr>
          <w:spacing w:val="-2"/>
          <w:sz w:val="28"/>
          <w:szCs w:val="28"/>
        </w:rPr>
        <w:t xml:space="preserve"> </w:t>
      </w:r>
      <w:r w:rsidR="009B7655">
        <w:rPr>
          <w:spacing w:val="-2"/>
          <w:sz w:val="28"/>
          <w:szCs w:val="28"/>
        </w:rPr>
        <w:t>п</w:t>
      </w:r>
      <w:r w:rsidR="00DC4AE6">
        <w:rPr>
          <w:spacing w:val="-2"/>
          <w:sz w:val="28"/>
          <w:szCs w:val="28"/>
        </w:rPr>
        <w:t>риложения №</w:t>
      </w:r>
      <w:r w:rsidR="009B7655">
        <w:rPr>
          <w:spacing w:val="-2"/>
          <w:sz w:val="28"/>
          <w:szCs w:val="28"/>
        </w:rPr>
        <w:t> </w:t>
      </w:r>
      <w:r w:rsidR="00DC4AE6">
        <w:rPr>
          <w:spacing w:val="-2"/>
          <w:sz w:val="28"/>
          <w:szCs w:val="28"/>
        </w:rPr>
        <w:t>1</w:t>
      </w:r>
      <w:r w:rsidRPr="00492FB2">
        <w:rPr>
          <w:spacing w:val="-2"/>
          <w:sz w:val="28"/>
          <w:szCs w:val="28"/>
        </w:rPr>
        <w:t xml:space="preserve"> к настоящему Договору является односторонним отказом Заказчика от оказания соответствующих услуг, указанных в Заявлении</w:t>
      </w:r>
      <w:r w:rsidRPr="00492FB2">
        <w:rPr>
          <w:sz w:val="28"/>
          <w:szCs w:val="28"/>
        </w:rPr>
        <w:t>.</w:t>
      </w:r>
    </w:p>
    <w:p w14:paraId="2E509B0F" w14:textId="44DDA2EA" w:rsidR="00492FB2" w:rsidRPr="00492FB2" w:rsidRDefault="00492FB2" w:rsidP="009D27C5">
      <w:pPr>
        <w:pStyle w:val="a4"/>
        <w:tabs>
          <w:tab w:val="left" w:pos="1418"/>
          <w:tab w:val="num" w:pos="2425"/>
        </w:tabs>
        <w:ind w:right="0" w:firstLine="709"/>
        <w:jc w:val="both"/>
        <w:rPr>
          <w:b/>
          <w:sz w:val="28"/>
          <w:szCs w:val="28"/>
        </w:rPr>
      </w:pPr>
      <w:r w:rsidRPr="00492FB2">
        <w:rPr>
          <w:spacing w:val="-2"/>
          <w:sz w:val="28"/>
          <w:szCs w:val="28"/>
        </w:rPr>
        <w:t xml:space="preserve">4.2.4. Заказчик </w:t>
      </w:r>
      <w:r w:rsidRPr="00492FB2">
        <w:rPr>
          <w:sz w:val="28"/>
          <w:szCs w:val="28"/>
        </w:rPr>
        <w:t xml:space="preserve">в случае необходимости вправе направить Исполнителю заявку на поставку ГЗПО по форме приложения № </w:t>
      </w:r>
      <w:r w:rsidR="00D157D7">
        <w:rPr>
          <w:sz w:val="28"/>
          <w:szCs w:val="28"/>
        </w:rPr>
        <w:t>4</w:t>
      </w:r>
      <w:r w:rsidRPr="00492FB2">
        <w:rPr>
          <w:sz w:val="28"/>
          <w:szCs w:val="28"/>
        </w:rPr>
        <w:t xml:space="preserve"> к настоящему Договору</w:t>
      </w:r>
      <w:r w:rsidR="00D157D7">
        <w:rPr>
          <w:sz w:val="28"/>
          <w:szCs w:val="28"/>
        </w:rPr>
        <w:t>.</w:t>
      </w:r>
    </w:p>
    <w:p w14:paraId="751FD5E5" w14:textId="716A4C4B" w:rsidR="00643DB1" w:rsidRPr="00492FB2" w:rsidRDefault="00492FB2" w:rsidP="009D27C5">
      <w:pPr>
        <w:pStyle w:val="a4"/>
        <w:tabs>
          <w:tab w:val="left" w:pos="1418"/>
          <w:tab w:val="num" w:pos="2425"/>
        </w:tabs>
        <w:ind w:right="0" w:firstLine="709"/>
        <w:jc w:val="both"/>
        <w:rPr>
          <w:b/>
          <w:sz w:val="28"/>
          <w:szCs w:val="28"/>
        </w:rPr>
      </w:pPr>
      <w:r w:rsidRPr="00492FB2">
        <w:rPr>
          <w:b/>
          <w:sz w:val="28"/>
          <w:szCs w:val="28"/>
        </w:rPr>
        <w:t xml:space="preserve">4.3. </w:t>
      </w:r>
      <w:r w:rsidR="00952ABC" w:rsidRPr="00492FB2">
        <w:rPr>
          <w:b/>
          <w:sz w:val="28"/>
          <w:szCs w:val="28"/>
        </w:rPr>
        <w:t xml:space="preserve">Обязанности </w:t>
      </w:r>
      <w:r w:rsidR="004D3D50" w:rsidRPr="00492FB2">
        <w:rPr>
          <w:b/>
          <w:sz w:val="28"/>
          <w:szCs w:val="28"/>
        </w:rPr>
        <w:t>И</w:t>
      </w:r>
      <w:r w:rsidR="00952ABC" w:rsidRPr="00492FB2">
        <w:rPr>
          <w:b/>
          <w:sz w:val="28"/>
          <w:szCs w:val="28"/>
        </w:rPr>
        <w:t>сполнителя:</w:t>
      </w:r>
    </w:p>
    <w:p w14:paraId="615DB131" w14:textId="4E52AD48" w:rsidR="00341257" w:rsidRPr="0042654C" w:rsidRDefault="00987EF9" w:rsidP="009D27C5">
      <w:pPr>
        <w:pStyle w:val="a4"/>
        <w:widowControl w:val="0"/>
        <w:tabs>
          <w:tab w:val="left" w:pos="1418"/>
          <w:tab w:val="num" w:pos="2425"/>
        </w:tabs>
        <w:ind w:right="0" w:firstLine="709"/>
        <w:jc w:val="both"/>
        <w:rPr>
          <w:sz w:val="28"/>
          <w:szCs w:val="28"/>
        </w:rPr>
      </w:pPr>
      <w:r w:rsidRPr="00492FB2">
        <w:rPr>
          <w:sz w:val="28"/>
          <w:szCs w:val="28"/>
        </w:rPr>
        <w:t xml:space="preserve">4.3.1. </w:t>
      </w:r>
      <w:r w:rsidR="00D20F7A" w:rsidRPr="00492FB2">
        <w:rPr>
          <w:sz w:val="28"/>
          <w:szCs w:val="28"/>
        </w:rPr>
        <w:t>И</w:t>
      </w:r>
      <w:r w:rsidR="004E15AF" w:rsidRPr="00492FB2">
        <w:rPr>
          <w:sz w:val="28"/>
          <w:szCs w:val="28"/>
        </w:rPr>
        <w:t xml:space="preserve">нформировать </w:t>
      </w:r>
      <w:r w:rsidR="00341257" w:rsidRPr="00492FB2">
        <w:rPr>
          <w:sz w:val="28"/>
          <w:szCs w:val="28"/>
        </w:rPr>
        <w:t>Заказчика об изменении тарифов</w:t>
      </w:r>
      <w:r w:rsidR="00BD6784" w:rsidRPr="00492FB2">
        <w:rPr>
          <w:sz w:val="28"/>
          <w:szCs w:val="28"/>
        </w:rPr>
        <w:t>, которые не регулируются уполномоченным федеральным</w:t>
      </w:r>
      <w:r w:rsidR="00BD6784" w:rsidRPr="0042654C">
        <w:rPr>
          <w:sz w:val="28"/>
          <w:szCs w:val="28"/>
        </w:rPr>
        <w:t xml:space="preserve"> органом исполнительной власти,</w:t>
      </w:r>
      <w:r w:rsidR="00341257" w:rsidRPr="0042654C">
        <w:rPr>
          <w:sz w:val="28"/>
          <w:szCs w:val="28"/>
        </w:rPr>
        <w:t xml:space="preserve"> путем размещения соответствующей информации на сайте Исполнителя в сети Интернет </w:t>
      </w:r>
      <w:hyperlink r:id="rId11" w:history="1">
        <w:r w:rsidR="00341257" w:rsidRPr="006C3CEB">
          <w:rPr>
            <w:rStyle w:val="a3"/>
            <w:color w:val="auto"/>
            <w:sz w:val="28"/>
            <w:szCs w:val="28"/>
            <w:lang w:val="en-US"/>
          </w:rPr>
          <w:t>www</w:t>
        </w:r>
        <w:r w:rsidR="00341257" w:rsidRPr="006C3CEB">
          <w:rPr>
            <w:rStyle w:val="a3"/>
            <w:color w:val="auto"/>
            <w:sz w:val="28"/>
            <w:szCs w:val="28"/>
          </w:rPr>
          <w:t>.</w:t>
        </w:r>
        <w:proofErr w:type="spellStart"/>
        <w:r w:rsidR="00341257" w:rsidRPr="006C3CEB">
          <w:rPr>
            <w:rStyle w:val="a3"/>
            <w:color w:val="auto"/>
            <w:sz w:val="28"/>
            <w:szCs w:val="28"/>
            <w:lang w:val="en-US"/>
          </w:rPr>
          <w:t>russianpost</w:t>
        </w:r>
        <w:proofErr w:type="spellEnd"/>
        <w:r w:rsidR="00341257" w:rsidRPr="006C3CEB">
          <w:rPr>
            <w:rStyle w:val="a3"/>
            <w:color w:val="auto"/>
            <w:sz w:val="28"/>
            <w:szCs w:val="28"/>
          </w:rPr>
          <w:t>.</w:t>
        </w:r>
        <w:proofErr w:type="spellStart"/>
        <w:r w:rsidR="00341257" w:rsidRPr="006C3CEB">
          <w:rPr>
            <w:rStyle w:val="a3"/>
            <w:color w:val="auto"/>
            <w:sz w:val="28"/>
            <w:szCs w:val="28"/>
            <w:lang w:val="en-US"/>
          </w:rPr>
          <w:t>ru</w:t>
        </w:r>
        <w:proofErr w:type="spellEnd"/>
      </w:hyperlink>
      <w:r w:rsidR="00341257" w:rsidRPr="0042654C">
        <w:rPr>
          <w:sz w:val="28"/>
          <w:szCs w:val="28"/>
        </w:rPr>
        <w:t>, а также в ОПС или ином структурном подразделении, определенном как место обслуживания согласно соответствующим Условиям оказания услуг, являющимся неотъемлемой частью настоящего Договора. В случае изменения действующих тарифов Исполнитель размеща</w:t>
      </w:r>
      <w:r w:rsidR="008842AE">
        <w:rPr>
          <w:sz w:val="28"/>
          <w:szCs w:val="28"/>
        </w:rPr>
        <w:t>е</w:t>
      </w:r>
      <w:r w:rsidR="00341257" w:rsidRPr="0042654C">
        <w:rPr>
          <w:sz w:val="28"/>
          <w:szCs w:val="28"/>
        </w:rPr>
        <w:t>т соответствующую информацию на сайте и в ОПС не позднее, чем за 10 (</w:t>
      </w:r>
      <w:r w:rsidR="00D86EE1">
        <w:rPr>
          <w:sz w:val="28"/>
          <w:szCs w:val="28"/>
        </w:rPr>
        <w:t>д</w:t>
      </w:r>
      <w:r w:rsidR="00341257" w:rsidRPr="0042654C">
        <w:rPr>
          <w:sz w:val="28"/>
          <w:szCs w:val="28"/>
        </w:rPr>
        <w:t>есять) календарных дней до даты введения новых тарифов.</w:t>
      </w:r>
    </w:p>
    <w:p w14:paraId="6263A081" w14:textId="43D2CC70" w:rsidR="00987EF9" w:rsidRPr="0042654C" w:rsidRDefault="00987EF9" w:rsidP="00717BC5">
      <w:pPr>
        <w:pStyle w:val="a4"/>
        <w:tabs>
          <w:tab w:val="num" w:pos="2730"/>
        </w:tabs>
        <w:ind w:right="0" w:firstLine="709"/>
        <w:jc w:val="both"/>
        <w:rPr>
          <w:sz w:val="28"/>
          <w:szCs w:val="28"/>
        </w:rPr>
      </w:pPr>
      <w:r w:rsidRPr="0042654C">
        <w:rPr>
          <w:sz w:val="28"/>
          <w:szCs w:val="28"/>
        </w:rPr>
        <w:t xml:space="preserve">4.3.2. </w:t>
      </w:r>
      <w:proofErr w:type="gramStart"/>
      <w:r w:rsidR="00D20F7A" w:rsidRPr="0042654C">
        <w:rPr>
          <w:sz w:val="28"/>
          <w:szCs w:val="28"/>
        </w:rPr>
        <w:t>И</w:t>
      </w:r>
      <w:r w:rsidR="004E15AF" w:rsidRPr="0042654C">
        <w:rPr>
          <w:sz w:val="28"/>
          <w:szCs w:val="28"/>
        </w:rPr>
        <w:t xml:space="preserve">нформировать Заказчика об изменении </w:t>
      </w:r>
      <w:r w:rsidR="004E15AF" w:rsidRPr="0042654C">
        <w:rPr>
          <w:bCs/>
          <w:sz w:val="28"/>
          <w:szCs w:val="28"/>
        </w:rPr>
        <w:t xml:space="preserve">тарифов на услуги почтовой связи, государственное регулирование которых осуществляет уполномоченный федеральный орган исполнительной власти, не позднее, чем за </w:t>
      </w:r>
      <w:r w:rsidR="00BD6784" w:rsidRPr="0042654C">
        <w:rPr>
          <w:bCs/>
          <w:sz w:val="28"/>
          <w:szCs w:val="28"/>
        </w:rPr>
        <w:t>3</w:t>
      </w:r>
      <w:r w:rsidR="004E15AF" w:rsidRPr="0042654C">
        <w:rPr>
          <w:bCs/>
          <w:sz w:val="28"/>
          <w:szCs w:val="28"/>
        </w:rPr>
        <w:t xml:space="preserve"> (</w:t>
      </w:r>
      <w:r w:rsidR="00BD6784" w:rsidRPr="0042654C">
        <w:rPr>
          <w:bCs/>
          <w:sz w:val="28"/>
          <w:szCs w:val="28"/>
        </w:rPr>
        <w:t>три</w:t>
      </w:r>
      <w:r w:rsidR="004E15AF" w:rsidRPr="0042654C">
        <w:rPr>
          <w:bCs/>
          <w:sz w:val="28"/>
          <w:szCs w:val="28"/>
        </w:rPr>
        <w:t>) календарны</w:t>
      </w:r>
      <w:r w:rsidR="00BD6784" w:rsidRPr="0042654C">
        <w:rPr>
          <w:bCs/>
          <w:sz w:val="28"/>
          <w:szCs w:val="28"/>
        </w:rPr>
        <w:t>х дня</w:t>
      </w:r>
      <w:r w:rsidR="004E15AF" w:rsidRPr="0042654C">
        <w:rPr>
          <w:bCs/>
          <w:sz w:val="28"/>
          <w:szCs w:val="28"/>
        </w:rPr>
        <w:t xml:space="preserve"> до предполагаемой даты ввода тарифов</w:t>
      </w:r>
      <w:r w:rsidR="00D20F7A" w:rsidRPr="0042654C">
        <w:rPr>
          <w:bCs/>
          <w:sz w:val="28"/>
          <w:szCs w:val="28"/>
        </w:rPr>
        <w:t xml:space="preserve"> путем размещения соответствующей информации</w:t>
      </w:r>
      <w:r w:rsidR="00D20F7A" w:rsidRPr="0042654C">
        <w:rPr>
          <w:sz w:val="28"/>
          <w:szCs w:val="28"/>
        </w:rPr>
        <w:t xml:space="preserve"> </w:t>
      </w:r>
      <w:r w:rsidRPr="0042654C">
        <w:rPr>
          <w:sz w:val="28"/>
          <w:szCs w:val="28"/>
        </w:rPr>
        <w:t>на С</w:t>
      </w:r>
      <w:r w:rsidR="00D20F7A" w:rsidRPr="0042654C">
        <w:rPr>
          <w:sz w:val="28"/>
          <w:szCs w:val="28"/>
        </w:rPr>
        <w:t>айте Исполнителя, а также в ОПС или ином структурном подразделении, определенном как место обслуживания согласно соответствующим Условиям оказания услуг, являющимся неотъемлемой частью настоящего Договора</w:t>
      </w:r>
      <w:r w:rsidR="004E15AF" w:rsidRPr="0042654C">
        <w:rPr>
          <w:sz w:val="28"/>
          <w:szCs w:val="28"/>
        </w:rPr>
        <w:t>.</w:t>
      </w:r>
      <w:proofErr w:type="gramEnd"/>
    </w:p>
    <w:p w14:paraId="231170CC" w14:textId="75E895F6" w:rsidR="0097130D" w:rsidRDefault="00987EF9" w:rsidP="00717BC5">
      <w:pPr>
        <w:pStyle w:val="a4"/>
        <w:tabs>
          <w:tab w:val="num" w:pos="2730"/>
        </w:tabs>
        <w:ind w:right="0" w:firstLine="709"/>
        <w:jc w:val="both"/>
        <w:rPr>
          <w:sz w:val="28"/>
          <w:szCs w:val="28"/>
        </w:rPr>
      </w:pPr>
      <w:r w:rsidRPr="0042654C">
        <w:rPr>
          <w:sz w:val="28"/>
          <w:szCs w:val="28"/>
        </w:rPr>
        <w:t xml:space="preserve">4.3.3. </w:t>
      </w:r>
      <w:proofErr w:type="gramStart"/>
      <w:r w:rsidR="0041706A" w:rsidRPr="0042654C">
        <w:rPr>
          <w:sz w:val="28"/>
          <w:szCs w:val="28"/>
        </w:rPr>
        <w:t xml:space="preserve">Ежемесячно по состоянию на последнее число </w:t>
      </w:r>
      <w:r w:rsidR="00991B7D" w:rsidRPr="0042654C">
        <w:rPr>
          <w:sz w:val="28"/>
          <w:szCs w:val="28"/>
        </w:rPr>
        <w:t xml:space="preserve">отчетного </w:t>
      </w:r>
      <w:r w:rsidR="0041706A" w:rsidRPr="0042654C">
        <w:rPr>
          <w:sz w:val="28"/>
          <w:szCs w:val="28"/>
        </w:rPr>
        <w:t xml:space="preserve">месяца составлять Акт сдачи-приема оказанных услуг в отношении каждого вида услуг, оказанных Заказчику в отчетном периоде, (в </w:t>
      </w:r>
      <w:r w:rsidR="00545B94" w:rsidRPr="0042654C">
        <w:rPr>
          <w:sz w:val="28"/>
          <w:szCs w:val="28"/>
        </w:rPr>
        <w:t>двух экземплярах)</w:t>
      </w:r>
      <w:r w:rsidRPr="0042654C">
        <w:rPr>
          <w:sz w:val="28"/>
          <w:szCs w:val="28"/>
        </w:rPr>
        <w:t xml:space="preserve"> (формы </w:t>
      </w:r>
      <w:r w:rsidR="00D86EE1">
        <w:rPr>
          <w:sz w:val="28"/>
          <w:szCs w:val="28"/>
        </w:rPr>
        <w:t>актов</w:t>
      </w:r>
      <w:r w:rsidR="00D86EE1" w:rsidRPr="0042654C">
        <w:rPr>
          <w:sz w:val="28"/>
          <w:szCs w:val="28"/>
        </w:rPr>
        <w:t xml:space="preserve"> </w:t>
      </w:r>
      <w:r w:rsidRPr="0042654C">
        <w:rPr>
          <w:sz w:val="28"/>
          <w:szCs w:val="28"/>
        </w:rPr>
        <w:t>приведены в соответствующих Условиях оказания услуг)</w:t>
      </w:r>
      <w:r w:rsidR="00402C39" w:rsidRPr="0042654C">
        <w:rPr>
          <w:sz w:val="28"/>
          <w:szCs w:val="28"/>
        </w:rPr>
        <w:t xml:space="preserve">, </w:t>
      </w:r>
      <w:r w:rsidR="00545B94" w:rsidRPr="0042654C">
        <w:rPr>
          <w:sz w:val="28"/>
          <w:szCs w:val="28"/>
        </w:rPr>
        <w:t xml:space="preserve">и в срок до </w:t>
      </w:r>
      <w:r w:rsidRPr="0042654C">
        <w:rPr>
          <w:sz w:val="28"/>
          <w:szCs w:val="28"/>
        </w:rPr>
        <w:t>10</w:t>
      </w:r>
      <w:r w:rsidR="0041706A" w:rsidRPr="0042654C">
        <w:rPr>
          <w:sz w:val="28"/>
          <w:szCs w:val="28"/>
        </w:rPr>
        <w:t xml:space="preserve"> (</w:t>
      </w:r>
      <w:r w:rsidR="0003382E" w:rsidRPr="0042654C">
        <w:rPr>
          <w:sz w:val="28"/>
          <w:szCs w:val="28"/>
        </w:rPr>
        <w:t>десятого</w:t>
      </w:r>
      <w:r w:rsidR="0041706A" w:rsidRPr="0042654C">
        <w:rPr>
          <w:sz w:val="28"/>
          <w:szCs w:val="28"/>
        </w:rPr>
        <w:t>) числа месяца, следующего за отчетным, направлять Заказчику для подписания</w:t>
      </w:r>
      <w:r w:rsidR="0097130D" w:rsidRPr="0042654C">
        <w:rPr>
          <w:sz w:val="28"/>
          <w:szCs w:val="28"/>
        </w:rPr>
        <w:t xml:space="preserve"> и оплаты соответственно</w:t>
      </w:r>
      <w:r w:rsidR="0041706A" w:rsidRPr="0042654C">
        <w:rPr>
          <w:sz w:val="28"/>
          <w:szCs w:val="28"/>
        </w:rPr>
        <w:t>.</w:t>
      </w:r>
      <w:proofErr w:type="gramEnd"/>
    </w:p>
    <w:p w14:paraId="1BB32867" w14:textId="4B0598A6" w:rsidR="00492FB2" w:rsidRPr="00492FB2" w:rsidRDefault="00492FB2" w:rsidP="00492FB2">
      <w:pPr>
        <w:pStyle w:val="a4"/>
        <w:tabs>
          <w:tab w:val="num" w:pos="2730"/>
        </w:tabs>
        <w:ind w:right="0" w:firstLine="709"/>
        <w:jc w:val="both"/>
        <w:rPr>
          <w:sz w:val="28"/>
          <w:szCs w:val="24"/>
        </w:rPr>
      </w:pPr>
      <w:r>
        <w:rPr>
          <w:sz w:val="28"/>
          <w:szCs w:val="28"/>
        </w:rPr>
        <w:t>4.3.4.</w:t>
      </w:r>
      <w:r w:rsidRPr="00A07476">
        <w:rPr>
          <w:sz w:val="32"/>
          <w:szCs w:val="28"/>
        </w:rPr>
        <w:t xml:space="preserve"> </w:t>
      </w:r>
      <w:proofErr w:type="gramStart"/>
      <w:r w:rsidRPr="00A07476">
        <w:rPr>
          <w:sz w:val="28"/>
          <w:szCs w:val="24"/>
        </w:rPr>
        <w:t>Если Заказчик в срок до 10</w:t>
      </w:r>
      <w:r w:rsidR="00A778C7">
        <w:rPr>
          <w:sz w:val="28"/>
          <w:szCs w:val="24"/>
        </w:rPr>
        <w:t xml:space="preserve"> (десятого)</w:t>
      </w:r>
      <w:r w:rsidRPr="00A07476">
        <w:rPr>
          <w:sz w:val="28"/>
          <w:szCs w:val="24"/>
        </w:rPr>
        <w:t xml:space="preserve"> числа месяца, следующего за отчетным, не заявит возражений о корректировке содержания или сумм Акта сдачи-приема оказанных услуг, то Исполнитель направляет 2 (два) экземпляра Акт сдачи-приема оказанных услуг за отчетный месяц, подписанных уполномоченным представителем Исполнителя и заверенных печатью, для подписания Заказчику в срок до 12 (</w:t>
      </w:r>
      <w:r w:rsidR="00406ABD">
        <w:rPr>
          <w:sz w:val="28"/>
          <w:szCs w:val="24"/>
        </w:rPr>
        <w:t>двенадцатого</w:t>
      </w:r>
      <w:r w:rsidRPr="00A07476">
        <w:rPr>
          <w:sz w:val="28"/>
          <w:szCs w:val="24"/>
        </w:rPr>
        <w:t>) числа месяца, следующего за отчетным.</w:t>
      </w:r>
      <w:proofErr w:type="gramEnd"/>
    </w:p>
    <w:p w14:paraId="6F210637" w14:textId="548760B8" w:rsidR="00987EF9" w:rsidRPr="0042654C" w:rsidRDefault="00987EF9" w:rsidP="00717BC5">
      <w:pPr>
        <w:pStyle w:val="a4"/>
        <w:tabs>
          <w:tab w:val="num" w:pos="2730"/>
        </w:tabs>
        <w:ind w:right="0" w:firstLine="709"/>
        <w:jc w:val="both"/>
        <w:rPr>
          <w:sz w:val="28"/>
          <w:szCs w:val="28"/>
        </w:rPr>
      </w:pPr>
      <w:r w:rsidRPr="0042654C">
        <w:rPr>
          <w:sz w:val="28"/>
          <w:szCs w:val="28"/>
        </w:rPr>
        <w:t>4.3.</w:t>
      </w:r>
      <w:r w:rsidR="00492FB2" w:rsidRPr="008E7100">
        <w:rPr>
          <w:sz w:val="28"/>
          <w:szCs w:val="28"/>
        </w:rPr>
        <w:t>5</w:t>
      </w:r>
      <w:r w:rsidRPr="0042654C">
        <w:rPr>
          <w:sz w:val="28"/>
          <w:szCs w:val="28"/>
        </w:rPr>
        <w:t xml:space="preserve">. </w:t>
      </w:r>
      <w:r w:rsidR="00942BE2" w:rsidRPr="0042654C">
        <w:rPr>
          <w:sz w:val="28"/>
          <w:szCs w:val="28"/>
        </w:rPr>
        <w:t>В случае направления Заказчиком Заявки на поставку ГЗПО по форме приложения №</w:t>
      </w:r>
      <w:r w:rsidR="00127528">
        <w:rPr>
          <w:sz w:val="28"/>
          <w:szCs w:val="28"/>
        </w:rPr>
        <w:t> </w:t>
      </w:r>
      <w:r w:rsidR="009A6DFF">
        <w:rPr>
          <w:sz w:val="28"/>
          <w:szCs w:val="28"/>
        </w:rPr>
        <w:t>4</w:t>
      </w:r>
      <w:r w:rsidR="00942BE2" w:rsidRPr="0042654C">
        <w:rPr>
          <w:sz w:val="28"/>
          <w:szCs w:val="28"/>
        </w:rPr>
        <w:t xml:space="preserve"> к настоящему Договору</w:t>
      </w:r>
      <w:r w:rsidR="00AC6885" w:rsidRPr="0042654C">
        <w:rPr>
          <w:sz w:val="28"/>
          <w:szCs w:val="28"/>
        </w:rPr>
        <w:t xml:space="preserve">, выставить счет на оплату ГЗПО в течение </w:t>
      </w:r>
      <w:r w:rsidR="00C44B38" w:rsidRPr="0042654C">
        <w:rPr>
          <w:sz w:val="28"/>
          <w:szCs w:val="28"/>
        </w:rPr>
        <w:t>5</w:t>
      </w:r>
      <w:r w:rsidR="006E64F5" w:rsidRPr="0042654C">
        <w:rPr>
          <w:sz w:val="28"/>
          <w:szCs w:val="28"/>
        </w:rPr>
        <w:t xml:space="preserve"> </w:t>
      </w:r>
      <w:r w:rsidR="00AC6885" w:rsidRPr="0042654C">
        <w:rPr>
          <w:sz w:val="28"/>
          <w:szCs w:val="28"/>
        </w:rPr>
        <w:t>рабочих дней</w:t>
      </w:r>
      <w:r w:rsidR="00942BE2" w:rsidRPr="0042654C">
        <w:rPr>
          <w:sz w:val="28"/>
          <w:szCs w:val="28"/>
        </w:rPr>
        <w:t xml:space="preserve">. </w:t>
      </w:r>
    </w:p>
    <w:p w14:paraId="60F87074" w14:textId="57712479" w:rsidR="00987EF9" w:rsidRPr="0042654C" w:rsidRDefault="00987EF9" w:rsidP="00717BC5">
      <w:pPr>
        <w:pStyle w:val="a4"/>
        <w:tabs>
          <w:tab w:val="num" w:pos="2730"/>
        </w:tabs>
        <w:ind w:right="0" w:firstLine="709"/>
        <w:jc w:val="both"/>
        <w:rPr>
          <w:sz w:val="28"/>
          <w:szCs w:val="28"/>
        </w:rPr>
      </w:pPr>
      <w:r w:rsidRPr="0042654C">
        <w:rPr>
          <w:sz w:val="28"/>
          <w:szCs w:val="28"/>
        </w:rPr>
        <w:t>4.3.</w:t>
      </w:r>
      <w:r w:rsidR="00492FB2" w:rsidRPr="008E7100">
        <w:rPr>
          <w:sz w:val="28"/>
          <w:szCs w:val="28"/>
        </w:rPr>
        <w:t>6</w:t>
      </w:r>
      <w:r w:rsidRPr="0042654C">
        <w:rPr>
          <w:sz w:val="28"/>
          <w:szCs w:val="28"/>
        </w:rPr>
        <w:t xml:space="preserve">. </w:t>
      </w:r>
      <w:r w:rsidR="00942BE2" w:rsidRPr="0042654C">
        <w:rPr>
          <w:sz w:val="28"/>
          <w:szCs w:val="28"/>
        </w:rPr>
        <w:t xml:space="preserve">Осуществлять отгрузку </w:t>
      </w:r>
      <w:r w:rsidR="001B2428">
        <w:rPr>
          <w:sz w:val="28"/>
          <w:szCs w:val="28"/>
        </w:rPr>
        <w:t>почтовых марок (за исключением коллекционных марок), маркированных конвертов и маркированных карточек</w:t>
      </w:r>
      <w:r w:rsidR="00A0205C">
        <w:rPr>
          <w:sz w:val="28"/>
          <w:szCs w:val="28"/>
        </w:rPr>
        <w:t xml:space="preserve"> Заказчику в течение 3-х</w:t>
      </w:r>
      <w:r w:rsidR="00942BE2" w:rsidRPr="0042654C">
        <w:rPr>
          <w:sz w:val="28"/>
          <w:szCs w:val="28"/>
        </w:rPr>
        <w:t xml:space="preserve"> </w:t>
      </w:r>
      <w:r w:rsidR="0003382E" w:rsidRPr="0042654C">
        <w:rPr>
          <w:sz w:val="28"/>
          <w:szCs w:val="28"/>
        </w:rPr>
        <w:t xml:space="preserve">рабочих </w:t>
      </w:r>
      <w:r w:rsidR="00942BE2" w:rsidRPr="0042654C">
        <w:rPr>
          <w:sz w:val="28"/>
          <w:szCs w:val="28"/>
        </w:rPr>
        <w:t xml:space="preserve">дней после оплаты </w:t>
      </w:r>
      <w:r w:rsidR="00D86EE1" w:rsidRPr="0042654C">
        <w:rPr>
          <w:sz w:val="28"/>
          <w:szCs w:val="28"/>
        </w:rPr>
        <w:t xml:space="preserve">Заказчиком </w:t>
      </w:r>
      <w:r w:rsidR="00AC6885" w:rsidRPr="0042654C">
        <w:rPr>
          <w:sz w:val="28"/>
          <w:szCs w:val="28"/>
        </w:rPr>
        <w:t>счета на поставку</w:t>
      </w:r>
      <w:r w:rsidR="00942BE2" w:rsidRPr="0042654C">
        <w:rPr>
          <w:sz w:val="28"/>
          <w:szCs w:val="28"/>
        </w:rPr>
        <w:t xml:space="preserve"> ГЗПО и представления Исполнителю копии платежного </w:t>
      </w:r>
      <w:r w:rsidR="00942BE2" w:rsidRPr="0042654C">
        <w:rPr>
          <w:sz w:val="28"/>
          <w:szCs w:val="28"/>
        </w:rPr>
        <w:lastRenderedPageBreak/>
        <w:t>поручения о произведенной оплате с отметкой банка. Отгрузка продукции осуществляется со склада Исполнителя с выдачей накладной ф.</w:t>
      </w:r>
      <w:r w:rsidR="00127528">
        <w:rPr>
          <w:sz w:val="28"/>
          <w:szCs w:val="28"/>
        </w:rPr>
        <w:t> </w:t>
      </w:r>
      <w:r w:rsidR="00942BE2" w:rsidRPr="0042654C">
        <w:rPr>
          <w:sz w:val="28"/>
          <w:szCs w:val="28"/>
        </w:rPr>
        <w:t xml:space="preserve">ТОРГ-12 в день отгрузки. Датой отгрузки считается дата передачи </w:t>
      </w:r>
      <w:r w:rsidR="002E0B35">
        <w:rPr>
          <w:sz w:val="28"/>
          <w:szCs w:val="28"/>
        </w:rPr>
        <w:t>ГЗПО</w:t>
      </w:r>
      <w:r w:rsidR="002E0B35" w:rsidRPr="0042654C">
        <w:rPr>
          <w:sz w:val="28"/>
          <w:szCs w:val="28"/>
        </w:rPr>
        <w:t xml:space="preserve"> </w:t>
      </w:r>
      <w:r w:rsidR="00486DF3" w:rsidRPr="0042654C">
        <w:rPr>
          <w:sz w:val="28"/>
          <w:szCs w:val="28"/>
        </w:rPr>
        <w:t>Заказчику</w:t>
      </w:r>
      <w:r w:rsidR="00942BE2" w:rsidRPr="0042654C">
        <w:rPr>
          <w:sz w:val="28"/>
          <w:szCs w:val="28"/>
        </w:rPr>
        <w:t>.</w:t>
      </w:r>
    </w:p>
    <w:p w14:paraId="35FEF160" w14:textId="10781ECE" w:rsidR="00322782" w:rsidRPr="0042654C" w:rsidRDefault="00987EF9" w:rsidP="00717BC5">
      <w:pPr>
        <w:pStyle w:val="a4"/>
        <w:tabs>
          <w:tab w:val="num" w:pos="2730"/>
        </w:tabs>
        <w:ind w:right="0" w:firstLine="709"/>
        <w:jc w:val="both"/>
        <w:rPr>
          <w:sz w:val="28"/>
          <w:szCs w:val="28"/>
        </w:rPr>
      </w:pPr>
      <w:r w:rsidRPr="0042654C">
        <w:rPr>
          <w:sz w:val="28"/>
          <w:szCs w:val="28"/>
        </w:rPr>
        <w:t>4.3.</w:t>
      </w:r>
      <w:r w:rsidR="00492FB2" w:rsidRPr="008E7100">
        <w:rPr>
          <w:sz w:val="28"/>
          <w:szCs w:val="28"/>
        </w:rPr>
        <w:t>7</w:t>
      </w:r>
      <w:r w:rsidRPr="0042654C">
        <w:rPr>
          <w:sz w:val="28"/>
          <w:szCs w:val="28"/>
        </w:rPr>
        <w:t xml:space="preserve">. </w:t>
      </w:r>
      <w:r w:rsidR="00942BE2" w:rsidRPr="0042654C">
        <w:rPr>
          <w:sz w:val="28"/>
          <w:szCs w:val="28"/>
        </w:rPr>
        <w:t xml:space="preserve">Исполнитель гарантирует, что </w:t>
      </w:r>
      <w:r w:rsidR="001B2428">
        <w:rPr>
          <w:sz w:val="28"/>
          <w:szCs w:val="28"/>
        </w:rPr>
        <w:t>почтовые марки (за исключением коллекционных марок), маркированные конверты и маркированные карточки</w:t>
      </w:r>
      <w:r w:rsidR="001B2428" w:rsidRPr="0042654C">
        <w:rPr>
          <w:sz w:val="28"/>
          <w:szCs w:val="28"/>
        </w:rPr>
        <w:t xml:space="preserve"> </w:t>
      </w:r>
      <w:r w:rsidR="00942BE2" w:rsidRPr="0042654C">
        <w:rPr>
          <w:sz w:val="28"/>
          <w:szCs w:val="28"/>
        </w:rPr>
        <w:t>являются новыми, ранее не бывшими в употреблении</w:t>
      </w:r>
      <w:r w:rsidR="00322782" w:rsidRPr="0042654C">
        <w:rPr>
          <w:sz w:val="28"/>
          <w:szCs w:val="28"/>
        </w:rPr>
        <w:t xml:space="preserve">. Исполнитель </w:t>
      </w:r>
      <w:r w:rsidR="00322782" w:rsidRPr="0042654C">
        <w:rPr>
          <w:color w:val="000000"/>
          <w:sz w:val="28"/>
          <w:szCs w:val="28"/>
        </w:rPr>
        <w:t xml:space="preserve">отгружает Заказчику </w:t>
      </w:r>
      <w:r w:rsidR="001B2428">
        <w:rPr>
          <w:sz w:val="28"/>
          <w:szCs w:val="28"/>
        </w:rPr>
        <w:t xml:space="preserve">почтовые марки (за исключением коллекционных марок) </w:t>
      </w:r>
      <w:r w:rsidR="00322782" w:rsidRPr="0042654C">
        <w:rPr>
          <w:color w:val="000000"/>
          <w:sz w:val="28"/>
          <w:szCs w:val="28"/>
        </w:rPr>
        <w:t>по их номинальной стоимости, а маркированные конверты и маркированные карточки – по ценам реализации, установленным в соответствии с распорядительными документами ФГУП «Почта России». Продукция НДС не облагается.</w:t>
      </w:r>
    </w:p>
    <w:p w14:paraId="107EC48C" w14:textId="01901119" w:rsidR="00987EF9" w:rsidRPr="0042654C" w:rsidRDefault="00C2499D" w:rsidP="00C2499D">
      <w:pPr>
        <w:pStyle w:val="a4"/>
        <w:tabs>
          <w:tab w:val="left" w:pos="1418"/>
        </w:tabs>
        <w:ind w:right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4.4. </w:t>
      </w:r>
      <w:r w:rsidR="00CA20BF" w:rsidRPr="0042654C">
        <w:rPr>
          <w:b/>
          <w:sz w:val="28"/>
          <w:szCs w:val="28"/>
        </w:rPr>
        <w:t>Права Исполнителя:</w:t>
      </w:r>
    </w:p>
    <w:p w14:paraId="6A46EC13" w14:textId="3BD5B471" w:rsidR="00987EF9" w:rsidRPr="00492FB2" w:rsidRDefault="00987EF9" w:rsidP="00492FB2">
      <w:pPr>
        <w:pStyle w:val="a4"/>
        <w:tabs>
          <w:tab w:val="num" w:pos="1134"/>
        </w:tabs>
        <w:spacing w:line="228" w:lineRule="auto"/>
        <w:ind w:right="0" w:firstLine="709"/>
        <w:jc w:val="both"/>
        <w:rPr>
          <w:spacing w:val="-2"/>
          <w:sz w:val="28"/>
          <w:szCs w:val="28"/>
        </w:rPr>
      </w:pPr>
      <w:r w:rsidRPr="00492FB2">
        <w:rPr>
          <w:sz w:val="28"/>
          <w:szCs w:val="28"/>
        </w:rPr>
        <w:t>4.4.1.</w:t>
      </w:r>
      <w:r w:rsidRPr="00492FB2">
        <w:rPr>
          <w:b/>
          <w:sz w:val="28"/>
          <w:szCs w:val="28"/>
        </w:rPr>
        <w:t xml:space="preserve"> </w:t>
      </w:r>
      <w:r w:rsidR="00492FB2" w:rsidRPr="00492FB2">
        <w:rPr>
          <w:spacing w:val="-2"/>
          <w:sz w:val="28"/>
          <w:szCs w:val="28"/>
        </w:rPr>
        <w:t xml:space="preserve"> Исполнитель оставляет за собой право на изменение тарифов на услуги по настоящему Договору в одностороннем порядке.</w:t>
      </w:r>
      <w:r w:rsidR="00492FB2" w:rsidRPr="00492FB2">
        <w:rPr>
          <w:sz w:val="28"/>
          <w:szCs w:val="28"/>
        </w:rPr>
        <w:t xml:space="preserve"> Исполнитель оставляет за собой право публиковать информацию об изменении централизованных тарифов на официальном сайте Исполнителя в сети Интернет </w:t>
      </w:r>
      <w:hyperlink r:id="rId12" w:history="1">
        <w:r w:rsidR="00492FB2" w:rsidRPr="006C3CEB">
          <w:rPr>
            <w:rStyle w:val="a3"/>
            <w:color w:val="auto"/>
            <w:sz w:val="28"/>
            <w:szCs w:val="28"/>
            <w:lang w:val="en-US"/>
          </w:rPr>
          <w:t>www</w:t>
        </w:r>
        <w:r w:rsidR="00492FB2" w:rsidRPr="006C3CEB">
          <w:rPr>
            <w:rStyle w:val="a3"/>
            <w:color w:val="auto"/>
            <w:sz w:val="28"/>
            <w:szCs w:val="28"/>
          </w:rPr>
          <w:t>.</w:t>
        </w:r>
        <w:proofErr w:type="spellStart"/>
        <w:r w:rsidR="00492FB2" w:rsidRPr="006C3CEB">
          <w:rPr>
            <w:rStyle w:val="a3"/>
            <w:color w:val="auto"/>
            <w:sz w:val="28"/>
            <w:szCs w:val="28"/>
            <w:lang w:val="en-US"/>
          </w:rPr>
          <w:t>russianpost</w:t>
        </w:r>
        <w:proofErr w:type="spellEnd"/>
        <w:r w:rsidR="00492FB2" w:rsidRPr="006C3CEB">
          <w:rPr>
            <w:rStyle w:val="a3"/>
            <w:color w:val="auto"/>
            <w:sz w:val="28"/>
            <w:szCs w:val="28"/>
          </w:rPr>
          <w:t>.</w:t>
        </w:r>
        <w:proofErr w:type="spellStart"/>
        <w:r w:rsidR="00492FB2" w:rsidRPr="006C3CEB">
          <w:rPr>
            <w:rStyle w:val="a3"/>
            <w:color w:val="auto"/>
            <w:sz w:val="28"/>
            <w:szCs w:val="28"/>
            <w:lang w:val="en-US"/>
          </w:rPr>
          <w:t>ru</w:t>
        </w:r>
        <w:proofErr w:type="spellEnd"/>
      </w:hyperlink>
      <w:r w:rsidR="00492FB2" w:rsidRPr="00492FB2">
        <w:rPr>
          <w:sz w:val="28"/>
          <w:szCs w:val="28"/>
        </w:rPr>
        <w:t xml:space="preserve">, а информацию об изменении децентрализованных тарифов публиковать </w:t>
      </w:r>
      <w:r w:rsidR="00556E11">
        <w:rPr>
          <w:sz w:val="28"/>
          <w:szCs w:val="28"/>
        </w:rPr>
        <w:t>в ОПС</w:t>
      </w:r>
      <w:r w:rsidR="00492FB2" w:rsidRPr="00492FB2">
        <w:rPr>
          <w:sz w:val="28"/>
          <w:szCs w:val="28"/>
        </w:rPr>
        <w:t>.</w:t>
      </w:r>
    </w:p>
    <w:p w14:paraId="3DDB7E1A" w14:textId="77777777" w:rsidR="00527FEC" w:rsidRPr="00492FB2" w:rsidRDefault="00527FEC" w:rsidP="00717BC5">
      <w:pPr>
        <w:pStyle w:val="a4"/>
        <w:tabs>
          <w:tab w:val="num" w:pos="2730"/>
        </w:tabs>
        <w:ind w:right="0" w:firstLine="709"/>
        <w:jc w:val="both"/>
        <w:rPr>
          <w:sz w:val="28"/>
          <w:szCs w:val="28"/>
        </w:rPr>
      </w:pPr>
      <w:r w:rsidRPr="00492FB2">
        <w:rPr>
          <w:sz w:val="28"/>
          <w:szCs w:val="28"/>
        </w:rPr>
        <w:t>4.4.2. Исполнитель при наличии экономически и/или технологически обоснованных причин оставляет за собой право в односторонне</w:t>
      </w:r>
      <w:r w:rsidR="005F7198" w:rsidRPr="00492FB2">
        <w:rPr>
          <w:sz w:val="28"/>
          <w:szCs w:val="28"/>
        </w:rPr>
        <w:t>м</w:t>
      </w:r>
      <w:r w:rsidRPr="00492FB2">
        <w:rPr>
          <w:sz w:val="28"/>
          <w:szCs w:val="28"/>
        </w:rPr>
        <w:t xml:space="preserve"> порядке изменять перечень ОПС, в которых Заказчиком производится сдача почтовых отправлений в рамках настоящего Договора, предупредив об этом Заказчика письменно не менее</w:t>
      </w:r>
      <w:proofErr w:type="gramStart"/>
      <w:r w:rsidRPr="00492FB2">
        <w:rPr>
          <w:sz w:val="28"/>
          <w:szCs w:val="28"/>
        </w:rPr>
        <w:t>,</w:t>
      </w:r>
      <w:proofErr w:type="gramEnd"/>
      <w:r w:rsidRPr="00492FB2">
        <w:rPr>
          <w:sz w:val="28"/>
          <w:szCs w:val="28"/>
        </w:rPr>
        <w:t xml:space="preserve"> чем за 30 календарных дней до предполагаемой даты изменения перечня ОПС. Изменени</w:t>
      </w:r>
      <w:r w:rsidR="005F7198" w:rsidRPr="00492FB2">
        <w:rPr>
          <w:sz w:val="28"/>
          <w:szCs w:val="28"/>
        </w:rPr>
        <w:t>е</w:t>
      </w:r>
      <w:r w:rsidRPr="00492FB2">
        <w:rPr>
          <w:sz w:val="28"/>
          <w:szCs w:val="28"/>
        </w:rPr>
        <w:t xml:space="preserve"> перечня ОПС производится в границах одного муниципального образования.</w:t>
      </w:r>
    </w:p>
    <w:p w14:paraId="2881862F" w14:textId="77777777" w:rsidR="00987EF9" w:rsidRPr="00492FB2" w:rsidRDefault="00987EF9" w:rsidP="00717BC5">
      <w:pPr>
        <w:pStyle w:val="a4"/>
        <w:tabs>
          <w:tab w:val="num" w:pos="2730"/>
        </w:tabs>
        <w:ind w:right="0" w:firstLine="709"/>
        <w:jc w:val="both"/>
        <w:rPr>
          <w:b/>
          <w:sz w:val="28"/>
          <w:szCs w:val="28"/>
        </w:rPr>
      </w:pPr>
      <w:r w:rsidRPr="00492FB2">
        <w:rPr>
          <w:sz w:val="28"/>
          <w:szCs w:val="28"/>
        </w:rPr>
        <w:t>4.4.</w:t>
      </w:r>
      <w:r w:rsidR="00527FEC" w:rsidRPr="00492FB2">
        <w:rPr>
          <w:sz w:val="28"/>
          <w:szCs w:val="28"/>
        </w:rPr>
        <w:t>3</w:t>
      </w:r>
      <w:r w:rsidRPr="00492FB2">
        <w:rPr>
          <w:sz w:val="28"/>
          <w:szCs w:val="28"/>
        </w:rPr>
        <w:t>.</w:t>
      </w:r>
      <w:r w:rsidRPr="00492FB2">
        <w:rPr>
          <w:b/>
          <w:sz w:val="28"/>
          <w:szCs w:val="28"/>
        </w:rPr>
        <w:t xml:space="preserve"> </w:t>
      </w:r>
      <w:r w:rsidR="00DF3A58" w:rsidRPr="00492FB2">
        <w:rPr>
          <w:sz w:val="28"/>
          <w:szCs w:val="28"/>
        </w:rPr>
        <w:t>Исполнитель оставляет за собой право в одностороннем порядке изменять, дополнять, отменять локальн</w:t>
      </w:r>
      <w:r w:rsidR="005F7198" w:rsidRPr="00492FB2">
        <w:rPr>
          <w:sz w:val="28"/>
          <w:szCs w:val="28"/>
        </w:rPr>
        <w:t xml:space="preserve">ые </w:t>
      </w:r>
      <w:r w:rsidR="00DF3A58" w:rsidRPr="00492FB2">
        <w:rPr>
          <w:sz w:val="28"/>
          <w:szCs w:val="28"/>
        </w:rPr>
        <w:t xml:space="preserve">нормативные акты, </w:t>
      </w:r>
      <w:r w:rsidR="005F7198" w:rsidRPr="00492FB2">
        <w:rPr>
          <w:sz w:val="28"/>
          <w:szCs w:val="28"/>
        </w:rPr>
        <w:t xml:space="preserve">перечисленные </w:t>
      </w:r>
      <w:r w:rsidR="00DF3A58" w:rsidRPr="00492FB2">
        <w:rPr>
          <w:sz w:val="28"/>
          <w:szCs w:val="28"/>
        </w:rPr>
        <w:t>в п.</w:t>
      </w:r>
      <w:r w:rsidR="005F7198" w:rsidRPr="00492FB2">
        <w:rPr>
          <w:sz w:val="28"/>
          <w:szCs w:val="28"/>
        </w:rPr>
        <w:t> </w:t>
      </w:r>
      <w:r w:rsidR="00DF3A58" w:rsidRPr="00492FB2">
        <w:rPr>
          <w:sz w:val="28"/>
          <w:szCs w:val="28"/>
        </w:rPr>
        <w:t>3.</w:t>
      </w:r>
      <w:r w:rsidR="00527FEC" w:rsidRPr="00492FB2">
        <w:rPr>
          <w:sz w:val="28"/>
          <w:szCs w:val="28"/>
        </w:rPr>
        <w:t>4</w:t>
      </w:r>
      <w:r w:rsidR="00DF3A58" w:rsidRPr="00492FB2">
        <w:rPr>
          <w:sz w:val="28"/>
          <w:szCs w:val="28"/>
        </w:rPr>
        <w:t xml:space="preserve"> настоящего Договора и регулирующие отдельные виды услуг</w:t>
      </w:r>
      <w:r w:rsidR="005F7198" w:rsidRPr="00492FB2">
        <w:rPr>
          <w:sz w:val="28"/>
          <w:szCs w:val="28"/>
        </w:rPr>
        <w:t>,</w:t>
      </w:r>
      <w:r w:rsidR="00DF3A58" w:rsidRPr="00492FB2">
        <w:rPr>
          <w:sz w:val="28"/>
          <w:szCs w:val="28"/>
        </w:rPr>
        <w:t xml:space="preserve"> без соответствующего уведомлени</w:t>
      </w:r>
      <w:r w:rsidR="0001303C" w:rsidRPr="00492FB2">
        <w:rPr>
          <w:sz w:val="28"/>
          <w:szCs w:val="28"/>
        </w:rPr>
        <w:t xml:space="preserve">я Заказчика. В указанном случае </w:t>
      </w:r>
      <w:r w:rsidR="00DF3A58" w:rsidRPr="00492FB2">
        <w:rPr>
          <w:sz w:val="28"/>
          <w:szCs w:val="28"/>
        </w:rPr>
        <w:t>документы</w:t>
      </w:r>
      <w:r w:rsidR="00DC43F7" w:rsidRPr="00492FB2">
        <w:rPr>
          <w:sz w:val="28"/>
          <w:szCs w:val="28"/>
        </w:rPr>
        <w:t>,</w:t>
      </w:r>
      <w:r w:rsidR="00DF3A58" w:rsidRPr="00492FB2">
        <w:rPr>
          <w:sz w:val="28"/>
          <w:szCs w:val="28"/>
        </w:rPr>
        <w:t xml:space="preserve"> принятые в новой редакции</w:t>
      </w:r>
      <w:r w:rsidR="00DC43F7" w:rsidRPr="00492FB2">
        <w:rPr>
          <w:sz w:val="28"/>
          <w:szCs w:val="28"/>
        </w:rPr>
        <w:t>,</w:t>
      </w:r>
      <w:r w:rsidR="00DF3A58" w:rsidRPr="00492FB2">
        <w:rPr>
          <w:sz w:val="28"/>
          <w:szCs w:val="28"/>
        </w:rPr>
        <w:t xml:space="preserve"> размещаются Ис</w:t>
      </w:r>
      <w:r w:rsidRPr="00492FB2">
        <w:rPr>
          <w:sz w:val="28"/>
          <w:szCs w:val="28"/>
        </w:rPr>
        <w:t>полнителем на сайте Исполнителя</w:t>
      </w:r>
      <w:r w:rsidR="005F7198" w:rsidRPr="00492FB2">
        <w:rPr>
          <w:sz w:val="28"/>
          <w:szCs w:val="28"/>
        </w:rPr>
        <w:t>,</w:t>
      </w:r>
      <w:r w:rsidRPr="00492FB2">
        <w:rPr>
          <w:sz w:val="28"/>
          <w:szCs w:val="28"/>
        </w:rPr>
        <w:t xml:space="preserve"> </w:t>
      </w:r>
      <w:r w:rsidR="00DF3A58" w:rsidRPr="00492FB2">
        <w:rPr>
          <w:sz w:val="28"/>
          <w:szCs w:val="28"/>
        </w:rPr>
        <w:t xml:space="preserve">или в структурных подразделениях Исполнителя, или предоставляются Заказчику по его письменному запросу. </w:t>
      </w:r>
    </w:p>
    <w:p w14:paraId="0C0591A5" w14:textId="5704602B" w:rsidR="0069558E" w:rsidRPr="00492FB2" w:rsidRDefault="00987EF9" w:rsidP="00717BC5">
      <w:pPr>
        <w:pStyle w:val="a4"/>
        <w:tabs>
          <w:tab w:val="num" w:pos="2730"/>
        </w:tabs>
        <w:ind w:right="0" w:firstLine="709"/>
        <w:jc w:val="both"/>
        <w:rPr>
          <w:b/>
          <w:sz w:val="28"/>
          <w:szCs w:val="28"/>
        </w:rPr>
      </w:pPr>
      <w:r w:rsidRPr="00492FB2">
        <w:rPr>
          <w:sz w:val="28"/>
          <w:szCs w:val="28"/>
        </w:rPr>
        <w:t>4.4.</w:t>
      </w:r>
      <w:r w:rsidR="00527FEC" w:rsidRPr="00492FB2">
        <w:rPr>
          <w:sz w:val="28"/>
          <w:szCs w:val="28"/>
        </w:rPr>
        <w:t>4</w:t>
      </w:r>
      <w:r w:rsidRPr="00492FB2">
        <w:rPr>
          <w:sz w:val="28"/>
          <w:szCs w:val="28"/>
        </w:rPr>
        <w:t>.</w:t>
      </w:r>
      <w:r w:rsidRPr="00492FB2">
        <w:rPr>
          <w:b/>
          <w:sz w:val="28"/>
          <w:szCs w:val="28"/>
        </w:rPr>
        <w:t xml:space="preserve"> </w:t>
      </w:r>
      <w:r w:rsidR="0069558E" w:rsidRPr="00492FB2">
        <w:rPr>
          <w:sz w:val="28"/>
          <w:szCs w:val="28"/>
        </w:rPr>
        <w:t>Исполнитель оставляет за собой право не уведомлять Заказчика об изменении авиатарифов авиакомпаний, поскольку указанные тарифы устанавливаются авиакомпаниями самостоятельно</w:t>
      </w:r>
      <w:r w:rsidR="005F7198" w:rsidRPr="00492FB2">
        <w:rPr>
          <w:sz w:val="28"/>
          <w:szCs w:val="28"/>
        </w:rPr>
        <w:t xml:space="preserve"> </w:t>
      </w:r>
      <w:r w:rsidR="0069558E" w:rsidRPr="00492FB2">
        <w:rPr>
          <w:sz w:val="28"/>
          <w:szCs w:val="28"/>
        </w:rPr>
        <w:t>и взимаются дополнительно к почтовому сбору на момент</w:t>
      </w:r>
      <w:r w:rsidR="009657BE" w:rsidRPr="00492FB2">
        <w:rPr>
          <w:sz w:val="28"/>
          <w:szCs w:val="28"/>
        </w:rPr>
        <w:t xml:space="preserve"> оказания услуги. Информация о т</w:t>
      </w:r>
      <w:r w:rsidR="0069558E" w:rsidRPr="00492FB2">
        <w:rPr>
          <w:sz w:val="28"/>
          <w:szCs w:val="28"/>
        </w:rPr>
        <w:t>арифах авиаперевозчиков предоставля</w:t>
      </w:r>
      <w:r w:rsidR="005F7198" w:rsidRPr="00492FB2">
        <w:rPr>
          <w:sz w:val="28"/>
          <w:szCs w:val="28"/>
        </w:rPr>
        <w:t>е</w:t>
      </w:r>
      <w:r w:rsidR="0069558E" w:rsidRPr="00492FB2">
        <w:rPr>
          <w:sz w:val="28"/>
          <w:szCs w:val="28"/>
        </w:rPr>
        <w:t>тся Заказчику по письменному запросу.</w:t>
      </w:r>
    </w:p>
    <w:p w14:paraId="01DECECD" w14:textId="21112877" w:rsidR="00492FB2" w:rsidRPr="00492FB2" w:rsidRDefault="00492FB2" w:rsidP="00492FB2">
      <w:pPr>
        <w:pStyle w:val="a4"/>
        <w:ind w:right="0" w:firstLine="709"/>
        <w:jc w:val="both"/>
        <w:rPr>
          <w:sz w:val="28"/>
          <w:szCs w:val="28"/>
        </w:rPr>
      </w:pPr>
      <w:r w:rsidRPr="00492FB2">
        <w:rPr>
          <w:sz w:val="28"/>
          <w:szCs w:val="28"/>
        </w:rPr>
        <w:t>4.4.</w:t>
      </w:r>
      <w:r w:rsidRPr="00492FB2">
        <w:rPr>
          <w:bCs/>
          <w:sz w:val="28"/>
          <w:szCs w:val="28"/>
        </w:rPr>
        <w:t xml:space="preserve">5. Исполнитель оставляет за собой право в одностороннем порядке изменять перечень дополнительных и иных услуг или продуктов, в том числе расширять перечень дополнительных услуг или иных услуг и продуктов, перечисленные в п. </w:t>
      </w:r>
      <w:r w:rsidRPr="00492FB2">
        <w:rPr>
          <w:sz w:val="28"/>
          <w:szCs w:val="28"/>
        </w:rPr>
        <w:t xml:space="preserve">3.1 настоящего Договора, или отменять их. </w:t>
      </w:r>
      <w:r w:rsidRPr="00492FB2">
        <w:rPr>
          <w:bCs/>
          <w:sz w:val="28"/>
          <w:szCs w:val="28"/>
        </w:rPr>
        <w:t xml:space="preserve">В случае если по каким-либо причинам Исполнитель больше не имеет возможности предоставлять дополнительные услуги, иные услуги или продукты Заказчику, в том числе в связи с изменением технологического процесса </w:t>
      </w:r>
      <w:r w:rsidRPr="00492FB2">
        <w:rPr>
          <w:bCs/>
          <w:sz w:val="28"/>
          <w:szCs w:val="28"/>
        </w:rPr>
        <w:lastRenderedPageBreak/>
        <w:t>услуги/ продукта, Исполнитель письменно уведомляет Заказчика за 5 календарных дней.</w:t>
      </w:r>
      <w:r w:rsidRPr="00492FB2">
        <w:rPr>
          <w:sz w:val="28"/>
          <w:szCs w:val="28"/>
        </w:rPr>
        <w:t xml:space="preserve"> </w:t>
      </w:r>
    </w:p>
    <w:p w14:paraId="5BB02E77" w14:textId="5CBBEE01" w:rsidR="00492FB2" w:rsidRPr="00492FB2" w:rsidRDefault="00492FB2" w:rsidP="00492FB2">
      <w:pPr>
        <w:pStyle w:val="a4"/>
        <w:ind w:right="0" w:firstLine="709"/>
        <w:jc w:val="both"/>
        <w:rPr>
          <w:sz w:val="28"/>
          <w:szCs w:val="28"/>
        </w:rPr>
      </w:pPr>
      <w:r w:rsidRPr="00492FB2">
        <w:rPr>
          <w:sz w:val="28"/>
          <w:szCs w:val="28"/>
        </w:rPr>
        <w:t xml:space="preserve">4.4.6. Исполнитель оставляет за собой право предоставлять скидки Заказчику на услуги, перечисленные в п. 3.1 настоящего Договора. В случае предоставления скидок, порядок, размер и условия скидок определяются локальным нормативным актом Исполнителя, размещаемым на сайте Исполнителя в сети Интернет </w:t>
      </w:r>
      <w:hyperlink r:id="rId13" w:history="1">
        <w:r w:rsidRPr="006C3CEB">
          <w:rPr>
            <w:rStyle w:val="a3"/>
            <w:color w:val="auto"/>
            <w:sz w:val="28"/>
            <w:szCs w:val="28"/>
            <w:lang w:val="en-US"/>
          </w:rPr>
          <w:t>www</w:t>
        </w:r>
        <w:r w:rsidRPr="006C3CEB">
          <w:rPr>
            <w:rStyle w:val="a3"/>
            <w:color w:val="auto"/>
            <w:sz w:val="28"/>
            <w:szCs w:val="28"/>
          </w:rPr>
          <w:t>.</w:t>
        </w:r>
        <w:proofErr w:type="spellStart"/>
        <w:r w:rsidRPr="006C3CEB">
          <w:rPr>
            <w:rStyle w:val="a3"/>
            <w:color w:val="auto"/>
            <w:sz w:val="28"/>
            <w:szCs w:val="28"/>
            <w:lang w:val="en-US"/>
          </w:rPr>
          <w:t>russianpost</w:t>
        </w:r>
        <w:proofErr w:type="spellEnd"/>
        <w:r w:rsidRPr="006C3CEB">
          <w:rPr>
            <w:rStyle w:val="a3"/>
            <w:color w:val="auto"/>
            <w:sz w:val="28"/>
            <w:szCs w:val="28"/>
          </w:rPr>
          <w:t>.</w:t>
        </w:r>
        <w:proofErr w:type="spellStart"/>
        <w:r w:rsidRPr="006C3CEB">
          <w:rPr>
            <w:rStyle w:val="a3"/>
            <w:color w:val="auto"/>
            <w:sz w:val="28"/>
            <w:szCs w:val="28"/>
            <w:lang w:val="en-US"/>
          </w:rPr>
          <w:t>ru</w:t>
        </w:r>
        <w:proofErr w:type="spellEnd"/>
      </w:hyperlink>
      <w:r w:rsidRPr="00492FB2">
        <w:rPr>
          <w:sz w:val="28"/>
          <w:szCs w:val="28"/>
        </w:rPr>
        <w:t xml:space="preserve">. </w:t>
      </w:r>
    </w:p>
    <w:p w14:paraId="67B24718" w14:textId="0DFFEDC2" w:rsidR="00492FB2" w:rsidRPr="00492FB2" w:rsidRDefault="00492FB2" w:rsidP="00492FB2">
      <w:pPr>
        <w:spacing w:line="228" w:lineRule="auto"/>
        <w:ind w:firstLine="709"/>
        <w:jc w:val="both"/>
        <w:rPr>
          <w:spacing w:val="-2"/>
          <w:sz w:val="28"/>
          <w:szCs w:val="28"/>
        </w:rPr>
      </w:pPr>
      <w:r w:rsidRPr="00492FB2">
        <w:rPr>
          <w:spacing w:val="-2"/>
          <w:sz w:val="28"/>
          <w:szCs w:val="28"/>
        </w:rPr>
        <w:t>4.4.</w:t>
      </w:r>
      <w:r w:rsidR="00AF280E">
        <w:rPr>
          <w:spacing w:val="-2"/>
          <w:sz w:val="28"/>
          <w:szCs w:val="28"/>
        </w:rPr>
        <w:t>7</w:t>
      </w:r>
      <w:r w:rsidRPr="00492FB2">
        <w:rPr>
          <w:spacing w:val="-2"/>
          <w:sz w:val="28"/>
          <w:szCs w:val="28"/>
        </w:rPr>
        <w:t xml:space="preserve">. Исполнитель вправе приостановить оказание услуг по настоящему Договору при условии обязательного (не менее 2 (двух) раз) письменного предупреждения Заказчика в случаях невыполнения либо ненадлежащего выполнения Заказчиком требований, указанных в </w:t>
      </w:r>
      <w:proofErr w:type="spellStart"/>
      <w:r w:rsidRPr="00492FB2">
        <w:rPr>
          <w:spacing w:val="-2"/>
          <w:sz w:val="28"/>
          <w:szCs w:val="28"/>
        </w:rPr>
        <w:t>п</w:t>
      </w:r>
      <w:r w:rsidR="009B7655">
        <w:rPr>
          <w:spacing w:val="-2"/>
          <w:sz w:val="28"/>
          <w:szCs w:val="28"/>
        </w:rPr>
        <w:t>п</w:t>
      </w:r>
      <w:proofErr w:type="spellEnd"/>
      <w:r w:rsidRPr="00492FB2">
        <w:rPr>
          <w:spacing w:val="-2"/>
          <w:sz w:val="28"/>
          <w:szCs w:val="28"/>
        </w:rPr>
        <w:t xml:space="preserve">. </w:t>
      </w:r>
      <w:r w:rsidR="002E0B35">
        <w:rPr>
          <w:spacing w:val="-2"/>
          <w:sz w:val="28"/>
          <w:szCs w:val="28"/>
        </w:rPr>
        <w:t xml:space="preserve">3.4, </w:t>
      </w:r>
      <w:r w:rsidRPr="00492FB2">
        <w:rPr>
          <w:spacing w:val="-2"/>
          <w:sz w:val="28"/>
          <w:szCs w:val="28"/>
        </w:rPr>
        <w:t>4.1 настоящего Договора, а также требований, установленных в соответствующих Условиях оказания услуг, которые являются неотъемлемой частью настоящего Договора.</w:t>
      </w:r>
    </w:p>
    <w:p w14:paraId="3D5E60ED" w14:textId="473B8B44" w:rsidR="00492FB2" w:rsidRDefault="00492FB2" w:rsidP="00492FB2">
      <w:pPr>
        <w:ind w:firstLine="709"/>
        <w:jc w:val="both"/>
        <w:rPr>
          <w:spacing w:val="-2"/>
          <w:sz w:val="28"/>
          <w:szCs w:val="28"/>
        </w:rPr>
      </w:pPr>
      <w:r w:rsidRPr="00492FB2">
        <w:rPr>
          <w:spacing w:val="-2"/>
          <w:sz w:val="28"/>
          <w:szCs w:val="28"/>
        </w:rPr>
        <w:t>4.4.</w:t>
      </w:r>
      <w:r w:rsidR="00AF280E">
        <w:rPr>
          <w:spacing w:val="-2"/>
          <w:sz w:val="28"/>
          <w:szCs w:val="28"/>
        </w:rPr>
        <w:t>8</w:t>
      </w:r>
      <w:r w:rsidRPr="00492FB2">
        <w:rPr>
          <w:spacing w:val="-2"/>
          <w:sz w:val="28"/>
          <w:szCs w:val="28"/>
        </w:rPr>
        <w:t>. При невнесении Заказчиком предоплаты на оказание услуг или полном исчерпании аванса до окончания отчетного периода Исполнитель вправе отказать Заказчику в оказании услуг почтовой связи, дополнительных услуг или иных услуг до внесения предоплаты в полном размере или полного погашения задолженности по выставленным счетам.</w:t>
      </w:r>
    </w:p>
    <w:p w14:paraId="0CAA5E3B" w14:textId="30DD559E" w:rsidR="001C3F2F" w:rsidRPr="0042654C" w:rsidRDefault="00251A5C" w:rsidP="00C2499D">
      <w:pPr>
        <w:pStyle w:val="a4"/>
        <w:numPr>
          <w:ilvl w:val="1"/>
          <w:numId w:val="12"/>
        </w:numPr>
        <w:tabs>
          <w:tab w:val="left" w:pos="1418"/>
        </w:tabs>
        <w:ind w:right="0" w:hanging="11"/>
        <w:jc w:val="both"/>
        <w:rPr>
          <w:b/>
          <w:sz w:val="28"/>
          <w:szCs w:val="28"/>
        </w:rPr>
      </w:pPr>
      <w:r w:rsidRPr="0042654C">
        <w:rPr>
          <w:b/>
          <w:sz w:val="28"/>
          <w:szCs w:val="28"/>
        </w:rPr>
        <w:t>Обязанности Сторон</w:t>
      </w:r>
      <w:r w:rsidR="001C3F2F" w:rsidRPr="0042654C">
        <w:rPr>
          <w:b/>
          <w:sz w:val="28"/>
          <w:szCs w:val="28"/>
        </w:rPr>
        <w:t>:</w:t>
      </w:r>
    </w:p>
    <w:p w14:paraId="00AFC553" w14:textId="77777777" w:rsidR="00492FB2" w:rsidRPr="00B83652" w:rsidRDefault="00492FB2" w:rsidP="00B83652">
      <w:pPr>
        <w:pStyle w:val="a4"/>
        <w:spacing w:line="228" w:lineRule="auto"/>
        <w:ind w:right="0" w:firstLine="709"/>
        <w:jc w:val="both"/>
        <w:rPr>
          <w:spacing w:val="-2"/>
          <w:sz w:val="28"/>
          <w:szCs w:val="28"/>
        </w:rPr>
      </w:pPr>
      <w:r w:rsidRPr="00B83652">
        <w:rPr>
          <w:spacing w:val="-2"/>
          <w:sz w:val="28"/>
          <w:szCs w:val="28"/>
        </w:rPr>
        <w:t>4.5.1. </w:t>
      </w:r>
      <w:r w:rsidRPr="00B83652">
        <w:rPr>
          <w:sz w:val="28"/>
          <w:szCs w:val="28"/>
        </w:rPr>
        <w:t xml:space="preserve">Стороны обязуются </w:t>
      </w:r>
      <w:r w:rsidRPr="00B83652">
        <w:rPr>
          <w:spacing w:val="-2"/>
          <w:sz w:val="28"/>
          <w:szCs w:val="28"/>
        </w:rPr>
        <w:t>соблюдать режим конфиденциальности информации, пересылаемой с помощью средств телекоммуникаций.</w:t>
      </w:r>
    </w:p>
    <w:p w14:paraId="7231A963" w14:textId="090B3C1A" w:rsidR="00492FB2" w:rsidRPr="00B83652" w:rsidRDefault="00492FB2" w:rsidP="00B83652">
      <w:pPr>
        <w:pStyle w:val="a4"/>
        <w:spacing w:line="228" w:lineRule="auto"/>
        <w:ind w:right="0" w:firstLine="709"/>
        <w:jc w:val="both"/>
        <w:rPr>
          <w:spacing w:val="-2"/>
          <w:sz w:val="28"/>
          <w:szCs w:val="28"/>
        </w:rPr>
      </w:pPr>
      <w:r w:rsidRPr="00B83652">
        <w:rPr>
          <w:spacing w:val="-2"/>
          <w:sz w:val="28"/>
          <w:szCs w:val="28"/>
        </w:rPr>
        <w:t xml:space="preserve">4.5.2. </w:t>
      </w:r>
      <w:r w:rsidRPr="00B83652">
        <w:rPr>
          <w:sz w:val="28"/>
          <w:szCs w:val="28"/>
        </w:rPr>
        <w:t>До начала оказания услуг, указанных в первичном заявлении об оказании услуг (</w:t>
      </w:r>
      <w:r w:rsidR="00C2499D">
        <w:rPr>
          <w:sz w:val="28"/>
          <w:szCs w:val="28"/>
        </w:rPr>
        <w:t xml:space="preserve">по форме </w:t>
      </w:r>
      <w:r w:rsidRPr="00B83652">
        <w:rPr>
          <w:sz w:val="28"/>
          <w:szCs w:val="28"/>
        </w:rPr>
        <w:t xml:space="preserve">1.1 </w:t>
      </w:r>
      <w:r w:rsidR="009B7655">
        <w:rPr>
          <w:sz w:val="28"/>
          <w:szCs w:val="28"/>
        </w:rPr>
        <w:t>п</w:t>
      </w:r>
      <w:r w:rsidR="00DC4AE6">
        <w:rPr>
          <w:sz w:val="28"/>
          <w:szCs w:val="28"/>
        </w:rPr>
        <w:t>риложения №</w:t>
      </w:r>
      <w:r w:rsidR="009B7655">
        <w:rPr>
          <w:sz w:val="28"/>
          <w:szCs w:val="28"/>
        </w:rPr>
        <w:t> </w:t>
      </w:r>
      <w:r w:rsidR="00DC4AE6">
        <w:rPr>
          <w:sz w:val="28"/>
          <w:szCs w:val="28"/>
        </w:rPr>
        <w:t xml:space="preserve">1 </w:t>
      </w:r>
      <w:r w:rsidRPr="00B83652">
        <w:rPr>
          <w:sz w:val="28"/>
          <w:szCs w:val="28"/>
        </w:rPr>
        <w:t>к настоящему Договору), подписать соответствующие Условия оказания услуг.</w:t>
      </w:r>
    </w:p>
    <w:p w14:paraId="763C298F" w14:textId="77777777" w:rsidR="00492FB2" w:rsidRPr="00B83652" w:rsidRDefault="00492FB2" w:rsidP="00B83652">
      <w:pPr>
        <w:pStyle w:val="a4"/>
        <w:spacing w:line="228" w:lineRule="auto"/>
        <w:ind w:right="0" w:firstLine="709"/>
        <w:jc w:val="both"/>
        <w:rPr>
          <w:spacing w:val="-2"/>
          <w:sz w:val="28"/>
          <w:szCs w:val="28"/>
        </w:rPr>
      </w:pPr>
      <w:r w:rsidRPr="00B83652">
        <w:rPr>
          <w:spacing w:val="-2"/>
          <w:sz w:val="28"/>
          <w:szCs w:val="28"/>
        </w:rPr>
        <w:t xml:space="preserve">4.5.3. </w:t>
      </w:r>
      <w:r w:rsidRPr="00B83652">
        <w:rPr>
          <w:sz w:val="28"/>
          <w:szCs w:val="28"/>
        </w:rPr>
        <w:t>Стороны обязуются соблюдать положения Федерального закона от 27.07.2006 № 152-ФЗ «О персональных данных»</w:t>
      </w:r>
      <w:r w:rsidRPr="00B83652">
        <w:rPr>
          <w:spacing w:val="-2"/>
          <w:sz w:val="28"/>
          <w:szCs w:val="28"/>
        </w:rPr>
        <w:t>.</w:t>
      </w:r>
    </w:p>
    <w:p w14:paraId="7D133C38" w14:textId="2B045DE7" w:rsidR="00492FB2" w:rsidRPr="00B83652" w:rsidRDefault="00492FB2" w:rsidP="009D27C5">
      <w:pPr>
        <w:pStyle w:val="af8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B83652">
        <w:rPr>
          <w:rFonts w:ascii="Times New Roman" w:hAnsi="Times New Roman" w:cs="Times New Roman"/>
          <w:spacing w:val="-2"/>
          <w:sz w:val="28"/>
          <w:szCs w:val="28"/>
        </w:rPr>
        <w:t>4.5.</w:t>
      </w:r>
      <w:r w:rsidR="00C2499D">
        <w:rPr>
          <w:rFonts w:ascii="Times New Roman" w:hAnsi="Times New Roman" w:cs="Times New Roman"/>
          <w:spacing w:val="-2"/>
          <w:sz w:val="28"/>
          <w:szCs w:val="28"/>
        </w:rPr>
        <w:t>4</w:t>
      </w:r>
      <w:r w:rsidRPr="00B83652">
        <w:rPr>
          <w:rFonts w:ascii="Times New Roman" w:hAnsi="Times New Roman" w:cs="Times New Roman"/>
          <w:spacing w:val="-2"/>
          <w:sz w:val="28"/>
          <w:szCs w:val="28"/>
        </w:rPr>
        <w:t>. Соблюдать тайну связи в соответствии со ст. 63 Федерального закона от 07.07.2003 № 126-ФЗ «О связи».</w:t>
      </w:r>
    </w:p>
    <w:p w14:paraId="5B938EBF" w14:textId="347F1A4E" w:rsidR="00935FE1" w:rsidRDefault="00492FB2" w:rsidP="002E0B35">
      <w:pPr>
        <w:pStyle w:val="a4"/>
        <w:tabs>
          <w:tab w:val="left" w:pos="0"/>
        </w:tabs>
        <w:ind w:right="0" w:firstLine="709"/>
        <w:jc w:val="both"/>
        <w:rPr>
          <w:sz w:val="28"/>
          <w:szCs w:val="28"/>
        </w:rPr>
      </w:pPr>
      <w:r w:rsidRPr="00B83652">
        <w:rPr>
          <w:sz w:val="28"/>
          <w:szCs w:val="28"/>
        </w:rPr>
        <w:t>4.5.</w:t>
      </w:r>
      <w:r w:rsidR="00C2499D">
        <w:rPr>
          <w:sz w:val="28"/>
          <w:szCs w:val="28"/>
        </w:rPr>
        <w:t>5</w:t>
      </w:r>
      <w:r w:rsidRPr="00B83652">
        <w:rPr>
          <w:sz w:val="28"/>
          <w:szCs w:val="28"/>
        </w:rPr>
        <w:t xml:space="preserve">.  Стороны принимают, что право собственности на ГЗПО и риск случайной гибели или случайного повреждения ГЗПО переходит к Заказчику </w:t>
      </w:r>
      <w:r w:rsidR="00A778C7">
        <w:rPr>
          <w:sz w:val="28"/>
          <w:szCs w:val="28"/>
        </w:rPr>
        <w:t xml:space="preserve">не </w:t>
      </w:r>
      <w:r w:rsidRPr="00B83652">
        <w:rPr>
          <w:sz w:val="28"/>
          <w:szCs w:val="28"/>
        </w:rPr>
        <w:t xml:space="preserve">с момента передачи ГЗПО Заказчику, а </w:t>
      </w:r>
      <w:r w:rsidR="00A778C7">
        <w:rPr>
          <w:sz w:val="28"/>
          <w:szCs w:val="28"/>
        </w:rPr>
        <w:t>с момента</w:t>
      </w:r>
      <w:r w:rsidRPr="00B83652">
        <w:rPr>
          <w:sz w:val="28"/>
          <w:szCs w:val="28"/>
        </w:rPr>
        <w:t xml:space="preserve"> подписания Заказчиком товарной накладной по форме ТОРГ-12. </w:t>
      </w:r>
    </w:p>
    <w:p w14:paraId="44C17ABA" w14:textId="77777777" w:rsidR="002D62BA" w:rsidRDefault="002D62BA" w:rsidP="002E0B35">
      <w:pPr>
        <w:pStyle w:val="a4"/>
        <w:tabs>
          <w:tab w:val="left" w:pos="0"/>
        </w:tabs>
        <w:ind w:right="0" w:firstLine="709"/>
        <w:jc w:val="both"/>
        <w:rPr>
          <w:sz w:val="28"/>
          <w:szCs w:val="28"/>
        </w:rPr>
      </w:pPr>
    </w:p>
    <w:p w14:paraId="0F4FBFBB" w14:textId="77777777" w:rsidR="007A2203" w:rsidRDefault="007A2203" w:rsidP="002E0B35">
      <w:pPr>
        <w:pStyle w:val="a4"/>
        <w:tabs>
          <w:tab w:val="left" w:pos="0"/>
        </w:tabs>
        <w:ind w:right="0" w:firstLine="709"/>
        <w:jc w:val="both"/>
        <w:rPr>
          <w:sz w:val="28"/>
          <w:szCs w:val="28"/>
        </w:rPr>
      </w:pPr>
    </w:p>
    <w:p w14:paraId="46D81A64" w14:textId="528DA499" w:rsidR="00E56174" w:rsidRDefault="00B551ED" w:rsidP="008424A8">
      <w:pPr>
        <w:pStyle w:val="a4"/>
        <w:keepNext/>
        <w:numPr>
          <w:ilvl w:val="0"/>
          <w:numId w:val="5"/>
        </w:numPr>
        <w:ind w:left="357" w:right="0" w:hanging="357"/>
        <w:jc w:val="center"/>
        <w:rPr>
          <w:b/>
          <w:sz w:val="28"/>
          <w:szCs w:val="28"/>
        </w:rPr>
      </w:pPr>
      <w:r w:rsidRPr="0042654C">
        <w:rPr>
          <w:b/>
          <w:sz w:val="28"/>
          <w:szCs w:val="28"/>
        </w:rPr>
        <w:t>ПОРЯДОК РАС</w:t>
      </w:r>
      <w:r w:rsidR="00E56174" w:rsidRPr="0042654C">
        <w:rPr>
          <w:b/>
          <w:sz w:val="28"/>
          <w:szCs w:val="28"/>
        </w:rPr>
        <w:t>ЧЕТОВ</w:t>
      </w:r>
    </w:p>
    <w:p w14:paraId="3117DCD3" w14:textId="77777777" w:rsidR="0074606E" w:rsidRDefault="0074606E" w:rsidP="002D62BA">
      <w:pPr>
        <w:pStyle w:val="a4"/>
        <w:keepNext/>
        <w:ind w:right="0" w:firstLine="709"/>
        <w:rPr>
          <w:sz w:val="28"/>
          <w:szCs w:val="28"/>
        </w:rPr>
      </w:pPr>
    </w:p>
    <w:p w14:paraId="017B18F7" w14:textId="77777777" w:rsidR="007A2203" w:rsidRPr="002D62BA" w:rsidRDefault="007A2203" w:rsidP="002D62BA">
      <w:pPr>
        <w:pStyle w:val="a4"/>
        <w:keepNext/>
        <w:ind w:right="0" w:firstLine="709"/>
        <w:rPr>
          <w:sz w:val="28"/>
          <w:szCs w:val="28"/>
        </w:rPr>
      </w:pPr>
    </w:p>
    <w:p w14:paraId="333D125B" w14:textId="0053D200" w:rsidR="00AB4D0D" w:rsidRPr="007113B5" w:rsidRDefault="00AF280E" w:rsidP="00AF280E">
      <w:pPr>
        <w:pStyle w:val="a4"/>
        <w:numPr>
          <w:ilvl w:val="1"/>
          <w:numId w:val="5"/>
        </w:numPr>
        <w:tabs>
          <w:tab w:val="clear" w:pos="1290"/>
          <w:tab w:val="left" w:pos="993"/>
          <w:tab w:val="num" w:pos="1134"/>
          <w:tab w:val="left" w:pos="1560"/>
          <w:tab w:val="num" w:pos="2425"/>
        </w:tabs>
        <w:ind w:left="0" w:right="0" w:firstLine="709"/>
        <w:jc w:val="both"/>
        <w:rPr>
          <w:sz w:val="28"/>
          <w:szCs w:val="28"/>
        </w:rPr>
      </w:pPr>
      <w:proofErr w:type="gramStart"/>
      <w:r w:rsidRPr="007113B5">
        <w:rPr>
          <w:sz w:val="28"/>
          <w:szCs w:val="28"/>
        </w:rPr>
        <w:t>Порядок оплаты за услуги почтовой связи, дополнительные услуги и иные услуги или продукт</w:t>
      </w:r>
      <w:r w:rsidR="00E20C4B">
        <w:rPr>
          <w:sz w:val="28"/>
          <w:szCs w:val="28"/>
        </w:rPr>
        <w:t xml:space="preserve">ы (в том числе ГЗПО) </w:t>
      </w:r>
      <w:r w:rsidRPr="007113B5">
        <w:rPr>
          <w:sz w:val="28"/>
          <w:szCs w:val="28"/>
        </w:rPr>
        <w:t>путем внесения Заказчиком на расчетный счет Исполнителя до 1 (первого) числа каждого месяца предоплаты с разбивкой на услуги почтовой связи/ дополнительные услуги /иные услуги или продукты, подлежащие оказанию в отчетном периоде в соответствии с Условиями оказания услуг, являющимися приложением к настоящему Договору, и</w:t>
      </w:r>
      <w:proofErr w:type="gramEnd"/>
      <w:r w:rsidRPr="007113B5">
        <w:rPr>
          <w:sz w:val="28"/>
          <w:szCs w:val="28"/>
        </w:rPr>
        <w:t xml:space="preserve"> отдельным выделением оплаты за </w:t>
      </w:r>
      <w:proofErr w:type="spellStart"/>
      <w:r w:rsidRPr="007113B5">
        <w:rPr>
          <w:sz w:val="28"/>
          <w:szCs w:val="28"/>
        </w:rPr>
        <w:t>франкирование</w:t>
      </w:r>
      <w:proofErr w:type="spellEnd"/>
      <w:r w:rsidRPr="007113B5">
        <w:rPr>
          <w:sz w:val="28"/>
          <w:szCs w:val="28"/>
        </w:rPr>
        <w:t xml:space="preserve"> в </w:t>
      </w:r>
      <w:r w:rsidRPr="007113B5">
        <w:rPr>
          <w:sz w:val="28"/>
          <w:szCs w:val="28"/>
        </w:rPr>
        <w:lastRenderedPageBreak/>
        <w:t xml:space="preserve">размере 100% от стоимости планируемых услуг на текущий месяц по тарифам, действующим на момент начала оказания услуг (в том числе на дату сдачи почтовых отправлений). </w:t>
      </w:r>
    </w:p>
    <w:p w14:paraId="6E1A1C54" w14:textId="48F5FC08" w:rsidR="0032469E" w:rsidRPr="007113B5" w:rsidRDefault="00AF280E" w:rsidP="00AF280E">
      <w:pPr>
        <w:pStyle w:val="a4"/>
        <w:numPr>
          <w:ilvl w:val="1"/>
          <w:numId w:val="5"/>
        </w:numPr>
        <w:tabs>
          <w:tab w:val="clear" w:pos="1290"/>
          <w:tab w:val="left" w:pos="993"/>
          <w:tab w:val="num" w:pos="1134"/>
          <w:tab w:val="left" w:pos="1560"/>
          <w:tab w:val="num" w:pos="2425"/>
        </w:tabs>
        <w:ind w:left="0" w:right="0" w:firstLine="709"/>
        <w:jc w:val="both"/>
        <w:rPr>
          <w:sz w:val="28"/>
          <w:szCs w:val="28"/>
        </w:rPr>
      </w:pPr>
      <w:r w:rsidRPr="007113B5">
        <w:rPr>
          <w:sz w:val="28"/>
          <w:szCs w:val="28"/>
        </w:rPr>
        <w:t xml:space="preserve">Оплата услуг или продуктов (в том числе оплата за ГЗПО) </w:t>
      </w:r>
      <w:r w:rsidR="00A778C7" w:rsidRPr="007113B5">
        <w:rPr>
          <w:sz w:val="28"/>
          <w:szCs w:val="28"/>
        </w:rPr>
        <w:t>осуществляется</w:t>
      </w:r>
      <w:r w:rsidRPr="007113B5">
        <w:rPr>
          <w:sz w:val="28"/>
          <w:szCs w:val="28"/>
        </w:rPr>
        <w:t xml:space="preserve"> Заказчиком на основании счета Исполнителя в срок не позднее 3 (трех) банковских дней с момента получения счета,  но не позднее 1 (первого) числа отчетного месяца, в котором планируется оказание услуг.</w:t>
      </w:r>
    </w:p>
    <w:p w14:paraId="7ABDA771" w14:textId="5EAE1264" w:rsidR="00BC5F3F" w:rsidRPr="0042654C" w:rsidRDefault="00BC5F3F" w:rsidP="00717BC5">
      <w:pPr>
        <w:pStyle w:val="a4"/>
        <w:numPr>
          <w:ilvl w:val="1"/>
          <w:numId w:val="5"/>
        </w:numPr>
        <w:tabs>
          <w:tab w:val="left" w:pos="1560"/>
          <w:tab w:val="num" w:pos="2425"/>
        </w:tabs>
        <w:ind w:left="0" w:right="0" w:firstLine="709"/>
        <w:jc w:val="both"/>
        <w:rPr>
          <w:sz w:val="28"/>
          <w:szCs w:val="28"/>
        </w:rPr>
      </w:pPr>
      <w:r w:rsidRPr="007113B5">
        <w:rPr>
          <w:sz w:val="28"/>
          <w:szCs w:val="28"/>
        </w:rPr>
        <w:t>Исполнитель направляет Заказчику счет-фактуру</w:t>
      </w:r>
      <w:r w:rsidR="00185FA0" w:rsidRPr="007113B5">
        <w:rPr>
          <w:sz w:val="28"/>
          <w:szCs w:val="28"/>
        </w:rPr>
        <w:t xml:space="preserve"> </w:t>
      </w:r>
      <w:r w:rsidRPr="007113B5">
        <w:rPr>
          <w:sz w:val="28"/>
          <w:szCs w:val="28"/>
        </w:rPr>
        <w:t>в сроки</w:t>
      </w:r>
      <w:r w:rsidRPr="0042654C">
        <w:rPr>
          <w:sz w:val="28"/>
          <w:szCs w:val="28"/>
        </w:rPr>
        <w:t>, установленные действующим законодательством РФ.</w:t>
      </w:r>
    </w:p>
    <w:p w14:paraId="58CD8DAA" w14:textId="4AE56DB2" w:rsidR="0032469E" w:rsidRPr="0042654C" w:rsidRDefault="0032469E" w:rsidP="00717BC5">
      <w:pPr>
        <w:pStyle w:val="a4"/>
        <w:numPr>
          <w:ilvl w:val="1"/>
          <w:numId w:val="5"/>
        </w:numPr>
        <w:tabs>
          <w:tab w:val="left" w:pos="1560"/>
          <w:tab w:val="num" w:pos="2425"/>
        </w:tabs>
        <w:ind w:left="0" w:right="0" w:firstLine="709"/>
        <w:jc w:val="both"/>
        <w:rPr>
          <w:sz w:val="28"/>
          <w:szCs w:val="28"/>
        </w:rPr>
      </w:pPr>
      <w:r w:rsidRPr="0042654C">
        <w:rPr>
          <w:sz w:val="28"/>
          <w:szCs w:val="28"/>
        </w:rPr>
        <w:t>Датой оплаты считается дата зачисления денежных средст</w:t>
      </w:r>
      <w:r w:rsidR="001E5FC4" w:rsidRPr="0042654C">
        <w:rPr>
          <w:sz w:val="28"/>
          <w:szCs w:val="28"/>
        </w:rPr>
        <w:t>в на расчетный счет Исполнителя или в кассу Исполнителя.</w:t>
      </w:r>
    </w:p>
    <w:p w14:paraId="60C09716" w14:textId="77777777" w:rsidR="0032469E" w:rsidRPr="0042654C" w:rsidRDefault="0032469E" w:rsidP="00717BC5">
      <w:pPr>
        <w:pStyle w:val="a4"/>
        <w:numPr>
          <w:ilvl w:val="1"/>
          <w:numId w:val="5"/>
        </w:numPr>
        <w:tabs>
          <w:tab w:val="left" w:pos="1560"/>
          <w:tab w:val="num" w:pos="2425"/>
        </w:tabs>
        <w:ind w:left="0" w:right="0" w:firstLine="709"/>
        <w:jc w:val="both"/>
        <w:rPr>
          <w:sz w:val="28"/>
          <w:szCs w:val="28"/>
        </w:rPr>
      </w:pPr>
      <w:r w:rsidRPr="0042654C">
        <w:rPr>
          <w:sz w:val="28"/>
          <w:szCs w:val="28"/>
        </w:rPr>
        <w:t xml:space="preserve">В случае если сумма предоплаты превысит сумму оплаты, указанную в </w:t>
      </w:r>
      <w:r w:rsidR="004D3D50" w:rsidRPr="0042654C">
        <w:rPr>
          <w:sz w:val="28"/>
          <w:szCs w:val="28"/>
        </w:rPr>
        <w:t>А</w:t>
      </w:r>
      <w:r w:rsidRPr="0042654C">
        <w:rPr>
          <w:sz w:val="28"/>
          <w:szCs w:val="28"/>
        </w:rPr>
        <w:t>кте сдачи-при</w:t>
      </w:r>
      <w:r w:rsidR="004D3D50" w:rsidRPr="0042654C">
        <w:rPr>
          <w:sz w:val="28"/>
          <w:szCs w:val="28"/>
        </w:rPr>
        <w:t>е</w:t>
      </w:r>
      <w:r w:rsidRPr="0042654C">
        <w:rPr>
          <w:sz w:val="28"/>
          <w:szCs w:val="28"/>
        </w:rPr>
        <w:t xml:space="preserve">ма оказанных услуг за фактически оказанные в </w:t>
      </w:r>
      <w:r w:rsidR="00E02696" w:rsidRPr="0042654C">
        <w:rPr>
          <w:sz w:val="28"/>
          <w:szCs w:val="28"/>
        </w:rPr>
        <w:t>отчетном</w:t>
      </w:r>
      <w:r w:rsidRPr="0042654C">
        <w:rPr>
          <w:sz w:val="28"/>
          <w:szCs w:val="28"/>
        </w:rPr>
        <w:t xml:space="preserve"> месяце услуги, разница зачисляется в сч</w:t>
      </w:r>
      <w:r w:rsidR="0050360C" w:rsidRPr="0042654C">
        <w:rPr>
          <w:sz w:val="28"/>
          <w:szCs w:val="28"/>
        </w:rPr>
        <w:t xml:space="preserve">ет предоплаты на следующий </w:t>
      </w:r>
      <w:r w:rsidRPr="0042654C">
        <w:rPr>
          <w:sz w:val="28"/>
          <w:szCs w:val="28"/>
        </w:rPr>
        <w:t xml:space="preserve">месяц в отношении каждого вида услуг. </w:t>
      </w:r>
    </w:p>
    <w:p w14:paraId="57710926" w14:textId="77777777" w:rsidR="0032469E" w:rsidRPr="0042654C" w:rsidRDefault="0032469E" w:rsidP="00717BC5">
      <w:pPr>
        <w:pStyle w:val="a4"/>
        <w:numPr>
          <w:ilvl w:val="1"/>
          <w:numId w:val="5"/>
        </w:numPr>
        <w:tabs>
          <w:tab w:val="left" w:pos="1560"/>
          <w:tab w:val="num" w:pos="2425"/>
        </w:tabs>
        <w:ind w:left="0" w:right="0" w:firstLine="709"/>
        <w:jc w:val="both"/>
        <w:rPr>
          <w:sz w:val="28"/>
          <w:szCs w:val="28"/>
        </w:rPr>
      </w:pPr>
      <w:r w:rsidRPr="0042654C">
        <w:rPr>
          <w:sz w:val="28"/>
          <w:szCs w:val="28"/>
        </w:rPr>
        <w:t>В случае если сумма предоплаты окажется меньше,</w:t>
      </w:r>
      <w:r w:rsidR="004D3D50" w:rsidRPr="0042654C">
        <w:rPr>
          <w:sz w:val="28"/>
          <w:szCs w:val="28"/>
        </w:rPr>
        <w:t xml:space="preserve"> чем сумма оплаты, указанная в Акте сдачи-прие</w:t>
      </w:r>
      <w:r w:rsidRPr="0042654C">
        <w:rPr>
          <w:sz w:val="28"/>
          <w:szCs w:val="28"/>
        </w:rPr>
        <w:t xml:space="preserve">ма оказанных услуг за фактически оказанные услуги в </w:t>
      </w:r>
      <w:r w:rsidR="00E02696" w:rsidRPr="0042654C">
        <w:rPr>
          <w:sz w:val="28"/>
          <w:szCs w:val="28"/>
        </w:rPr>
        <w:t>отчетном</w:t>
      </w:r>
      <w:r w:rsidRPr="0042654C">
        <w:rPr>
          <w:sz w:val="28"/>
          <w:szCs w:val="28"/>
        </w:rPr>
        <w:t xml:space="preserve"> месяце, Заказчик перечисляет разницу на счет Исполнителя в течение 5 (пяти) банковских дней с момента получения счета.</w:t>
      </w:r>
    </w:p>
    <w:p w14:paraId="2678CEB3" w14:textId="77777777" w:rsidR="00614876" w:rsidRPr="0042654C" w:rsidRDefault="0032469E" w:rsidP="00717BC5">
      <w:pPr>
        <w:pStyle w:val="a4"/>
        <w:numPr>
          <w:ilvl w:val="1"/>
          <w:numId w:val="5"/>
        </w:numPr>
        <w:tabs>
          <w:tab w:val="left" w:pos="1560"/>
          <w:tab w:val="num" w:pos="2425"/>
        </w:tabs>
        <w:ind w:left="0" w:right="0" w:firstLine="709"/>
        <w:jc w:val="both"/>
        <w:rPr>
          <w:sz w:val="28"/>
          <w:szCs w:val="28"/>
        </w:rPr>
      </w:pPr>
      <w:r w:rsidRPr="0042654C">
        <w:rPr>
          <w:sz w:val="28"/>
          <w:szCs w:val="28"/>
        </w:rPr>
        <w:t xml:space="preserve">В </w:t>
      </w:r>
      <w:proofErr w:type="gramStart"/>
      <w:r w:rsidRPr="0042654C">
        <w:rPr>
          <w:sz w:val="28"/>
          <w:szCs w:val="28"/>
        </w:rPr>
        <w:t>случае</w:t>
      </w:r>
      <w:proofErr w:type="gramEnd"/>
      <w:r w:rsidRPr="0042654C">
        <w:rPr>
          <w:sz w:val="28"/>
          <w:szCs w:val="28"/>
        </w:rPr>
        <w:t xml:space="preserve"> прекращения действия Договора, в том числе расторжения Договора по любой причине, Исполнитель обязан в течение </w:t>
      </w:r>
      <w:r w:rsidR="004D3D50" w:rsidRPr="0042654C">
        <w:rPr>
          <w:sz w:val="28"/>
          <w:szCs w:val="28"/>
        </w:rPr>
        <w:br/>
      </w:r>
      <w:r w:rsidRPr="0042654C">
        <w:rPr>
          <w:sz w:val="28"/>
          <w:szCs w:val="28"/>
        </w:rPr>
        <w:t>5 (пяти) банковских дней с даты подписания Сторонами акта сверки взаиморасчетов возвратить Заказчику сумму предоплаты за вычетом стоимости фактически оказанных услуг. В случае если сумма предоплаты окажется ниже, чем сумма фактически оказанных услуг, Заказчик перечисляет разницу на счет Исполнителя в течение 5 (пяти) банковских дней со дня подписания акта сверки взаиморасчетов на основании выставленного счета.</w:t>
      </w:r>
    </w:p>
    <w:p w14:paraId="039E5EFB" w14:textId="77777777" w:rsidR="00614876" w:rsidRPr="0042654C" w:rsidRDefault="00614876" w:rsidP="00717BC5">
      <w:pPr>
        <w:pStyle w:val="a4"/>
        <w:numPr>
          <w:ilvl w:val="1"/>
          <w:numId w:val="5"/>
        </w:numPr>
        <w:tabs>
          <w:tab w:val="left" w:pos="1560"/>
          <w:tab w:val="num" w:pos="2425"/>
        </w:tabs>
        <w:ind w:left="0" w:right="0" w:firstLine="709"/>
        <w:jc w:val="both"/>
        <w:rPr>
          <w:sz w:val="28"/>
          <w:szCs w:val="28"/>
        </w:rPr>
      </w:pPr>
      <w:proofErr w:type="gramStart"/>
      <w:r w:rsidRPr="0042654C">
        <w:rPr>
          <w:sz w:val="28"/>
          <w:szCs w:val="28"/>
        </w:rPr>
        <w:t>Услуги по приему, обработке, перевозке и доставке внутренних и международных почтовых отправлений, а также дополнительные и иные услуги, тарифы на которые</w:t>
      </w:r>
      <w:r w:rsidR="00BC5F3F" w:rsidRPr="0042654C">
        <w:rPr>
          <w:sz w:val="28"/>
          <w:szCs w:val="28"/>
        </w:rPr>
        <w:t xml:space="preserve"> не регулируются уполномоченным федеральным органом исполнительной власти,</w:t>
      </w:r>
      <w:r w:rsidRPr="0042654C">
        <w:rPr>
          <w:sz w:val="28"/>
          <w:szCs w:val="28"/>
        </w:rPr>
        <w:t xml:space="preserve"> тарифицируются в соответствии с тарифами, </w:t>
      </w:r>
      <w:r w:rsidR="0031560C" w:rsidRPr="0042654C">
        <w:rPr>
          <w:sz w:val="28"/>
          <w:szCs w:val="28"/>
        </w:rPr>
        <w:t>размещенными на сайте Исполнителя и/или представителей Исполнителя, в ОПС или ином структурном подразделении Исполнителя, определенном как место обслуживания согласно соответствующим Условиям</w:t>
      </w:r>
      <w:r w:rsidR="0070149D" w:rsidRPr="0042654C">
        <w:rPr>
          <w:sz w:val="28"/>
          <w:szCs w:val="28"/>
        </w:rPr>
        <w:t xml:space="preserve"> оказания услуг</w:t>
      </w:r>
      <w:r w:rsidR="0031560C" w:rsidRPr="0042654C">
        <w:rPr>
          <w:sz w:val="28"/>
          <w:szCs w:val="28"/>
        </w:rPr>
        <w:t>, являющимся неотъемлемой частью</w:t>
      </w:r>
      <w:proofErr w:type="gramEnd"/>
      <w:r w:rsidR="0031560C" w:rsidRPr="0042654C">
        <w:rPr>
          <w:sz w:val="28"/>
          <w:szCs w:val="28"/>
        </w:rPr>
        <w:t xml:space="preserve"> настоящего Договора</w:t>
      </w:r>
    </w:p>
    <w:p w14:paraId="6DAE6E44" w14:textId="44463628" w:rsidR="00485EF9" w:rsidRDefault="00614876" w:rsidP="00717BC5">
      <w:pPr>
        <w:pStyle w:val="a4"/>
        <w:numPr>
          <w:ilvl w:val="1"/>
          <w:numId w:val="5"/>
        </w:numPr>
        <w:tabs>
          <w:tab w:val="left" w:pos="1560"/>
          <w:tab w:val="num" w:pos="2425"/>
        </w:tabs>
        <w:ind w:left="0" w:right="0" w:firstLine="709"/>
        <w:jc w:val="both"/>
        <w:rPr>
          <w:sz w:val="28"/>
          <w:szCs w:val="28"/>
        </w:rPr>
      </w:pPr>
      <w:r w:rsidRPr="0042654C">
        <w:rPr>
          <w:sz w:val="28"/>
          <w:szCs w:val="28"/>
        </w:rPr>
        <w:t>Согласно п. 3</w:t>
      </w:r>
      <w:r w:rsidR="002540BA" w:rsidRPr="0042654C">
        <w:rPr>
          <w:sz w:val="28"/>
          <w:szCs w:val="28"/>
        </w:rPr>
        <w:t>5</w:t>
      </w:r>
      <w:r w:rsidRPr="0042654C">
        <w:rPr>
          <w:sz w:val="28"/>
          <w:szCs w:val="28"/>
        </w:rPr>
        <w:t xml:space="preserve"> ПОУПС за возвращение регистрируемых почтовых отправлений</w:t>
      </w:r>
      <w:r w:rsidR="00DF3A58" w:rsidRPr="0042654C">
        <w:rPr>
          <w:sz w:val="28"/>
          <w:szCs w:val="28"/>
        </w:rPr>
        <w:t xml:space="preserve"> Заказчика</w:t>
      </w:r>
      <w:r w:rsidR="00AF280E">
        <w:rPr>
          <w:sz w:val="28"/>
          <w:szCs w:val="28"/>
        </w:rPr>
        <w:t xml:space="preserve"> (</w:t>
      </w:r>
      <w:r w:rsidR="00981D8E">
        <w:rPr>
          <w:sz w:val="28"/>
          <w:szCs w:val="28"/>
        </w:rPr>
        <w:t xml:space="preserve">или </w:t>
      </w:r>
      <w:r w:rsidR="002E0B35">
        <w:rPr>
          <w:sz w:val="28"/>
          <w:szCs w:val="28"/>
        </w:rPr>
        <w:t>отправлений треть</w:t>
      </w:r>
      <w:r w:rsidR="00981D8E">
        <w:rPr>
          <w:sz w:val="28"/>
          <w:szCs w:val="28"/>
        </w:rPr>
        <w:t>их лиц, отправленных Заказчиком в рамках настоящего Договора)</w:t>
      </w:r>
      <w:r w:rsidR="009B7655">
        <w:rPr>
          <w:sz w:val="28"/>
          <w:szCs w:val="28"/>
        </w:rPr>
        <w:t xml:space="preserve"> </w:t>
      </w:r>
      <w:r w:rsidRPr="0042654C">
        <w:rPr>
          <w:sz w:val="28"/>
          <w:szCs w:val="28"/>
        </w:rPr>
        <w:t>плата взимается по тарифу, действующему на день возврата почтовых отправлений.</w:t>
      </w:r>
      <w:r w:rsidR="00981D8E">
        <w:rPr>
          <w:sz w:val="28"/>
          <w:szCs w:val="28"/>
        </w:rPr>
        <w:t xml:space="preserve"> Указанная плата взимается с Заказчика.</w:t>
      </w:r>
    </w:p>
    <w:p w14:paraId="75E5A2F5" w14:textId="1E301E48" w:rsidR="007C7289" w:rsidRPr="006C3CEB" w:rsidRDefault="008B7C5A" w:rsidP="006C3CEB">
      <w:pPr>
        <w:pStyle w:val="a4"/>
        <w:numPr>
          <w:ilvl w:val="1"/>
          <w:numId w:val="5"/>
        </w:numPr>
        <w:tabs>
          <w:tab w:val="clear" w:pos="1290"/>
          <w:tab w:val="num" w:pos="0"/>
        </w:tabs>
        <w:ind w:left="0" w:right="0" w:firstLine="709"/>
        <w:jc w:val="both"/>
        <w:rPr>
          <w:b/>
          <w:sz w:val="28"/>
          <w:szCs w:val="28"/>
        </w:rPr>
      </w:pPr>
      <w:r w:rsidRPr="006C3CEB">
        <w:rPr>
          <w:sz w:val="28"/>
          <w:szCs w:val="28"/>
        </w:rPr>
        <w:t xml:space="preserve"> Порядок расчетов, предусмотренный настоящим Договором, не является предоставлением Исполнителю коммерческого кредита и основанием для получения с Исполнителя законных или иных процентов, и </w:t>
      </w:r>
      <w:r w:rsidRPr="006C3CEB">
        <w:rPr>
          <w:sz w:val="28"/>
          <w:szCs w:val="28"/>
        </w:rPr>
        <w:lastRenderedPageBreak/>
        <w:t>действие статей 317.1 и 823 ГК РФ на Исполнителя в части его обязательств не распространяется.</w:t>
      </w:r>
    </w:p>
    <w:p w14:paraId="1AEEC030" w14:textId="77777777" w:rsidR="006C3CEB" w:rsidRDefault="006C3CEB" w:rsidP="006C3CEB">
      <w:pPr>
        <w:pStyle w:val="a4"/>
        <w:ind w:left="709" w:right="0" w:firstLine="0"/>
        <w:jc w:val="both"/>
        <w:rPr>
          <w:b/>
          <w:sz w:val="28"/>
          <w:szCs w:val="28"/>
        </w:rPr>
      </w:pPr>
    </w:p>
    <w:p w14:paraId="4A9B73CA" w14:textId="77777777" w:rsidR="007A2203" w:rsidRDefault="007A2203" w:rsidP="006C3CEB">
      <w:pPr>
        <w:pStyle w:val="a4"/>
        <w:ind w:left="709" w:right="0" w:firstLine="0"/>
        <w:jc w:val="both"/>
        <w:rPr>
          <w:b/>
          <w:sz w:val="28"/>
          <w:szCs w:val="28"/>
        </w:rPr>
      </w:pPr>
    </w:p>
    <w:p w14:paraId="6A797FC3" w14:textId="77777777" w:rsidR="007A2203" w:rsidRPr="006C3CEB" w:rsidRDefault="007A2203" w:rsidP="006C3CEB">
      <w:pPr>
        <w:pStyle w:val="a4"/>
        <w:ind w:left="709" w:right="0" w:firstLine="0"/>
        <w:jc w:val="both"/>
        <w:rPr>
          <w:b/>
          <w:sz w:val="28"/>
          <w:szCs w:val="28"/>
        </w:rPr>
      </w:pPr>
    </w:p>
    <w:p w14:paraId="57B328F6" w14:textId="32D3796A" w:rsidR="00C03172" w:rsidRPr="0042654C" w:rsidRDefault="00C03172" w:rsidP="006C3CEB">
      <w:pPr>
        <w:pStyle w:val="a4"/>
        <w:numPr>
          <w:ilvl w:val="0"/>
          <w:numId w:val="5"/>
        </w:numPr>
        <w:tabs>
          <w:tab w:val="clear" w:pos="2000"/>
        </w:tabs>
        <w:ind w:left="357" w:right="0" w:hanging="357"/>
        <w:jc w:val="center"/>
        <w:rPr>
          <w:b/>
          <w:sz w:val="28"/>
          <w:szCs w:val="28"/>
        </w:rPr>
      </w:pPr>
      <w:r w:rsidRPr="0042654C">
        <w:rPr>
          <w:b/>
          <w:sz w:val="28"/>
          <w:szCs w:val="28"/>
        </w:rPr>
        <w:t>ОТВЕТСТВЕННОСТЬ СТОРОН</w:t>
      </w:r>
    </w:p>
    <w:p w14:paraId="0F373DF0" w14:textId="77777777" w:rsidR="00C03172" w:rsidRDefault="00C03172" w:rsidP="00717BC5">
      <w:pPr>
        <w:ind w:firstLine="709"/>
        <w:jc w:val="both"/>
        <w:rPr>
          <w:sz w:val="28"/>
          <w:szCs w:val="28"/>
        </w:rPr>
      </w:pPr>
    </w:p>
    <w:p w14:paraId="52275958" w14:textId="77777777" w:rsidR="007A2203" w:rsidRPr="0042654C" w:rsidRDefault="007A2203" w:rsidP="00717BC5">
      <w:pPr>
        <w:ind w:firstLine="709"/>
        <w:jc w:val="both"/>
        <w:rPr>
          <w:sz w:val="28"/>
          <w:szCs w:val="28"/>
        </w:rPr>
      </w:pPr>
    </w:p>
    <w:p w14:paraId="554FC820" w14:textId="77777777" w:rsidR="004A6D0D" w:rsidRPr="0042654C" w:rsidRDefault="00C03172" w:rsidP="00213FE8">
      <w:pPr>
        <w:pStyle w:val="a4"/>
        <w:numPr>
          <w:ilvl w:val="1"/>
          <w:numId w:val="5"/>
        </w:numPr>
        <w:tabs>
          <w:tab w:val="left" w:pos="1560"/>
          <w:tab w:val="num" w:pos="2425"/>
        </w:tabs>
        <w:ind w:left="0" w:right="0" w:firstLine="709"/>
        <w:jc w:val="both"/>
        <w:rPr>
          <w:vanish/>
          <w:sz w:val="28"/>
          <w:szCs w:val="28"/>
        </w:rPr>
      </w:pPr>
      <w:r w:rsidRPr="0042654C">
        <w:rPr>
          <w:b/>
          <w:sz w:val="28"/>
          <w:szCs w:val="28"/>
        </w:rPr>
        <w:t xml:space="preserve">Ответственность </w:t>
      </w:r>
      <w:r w:rsidR="0070149D" w:rsidRPr="0042654C">
        <w:rPr>
          <w:b/>
          <w:sz w:val="28"/>
          <w:szCs w:val="28"/>
        </w:rPr>
        <w:t>И</w:t>
      </w:r>
      <w:r w:rsidRPr="0042654C">
        <w:rPr>
          <w:b/>
          <w:sz w:val="28"/>
          <w:szCs w:val="28"/>
        </w:rPr>
        <w:t>сполнителя:</w:t>
      </w:r>
    </w:p>
    <w:p w14:paraId="370681E7" w14:textId="77777777" w:rsidR="006C3CEB" w:rsidRDefault="006C3CEB" w:rsidP="00717BC5">
      <w:pPr>
        <w:pStyle w:val="a4"/>
        <w:tabs>
          <w:tab w:val="num" w:pos="1418"/>
        </w:tabs>
        <w:ind w:right="0" w:firstLine="709"/>
        <w:jc w:val="both"/>
        <w:rPr>
          <w:sz w:val="28"/>
          <w:szCs w:val="28"/>
        </w:rPr>
      </w:pPr>
    </w:p>
    <w:p w14:paraId="28408C31" w14:textId="77777777" w:rsidR="00E56174" w:rsidRPr="0042654C" w:rsidRDefault="00C03172" w:rsidP="00717BC5">
      <w:pPr>
        <w:pStyle w:val="a4"/>
        <w:tabs>
          <w:tab w:val="num" w:pos="1418"/>
        </w:tabs>
        <w:ind w:right="0" w:firstLine="709"/>
        <w:jc w:val="both"/>
        <w:rPr>
          <w:sz w:val="28"/>
          <w:szCs w:val="28"/>
        </w:rPr>
      </w:pPr>
      <w:r w:rsidRPr="0042654C">
        <w:rPr>
          <w:sz w:val="28"/>
          <w:szCs w:val="28"/>
        </w:rPr>
        <w:t xml:space="preserve">6.1.1. </w:t>
      </w:r>
      <w:proofErr w:type="gramStart"/>
      <w:r w:rsidR="00E56174" w:rsidRPr="0042654C">
        <w:rPr>
          <w:sz w:val="28"/>
          <w:szCs w:val="28"/>
        </w:rPr>
        <w:t>Исполнитель вправе приостановить оказание услуг по настоящему Договору при условии обязательного (не менее</w:t>
      </w:r>
      <w:r w:rsidR="00B5576B" w:rsidRPr="0042654C">
        <w:rPr>
          <w:sz w:val="28"/>
          <w:szCs w:val="28"/>
        </w:rPr>
        <w:t xml:space="preserve"> 2 (</w:t>
      </w:r>
      <w:r w:rsidR="00E56174" w:rsidRPr="0042654C">
        <w:rPr>
          <w:sz w:val="28"/>
          <w:szCs w:val="28"/>
        </w:rPr>
        <w:t>двух</w:t>
      </w:r>
      <w:r w:rsidR="00B5576B" w:rsidRPr="0042654C">
        <w:rPr>
          <w:sz w:val="28"/>
          <w:szCs w:val="28"/>
        </w:rPr>
        <w:t>)</w:t>
      </w:r>
      <w:r w:rsidR="00E56174" w:rsidRPr="0042654C">
        <w:rPr>
          <w:sz w:val="28"/>
          <w:szCs w:val="28"/>
        </w:rPr>
        <w:t xml:space="preserve"> раз) письменного предупреждения Заказчика в случаях невыполнения либо ненадлежащего выполнения Заказчиком требований, </w:t>
      </w:r>
      <w:r w:rsidR="00A657C4">
        <w:rPr>
          <w:sz w:val="28"/>
          <w:szCs w:val="28"/>
        </w:rPr>
        <w:t>перечисленных</w:t>
      </w:r>
      <w:r w:rsidR="00E56174" w:rsidRPr="0042654C">
        <w:rPr>
          <w:sz w:val="28"/>
          <w:szCs w:val="28"/>
        </w:rPr>
        <w:t xml:space="preserve"> в п</w:t>
      </w:r>
      <w:r w:rsidR="00F14FB6">
        <w:rPr>
          <w:sz w:val="28"/>
          <w:szCs w:val="28"/>
        </w:rPr>
        <w:t>унктах</w:t>
      </w:r>
      <w:r w:rsidR="00DF3A58" w:rsidRPr="0042654C">
        <w:rPr>
          <w:sz w:val="28"/>
          <w:szCs w:val="28"/>
        </w:rPr>
        <w:t xml:space="preserve"> </w:t>
      </w:r>
      <w:r w:rsidR="00B554C2" w:rsidRPr="0042654C">
        <w:rPr>
          <w:sz w:val="28"/>
          <w:szCs w:val="28"/>
        </w:rPr>
        <w:t>4.1.1-4.1.</w:t>
      </w:r>
      <w:r w:rsidR="00421BCD" w:rsidRPr="0042654C">
        <w:rPr>
          <w:sz w:val="28"/>
          <w:szCs w:val="28"/>
        </w:rPr>
        <w:t>4</w:t>
      </w:r>
      <w:r w:rsidR="00B554C2" w:rsidRPr="0042654C">
        <w:rPr>
          <w:sz w:val="28"/>
          <w:szCs w:val="28"/>
        </w:rPr>
        <w:t>, 4.1.7, 4.1.8</w:t>
      </w:r>
      <w:r w:rsidR="00E56174" w:rsidRPr="0042654C">
        <w:rPr>
          <w:sz w:val="28"/>
          <w:szCs w:val="28"/>
        </w:rPr>
        <w:t xml:space="preserve"> настоящего </w:t>
      </w:r>
      <w:r w:rsidR="003C6B94" w:rsidRPr="0042654C">
        <w:rPr>
          <w:sz w:val="28"/>
          <w:szCs w:val="28"/>
        </w:rPr>
        <w:t>Д</w:t>
      </w:r>
      <w:r w:rsidR="00E56174" w:rsidRPr="0042654C">
        <w:rPr>
          <w:sz w:val="28"/>
          <w:szCs w:val="28"/>
        </w:rPr>
        <w:t>оговора</w:t>
      </w:r>
      <w:r w:rsidR="00935FE1" w:rsidRPr="0042654C">
        <w:rPr>
          <w:sz w:val="28"/>
          <w:szCs w:val="28"/>
        </w:rPr>
        <w:t>, а также требований, установленных в соответствующих Условиях оказания услуг, которые являются неотъемлемой частью настоящего Договора</w:t>
      </w:r>
      <w:r w:rsidR="00E56174" w:rsidRPr="0042654C">
        <w:rPr>
          <w:sz w:val="28"/>
          <w:szCs w:val="28"/>
        </w:rPr>
        <w:t>.</w:t>
      </w:r>
      <w:proofErr w:type="gramEnd"/>
    </w:p>
    <w:p w14:paraId="222AD389" w14:textId="2C8457B6" w:rsidR="00F616A9" w:rsidRPr="0042654C" w:rsidRDefault="00C03172" w:rsidP="00717BC5">
      <w:pPr>
        <w:pStyle w:val="a4"/>
        <w:tabs>
          <w:tab w:val="num" w:pos="1418"/>
        </w:tabs>
        <w:ind w:right="0" w:firstLine="709"/>
        <w:jc w:val="both"/>
        <w:rPr>
          <w:sz w:val="28"/>
          <w:szCs w:val="28"/>
        </w:rPr>
      </w:pPr>
      <w:r w:rsidRPr="0042654C">
        <w:rPr>
          <w:sz w:val="28"/>
          <w:szCs w:val="28"/>
        </w:rPr>
        <w:t>6.1.</w:t>
      </w:r>
      <w:r w:rsidR="00AF280E">
        <w:rPr>
          <w:sz w:val="28"/>
          <w:szCs w:val="28"/>
        </w:rPr>
        <w:t>2</w:t>
      </w:r>
      <w:r w:rsidRPr="0042654C">
        <w:rPr>
          <w:sz w:val="28"/>
          <w:szCs w:val="28"/>
        </w:rPr>
        <w:t xml:space="preserve">. </w:t>
      </w:r>
      <w:r w:rsidR="00E56174" w:rsidRPr="0042654C">
        <w:rPr>
          <w:sz w:val="28"/>
          <w:szCs w:val="28"/>
        </w:rPr>
        <w:t>При невнесении Заказчиком предоплаты на оказание услуг</w:t>
      </w:r>
      <w:r w:rsidR="00DF3A58" w:rsidRPr="0042654C">
        <w:rPr>
          <w:sz w:val="28"/>
          <w:szCs w:val="28"/>
        </w:rPr>
        <w:t xml:space="preserve"> или полном исчерпании аванса до окончания отчетного периода</w:t>
      </w:r>
      <w:r w:rsidR="00E56174" w:rsidRPr="0042654C">
        <w:rPr>
          <w:sz w:val="28"/>
          <w:szCs w:val="28"/>
        </w:rPr>
        <w:t xml:space="preserve"> Исполнитель вправе отказать Заказчику в </w:t>
      </w:r>
      <w:r w:rsidR="004A435F" w:rsidRPr="0042654C">
        <w:rPr>
          <w:sz w:val="28"/>
          <w:szCs w:val="28"/>
        </w:rPr>
        <w:t xml:space="preserve">оказании услуг почтовой связи, </w:t>
      </w:r>
      <w:r w:rsidR="00935FE1" w:rsidRPr="0042654C">
        <w:rPr>
          <w:sz w:val="28"/>
          <w:szCs w:val="28"/>
        </w:rPr>
        <w:t>дополнительных</w:t>
      </w:r>
      <w:r w:rsidR="004A435F" w:rsidRPr="0042654C">
        <w:rPr>
          <w:sz w:val="28"/>
          <w:szCs w:val="28"/>
        </w:rPr>
        <w:t xml:space="preserve"> услуг или иных услуг</w:t>
      </w:r>
      <w:r w:rsidR="00A63A99" w:rsidRPr="0042654C">
        <w:rPr>
          <w:sz w:val="28"/>
          <w:szCs w:val="28"/>
        </w:rPr>
        <w:t xml:space="preserve"> до внесения предоплаты в полном размере или полного погашения задолженности по выставленным счетам</w:t>
      </w:r>
      <w:r w:rsidR="004A435F" w:rsidRPr="0042654C">
        <w:rPr>
          <w:sz w:val="28"/>
          <w:szCs w:val="28"/>
        </w:rPr>
        <w:t>.</w:t>
      </w:r>
    </w:p>
    <w:p w14:paraId="6001EBAF" w14:textId="7E42DD84" w:rsidR="00F616A9" w:rsidRPr="0042654C" w:rsidRDefault="00C03172" w:rsidP="00717BC5">
      <w:pPr>
        <w:pStyle w:val="a4"/>
        <w:tabs>
          <w:tab w:val="num" w:pos="1418"/>
        </w:tabs>
        <w:ind w:right="0" w:firstLine="709"/>
        <w:jc w:val="both"/>
        <w:rPr>
          <w:sz w:val="28"/>
          <w:szCs w:val="28"/>
        </w:rPr>
      </w:pPr>
      <w:r w:rsidRPr="0042654C">
        <w:rPr>
          <w:sz w:val="28"/>
          <w:szCs w:val="28"/>
        </w:rPr>
        <w:t>6.1.</w:t>
      </w:r>
      <w:r w:rsidR="00AF280E">
        <w:rPr>
          <w:sz w:val="28"/>
          <w:szCs w:val="28"/>
        </w:rPr>
        <w:t>3</w:t>
      </w:r>
      <w:r w:rsidRPr="0042654C">
        <w:rPr>
          <w:sz w:val="28"/>
          <w:szCs w:val="28"/>
        </w:rPr>
        <w:t xml:space="preserve">. </w:t>
      </w:r>
      <w:r w:rsidR="0070149D" w:rsidRPr="0042654C">
        <w:rPr>
          <w:sz w:val="28"/>
          <w:szCs w:val="28"/>
        </w:rPr>
        <w:t>За неисполнение</w:t>
      </w:r>
      <w:r w:rsidR="00F616A9" w:rsidRPr="0042654C">
        <w:rPr>
          <w:sz w:val="28"/>
          <w:szCs w:val="28"/>
        </w:rPr>
        <w:t xml:space="preserve"> либо ненадлежащее исполнение обязанностей по оказанию услуг почтовой связи </w:t>
      </w:r>
      <w:r w:rsidR="00CA20BF" w:rsidRPr="0042654C">
        <w:rPr>
          <w:sz w:val="28"/>
          <w:szCs w:val="28"/>
        </w:rPr>
        <w:t xml:space="preserve">Исполнитель </w:t>
      </w:r>
      <w:r w:rsidR="00F616A9" w:rsidRPr="0042654C">
        <w:rPr>
          <w:sz w:val="28"/>
          <w:szCs w:val="28"/>
        </w:rPr>
        <w:t>несет ответственность перед Заказчиком согласно</w:t>
      </w:r>
      <w:r w:rsidR="00550AA4" w:rsidRPr="0042654C">
        <w:rPr>
          <w:sz w:val="28"/>
          <w:szCs w:val="28"/>
        </w:rPr>
        <w:t xml:space="preserve"> </w:t>
      </w:r>
      <w:r w:rsidR="00213FE8">
        <w:rPr>
          <w:sz w:val="28"/>
          <w:szCs w:val="28"/>
        </w:rPr>
        <w:t>ф</w:t>
      </w:r>
      <w:r w:rsidR="00550AA4" w:rsidRPr="0042654C">
        <w:rPr>
          <w:sz w:val="28"/>
          <w:szCs w:val="28"/>
        </w:rPr>
        <w:t>едеральному закону «О почтовой связи»</w:t>
      </w:r>
      <w:r w:rsidR="00F616A9" w:rsidRPr="0042654C">
        <w:rPr>
          <w:sz w:val="28"/>
          <w:szCs w:val="28"/>
        </w:rPr>
        <w:t>.</w:t>
      </w:r>
    </w:p>
    <w:p w14:paraId="44BB8C43" w14:textId="58AAE178" w:rsidR="00185FA0" w:rsidRPr="0042654C" w:rsidRDefault="00C03172" w:rsidP="00717BC5">
      <w:pPr>
        <w:pStyle w:val="a4"/>
        <w:ind w:right="0" w:firstLine="709"/>
        <w:jc w:val="both"/>
        <w:rPr>
          <w:sz w:val="28"/>
          <w:szCs w:val="28"/>
        </w:rPr>
      </w:pPr>
      <w:r w:rsidRPr="0042654C">
        <w:rPr>
          <w:sz w:val="28"/>
          <w:szCs w:val="28"/>
        </w:rPr>
        <w:t>6.1.</w:t>
      </w:r>
      <w:r w:rsidR="00AF280E">
        <w:rPr>
          <w:sz w:val="28"/>
          <w:szCs w:val="28"/>
        </w:rPr>
        <w:t>4</w:t>
      </w:r>
      <w:r w:rsidRPr="0042654C">
        <w:rPr>
          <w:sz w:val="28"/>
          <w:szCs w:val="28"/>
        </w:rPr>
        <w:t xml:space="preserve">. </w:t>
      </w:r>
      <w:r w:rsidR="00E56174" w:rsidRPr="0042654C">
        <w:rPr>
          <w:sz w:val="28"/>
          <w:szCs w:val="28"/>
        </w:rPr>
        <w:t xml:space="preserve">Исполнитель возмещает Заказчику ущерб за утрату, недостачу или порчу вложений, произошедших по вине Исполнителя, согласно </w:t>
      </w:r>
      <w:r w:rsidR="00981D8E">
        <w:rPr>
          <w:sz w:val="28"/>
          <w:szCs w:val="28"/>
        </w:rPr>
        <w:t>Ф</w:t>
      </w:r>
      <w:r w:rsidR="002540BA" w:rsidRPr="0042654C">
        <w:rPr>
          <w:sz w:val="28"/>
          <w:szCs w:val="28"/>
        </w:rPr>
        <w:t>едеральному закону «О почтовой связи»</w:t>
      </w:r>
      <w:r w:rsidR="00E56174" w:rsidRPr="0042654C">
        <w:rPr>
          <w:sz w:val="28"/>
          <w:szCs w:val="28"/>
        </w:rPr>
        <w:t>.</w:t>
      </w:r>
    </w:p>
    <w:p w14:paraId="772049E2" w14:textId="259471FB" w:rsidR="00C25033" w:rsidRPr="0042654C" w:rsidRDefault="00C25033" w:rsidP="00717BC5">
      <w:pPr>
        <w:pStyle w:val="a4"/>
        <w:tabs>
          <w:tab w:val="num" w:pos="1418"/>
        </w:tabs>
        <w:ind w:right="0" w:firstLine="709"/>
        <w:jc w:val="both"/>
        <w:rPr>
          <w:sz w:val="28"/>
          <w:szCs w:val="28"/>
        </w:rPr>
      </w:pPr>
      <w:r w:rsidRPr="0042654C">
        <w:rPr>
          <w:sz w:val="28"/>
          <w:szCs w:val="28"/>
        </w:rPr>
        <w:t>6.1.</w:t>
      </w:r>
      <w:r w:rsidR="00AF280E">
        <w:rPr>
          <w:sz w:val="28"/>
          <w:szCs w:val="28"/>
        </w:rPr>
        <w:t>5</w:t>
      </w:r>
      <w:r w:rsidR="00E570E0">
        <w:rPr>
          <w:sz w:val="28"/>
          <w:szCs w:val="28"/>
        </w:rPr>
        <w:t xml:space="preserve">.  </w:t>
      </w:r>
      <w:r w:rsidRPr="0042654C">
        <w:rPr>
          <w:sz w:val="28"/>
          <w:szCs w:val="28"/>
        </w:rPr>
        <w:t xml:space="preserve">В случае </w:t>
      </w:r>
      <w:r w:rsidRPr="00C25033">
        <w:rPr>
          <w:sz w:val="28"/>
          <w:szCs w:val="28"/>
        </w:rPr>
        <w:t xml:space="preserve">нарушения установленных </w:t>
      </w:r>
      <w:r w:rsidRPr="00845C02">
        <w:rPr>
          <w:sz w:val="28"/>
          <w:szCs w:val="28"/>
        </w:rPr>
        <w:t>Исполнителем</w:t>
      </w:r>
      <w:r w:rsidR="00556E11">
        <w:t xml:space="preserve"> </w:t>
      </w:r>
      <w:r w:rsidRPr="00C25033">
        <w:rPr>
          <w:sz w:val="28"/>
          <w:szCs w:val="28"/>
        </w:rPr>
        <w:t xml:space="preserve"> контрольных сроков пересылки почтового отправления «Пакет ДМ» и в случае предъявления Заказчиком обоснованной претензии, Заказчику выплачивается возмещение в размере 3 (трех) процентов платы за услугу почтовой связи по пересылке «Пакета ДМ» за каждый день задержки, но не более оплаченной суммы за данную услугу.</w:t>
      </w:r>
    </w:p>
    <w:p w14:paraId="449B1A1D" w14:textId="0B30CD38" w:rsidR="00E02696" w:rsidRPr="007113B5" w:rsidRDefault="00F12C30" w:rsidP="00F12C30">
      <w:pPr>
        <w:pStyle w:val="a4"/>
        <w:keepNext/>
        <w:numPr>
          <w:ilvl w:val="1"/>
          <w:numId w:val="13"/>
        </w:numPr>
        <w:ind w:left="709" w:right="0" w:firstLine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E02696" w:rsidRPr="007113B5">
        <w:rPr>
          <w:b/>
          <w:sz w:val="28"/>
          <w:szCs w:val="28"/>
        </w:rPr>
        <w:t>Исполнитель не несет ответственности в случаях, если:</w:t>
      </w:r>
    </w:p>
    <w:p w14:paraId="0D45AC18" w14:textId="4BD8D163" w:rsidR="00E02696" w:rsidRDefault="00E02696" w:rsidP="00104888">
      <w:pPr>
        <w:pStyle w:val="a4"/>
        <w:numPr>
          <w:ilvl w:val="2"/>
          <w:numId w:val="13"/>
        </w:numPr>
        <w:ind w:left="0" w:right="0" w:firstLine="709"/>
        <w:jc w:val="both"/>
        <w:rPr>
          <w:sz w:val="28"/>
          <w:szCs w:val="28"/>
        </w:rPr>
      </w:pPr>
      <w:r w:rsidRPr="0042654C">
        <w:rPr>
          <w:sz w:val="28"/>
          <w:szCs w:val="28"/>
        </w:rPr>
        <w:t>Почтовое отправление или часть его вложения задержаны, изъяты в порядке, установленном законодательством РФ</w:t>
      </w:r>
      <w:r w:rsidR="001F4077" w:rsidRPr="001F4077">
        <w:rPr>
          <w:sz w:val="28"/>
          <w:szCs w:val="28"/>
        </w:rPr>
        <w:t>;</w:t>
      </w:r>
    </w:p>
    <w:p w14:paraId="44E7DB3A" w14:textId="2ED0F87B" w:rsidR="000B57B2" w:rsidRDefault="000B57B2" w:rsidP="00104888">
      <w:pPr>
        <w:pStyle w:val="a4"/>
        <w:numPr>
          <w:ilvl w:val="2"/>
          <w:numId w:val="13"/>
        </w:numPr>
        <w:ind w:left="0" w:right="0" w:firstLine="708"/>
        <w:jc w:val="both"/>
        <w:rPr>
          <w:sz w:val="28"/>
          <w:szCs w:val="28"/>
        </w:rPr>
      </w:pPr>
      <w:r w:rsidRPr="0042654C">
        <w:rPr>
          <w:sz w:val="28"/>
          <w:szCs w:val="28"/>
        </w:rPr>
        <w:t>Нарушения не связаны с исполнением Договора (ненадлежащее качество, размер, ассортимент пересылаемых предметов и др.)</w:t>
      </w:r>
      <w:r w:rsidR="001F4077" w:rsidRPr="001F4077">
        <w:rPr>
          <w:sz w:val="28"/>
          <w:szCs w:val="28"/>
        </w:rPr>
        <w:t>;</w:t>
      </w:r>
    </w:p>
    <w:p w14:paraId="0DD216FE" w14:textId="27FA6D27" w:rsidR="00E02696" w:rsidRPr="0042654C" w:rsidRDefault="00E02696" w:rsidP="00104888">
      <w:pPr>
        <w:pStyle w:val="a4"/>
        <w:numPr>
          <w:ilvl w:val="2"/>
          <w:numId w:val="13"/>
        </w:numPr>
        <w:ind w:left="0" w:right="0" w:firstLine="708"/>
        <w:jc w:val="both"/>
        <w:rPr>
          <w:sz w:val="28"/>
          <w:szCs w:val="28"/>
        </w:rPr>
      </w:pPr>
      <w:r w:rsidRPr="0042654C">
        <w:rPr>
          <w:sz w:val="28"/>
          <w:szCs w:val="28"/>
        </w:rPr>
        <w:t>Исполнитель не несет ответственности за косвенные убытки или неполученную Заказчиком прибыль, каково бы ни было их происхождение</w:t>
      </w:r>
      <w:r w:rsidR="001F4077" w:rsidRPr="00104888">
        <w:rPr>
          <w:sz w:val="28"/>
          <w:szCs w:val="28"/>
        </w:rPr>
        <w:t>;</w:t>
      </w:r>
    </w:p>
    <w:p w14:paraId="4FC8B65C" w14:textId="77777777" w:rsidR="00E02696" w:rsidRPr="0042654C" w:rsidRDefault="00E02696" w:rsidP="00104888">
      <w:pPr>
        <w:pStyle w:val="a4"/>
        <w:numPr>
          <w:ilvl w:val="2"/>
          <w:numId w:val="13"/>
        </w:numPr>
        <w:tabs>
          <w:tab w:val="num" w:pos="1716"/>
        </w:tabs>
        <w:ind w:left="0" w:right="0" w:firstLine="709"/>
        <w:jc w:val="both"/>
        <w:rPr>
          <w:sz w:val="28"/>
          <w:szCs w:val="28"/>
        </w:rPr>
      </w:pPr>
      <w:r w:rsidRPr="0042654C">
        <w:rPr>
          <w:sz w:val="28"/>
          <w:szCs w:val="28"/>
        </w:rPr>
        <w:t>Исполнитель не несет ответственность за таможенные декларации, в какой форме они ни были составлены Заказчиком и за решения, принятые таможенными органами при досмотре отправления</w:t>
      </w:r>
      <w:r w:rsidR="001F4077" w:rsidRPr="001F4077">
        <w:rPr>
          <w:sz w:val="28"/>
          <w:szCs w:val="28"/>
        </w:rPr>
        <w:t>;</w:t>
      </w:r>
    </w:p>
    <w:p w14:paraId="6208C814" w14:textId="77777777" w:rsidR="00E02696" w:rsidRPr="0042654C" w:rsidRDefault="00E02696" w:rsidP="00104888">
      <w:pPr>
        <w:pStyle w:val="a4"/>
        <w:numPr>
          <w:ilvl w:val="2"/>
          <w:numId w:val="13"/>
        </w:numPr>
        <w:tabs>
          <w:tab w:val="num" w:pos="1716"/>
        </w:tabs>
        <w:ind w:left="0" w:right="0" w:firstLine="709"/>
        <w:jc w:val="both"/>
        <w:rPr>
          <w:sz w:val="28"/>
          <w:szCs w:val="28"/>
        </w:rPr>
      </w:pPr>
      <w:r w:rsidRPr="0042654C">
        <w:rPr>
          <w:sz w:val="28"/>
          <w:szCs w:val="28"/>
        </w:rPr>
        <w:lastRenderedPageBreak/>
        <w:t>Исполнитель не несет ответственность за решения, принятые службами авиационной безопасности.</w:t>
      </w:r>
    </w:p>
    <w:p w14:paraId="05F08D3F" w14:textId="77777777" w:rsidR="00185FA0" w:rsidRPr="0042654C" w:rsidRDefault="00F616A9" w:rsidP="00104888">
      <w:pPr>
        <w:pStyle w:val="a4"/>
        <w:numPr>
          <w:ilvl w:val="1"/>
          <w:numId w:val="13"/>
        </w:numPr>
        <w:ind w:left="0" w:right="0" w:firstLine="709"/>
        <w:jc w:val="both"/>
        <w:rPr>
          <w:b/>
          <w:sz w:val="28"/>
          <w:szCs w:val="28"/>
        </w:rPr>
      </w:pPr>
      <w:r w:rsidRPr="0042654C">
        <w:rPr>
          <w:b/>
          <w:sz w:val="28"/>
          <w:szCs w:val="28"/>
        </w:rPr>
        <w:t>Ответственность Заказчика:</w:t>
      </w:r>
    </w:p>
    <w:p w14:paraId="78676587" w14:textId="77777777" w:rsidR="00DF3A58" w:rsidRPr="0042654C" w:rsidRDefault="00F616A9" w:rsidP="00104888">
      <w:pPr>
        <w:pStyle w:val="a4"/>
        <w:numPr>
          <w:ilvl w:val="2"/>
          <w:numId w:val="13"/>
        </w:numPr>
        <w:tabs>
          <w:tab w:val="num" w:pos="1716"/>
        </w:tabs>
        <w:ind w:left="0" w:right="0" w:firstLine="709"/>
        <w:jc w:val="both"/>
        <w:rPr>
          <w:sz w:val="28"/>
          <w:szCs w:val="28"/>
        </w:rPr>
      </w:pPr>
      <w:r w:rsidRPr="0042654C">
        <w:rPr>
          <w:sz w:val="28"/>
          <w:szCs w:val="28"/>
        </w:rPr>
        <w:t xml:space="preserve">Заказчик несет в соответствии с законодательством Российской Федерации административную ответственность за вред, причиненный </w:t>
      </w:r>
      <w:r w:rsidR="002673EA" w:rsidRPr="0042654C">
        <w:rPr>
          <w:sz w:val="28"/>
          <w:szCs w:val="28"/>
        </w:rPr>
        <w:t>третьим лицам</w:t>
      </w:r>
      <w:r w:rsidRPr="0042654C">
        <w:rPr>
          <w:sz w:val="28"/>
          <w:szCs w:val="28"/>
        </w:rPr>
        <w:t xml:space="preserve">, занятым обработкой почтовых отправлений, вследствие вложения в </w:t>
      </w:r>
      <w:r w:rsidR="00CA20BF" w:rsidRPr="0042654C">
        <w:rPr>
          <w:sz w:val="28"/>
          <w:szCs w:val="28"/>
        </w:rPr>
        <w:t>почтовые отправления</w:t>
      </w:r>
      <w:r w:rsidRPr="0042654C">
        <w:rPr>
          <w:sz w:val="28"/>
          <w:szCs w:val="28"/>
        </w:rPr>
        <w:t xml:space="preserve"> предметов и веществ, запрещенных к пересылке, или в результате ненадлежащей упаковки пересылаемого вложения.</w:t>
      </w:r>
    </w:p>
    <w:p w14:paraId="31AEDC5D" w14:textId="77777777" w:rsidR="00DF3A58" w:rsidRPr="0042654C" w:rsidRDefault="00DF3A58" w:rsidP="00104888">
      <w:pPr>
        <w:pStyle w:val="a4"/>
        <w:numPr>
          <w:ilvl w:val="2"/>
          <w:numId w:val="13"/>
        </w:numPr>
        <w:tabs>
          <w:tab w:val="num" w:pos="1716"/>
        </w:tabs>
        <w:ind w:left="0" w:right="0" w:firstLine="709"/>
        <w:jc w:val="both"/>
        <w:rPr>
          <w:sz w:val="28"/>
          <w:szCs w:val="28"/>
        </w:rPr>
      </w:pPr>
      <w:r w:rsidRPr="0042654C">
        <w:rPr>
          <w:sz w:val="28"/>
          <w:szCs w:val="28"/>
        </w:rPr>
        <w:t xml:space="preserve"> </w:t>
      </w:r>
      <w:r w:rsidRPr="0042654C">
        <w:rPr>
          <w:color w:val="000000"/>
          <w:sz w:val="28"/>
          <w:szCs w:val="28"/>
        </w:rPr>
        <w:t>Заказчик несет ответственность за любой ущерб, причиненный неправомерными действиями</w:t>
      </w:r>
      <w:r w:rsidR="00DC43F7" w:rsidRPr="0042654C">
        <w:rPr>
          <w:color w:val="000000"/>
          <w:sz w:val="28"/>
          <w:szCs w:val="28"/>
        </w:rPr>
        <w:t>,</w:t>
      </w:r>
      <w:r w:rsidRPr="0042654C">
        <w:rPr>
          <w:color w:val="000000"/>
          <w:sz w:val="28"/>
          <w:szCs w:val="28"/>
        </w:rPr>
        <w:t xml:space="preserve"> повлекшими ущерб, в том числе повреждение ячейки </w:t>
      </w:r>
      <w:r w:rsidRPr="0042654C">
        <w:rPr>
          <w:sz w:val="28"/>
          <w:szCs w:val="28"/>
        </w:rPr>
        <w:t>абонементного почтового шкафа</w:t>
      </w:r>
      <w:r w:rsidRPr="0042654C">
        <w:rPr>
          <w:color w:val="000000"/>
          <w:sz w:val="28"/>
          <w:szCs w:val="28"/>
        </w:rPr>
        <w:t xml:space="preserve">, утрату ключа, которые делают невозможным нормальное функционирование ячейки </w:t>
      </w:r>
      <w:r w:rsidRPr="0042654C">
        <w:rPr>
          <w:sz w:val="28"/>
          <w:szCs w:val="28"/>
        </w:rPr>
        <w:t>абонементного почтового шкафа</w:t>
      </w:r>
      <w:r w:rsidRPr="0042654C">
        <w:rPr>
          <w:color w:val="000000"/>
          <w:sz w:val="28"/>
          <w:szCs w:val="28"/>
        </w:rPr>
        <w:t xml:space="preserve">. В указанном случае, ответственность Заказчика определяется в размере расходов Исполнителя, произведенных для восстановления функциональности ячейки </w:t>
      </w:r>
      <w:r w:rsidRPr="0042654C">
        <w:rPr>
          <w:sz w:val="28"/>
          <w:szCs w:val="28"/>
        </w:rPr>
        <w:t>абонементного почтового шкафа</w:t>
      </w:r>
      <w:r w:rsidRPr="0042654C">
        <w:rPr>
          <w:color w:val="000000"/>
          <w:sz w:val="28"/>
          <w:szCs w:val="28"/>
        </w:rPr>
        <w:t xml:space="preserve"> (реального ущерба).</w:t>
      </w:r>
    </w:p>
    <w:p w14:paraId="1C489A0E" w14:textId="77777777" w:rsidR="00DF3A58" w:rsidRPr="0042654C" w:rsidRDefault="00DF3A58" w:rsidP="00104888">
      <w:pPr>
        <w:pStyle w:val="a4"/>
        <w:numPr>
          <w:ilvl w:val="2"/>
          <w:numId w:val="13"/>
        </w:numPr>
        <w:tabs>
          <w:tab w:val="num" w:pos="1716"/>
        </w:tabs>
        <w:ind w:left="0" w:right="0" w:firstLine="709"/>
        <w:jc w:val="both"/>
        <w:rPr>
          <w:sz w:val="28"/>
          <w:szCs w:val="28"/>
        </w:rPr>
      </w:pPr>
      <w:r w:rsidRPr="0042654C">
        <w:rPr>
          <w:sz w:val="28"/>
          <w:szCs w:val="28"/>
        </w:rPr>
        <w:t xml:space="preserve"> В случае несоблюдения Заказчиком требований законодательства о рекламе, повлекших за собой привлечение Исполнителя к административной ответственности, Заказчик возмещает понесенные Исполнителем убытки в полном объеме на основании претензии Исполнителя.</w:t>
      </w:r>
    </w:p>
    <w:p w14:paraId="284ABC64" w14:textId="77777777" w:rsidR="002540BA" w:rsidRPr="0042654C" w:rsidRDefault="00F616A9" w:rsidP="00104888">
      <w:pPr>
        <w:pStyle w:val="a4"/>
        <w:numPr>
          <w:ilvl w:val="2"/>
          <w:numId w:val="13"/>
        </w:numPr>
        <w:tabs>
          <w:tab w:val="num" w:pos="1716"/>
        </w:tabs>
        <w:ind w:left="0" w:right="0" w:firstLine="709"/>
        <w:jc w:val="both"/>
        <w:rPr>
          <w:sz w:val="28"/>
          <w:szCs w:val="28"/>
        </w:rPr>
      </w:pPr>
      <w:r w:rsidRPr="0042654C">
        <w:rPr>
          <w:sz w:val="28"/>
          <w:szCs w:val="28"/>
        </w:rPr>
        <w:t>За просрочку любых денежных обязательств</w:t>
      </w:r>
      <w:r w:rsidR="002673EA" w:rsidRPr="0042654C">
        <w:rPr>
          <w:sz w:val="28"/>
          <w:szCs w:val="28"/>
        </w:rPr>
        <w:t xml:space="preserve"> (за исключением авансовых платежей в соответствии с п. 5.1 настоящего Договора)</w:t>
      </w:r>
      <w:r w:rsidRPr="0042654C">
        <w:rPr>
          <w:sz w:val="28"/>
          <w:szCs w:val="28"/>
        </w:rPr>
        <w:t xml:space="preserve"> Заказчик уплачивает Исполнителю неустойку в виде пен</w:t>
      </w:r>
      <w:r w:rsidR="0070149D" w:rsidRPr="0042654C">
        <w:rPr>
          <w:sz w:val="28"/>
          <w:szCs w:val="28"/>
        </w:rPr>
        <w:t>и</w:t>
      </w:r>
      <w:r w:rsidRPr="0042654C">
        <w:rPr>
          <w:sz w:val="28"/>
          <w:szCs w:val="28"/>
        </w:rPr>
        <w:t xml:space="preserve"> в размере </w:t>
      </w:r>
      <w:r w:rsidR="00CA20BF" w:rsidRPr="0042654C">
        <w:rPr>
          <w:sz w:val="28"/>
          <w:szCs w:val="28"/>
        </w:rPr>
        <w:t>0,1</w:t>
      </w:r>
      <w:r w:rsidRPr="0042654C">
        <w:rPr>
          <w:sz w:val="28"/>
          <w:szCs w:val="28"/>
        </w:rPr>
        <w:t>% от суммы просроченн</w:t>
      </w:r>
      <w:r w:rsidR="00DC43F7" w:rsidRPr="0042654C">
        <w:rPr>
          <w:sz w:val="28"/>
          <w:szCs w:val="28"/>
        </w:rPr>
        <w:t>о</w:t>
      </w:r>
      <w:r w:rsidRPr="0042654C">
        <w:rPr>
          <w:sz w:val="28"/>
          <w:szCs w:val="28"/>
        </w:rPr>
        <w:t>й задолженности за каждый день просрочки, начиная с первого дня неисполнения такого денежного обязательства. Неустойка подлежит перечислению на расчетный счет Исполнителя</w:t>
      </w:r>
      <w:r w:rsidR="00CA20BF" w:rsidRPr="0042654C">
        <w:rPr>
          <w:sz w:val="28"/>
          <w:szCs w:val="28"/>
        </w:rPr>
        <w:t>.</w:t>
      </w:r>
      <w:r w:rsidR="002540BA" w:rsidRPr="0042654C">
        <w:rPr>
          <w:sz w:val="28"/>
          <w:szCs w:val="28"/>
        </w:rPr>
        <w:t xml:space="preserve"> </w:t>
      </w:r>
    </w:p>
    <w:p w14:paraId="758E5E88" w14:textId="5A36EE57" w:rsidR="00851754" w:rsidRPr="00C47797" w:rsidRDefault="00F616A9" w:rsidP="00104888">
      <w:pPr>
        <w:pStyle w:val="a4"/>
        <w:numPr>
          <w:ilvl w:val="2"/>
          <w:numId w:val="13"/>
        </w:numPr>
        <w:tabs>
          <w:tab w:val="num" w:pos="1716"/>
        </w:tabs>
        <w:ind w:left="0" w:right="0" w:firstLine="709"/>
        <w:jc w:val="both"/>
        <w:rPr>
          <w:sz w:val="28"/>
          <w:szCs w:val="28"/>
        </w:rPr>
      </w:pPr>
      <w:r w:rsidRPr="0042654C">
        <w:rPr>
          <w:sz w:val="28"/>
          <w:szCs w:val="28"/>
        </w:rPr>
        <w:t xml:space="preserve">В случае нарушения условий настоящего Договора Стороны несут ответственность в соответствии с условиями настоящего </w:t>
      </w:r>
      <w:r w:rsidR="0070149D" w:rsidRPr="0042654C">
        <w:rPr>
          <w:sz w:val="28"/>
          <w:szCs w:val="28"/>
        </w:rPr>
        <w:t>Д</w:t>
      </w:r>
      <w:r w:rsidRPr="0042654C">
        <w:rPr>
          <w:sz w:val="28"/>
          <w:szCs w:val="28"/>
        </w:rPr>
        <w:t>оговора и действующим российским законодательством.</w:t>
      </w:r>
    </w:p>
    <w:p w14:paraId="4F8ABA27" w14:textId="77777777" w:rsidR="00C47797" w:rsidRDefault="00C47797" w:rsidP="00C47797">
      <w:pPr>
        <w:pStyle w:val="a4"/>
        <w:tabs>
          <w:tab w:val="num" w:pos="1716"/>
        </w:tabs>
        <w:ind w:left="709" w:right="0" w:firstLine="0"/>
        <w:jc w:val="both"/>
        <w:rPr>
          <w:sz w:val="28"/>
          <w:szCs w:val="28"/>
        </w:rPr>
      </w:pPr>
    </w:p>
    <w:p w14:paraId="48B5D8A9" w14:textId="77777777" w:rsidR="007A2203" w:rsidRPr="00B12AF0" w:rsidRDefault="007A2203" w:rsidP="00C47797">
      <w:pPr>
        <w:pStyle w:val="a4"/>
        <w:tabs>
          <w:tab w:val="num" w:pos="1716"/>
        </w:tabs>
        <w:ind w:left="709" w:right="0" w:firstLine="0"/>
        <w:jc w:val="both"/>
        <w:rPr>
          <w:sz w:val="28"/>
          <w:szCs w:val="28"/>
        </w:rPr>
      </w:pPr>
    </w:p>
    <w:p w14:paraId="70CA8C2D" w14:textId="355CC8B0" w:rsidR="00B551ED" w:rsidRPr="0042654C" w:rsidRDefault="00B551ED" w:rsidP="009B7655">
      <w:pPr>
        <w:pStyle w:val="a4"/>
        <w:keepNext/>
        <w:numPr>
          <w:ilvl w:val="0"/>
          <w:numId w:val="3"/>
        </w:numPr>
        <w:tabs>
          <w:tab w:val="left" w:pos="0"/>
        </w:tabs>
        <w:ind w:left="357" w:right="0" w:hanging="357"/>
        <w:jc w:val="center"/>
        <w:rPr>
          <w:b/>
          <w:sz w:val="28"/>
          <w:szCs w:val="28"/>
        </w:rPr>
      </w:pPr>
      <w:r w:rsidRPr="0042654C">
        <w:rPr>
          <w:b/>
          <w:sz w:val="28"/>
          <w:szCs w:val="28"/>
        </w:rPr>
        <w:t>АНТИКОРРУПЦИОННАЯ ОГОВОРКА</w:t>
      </w:r>
    </w:p>
    <w:p w14:paraId="25709FA6" w14:textId="77777777" w:rsidR="00B551ED" w:rsidRDefault="00B551ED" w:rsidP="009B7655">
      <w:pPr>
        <w:keepNext/>
        <w:tabs>
          <w:tab w:val="num" w:pos="1134"/>
        </w:tabs>
        <w:ind w:right="43" w:firstLine="720"/>
        <w:jc w:val="center"/>
        <w:rPr>
          <w:b/>
          <w:sz w:val="28"/>
          <w:szCs w:val="28"/>
        </w:rPr>
      </w:pPr>
    </w:p>
    <w:p w14:paraId="0345A1CA" w14:textId="77777777" w:rsidR="007A2203" w:rsidRPr="0042654C" w:rsidRDefault="007A2203" w:rsidP="009B7655">
      <w:pPr>
        <w:keepNext/>
        <w:tabs>
          <w:tab w:val="num" w:pos="1134"/>
        </w:tabs>
        <w:ind w:right="43" w:firstLine="720"/>
        <w:jc w:val="center"/>
        <w:rPr>
          <w:b/>
          <w:sz w:val="28"/>
          <w:szCs w:val="28"/>
        </w:rPr>
      </w:pPr>
    </w:p>
    <w:p w14:paraId="6CA95C2C" w14:textId="77777777" w:rsidR="00B551ED" w:rsidRPr="0042654C" w:rsidRDefault="00B551ED" w:rsidP="00717BC5">
      <w:pPr>
        <w:pStyle w:val="a4"/>
        <w:numPr>
          <w:ilvl w:val="1"/>
          <w:numId w:val="3"/>
        </w:numPr>
        <w:tabs>
          <w:tab w:val="left" w:pos="1276"/>
        </w:tabs>
        <w:ind w:left="0" w:right="0" w:firstLine="709"/>
        <w:jc w:val="both"/>
        <w:rPr>
          <w:sz w:val="28"/>
          <w:szCs w:val="28"/>
        </w:rPr>
      </w:pPr>
      <w:proofErr w:type="gramStart"/>
      <w:r w:rsidRPr="0042654C">
        <w:rPr>
          <w:sz w:val="28"/>
          <w:szCs w:val="28"/>
        </w:rPr>
        <w:t>При исполнении своих обязательств по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  <w:proofErr w:type="gramEnd"/>
    </w:p>
    <w:p w14:paraId="3841FF04" w14:textId="77777777" w:rsidR="00B551ED" w:rsidRPr="0042654C" w:rsidRDefault="00B551ED" w:rsidP="00717BC5">
      <w:pPr>
        <w:pStyle w:val="text"/>
        <w:tabs>
          <w:tab w:val="num" w:pos="1134"/>
        </w:tabs>
        <w:spacing w:before="0" w:beforeAutospacing="0" w:after="0" w:afterAutospacing="0"/>
        <w:ind w:firstLine="709"/>
        <w:jc w:val="both"/>
        <w:rPr>
          <w:rFonts w:eastAsia="Arial Unicode MS"/>
          <w:spacing w:val="-2"/>
          <w:sz w:val="28"/>
          <w:szCs w:val="28"/>
        </w:rPr>
      </w:pPr>
      <w:proofErr w:type="gramStart"/>
      <w:r w:rsidRPr="0042654C">
        <w:rPr>
          <w:rFonts w:eastAsia="Arial Unicode MS"/>
          <w:spacing w:val="-2"/>
          <w:sz w:val="28"/>
          <w:szCs w:val="28"/>
        </w:rPr>
        <w:t xml:space="preserve">При исполнении своих обязательств по Договору Стороны, их аффилированные лица, работники или посредники не осуществляют действия, </w:t>
      </w:r>
      <w:r w:rsidRPr="0042654C">
        <w:rPr>
          <w:rFonts w:eastAsia="Arial Unicode MS"/>
          <w:spacing w:val="-2"/>
          <w:sz w:val="28"/>
          <w:szCs w:val="28"/>
        </w:rPr>
        <w:lastRenderedPageBreak/>
        <w:t>квалифицируемые применимым для целей Договора законодательством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proofErr w:type="gramEnd"/>
    </w:p>
    <w:p w14:paraId="56E1202E" w14:textId="77777777" w:rsidR="00B551ED" w:rsidRPr="0042654C" w:rsidRDefault="00B551ED" w:rsidP="00717BC5">
      <w:pPr>
        <w:pStyle w:val="a4"/>
        <w:numPr>
          <w:ilvl w:val="1"/>
          <w:numId w:val="3"/>
        </w:numPr>
        <w:tabs>
          <w:tab w:val="left" w:pos="1418"/>
        </w:tabs>
        <w:ind w:left="0" w:right="0" w:firstLine="709"/>
        <w:jc w:val="both"/>
        <w:rPr>
          <w:sz w:val="28"/>
          <w:szCs w:val="28"/>
        </w:rPr>
      </w:pPr>
      <w:r w:rsidRPr="0042654C">
        <w:rPr>
          <w:sz w:val="28"/>
          <w:szCs w:val="28"/>
        </w:rPr>
        <w:t>В случае возникновения у Стороны подозрений, что произошло или может произойти нарушение каких-либо положений настояще</w:t>
      </w:r>
      <w:r w:rsidR="00EF0316">
        <w:rPr>
          <w:sz w:val="28"/>
          <w:szCs w:val="28"/>
        </w:rPr>
        <w:t>го</w:t>
      </w:r>
      <w:r w:rsidRPr="0042654C">
        <w:rPr>
          <w:sz w:val="28"/>
          <w:szCs w:val="28"/>
        </w:rPr>
        <w:t xml:space="preserve"> </w:t>
      </w:r>
      <w:r w:rsidR="00EF0316">
        <w:rPr>
          <w:sz w:val="28"/>
          <w:szCs w:val="28"/>
        </w:rPr>
        <w:t>раздела</w:t>
      </w:r>
      <w:r w:rsidRPr="0042654C">
        <w:rPr>
          <w:sz w:val="28"/>
          <w:szCs w:val="28"/>
        </w:rPr>
        <w:t xml:space="preserve">, соответствующая Сторона обязуется уведомить другую Сторону в письменной форме. </w:t>
      </w:r>
      <w:proofErr w:type="gramStart"/>
      <w:r w:rsidRPr="0042654C">
        <w:rPr>
          <w:sz w:val="28"/>
          <w:szCs w:val="28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</w:t>
      </w:r>
      <w:r w:rsidR="00EF0316">
        <w:rPr>
          <w:sz w:val="28"/>
          <w:szCs w:val="28"/>
        </w:rPr>
        <w:t>го</w:t>
      </w:r>
      <w:r w:rsidRPr="0042654C">
        <w:rPr>
          <w:sz w:val="28"/>
          <w:szCs w:val="28"/>
        </w:rPr>
        <w:t xml:space="preserve"> </w:t>
      </w:r>
      <w:r w:rsidR="00EF0316">
        <w:rPr>
          <w:sz w:val="28"/>
          <w:szCs w:val="28"/>
        </w:rPr>
        <w:t>раздела</w:t>
      </w:r>
      <w:r w:rsidRPr="0042654C">
        <w:rPr>
          <w:sz w:val="28"/>
          <w:szCs w:val="28"/>
        </w:rPr>
        <w:t xml:space="preserve"> контрагентом, его аффилированными лицами, работниками или посредниками</w:t>
      </w:r>
      <w:r w:rsidR="00EF0316">
        <w:rPr>
          <w:sz w:val="28"/>
          <w:szCs w:val="28"/>
        </w:rPr>
        <w:t>,</w:t>
      </w:r>
      <w:r w:rsidRPr="0042654C">
        <w:rPr>
          <w:sz w:val="28"/>
          <w:szCs w:val="28"/>
        </w:rPr>
        <w:t xml:space="preserve"> выражающееся в действиях, квалифицируемых применимым законодательством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</w:t>
      </w:r>
      <w:proofErr w:type="gramEnd"/>
      <w:r w:rsidRPr="0042654C">
        <w:rPr>
          <w:sz w:val="28"/>
          <w:szCs w:val="28"/>
        </w:rPr>
        <w:t xml:space="preserve"> доходов, полученных преступным путем. После письменного уведомления соответствующая Сторона имеет право приостановить исполнение обязательств по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</w:t>
      </w:r>
      <w:proofErr w:type="gramStart"/>
      <w:r w:rsidRPr="0042654C">
        <w:rPr>
          <w:sz w:val="28"/>
          <w:szCs w:val="28"/>
        </w:rPr>
        <w:t>с даты направления</w:t>
      </w:r>
      <w:proofErr w:type="gramEnd"/>
      <w:r w:rsidRPr="0042654C">
        <w:rPr>
          <w:sz w:val="28"/>
          <w:szCs w:val="28"/>
        </w:rPr>
        <w:t xml:space="preserve"> письменного уведомления.</w:t>
      </w:r>
    </w:p>
    <w:p w14:paraId="159C7BDA" w14:textId="77777777" w:rsidR="00B551ED" w:rsidRPr="0042654C" w:rsidRDefault="00B551ED" w:rsidP="00717BC5">
      <w:pPr>
        <w:pStyle w:val="consnormal0"/>
        <w:tabs>
          <w:tab w:val="num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654C">
        <w:rPr>
          <w:rFonts w:ascii="Times New Roman" w:hAnsi="Times New Roman" w:cs="Times New Roman"/>
          <w:sz w:val="28"/>
          <w:szCs w:val="28"/>
        </w:rPr>
        <w:t xml:space="preserve">Каналы связи «Линия доверия» ФГУП «Почта России»: (495) 232-49-86 (факс), (495) 739-47-12, официальный сайт </w:t>
      </w:r>
      <w:hyperlink r:id="rId14" w:tooltip="http://www.russianpost.ru/" w:history="1">
        <w:r w:rsidRPr="0042654C">
          <w:rPr>
            <w:rStyle w:val="a3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42654C">
          <w:rPr>
            <w:rStyle w:val="a3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42654C">
          <w:rPr>
            <w:rStyle w:val="a3"/>
            <w:rFonts w:ascii="Times New Roman" w:hAnsi="Times New Roman"/>
            <w:color w:val="auto"/>
            <w:sz w:val="28"/>
            <w:szCs w:val="28"/>
            <w:lang w:val="en-US"/>
          </w:rPr>
          <w:t>russianpost</w:t>
        </w:r>
        <w:proofErr w:type="spellEnd"/>
        <w:r w:rsidRPr="0042654C">
          <w:rPr>
            <w:rStyle w:val="a3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42654C">
          <w:rPr>
            <w:rStyle w:val="a3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  <w:r w:rsidRPr="0042654C">
        <w:rPr>
          <w:rFonts w:ascii="Times New Roman" w:hAnsi="Times New Roman" w:cs="Times New Roman"/>
          <w:sz w:val="28"/>
          <w:szCs w:val="28"/>
        </w:rPr>
        <w:t xml:space="preserve"> (для заполнения специальной формы).</w:t>
      </w:r>
    </w:p>
    <w:p w14:paraId="2F480654" w14:textId="77777777" w:rsidR="00B551ED" w:rsidRPr="0042654C" w:rsidRDefault="00B551ED" w:rsidP="00717BC5">
      <w:pPr>
        <w:pStyle w:val="a4"/>
        <w:numPr>
          <w:ilvl w:val="1"/>
          <w:numId w:val="3"/>
        </w:numPr>
        <w:tabs>
          <w:tab w:val="left" w:pos="1418"/>
        </w:tabs>
        <w:ind w:left="0" w:right="0" w:firstLine="709"/>
        <w:jc w:val="both"/>
        <w:rPr>
          <w:sz w:val="28"/>
          <w:szCs w:val="28"/>
        </w:rPr>
      </w:pPr>
      <w:r w:rsidRPr="0042654C">
        <w:rPr>
          <w:sz w:val="28"/>
          <w:szCs w:val="28"/>
        </w:rPr>
        <w:t xml:space="preserve">В случае нарушения одной Стороной обязательств воздерживаться от запрещенных в данном разделе действий и/или неполучения другой Стороной в установленный Договором срок подтверждения, что нарушения не произошло или не произойдет,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</w:t>
      </w:r>
      <w:proofErr w:type="gramStart"/>
      <w:r w:rsidRPr="0042654C">
        <w:rPr>
          <w:sz w:val="28"/>
          <w:szCs w:val="28"/>
        </w:rPr>
        <w:t>был</w:t>
      </w:r>
      <w:proofErr w:type="gramEnd"/>
      <w:r w:rsidRPr="0042654C">
        <w:rPr>
          <w:sz w:val="28"/>
          <w:szCs w:val="28"/>
        </w:rPr>
        <w:t xml:space="preserve"> расторгнут Договор в соответствии с положениями настояще</w:t>
      </w:r>
      <w:r w:rsidR="0070149D" w:rsidRPr="0042654C">
        <w:rPr>
          <w:sz w:val="28"/>
          <w:szCs w:val="28"/>
        </w:rPr>
        <w:t>го</w:t>
      </w:r>
      <w:r w:rsidRPr="0042654C">
        <w:rPr>
          <w:sz w:val="28"/>
          <w:szCs w:val="28"/>
        </w:rPr>
        <w:t xml:space="preserve"> </w:t>
      </w:r>
      <w:r w:rsidR="0070149D" w:rsidRPr="0042654C">
        <w:rPr>
          <w:sz w:val="28"/>
          <w:szCs w:val="28"/>
        </w:rPr>
        <w:t>раздела</w:t>
      </w:r>
      <w:r w:rsidRPr="0042654C">
        <w:rPr>
          <w:sz w:val="28"/>
          <w:szCs w:val="28"/>
        </w:rPr>
        <w:t>, вправе требовать возмещения реального ущерба, возникшего в результате такого расторжения.</w:t>
      </w:r>
    </w:p>
    <w:p w14:paraId="79279DD4" w14:textId="77777777" w:rsidR="00B551ED" w:rsidRDefault="00B551ED" w:rsidP="00717BC5">
      <w:pPr>
        <w:tabs>
          <w:tab w:val="num" w:pos="1134"/>
        </w:tabs>
        <w:suppressAutoHyphens/>
        <w:ind w:firstLine="709"/>
        <w:jc w:val="both"/>
        <w:rPr>
          <w:rFonts w:eastAsia="Arial Unicode MS"/>
          <w:sz w:val="28"/>
          <w:szCs w:val="28"/>
        </w:rPr>
      </w:pPr>
    </w:p>
    <w:p w14:paraId="215C866B" w14:textId="77777777" w:rsidR="007A2203" w:rsidRPr="00F45CEE" w:rsidRDefault="007A2203" w:rsidP="00717BC5">
      <w:pPr>
        <w:tabs>
          <w:tab w:val="num" w:pos="1134"/>
        </w:tabs>
        <w:suppressAutoHyphens/>
        <w:ind w:firstLine="709"/>
        <w:jc w:val="both"/>
        <w:rPr>
          <w:rFonts w:eastAsia="Arial Unicode MS"/>
          <w:sz w:val="28"/>
          <w:szCs w:val="28"/>
        </w:rPr>
      </w:pPr>
    </w:p>
    <w:p w14:paraId="7FDEBBA2" w14:textId="77777777" w:rsidR="00F41F09" w:rsidRPr="0042654C" w:rsidRDefault="00F41F09" w:rsidP="008424A8">
      <w:pPr>
        <w:pStyle w:val="a4"/>
        <w:numPr>
          <w:ilvl w:val="0"/>
          <w:numId w:val="3"/>
        </w:numPr>
        <w:tabs>
          <w:tab w:val="left" w:pos="0"/>
        </w:tabs>
        <w:ind w:left="357" w:right="0" w:hanging="357"/>
        <w:jc w:val="center"/>
        <w:rPr>
          <w:b/>
          <w:sz w:val="28"/>
          <w:szCs w:val="28"/>
        </w:rPr>
      </w:pPr>
      <w:r w:rsidRPr="0042654C">
        <w:rPr>
          <w:b/>
          <w:sz w:val="28"/>
          <w:szCs w:val="28"/>
        </w:rPr>
        <w:t>ФОРС-МАЖОР</w:t>
      </w:r>
    </w:p>
    <w:p w14:paraId="1ED12C2A" w14:textId="77777777" w:rsidR="00F41F09" w:rsidRDefault="00F41F09" w:rsidP="00717BC5">
      <w:pPr>
        <w:tabs>
          <w:tab w:val="num" w:pos="1134"/>
        </w:tabs>
        <w:suppressAutoHyphens/>
        <w:ind w:firstLine="709"/>
        <w:jc w:val="both"/>
        <w:rPr>
          <w:rFonts w:eastAsia="Arial Unicode MS"/>
          <w:spacing w:val="-2"/>
          <w:sz w:val="28"/>
          <w:szCs w:val="28"/>
        </w:rPr>
      </w:pPr>
    </w:p>
    <w:p w14:paraId="759D8E03" w14:textId="77777777" w:rsidR="007A2203" w:rsidRPr="0042654C" w:rsidRDefault="007A2203" w:rsidP="00717BC5">
      <w:pPr>
        <w:tabs>
          <w:tab w:val="num" w:pos="1134"/>
        </w:tabs>
        <w:suppressAutoHyphens/>
        <w:ind w:firstLine="709"/>
        <w:jc w:val="both"/>
        <w:rPr>
          <w:rFonts w:eastAsia="Arial Unicode MS"/>
          <w:spacing w:val="-2"/>
          <w:sz w:val="28"/>
          <w:szCs w:val="28"/>
        </w:rPr>
      </w:pPr>
    </w:p>
    <w:p w14:paraId="599819E7" w14:textId="77777777" w:rsidR="00F41F09" w:rsidRPr="0042654C" w:rsidRDefault="00F41F09" w:rsidP="00717BC5">
      <w:pPr>
        <w:pStyle w:val="a4"/>
        <w:numPr>
          <w:ilvl w:val="1"/>
          <w:numId w:val="3"/>
        </w:numPr>
        <w:tabs>
          <w:tab w:val="num" w:pos="1418"/>
        </w:tabs>
        <w:ind w:left="0" w:right="0" w:firstLine="709"/>
        <w:jc w:val="both"/>
        <w:rPr>
          <w:sz w:val="28"/>
          <w:szCs w:val="28"/>
        </w:rPr>
      </w:pPr>
      <w:proofErr w:type="gramStart"/>
      <w:r w:rsidRPr="0042654C">
        <w:rPr>
          <w:sz w:val="28"/>
          <w:szCs w:val="28"/>
        </w:rPr>
        <w:t xml:space="preserve">Стороны освобождаются от ответственности за полное или частичное неисполнение обязательств по настоящему Договору, если докажут, что оно явилось следствием обстоятельств непреодолимой силы (форс-мажор), а именно: стихийных бедствий, войны или военных действий, изменений законодательства или других, не зависящих от </w:t>
      </w:r>
      <w:r w:rsidR="0070149D" w:rsidRPr="0042654C">
        <w:rPr>
          <w:sz w:val="28"/>
          <w:szCs w:val="28"/>
        </w:rPr>
        <w:t>С</w:t>
      </w:r>
      <w:r w:rsidRPr="0042654C">
        <w:rPr>
          <w:sz w:val="28"/>
          <w:szCs w:val="28"/>
        </w:rPr>
        <w:t xml:space="preserve">торон, </w:t>
      </w:r>
      <w:r w:rsidRPr="0042654C">
        <w:rPr>
          <w:sz w:val="28"/>
          <w:szCs w:val="28"/>
        </w:rPr>
        <w:lastRenderedPageBreak/>
        <w:t xml:space="preserve">чрезвычайных и неотвратимых обстоятельств, произошедших помимо их воли, и при условии, что эти обстоятельства непосредственно повлияли на исполнение настоящего Договора. </w:t>
      </w:r>
      <w:proofErr w:type="gramEnd"/>
    </w:p>
    <w:p w14:paraId="3B269A2B" w14:textId="77777777" w:rsidR="00F41F09" w:rsidRPr="0042654C" w:rsidRDefault="00F41F09" w:rsidP="00717BC5">
      <w:pPr>
        <w:pStyle w:val="a4"/>
        <w:numPr>
          <w:ilvl w:val="1"/>
          <w:numId w:val="3"/>
        </w:numPr>
        <w:tabs>
          <w:tab w:val="num" w:pos="1418"/>
        </w:tabs>
        <w:ind w:left="0" w:right="0" w:firstLine="709"/>
        <w:jc w:val="both"/>
        <w:rPr>
          <w:sz w:val="28"/>
          <w:szCs w:val="28"/>
        </w:rPr>
      </w:pPr>
      <w:r w:rsidRPr="0042654C">
        <w:rPr>
          <w:sz w:val="28"/>
          <w:szCs w:val="28"/>
        </w:rPr>
        <w:t xml:space="preserve">Сторона, для которой создалась невозможность исполнения обязательств по Договору, должна незамедлительно дать письменное извещение другой </w:t>
      </w:r>
      <w:r w:rsidR="0070149D" w:rsidRPr="0042654C">
        <w:rPr>
          <w:sz w:val="28"/>
          <w:szCs w:val="28"/>
        </w:rPr>
        <w:t>С</w:t>
      </w:r>
      <w:r w:rsidRPr="0042654C">
        <w:rPr>
          <w:sz w:val="28"/>
          <w:szCs w:val="28"/>
        </w:rPr>
        <w:t>тороне о наступлении или прекращении обстоятельств непреодолимой силы.</w:t>
      </w:r>
    </w:p>
    <w:p w14:paraId="52F54900" w14:textId="77777777" w:rsidR="00F41F09" w:rsidRPr="0042654C" w:rsidRDefault="00F41F09" w:rsidP="00717BC5">
      <w:pPr>
        <w:pStyle w:val="a4"/>
        <w:numPr>
          <w:ilvl w:val="1"/>
          <w:numId w:val="3"/>
        </w:numPr>
        <w:ind w:left="0" w:right="0" w:firstLine="709"/>
        <w:jc w:val="both"/>
        <w:rPr>
          <w:sz w:val="28"/>
          <w:szCs w:val="28"/>
        </w:rPr>
      </w:pPr>
      <w:r w:rsidRPr="0042654C">
        <w:rPr>
          <w:sz w:val="28"/>
          <w:szCs w:val="28"/>
        </w:rPr>
        <w:t>Сроки исполнения обязатель</w:t>
      </w:r>
      <w:proofErr w:type="gramStart"/>
      <w:r w:rsidRPr="0042654C">
        <w:rPr>
          <w:sz w:val="28"/>
          <w:szCs w:val="28"/>
        </w:rPr>
        <w:t>ств в сл</w:t>
      </w:r>
      <w:proofErr w:type="gramEnd"/>
      <w:r w:rsidRPr="0042654C">
        <w:rPr>
          <w:sz w:val="28"/>
          <w:szCs w:val="28"/>
        </w:rPr>
        <w:t xml:space="preserve">учае наступления обстоятельств непреодолимой силы отодвигаются соразмерно времени, в течение которого действуют такие обстоятельства. Если указанные обстоятельства действуют более 3 (трёх) последовательных месяцев, одна из </w:t>
      </w:r>
      <w:r w:rsidR="0070149D" w:rsidRPr="0042654C">
        <w:rPr>
          <w:sz w:val="28"/>
          <w:szCs w:val="28"/>
        </w:rPr>
        <w:t>С</w:t>
      </w:r>
      <w:r w:rsidRPr="0042654C">
        <w:rPr>
          <w:sz w:val="28"/>
          <w:szCs w:val="28"/>
        </w:rPr>
        <w:t xml:space="preserve">торон может отказаться от исполнения настоящего Договора путем направления уведомления другой </w:t>
      </w:r>
      <w:r w:rsidR="0070149D" w:rsidRPr="0042654C">
        <w:rPr>
          <w:sz w:val="28"/>
          <w:szCs w:val="28"/>
        </w:rPr>
        <w:t>С</w:t>
      </w:r>
      <w:r w:rsidRPr="0042654C">
        <w:rPr>
          <w:sz w:val="28"/>
          <w:szCs w:val="28"/>
        </w:rPr>
        <w:t xml:space="preserve">тороне, при этом ни одна из </w:t>
      </w:r>
      <w:r w:rsidR="0070149D" w:rsidRPr="0042654C">
        <w:rPr>
          <w:sz w:val="28"/>
          <w:szCs w:val="28"/>
        </w:rPr>
        <w:t>С</w:t>
      </w:r>
      <w:r w:rsidRPr="0042654C">
        <w:rPr>
          <w:sz w:val="28"/>
          <w:szCs w:val="28"/>
        </w:rPr>
        <w:t xml:space="preserve">торон не </w:t>
      </w:r>
      <w:r w:rsidR="0070149D" w:rsidRPr="0042654C">
        <w:rPr>
          <w:sz w:val="28"/>
          <w:szCs w:val="28"/>
        </w:rPr>
        <w:br/>
      </w:r>
      <w:r w:rsidRPr="0042654C">
        <w:rPr>
          <w:sz w:val="28"/>
          <w:szCs w:val="28"/>
        </w:rPr>
        <w:t xml:space="preserve">вправе требовать от другой </w:t>
      </w:r>
      <w:r w:rsidR="0070149D" w:rsidRPr="0042654C">
        <w:rPr>
          <w:sz w:val="28"/>
          <w:szCs w:val="28"/>
        </w:rPr>
        <w:t>С</w:t>
      </w:r>
      <w:r w:rsidRPr="0042654C">
        <w:rPr>
          <w:sz w:val="28"/>
          <w:szCs w:val="28"/>
        </w:rPr>
        <w:t>тороны возмещения убытков.</w:t>
      </w:r>
    </w:p>
    <w:p w14:paraId="06279FB0" w14:textId="3002983F" w:rsidR="00F41F09" w:rsidRPr="007A2203" w:rsidRDefault="00C5244D" w:rsidP="00717BC5">
      <w:pPr>
        <w:pStyle w:val="a4"/>
        <w:numPr>
          <w:ilvl w:val="1"/>
          <w:numId w:val="3"/>
        </w:numPr>
        <w:tabs>
          <w:tab w:val="num" w:pos="1134"/>
          <w:tab w:val="left" w:pos="1418"/>
        </w:tabs>
        <w:suppressAutoHyphens/>
        <w:ind w:left="0" w:right="0" w:firstLine="709"/>
        <w:jc w:val="both"/>
        <w:rPr>
          <w:rFonts w:eastAsia="Arial Unicode MS"/>
          <w:sz w:val="28"/>
          <w:szCs w:val="28"/>
        </w:rPr>
      </w:pPr>
      <w:r>
        <w:rPr>
          <w:sz w:val="28"/>
          <w:szCs w:val="28"/>
        </w:rPr>
        <w:t xml:space="preserve"> </w:t>
      </w:r>
      <w:r w:rsidR="00F41F09" w:rsidRPr="006C3CEB">
        <w:rPr>
          <w:sz w:val="28"/>
          <w:szCs w:val="28"/>
        </w:rPr>
        <w:t xml:space="preserve">По требованию одной из </w:t>
      </w:r>
      <w:r w:rsidR="0070149D" w:rsidRPr="006C3CEB">
        <w:rPr>
          <w:sz w:val="28"/>
          <w:szCs w:val="28"/>
        </w:rPr>
        <w:t>С</w:t>
      </w:r>
      <w:r w:rsidR="00F41F09" w:rsidRPr="006C3CEB">
        <w:rPr>
          <w:sz w:val="28"/>
          <w:szCs w:val="28"/>
        </w:rPr>
        <w:t>торон наличие обстоятельств непреодолимой силы подтверждается компетентными государственными органами.</w:t>
      </w:r>
    </w:p>
    <w:p w14:paraId="385E0373" w14:textId="77777777" w:rsidR="007A2203" w:rsidRPr="006C3CEB" w:rsidRDefault="007A2203" w:rsidP="007A2203">
      <w:pPr>
        <w:pStyle w:val="a4"/>
        <w:tabs>
          <w:tab w:val="left" w:pos="1418"/>
        </w:tabs>
        <w:suppressAutoHyphens/>
        <w:ind w:left="709" w:right="0" w:firstLine="0"/>
        <w:jc w:val="both"/>
        <w:rPr>
          <w:rFonts w:eastAsia="Arial Unicode MS"/>
          <w:sz w:val="28"/>
          <w:szCs w:val="28"/>
        </w:rPr>
      </w:pPr>
    </w:p>
    <w:p w14:paraId="3925DE22" w14:textId="77777777" w:rsidR="00F41F09" w:rsidRPr="0042654C" w:rsidRDefault="00F41F09" w:rsidP="008424A8">
      <w:pPr>
        <w:pStyle w:val="a4"/>
        <w:numPr>
          <w:ilvl w:val="0"/>
          <w:numId w:val="3"/>
        </w:numPr>
        <w:tabs>
          <w:tab w:val="left" w:pos="0"/>
        </w:tabs>
        <w:ind w:left="357" w:right="6" w:hanging="357"/>
        <w:jc w:val="center"/>
        <w:rPr>
          <w:b/>
          <w:sz w:val="28"/>
          <w:szCs w:val="28"/>
        </w:rPr>
      </w:pPr>
      <w:r w:rsidRPr="0042654C">
        <w:rPr>
          <w:b/>
          <w:sz w:val="28"/>
          <w:szCs w:val="28"/>
        </w:rPr>
        <w:t>ПОРЯДОК РАССМОТРЕНИЯ СПОРОВ</w:t>
      </w:r>
    </w:p>
    <w:p w14:paraId="7CC784DB" w14:textId="77777777" w:rsidR="00F41F09" w:rsidRDefault="00F41F09" w:rsidP="00717BC5">
      <w:pPr>
        <w:tabs>
          <w:tab w:val="num" w:pos="1134"/>
        </w:tabs>
        <w:suppressAutoHyphens/>
        <w:ind w:firstLine="709"/>
        <w:jc w:val="both"/>
        <w:rPr>
          <w:rFonts w:eastAsia="Arial Unicode MS"/>
          <w:sz w:val="28"/>
          <w:szCs w:val="28"/>
        </w:rPr>
      </w:pPr>
    </w:p>
    <w:p w14:paraId="09B71E15" w14:textId="77777777" w:rsidR="007A2203" w:rsidRPr="00F45CEE" w:rsidRDefault="007A2203" w:rsidP="00717BC5">
      <w:pPr>
        <w:tabs>
          <w:tab w:val="num" w:pos="1134"/>
        </w:tabs>
        <w:suppressAutoHyphens/>
        <w:ind w:firstLine="709"/>
        <w:jc w:val="both"/>
        <w:rPr>
          <w:rFonts w:eastAsia="Arial Unicode MS"/>
          <w:sz w:val="28"/>
          <w:szCs w:val="28"/>
        </w:rPr>
      </w:pPr>
    </w:p>
    <w:p w14:paraId="69D9B472" w14:textId="77777777" w:rsidR="00981D8E" w:rsidRDefault="006C3CEB" w:rsidP="00717BC5">
      <w:pPr>
        <w:pStyle w:val="a4"/>
        <w:widowControl w:val="0"/>
        <w:numPr>
          <w:ilvl w:val="1"/>
          <w:numId w:val="3"/>
        </w:numPr>
        <w:tabs>
          <w:tab w:val="num" w:pos="1134"/>
          <w:tab w:val="left" w:pos="1560"/>
        </w:tabs>
        <w:suppressAutoHyphens/>
        <w:ind w:left="0" w:righ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F41F09" w:rsidRPr="006C3CEB">
        <w:rPr>
          <w:sz w:val="28"/>
          <w:szCs w:val="28"/>
        </w:rPr>
        <w:t xml:space="preserve">Все споры по настоящему Договору разрешаются </w:t>
      </w:r>
      <w:r w:rsidR="00612F7B" w:rsidRPr="006C3CEB">
        <w:rPr>
          <w:sz w:val="28"/>
          <w:szCs w:val="28"/>
        </w:rPr>
        <w:t>С</w:t>
      </w:r>
      <w:r w:rsidR="00F41F09" w:rsidRPr="006C3CEB">
        <w:rPr>
          <w:sz w:val="28"/>
          <w:szCs w:val="28"/>
        </w:rPr>
        <w:t>торонами путём переговоров</w:t>
      </w:r>
      <w:r w:rsidR="00612F7B" w:rsidRPr="006C3CEB">
        <w:rPr>
          <w:sz w:val="28"/>
          <w:szCs w:val="28"/>
        </w:rPr>
        <w:t xml:space="preserve">. </w:t>
      </w:r>
    </w:p>
    <w:p w14:paraId="0A67BD96" w14:textId="3B0A28B7" w:rsidR="00981D8E" w:rsidRDefault="00B12AF0" w:rsidP="00717BC5">
      <w:pPr>
        <w:pStyle w:val="a4"/>
        <w:widowControl w:val="0"/>
        <w:numPr>
          <w:ilvl w:val="1"/>
          <w:numId w:val="3"/>
        </w:numPr>
        <w:tabs>
          <w:tab w:val="num" w:pos="1134"/>
          <w:tab w:val="left" w:pos="1560"/>
        </w:tabs>
        <w:suppressAutoHyphens/>
        <w:ind w:left="0" w:righ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981D8E" w:rsidRPr="0042654C">
        <w:rPr>
          <w:sz w:val="28"/>
          <w:szCs w:val="28"/>
        </w:rPr>
        <w:t xml:space="preserve">Претензионный порядок урегулирования споров для </w:t>
      </w:r>
      <w:r w:rsidR="00556E11">
        <w:rPr>
          <w:sz w:val="28"/>
          <w:szCs w:val="28"/>
        </w:rPr>
        <w:t>Сторон</w:t>
      </w:r>
      <w:r w:rsidR="00981D8E" w:rsidRPr="0042654C">
        <w:rPr>
          <w:sz w:val="28"/>
          <w:szCs w:val="28"/>
        </w:rPr>
        <w:t xml:space="preserve"> настоящего Договора обязателен. Сторона, получившая претензию, обязана рассмотреть ее и направить другой </w:t>
      </w:r>
      <w:r w:rsidR="00556E11">
        <w:rPr>
          <w:sz w:val="28"/>
          <w:szCs w:val="28"/>
        </w:rPr>
        <w:t>Стороне</w:t>
      </w:r>
      <w:r w:rsidR="00981D8E" w:rsidRPr="0042654C">
        <w:rPr>
          <w:sz w:val="28"/>
          <w:szCs w:val="28"/>
        </w:rPr>
        <w:t xml:space="preserve"> ответ на претензию в течени</w:t>
      </w:r>
      <w:r w:rsidR="00981D8E">
        <w:rPr>
          <w:sz w:val="28"/>
          <w:szCs w:val="28"/>
        </w:rPr>
        <w:t>е</w:t>
      </w:r>
      <w:r w:rsidR="00981D8E" w:rsidRPr="0042654C">
        <w:rPr>
          <w:sz w:val="28"/>
          <w:szCs w:val="28"/>
        </w:rPr>
        <w:t xml:space="preserve"> срока, установленного нормативными документами</w:t>
      </w:r>
      <w:r w:rsidR="00981D8E">
        <w:rPr>
          <w:sz w:val="28"/>
          <w:szCs w:val="28"/>
        </w:rPr>
        <w:t>,</w:t>
      </w:r>
      <w:r w:rsidR="00981D8E" w:rsidRPr="0042654C">
        <w:rPr>
          <w:sz w:val="28"/>
          <w:szCs w:val="28"/>
        </w:rPr>
        <w:t xml:space="preserve"> в соответствии с п. 3.4 настоящего </w:t>
      </w:r>
      <w:r w:rsidR="00981D8E">
        <w:rPr>
          <w:sz w:val="28"/>
          <w:szCs w:val="28"/>
        </w:rPr>
        <w:t>Д</w:t>
      </w:r>
      <w:r w:rsidR="00981D8E" w:rsidRPr="0042654C">
        <w:rPr>
          <w:sz w:val="28"/>
          <w:szCs w:val="28"/>
        </w:rPr>
        <w:t>оговора</w:t>
      </w:r>
      <w:r w:rsidR="00981D8E">
        <w:rPr>
          <w:sz w:val="28"/>
          <w:szCs w:val="28"/>
        </w:rPr>
        <w:t>.</w:t>
      </w:r>
    </w:p>
    <w:p w14:paraId="087F808F" w14:textId="574E1D81" w:rsidR="00F41F09" w:rsidRDefault="00B12AF0" w:rsidP="00717BC5">
      <w:pPr>
        <w:pStyle w:val="a4"/>
        <w:widowControl w:val="0"/>
        <w:numPr>
          <w:ilvl w:val="1"/>
          <w:numId w:val="3"/>
        </w:numPr>
        <w:tabs>
          <w:tab w:val="num" w:pos="1134"/>
          <w:tab w:val="left" w:pos="1560"/>
        </w:tabs>
        <w:suppressAutoHyphens/>
        <w:ind w:left="0" w:righ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612F7B" w:rsidRPr="006C3CEB">
        <w:rPr>
          <w:sz w:val="28"/>
          <w:szCs w:val="28"/>
        </w:rPr>
        <w:t>В</w:t>
      </w:r>
      <w:r w:rsidR="00F41F09" w:rsidRPr="006C3CEB">
        <w:rPr>
          <w:sz w:val="28"/>
          <w:szCs w:val="28"/>
        </w:rPr>
        <w:t xml:space="preserve"> случае невозможности получения согласия </w:t>
      </w:r>
      <w:r w:rsidR="00612F7B" w:rsidRPr="006C3CEB">
        <w:rPr>
          <w:sz w:val="28"/>
          <w:szCs w:val="28"/>
        </w:rPr>
        <w:t>С</w:t>
      </w:r>
      <w:r w:rsidR="00F41F09" w:rsidRPr="006C3CEB">
        <w:rPr>
          <w:sz w:val="28"/>
          <w:szCs w:val="28"/>
        </w:rPr>
        <w:t xml:space="preserve">тороны передают рассмотрение споров в Арбитражный суд г. </w:t>
      </w:r>
      <w:r w:rsidR="00556E11">
        <w:rPr>
          <w:sz w:val="28"/>
          <w:szCs w:val="28"/>
        </w:rPr>
        <w:t>Костромы</w:t>
      </w:r>
      <w:r w:rsidR="00226A45" w:rsidRPr="006C3CEB">
        <w:rPr>
          <w:sz w:val="28"/>
          <w:szCs w:val="28"/>
        </w:rPr>
        <w:t>.</w:t>
      </w:r>
    </w:p>
    <w:p w14:paraId="7B7F53B4" w14:textId="77777777" w:rsidR="0074606E" w:rsidRDefault="0074606E" w:rsidP="0074606E">
      <w:pPr>
        <w:pStyle w:val="a4"/>
        <w:widowControl w:val="0"/>
        <w:tabs>
          <w:tab w:val="left" w:pos="1560"/>
        </w:tabs>
        <w:suppressAutoHyphens/>
        <w:ind w:right="0" w:firstLine="0"/>
        <w:jc w:val="both"/>
        <w:rPr>
          <w:sz w:val="28"/>
          <w:szCs w:val="28"/>
        </w:rPr>
      </w:pPr>
    </w:p>
    <w:p w14:paraId="5109D429" w14:textId="77777777" w:rsidR="007A2203" w:rsidRPr="006C3CEB" w:rsidRDefault="007A2203" w:rsidP="0074606E">
      <w:pPr>
        <w:pStyle w:val="a4"/>
        <w:widowControl w:val="0"/>
        <w:tabs>
          <w:tab w:val="left" w:pos="1560"/>
        </w:tabs>
        <w:suppressAutoHyphens/>
        <w:ind w:right="0" w:firstLine="0"/>
        <w:jc w:val="both"/>
        <w:rPr>
          <w:sz w:val="28"/>
          <w:szCs w:val="28"/>
        </w:rPr>
      </w:pPr>
    </w:p>
    <w:p w14:paraId="1E73A83F" w14:textId="302C9054" w:rsidR="00F41F09" w:rsidRPr="0042654C" w:rsidRDefault="008424A8" w:rsidP="00CC12AD">
      <w:pPr>
        <w:pStyle w:val="a4"/>
        <w:keepNext/>
        <w:numPr>
          <w:ilvl w:val="0"/>
          <w:numId w:val="3"/>
        </w:numPr>
        <w:tabs>
          <w:tab w:val="left" w:pos="0"/>
        </w:tabs>
        <w:ind w:left="357" w:right="0" w:hanging="35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F41F09" w:rsidRPr="0042654C">
        <w:rPr>
          <w:b/>
          <w:sz w:val="28"/>
          <w:szCs w:val="28"/>
        </w:rPr>
        <w:t>СРОК ДЕЙСТВИЯ ДОГОВОРА</w:t>
      </w:r>
    </w:p>
    <w:p w14:paraId="560A3880" w14:textId="77777777" w:rsidR="00F41F09" w:rsidRDefault="00F41F09" w:rsidP="00A316B9">
      <w:pPr>
        <w:tabs>
          <w:tab w:val="num" w:pos="1134"/>
        </w:tabs>
        <w:suppressAutoHyphens/>
        <w:ind w:firstLine="720"/>
        <w:jc w:val="center"/>
        <w:rPr>
          <w:rFonts w:eastAsia="Arial Unicode MS"/>
          <w:sz w:val="28"/>
          <w:szCs w:val="28"/>
        </w:rPr>
      </w:pPr>
    </w:p>
    <w:p w14:paraId="011CFC25" w14:textId="77777777" w:rsidR="007A2203" w:rsidRPr="0042654C" w:rsidRDefault="007A2203" w:rsidP="00A316B9">
      <w:pPr>
        <w:tabs>
          <w:tab w:val="num" w:pos="1134"/>
        </w:tabs>
        <w:suppressAutoHyphens/>
        <w:ind w:firstLine="720"/>
        <w:jc w:val="center"/>
        <w:rPr>
          <w:rFonts w:eastAsia="Arial Unicode MS"/>
          <w:sz w:val="28"/>
          <w:szCs w:val="28"/>
        </w:rPr>
      </w:pPr>
    </w:p>
    <w:p w14:paraId="61266881" w14:textId="44CE35AD" w:rsidR="00F41F09" w:rsidRDefault="00F41F09" w:rsidP="00717BC5">
      <w:pPr>
        <w:pStyle w:val="a4"/>
        <w:numPr>
          <w:ilvl w:val="1"/>
          <w:numId w:val="3"/>
        </w:numPr>
        <w:tabs>
          <w:tab w:val="left" w:pos="1560"/>
        </w:tabs>
        <w:ind w:left="0" w:right="0" w:firstLine="709"/>
        <w:jc w:val="both"/>
        <w:rPr>
          <w:sz w:val="28"/>
          <w:szCs w:val="28"/>
        </w:rPr>
      </w:pPr>
      <w:r w:rsidRPr="0042654C">
        <w:rPr>
          <w:sz w:val="28"/>
          <w:szCs w:val="28"/>
        </w:rPr>
        <w:t>Настоящий Договор вступает</w:t>
      </w:r>
      <w:r w:rsidR="007A2203">
        <w:rPr>
          <w:sz w:val="28"/>
          <w:szCs w:val="28"/>
        </w:rPr>
        <w:t xml:space="preserve"> в силу с 01 января 2018 г.</w:t>
      </w:r>
      <w:r w:rsidRPr="0042654C">
        <w:rPr>
          <w:sz w:val="28"/>
          <w:szCs w:val="28"/>
        </w:rPr>
        <w:t xml:space="preserve"> и действует</w:t>
      </w:r>
      <w:r w:rsidR="00556E11">
        <w:rPr>
          <w:sz w:val="28"/>
          <w:szCs w:val="28"/>
        </w:rPr>
        <w:t xml:space="preserve"> по 31 декабря 201</w:t>
      </w:r>
      <w:r w:rsidR="006C3181">
        <w:rPr>
          <w:sz w:val="28"/>
          <w:szCs w:val="28"/>
        </w:rPr>
        <w:t>8</w:t>
      </w:r>
      <w:r w:rsidR="00556E11">
        <w:rPr>
          <w:sz w:val="28"/>
          <w:szCs w:val="28"/>
        </w:rPr>
        <w:t xml:space="preserve"> г</w:t>
      </w:r>
      <w:r w:rsidRPr="0042654C">
        <w:rPr>
          <w:sz w:val="28"/>
          <w:szCs w:val="28"/>
        </w:rPr>
        <w:t xml:space="preserve">. </w:t>
      </w:r>
    </w:p>
    <w:p w14:paraId="48DE8590" w14:textId="55FB85FE" w:rsidR="00A0205C" w:rsidRPr="0042654C" w:rsidRDefault="00A0205C" w:rsidP="006C3181">
      <w:pPr>
        <w:pStyle w:val="a4"/>
        <w:numPr>
          <w:ilvl w:val="1"/>
          <w:numId w:val="3"/>
        </w:numPr>
        <w:tabs>
          <w:tab w:val="left" w:pos="709"/>
          <w:tab w:val="left" w:pos="1560"/>
        </w:tabs>
        <w:ind w:left="0" w:right="0" w:firstLine="709"/>
        <w:jc w:val="both"/>
        <w:rPr>
          <w:sz w:val="28"/>
          <w:szCs w:val="28"/>
        </w:rPr>
      </w:pPr>
      <w:r w:rsidRPr="00A0205C">
        <w:rPr>
          <w:sz w:val="28"/>
          <w:szCs w:val="28"/>
        </w:rPr>
        <w:t>Договор автоматически пролонгируется на каждый последующий год, если ни одна из сторон не известила другую сторону о своём желании расторгнуть настоящий Договор.</w:t>
      </w:r>
    </w:p>
    <w:p w14:paraId="19840D2F" w14:textId="005EF40B" w:rsidR="00F41F09" w:rsidRPr="00801152" w:rsidRDefault="00F41F09" w:rsidP="00981D8E">
      <w:pPr>
        <w:pStyle w:val="a4"/>
        <w:numPr>
          <w:ilvl w:val="1"/>
          <w:numId w:val="3"/>
        </w:numPr>
        <w:tabs>
          <w:tab w:val="left" w:pos="1560"/>
        </w:tabs>
        <w:ind w:left="0" w:right="0" w:firstLine="709"/>
        <w:jc w:val="both"/>
        <w:rPr>
          <w:sz w:val="28"/>
          <w:szCs w:val="28"/>
        </w:rPr>
      </w:pPr>
      <w:r w:rsidRPr="00981D8E">
        <w:rPr>
          <w:sz w:val="28"/>
          <w:szCs w:val="28"/>
        </w:rPr>
        <w:t xml:space="preserve">Во время действия Договора </w:t>
      </w:r>
      <w:r w:rsidR="00612F7B" w:rsidRPr="00981D8E">
        <w:rPr>
          <w:sz w:val="28"/>
          <w:szCs w:val="28"/>
        </w:rPr>
        <w:t>С</w:t>
      </w:r>
      <w:r w:rsidRPr="00981D8E">
        <w:rPr>
          <w:sz w:val="28"/>
          <w:szCs w:val="28"/>
        </w:rPr>
        <w:t>тороны имеют право по согласованию вносить в необходимые изменения и дополнения путем оформления дополнительного соглашения.</w:t>
      </w:r>
    </w:p>
    <w:p w14:paraId="79FA8243" w14:textId="77777777" w:rsidR="00F41F09" w:rsidRPr="0042654C" w:rsidRDefault="007D6F18" w:rsidP="00717BC5">
      <w:pPr>
        <w:pStyle w:val="a4"/>
        <w:numPr>
          <w:ilvl w:val="1"/>
          <w:numId w:val="3"/>
        </w:numPr>
        <w:tabs>
          <w:tab w:val="left" w:pos="1560"/>
        </w:tabs>
        <w:ind w:left="0" w:right="0" w:firstLine="709"/>
        <w:jc w:val="both"/>
        <w:rPr>
          <w:sz w:val="28"/>
          <w:szCs w:val="28"/>
        </w:rPr>
      </w:pPr>
      <w:r w:rsidRPr="0042654C">
        <w:rPr>
          <w:sz w:val="28"/>
          <w:szCs w:val="28"/>
        </w:rPr>
        <w:lastRenderedPageBreak/>
        <w:t>Стороны вправе</w:t>
      </w:r>
      <w:r w:rsidR="00F41F09" w:rsidRPr="0042654C">
        <w:rPr>
          <w:sz w:val="28"/>
          <w:szCs w:val="28"/>
        </w:rPr>
        <w:t xml:space="preserve"> в одностороннем порядке полностью или частично отказаться от исполнения настоящего Договора</w:t>
      </w:r>
      <w:r w:rsidR="00370EF7" w:rsidRPr="0042654C">
        <w:rPr>
          <w:sz w:val="28"/>
          <w:szCs w:val="28"/>
        </w:rPr>
        <w:t xml:space="preserve"> по основаниям и в порядке,</w:t>
      </w:r>
      <w:r w:rsidR="00486DF3" w:rsidRPr="0042654C">
        <w:rPr>
          <w:sz w:val="28"/>
          <w:szCs w:val="28"/>
        </w:rPr>
        <w:t xml:space="preserve"> предусмотренным гражданским законодательством и Федеральным законом от 07.07.2003 №</w:t>
      </w:r>
      <w:r w:rsidR="008C0E15">
        <w:rPr>
          <w:sz w:val="28"/>
          <w:szCs w:val="28"/>
        </w:rPr>
        <w:t> </w:t>
      </w:r>
      <w:r w:rsidR="00486DF3" w:rsidRPr="0042654C">
        <w:rPr>
          <w:sz w:val="28"/>
          <w:szCs w:val="28"/>
        </w:rPr>
        <w:t>126-ФЗ «О связи». В указанном случае Сторона</w:t>
      </w:r>
      <w:r w:rsidR="008C0E15">
        <w:rPr>
          <w:sz w:val="28"/>
          <w:szCs w:val="28"/>
        </w:rPr>
        <w:t>,</w:t>
      </w:r>
      <w:r w:rsidR="00486DF3" w:rsidRPr="0042654C">
        <w:rPr>
          <w:sz w:val="28"/>
          <w:szCs w:val="28"/>
        </w:rPr>
        <w:t xml:space="preserve"> принявшая решение отказаться от исполнения настоящего Договора</w:t>
      </w:r>
      <w:r w:rsidR="008C0E15">
        <w:rPr>
          <w:sz w:val="28"/>
          <w:szCs w:val="28"/>
        </w:rPr>
        <w:t>,</w:t>
      </w:r>
      <w:r w:rsidR="00486DF3" w:rsidRPr="0042654C">
        <w:rPr>
          <w:sz w:val="28"/>
          <w:szCs w:val="28"/>
        </w:rPr>
        <w:t xml:space="preserve"> </w:t>
      </w:r>
      <w:r w:rsidRPr="0042654C">
        <w:rPr>
          <w:sz w:val="28"/>
          <w:szCs w:val="28"/>
        </w:rPr>
        <w:t>обязана предупредить</w:t>
      </w:r>
      <w:r w:rsidR="00F41F09" w:rsidRPr="0042654C">
        <w:rPr>
          <w:sz w:val="28"/>
          <w:szCs w:val="28"/>
        </w:rPr>
        <w:t xml:space="preserve"> об этом письменно другую </w:t>
      </w:r>
      <w:r w:rsidR="00612F7B" w:rsidRPr="0042654C">
        <w:rPr>
          <w:sz w:val="28"/>
          <w:szCs w:val="28"/>
        </w:rPr>
        <w:t>С</w:t>
      </w:r>
      <w:r w:rsidR="00F41F09" w:rsidRPr="0042654C">
        <w:rPr>
          <w:sz w:val="28"/>
          <w:szCs w:val="28"/>
        </w:rPr>
        <w:t xml:space="preserve">торону за 30 </w:t>
      </w:r>
      <w:r w:rsidR="00612F7B" w:rsidRPr="0042654C">
        <w:rPr>
          <w:sz w:val="28"/>
          <w:szCs w:val="28"/>
        </w:rPr>
        <w:t xml:space="preserve">(тридцать) </w:t>
      </w:r>
      <w:r w:rsidR="00F41F09" w:rsidRPr="0042654C">
        <w:rPr>
          <w:sz w:val="28"/>
          <w:szCs w:val="28"/>
        </w:rPr>
        <w:t>календарных дней до даты прекращения исполнения Договора.</w:t>
      </w:r>
    </w:p>
    <w:p w14:paraId="1E1EB63B" w14:textId="661BD092" w:rsidR="006C3CEB" w:rsidRPr="00B12AF0" w:rsidRDefault="00F41F09" w:rsidP="00B12AF0">
      <w:pPr>
        <w:pStyle w:val="a4"/>
        <w:numPr>
          <w:ilvl w:val="1"/>
          <w:numId w:val="3"/>
        </w:numPr>
        <w:tabs>
          <w:tab w:val="left" w:pos="1560"/>
        </w:tabs>
        <w:ind w:left="0" w:right="0" w:firstLine="709"/>
        <w:jc w:val="both"/>
        <w:rPr>
          <w:sz w:val="28"/>
          <w:szCs w:val="28"/>
        </w:rPr>
      </w:pPr>
      <w:r w:rsidRPr="0042654C">
        <w:rPr>
          <w:sz w:val="28"/>
          <w:szCs w:val="28"/>
        </w:rPr>
        <w:t xml:space="preserve">Отказ от исполнения настоящего Договора не освобождает </w:t>
      </w:r>
      <w:r w:rsidR="00612F7B" w:rsidRPr="0042654C">
        <w:rPr>
          <w:sz w:val="28"/>
          <w:szCs w:val="28"/>
        </w:rPr>
        <w:t>С</w:t>
      </w:r>
      <w:r w:rsidRPr="0042654C">
        <w:rPr>
          <w:sz w:val="28"/>
          <w:szCs w:val="28"/>
        </w:rPr>
        <w:t>тороны от обязательств по исполнению своих задолженностей по данному Договору, возникших до отказа от исполнения Договора.</w:t>
      </w:r>
    </w:p>
    <w:p w14:paraId="093167DE" w14:textId="77777777" w:rsidR="0074606E" w:rsidRDefault="0074606E" w:rsidP="0074606E">
      <w:pPr>
        <w:pStyle w:val="a4"/>
        <w:tabs>
          <w:tab w:val="left" w:pos="1560"/>
        </w:tabs>
        <w:ind w:left="709" w:right="0" w:firstLine="0"/>
        <w:jc w:val="both"/>
        <w:rPr>
          <w:sz w:val="28"/>
          <w:szCs w:val="28"/>
        </w:rPr>
      </w:pPr>
    </w:p>
    <w:p w14:paraId="7499A2E4" w14:textId="77777777" w:rsidR="007A2203" w:rsidRDefault="007A2203" w:rsidP="0074606E">
      <w:pPr>
        <w:pStyle w:val="a4"/>
        <w:tabs>
          <w:tab w:val="left" w:pos="1560"/>
        </w:tabs>
        <w:ind w:left="709" w:right="0" w:firstLine="0"/>
        <w:jc w:val="both"/>
        <w:rPr>
          <w:sz w:val="28"/>
          <w:szCs w:val="28"/>
        </w:rPr>
      </w:pPr>
    </w:p>
    <w:p w14:paraId="5001C359" w14:textId="77777777" w:rsidR="007A2203" w:rsidRPr="0074606E" w:rsidRDefault="007A2203" w:rsidP="0074606E">
      <w:pPr>
        <w:pStyle w:val="a4"/>
        <w:tabs>
          <w:tab w:val="left" w:pos="1560"/>
        </w:tabs>
        <w:ind w:left="709" w:right="0" w:firstLine="0"/>
        <w:jc w:val="both"/>
        <w:rPr>
          <w:sz w:val="28"/>
          <w:szCs w:val="28"/>
        </w:rPr>
      </w:pPr>
    </w:p>
    <w:p w14:paraId="3D49DE5D" w14:textId="45784EFC" w:rsidR="003A3221" w:rsidRPr="0042654C" w:rsidRDefault="008424A8" w:rsidP="006C3CEB">
      <w:pPr>
        <w:pStyle w:val="a4"/>
        <w:numPr>
          <w:ilvl w:val="0"/>
          <w:numId w:val="3"/>
        </w:numPr>
        <w:tabs>
          <w:tab w:val="left" w:pos="0"/>
        </w:tabs>
        <w:ind w:left="357" w:right="0" w:hanging="35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3A3221" w:rsidRPr="0042654C">
        <w:rPr>
          <w:b/>
          <w:sz w:val="28"/>
          <w:szCs w:val="28"/>
        </w:rPr>
        <w:t>ПРОЧИЕ УСЛОВИЯ</w:t>
      </w:r>
    </w:p>
    <w:p w14:paraId="55E47278" w14:textId="77777777" w:rsidR="003A3221" w:rsidRDefault="003A3221" w:rsidP="00A316B9">
      <w:pPr>
        <w:tabs>
          <w:tab w:val="num" w:pos="1560"/>
        </w:tabs>
        <w:suppressAutoHyphens/>
        <w:ind w:right="43" w:firstLine="720"/>
        <w:rPr>
          <w:rFonts w:eastAsia="Arial Unicode MS"/>
          <w:spacing w:val="-2"/>
          <w:sz w:val="26"/>
          <w:szCs w:val="26"/>
        </w:rPr>
      </w:pPr>
    </w:p>
    <w:p w14:paraId="6EB0181A" w14:textId="77777777" w:rsidR="007A2203" w:rsidRPr="00BB2C43" w:rsidRDefault="007A2203" w:rsidP="00A316B9">
      <w:pPr>
        <w:tabs>
          <w:tab w:val="num" w:pos="1560"/>
        </w:tabs>
        <w:suppressAutoHyphens/>
        <w:ind w:right="43" w:firstLine="720"/>
        <w:rPr>
          <w:rFonts w:eastAsia="Arial Unicode MS"/>
          <w:spacing w:val="-2"/>
          <w:sz w:val="26"/>
          <w:szCs w:val="26"/>
        </w:rPr>
      </w:pPr>
    </w:p>
    <w:p w14:paraId="380859E2" w14:textId="0908C8B0" w:rsidR="003A3221" w:rsidRPr="0042654C" w:rsidRDefault="003A3221" w:rsidP="008424A8">
      <w:pPr>
        <w:pStyle w:val="a4"/>
        <w:numPr>
          <w:ilvl w:val="1"/>
          <w:numId w:val="3"/>
        </w:numPr>
        <w:tabs>
          <w:tab w:val="left" w:pos="1418"/>
          <w:tab w:val="left" w:pos="1701"/>
        </w:tabs>
        <w:ind w:left="0" w:right="0" w:firstLine="709"/>
        <w:jc w:val="both"/>
        <w:rPr>
          <w:sz w:val="28"/>
          <w:szCs w:val="28"/>
        </w:rPr>
      </w:pPr>
      <w:r w:rsidRPr="0042654C">
        <w:rPr>
          <w:sz w:val="28"/>
          <w:szCs w:val="28"/>
        </w:rPr>
        <w:t xml:space="preserve">Каждая из Сторон обязуется не </w:t>
      </w:r>
      <w:proofErr w:type="gramStart"/>
      <w:r w:rsidRPr="0042654C">
        <w:rPr>
          <w:sz w:val="28"/>
          <w:szCs w:val="28"/>
        </w:rPr>
        <w:t>разглашать и предпринимать</w:t>
      </w:r>
      <w:proofErr w:type="gramEnd"/>
      <w:r w:rsidRPr="0042654C">
        <w:rPr>
          <w:sz w:val="28"/>
          <w:szCs w:val="28"/>
        </w:rPr>
        <w:t xml:space="preserve"> все необходимые меры с целью </w:t>
      </w:r>
      <w:proofErr w:type="spellStart"/>
      <w:r w:rsidR="00841D52" w:rsidRPr="0042654C">
        <w:rPr>
          <w:sz w:val="28"/>
          <w:szCs w:val="28"/>
        </w:rPr>
        <w:t>избежания</w:t>
      </w:r>
      <w:proofErr w:type="spellEnd"/>
      <w:r w:rsidRPr="0042654C">
        <w:rPr>
          <w:sz w:val="28"/>
          <w:szCs w:val="28"/>
        </w:rPr>
        <w:t xml:space="preserve"> разглашения любой ставшей ей известной в связи с заключением и исполнением настоящего Договора конфиденциальной информации о другой Стороне или ее деятельности. Для целей настоящего </w:t>
      </w:r>
      <w:r w:rsidR="00612F7B" w:rsidRPr="0042654C">
        <w:rPr>
          <w:sz w:val="28"/>
          <w:szCs w:val="28"/>
        </w:rPr>
        <w:t>Д</w:t>
      </w:r>
      <w:r w:rsidRPr="0042654C">
        <w:rPr>
          <w:sz w:val="28"/>
          <w:szCs w:val="28"/>
        </w:rPr>
        <w:t xml:space="preserve">оговора </w:t>
      </w:r>
      <w:proofErr w:type="gramStart"/>
      <w:r w:rsidRPr="0042654C">
        <w:rPr>
          <w:sz w:val="28"/>
          <w:szCs w:val="28"/>
        </w:rPr>
        <w:t>под</w:t>
      </w:r>
      <w:proofErr w:type="gramEnd"/>
      <w:r w:rsidRPr="0042654C">
        <w:rPr>
          <w:sz w:val="28"/>
          <w:szCs w:val="28"/>
        </w:rPr>
        <w:t xml:space="preserve"> </w:t>
      </w:r>
      <w:proofErr w:type="gramStart"/>
      <w:r w:rsidRPr="0042654C">
        <w:rPr>
          <w:sz w:val="28"/>
          <w:szCs w:val="28"/>
        </w:rPr>
        <w:t>конфиденциальной</w:t>
      </w:r>
      <w:proofErr w:type="gramEnd"/>
      <w:r w:rsidRPr="0042654C">
        <w:rPr>
          <w:sz w:val="28"/>
          <w:szCs w:val="28"/>
        </w:rPr>
        <w:t xml:space="preserve"> понимается любая информация о Стороне или ее деятельности, которая не является по своему характеру общедоступной. Исполнитель обязуется предпринимать все зависящие от него меры в целях недопущения разглашения любым третьим лицам информации о клиентах или сотрудниках Заказчика, ставшей известной Исполнителю или </w:t>
      </w:r>
      <w:r w:rsidR="00612F7B" w:rsidRPr="0042654C">
        <w:rPr>
          <w:sz w:val="28"/>
          <w:szCs w:val="28"/>
        </w:rPr>
        <w:t>работ</w:t>
      </w:r>
      <w:r w:rsidRPr="0042654C">
        <w:rPr>
          <w:sz w:val="28"/>
          <w:szCs w:val="28"/>
        </w:rPr>
        <w:t xml:space="preserve">никам Исполнителя в связи с исполнением настоящего Договора. Указанная в настоящем пункте информация </w:t>
      </w:r>
      <w:r w:rsidR="00CC12AD">
        <w:rPr>
          <w:sz w:val="28"/>
          <w:szCs w:val="28"/>
        </w:rPr>
        <w:br/>
      </w:r>
      <w:r w:rsidRPr="0042654C">
        <w:rPr>
          <w:sz w:val="28"/>
          <w:szCs w:val="28"/>
        </w:rPr>
        <w:t xml:space="preserve">не может быть использована Исполнителем или </w:t>
      </w:r>
      <w:r w:rsidR="00612F7B" w:rsidRPr="0042654C">
        <w:rPr>
          <w:sz w:val="28"/>
          <w:szCs w:val="28"/>
        </w:rPr>
        <w:t>работ</w:t>
      </w:r>
      <w:r w:rsidRPr="0042654C">
        <w:rPr>
          <w:sz w:val="28"/>
          <w:szCs w:val="28"/>
        </w:rPr>
        <w:t>никами Исполнителя иначе, как в целях выполнения обязательств Исполнителя по настоящему Договору.</w:t>
      </w:r>
    </w:p>
    <w:p w14:paraId="336D0958" w14:textId="77777777" w:rsidR="003A3221" w:rsidRPr="0042654C" w:rsidRDefault="003A3221" w:rsidP="008424A8">
      <w:pPr>
        <w:pStyle w:val="a4"/>
        <w:numPr>
          <w:ilvl w:val="1"/>
          <w:numId w:val="3"/>
        </w:numPr>
        <w:tabs>
          <w:tab w:val="left" w:pos="1418"/>
          <w:tab w:val="left" w:pos="1701"/>
        </w:tabs>
        <w:ind w:left="0" w:right="0" w:firstLine="709"/>
        <w:jc w:val="both"/>
        <w:rPr>
          <w:sz w:val="28"/>
          <w:szCs w:val="28"/>
        </w:rPr>
      </w:pPr>
      <w:r w:rsidRPr="0042654C">
        <w:rPr>
          <w:sz w:val="28"/>
          <w:szCs w:val="28"/>
        </w:rPr>
        <w:t xml:space="preserve">Настоящий Договор составлен в двух экземплярах, имеющих равную юридическую силу, по одному экземпляру для каждой </w:t>
      </w:r>
      <w:r w:rsidR="00612F7B" w:rsidRPr="0042654C">
        <w:rPr>
          <w:sz w:val="28"/>
          <w:szCs w:val="28"/>
        </w:rPr>
        <w:t>С</w:t>
      </w:r>
      <w:r w:rsidRPr="0042654C">
        <w:rPr>
          <w:sz w:val="28"/>
          <w:szCs w:val="28"/>
        </w:rPr>
        <w:t>тороны.</w:t>
      </w:r>
    </w:p>
    <w:p w14:paraId="2DF70530" w14:textId="77777777" w:rsidR="00981D8E" w:rsidRPr="0042654C" w:rsidRDefault="00981D8E" w:rsidP="00981D8E">
      <w:pPr>
        <w:pStyle w:val="a4"/>
        <w:numPr>
          <w:ilvl w:val="1"/>
          <w:numId w:val="3"/>
        </w:numPr>
        <w:tabs>
          <w:tab w:val="left" w:pos="1560"/>
        </w:tabs>
        <w:ind w:left="0" w:right="0" w:firstLine="709"/>
        <w:jc w:val="both"/>
        <w:rPr>
          <w:sz w:val="28"/>
          <w:szCs w:val="28"/>
        </w:rPr>
      </w:pPr>
      <w:r w:rsidRPr="0042654C">
        <w:rPr>
          <w:sz w:val="28"/>
          <w:szCs w:val="28"/>
        </w:rPr>
        <w:t>В случае изменения юридических и банковских реквизитов, организационно-правового статуса каждая Сторона Договора обязана известить в письменном виде в течение 5 (пяти) календарных дней другую Сторону и предоставить всю необходимую информацию, которая может повлиять на отношения между Сторонами. Обязательства Заказчика по оплате считаются исполненными надлежащим образом по реквизитам, указанным в настоящем Договоре и/или счете, полученном от Исполнителя, до получения Заказчиком уведомления об изменении реквизитов Исполнителя.</w:t>
      </w:r>
    </w:p>
    <w:p w14:paraId="541D718A" w14:textId="2C69D1DA" w:rsidR="00B12AF0" w:rsidRDefault="00981D8E" w:rsidP="00764D55">
      <w:pPr>
        <w:tabs>
          <w:tab w:val="left" w:pos="170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11.4. </w:t>
      </w:r>
      <w:r w:rsidRPr="0074606E">
        <w:rPr>
          <w:sz w:val="28"/>
          <w:szCs w:val="28"/>
        </w:rPr>
        <w:t xml:space="preserve">В случае если у Исполнителя возникают сомнения, что юридический адрес или фактический адрес Заказчика изменились, и указанные изменения могут повлиять на взаимоотношения Сторон, в том числе в части своевременного обмена документами, то Исполнитель вправе </w:t>
      </w:r>
      <w:r w:rsidRPr="0074606E">
        <w:rPr>
          <w:sz w:val="28"/>
          <w:szCs w:val="28"/>
        </w:rPr>
        <w:lastRenderedPageBreak/>
        <w:t xml:space="preserve">запросить у Заказчика копии договоров аренды помещений, по которым Заказчик осуществляет свою деятельность. Заказчик обязуется представить соответствующие документы в течение 5 (пяти) рабочих дней </w:t>
      </w:r>
      <w:proofErr w:type="gramStart"/>
      <w:r w:rsidRPr="0074606E">
        <w:rPr>
          <w:sz w:val="28"/>
          <w:szCs w:val="28"/>
        </w:rPr>
        <w:t>с даты получения</w:t>
      </w:r>
      <w:proofErr w:type="gramEnd"/>
      <w:r w:rsidRPr="0074606E">
        <w:rPr>
          <w:sz w:val="28"/>
          <w:szCs w:val="28"/>
        </w:rPr>
        <w:t xml:space="preserve"> запроса Исполнителя.</w:t>
      </w:r>
    </w:p>
    <w:p w14:paraId="2D4F599A" w14:textId="77777777" w:rsidR="00F07A61" w:rsidRDefault="00F07A61" w:rsidP="00764D55">
      <w:pPr>
        <w:tabs>
          <w:tab w:val="left" w:pos="1701"/>
        </w:tabs>
        <w:ind w:firstLine="709"/>
        <w:jc w:val="both"/>
        <w:rPr>
          <w:sz w:val="28"/>
          <w:szCs w:val="28"/>
        </w:rPr>
      </w:pPr>
    </w:p>
    <w:p w14:paraId="30E6759D" w14:textId="77777777" w:rsidR="00F07A61" w:rsidRDefault="00F07A61" w:rsidP="00764D55">
      <w:pPr>
        <w:tabs>
          <w:tab w:val="left" w:pos="1701"/>
        </w:tabs>
        <w:ind w:firstLine="709"/>
        <w:jc w:val="both"/>
        <w:rPr>
          <w:sz w:val="28"/>
          <w:szCs w:val="28"/>
        </w:rPr>
      </w:pPr>
    </w:p>
    <w:p w14:paraId="143AD584" w14:textId="77777777" w:rsidR="00F07A61" w:rsidRPr="0042654C" w:rsidRDefault="00F07A61" w:rsidP="00764D55">
      <w:pPr>
        <w:tabs>
          <w:tab w:val="left" w:pos="1701"/>
        </w:tabs>
        <w:ind w:firstLine="709"/>
        <w:jc w:val="both"/>
        <w:rPr>
          <w:sz w:val="28"/>
          <w:szCs w:val="28"/>
        </w:rPr>
      </w:pPr>
    </w:p>
    <w:p w14:paraId="689CC858" w14:textId="67F7D382" w:rsidR="00E56174" w:rsidRPr="0042654C" w:rsidRDefault="008424A8" w:rsidP="008424A8">
      <w:pPr>
        <w:pStyle w:val="a4"/>
        <w:numPr>
          <w:ilvl w:val="0"/>
          <w:numId w:val="3"/>
        </w:numPr>
        <w:tabs>
          <w:tab w:val="left" w:pos="-142"/>
          <w:tab w:val="num" w:pos="0"/>
        </w:tabs>
        <w:ind w:left="357" w:right="0" w:hanging="35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4B23E3" w:rsidRPr="0042654C">
        <w:rPr>
          <w:b/>
          <w:sz w:val="28"/>
          <w:szCs w:val="28"/>
        </w:rPr>
        <w:t>ЮРИДИЧЕСКИЕ АДРЕСА И БАНКОВСКИЕ РЕКВИЗИТЫ</w:t>
      </w:r>
    </w:p>
    <w:p w14:paraId="61BEBAA6" w14:textId="77777777" w:rsidR="00E56174" w:rsidRDefault="00E56174" w:rsidP="00055F59">
      <w:pPr>
        <w:spacing w:line="252" w:lineRule="auto"/>
        <w:ind w:right="-58"/>
        <w:jc w:val="center"/>
        <w:rPr>
          <w:sz w:val="28"/>
          <w:szCs w:val="28"/>
        </w:rPr>
      </w:pPr>
    </w:p>
    <w:p w14:paraId="301DD563" w14:textId="77777777" w:rsidR="00F07A61" w:rsidRPr="0042654C" w:rsidRDefault="00F07A61" w:rsidP="00055F59">
      <w:pPr>
        <w:spacing w:line="252" w:lineRule="auto"/>
        <w:ind w:right="-58"/>
        <w:jc w:val="center"/>
        <w:rPr>
          <w:sz w:val="28"/>
          <w:szCs w:val="28"/>
        </w:rPr>
      </w:pPr>
    </w:p>
    <w:tbl>
      <w:tblPr>
        <w:tblW w:w="10008" w:type="dxa"/>
        <w:tblLayout w:type="fixed"/>
        <w:tblLook w:val="0000" w:firstRow="0" w:lastRow="0" w:firstColumn="0" w:lastColumn="0" w:noHBand="0" w:noVBand="0"/>
      </w:tblPr>
      <w:tblGrid>
        <w:gridCol w:w="4786"/>
        <w:gridCol w:w="5222"/>
      </w:tblGrid>
      <w:tr w:rsidR="00E56174" w:rsidRPr="0042654C" w14:paraId="009A64A6" w14:textId="77777777" w:rsidTr="0056240F">
        <w:trPr>
          <w:trHeight w:val="90"/>
        </w:trPr>
        <w:tc>
          <w:tcPr>
            <w:tcW w:w="4786" w:type="dxa"/>
            <w:tcBorders>
              <w:top w:val="nil"/>
              <w:left w:val="nil"/>
              <w:right w:val="nil"/>
            </w:tcBorders>
          </w:tcPr>
          <w:p w14:paraId="6D0B549C" w14:textId="77777777" w:rsidR="00E56174" w:rsidRPr="0042654C" w:rsidRDefault="00E56174" w:rsidP="00055F59">
            <w:pPr>
              <w:pStyle w:val="xl19"/>
              <w:spacing w:before="0" w:beforeAutospacing="0" w:after="0" w:afterAutospacing="0" w:line="252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2654C">
              <w:rPr>
                <w:rFonts w:ascii="Times New Roman" w:eastAsia="Times New Roman" w:hAnsi="Times New Roman"/>
                <w:sz w:val="28"/>
                <w:szCs w:val="28"/>
              </w:rPr>
              <w:t>Исполнитель</w:t>
            </w:r>
          </w:p>
        </w:tc>
        <w:tc>
          <w:tcPr>
            <w:tcW w:w="5222" w:type="dxa"/>
            <w:tcBorders>
              <w:top w:val="nil"/>
              <w:left w:val="nil"/>
              <w:right w:val="nil"/>
            </w:tcBorders>
          </w:tcPr>
          <w:p w14:paraId="66B9CA7F" w14:textId="77777777" w:rsidR="00E56174" w:rsidRPr="0042654C" w:rsidRDefault="00E56174" w:rsidP="00055F59">
            <w:pPr>
              <w:pStyle w:val="xl19"/>
              <w:spacing w:before="0" w:beforeAutospacing="0" w:after="0" w:afterAutospacing="0" w:line="252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2654C">
              <w:rPr>
                <w:rFonts w:ascii="Times New Roman" w:eastAsia="Times New Roman" w:hAnsi="Times New Roman"/>
                <w:sz w:val="28"/>
                <w:szCs w:val="28"/>
              </w:rPr>
              <w:t>Заказчик</w:t>
            </w:r>
          </w:p>
        </w:tc>
      </w:tr>
      <w:tr w:rsidR="00445197" w:rsidRPr="0042654C" w14:paraId="3B52835B" w14:textId="77777777" w:rsidTr="0056240F"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14:paraId="2DDB6F1F" w14:textId="77777777" w:rsidR="00764D55" w:rsidRPr="004148EE" w:rsidRDefault="00764D55" w:rsidP="00764D55">
            <w:pPr>
              <w:rPr>
                <w:b/>
                <w:sz w:val="28"/>
                <w:szCs w:val="28"/>
              </w:rPr>
            </w:pPr>
            <w:r w:rsidRPr="004148EE">
              <w:rPr>
                <w:b/>
                <w:sz w:val="28"/>
                <w:szCs w:val="28"/>
              </w:rPr>
              <w:t>ФГУП "Почта России"</w:t>
            </w:r>
          </w:p>
          <w:p w14:paraId="5642D566" w14:textId="77777777" w:rsidR="00764D55" w:rsidRDefault="00764D55" w:rsidP="00764D55">
            <w:pPr>
              <w:rPr>
                <w:ins w:id="1" w:author="Русецкая Анна Михайловна" w:date="2016-11-22T12:16:00Z"/>
                <w:sz w:val="28"/>
                <w:szCs w:val="28"/>
              </w:rPr>
            </w:pPr>
            <w:r w:rsidRPr="004148EE">
              <w:rPr>
                <w:sz w:val="28"/>
                <w:szCs w:val="28"/>
              </w:rPr>
              <w:t>Адрес: 131000, г. Москва,</w:t>
            </w:r>
          </w:p>
          <w:p w14:paraId="5D017B6D" w14:textId="77777777" w:rsidR="00764D55" w:rsidRPr="004148EE" w:rsidRDefault="00764D55" w:rsidP="00764D55">
            <w:pPr>
              <w:rPr>
                <w:sz w:val="28"/>
                <w:szCs w:val="28"/>
              </w:rPr>
            </w:pPr>
            <w:r w:rsidRPr="004148EE">
              <w:rPr>
                <w:sz w:val="28"/>
                <w:szCs w:val="28"/>
              </w:rPr>
              <w:t xml:space="preserve"> Варшавское</w:t>
            </w:r>
            <w:r>
              <w:rPr>
                <w:sz w:val="28"/>
                <w:szCs w:val="28"/>
              </w:rPr>
              <w:t xml:space="preserve"> </w:t>
            </w:r>
            <w:r w:rsidRPr="004148EE">
              <w:rPr>
                <w:sz w:val="28"/>
                <w:szCs w:val="28"/>
              </w:rPr>
              <w:t xml:space="preserve">шоссе,37 </w:t>
            </w:r>
          </w:p>
          <w:p w14:paraId="1CE8E87B" w14:textId="77777777" w:rsidR="00764D55" w:rsidRPr="004148EE" w:rsidRDefault="00764D55" w:rsidP="00764D55">
            <w:pPr>
              <w:rPr>
                <w:sz w:val="28"/>
                <w:szCs w:val="28"/>
              </w:rPr>
            </w:pPr>
            <w:r w:rsidRPr="004148EE">
              <w:rPr>
                <w:sz w:val="28"/>
                <w:szCs w:val="28"/>
              </w:rPr>
              <w:t>Тел.: (495) 956-99-56</w:t>
            </w:r>
          </w:p>
          <w:p w14:paraId="2E2B6F08" w14:textId="77777777" w:rsidR="00764D55" w:rsidRPr="004148EE" w:rsidRDefault="00764D55" w:rsidP="00764D55">
            <w:pPr>
              <w:rPr>
                <w:sz w:val="28"/>
                <w:szCs w:val="28"/>
              </w:rPr>
            </w:pPr>
            <w:r w:rsidRPr="004148EE">
              <w:rPr>
                <w:sz w:val="28"/>
                <w:szCs w:val="28"/>
              </w:rPr>
              <w:t>От имени ФГУП "Почта России":</w:t>
            </w:r>
          </w:p>
          <w:p w14:paraId="534F5029" w14:textId="77777777" w:rsidR="00764D55" w:rsidRDefault="00764D55" w:rsidP="00764D55">
            <w:pPr>
              <w:rPr>
                <w:ins w:id="2" w:author="Русецкая Анна Михайловна" w:date="2016-11-22T12:17:00Z"/>
                <w:sz w:val="28"/>
                <w:szCs w:val="28"/>
              </w:rPr>
            </w:pPr>
            <w:r w:rsidRPr="004148EE">
              <w:rPr>
                <w:sz w:val="28"/>
                <w:szCs w:val="28"/>
              </w:rPr>
              <w:t xml:space="preserve">УФПС Костромской области – </w:t>
            </w:r>
          </w:p>
          <w:p w14:paraId="24C30EF6" w14:textId="77777777" w:rsidR="00764D55" w:rsidRPr="004148EE" w:rsidDel="0056240F" w:rsidRDefault="00764D55" w:rsidP="00764D55">
            <w:pPr>
              <w:rPr>
                <w:del w:id="3" w:author="Русецкая Анна Михайловна" w:date="2016-11-22T12:19:00Z"/>
                <w:sz w:val="28"/>
                <w:szCs w:val="28"/>
              </w:rPr>
            </w:pPr>
            <w:r w:rsidRPr="004148EE">
              <w:rPr>
                <w:sz w:val="28"/>
                <w:szCs w:val="28"/>
              </w:rPr>
              <w:t xml:space="preserve">филиал ФГУП "Почта </w:t>
            </w:r>
            <w:proofErr w:type="spellStart"/>
            <w:r w:rsidRPr="004148EE">
              <w:rPr>
                <w:sz w:val="28"/>
                <w:szCs w:val="28"/>
              </w:rPr>
              <w:t>России"</w:t>
            </w:r>
          </w:p>
          <w:p w14:paraId="6A21B394" w14:textId="77777777" w:rsidR="00764D55" w:rsidRDefault="00764D55" w:rsidP="00764D55">
            <w:pPr>
              <w:rPr>
                <w:ins w:id="4" w:author="Русецкая Анна Михайловна" w:date="2016-11-22T12:19:00Z"/>
                <w:sz w:val="28"/>
                <w:szCs w:val="28"/>
              </w:rPr>
            </w:pPr>
            <w:r w:rsidRPr="004148EE">
              <w:rPr>
                <w:sz w:val="28"/>
                <w:szCs w:val="28"/>
              </w:rPr>
              <w:t>Адрес</w:t>
            </w:r>
            <w:proofErr w:type="spellEnd"/>
            <w:r w:rsidRPr="004148EE">
              <w:rPr>
                <w:sz w:val="28"/>
                <w:szCs w:val="28"/>
              </w:rPr>
              <w:t xml:space="preserve">: 156005, г. Кострома, </w:t>
            </w:r>
          </w:p>
          <w:p w14:paraId="29F32828" w14:textId="77777777" w:rsidR="00764D55" w:rsidRPr="004148EE" w:rsidDel="0056240F" w:rsidRDefault="00764D55" w:rsidP="00764D55">
            <w:pPr>
              <w:rPr>
                <w:del w:id="5" w:author="Русецкая Анна Михайловна" w:date="2016-11-22T12:17:00Z"/>
                <w:sz w:val="28"/>
                <w:szCs w:val="28"/>
              </w:rPr>
            </w:pPr>
            <w:r w:rsidRPr="004148EE">
              <w:rPr>
                <w:sz w:val="28"/>
                <w:szCs w:val="28"/>
              </w:rPr>
              <w:t xml:space="preserve">ул. </w:t>
            </w:r>
            <w:proofErr w:type="spellStart"/>
            <w:r w:rsidRPr="004148EE">
              <w:rPr>
                <w:sz w:val="28"/>
                <w:szCs w:val="28"/>
              </w:rPr>
              <w:t>Подлипаева</w:t>
            </w:r>
            <w:proofErr w:type="spellEnd"/>
            <w:r w:rsidRPr="004148EE">
              <w:rPr>
                <w:sz w:val="28"/>
                <w:szCs w:val="28"/>
              </w:rPr>
              <w:t>, 1</w:t>
            </w:r>
          </w:p>
          <w:p w14:paraId="705855E1" w14:textId="77777777" w:rsidR="00764D55" w:rsidRPr="004148EE" w:rsidRDefault="00764D55" w:rsidP="00764D5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Тел.: (4942) 37-38-45</w:t>
            </w:r>
          </w:p>
          <w:p w14:paraId="07E3804B" w14:textId="77777777" w:rsidR="00764D55" w:rsidRPr="004148EE" w:rsidRDefault="00764D55" w:rsidP="00764D55">
            <w:pPr>
              <w:rPr>
                <w:sz w:val="28"/>
                <w:szCs w:val="28"/>
              </w:rPr>
            </w:pPr>
            <w:r w:rsidRPr="004148EE">
              <w:rPr>
                <w:sz w:val="28"/>
                <w:szCs w:val="28"/>
              </w:rPr>
              <w:t xml:space="preserve">Телефакс (4942) </w:t>
            </w:r>
            <w:r>
              <w:rPr>
                <w:sz w:val="28"/>
                <w:szCs w:val="28"/>
              </w:rPr>
              <w:t>42-56-92</w:t>
            </w:r>
          </w:p>
          <w:p w14:paraId="3DBD71EC" w14:textId="77777777" w:rsidR="00764D55" w:rsidRPr="004148EE" w:rsidRDefault="00764D55" w:rsidP="00764D55">
            <w:pPr>
              <w:rPr>
                <w:sz w:val="28"/>
                <w:szCs w:val="28"/>
              </w:rPr>
            </w:pPr>
            <w:proofErr w:type="gramStart"/>
            <w:r w:rsidRPr="004148EE">
              <w:rPr>
                <w:sz w:val="28"/>
                <w:szCs w:val="28"/>
              </w:rPr>
              <w:t>Е</w:t>
            </w:r>
            <w:proofErr w:type="gramEnd"/>
            <w:r w:rsidRPr="004148EE">
              <w:rPr>
                <w:sz w:val="28"/>
                <w:szCs w:val="28"/>
              </w:rPr>
              <w:t>-</w:t>
            </w:r>
            <w:r w:rsidRPr="004148EE">
              <w:rPr>
                <w:sz w:val="28"/>
                <w:szCs w:val="28"/>
                <w:lang w:val="en-US"/>
              </w:rPr>
              <w:t>mail</w:t>
            </w:r>
            <w:r w:rsidRPr="004148EE">
              <w:rPr>
                <w:sz w:val="28"/>
                <w:szCs w:val="28"/>
              </w:rPr>
              <w:t xml:space="preserve">: </w:t>
            </w:r>
          </w:p>
          <w:p w14:paraId="27C838D0" w14:textId="77777777" w:rsidR="00764D55" w:rsidRPr="004148EE" w:rsidRDefault="00764D55" w:rsidP="00764D55">
            <w:pPr>
              <w:rPr>
                <w:sz w:val="28"/>
                <w:szCs w:val="28"/>
              </w:rPr>
            </w:pPr>
            <w:r w:rsidRPr="004148EE">
              <w:rPr>
                <w:sz w:val="28"/>
                <w:szCs w:val="28"/>
              </w:rPr>
              <w:t>ИНН 7724261610, КПП 440102001</w:t>
            </w:r>
          </w:p>
          <w:p w14:paraId="47384161" w14:textId="77777777" w:rsidR="00764D55" w:rsidRPr="004148EE" w:rsidRDefault="00764D55" w:rsidP="00764D5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Филиал Банка  ПАО Воронеж</w:t>
            </w:r>
          </w:p>
          <w:p w14:paraId="5430FA75" w14:textId="77777777" w:rsidR="00764D55" w:rsidRPr="004148EE" w:rsidRDefault="00764D55" w:rsidP="00764D55">
            <w:pPr>
              <w:rPr>
                <w:sz w:val="28"/>
                <w:szCs w:val="28"/>
              </w:rPr>
            </w:pPr>
            <w:proofErr w:type="gramStart"/>
            <w:r w:rsidRPr="004148EE">
              <w:rPr>
                <w:sz w:val="28"/>
                <w:szCs w:val="28"/>
              </w:rPr>
              <w:t>Р</w:t>
            </w:r>
            <w:proofErr w:type="gramEnd"/>
            <w:r w:rsidRPr="004148EE">
              <w:rPr>
                <w:sz w:val="28"/>
                <w:szCs w:val="28"/>
              </w:rPr>
              <w:t>/</w:t>
            </w:r>
            <w:proofErr w:type="spellStart"/>
            <w:r w:rsidRPr="004148EE">
              <w:rPr>
                <w:sz w:val="28"/>
                <w:szCs w:val="28"/>
              </w:rPr>
              <w:t>сч</w:t>
            </w:r>
            <w:proofErr w:type="spellEnd"/>
            <w:r w:rsidRPr="004148EE">
              <w:rPr>
                <w:sz w:val="28"/>
                <w:szCs w:val="28"/>
              </w:rPr>
              <w:t xml:space="preserve"> 4050281</w:t>
            </w:r>
            <w:r>
              <w:rPr>
                <w:sz w:val="28"/>
                <w:szCs w:val="28"/>
              </w:rPr>
              <w:t>0613250005734</w:t>
            </w:r>
          </w:p>
          <w:p w14:paraId="76053AA2" w14:textId="77777777" w:rsidR="00764D55" w:rsidRPr="004148EE" w:rsidRDefault="00764D55" w:rsidP="00764D55">
            <w:pPr>
              <w:rPr>
                <w:sz w:val="28"/>
                <w:szCs w:val="28"/>
              </w:rPr>
            </w:pPr>
            <w:r w:rsidRPr="004148EE">
              <w:rPr>
                <w:sz w:val="28"/>
                <w:szCs w:val="28"/>
              </w:rPr>
              <w:t>К/с 30101810100000000</w:t>
            </w:r>
            <w:r>
              <w:rPr>
                <w:sz w:val="28"/>
                <w:szCs w:val="28"/>
              </w:rPr>
              <w:t>835</w:t>
            </w:r>
          </w:p>
          <w:p w14:paraId="41A75AC7" w14:textId="77777777" w:rsidR="00764D55" w:rsidDel="0056240F" w:rsidRDefault="00764D55" w:rsidP="00764D55">
            <w:pPr>
              <w:rPr>
                <w:del w:id="6" w:author="Русецкая Анна Михайловна" w:date="2016-11-22T12:18:00Z"/>
                <w:sz w:val="28"/>
                <w:szCs w:val="28"/>
              </w:rPr>
            </w:pPr>
            <w:r w:rsidRPr="004148EE">
              <w:rPr>
                <w:sz w:val="28"/>
                <w:szCs w:val="28"/>
              </w:rPr>
              <w:t>БИК  04</w:t>
            </w:r>
            <w:r>
              <w:rPr>
                <w:sz w:val="28"/>
                <w:szCs w:val="28"/>
              </w:rPr>
              <w:t>2007835</w:t>
            </w:r>
          </w:p>
          <w:p w14:paraId="4C525CEF" w14:textId="77777777" w:rsidR="00764D55" w:rsidRDefault="00764D55" w:rsidP="00764D55">
            <w:pPr>
              <w:rPr>
                <w:ins w:id="7" w:author="Русецкая Анна Михайловна" w:date="2016-11-22T12:18:00Z"/>
              </w:rPr>
            </w:pPr>
            <w:r w:rsidRPr="004148EE">
              <w:t>ОГРН 1037724007276,</w:t>
            </w:r>
          </w:p>
          <w:p w14:paraId="0EC41219" w14:textId="77777777" w:rsidR="00764D55" w:rsidRPr="00BB2C43" w:rsidRDefault="00764D55" w:rsidP="00764D55">
            <w:pPr>
              <w:pStyle w:val="a4"/>
              <w:tabs>
                <w:tab w:val="left" w:pos="0"/>
              </w:tabs>
              <w:ind w:right="0" w:firstLine="0"/>
              <w:rPr>
                <w:sz w:val="28"/>
                <w:szCs w:val="28"/>
              </w:rPr>
            </w:pPr>
            <w:r w:rsidRPr="004148EE">
              <w:rPr>
                <w:sz w:val="28"/>
                <w:szCs w:val="28"/>
              </w:rPr>
              <w:t xml:space="preserve"> ОКПО 50136182</w:t>
            </w:r>
          </w:p>
          <w:p w14:paraId="3E13E71B" w14:textId="77777777" w:rsidR="00903F5E" w:rsidRPr="0042654C" w:rsidRDefault="00903F5E" w:rsidP="00055F59">
            <w:pPr>
              <w:spacing w:line="252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5222" w:type="dxa"/>
            <w:tcBorders>
              <w:top w:val="nil"/>
              <w:left w:val="nil"/>
              <w:bottom w:val="nil"/>
              <w:right w:val="nil"/>
            </w:tcBorders>
          </w:tcPr>
          <w:p w14:paraId="7BC3CE06" w14:textId="77777777" w:rsidR="00E70B50" w:rsidRPr="00E70B50" w:rsidRDefault="00E70B50" w:rsidP="00E70B50">
            <w:pPr>
              <w:widowControl w:val="0"/>
              <w:autoSpaceDE w:val="0"/>
              <w:autoSpaceDN w:val="0"/>
              <w:adjustRightInd w:val="0"/>
              <w:ind w:firstLine="6"/>
              <w:rPr>
                <w:b/>
                <w:color w:val="000000"/>
                <w:sz w:val="26"/>
                <w:szCs w:val="26"/>
                <w:lang w:eastAsia="ru-RU"/>
              </w:rPr>
            </w:pPr>
            <w:r w:rsidRPr="00E70B50">
              <w:rPr>
                <w:b/>
                <w:color w:val="000000"/>
                <w:sz w:val="26"/>
                <w:szCs w:val="26"/>
                <w:lang w:eastAsia="ru-RU"/>
              </w:rPr>
              <w:t>ПАО «МРСК Центра»</w:t>
            </w:r>
          </w:p>
          <w:p w14:paraId="775A601F" w14:textId="77777777" w:rsidR="00E70B50" w:rsidRPr="00E70B50" w:rsidRDefault="00E70B50" w:rsidP="00E70B50">
            <w:pPr>
              <w:ind w:firstLine="6"/>
              <w:rPr>
                <w:color w:val="000000"/>
                <w:sz w:val="26"/>
                <w:szCs w:val="26"/>
                <w:lang w:eastAsia="ru-RU"/>
              </w:rPr>
            </w:pPr>
            <w:r w:rsidRPr="00E70B50">
              <w:rPr>
                <w:color w:val="000000"/>
                <w:sz w:val="26"/>
                <w:szCs w:val="26"/>
                <w:lang w:eastAsia="ru-RU"/>
              </w:rPr>
              <w:t>Юридический адрес: 127018, г. Москва, ул. 2-ая Ямская, д. 4</w:t>
            </w:r>
          </w:p>
          <w:p w14:paraId="612676B4" w14:textId="77777777" w:rsidR="00E70B50" w:rsidRPr="00E70B50" w:rsidRDefault="00E70B50" w:rsidP="00E70B50">
            <w:pPr>
              <w:ind w:firstLine="6"/>
              <w:rPr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E70B50">
              <w:rPr>
                <w:color w:val="000000"/>
                <w:sz w:val="26"/>
                <w:szCs w:val="26"/>
                <w:lang w:eastAsia="ru-RU"/>
              </w:rPr>
              <w:t>Фактический</w:t>
            </w:r>
            <w:proofErr w:type="gramEnd"/>
            <w:r w:rsidRPr="00E70B50">
              <w:rPr>
                <w:color w:val="000000"/>
                <w:sz w:val="26"/>
                <w:szCs w:val="26"/>
                <w:lang w:eastAsia="ru-RU"/>
              </w:rPr>
              <w:t xml:space="preserve"> адрес127018, г. Москва, ул. 2-ая Ямская, д. 4</w:t>
            </w:r>
          </w:p>
          <w:p w14:paraId="1BA4B162" w14:textId="77777777" w:rsidR="00E70B50" w:rsidRPr="00E70B50" w:rsidRDefault="00E70B50" w:rsidP="00E70B50">
            <w:pPr>
              <w:ind w:firstLine="6"/>
              <w:rPr>
                <w:b/>
                <w:color w:val="000000"/>
                <w:sz w:val="26"/>
                <w:szCs w:val="26"/>
                <w:lang w:eastAsia="ru-RU"/>
              </w:rPr>
            </w:pPr>
          </w:p>
          <w:p w14:paraId="1835B5D9" w14:textId="77777777" w:rsidR="00E70B50" w:rsidRPr="00E70B50" w:rsidRDefault="00E70B50" w:rsidP="00E70B50">
            <w:pPr>
              <w:ind w:firstLine="6"/>
              <w:rPr>
                <w:b/>
                <w:color w:val="000000"/>
                <w:sz w:val="26"/>
                <w:szCs w:val="26"/>
                <w:lang w:eastAsia="ru-RU"/>
              </w:rPr>
            </w:pPr>
            <w:r w:rsidRPr="00E70B50">
              <w:rPr>
                <w:b/>
                <w:color w:val="000000"/>
                <w:sz w:val="26"/>
                <w:szCs w:val="26"/>
                <w:lang w:eastAsia="ru-RU"/>
              </w:rPr>
              <w:t xml:space="preserve">Филиал ПАО «МРСК Центра» </w:t>
            </w:r>
            <w:proofErr w:type="gramStart"/>
            <w:r w:rsidRPr="00E70B50">
              <w:rPr>
                <w:b/>
                <w:color w:val="000000"/>
                <w:sz w:val="26"/>
                <w:szCs w:val="26"/>
                <w:lang w:eastAsia="ru-RU"/>
              </w:rPr>
              <w:t>-«</w:t>
            </w:r>
            <w:proofErr w:type="gramEnd"/>
            <w:r w:rsidRPr="00E70B50">
              <w:rPr>
                <w:b/>
                <w:color w:val="000000"/>
                <w:sz w:val="26"/>
                <w:szCs w:val="26"/>
                <w:lang w:eastAsia="ru-RU"/>
              </w:rPr>
              <w:t>Костромаэнерго»</w:t>
            </w:r>
          </w:p>
          <w:p w14:paraId="5F8E16FA" w14:textId="77777777" w:rsidR="00E70B50" w:rsidRPr="00E70B50" w:rsidRDefault="00E70B50" w:rsidP="00E70B50">
            <w:pPr>
              <w:rPr>
                <w:color w:val="000000"/>
                <w:sz w:val="26"/>
                <w:szCs w:val="26"/>
                <w:lang w:eastAsia="ru-RU"/>
              </w:rPr>
            </w:pPr>
            <w:r w:rsidRPr="00E70B50">
              <w:rPr>
                <w:color w:val="000000"/>
                <w:sz w:val="26"/>
                <w:szCs w:val="26"/>
                <w:lang w:eastAsia="ru-RU"/>
              </w:rPr>
              <w:t>156961, г. Кострома</w:t>
            </w:r>
            <w:proofErr w:type="gramStart"/>
            <w:r w:rsidRPr="00E70B50">
              <w:rPr>
                <w:color w:val="000000"/>
                <w:sz w:val="26"/>
                <w:szCs w:val="26"/>
                <w:lang w:eastAsia="ru-RU"/>
              </w:rPr>
              <w:t xml:space="preserve"> ,</w:t>
            </w:r>
            <w:proofErr w:type="gramEnd"/>
            <w:r w:rsidRPr="00E70B50">
              <w:rPr>
                <w:color w:val="000000"/>
                <w:sz w:val="26"/>
                <w:szCs w:val="26"/>
                <w:lang w:eastAsia="ru-RU"/>
              </w:rPr>
              <w:t xml:space="preserve"> пр. Мира ,53</w:t>
            </w:r>
          </w:p>
          <w:p w14:paraId="69146A28" w14:textId="77777777" w:rsidR="00E70B50" w:rsidRPr="00E70B50" w:rsidRDefault="00E70B50" w:rsidP="00E70B50">
            <w:pPr>
              <w:rPr>
                <w:color w:val="000000"/>
                <w:sz w:val="26"/>
                <w:szCs w:val="26"/>
                <w:lang w:eastAsia="ru-RU"/>
              </w:rPr>
            </w:pPr>
            <w:r w:rsidRPr="00E70B50">
              <w:rPr>
                <w:color w:val="000000"/>
                <w:sz w:val="26"/>
                <w:szCs w:val="26"/>
                <w:lang w:eastAsia="ru-RU"/>
              </w:rPr>
              <w:t>Тел(4942) 396-359, факс(4942) 55-87-43</w:t>
            </w:r>
          </w:p>
          <w:p w14:paraId="4F396B9A" w14:textId="77777777" w:rsidR="00E70B50" w:rsidRPr="00E70B50" w:rsidRDefault="00E70B50" w:rsidP="00E70B50">
            <w:pPr>
              <w:rPr>
                <w:color w:val="000000"/>
                <w:sz w:val="26"/>
                <w:szCs w:val="26"/>
                <w:lang w:eastAsia="ru-RU"/>
              </w:rPr>
            </w:pPr>
            <w:r w:rsidRPr="00E70B50">
              <w:rPr>
                <w:color w:val="000000"/>
                <w:sz w:val="26"/>
                <w:szCs w:val="26"/>
                <w:lang w:eastAsia="ru-RU"/>
              </w:rPr>
              <w:t>ОКПО 00102433    ОГРН 1046900099498</w:t>
            </w:r>
          </w:p>
          <w:p w14:paraId="68E1E270" w14:textId="77777777" w:rsidR="00E70B50" w:rsidRPr="00E70B50" w:rsidRDefault="00E70B50" w:rsidP="00E70B50">
            <w:pPr>
              <w:rPr>
                <w:color w:val="000000"/>
                <w:sz w:val="26"/>
                <w:szCs w:val="26"/>
                <w:lang w:eastAsia="ru-RU"/>
              </w:rPr>
            </w:pPr>
            <w:r w:rsidRPr="00E70B50">
              <w:rPr>
                <w:color w:val="000000"/>
                <w:sz w:val="26"/>
                <w:szCs w:val="26"/>
                <w:lang w:eastAsia="ru-RU"/>
              </w:rPr>
              <w:t>ИНН 6901067107 КПП 440102001</w:t>
            </w:r>
          </w:p>
          <w:p w14:paraId="3CB8C751" w14:textId="77777777" w:rsidR="00E70B50" w:rsidRPr="00E70B50" w:rsidRDefault="00E70B50" w:rsidP="00E70B50">
            <w:pPr>
              <w:rPr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E70B50">
              <w:rPr>
                <w:color w:val="000000"/>
                <w:sz w:val="26"/>
                <w:szCs w:val="26"/>
                <w:lang w:eastAsia="ru-RU"/>
              </w:rPr>
              <w:t>р</w:t>
            </w:r>
            <w:proofErr w:type="gramEnd"/>
            <w:r w:rsidRPr="00E70B50">
              <w:rPr>
                <w:color w:val="000000"/>
                <w:sz w:val="26"/>
                <w:szCs w:val="26"/>
                <w:lang w:eastAsia="ru-RU"/>
              </w:rPr>
              <w:t>/</w:t>
            </w:r>
            <w:proofErr w:type="spellStart"/>
            <w:r w:rsidRPr="00E70B50">
              <w:rPr>
                <w:color w:val="000000"/>
                <w:sz w:val="26"/>
                <w:szCs w:val="26"/>
                <w:lang w:eastAsia="ru-RU"/>
              </w:rPr>
              <w:t>сч</w:t>
            </w:r>
            <w:proofErr w:type="spellEnd"/>
            <w:r w:rsidRPr="00E70B50">
              <w:rPr>
                <w:color w:val="000000"/>
                <w:sz w:val="26"/>
                <w:szCs w:val="26"/>
                <w:lang w:eastAsia="ru-RU"/>
              </w:rPr>
              <w:t xml:space="preserve"> 40702810829000001175</w:t>
            </w:r>
          </w:p>
          <w:p w14:paraId="17C34618" w14:textId="77777777" w:rsidR="00E70B50" w:rsidRPr="00E70B50" w:rsidRDefault="00E70B50" w:rsidP="00E70B50">
            <w:pPr>
              <w:rPr>
                <w:color w:val="000000"/>
                <w:sz w:val="26"/>
                <w:szCs w:val="26"/>
                <w:lang w:eastAsia="ru-RU"/>
              </w:rPr>
            </w:pPr>
            <w:r w:rsidRPr="00E70B50">
              <w:rPr>
                <w:color w:val="000000"/>
                <w:sz w:val="26"/>
                <w:szCs w:val="26"/>
                <w:lang w:eastAsia="ru-RU"/>
              </w:rPr>
              <w:t>Костромское отделение №8640 ПАО Сбербанк России г. Кострома</w:t>
            </w:r>
          </w:p>
          <w:p w14:paraId="3964CE20" w14:textId="77777777" w:rsidR="00E70B50" w:rsidRPr="00E70B50" w:rsidRDefault="00E70B50" w:rsidP="00E70B50">
            <w:pPr>
              <w:rPr>
                <w:color w:val="000000"/>
                <w:sz w:val="26"/>
                <w:szCs w:val="26"/>
                <w:lang w:eastAsia="ru-RU"/>
              </w:rPr>
            </w:pPr>
            <w:r w:rsidRPr="00E70B50">
              <w:rPr>
                <w:color w:val="000000"/>
                <w:sz w:val="26"/>
                <w:szCs w:val="26"/>
                <w:lang w:eastAsia="ru-RU"/>
              </w:rPr>
              <w:t xml:space="preserve">БИК:043469623 </w:t>
            </w:r>
          </w:p>
          <w:p w14:paraId="6B447F6F" w14:textId="77777777" w:rsidR="00E70B50" w:rsidRPr="00E70B50" w:rsidRDefault="00E70B50" w:rsidP="00E70B50">
            <w:pPr>
              <w:ind w:firstLine="6"/>
              <w:rPr>
                <w:color w:val="000000"/>
                <w:sz w:val="26"/>
                <w:szCs w:val="26"/>
                <w:lang w:eastAsia="ru-RU"/>
              </w:rPr>
            </w:pPr>
            <w:r w:rsidRPr="00E70B50">
              <w:rPr>
                <w:color w:val="000000"/>
                <w:sz w:val="26"/>
                <w:szCs w:val="26"/>
                <w:lang w:eastAsia="ru-RU"/>
              </w:rPr>
              <w:t>к/</w:t>
            </w:r>
            <w:proofErr w:type="spellStart"/>
            <w:r w:rsidRPr="00E70B50">
              <w:rPr>
                <w:color w:val="000000"/>
                <w:sz w:val="26"/>
                <w:szCs w:val="26"/>
                <w:lang w:eastAsia="ru-RU"/>
              </w:rPr>
              <w:t>сч</w:t>
            </w:r>
            <w:proofErr w:type="spellEnd"/>
            <w:r w:rsidRPr="00E70B50">
              <w:rPr>
                <w:color w:val="000000"/>
                <w:sz w:val="26"/>
                <w:szCs w:val="26"/>
                <w:lang w:eastAsia="ru-RU"/>
              </w:rPr>
              <w:t xml:space="preserve"> 30101810200000000623</w:t>
            </w:r>
          </w:p>
          <w:p w14:paraId="3DD9AF0C" w14:textId="77777777" w:rsidR="00E70B50" w:rsidRPr="00E70B50" w:rsidRDefault="00E70B50" w:rsidP="00E70B50">
            <w:pPr>
              <w:ind w:firstLine="6"/>
              <w:rPr>
                <w:b/>
                <w:color w:val="000000"/>
                <w:sz w:val="26"/>
                <w:szCs w:val="26"/>
                <w:lang w:eastAsia="ru-RU"/>
              </w:rPr>
            </w:pPr>
            <w:r w:rsidRPr="00E70B50">
              <w:rPr>
                <w:color w:val="000000"/>
                <w:sz w:val="26"/>
                <w:szCs w:val="26"/>
                <w:lang w:eastAsia="ru-RU"/>
              </w:rPr>
              <w:t xml:space="preserve"> 156000, </w:t>
            </w:r>
            <w:proofErr w:type="spellStart"/>
            <w:r w:rsidRPr="00E70B50">
              <w:rPr>
                <w:color w:val="000000"/>
                <w:sz w:val="26"/>
                <w:szCs w:val="26"/>
                <w:lang w:eastAsia="ru-RU"/>
              </w:rPr>
              <w:t>г</w:t>
            </w:r>
            <w:proofErr w:type="gramStart"/>
            <w:r w:rsidRPr="00E70B50">
              <w:rPr>
                <w:color w:val="000000"/>
                <w:sz w:val="26"/>
                <w:szCs w:val="26"/>
                <w:lang w:eastAsia="ru-RU"/>
              </w:rPr>
              <w:t>.К</w:t>
            </w:r>
            <w:proofErr w:type="gramEnd"/>
            <w:r w:rsidRPr="00E70B50">
              <w:rPr>
                <w:color w:val="000000"/>
                <w:sz w:val="26"/>
                <w:szCs w:val="26"/>
                <w:lang w:eastAsia="ru-RU"/>
              </w:rPr>
              <w:t>острома</w:t>
            </w:r>
            <w:proofErr w:type="spellEnd"/>
            <w:r w:rsidRPr="00E70B50">
              <w:rPr>
                <w:color w:val="000000"/>
                <w:sz w:val="26"/>
                <w:szCs w:val="26"/>
                <w:lang w:eastAsia="ru-RU"/>
              </w:rPr>
              <w:t xml:space="preserve">, </w:t>
            </w:r>
            <w:proofErr w:type="spellStart"/>
            <w:r w:rsidRPr="00E70B50">
              <w:rPr>
                <w:color w:val="000000"/>
                <w:sz w:val="26"/>
                <w:szCs w:val="26"/>
                <w:lang w:eastAsia="ru-RU"/>
              </w:rPr>
              <w:t>ул</w:t>
            </w:r>
            <w:proofErr w:type="spellEnd"/>
            <w:r w:rsidRPr="00E70B50">
              <w:rPr>
                <w:color w:val="000000"/>
                <w:sz w:val="26"/>
                <w:szCs w:val="26"/>
                <w:lang w:eastAsia="ru-RU"/>
              </w:rPr>
              <w:t xml:space="preserve"> Никитская, 33</w:t>
            </w:r>
          </w:p>
          <w:p w14:paraId="1C95D67F" w14:textId="77777777" w:rsidR="00D57F17" w:rsidRPr="0042654C" w:rsidRDefault="00D57F17" w:rsidP="003405A1">
            <w:pPr>
              <w:jc w:val="both"/>
              <w:rPr>
                <w:sz w:val="28"/>
                <w:szCs w:val="28"/>
              </w:rPr>
            </w:pPr>
          </w:p>
        </w:tc>
      </w:tr>
    </w:tbl>
    <w:p w14:paraId="64D8BF4D" w14:textId="383DEEF4" w:rsidR="0056240F" w:rsidRPr="004148EE" w:rsidRDefault="0056240F" w:rsidP="0056240F">
      <w:pPr>
        <w:rPr>
          <w:sz w:val="28"/>
          <w:szCs w:val="28"/>
        </w:rPr>
      </w:pPr>
    </w:p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5004"/>
        <w:gridCol w:w="4885"/>
      </w:tblGrid>
      <w:tr w:rsidR="00764D55" w:rsidRPr="0042654C" w14:paraId="2ED529CA" w14:textId="77777777" w:rsidTr="00564680">
        <w:trPr>
          <w:trHeight w:val="268"/>
        </w:trPr>
        <w:tc>
          <w:tcPr>
            <w:tcW w:w="5004" w:type="dxa"/>
            <w:tcBorders>
              <w:top w:val="nil"/>
              <w:left w:val="nil"/>
              <w:right w:val="nil"/>
            </w:tcBorders>
          </w:tcPr>
          <w:p w14:paraId="41B5907B" w14:textId="77777777" w:rsidR="00764D55" w:rsidRPr="0042654C" w:rsidRDefault="00764D55" w:rsidP="00564680">
            <w:pPr>
              <w:spacing w:line="235" w:lineRule="auto"/>
              <w:rPr>
                <w:b/>
                <w:sz w:val="28"/>
                <w:szCs w:val="28"/>
              </w:rPr>
            </w:pPr>
            <w:r w:rsidRPr="0042654C">
              <w:rPr>
                <w:b/>
                <w:sz w:val="28"/>
                <w:szCs w:val="28"/>
              </w:rPr>
              <w:t>Исполнитель</w:t>
            </w:r>
          </w:p>
        </w:tc>
        <w:tc>
          <w:tcPr>
            <w:tcW w:w="4885" w:type="dxa"/>
            <w:tcBorders>
              <w:top w:val="nil"/>
              <w:left w:val="nil"/>
              <w:right w:val="nil"/>
            </w:tcBorders>
          </w:tcPr>
          <w:p w14:paraId="6D74A46F" w14:textId="77777777" w:rsidR="00764D55" w:rsidRPr="0042654C" w:rsidRDefault="00764D55" w:rsidP="00564680">
            <w:pPr>
              <w:spacing w:line="235" w:lineRule="auto"/>
              <w:rPr>
                <w:b/>
                <w:sz w:val="28"/>
                <w:szCs w:val="28"/>
              </w:rPr>
            </w:pPr>
            <w:r w:rsidRPr="0042654C">
              <w:rPr>
                <w:b/>
                <w:sz w:val="28"/>
                <w:szCs w:val="28"/>
              </w:rPr>
              <w:t>Заказчик</w:t>
            </w:r>
          </w:p>
        </w:tc>
      </w:tr>
      <w:tr w:rsidR="00764D55" w:rsidRPr="0042654C" w14:paraId="1644FD43" w14:textId="77777777" w:rsidTr="00564680">
        <w:tc>
          <w:tcPr>
            <w:tcW w:w="5004" w:type="dxa"/>
            <w:tcBorders>
              <w:top w:val="nil"/>
              <w:left w:val="nil"/>
              <w:bottom w:val="nil"/>
              <w:right w:val="nil"/>
            </w:tcBorders>
          </w:tcPr>
          <w:p w14:paraId="0C59E1B5" w14:textId="77777777" w:rsidR="000D56F8" w:rsidRPr="00F04894" w:rsidRDefault="000D56F8" w:rsidP="000D56F8">
            <w:pPr>
              <w:jc w:val="both"/>
              <w:rPr>
                <w:sz w:val="28"/>
                <w:szCs w:val="28"/>
              </w:rPr>
            </w:pPr>
            <w:r w:rsidRPr="00F04894">
              <w:rPr>
                <w:sz w:val="28"/>
                <w:szCs w:val="28"/>
              </w:rPr>
              <w:t>Заместитель директора УФПС Костромской области – филиал ФГУП "Почта России"</w:t>
            </w:r>
          </w:p>
          <w:p w14:paraId="42B100C6" w14:textId="160BE1F6" w:rsidR="00764D55" w:rsidRDefault="00764D55" w:rsidP="00564680">
            <w:pPr>
              <w:jc w:val="both"/>
              <w:rPr>
                <w:b/>
                <w:sz w:val="28"/>
                <w:szCs w:val="28"/>
              </w:rPr>
            </w:pPr>
          </w:p>
          <w:p w14:paraId="1B779655" w14:textId="57DDE3FE" w:rsidR="00764D55" w:rsidRPr="0042654C" w:rsidRDefault="00764D55" w:rsidP="00564680">
            <w:pPr>
              <w:jc w:val="both"/>
              <w:rPr>
                <w:b/>
                <w:sz w:val="28"/>
                <w:szCs w:val="28"/>
              </w:rPr>
            </w:pPr>
            <w:r w:rsidRPr="0042654C">
              <w:rPr>
                <w:b/>
                <w:sz w:val="28"/>
                <w:szCs w:val="28"/>
              </w:rPr>
              <w:t>________________</w:t>
            </w:r>
            <w:r w:rsidR="007A2203">
              <w:rPr>
                <w:b/>
                <w:sz w:val="28"/>
                <w:szCs w:val="28"/>
              </w:rPr>
              <w:t>/Захаров И.Н.</w:t>
            </w:r>
            <w:r w:rsidR="00F04894">
              <w:rPr>
                <w:b/>
                <w:sz w:val="28"/>
                <w:szCs w:val="28"/>
              </w:rPr>
              <w:t>/</w:t>
            </w:r>
          </w:p>
        </w:tc>
        <w:tc>
          <w:tcPr>
            <w:tcW w:w="4885" w:type="dxa"/>
            <w:tcBorders>
              <w:top w:val="nil"/>
              <w:left w:val="nil"/>
              <w:bottom w:val="nil"/>
              <w:right w:val="nil"/>
            </w:tcBorders>
          </w:tcPr>
          <w:p w14:paraId="55CEEBA8" w14:textId="36C338EA" w:rsidR="00764D55" w:rsidRPr="001963B7" w:rsidRDefault="001963B7" w:rsidP="00564680">
            <w:pPr>
              <w:widowControl w:val="0"/>
              <w:tabs>
                <w:tab w:val="left" w:pos="1334"/>
              </w:tabs>
              <w:jc w:val="both"/>
              <w:rPr>
                <w:bCs/>
                <w:sz w:val="28"/>
                <w:szCs w:val="28"/>
              </w:rPr>
            </w:pPr>
            <w:proofErr w:type="spellStart"/>
            <w:r w:rsidRPr="001963B7">
              <w:rPr>
                <w:bCs/>
                <w:sz w:val="28"/>
                <w:szCs w:val="28"/>
              </w:rPr>
              <w:t>И.</w:t>
            </w:r>
            <w:r>
              <w:rPr>
                <w:bCs/>
                <w:sz w:val="28"/>
                <w:szCs w:val="28"/>
              </w:rPr>
              <w:t>о</w:t>
            </w:r>
            <w:proofErr w:type="spellEnd"/>
            <w:r>
              <w:rPr>
                <w:bCs/>
                <w:sz w:val="28"/>
                <w:szCs w:val="28"/>
              </w:rPr>
              <w:t>. заместителя генерального директора –</w:t>
            </w:r>
            <w:r w:rsidR="00DD7A6B">
              <w:rPr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</w:rPr>
              <w:t xml:space="preserve">директора филиала ПАО «МРСК Центра» - «Костромаэнерго» </w:t>
            </w:r>
          </w:p>
          <w:p w14:paraId="12347AB0" w14:textId="77777777" w:rsidR="003405A1" w:rsidRDefault="003405A1" w:rsidP="00564680">
            <w:pPr>
              <w:widowControl w:val="0"/>
              <w:tabs>
                <w:tab w:val="left" w:pos="1334"/>
              </w:tabs>
              <w:jc w:val="both"/>
              <w:rPr>
                <w:b/>
                <w:bCs/>
                <w:sz w:val="28"/>
                <w:szCs w:val="28"/>
              </w:rPr>
            </w:pPr>
          </w:p>
          <w:p w14:paraId="7E336F62" w14:textId="7DE24F99" w:rsidR="00764D55" w:rsidRPr="009B6418" w:rsidRDefault="00764D55" w:rsidP="001963B7">
            <w:pPr>
              <w:widowControl w:val="0"/>
              <w:tabs>
                <w:tab w:val="left" w:pos="1334"/>
              </w:tabs>
              <w:jc w:val="both"/>
              <w:rPr>
                <w:b/>
                <w:bCs/>
                <w:sz w:val="28"/>
                <w:szCs w:val="28"/>
              </w:rPr>
            </w:pPr>
            <w:r w:rsidRPr="0042654C">
              <w:rPr>
                <w:b/>
                <w:bCs/>
                <w:sz w:val="28"/>
                <w:szCs w:val="28"/>
              </w:rPr>
              <w:t>________________</w:t>
            </w:r>
            <w:r w:rsidR="003405A1">
              <w:rPr>
                <w:b/>
                <w:bCs/>
                <w:sz w:val="28"/>
                <w:szCs w:val="28"/>
              </w:rPr>
              <w:t>/_</w:t>
            </w:r>
            <w:r w:rsidR="001963B7">
              <w:rPr>
                <w:b/>
                <w:bCs/>
                <w:sz w:val="28"/>
                <w:szCs w:val="28"/>
              </w:rPr>
              <w:t>Глебов А.С.</w:t>
            </w:r>
            <w:r w:rsidR="009B6418">
              <w:rPr>
                <w:b/>
                <w:bCs/>
                <w:sz w:val="28"/>
                <w:szCs w:val="28"/>
              </w:rPr>
              <w:t>/</w:t>
            </w:r>
            <w:r w:rsidRPr="0042654C">
              <w:rPr>
                <w:bCs/>
                <w:snapToGrid w:val="0"/>
                <w:sz w:val="28"/>
                <w:szCs w:val="28"/>
              </w:rPr>
              <w:t xml:space="preserve"> </w:t>
            </w:r>
          </w:p>
        </w:tc>
      </w:tr>
      <w:tr w:rsidR="00764D55" w:rsidRPr="0042654C" w14:paraId="78646D02" w14:textId="77777777" w:rsidTr="00564680">
        <w:trPr>
          <w:trHeight w:val="263"/>
        </w:trPr>
        <w:tc>
          <w:tcPr>
            <w:tcW w:w="5004" w:type="dxa"/>
            <w:tcBorders>
              <w:top w:val="nil"/>
              <w:left w:val="nil"/>
              <w:bottom w:val="nil"/>
              <w:right w:val="nil"/>
            </w:tcBorders>
          </w:tcPr>
          <w:p w14:paraId="6FB4B426" w14:textId="77777777" w:rsidR="00764D55" w:rsidRPr="00456781" w:rsidRDefault="00764D55" w:rsidP="00564680">
            <w:pPr>
              <w:jc w:val="both"/>
              <w:rPr>
                <w:b/>
                <w:sz w:val="20"/>
                <w:szCs w:val="20"/>
              </w:rPr>
            </w:pPr>
          </w:p>
          <w:p w14:paraId="02701A95" w14:textId="4AC4B3C1" w:rsidR="00764D55" w:rsidRPr="0042654C" w:rsidRDefault="00764D55" w:rsidP="00564680">
            <w:pPr>
              <w:jc w:val="both"/>
              <w:rPr>
                <w:b/>
                <w:sz w:val="28"/>
                <w:szCs w:val="28"/>
              </w:rPr>
            </w:pPr>
            <w:r w:rsidRPr="0042654C">
              <w:rPr>
                <w:b/>
                <w:sz w:val="28"/>
                <w:szCs w:val="28"/>
              </w:rPr>
              <w:t>«____» __________________ 20</w:t>
            </w:r>
            <w:r w:rsidR="00F04894">
              <w:rPr>
                <w:b/>
                <w:sz w:val="28"/>
                <w:szCs w:val="28"/>
              </w:rPr>
              <w:t>17</w:t>
            </w:r>
            <w:r w:rsidRPr="0042654C">
              <w:rPr>
                <w:b/>
                <w:sz w:val="28"/>
                <w:szCs w:val="28"/>
              </w:rPr>
              <w:t xml:space="preserve"> г.</w:t>
            </w:r>
          </w:p>
        </w:tc>
        <w:tc>
          <w:tcPr>
            <w:tcW w:w="4885" w:type="dxa"/>
            <w:tcBorders>
              <w:top w:val="nil"/>
              <w:left w:val="nil"/>
              <w:bottom w:val="nil"/>
              <w:right w:val="nil"/>
            </w:tcBorders>
          </w:tcPr>
          <w:p w14:paraId="21B87483" w14:textId="77777777" w:rsidR="00764D55" w:rsidRPr="00456781" w:rsidRDefault="00764D55" w:rsidP="00564680">
            <w:pPr>
              <w:jc w:val="both"/>
              <w:rPr>
                <w:b/>
                <w:sz w:val="20"/>
                <w:szCs w:val="20"/>
              </w:rPr>
            </w:pPr>
          </w:p>
          <w:p w14:paraId="3C5A89C7" w14:textId="11D7436E" w:rsidR="00764D55" w:rsidRPr="0042654C" w:rsidRDefault="00764D55" w:rsidP="00564680">
            <w:pPr>
              <w:jc w:val="both"/>
              <w:rPr>
                <w:b/>
                <w:sz w:val="28"/>
                <w:szCs w:val="28"/>
              </w:rPr>
            </w:pPr>
            <w:r w:rsidRPr="0042654C">
              <w:rPr>
                <w:b/>
                <w:sz w:val="28"/>
                <w:szCs w:val="28"/>
              </w:rPr>
              <w:t>«____» __________________ 20</w:t>
            </w:r>
            <w:r w:rsidR="009B6418">
              <w:rPr>
                <w:b/>
                <w:sz w:val="28"/>
                <w:szCs w:val="28"/>
              </w:rPr>
              <w:t>17</w:t>
            </w:r>
            <w:r w:rsidRPr="0042654C">
              <w:rPr>
                <w:b/>
                <w:sz w:val="28"/>
                <w:szCs w:val="28"/>
              </w:rPr>
              <w:t xml:space="preserve"> г.</w:t>
            </w:r>
          </w:p>
        </w:tc>
      </w:tr>
    </w:tbl>
    <w:p w14:paraId="59357F9A" w14:textId="77777777" w:rsidR="0074606E" w:rsidRDefault="0074606E">
      <w:pPr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14:paraId="1A43B7EF" w14:textId="476A6F1D" w:rsidR="00D5026C" w:rsidRDefault="008424A8" w:rsidP="008424A8">
      <w:pPr>
        <w:pStyle w:val="a4"/>
        <w:numPr>
          <w:ilvl w:val="0"/>
          <w:numId w:val="3"/>
        </w:numPr>
        <w:tabs>
          <w:tab w:val="left" w:pos="0"/>
        </w:tabs>
        <w:ind w:left="357" w:right="0" w:hanging="35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</w:t>
      </w:r>
      <w:r w:rsidR="00D5026C" w:rsidRPr="0042654C">
        <w:rPr>
          <w:b/>
          <w:sz w:val="28"/>
          <w:szCs w:val="28"/>
        </w:rPr>
        <w:t>ПРИЛОЖЕНИЯ К НАСТОЯЩЕМУ ДОГОВОРУ</w:t>
      </w:r>
    </w:p>
    <w:p w14:paraId="450AF200" w14:textId="77777777" w:rsidR="007A2203" w:rsidRPr="0042654C" w:rsidRDefault="007A2203" w:rsidP="007A2203">
      <w:pPr>
        <w:pStyle w:val="a4"/>
        <w:tabs>
          <w:tab w:val="left" w:pos="0"/>
        </w:tabs>
        <w:ind w:left="357" w:right="0" w:firstLine="0"/>
        <w:rPr>
          <w:b/>
          <w:sz w:val="28"/>
          <w:szCs w:val="28"/>
        </w:rPr>
      </w:pPr>
    </w:p>
    <w:p w14:paraId="32F3FE07" w14:textId="77777777" w:rsidR="00D5026C" w:rsidRPr="0042654C" w:rsidRDefault="00D5026C" w:rsidP="00D5026C">
      <w:pPr>
        <w:suppressAutoHyphens/>
        <w:ind w:right="8" w:firstLine="720"/>
        <w:jc w:val="both"/>
        <w:rPr>
          <w:spacing w:val="-2"/>
          <w:sz w:val="28"/>
          <w:szCs w:val="28"/>
        </w:rPr>
      </w:pPr>
    </w:p>
    <w:tbl>
      <w:tblPr>
        <w:tblW w:w="98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2"/>
        <w:gridCol w:w="2409"/>
        <w:gridCol w:w="6755"/>
      </w:tblGrid>
      <w:tr w:rsidR="00D5026C" w:rsidRPr="0042654C" w14:paraId="7D4769E0" w14:textId="77777777" w:rsidTr="009E2767">
        <w:trPr>
          <w:trHeight w:val="585"/>
          <w:jc w:val="center"/>
        </w:trPr>
        <w:tc>
          <w:tcPr>
            <w:tcW w:w="662" w:type="dxa"/>
            <w:vAlign w:val="center"/>
          </w:tcPr>
          <w:p w14:paraId="556520D8" w14:textId="77777777" w:rsidR="00612F7B" w:rsidRPr="0042654C" w:rsidRDefault="00D5026C" w:rsidP="008E095E">
            <w:pPr>
              <w:jc w:val="center"/>
              <w:rPr>
                <w:sz w:val="28"/>
                <w:szCs w:val="28"/>
              </w:rPr>
            </w:pPr>
            <w:r w:rsidRPr="0042654C">
              <w:rPr>
                <w:sz w:val="28"/>
                <w:szCs w:val="28"/>
              </w:rPr>
              <w:t>№</w:t>
            </w:r>
          </w:p>
          <w:p w14:paraId="23A9D131" w14:textId="77777777" w:rsidR="00D5026C" w:rsidRPr="0042654C" w:rsidRDefault="00D5026C" w:rsidP="008E095E">
            <w:pPr>
              <w:jc w:val="center"/>
              <w:rPr>
                <w:sz w:val="28"/>
                <w:szCs w:val="28"/>
              </w:rPr>
            </w:pPr>
            <w:proofErr w:type="gramStart"/>
            <w:r w:rsidRPr="0042654C">
              <w:rPr>
                <w:sz w:val="28"/>
                <w:szCs w:val="28"/>
              </w:rPr>
              <w:t>п</w:t>
            </w:r>
            <w:proofErr w:type="gramEnd"/>
            <w:r w:rsidRPr="0042654C">
              <w:rPr>
                <w:sz w:val="28"/>
                <w:szCs w:val="28"/>
              </w:rPr>
              <w:t>/п</w:t>
            </w:r>
          </w:p>
        </w:tc>
        <w:tc>
          <w:tcPr>
            <w:tcW w:w="2409" w:type="dxa"/>
            <w:vAlign w:val="center"/>
          </w:tcPr>
          <w:p w14:paraId="44CB0CA8" w14:textId="77777777" w:rsidR="00D5026C" w:rsidRPr="0042654C" w:rsidRDefault="00D5026C" w:rsidP="008E095E">
            <w:pPr>
              <w:jc w:val="center"/>
              <w:rPr>
                <w:sz w:val="28"/>
                <w:szCs w:val="28"/>
              </w:rPr>
            </w:pPr>
            <w:r w:rsidRPr="0042654C">
              <w:rPr>
                <w:sz w:val="28"/>
                <w:szCs w:val="28"/>
              </w:rPr>
              <w:t>Номер приложения</w:t>
            </w:r>
          </w:p>
        </w:tc>
        <w:tc>
          <w:tcPr>
            <w:tcW w:w="6755" w:type="dxa"/>
            <w:vAlign w:val="center"/>
          </w:tcPr>
          <w:p w14:paraId="3CB16A4A" w14:textId="77777777" w:rsidR="00D5026C" w:rsidRPr="0042654C" w:rsidRDefault="00D5026C" w:rsidP="008E095E">
            <w:pPr>
              <w:jc w:val="center"/>
              <w:rPr>
                <w:sz w:val="28"/>
                <w:szCs w:val="28"/>
              </w:rPr>
            </w:pPr>
            <w:r w:rsidRPr="0042654C">
              <w:rPr>
                <w:sz w:val="28"/>
                <w:szCs w:val="28"/>
              </w:rPr>
              <w:t>Наименование приложения</w:t>
            </w:r>
          </w:p>
        </w:tc>
      </w:tr>
      <w:tr w:rsidR="00DB05F2" w:rsidRPr="0042654C" w14:paraId="244E2132" w14:textId="77777777" w:rsidTr="009E2767">
        <w:trPr>
          <w:trHeight w:val="255"/>
          <w:jc w:val="center"/>
        </w:trPr>
        <w:tc>
          <w:tcPr>
            <w:tcW w:w="662" w:type="dxa"/>
            <w:vMerge w:val="restart"/>
            <w:vAlign w:val="center"/>
          </w:tcPr>
          <w:p w14:paraId="37B5C424" w14:textId="77777777" w:rsidR="00DB05F2" w:rsidRPr="00456781" w:rsidRDefault="00DB05F2" w:rsidP="00612F7B">
            <w:pPr>
              <w:tabs>
                <w:tab w:val="left" w:pos="919"/>
              </w:tabs>
              <w:jc w:val="center"/>
              <w:rPr>
                <w:sz w:val="26"/>
                <w:szCs w:val="26"/>
              </w:rPr>
            </w:pPr>
            <w:r w:rsidRPr="00456781">
              <w:rPr>
                <w:sz w:val="26"/>
                <w:szCs w:val="26"/>
              </w:rPr>
              <w:t>1</w:t>
            </w:r>
          </w:p>
        </w:tc>
        <w:tc>
          <w:tcPr>
            <w:tcW w:w="2409" w:type="dxa"/>
            <w:vMerge w:val="restart"/>
            <w:vAlign w:val="center"/>
          </w:tcPr>
          <w:p w14:paraId="53326607" w14:textId="77777777" w:rsidR="00DB05F2" w:rsidRPr="00456781" w:rsidRDefault="00DB05F2" w:rsidP="001040C3">
            <w:pPr>
              <w:rPr>
                <w:sz w:val="26"/>
                <w:szCs w:val="26"/>
              </w:rPr>
            </w:pPr>
            <w:r w:rsidRPr="00456781">
              <w:rPr>
                <w:sz w:val="26"/>
                <w:szCs w:val="26"/>
              </w:rPr>
              <w:t>Приложение № 1</w:t>
            </w:r>
          </w:p>
        </w:tc>
        <w:tc>
          <w:tcPr>
            <w:tcW w:w="6755" w:type="dxa"/>
            <w:vAlign w:val="center"/>
          </w:tcPr>
          <w:p w14:paraId="4F810949" w14:textId="658F7572" w:rsidR="00DB05F2" w:rsidRPr="00EE7E2E" w:rsidRDefault="007A2203" w:rsidP="00313351">
            <w:pPr>
              <w:numPr>
                <w:ilvl w:val="1"/>
                <w:numId w:val="9"/>
              </w:numPr>
              <w:ind w:left="459" w:hanging="45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Заявление</w:t>
            </w:r>
            <w:r w:rsidR="00DB05F2" w:rsidRPr="00EE7E2E">
              <w:rPr>
                <w:sz w:val="26"/>
                <w:szCs w:val="26"/>
              </w:rPr>
              <w:t xml:space="preserve"> об оказании услуг </w:t>
            </w:r>
          </w:p>
        </w:tc>
      </w:tr>
      <w:tr w:rsidR="00DB05F2" w:rsidRPr="0042654C" w14:paraId="6881F0E8" w14:textId="77777777" w:rsidTr="009E2767">
        <w:trPr>
          <w:trHeight w:val="255"/>
          <w:jc w:val="center"/>
        </w:trPr>
        <w:tc>
          <w:tcPr>
            <w:tcW w:w="662" w:type="dxa"/>
            <w:vMerge/>
            <w:vAlign w:val="center"/>
          </w:tcPr>
          <w:p w14:paraId="645C2F50" w14:textId="77777777" w:rsidR="00DB05F2" w:rsidRPr="00456781" w:rsidRDefault="00DB05F2" w:rsidP="00612F7B">
            <w:pPr>
              <w:tabs>
                <w:tab w:val="left" w:pos="919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409" w:type="dxa"/>
            <w:vMerge/>
            <w:vAlign w:val="center"/>
          </w:tcPr>
          <w:p w14:paraId="3F8FFA16" w14:textId="77777777" w:rsidR="00DB05F2" w:rsidRPr="00456781" w:rsidRDefault="00DB05F2" w:rsidP="001040C3">
            <w:pPr>
              <w:rPr>
                <w:sz w:val="26"/>
                <w:szCs w:val="26"/>
              </w:rPr>
            </w:pPr>
          </w:p>
        </w:tc>
        <w:tc>
          <w:tcPr>
            <w:tcW w:w="6755" w:type="dxa"/>
            <w:vAlign w:val="center"/>
          </w:tcPr>
          <w:p w14:paraId="0F4516A2" w14:textId="1244FFC0" w:rsidR="00DB05F2" w:rsidRPr="00EE7E2E" w:rsidRDefault="007A2203" w:rsidP="00313351">
            <w:pPr>
              <w:numPr>
                <w:ilvl w:val="1"/>
                <w:numId w:val="9"/>
              </w:numPr>
              <w:ind w:left="459" w:hanging="459"/>
              <w:rPr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 xml:space="preserve"> Заявление</w:t>
            </w:r>
            <w:r w:rsidR="00DB05F2" w:rsidRPr="00EE7E2E">
              <w:rPr>
                <w:bCs/>
                <w:sz w:val="26"/>
                <w:szCs w:val="26"/>
              </w:rPr>
              <w:t xml:space="preserve"> на добавление услуг к перечню оказываемых услуг </w:t>
            </w:r>
          </w:p>
        </w:tc>
      </w:tr>
      <w:tr w:rsidR="00DB05F2" w:rsidRPr="0042654C" w14:paraId="2D98AB09" w14:textId="77777777" w:rsidTr="009E2767">
        <w:trPr>
          <w:trHeight w:val="255"/>
          <w:jc w:val="center"/>
        </w:trPr>
        <w:tc>
          <w:tcPr>
            <w:tcW w:w="662" w:type="dxa"/>
            <w:vMerge/>
            <w:vAlign w:val="center"/>
          </w:tcPr>
          <w:p w14:paraId="5C03ECFD" w14:textId="77777777" w:rsidR="00DB05F2" w:rsidRPr="00456781" w:rsidRDefault="00DB05F2" w:rsidP="00612F7B">
            <w:pPr>
              <w:tabs>
                <w:tab w:val="left" w:pos="919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409" w:type="dxa"/>
            <w:vMerge/>
            <w:vAlign w:val="center"/>
          </w:tcPr>
          <w:p w14:paraId="1DA797A7" w14:textId="77777777" w:rsidR="00DB05F2" w:rsidRPr="00456781" w:rsidRDefault="00DB05F2" w:rsidP="001040C3">
            <w:pPr>
              <w:rPr>
                <w:sz w:val="26"/>
                <w:szCs w:val="26"/>
              </w:rPr>
            </w:pPr>
          </w:p>
        </w:tc>
        <w:tc>
          <w:tcPr>
            <w:tcW w:w="6755" w:type="dxa"/>
            <w:vAlign w:val="center"/>
          </w:tcPr>
          <w:p w14:paraId="41A68DBF" w14:textId="5B4774E9" w:rsidR="00DB05F2" w:rsidRPr="00EE7E2E" w:rsidRDefault="007A2203" w:rsidP="00313351">
            <w:pPr>
              <w:numPr>
                <w:ilvl w:val="1"/>
                <w:numId w:val="9"/>
              </w:numPr>
              <w:ind w:left="459" w:hanging="459"/>
              <w:rPr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 xml:space="preserve"> Заявление</w:t>
            </w:r>
            <w:r w:rsidR="00DB05F2" w:rsidRPr="00EE7E2E">
              <w:rPr>
                <w:bCs/>
                <w:sz w:val="26"/>
                <w:szCs w:val="26"/>
              </w:rPr>
              <w:t xml:space="preserve"> на исключение услуг из перечня оказываемых услуг </w:t>
            </w:r>
          </w:p>
        </w:tc>
      </w:tr>
      <w:tr w:rsidR="00CA7BC2" w:rsidRPr="0042654C" w14:paraId="336341A8" w14:textId="77777777" w:rsidTr="00245481">
        <w:trPr>
          <w:trHeight w:val="255"/>
          <w:jc w:val="center"/>
        </w:trPr>
        <w:tc>
          <w:tcPr>
            <w:tcW w:w="9826" w:type="dxa"/>
            <w:gridSpan w:val="3"/>
            <w:vAlign w:val="center"/>
          </w:tcPr>
          <w:p w14:paraId="1C819CA6" w14:textId="77AB8229" w:rsidR="00CA7BC2" w:rsidRPr="00EE7E2E" w:rsidRDefault="00CA7BC2" w:rsidP="00981D8E">
            <w:pPr>
              <w:jc w:val="center"/>
              <w:rPr>
                <w:sz w:val="26"/>
                <w:szCs w:val="26"/>
              </w:rPr>
            </w:pPr>
          </w:p>
        </w:tc>
      </w:tr>
      <w:tr w:rsidR="00BF3AC9" w:rsidRPr="0042654C" w14:paraId="6A896C70" w14:textId="77777777" w:rsidTr="00245481">
        <w:trPr>
          <w:trHeight w:val="255"/>
          <w:jc w:val="center"/>
        </w:trPr>
        <w:tc>
          <w:tcPr>
            <w:tcW w:w="9826" w:type="dxa"/>
            <w:gridSpan w:val="3"/>
            <w:vAlign w:val="center"/>
          </w:tcPr>
          <w:p w14:paraId="22246D7F" w14:textId="77777777" w:rsidR="00BF3AC9" w:rsidRPr="00EE7E2E" w:rsidRDefault="00BF3AC9" w:rsidP="00BF3AC9">
            <w:pPr>
              <w:jc w:val="center"/>
              <w:rPr>
                <w:i/>
                <w:sz w:val="26"/>
                <w:szCs w:val="26"/>
              </w:rPr>
            </w:pPr>
            <w:r w:rsidRPr="00EE7E2E">
              <w:rPr>
                <w:i/>
                <w:sz w:val="26"/>
                <w:szCs w:val="26"/>
              </w:rPr>
              <w:t>Иные услуги и продукты</w:t>
            </w:r>
          </w:p>
        </w:tc>
      </w:tr>
      <w:tr w:rsidR="00BF3AC9" w:rsidRPr="0042654C" w14:paraId="31691537" w14:textId="77777777" w:rsidTr="009E2767">
        <w:trPr>
          <w:trHeight w:val="255"/>
          <w:jc w:val="center"/>
        </w:trPr>
        <w:tc>
          <w:tcPr>
            <w:tcW w:w="662" w:type="dxa"/>
            <w:vAlign w:val="center"/>
          </w:tcPr>
          <w:p w14:paraId="3511F395" w14:textId="58EA0D7D" w:rsidR="00BF3AC9" w:rsidRPr="007113B5" w:rsidRDefault="0043718F" w:rsidP="00612F7B">
            <w:pPr>
              <w:tabs>
                <w:tab w:val="left" w:pos="919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2409" w:type="dxa"/>
            <w:vAlign w:val="center"/>
          </w:tcPr>
          <w:p w14:paraId="0CBA6E61" w14:textId="3D9F1A22" w:rsidR="00BF3AC9" w:rsidRPr="00CC4E8C" w:rsidRDefault="00BF3AC9" w:rsidP="009E2767">
            <w:pPr>
              <w:rPr>
                <w:sz w:val="26"/>
                <w:szCs w:val="26"/>
                <w:lang w:val="en-US"/>
              </w:rPr>
            </w:pPr>
            <w:r w:rsidRPr="007113B5">
              <w:rPr>
                <w:sz w:val="26"/>
                <w:szCs w:val="26"/>
              </w:rPr>
              <w:t xml:space="preserve">Приложение № </w:t>
            </w:r>
            <w:r w:rsidR="00CC4E8C">
              <w:rPr>
                <w:sz w:val="26"/>
                <w:szCs w:val="26"/>
                <w:lang w:val="en-US"/>
              </w:rPr>
              <w:t>2</w:t>
            </w:r>
          </w:p>
        </w:tc>
        <w:tc>
          <w:tcPr>
            <w:tcW w:w="6755" w:type="dxa"/>
            <w:vAlign w:val="center"/>
          </w:tcPr>
          <w:p w14:paraId="2F128D3C" w14:textId="77777777" w:rsidR="00CC4E8C" w:rsidRPr="00CC4E8C" w:rsidRDefault="00CC4E8C" w:rsidP="00CC4E8C">
            <w:pPr>
              <w:spacing w:line="230" w:lineRule="auto"/>
              <w:ind w:right="45"/>
              <w:jc w:val="both"/>
              <w:rPr>
                <w:lang w:eastAsia="ru-RU"/>
              </w:rPr>
            </w:pPr>
            <w:r w:rsidRPr="00CC4E8C">
              <w:rPr>
                <w:lang w:eastAsia="ru-RU"/>
              </w:rPr>
              <w:t>УСЛОВИЯ ОКАЗАНИЯ УСЛУГ ПОЧТОВОЙ СВЯЗИ И ДОПОЛНИТЕЛЬНЫХ УСЛУГ</w:t>
            </w:r>
          </w:p>
          <w:p w14:paraId="67292B25" w14:textId="753FFA4B" w:rsidR="00BF3AC9" w:rsidRPr="00CC4E8C" w:rsidRDefault="00BF3AC9" w:rsidP="001040C3">
            <w:pPr>
              <w:rPr>
                <w:sz w:val="26"/>
                <w:szCs w:val="26"/>
              </w:rPr>
            </w:pPr>
          </w:p>
        </w:tc>
      </w:tr>
      <w:tr w:rsidR="001F0833" w:rsidRPr="0042654C" w14:paraId="5434FCCD" w14:textId="77777777" w:rsidTr="009E2767">
        <w:trPr>
          <w:trHeight w:val="255"/>
          <w:jc w:val="center"/>
        </w:trPr>
        <w:tc>
          <w:tcPr>
            <w:tcW w:w="662" w:type="dxa"/>
            <w:vAlign w:val="center"/>
          </w:tcPr>
          <w:p w14:paraId="4CFE8CEC" w14:textId="0FD32702" w:rsidR="001F0833" w:rsidRPr="001F0833" w:rsidRDefault="001F0833" w:rsidP="00612F7B">
            <w:pPr>
              <w:tabs>
                <w:tab w:val="left" w:pos="919"/>
              </w:tabs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3</w:t>
            </w:r>
          </w:p>
        </w:tc>
        <w:tc>
          <w:tcPr>
            <w:tcW w:w="2409" w:type="dxa"/>
            <w:vAlign w:val="center"/>
          </w:tcPr>
          <w:p w14:paraId="5C710842" w14:textId="328C25BC" w:rsidR="001F0833" w:rsidRPr="001F0833" w:rsidRDefault="001F0833" w:rsidP="009E276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Приложение № 3</w:t>
            </w:r>
          </w:p>
        </w:tc>
        <w:tc>
          <w:tcPr>
            <w:tcW w:w="6755" w:type="dxa"/>
            <w:vAlign w:val="center"/>
          </w:tcPr>
          <w:p w14:paraId="7756B399" w14:textId="51FEA69A" w:rsidR="001F0833" w:rsidRPr="001F0833" w:rsidRDefault="001F0833" w:rsidP="00CC4E8C">
            <w:pPr>
              <w:spacing w:line="230" w:lineRule="auto"/>
              <w:ind w:right="45"/>
              <w:jc w:val="both"/>
              <w:rPr>
                <w:lang w:eastAsia="ru-RU"/>
              </w:rPr>
            </w:pPr>
            <w:r w:rsidRPr="001F0833">
              <w:t>УСЛОВИЯ ОКАЗАНИЯ УСЛУГИ «КОМПЛЕКСНЫЙ СЕРВИС 3-в-1»</w:t>
            </w:r>
          </w:p>
        </w:tc>
      </w:tr>
      <w:tr w:rsidR="001749CB" w:rsidRPr="0042654C" w14:paraId="4D66E291" w14:textId="77777777" w:rsidTr="009E2767">
        <w:trPr>
          <w:trHeight w:val="255"/>
          <w:jc w:val="center"/>
        </w:trPr>
        <w:tc>
          <w:tcPr>
            <w:tcW w:w="662" w:type="dxa"/>
            <w:vAlign w:val="center"/>
          </w:tcPr>
          <w:p w14:paraId="2EB7D875" w14:textId="77777777" w:rsidR="001749CB" w:rsidRPr="001749CB" w:rsidRDefault="001749CB" w:rsidP="00612F7B">
            <w:pPr>
              <w:tabs>
                <w:tab w:val="left" w:pos="919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409" w:type="dxa"/>
            <w:vAlign w:val="center"/>
          </w:tcPr>
          <w:p w14:paraId="5DF7C97C" w14:textId="77777777" w:rsidR="001749CB" w:rsidRDefault="001749CB" w:rsidP="009E2767">
            <w:pPr>
              <w:rPr>
                <w:sz w:val="26"/>
                <w:szCs w:val="26"/>
              </w:rPr>
            </w:pPr>
          </w:p>
        </w:tc>
        <w:tc>
          <w:tcPr>
            <w:tcW w:w="6755" w:type="dxa"/>
            <w:vAlign w:val="center"/>
          </w:tcPr>
          <w:p w14:paraId="05F970BE" w14:textId="77777777" w:rsidR="001749CB" w:rsidRPr="0043718F" w:rsidRDefault="001749CB" w:rsidP="001040C3"/>
        </w:tc>
      </w:tr>
    </w:tbl>
    <w:p w14:paraId="65546D29" w14:textId="77777777" w:rsidR="00D5026C" w:rsidRPr="0042654C" w:rsidRDefault="00D5026C" w:rsidP="009C6B46">
      <w:pPr>
        <w:ind w:right="-58"/>
        <w:jc w:val="both"/>
        <w:rPr>
          <w:sz w:val="28"/>
          <w:szCs w:val="28"/>
        </w:rPr>
      </w:pPr>
    </w:p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5004"/>
        <w:gridCol w:w="4885"/>
      </w:tblGrid>
      <w:tr w:rsidR="00C52E3C" w:rsidRPr="0042654C" w14:paraId="0B832365" w14:textId="77777777" w:rsidTr="00564680">
        <w:trPr>
          <w:trHeight w:val="268"/>
        </w:trPr>
        <w:tc>
          <w:tcPr>
            <w:tcW w:w="5004" w:type="dxa"/>
            <w:tcBorders>
              <w:top w:val="nil"/>
              <w:left w:val="nil"/>
              <w:right w:val="nil"/>
            </w:tcBorders>
          </w:tcPr>
          <w:p w14:paraId="32A037E5" w14:textId="77777777" w:rsidR="00C52E3C" w:rsidRPr="0042654C" w:rsidRDefault="00C52E3C" w:rsidP="00564680">
            <w:pPr>
              <w:spacing w:line="235" w:lineRule="auto"/>
              <w:rPr>
                <w:b/>
                <w:sz w:val="28"/>
                <w:szCs w:val="28"/>
              </w:rPr>
            </w:pPr>
            <w:r w:rsidRPr="0042654C">
              <w:rPr>
                <w:b/>
                <w:sz w:val="28"/>
                <w:szCs w:val="28"/>
              </w:rPr>
              <w:t>Исполнитель</w:t>
            </w:r>
          </w:p>
        </w:tc>
        <w:tc>
          <w:tcPr>
            <w:tcW w:w="4885" w:type="dxa"/>
            <w:tcBorders>
              <w:top w:val="nil"/>
              <w:left w:val="nil"/>
              <w:right w:val="nil"/>
            </w:tcBorders>
          </w:tcPr>
          <w:p w14:paraId="478D1C4A" w14:textId="77777777" w:rsidR="00C52E3C" w:rsidRPr="0042654C" w:rsidRDefault="00C52E3C" w:rsidP="00564680">
            <w:pPr>
              <w:spacing w:line="235" w:lineRule="auto"/>
              <w:rPr>
                <w:b/>
                <w:sz w:val="28"/>
                <w:szCs w:val="28"/>
              </w:rPr>
            </w:pPr>
            <w:r w:rsidRPr="0042654C">
              <w:rPr>
                <w:b/>
                <w:sz w:val="28"/>
                <w:szCs w:val="28"/>
              </w:rPr>
              <w:t>Заказчик</w:t>
            </w:r>
          </w:p>
        </w:tc>
      </w:tr>
      <w:tr w:rsidR="00C52E3C" w:rsidRPr="009B6418" w14:paraId="275E9099" w14:textId="77777777" w:rsidTr="00564680">
        <w:tc>
          <w:tcPr>
            <w:tcW w:w="5004" w:type="dxa"/>
            <w:tcBorders>
              <w:top w:val="nil"/>
              <w:left w:val="nil"/>
              <w:bottom w:val="nil"/>
              <w:right w:val="nil"/>
            </w:tcBorders>
          </w:tcPr>
          <w:p w14:paraId="40F18B5E" w14:textId="77777777" w:rsidR="00C52E3C" w:rsidRPr="00F04894" w:rsidRDefault="00C52E3C" w:rsidP="00564680">
            <w:pPr>
              <w:jc w:val="both"/>
              <w:rPr>
                <w:sz w:val="28"/>
                <w:szCs w:val="28"/>
              </w:rPr>
            </w:pPr>
            <w:r w:rsidRPr="00F04894">
              <w:rPr>
                <w:sz w:val="28"/>
                <w:szCs w:val="28"/>
              </w:rPr>
              <w:t>Заместитель директора УФПС Костромской области – филиал ФГУП "Почта России"</w:t>
            </w:r>
          </w:p>
          <w:p w14:paraId="0D7C7F66" w14:textId="77777777" w:rsidR="00C52E3C" w:rsidRDefault="00C52E3C" w:rsidP="00564680">
            <w:pPr>
              <w:jc w:val="both"/>
              <w:rPr>
                <w:b/>
                <w:sz w:val="28"/>
                <w:szCs w:val="28"/>
              </w:rPr>
            </w:pPr>
          </w:p>
          <w:p w14:paraId="7C303542" w14:textId="1E517A31" w:rsidR="00C52E3C" w:rsidRPr="0042654C" w:rsidRDefault="00C52E3C" w:rsidP="00564680">
            <w:pPr>
              <w:jc w:val="both"/>
              <w:rPr>
                <w:b/>
                <w:sz w:val="28"/>
                <w:szCs w:val="28"/>
              </w:rPr>
            </w:pPr>
            <w:r w:rsidRPr="0042654C">
              <w:rPr>
                <w:b/>
                <w:sz w:val="28"/>
                <w:szCs w:val="28"/>
              </w:rPr>
              <w:t>________________</w:t>
            </w:r>
            <w:r w:rsidR="007A2203">
              <w:rPr>
                <w:b/>
                <w:sz w:val="28"/>
                <w:szCs w:val="28"/>
              </w:rPr>
              <w:t>/Захаров И.Н.</w:t>
            </w:r>
            <w:bookmarkStart w:id="8" w:name="_GoBack"/>
            <w:bookmarkEnd w:id="8"/>
            <w:r>
              <w:rPr>
                <w:b/>
                <w:sz w:val="28"/>
                <w:szCs w:val="28"/>
              </w:rPr>
              <w:t>/</w:t>
            </w:r>
          </w:p>
        </w:tc>
        <w:tc>
          <w:tcPr>
            <w:tcW w:w="4885" w:type="dxa"/>
            <w:tcBorders>
              <w:top w:val="nil"/>
              <w:left w:val="nil"/>
              <w:bottom w:val="nil"/>
              <w:right w:val="nil"/>
            </w:tcBorders>
          </w:tcPr>
          <w:p w14:paraId="5E0EBBFA" w14:textId="77777777" w:rsidR="00DD7A6B" w:rsidRPr="001963B7" w:rsidRDefault="00DD7A6B" w:rsidP="00DD7A6B">
            <w:pPr>
              <w:widowControl w:val="0"/>
              <w:tabs>
                <w:tab w:val="left" w:pos="1334"/>
              </w:tabs>
              <w:jc w:val="both"/>
              <w:rPr>
                <w:bCs/>
                <w:sz w:val="28"/>
                <w:szCs w:val="28"/>
              </w:rPr>
            </w:pPr>
            <w:proofErr w:type="spellStart"/>
            <w:r w:rsidRPr="001963B7">
              <w:rPr>
                <w:bCs/>
                <w:sz w:val="28"/>
                <w:szCs w:val="28"/>
              </w:rPr>
              <w:t>И.</w:t>
            </w:r>
            <w:r>
              <w:rPr>
                <w:bCs/>
                <w:sz w:val="28"/>
                <w:szCs w:val="28"/>
              </w:rPr>
              <w:t>о</w:t>
            </w:r>
            <w:proofErr w:type="spellEnd"/>
            <w:r>
              <w:rPr>
                <w:bCs/>
                <w:sz w:val="28"/>
                <w:szCs w:val="28"/>
              </w:rPr>
              <w:t xml:space="preserve">. заместителя генерального директора – директора филиала ПАО «МРСК Центра» - «Костромаэнерго» </w:t>
            </w:r>
          </w:p>
          <w:p w14:paraId="754AF40E" w14:textId="77777777" w:rsidR="00C52E3C" w:rsidRDefault="00C52E3C" w:rsidP="00564680">
            <w:pPr>
              <w:widowControl w:val="0"/>
              <w:tabs>
                <w:tab w:val="left" w:pos="1334"/>
              </w:tabs>
              <w:jc w:val="both"/>
              <w:rPr>
                <w:b/>
                <w:bCs/>
                <w:sz w:val="28"/>
                <w:szCs w:val="28"/>
              </w:rPr>
            </w:pPr>
          </w:p>
          <w:p w14:paraId="5781BDE3" w14:textId="56605F5B" w:rsidR="00C52E3C" w:rsidRPr="009B6418" w:rsidRDefault="00C52E3C" w:rsidP="00DD7A6B">
            <w:pPr>
              <w:widowControl w:val="0"/>
              <w:tabs>
                <w:tab w:val="left" w:pos="1334"/>
              </w:tabs>
              <w:jc w:val="both"/>
              <w:rPr>
                <w:b/>
                <w:bCs/>
                <w:sz w:val="28"/>
                <w:szCs w:val="28"/>
              </w:rPr>
            </w:pPr>
            <w:r w:rsidRPr="0042654C">
              <w:rPr>
                <w:b/>
                <w:bCs/>
                <w:sz w:val="28"/>
                <w:szCs w:val="28"/>
              </w:rPr>
              <w:t>________________</w:t>
            </w:r>
            <w:r w:rsidR="003405A1">
              <w:rPr>
                <w:b/>
                <w:bCs/>
                <w:sz w:val="28"/>
                <w:szCs w:val="28"/>
              </w:rPr>
              <w:t>/_</w:t>
            </w:r>
            <w:r w:rsidR="00DD7A6B">
              <w:rPr>
                <w:b/>
                <w:bCs/>
                <w:sz w:val="28"/>
                <w:szCs w:val="28"/>
              </w:rPr>
              <w:t>Глебов А.С.</w:t>
            </w:r>
            <w:r>
              <w:rPr>
                <w:b/>
                <w:bCs/>
                <w:sz w:val="28"/>
                <w:szCs w:val="28"/>
              </w:rPr>
              <w:t>/</w:t>
            </w:r>
            <w:r w:rsidRPr="0042654C">
              <w:rPr>
                <w:bCs/>
                <w:snapToGrid w:val="0"/>
                <w:sz w:val="28"/>
                <w:szCs w:val="28"/>
              </w:rPr>
              <w:t xml:space="preserve"> </w:t>
            </w:r>
          </w:p>
        </w:tc>
      </w:tr>
      <w:tr w:rsidR="00C52E3C" w:rsidRPr="0042654C" w14:paraId="00123261" w14:textId="77777777" w:rsidTr="00564680">
        <w:trPr>
          <w:trHeight w:val="263"/>
        </w:trPr>
        <w:tc>
          <w:tcPr>
            <w:tcW w:w="5004" w:type="dxa"/>
            <w:tcBorders>
              <w:top w:val="nil"/>
              <w:left w:val="nil"/>
              <w:bottom w:val="nil"/>
              <w:right w:val="nil"/>
            </w:tcBorders>
          </w:tcPr>
          <w:p w14:paraId="71DDFCF8" w14:textId="77777777" w:rsidR="00C52E3C" w:rsidRPr="00456781" w:rsidRDefault="00C52E3C" w:rsidP="00564680">
            <w:pPr>
              <w:jc w:val="both"/>
              <w:rPr>
                <w:b/>
                <w:sz w:val="20"/>
                <w:szCs w:val="20"/>
              </w:rPr>
            </w:pPr>
          </w:p>
          <w:p w14:paraId="6C3EA98E" w14:textId="77777777" w:rsidR="00C52E3C" w:rsidRPr="0042654C" w:rsidRDefault="00C52E3C" w:rsidP="00564680">
            <w:pPr>
              <w:jc w:val="both"/>
              <w:rPr>
                <w:b/>
                <w:sz w:val="28"/>
                <w:szCs w:val="28"/>
              </w:rPr>
            </w:pPr>
            <w:r w:rsidRPr="0042654C">
              <w:rPr>
                <w:b/>
                <w:sz w:val="28"/>
                <w:szCs w:val="28"/>
              </w:rPr>
              <w:t>«____» __________________ 20</w:t>
            </w:r>
            <w:r>
              <w:rPr>
                <w:b/>
                <w:sz w:val="28"/>
                <w:szCs w:val="28"/>
              </w:rPr>
              <w:t>17</w:t>
            </w:r>
            <w:r w:rsidRPr="0042654C">
              <w:rPr>
                <w:b/>
                <w:sz w:val="28"/>
                <w:szCs w:val="28"/>
              </w:rPr>
              <w:t xml:space="preserve"> г.</w:t>
            </w:r>
          </w:p>
        </w:tc>
        <w:tc>
          <w:tcPr>
            <w:tcW w:w="4885" w:type="dxa"/>
            <w:tcBorders>
              <w:top w:val="nil"/>
              <w:left w:val="nil"/>
              <w:bottom w:val="nil"/>
              <w:right w:val="nil"/>
            </w:tcBorders>
          </w:tcPr>
          <w:p w14:paraId="3AFBA958" w14:textId="77777777" w:rsidR="00C52E3C" w:rsidRPr="00456781" w:rsidRDefault="00C52E3C" w:rsidP="00564680">
            <w:pPr>
              <w:jc w:val="both"/>
              <w:rPr>
                <w:b/>
                <w:sz w:val="20"/>
                <w:szCs w:val="20"/>
              </w:rPr>
            </w:pPr>
          </w:p>
          <w:p w14:paraId="639C5914" w14:textId="77777777" w:rsidR="00C52E3C" w:rsidRPr="0042654C" w:rsidRDefault="00C52E3C" w:rsidP="00564680">
            <w:pPr>
              <w:jc w:val="both"/>
              <w:rPr>
                <w:b/>
                <w:sz w:val="28"/>
                <w:szCs w:val="28"/>
              </w:rPr>
            </w:pPr>
            <w:r w:rsidRPr="0042654C">
              <w:rPr>
                <w:b/>
                <w:sz w:val="28"/>
                <w:szCs w:val="28"/>
              </w:rPr>
              <w:t>«____» __________________ 20</w:t>
            </w:r>
            <w:r>
              <w:rPr>
                <w:b/>
                <w:sz w:val="28"/>
                <w:szCs w:val="28"/>
              </w:rPr>
              <w:t>17</w:t>
            </w:r>
            <w:r w:rsidRPr="0042654C">
              <w:rPr>
                <w:b/>
                <w:sz w:val="28"/>
                <w:szCs w:val="28"/>
              </w:rPr>
              <w:t xml:space="preserve"> г.</w:t>
            </w:r>
          </w:p>
        </w:tc>
      </w:tr>
    </w:tbl>
    <w:p w14:paraId="321EC62E" w14:textId="77777777" w:rsidR="009657BE" w:rsidRPr="00572C0B" w:rsidRDefault="009657BE" w:rsidP="00057E3D">
      <w:pPr>
        <w:ind w:left="5103"/>
        <w:rPr>
          <w:sz w:val="28"/>
          <w:szCs w:val="28"/>
        </w:rPr>
      </w:pPr>
    </w:p>
    <w:sectPr w:rsidR="009657BE" w:rsidRPr="00572C0B" w:rsidSect="00DC4AE6">
      <w:headerReference w:type="even" r:id="rId15"/>
      <w:headerReference w:type="default" r:id="rId16"/>
      <w:pgSz w:w="11906" w:h="16838" w:code="9"/>
      <w:pgMar w:top="1134" w:right="851" w:bottom="1134" w:left="1701" w:header="708" w:footer="708" w:gutter="0"/>
      <w:pgNumType w:start="1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38B2C650" w15:done="0"/>
  <w15:commentEx w15:paraId="6B06671B" w15:done="0"/>
  <w15:commentEx w15:paraId="53693DC2" w15:done="0"/>
  <w15:commentEx w15:paraId="68ABF618" w15:done="0"/>
  <w15:commentEx w15:paraId="0B477896" w15:done="0"/>
  <w15:commentEx w15:paraId="6B4D751A" w15:done="0"/>
  <w15:commentEx w15:paraId="7B26CE3E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1A167AA" w14:textId="77777777" w:rsidR="007E138E" w:rsidRDefault="007E138E">
      <w:r>
        <w:separator/>
      </w:r>
    </w:p>
  </w:endnote>
  <w:endnote w:type="continuationSeparator" w:id="0">
    <w:p w14:paraId="6E24936C" w14:textId="77777777" w:rsidR="007E138E" w:rsidRDefault="007E138E">
      <w:r>
        <w:continuationSeparator/>
      </w:r>
    </w:p>
  </w:endnote>
  <w:endnote w:type="continuationNotice" w:id="1">
    <w:p w14:paraId="6FDAE062" w14:textId="77777777" w:rsidR="007E138E" w:rsidRDefault="007E138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FEBCE00" w14:textId="77777777" w:rsidR="007E138E" w:rsidRDefault="007E138E">
      <w:r>
        <w:separator/>
      </w:r>
    </w:p>
  </w:footnote>
  <w:footnote w:type="continuationSeparator" w:id="0">
    <w:p w14:paraId="018D6E2B" w14:textId="77777777" w:rsidR="007E138E" w:rsidRDefault="007E138E">
      <w:r>
        <w:continuationSeparator/>
      </w:r>
    </w:p>
  </w:footnote>
  <w:footnote w:type="continuationNotice" w:id="1">
    <w:p w14:paraId="7BE709B6" w14:textId="77777777" w:rsidR="007E138E" w:rsidRDefault="007E138E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2D6248C" w14:textId="77777777" w:rsidR="00645B27" w:rsidRDefault="00645B27" w:rsidP="005A0F66">
    <w:pPr>
      <w:pStyle w:val="a9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0C44C4D0" w14:textId="77777777" w:rsidR="00645B27" w:rsidRDefault="00645B27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8846CB" w14:textId="77777777" w:rsidR="00645B27" w:rsidRDefault="00645B27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 w:rsidR="007A2203">
      <w:rPr>
        <w:noProof/>
      </w:rPr>
      <w:t>2</w:t>
    </w:r>
    <w:r>
      <w:fldChar w:fldCharType="end"/>
    </w:r>
  </w:p>
  <w:p w14:paraId="6D108DF8" w14:textId="77777777" w:rsidR="00645B27" w:rsidRDefault="00645B27" w:rsidP="005A0F66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C1F22"/>
    <w:multiLevelType w:val="multilevel"/>
    <w:tmpl w:val="3A402B5C"/>
    <w:lvl w:ilvl="0">
      <w:start w:val="4"/>
      <w:numFmt w:val="decimal"/>
      <w:lvlText w:val="%1."/>
      <w:lvlJc w:val="left"/>
      <w:pPr>
        <w:tabs>
          <w:tab w:val="num" w:pos="2000"/>
        </w:tabs>
        <w:ind w:left="2000" w:hanging="129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290"/>
        </w:tabs>
        <w:ind w:left="1290" w:hanging="1290"/>
      </w:pPr>
      <w:rPr>
        <w:rFonts w:hint="default"/>
        <w:sz w:val="28"/>
        <w:szCs w:val="28"/>
      </w:rPr>
    </w:lvl>
    <w:lvl w:ilvl="2">
      <w:start w:val="4"/>
      <w:numFmt w:val="decimal"/>
      <w:lvlText w:val="%3.1.1."/>
      <w:lvlJc w:val="left"/>
      <w:pPr>
        <w:tabs>
          <w:tab w:val="num" w:pos="2730"/>
        </w:tabs>
        <w:ind w:left="2730" w:hanging="1290"/>
      </w:pPr>
      <w:rPr>
        <w:rFonts w:hint="default"/>
      </w:rPr>
    </w:lvl>
    <w:lvl w:ilvl="3">
      <w:start w:val="3"/>
      <w:numFmt w:val="decimal"/>
      <w:lvlText w:val="%4.1.1.1"/>
      <w:lvlJc w:val="left"/>
      <w:pPr>
        <w:tabs>
          <w:tab w:val="num" w:pos="3450"/>
        </w:tabs>
        <w:ind w:left="3450" w:hanging="129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170"/>
        </w:tabs>
        <w:ind w:left="4170" w:hanging="129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">
    <w:nsid w:val="12FA3678"/>
    <w:multiLevelType w:val="multilevel"/>
    <w:tmpl w:val="96D4BF5E"/>
    <w:lvl w:ilvl="0">
      <w:start w:val="1"/>
      <w:numFmt w:val="decimal"/>
      <w:lvlText w:val="%1."/>
      <w:lvlJc w:val="left"/>
      <w:pPr>
        <w:tabs>
          <w:tab w:val="num" w:pos="2000"/>
        </w:tabs>
        <w:ind w:left="2000" w:hanging="12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425"/>
        </w:tabs>
        <w:ind w:left="2425" w:hanging="1290"/>
      </w:pPr>
      <w:rPr>
        <w:rFonts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2730"/>
        </w:tabs>
        <w:ind w:left="2730" w:hanging="1290"/>
      </w:pPr>
      <w:rPr>
        <w:rFonts w:hint="default"/>
      </w:rPr>
    </w:lvl>
    <w:lvl w:ilvl="3">
      <w:start w:val="1"/>
      <w:numFmt w:val="decimal"/>
      <w:lvlText w:val="%4.1.1.1"/>
      <w:lvlJc w:val="left"/>
      <w:pPr>
        <w:tabs>
          <w:tab w:val="num" w:pos="3450"/>
        </w:tabs>
        <w:ind w:left="3450" w:hanging="129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170"/>
        </w:tabs>
        <w:ind w:left="4170" w:hanging="129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2">
    <w:nsid w:val="2316403C"/>
    <w:multiLevelType w:val="multilevel"/>
    <w:tmpl w:val="96D4BF5E"/>
    <w:lvl w:ilvl="0">
      <w:start w:val="1"/>
      <w:numFmt w:val="decimal"/>
      <w:lvlText w:val="%1."/>
      <w:lvlJc w:val="left"/>
      <w:pPr>
        <w:tabs>
          <w:tab w:val="num" w:pos="2000"/>
        </w:tabs>
        <w:ind w:left="2000" w:hanging="12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425"/>
        </w:tabs>
        <w:ind w:left="2425" w:hanging="1290"/>
      </w:pPr>
      <w:rPr>
        <w:rFonts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2730"/>
        </w:tabs>
        <w:ind w:left="2730" w:hanging="1290"/>
      </w:pPr>
      <w:rPr>
        <w:rFonts w:hint="default"/>
      </w:rPr>
    </w:lvl>
    <w:lvl w:ilvl="3">
      <w:start w:val="1"/>
      <w:numFmt w:val="decimal"/>
      <w:lvlText w:val="%4.1.1.1"/>
      <w:lvlJc w:val="left"/>
      <w:pPr>
        <w:tabs>
          <w:tab w:val="num" w:pos="3450"/>
        </w:tabs>
        <w:ind w:left="3450" w:hanging="129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170"/>
        </w:tabs>
        <w:ind w:left="4170" w:hanging="129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3">
    <w:nsid w:val="27564A60"/>
    <w:multiLevelType w:val="multilevel"/>
    <w:tmpl w:val="2DA0AAE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2C6278A2"/>
    <w:multiLevelType w:val="multilevel"/>
    <w:tmpl w:val="32508574"/>
    <w:lvl w:ilvl="0">
      <w:start w:val="7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5">
    <w:nsid w:val="32262A46"/>
    <w:multiLevelType w:val="multilevel"/>
    <w:tmpl w:val="DB0CDC9C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91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8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08" w:hanging="1800"/>
      </w:pPr>
      <w:rPr>
        <w:rFonts w:hint="default"/>
      </w:rPr>
    </w:lvl>
  </w:abstractNum>
  <w:abstractNum w:abstractNumId="6">
    <w:nsid w:val="362910E8"/>
    <w:multiLevelType w:val="multilevel"/>
    <w:tmpl w:val="8534AB0C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>
    <w:nsid w:val="38681E40"/>
    <w:multiLevelType w:val="multilevel"/>
    <w:tmpl w:val="E82ED258"/>
    <w:lvl w:ilvl="0">
      <w:start w:val="4"/>
      <w:numFmt w:val="decimal"/>
      <w:lvlText w:val="%1."/>
      <w:lvlJc w:val="left"/>
      <w:pPr>
        <w:tabs>
          <w:tab w:val="num" w:pos="2000"/>
        </w:tabs>
        <w:ind w:left="2000" w:hanging="12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90"/>
        </w:tabs>
        <w:ind w:left="1290" w:hanging="1290"/>
      </w:pPr>
      <w:rPr>
        <w:rFonts w:hint="default"/>
        <w:sz w:val="28"/>
        <w:szCs w:val="28"/>
      </w:rPr>
    </w:lvl>
    <w:lvl w:ilvl="2">
      <w:start w:val="4"/>
      <w:numFmt w:val="decimal"/>
      <w:lvlText w:val="%3.3.1."/>
      <w:lvlJc w:val="left"/>
      <w:pPr>
        <w:tabs>
          <w:tab w:val="num" w:pos="2730"/>
        </w:tabs>
        <w:ind w:left="2730" w:hanging="1290"/>
      </w:pPr>
      <w:rPr>
        <w:rFonts w:hint="default"/>
      </w:rPr>
    </w:lvl>
    <w:lvl w:ilvl="3">
      <w:start w:val="3"/>
      <w:numFmt w:val="decimal"/>
      <w:lvlText w:val="%4.1.1.1"/>
      <w:lvlJc w:val="left"/>
      <w:pPr>
        <w:tabs>
          <w:tab w:val="num" w:pos="3450"/>
        </w:tabs>
        <w:ind w:left="3450" w:hanging="129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170"/>
        </w:tabs>
        <w:ind w:left="4170" w:hanging="129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8">
    <w:nsid w:val="405C55A1"/>
    <w:multiLevelType w:val="multilevel"/>
    <w:tmpl w:val="7212AD90"/>
    <w:lvl w:ilvl="0">
      <w:start w:val="1"/>
      <w:numFmt w:val="decimal"/>
      <w:lvlText w:val="%1."/>
      <w:lvlJc w:val="left"/>
      <w:pPr>
        <w:tabs>
          <w:tab w:val="num" w:pos="1290"/>
        </w:tabs>
        <w:ind w:left="1290" w:hanging="12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425"/>
        </w:tabs>
        <w:ind w:left="2425" w:hanging="12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16"/>
        </w:tabs>
        <w:ind w:left="1716" w:hanging="129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450"/>
        </w:tabs>
        <w:ind w:left="3450" w:hanging="129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170"/>
        </w:tabs>
        <w:ind w:left="4170" w:hanging="129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9">
    <w:nsid w:val="515E3D89"/>
    <w:multiLevelType w:val="multilevel"/>
    <w:tmpl w:val="42180372"/>
    <w:lvl w:ilvl="0">
      <w:start w:val="5"/>
      <w:numFmt w:val="decimal"/>
      <w:lvlText w:val="%1."/>
      <w:lvlJc w:val="left"/>
      <w:pPr>
        <w:tabs>
          <w:tab w:val="num" w:pos="2000"/>
        </w:tabs>
        <w:ind w:left="2000" w:hanging="12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90"/>
        </w:tabs>
        <w:ind w:left="1290" w:hanging="1290"/>
      </w:pPr>
      <w:rPr>
        <w:rFonts w:hint="default"/>
        <w:b w:val="0"/>
        <w:color w:val="auto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2730"/>
        </w:tabs>
        <w:ind w:left="2730" w:hanging="1290"/>
      </w:pPr>
      <w:rPr>
        <w:rFonts w:hint="default"/>
      </w:rPr>
    </w:lvl>
    <w:lvl w:ilvl="3">
      <w:start w:val="3"/>
      <w:numFmt w:val="decimal"/>
      <w:lvlText w:val="%4.1.1.1"/>
      <w:lvlJc w:val="left"/>
      <w:pPr>
        <w:tabs>
          <w:tab w:val="num" w:pos="3450"/>
        </w:tabs>
        <w:ind w:left="3450" w:hanging="129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170"/>
        </w:tabs>
        <w:ind w:left="4170" w:hanging="129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0">
    <w:nsid w:val="55E21290"/>
    <w:multiLevelType w:val="multilevel"/>
    <w:tmpl w:val="A2F03B72"/>
    <w:lvl w:ilvl="0">
      <w:start w:val="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51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48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1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74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240" w:hanging="2160"/>
      </w:pPr>
      <w:rPr>
        <w:rFonts w:hint="default"/>
      </w:rPr>
    </w:lvl>
  </w:abstractNum>
  <w:abstractNum w:abstractNumId="11">
    <w:nsid w:val="658D2F82"/>
    <w:multiLevelType w:val="hybridMultilevel"/>
    <w:tmpl w:val="BA140EE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685149F8"/>
    <w:multiLevelType w:val="multilevel"/>
    <w:tmpl w:val="FB826058"/>
    <w:lvl w:ilvl="0">
      <w:start w:val="6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13">
    <w:nsid w:val="7E4B54F8"/>
    <w:multiLevelType w:val="multilevel"/>
    <w:tmpl w:val="CB924306"/>
    <w:lvl w:ilvl="0">
      <w:start w:val="4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num w:numId="1">
    <w:abstractNumId w:val="1"/>
  </w:num>
  <w:num w:numId="2">
    <w:abstractNumId w:val="8"/>
  </w:num>
  <w:num w:numId="3">
    <w:abstractNumId w:val="4"/>
  </w:num>
  <w:num w:numId="4">
    <w:abstractNumId w:val="0"/>
  </w:num>
  <w:num w:numId="5">
    <w:abstractNumId w:val="9"/>
  </w:num>
  <w:num w:numId="6">
    <w:abstractNumId w:val="7"/>
  </w:num>
  <w:num w:numId="7">
    <w:abstractNumId w:val="11"/>
  </w:num>
  <w:num w:numId="8">
    <w:abstractNumId w:val="2"/>
  </w:num>
  <w:num w:numId="9">
    <w:abstractNumId w:val="3"/>
  </w:num>
  <w:num w:numId="10">
    <w:abstractNumId w:val="5"/>
  </w:num>
  <w:num w:numId="11">
    <w:abstractNumId w:val="13"/>
  </w:num>
  <w:num w:numId="12">
    <w:abstractNumId w:val="6"/>
  </w:num>
  <w:num w:numId="13">
    <w:abstractNumId w:val="10"/>
  </w:num>
  <w:num w:numId="14">
    <w:abstractNumId w:val="12"/>
  </w:num>
  <w:numIdMacAtCleanup w:val="6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Шабанова Надежда Сергеевна">
    <w15:presenceInfo w15:providerId="AD" w15:userId="S-1-5-21-4173327269-1302852069-987730624-537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6767"/>
    <w:rsid w:val="00001103"/>
    <w:rsid w:val="00002086"/>
    <w:rsid w:val="000026EB"/>
    <w:rsid w:val="00003517"/>
    <w:rsid w:val="0000404B"/>
    <w:rsid w:val="00007020"/>
    <w:rsid w:val="0000709D"/>
    <w:rsid w:val="0000724A"/>
    <w:rsid w:val="00011735"/>
    <w:rsid w:val="0001303C"/>
    <w:rsid w:val="00013883"/>
    <w:rsid w:val="00014DCD"/>
    <w:rsid w:val="00015DDE"/>
    <w:rsid w:val="00017BE3"/>
    <w:rsid w:val="00020DFE"/>
    <w:rsid w:val="000217E3"/>
    <w:rsid w:val="00021DF1"/>
    <w:rsid w:val="000224EC"/>
    <w:rsid w:val="000232FE"/>
    <w:rsid w:val="000274C3"/>
    <w:rsid w:val="00032567"/>
    <w:rsid w:val="00032ADF"/>
    <w:rsid w:val="00032C60"/>
    <w:rsid w:val="0003382E"/>
    <w:rsid w:val="0003524A"/>
    <w:rsid w:val="0003546A"/>
    <w:rsid w:val="000359A8"/>
    <w:rsid w:val="00035DCA"/>
    <w:rsid w:val="00036251"/>
    <w:rsid w:val="00036F17"/>
    <w:rsid w:val="0004076C"/>
    <w:rsid w:val="00042041"/>
    <w:rsid w:val="00042526"/>
    <w:rsid w:val="00042C6C"/>
    <w:rsid w:val="0004431A"/>
    <w:rsid w:val="00044AB4"/>
    <w:rsid w:val="00045B33"/>
    <w:rsid w:val="000461A7"/>
    <w:rsid w:val="00046FFC"/>
    <w:rsid w:val="00047F0A"/>
    <w:rsid w:val="000529D1"/>
    <w:rsid w:val="000531E1"/>
    <w:rsid w:val="00055CD1"/>
    <w:rsid w:val="00055F59"/>
    <w:rsid w:val="000576B2"/>
    <w:rsid w:val="00057E3D"/>
    <w:rsid w:val="00060247"/>
    <w:rsid w:val="000611E6"/>
    <w:rsid w:val="0006187F"/>
    <w:rsid w:val="0006481F"/>
    <w:rsid w:val="000651B1"/>
    <w:rsid w:val="00065895"/>
    <w:rsid w:val="00065BAD"/>
    <w:rsid w:val="000663ED"/>
    <w:rsid w:val="000670F5"/>
    <w:rsid w:val="000705CF"/>
    <w:rsid w:val="00070894"/>
    <w:rsid w:val="00072488"/>
    <w:rsid w:val="00074238"/>
    <w:rsid w:val="00075C1D"/>
    <w:rsid w:val="00076D5C"/>
    <w:rsid w:val="000810FF"/>
    <w:rsid w:val="000824A9"/>
    <w:rsid w:val="00085183"/>
    <w:rsid w:val="00087C6A"/>
    <w:rsid w:val="00092384"/>
    <w:rsid w:val="00095930"/>
    <w:rsid w:val="00096B74"/>
    <w:rsid w:val="000A03A4"/>
    <w:rsid w:val="000A0DD7"/>
    <w:rsid w:val="000A431D"/>
    <w:rsid w:val="000A440B"/>
    <w:rsid w:val="000A4A89"/>
    <w:rsid w:val="000A5064"/>
    <w:rsid w:val="000A56E5"/>
    <w:rsid w:val="000A5EF1"/>
    <w:rsid w:val="000A6C7D"/>
    <w:rsid w:val="000A7654"/>
    <w:rsid w:val="000B052B"/>
    <w:rsid w:val="000B0794"/>
    <w:rsid w:val="000B3922"/>
    <w:rsid w:val="000B4E09"/>
    <w:rsid w:val="000B57B2"/>
    <w:rsid w:val="000B69B8"/>
    <w:rsid w:val="000C1472"/>
    <w:rsid w:val="000C3DD7"/>
    <w:rsid w:val="000C5695"/>
    <w:rsid w:val="000C5C62"/>
    <w:rsid w:val="000C5EEE"/>
    <w:rsid w:val="000C6010"/>
    <w:rsid w:val="000C6BF7"/>
    <w:rsid w:val="000C6DEC"/>
    <w:rsid w:val="000C76B4"/>
    <w:rsid w:val="000C7F32"/>
    <w:rsid w:val="000D0102"/>
    <w:rsid w:val="000D1ADB"/>
    <w:rsid w:val="000D217B"/>
    <w:rsid w:val="000D23FE"/>
    <w:rsid w:val="000D55E1"/>
    <w:rsid w:val="000D56F8"/>
    <w:rsid w:val="000D5828"/>
    <w:rsid w:val="000D6D94"/>
    <w:rsid w:val="000D6FD0"/>
    <w:rsid w:val="000D784B"/>
    <w:rsid w:val="000D7E31"/>
    <w:rsid w:val="000E1C9E"/>
    <w:rsid w:val="000E26F5"/>
    <w:rsid w:val="000E450A"/>
    <w:rsid w:val="000E6129"/>
    <w:rsid w:val="000E7BFB"/>
    <w:rsid w:val="000F05C8"/>
    <w:rsid w:val="000F0DBC"/>
    <w:rsid w:val="000F1B8E"/>
    <w:rsid w:val="000F201E"/>
    <w:rsid w:val="000F5A7B"/>
    <w:rsid w:val="001040C3"/>
    <w:rsid w:val="00104888"/>
    <w:rsid w:val="001055F8"/>
    <w:rsid w:val="00105CF2"/>
    <w:rsid w:val="0010671F"/>
    <w:rsid w:val="00106991"/>
    <w:rsid w:val="001117F2"/>
    <w:rsid w:val="001127FA"/>
    <w:rsid w:val="0011531B"/>
    <w:rsid w:val="00115459"/>
    <w:rsid w:val="00115E9B"/>
    <w:rsid w:val="0011642D"/>
    <w:rsid w:val="00121875"/>
    <w:rsid w:val="001231E1"/>
    <w:rsid w:val="00125D08"/>
    <w:rsid w:val="00125E1D"/>
    <w:rsid w:val="00126EB2"/>
    <w:rsid w:val="00127528"/>
    <w:rsid w:val="001311BF"/>
    <w:rsid w:val="00131B25"/>
    <w:rsid w:val="00131F54"/>
    <w:rsid w:val="001325D2"/>
    <w:rsid w:val="00132650"/>
    <w:rsid w:val="00132FFF"/>
    <w:rsid w:val="001354AD"/>
    <w:rsid w:val="00135AF1"/>
    <w:rsid w:val="00136F7B"/>
    <w:rsid w:val="00137E49"/>
    <w:rsid w:val="00141FEE"/>
    <w:rsid w:val="0014418A"/>
    <w:rsid w:val="00145099"/>
    <w:rsid w:val="0014706D"/>
    <w:rsid w:val="001507DF"/>
    <w:rsid w:val="00150D25"/>
    <w:rsid w:val="00154647"/>
    <w:rsid w:val="00154E30"/>
    <w:rsid w:val="0015534A"/>
    <w:rsid w:val="00155EF4"/>
    <w:rsid w:val="001564F5"/>
    <w:rsid w:val="001576B9"/>
    <w:rsid w:val="00157CB1"/>
    <w:rsid w:val="001612E3"/>
    <w:rsid w:val="00162CDD"/>
    <w:rsid w:val="00164D3D"/>
    <w:rsid w:val="00165F55"/>
    <w:rsid w:val="0017034D"/>
    <w:rsid w:val="00172418"/>
    <w:rsid w:val="00172F06"/>
    <w:rsid w:val="00173E7D"/>
    <w:rsid w:val="001749CB"/>
    <w:rsid w:val="00175624"/>
    <w:rsid w:val="00176228"/>
    <w:rsid w:val="00176C46"/>
    <w:rsid w:val="00180D11"/>
    <w:rsid w:val="00180D76"/>
    <w:rsid w:val="00180DB8"/>
    <w:rsid w:val="0018153E"/>
    <w:rsid w:val="001843EC"/>
    <w:rsid w:val="00185FA0"/>
    <w:rsid w:val="00186636"/>
    <w:rsid w:val="00186744"/>
    <w:rsid w:val="001869C7"/>
    <w:rsid w:val="00187EF4"/>
    <w:rsid w:val="00187F78"/>
    <w:rsid w:val="00191D5E"/>
    <w:rsid w:val="001963B7"/>
    <w:rsid w:val="00196414"/>
    <w:rsid w:val="001A06C2"/>
    <w:rsid w:val="001A29A8"/>
    <w:rsid w:val="001A2CD4"/>
    <w:rsid w:val="001A49E4"/>
    <w:rsid w:val="001A7472"/>
    <w:rsid w:val="001A7D02"/>
    <w:rsid w:val="001B001A"/>
    <w:rsid w:val="001B2428"/>
    <w:rsid w:val="001B463E"/>
    <w:rsid w:val="001B5A88"/>
    <w:rsid w:val="001B5CEB"/>
    <w:rsid w:val="001B71A1"/>
    <w:rsid w:val="001B7234"/>
    <w:rsid w:val="001B75AB"/>
    <w:rsid w:val="001C3F2F"/>
    <w:rsid w:val="001C410D"/>
    <w:rsid w:val="001C4AD4"/>
    <w:rsid w:val="001D1C15"/>
    <w:rsid w:val="001D2119"/>
    <w:rsid w:val="001D45F7"/>
    <w:rsid w:val="001D79CB"/>
    <w:rsid w:val="001E0649"/>
    <w:rsid w:val="001E21CC"/>
    <w:rsid w:val="001E59F0"/>
    <w:rsid w:val="001E5CA8"/>
    <w:rsid w:val="001E5F1B"/>
    <w:rsid w:val="001E5FC4"/>
    <w:rsid w:val="001E6A65"/>
    <w:rsid w:val="001E796F"/>
    <w:rsid w:val="001E7D5F"/>
    <w:rsid w:val="001F0833"/>
    <w:rsid w:val="001F0A06"/>
    <w:rsid w:val="001F3C4A"/>
    <w:rsid w:val="001F3DBC"/>
    <w:rsid w:val="001F4077"/>
    <w:rsid w:val="001F6C7D"/>
    <w:rsid w:val="0020005A"/>
    <w:rsid w:val="002006EF"/>
    <w:rsid w:val="00201ECA"/>
    <w:rsid w:val="002046D4"/>
    <w:rsid w:val="00205401"/>
    <w:rsid w:val="00211927"/>
    <w:rsid w:val="0021266A"/>
    <w:rsid w:val="00213FE8"/>
    <w:rsid w:val="00214EAB"/>
    <w:rsid w:val="00215687"/>
    <w:rsid w:val="00216437"/>
    <w:rsid w:val="00220882"/>
    <w:rsid w:val="00222F92"/>
    <w:rsid w:val="002241C3"/>
    <w:rsid w:val="0022509F"/>
    <w:rsid w:val="00226A45"/>
    <w:rsid w:val="002306A6"/>
    <w:rsid w:val="00233C13"/>
    <w:rsid w:val="0023667A"/>
    <w:rsid w:val="00242473"/>
    <w:rsid w:val="002425FD"/>
    <w:rsid w:val="002447C1"/>
    <w:rsid w:val="00244E25"/>
    <w:rsid w:val="00245481"/>
    <w:rsid w:val="00246846"/>
    <w:rsid w:val="00250711"/>
    <w:rsid w:val="002517B1"/>
    <w:rsid w:val="00251928"/>
    <w:rsid w:val="00251A50"/>
    <w:rsid w:val="00251A5C"/>
    <w:rsid w:val="002540BA"/>
    <w:rsid w:val="002573D5"/>
    <w:rsid w:val="002577DE"/>
    <w:rsid w:val="00260AB8"/>
    <w:rsid w:val="00262342"/>
    <w:rsid w:val="002639FD"/>
    <w:rsid w:val="00264CA4"/>
    <w:rsid w:val="0026651D"/>
    <w:rsid w:val="002673EA"/>
    <w:rsid w:val="00271C55"/>
    <w:rsid w:val="00272800"/>
    <w:rsid w:val="00272F5E"/>
    <w:rsid w:val="00274B7B"/>
    <w:rsid w:val="00275532"/>
    <w:rsid w:val="002801D7"/>
    <w:rsid w:val="00280378"/>
    <w:rsid w:val="00280A7B"/>
    <w:rsid w:val="00280F4B"/>
    <w:rsid w:val="0028185B"/>
    <w:rsid w:val="002827B8"/>
    <w:rsid w:val="00282D69"/>
    <w:rsid w:val="00282EEF"/>
    <w:rsid w:val="0028343B"/>
    <w:rsid w:val="002845B9"/>
    <w:rsid w:val="002859FD"/>
    <w:rsid w:val="00285AFC"/>
    <w:rsid w:val="002866AB"/>
    <w:rsid w:val="00286A0D"/>
    <w:rsid w:val="00286D7F"/>
    <w:rsid w:val="00287573"/>
    <w:rsid w:val="00287C89"/>
    <w:rsid w:val="002905D1"/>
    <w:rsid w:val="00290706"/>
    <w:rsid w:val="002909A7"/>
    <w:rsid w:val="00291224"/>
    <w:rsid w:val="00293100"/>
    <w:rsid w:val="00293C62"/>
    <w:rsid w:val="00294360"/>
    <w:rsid w:val="00296072"/>
    <w:rsid w:val="0029621E"/>
    <w:rsid w:val="00297CE1"/>
    <w:rsid w:val="00297DB4"/>
    <w:rsid w:val="00297DCE"/>
    <w:rsid w:val="002A0ACF"/>
    <w:rsid w:val="002A165B"/>
    <w:rsid w:val="002A2761"/>
    <w:rsid w:val="002A3DE5"/>
    <w:rsid w:val="002A4196"/>
    <w:rsid w:val="002A48AA"/>
    <w:rsid w:val="002A4AD2"/>
    <w:rsid w:val="002A59A6"/>
    <w:rsid w:val="002A5AEC"/>
    <w:rsid w:val="002A7609"/>
    <w:rsid w:val="002B1AEB"/>
    <w:rsid w:val="002B4A65"/>
    <w:rsid w:val="002B5E1B"/>
    <w:rsid w:val="002B684B"/>
    <w:rsid w:val="002B762F"/>
    <w:rsid w:val="002B7C31"/>
    <w:rsid w:val="002C02A9"/>
    <w:rsid w:val="002C0705"/>
    <w:rsid w:val="002C112D"/>
    <w:rsid w:val="002C1F24"/>
    <w:rsid w:val="002C20E4"/>
    <w:rsid w:val="002C21EF"/>
    <w:rsid w:val="002C2309"/>
    <w:rsid w:val="002C2A71"/>
    <w:rsid w:val="002C5AB3"/>
    <w:rsid w:val="002C7401"/>
    <w:rsid w:val="002D0816"/>
    <w:rsid w:val="002D1E67"/>
    <w:rsid w:val="002D34C0"/>
    <w:rsid w:val="002D4AE3"/>
    <w:rsid w:val="002D5211"/>
    <w:rsid w:val="002D62BA"/>
    <w:rsid w:val="002D7B2F"/>
    <w:rsid w:val="002E0B35"/>
    <w:rsid w:val="002E0BA8"/>
    <w:rsid w:val="002E3D91"/>
    <w:rsid w:val="002E57B9"/>
    <w:rsid w:val="002E58F2"/>
    <w:rsid w:val="002E69A1"/>
    <w:rsid w:val="002E6FCD"/>
    <w:rsid w:val="002F554A"/>
    <w:rsid w:val="002F5CA1"/>
    <w:rsid w:val="002F64D8"/>
    <w:rsid w:val="002F65BF"/>
    <w:rsid w:val="002F6EC0"/>
    <w:rsid w:val="00301487"/>
    <w:rsid w:val="00301918"/>
    <w:rsid w:val="00302400"/>
    <w:rsid w:val="003037A4"/>
    <w:rsid w:val="00304CF5"/>
    <w:rsid w:val="00306028"/>
    <w:rsid w:val="003070AC"/>
    <w:rsid w:val="00307E36"/>
    <w:rsid w:val="0031051C"/>
    <w:rsid w:val="00311A1E"/>
    <w:rsid w:val="00313351"/>
    <w:rsid w:val="00313469"/>
    <w:rsid w:val="00314272"/>
    <w:rsid w:val="0031560C"/>
    <w:rsid w:val="00315636"/>
    <w:rsid w:val="00315FA9"/>
    <w:rsid w:val="00316F0D"/>
    <w:rsid w:val="0031724E"/>
    <w:rsid w:val="00317FB3"/>
    <w:rsid w:val="0032160E"/>
    <w:rsid w:val="00322724"/>
    <w:rsid w:val="00322782"/>
    <w:rsid w:val="00323AD8"/>
    <w:rsid w:val="0032469E"/>
    <w:rsid w:val="003250B2"/>
    <w:rsid w:val="003259D4"/>
    <w:rsid w:val="00325A56"/>
    <w:rsid w:val="00326546"/>
    <w:rsid w:val="00327053"/>
    <w:rsid w:val="0033009F"/>
    <w:rsid w:val="00333370"/>
    <w:rsid w:val="003333DC"/>
    <w:rsid w:val="003336A7"/>
    <w:rsid w:val="00333C97"/>
    <w:rsid w:val="003353F3"/>
    <w:rsid w:val="003363FB"/>
    <w:rsid w:val="00337A4C"/>
    <w:rsid w:val="003405A1"/>
    <w:rsid w:val="00340A71"/>
    <w:rsid w:val="00341257"/>
    <w:rsid w:val="00342F1B"/>
    <w:rsid w:val="003508C0"/>
    <w:rsid w:val="003508EE"/>
    <w:rsid w:val="003533AA"/>
    <w:rsid w:val="00356494"/>
    <w:rsid w:val="00357A24"/>
    <w:rsid w:val="00357BDB"/>
    <w:rsid w:val="00357D45"/>
    <w:rsid w:val="00360A5F"/>
    <w:rsid w:val="003617B2"/>
    <w:rsid w:val="003620AD"/>
    <w:rsid w:val="00364283"/>
    <w:rsid w:val="003649DB"/>
    <w:rsid w:val="00364A23"/>
    <w:rsid w:val="00365112"/>
    <w:rsid w:val="00370EF7"/>
    <w:rsid w:val="00373E47"/>
    <w:rsid w:val="00374D56"/>
    <w:rsid w:val="00381395"/>
    <w:rsid w:val="00383819"/>
    <w:rsid w:val="00383DF2"/>
    <w:rsid w:val="00383F75"/>
    <w:rsid w:val="003848BD"/>
    <w:rsid w:val="00384BA5"/>
    <w:rsid w:val="0038699E"/>
    <w:rsid w:val="00391A75"/>
    <w:rsid w:val="00393AB2"/>
    <w:rsid w:val="00393C76"/>
    <w:rsid w:val="003948AB"/>
    <w:rsid w:val="00397268"/>
    <w:rsid w:val="00397FB2"/>
    <w:rsid w:val="003A21B1"/>
    <w:rsid w:val="003A312F"/>
    <w:rsid w:val="003A3221"/>
    <w:rsid w:val="003A3ABE"/>
    <w:rsid w:val="003A4814"/>
    <w:rsid w:val="003A5C6D"/>
    <w:rsid w:val="003A72A7"/>
    <w:rsid w:val="003A7596"/>
    <w:rsid w:val="003A7B50"/>
    <w:rsid w:val="003B04ED"/>
    <w:rsid w:val="003B18D0"/>
    <w:rsid w:val="003B1FD1"/>
    <w:rsid w:val="003B5A4E"/>
    <w:rsid w:val="003C47EE"/>
    <w:rsid w:val="003C480D"/>
    <w:rsid w:val="003C4838"/>
    <w:rsid w:val="003C4906"/>
    <w:rsid w:val="003C4E2D"/>
    <w:rsid w:val="003C5C1C"/>
    <w:rsid w:val="003C6B94"/>
    <w:rsid w:val="003C7278"/>
    <w:rsid w:val="003C767E"/>
    <w:rsid w:val="003D0225"/>
    <w:rsid w:val="003D0349"/>
    <w:rsid w:val="003D35CE"/>
    <w:rsid w:val="003D374A"/>
    <w:rsid w:val="003D58AC"/>
    <w:rsid w:val="003D59B8"/>
    <w:rsid w:val="003E00C3"/>
    <w:rsid w:val="003E10AE"/>
    <w:rsid w:val="003E2658"/>
    <w:rsid w:val="003E34F5"/>
    <w:rsid w:val="003E481B"/>
    <w:rsid w:val="003E6CBA"/>
    <w:rsid w:val="003F0454"/>
    <w:rsid w:val="003F07D9"/>
    <w:rsid w:val="003F198C"/>
    <w:rsid w:val="003F1E1E"/>
    <w:rsid w:val="003F2515"/>
    <w:rsid w:val="003F3554"/>
    <w:rsid w:val="003F4F57"/>
    <w:rsid w:val="003F70BB"/>
    <w:rsid w:val="00402C39"/>
    <w:rsid w:val="00403282"/>
    <w:rsid w:val="00404436"/>
    <w:rsid w:val="0040584B"/>
    <w:rsid w:val="004060DD"/>
    <w:rsid w:val="00406876"/>
    <w:rsid w:val="004069FF"/>
    <w:rsid w:val="00406ABD"/>
    <w:rsid w:val="00410BA1"/>
    <w:rsid w:val="00411C42"/>
    <w:rsid w:val="004120ED"/>
    <w:rsid w:val="00412BBF"/>
    <w:rsid w:val="004133A4"/>
    <w:rsid w:val="0041396F"/>
    <w:rsid w:val="004139E6"/>
    <w:rsid w:val="00415F27"/>
    <w:rsid w:val="0041649D"/>
    <w:rsid w:val="00416A39"/>
    <w:rsid w:val="00416CF5"/>
    <w:rsid w:val="00416E66"/>
    <w:rsid w:val="0041706A"/>
    <w:rsid w:val="004171E8"/>
    <w:rsid w:val="00417D18"/>
    <w:rsid w:val="00417EA6"/>
    <w:rsid w:val="00420E05"/>
    <w:rsid w:val="00421BCD"/>
    <w:rsid w:val="00422665"/>
    <w:rsid w:val="0042654C"/>
    <w:rsid w:val="00427201"/>
    <w:rsid w:val="00430848"/>
    <w:rsid w:val="0043092F"/>
    <w:rsid w:val="00432B58"/>
    <w:rsid w:val="00432DB7"/>
    <w:rsid w:val="004334A8"/>
    <w:rsid w:val="004348A6"/>
    <w:rsid w:val="00434F45"/>
    <w:rsid w:val="0043718F"/>
    <w:rsid w:val="00440D9D"/>
    <w:rsid w:val="00441080"/>
    <w:rsid w:val="00441394"/>
    <w:rsid w:val="00443A3C"/>
    <w:rsid w:val="0044449C"/>
    <w:rsid w:val="00445197"/>
    <w:rsid w:val="00445E7F"/>
    <w:rsid w:val="00447165"/>
    <w:rsid w:val="00451A34"/>
    <w:rsid w:val="00451CCC"/>
    <w:rsid w:val="00451DFB"/>
    <w:rsid w:val="00452B5E"/>
    <w:rsid w:val="00452EBC"/>
    <w:rsid w:val="00454DAB"/>
    <w:rsid w:val="00454FE6"/>
    <w:rsid w:val="00455CBD"/>
    <w:rsid w:val="00456781"/>
    <w:rsid w:val="00461C6B"/>
    <w:rsid w:val="004658BC"/>
    <w:rsid w:val="00465B6B"/>
    <w:rsid w:val="00466F77"/>
    <w:rsid w:val="00467B80"/>
    <w:rsid w:val="0047110B"/>
    <w:rsid w:val="004726AA"/>
    <w:rsid w:val="0047350E"/>
    <w:rsid w:val="004738F2"/>
    <w:rsid w:val="00474170"/>
    <w:rsid w:val="0047601C"/>
    <w:rsid w:val="004761AC"/>
    <w:rsid w:val="00477925"/>
    <w:rsid w:val="0048065C"/>
    <w:rsid w:val="00481737"/>
    <w:rsid w:val="004821AA"/>
    <w:rsid w:val="00483359"/>
    <w:rsid w:val="00483C6F"/>
    <w:rsid w:val="00483F4F"/>
    <w:rsid w:val="004840DB"/>
    <w:rsid w:val="00485A4C"/>
    <w:rsid w:val="00485EF9"/>
    <w:rsid w:val="00486B90"/>
    <w:rsid w:val="00486DF3"/>
    <w:rsid w:val="00487C91"/>
    <w:rsid w:val="00492FB2"/>
    <w:rsid w:val="004930FC"/>
    <w:rsid w:val="00494AB4"/>
    <w:rsid w:val="004A14DD"/>
    <w:rsid w:val="004A2567"/>
    <w:rsid w:val="004A270C"/>
    <w:rsid w:val="004A3A39"/>
    <w:rsid w:val="004A435F"/>
    <w:rsid w:val="004A4F45"/>
    <w:rsid w:val="004A67DD"/>
    <w:rsid w:val="004A6D0D"/>
    <w:rsid w:val="004A6ED7"/>
    <w:rsid w:val="004B118F"/>
    <w:rsid w:val="004B20F1"/>
    <w:rsid w:val="004B23E3"/>
    <w:rsid w:val="004B3C88"/>
    <w:rsid w:val="004B7037"/>
    <w:rsid w:val="004B79E3"/>
    <w:rsid w:val="004C137B"/>
    <w:rsid w:val="004C1F4A"/>
    <w:rsid w:val="004C2E71"/>
    <w:rsid w:val="004C758E"/>
    <w:rsid w:val="004D0702"/>
    <w:rsid w:val="004D1055"/>
    <w:rsid w:val="004D2872"/>
    <w:rsid w:val="004D2E79"/>
    <w:rsid w:val="004D2EC2"/>
    <w:rsid w:val="004D397E"/>
    <w:rsid w:val="004D3D50"/>
    <w:rsid w:val="004E15AF"/>
    <w:rsid w:val="004E2E4B"/>
    <w:rsid w:val="004E5363"/>
    <w:rsid w:val="004E57AC"/>
    <w:rsid w:val="004E58D6"/>
    <w:rsid w:val="004E60BE"/>
    <w:rsid w:val="004E7205"/>
    <w:rsid w:val="004F1163"/>
    <w:rsid w:val="004F347A"/>
    <w:rsid w:val="004F3C15"/>
    <w:rsid w:val="004F5FC7"/>
    <w:rsid w:val="00501951"/>
    <w:rsid w:val="0050360C"/>
    <w:rsid w:val="00503AA6"/>
    <w:rsid w:val="00505201"/>
    <w:rsid w:val="005067A8"/>
    <w:rsid w:val="0051028B"/>
    <w:rsid w:val="0051074C"/>
    <w:rsid w:val="00511420"/>
    <w:rsid w:val="005144DB"/>
    <w:rsid w:val="005147AC"/>
    <w:rsid w:val="00520D3D"/>
    <w:rsid w:val="00520E8D"/>
    <w:rsid w:val="0052154A"/>
    <w:rsid w:val="005252E8"/>
    <w:rsid w:val="00526F76"/>
    <w:rsid w:val="00527E0C"/>
    <w:rsid w:val="00527EFA"/>
    <w:rsid w:val="00527FEC"/>
    <w:rsid w:val="00530A6B"/>
    <w:rsid w:val="00545B94"/>
    <w:rsid w:val="00546108"/>
    <w:rsid w:val="00550AA4"/>
    <w:rsid w:val="00555F14"/>
    <w:rsid w:val="00556187"/>
    <w:rsid w:val="00556E11"/>
    <w:rsid w:val="00557894"/>
    <w:rsid w:val="00557FDE"/>
    <w:rsid w:val="0056206F"/>
    <w:rsid w:val="0056240F"/>
    <w:rsid w:val="00562914"/>
    <w:rsid w:val="00562B7A"/>
    <w:rsid w:val="005656C7"/>
    <w:rsid w:val="0056602F"/>
    <w:rsid w:val="005708CB"/>
    <w:rsid w:val="005710A6"/>
    <w:rsid w:val="005715E7"/>
    <w:rsid w:val="00571FFC"/>
    <w:rsid w:val="00572C0B"/>
    <w:rsid w:val="00573156"/>
    <w:rsid w:val="00573546"/>
    <w:rsid w:val="005760D4"/>
    <w:rsid w:val="005813AE"/>
    <w:rsid w:val="00582052"/>
    <w:rsid w:val="00582221"/>
    <w:rsid w:val="005827B0"/>
    <w:rsid w:val="005828DC"/>
    <w:rsid w:val="00582F0F"/>
    <w:rsid w:val="00583B88"/>
    <w:rsid w:val="005841FA"/>
    <w:rsid w:val="00586624"/>
    <w:rsid w:val="005869F6"/>
    <w:rsid w:val="00591682"/>
    <w:rsid w:val="00591A42"/>
    <w:rsid w:val="00591FC0"/>
    <w:rsid w:val="00592886"/>
    <w:rsid w:val="0059327C"/>
    <w:rsid w:val="005934D7"/>
    <w:rsid w:val="00593C34"/>
    <w:rsid w:val="005A0ADC"/>
    <w:rsid w:val="005A0F66"/>
    <w:rsid w:val="005A1399"/>
    <w:rsid w:val="005A14D7"/>
    <w:rsid w:val="005A1C5E"/>
    <w:rsid w:val="005A4300"/>
    <w:rsid w:val="005A4A2E"/>
    <w:rsid w:val="005A5676"/>
    <w:rsid w:val="005A5811"/>
    <w:rsid w:val="005A5AEA"/>
    <w:rsid w:val="005B35A4"/>
    <w:rsid w:val="005B5718"/>
    <w:rsid w:val="005B5FE7"/>
    <w:rsid w:val="005B60DC"/>
    <w:rsid w:val="005B6DC2"/>
    <w:rsid w:val="005C069D"/>
    <w:rsid w:val="005C1CFC"/>
    <w:rsid w:val="005C4C97"/>
    <w:rsid w:val="005C62D9"/>
    <w:rsid w:val="005C6B6C"/>
    <w:rsid w:val="005D0135"/>
    <w:rsid w:val="005D0F9E"/>
    <w:rsid w:val="005D7094"/>
    <w:rsid w:val="005D75C0"/>
    <w:rsid w:val="005E324C"/>
    <w:rsid w:val="005E3537"/>
    <w:rsid w:val="005E4879"/>
    <w:rsid w:val="005E4D7E"/>
    <w:rsid w:val="005E5C4E"/>
    <w:rsid w:val="005E6CA3"/>
    <w:rsid w:val="005F113C"/>
    <w:rsid w:val="005F230C"/>
    <w:rsid w:val="005F7062"/>
    <w:rsid w:val="005F7198"/>
    <w:rsid w:val="005F73DB"/>
    <w:rsid w:val="005F7F2C"/>
    <w:rsid w:val="0060337D"/>
    <w:rsid w:val="006062BC"/>
    <w:rsid w:val="00611D44"/>
    <w:rsid w:val="00612F7B"/>
    <w:rsid w:val="00614062"/>
    <w:rsid w:val="00614876"/>
    <w:rsid w:val="00615317"/>
    <w:rsid w:val="00616706"/>
    <w:rsid w:val="00616A46"/>
    <w:rsid w:val="00616EFB"/>
    <w:rsid w:val="00620631"/>
    <w:rsid w:val="00620C0B"/>
    <w:rsid w:val="00621BD0"/>
    <w:rsid w:val="00623F0D"/>
    <w:rsid w:val="00624353"/>
    <w:rsid w:val="00624B85"/>
    <w:rsid w:val="00631DDB"/>
    <w:rsid w:val="00632FFD"/>
    <w:rsid w:val="00636C4C"/>
    <w:rsid w:val="0064059F"/>
    <w:rsid w:val="00640A8F"/>
    <w:rsid w:val="00640E4F"/>
    <w:rsid w:val="006417BF"/>
    <w:rsid w:val="00643DB1"/>
    <w:rsid w:val="00645B27"/>
    <w:rsid w:val="006516D2"/>
    <w:rsid w:val="00653F7E"/>
    <w:rsid w:val="00654030"/>
    <w:rsid w:val="00654431"/>
    <w:rsid w:val="00654D13"/>
    <w:rsid w:val="00655606"/>
    <w:rsid w:val="00656405"/>
    <w:rsid w:val="006625F8"/>
    <w:rsid w:val="00662E05"/>
    <w:rsid w:val="00663DEB"/>
    <w:rsid w:val="00666EA8"/>
    <w:rsid w:val="00667016"/>
    <w:rsid w:val="0067130B"/>
    <w:rsid w:val="00671325"/>
    <w:rsid w:val="006727C2"/>
    <w:rsid w:val="00674996"/>
    <w:rsid w:val="006749AC"/>
    <w:rsid w:val="006753F7"/>
    <w:rsid w:val="00677594"/>
    <w:rsid w:val="006811CC"/>
    <w:rsid w:val="00682191"/>
    <w:rsid w:val="006831B3"/>
    <w:rsid w:val="00685EDA"/>
    <w:rsid w:val="00690057"/>
    <w:rsid w:val="00690D02"/>
    <w:rsid w:val="00691546"/>
    <w:rsid w:val="006915E9"/>
    <w:rsid w:val="00692AE8"/>
    <w:rsid w:val="00692BF8"/>
    <w:rsid w:val="00692E70"/>
    <w:rsid w:val="00694684"/>
    <w:rsid w:val="0069558E"/>
    <w:rsid w:val="006960FD"/>
    <w:rsid w:val="006974EB"/>
    <w:rsid w:val="006A3276"/>
    <w:rsid w:val="006A3767"/>
    <w:rsid w:val="006A641C"/>
    <w:rsid w:val="006B1764"/>
    <w:rsid w:val="006B1F2E"/>
    <w:rsid w:val="006B23AD"/>
    <w:rsid w:val="006B3BA8"/>
    <w:rsid w:val="006B3F23"/>
    <w:rsid w:val="006B63DC"/>
    <w:rsid w:val="006B6809"/>
    <w:rsid w:val="006C0405"/>
    <w:rsid w:val="006C28DB"/>
    <w:rsid w:val="006C3181"/>
    <w:rsid w:val="006C37B3"/>
    <w:rsid w:val="006C3CEB"/>
    <w:rsid w:val="006C4546"/>
    <w:rsid w:val="006C48C8"/>
    <w:rsid w:val="006C5BF2"/>
    <w:rsid w:val="006C661F"/>
    <w:rsid w:val="006C6F6F"/>
    <w:rsid w:val="006D1C1C"/>
    <w:rsid w:val="006D2F77"/>
    <w:rsid w:val="006D3BF8"/>
    <w:rsid w:val="006D48DA"/>
    <w:rsid w:val="006D6885"/>
    <w:rsid w:val="006D784B"/>
    <w:rsid w:val="006E2C62"/>
    <w:rsid w:val="006E40C1"/>
    <w:rsid w:val="006E64F5"/>
    <w:rsid w:val="006E6905"/>
    <w:rsid w:val="006F11E7"/>
    <w:rsid w:val="006F211C"/>
    <w:rsid w:val="006F4293"/>
    <w:rsid w:val="006F7E60"/>
    <w:rsid w:val="0070149D"/>
    <w:rsid w:val="00706470"/>
    <w:rsid w:val="0070694E"/>
    <w:rsid w:val="0070734D"/>
    <w:rsid w:val="007113B5"/>
    <w:rsid w:val="0071284E"/>
    <w:rsid w:val="007137C1"/>
    <w:rsid w:val="007138F9"/>
    <w:rsid w:val="00713BE4"/>
    <w:rsid w:val="00714590"/>
    <w:rsid w:val="007147C8"/>
    <w:rsid w:val="00716C01"/>
    <w:rsid w:val="00717747"/>
    <w:rsid w:val="0071775A"/>
    <w:rsid w:val="00717BC5"/>
    <w:rsid w:val="00721443"/>
    <w:rsid w:val="00726710"/>
    <w:rsid w:val="00726CD0"/>
    <w:rsid w:val="00727408"/>
    <w:rsid w:val="007278FD"/>
    <w:rsid w:val="00730BAA"/>
    <w:rsid w:val="00733A2C"/>
    <w:rsid w:val="00733FD1"/>
    <w:rsid w:val="00734572"/>
    <w:rsid w:val="00734686"/>
    <w:rsid w:val="00734FE4"/>
    <w:rsid w:val="00737076"/>
    <w:rsid w:val="007414FA"/>
    <w:rsid w:val="00742140"/>
    <w:rsid w:val="00742758"/>
    <w:rsid w:val="00742CBC"/>
    <w:rsid w:val="00745ADD"/>
    <w:rsid w:val="00745E41"/>
    <w:rsid w:val="0074606E"/>
    <w:rsid w:val="00746B10"/>
    <w:rsid w:val="007470DD"/>
    <w:rsid w:val="00747DFF"/>
    <w:rsid w:val="00750265"/>
    <w:rsid w:val="00750D29"/>
    <w:rsid w:val="00751212"/>
    <w:rsid w:val="00751551"/>
    <w:rsid w:val="0075533C"/>
    <w:rsid w:val="00755380"/>
    <w:rsid w:val="00755F77"/>
    <w:rsid w:val="00755F96"/>
    <w:rsid w:val="00756CFA"/>
    <w:rsid w:val="0075736F"/>
    <w:rsid w:val="00757C62"/>
    <w:rsid w:val="00757DCC"/>
    <w:rsid w:val="00760771"/>
    <w:rsid w:val="00760844"/>
    <w:rsid w:val="007623E2"/>
    <w:rsid w:val="007639C3"/>
    <w:rsid w:val="0076466E"/>
    <w:rsid w:val="00764D55"/>
    <w:rsid w:val="0076544F"/>
    <w:rsid w:val="00766518"/>
    <w:rsid w:val="007668BC"/>
    <w:rsid w:val="007717E7"/>
    <w:rsid w:val="0077287E"/>
    <w:rsid w:val="0077327D"/>
    <w:rsid w:val="007742A2"/>
    <w:rsid w:val="00774F2C"/>
    <w:rsid w:val="007842DE"/>
    <w:rsid w:val="0078451B"/>
    <w:rsid w:val="00784A85"/>
    <w:rsid w:val="00784CF8"/>
    <w:rsid w:val="00787AAB"/>
    <w:rsid w:val="00791465"/>
    <w:rsid w:val="00791EAE"/>
    <w:rsid w:val="007921D2"/>
    <w:rsid w:val="00792295"/>
    <w:rsid w:val="007922C7"/>
    <w:rsid w:val="00794EBE"/>
    <w:rsid w:val="007A2203"/>
    <w:rsid w:val="007A493A"/>
    <w:rsid w:val="007A56FA"/>
    <w:rsid w:val="007A57E6"/>
    <w:rsid w:val="007A72BF"/>
    <w:rsid w:val="007B1B32"/>
    <w:rsid w:val="007B223F"/>
    <w:rsid w:val="007B3C62"/>
    <w:rsid w:val="007B4A21"/>
    <w:rsid w:val="007B763B"/>
    <w:rsid w:val="007B7D6D"/>
    <w:rsid w:val="007C07A6"/>
    <w:rsid w:val="007C2C2E"/>
    <w:rsid w:val="007C2F92"/>
    <w:rsid w:val="007C3E63"/>
    <w:rsid w:val="007C4BCC"/>
    <w:rsid w:val="007C517A"/>
    <w:rsid w:val="007C7289"/>
    <w:rsid w:val="007D0539"/>
    <w:rsid w:val="007D05A0"/>
    <w:rsid w:val="007D1D51"/>
    <w:rsid w:val="007D40BB"/>
    <w:rsid w:val="007D49D1"/>
    <w:rsid w:val="007D6F18"/>
    <w:rsid w:val="007E138E"/>
    <w:rsid w:val="007E173E"/>
    <w:rsid w:val="007E25A9"/>
    <w:rsid w:val="007E3F4E"/>
    <w:rsid w:val="007E4141"/>
    <w:rsid w:val="007E5309"/>
    <w:rsid w:val="007E559F"/>
    <w:rsid w:val="007E55AF"/>
    <w:rsid w:val="007E5CF3"/>
    <w:rsid w:val="007E713D"/>
    <w:rsid w:val="007F0B96"/>
    <w:rsid w:val="007F166A"/>
    <w:rsid w:val="007F1F08"/>
    <w:rsid w:val="007F2211"/>
    <w:rsid w:val="007F308C"/>
    <w:rsid w:val="007F3675"/>
    <w:rsid w:val="007F4381"/>
    <w:rsid w:val="007F4821"/>
    <w:rsid w:val="007F4FCB"/>
    <w:rsid w:val="007F5D63"/>
    <w:rsid w:val="007F5DC4"/>
    <w:rsid w:val="007F5E78"/>
    <w:rsid w:val="007F6A7B"/>
    <w:rsid w:val="007F73E5"/>
    <w:rsid w:val="007F7C1F"/>
    <w:rsid w:val="00801152"/>
    <w:rsid w:val="0080520C"/>
    <w:rsid w:val="00806767"/>
    <w:rsid w:val="00806AB5"/>
    <w:rsid w:val="00806F27"/>
    <w:rsid w:val="00807591"/>
    <w:rsid w:val="008111CA"/>
    <w:rsid w:val="008122FA"/>
    <w:rsid w:val="00815471"/>
    <w:rsid w:val="00815B4E"/>
    <w:rsid w:val="00816E09"/>
    <w:rsid w:val="00817ACB"/>
    <w:rsid w:val="00817BCE"/>
    <w:rsid w:val="00817D9D"/>
    <w:rsid w:val="00821602"/>
    <w:rsid w:val="0082415C"/>
    <w:rsid w:val="008250D1"/>
    <w:rsid w:val="00832D40"/>
    <w:rsid w:val="00832DA5"/>
    <w:rsid w:val="00834CD4"/>
    <w:rsid w:val="0083551A"/>
    <w:rsid w:val="00837D72"/>
    <w:rsid w:val="00841D52"/>
    <w:rsid w:val="008424A8"/>
    <w:rsid w:val="00842991"/>
    <w:rsid w:val="00842FC2"/>
    <w:rsid w:val="008448A2"/>
    <w:rsid w:val="0084569D"/>
    <w:rsid w:val="00845C02"/>
    <w:rsid w:val="0084712E"/>
    <w:rsid w:val="00847615"/>
    <w:rsid w:val="00851754"/>
    <w:rsid w:val="00852B7C"/>
    <w:rsid w:val="00853DC3"/>
    <w:rsid w:val="00854567"/>
    <w:rsid w:val="00854E59"/>
    <w:rsid w:val="00856346"/>
    <w:rsid w:val="00863070"/>
    <w:rsid w:val="00863E18"/>
    <w:rsid w:val="008644EA"/>
    <w:rsid w:val="00864F93"/>
    <w:rsid w:val="00865B14"/>
    <w:rsid w:val="00865FCF"/>
    <w:rsid w:val="008678E2"/>
    <w:rsid w:val="00870341"/>
    <w:rsid w:val="00871C5A"/>
    <w:rsid w:val="00872423"/>
    <w:rsid w:val="00873AF6"/>
    <w:rsid w:val="00874AB5"/>
    <w:rsid w:val="008807A0"/>
    <w:rsid w:val="0088403F"/>
    <w:rsid w:val="008842AE"/>
    <w:rsid w:val="008848F8"/>
    <w:rsid w:val="00884FD5"/>
    <w:rsid w:val="00886836"/>
    <w:rsid w:val="0089051F"/>
    <w:rsid w:val="00890C96"/>
    <w:rsid w:val="00890D67"/>
    <w:rsid w:val="00891EBB"/>
    <w:rsid w:val="00892ADA"/>
    <w:rsid w:val="008939DD"/>
    <w:rsid w:val="0089604F"/>
    <w:rsid w:val="00896341"/>
    <w:rsid w:val="008A049C"/>
    <w:rsid w:val="008A23A6"/>
    <w:rsid w:val="008A3E9B"/>
    <w:rsid w:val="008A402B"/>
    <w:rsid w:val="008A4584"/>
    <w:rsid w:val="008A4CAC"/>
    <w:rsid w:val="008A4F05"/>
    <w:rsid w:val="008A7533"/>
    <w:rsid w:val="008A76D9"/>
    <w:rsid w:val="008A77CC"/>
    <w:rsid w:val="008B0476"/>
    <w:rsid w:val="008B3124"/>
    <w:rsid w:val="008B3F70"/>
    <w:rsid w:val="008B41B7"/>
    <w:rsid w:val="008B5477"/>
    <w:rsid w:val="008B7AC1"/>
    <w:rsid w:val="008B7C5A"/>
    <w:rsid w:val="008C0DE2"/>
    <w:rsid w:val="008C0E15"/>
    <w:rsid w:val="008C25CD"/>
    <w:rsid w:val="008C2C9D"/>
    <w:rsid w:val="008C3EFE"/>
    <w:rsid w:val="008C682C"/>
    <w:rsid w:val="008D132C"/>
    <w:rsid w:val="008D13F1"/>
    <w:rsid w:val="008D1CA4"/>
    <w:rsid w:val="008D369D"/>
    <w:rsid w:val="008D36F9"/>
    <w:rsid w:val="008D790F"/>
    <w:rsid w:val="008D7C8B"/>
    <w:rsid w:val="008E095E"/>
    <w:rsid w:val="008E15CB"/>
    <w:rsid w:val="008E2152"/>
    <w:rsid w:val="008E36F6"/>
    <w:rsid w:val="008E3835"/>
    <w:rsid w:val="008E6A71"/>
    <w:rsid w:val="008E7100"/>
    <w:rsid w:val="008E7F94"/>
    <w:rsid w:val="008F1C77"/>
    <w:rsid w:val="008F344E"/>
    <w:rsid w:val="008F3C0A"/>
    <w:rsid w:val="008F3F3E"/>
    <w:rsid w:val="008F6B50"/>
    <w:rsid w:val="008F6C63"/>
    <w:rsid w:val="008F753B"/>
    <w:rsid w:val="00901D53"/>
    <w:rsid w:val="00901E33"/>
    <w:rsid w:val="009027DD"/>
    <w:rsid w:val="00903F5E"/>
    <w:rsid w:val="009075A8"/>
    <w:rsid w:val="009100A4"/>
    <w:rsid w:val="009121B9"/>
    <w:rsid w:val="00914062"/>
    <w:rsid w:val="00914B64"/>
    <w:rsid w:val="00915C58"/>
    <w:rsid w:val="0091664F"/>
    <w:rsid w:val="009170FF"/>
    <w:rsid w:val="00917A8C"/>
    <w:rsid w:val="009221B1"/>
    <w:rsid w:val="0092290A"/>
    <w:rsid w:val="009234CC"/>
    <w:rsid w:val="00924154"/>
    <w:rsid w:val="009250B1"/>
    <w:rsid w:val="00933475"/>
    <w:rsid w:val="00933DE7"/>
    <w:rsid w:val="00935FE1"/>
    <w:rsid w:val="009375FF"/>
    <w:rsid w:val="0094020F"/>
    <w:rsid w:val="0094083D"/>
    <w:rsid w:val="00942BE2"/>
    <w:rsid w:val="00943BDF"/>
    <w:rsid w:val="009458C7"/>
    <w:rsid w:val="00951CB0"/>
    <w:rsid w:val="00952555"/>
    <w:rsid w:val="00952ABC"/>
    <w:rsid w:val="00952E89"/>
    <w:rsid w:val="00954096"/>
    <w:rsid w:val="00954735"/>
    <w:rsid w:val="00960509"/>
    <w:rsid w:val="00960CF7"/>
    <w:rsid w:val="00962A7E"/>
    <w:rsid w:val="009657BE"/>
    <w:rsid w:val="00965F68"/>
    <w:rsid w:val="0096659B"/>
    <w:rsid w:val="00967B87"/>
    <w:rsid w:val="0097130D"/>
    <w:rsid w:val="009721AD"/>
    <w:rsid w:val="00972A81"/>
    <w:rsid w:val="00972E61"/>
    <w:rsid w:val="00972F22"/>
    <w:rsid w:val="00973F4E"/>
    <w:rsid w:val="009754D3"/>
    <w:rsid w:val="00976417"/>
    <w:rsid w:val="00980506"/>
    <w:rsid w:val="00981D8E"/>
    <w:rsid w:val="009820DC"/>
    <w:rsid w:val="00982670"/>
    <w:rsid w:val="009835BC"/>
    <w:rsid w:val="00984B15"/>
    <w:rsid w:val="00985BAC"/>
    <w:rsid w:val="00987054"/>
    <w:rsid w:val="00987C5E"/>
    <w:rsid w:val="00987EF9"/>
    <w:rsid w:val="00991498"/>
    <w:rsid w:val="00991913"/>
    <w:rsid w:val="00991B7D"/>
    <w:rsid w:val="00991ED2"/>
    <w:rsid w:val="00993891"/>
    <w:rsid w:val="00993BE2"/>
    <w:rsid w:val="00995CAB"/>
    <w:rsid w:val="00997A3D"/>
    <w:rsid w:val="009A0026"/>
    <w:rsid w:val="009A6575"/>
    <w:rsid w:val="009A6DFF"/>
    <w:rsid w:val="009A770E"/>
    <w:rsid w:val="009B02C6"/>
    <w:rsid w:val="009B13FE"/>
    <w:rsid w:val="009B1678"/>
    <w:rsid w:val="009B20D4"/>
    <w:rsid w:val="009B4B8A"/>
    <w:rsid w:val="009B6418"/>
    <w:rsid w:val="009B7655"/>
    <w:rsid w:val="009B7C0A"/>
    <w:rsid w:val="009C1058"/>
    <w:rsid w:val="009C1DA4"/>
    <w:rsid w:val="009C3CCD"/>
    <w:rsid w:val="009C3ECD"/>
    <w:rsid w:val="009C61A7"/>
    <w:rsid w:val="009C66E1"/>
    <w:rsid w:val="009C6B46"/>
    <w:rsid w:val="009D0852"/>
    <w:rsid w:val="009D1812"/>
    <w:rsid w:val="009D1F89"/>
    <w:rsid w:val="009D216E"/>
    <w:rsid w:val="009D27C5"/>
    <w:rsid w:val="009D2EDF"/>
    <w:rsid w:val="009D6A84"/>
    <w:rsid w:val="009E0730"/>
    <w:rsid w:val="009E198E"/>
    <w:rsid w:val="009E2767"/>
    <w:rsid w:val="009E4BFB"/>
    <w:rsid w:val="009E4E0B"/>
    <w:rsid w:val="009E5958"/>
    <w:rsid w:val="009F074A"/>
    <w:rsid w:val="009F07C0"/>
    <w:rsid w:val="009F08E2"/>
    <w:rsid w:val="009F0AAA"/>
    <w:rsid w:val="009F0CA0"/>
    <w:rsid w:val="009F1044"/>
    <w:rsid w:val="009F17DB"/>
    <w:rsid w:val="009F4140"/>
    <w:rsid w:val="009F73BE"/>
    <w:rsid w:val="00A00324"/>
    <w:rsid w:val="00A013EA"/>
    <w:rsid w:val="00A01815"/>
    <w:rsid w:val="00A0205C"/>
    <w:rsid w:val="00A0264C"/>
    <w:rsid w:val="00A02995"/>
    <w:rsid w:val="00A03A89"/>
    <w:rsid w:val="00A05AB9"/>
    <w:rsid w:val="00A122E0"/>
    <w:rsid w:val="00A12E37"/>
    <w:rsid w:val="00A13249"/>
    <w:rsid w:val="00A13857"/>
    <w:rsid w:val="00A13FD8"/>
    <w:rsid w:val="00A166A2"/>
    <w:rsid w:val="00A17825"/>
    <w:rsid w:val="00A17E59"/>
    <w:rsid w:val="00A2161C"/>
    <w:rsid w:val="00A23D6B"/>
    <w:rsid w:val="00A2450F"/>
    <w:rsid w:val="00A2464A"/>
    <w:rsid w:val="00A25065"/>
    <w:rsid w:val="00A275A3"/>
    <w:rsid w:val="00A304E6"/>
    <w:rsid w:val="00A316B9"/>
    <w:rsid w:val="00A32E7F"/>
    <w:rsid w:val="00A3315B"/>
    <w:rsid w:val="00A34573"/>
    <w:rsid w:val="00A34976"/>
    <w:rsid w:val="00A352EB"/>
    <w:rsid w:val="00A3542D"/>
    <w:rsid w:val="00A37242"/>
    <w:rsid w:val="00A37687"/>
    <w:rsid w:val="00A37A2E"/>
    <w:rsid w:val="00A40ACF"/>
    <w:rsid w:val="00A40D9F"/>
    <w:rsid w:val="00A42A6D"/>
    <w:rsid w:val="00A43918"/>
    <w:rsid w:val="00A461AE"/>
    <w:rsid w:val="00A464D2"/>
    <w:rsid w:val="00A52D1E"/>
    <w:rsid w:val="00A55206"/>
    <w:rsid w:val="00A55227"/>
    <w:rsid w:val="00A55FC8"/>
    <w:rsid w:val="00A577C5"/>
    <w:rsid w:val="00A61F1D"/>
    <w:rsid w:val="00A63A99"/>
    <w:rsid w:val="00A64C19"/>
    <w:rsid w:val="00A657C4"/>
    <w:rsid w:val="00A658CD"/>
    <w:rsid w:val="00A6658F"/>
    <w:rsid w:val="00A70538"/>
    <w:rsid w:val="00A73800"/>
    <w:rsid w:val="00A73F5D"/>
    <w:rsid w:val="00A7608B"/>
    <w:rsid w:val="00A76444"/>
    <w:rsid w:val="00A778C7"/>
    <w:rsid w:val="00A81BAB"/>
    <w:rsid w:val="00A8499D"/>
    <w:rsid w:val="00A853FA"/>
    <w:rsid w:val="00A86177"/>
    <w:rsid w:val="00A8670F"/>
    <w:rsid w:val="00A86C09"/>
    <w:rsid w:val="00A87C49"/>
    <w:rsid w:val="00A935F4"/>
    <w:rsid w:val="00A94192"/>
    <w:rsid w:val="00A96A60"/>
    <w:rsid w:val="00AA051F"/>
    <w:rsid w:val="00AA0CB6"/>
    <w:rsid w:val="00AA1058"/>
    <w:rsid w:val="00AA14BD"/>
    <w:rsid w:val="00AA305F"/>
    <w:rsid w:val="00AA6451"/>
    <w:rsid w:val="00AA766F"/>
    <w:rsid w:val="00AA7C50"/>
    <w:rsid w:val="00AB094E"/>
    <w:rsid w:val="00AB2E2F"/>
    <w:rsid w:val="00AB2E3B"/>
    <w:rsid w:val="00AB3116"/>
    <w:rsid w:val="00AB4D0D"/>
    <w:rsid w:val="00AB564F"/>
    <w:rsid w:val="00AB6FF3"/>
    <w:rsid w:val="00AC2169"/>
    <w:rsid w:val="00AC3571"/>
    <w:rsid w:val="00AC39DA"/>
    <w:rsid w:val="00AC5417"/>
    <w:rsid w:val="00AC56CC"/>
    <w:rsid w:val="00AC6272"/>
    <w:rsid w:val="00AC6885"/>
    <w:rsid w:val="00AC7ADD"/>
    <w:rsid w:val="00AD032E"/>
    <w:rsid w:val="00AD128C"/>
    <w:rsid w:val="00AD4D61"/>
    <w:rsid w:val="00AD7903"/>
    <w:rsid w:val="00AE14CF"/>
    <w:rsid w:val="00AE1881"/>
    <w:rsid w:val="00AE1FE9"/>
    <w:rsid w:val="00AE2C8C"/>
    <w:rsid w:val="00AE377A"/>
    <w:rsid w:val="00AE3824"/>
    <w:rsid w:val="00AE623F"/>
    <w:rsid w:val="00AE6673"/>
    <w:rsid w:val="00AF1E94"/>
    <w:rsid w:val="00AF280E"/>
    <w:rsid w:val="00AF32D4"/>
    <w:rsid w:val="00AF3FDA"/>
    <w:rsid w:val="00AF5B56"/>
    <w:rsid w:val="00AF6CBF"/>
    <w:rsid w:val="00B00283"/>
    <w:rsid w:val="00B0048D"/>
    <w:rsid w:val="00B0090A"/>
    <w:rsid w:val="00B03996"/>
    <w:rsid w:val="00B05B4E"/>
    <w:rsid w:val="00B068EF"/>
    <w:rsid w:val="00B06D07"/>
    <w:rsid w:val="00B0759E"/>
    <w:rsid w:val="00B10556"/>
    <w:rsid w:val="00B11E62"/>
    <w:rsid w:val="00B11F46"/>
    <w:rsid w:val="00B12A81"/>
    <w:rsid w:val="00B12AF0"/>
    <w:rsid w:val="00B16641"/>
    <w:rsid w:val="00B16F54"/>
    <w:rsid w:val="00B176F4"/>
    <w:rsid w:val="00B2259C"/>
    <w:rsid w:val="00B26F6E"/>
    <w:rsid w:val="00B27511"/>
    <w:rsid w:val="00B27824"/>
    <w:rsid w:val="00B27993"/>
    <w:rsid w:val="00B3040A"/>
    <w:rsid w:val="00B319A7"/>
    <w:rsid w:val="00B31EDD"/>
    <w:rsid w:val="00B33419"/>
    <w:rsid w:val="00B33ACF"/>
    <w:rsid w:val="00B34A36"/>
    <w:rsid w:val="00B34EC9"/>
    <w:rsid w:val="00B35E27"/>
    <w:rsid w:val="00B360D8"/>
    <w:rsid w:val="00B367B8"/>
    <w:rsid w:val="00B36930"/>
    <w:rsid w:val="00B41335"/>
    <w:rsid w:val="00B4168E"/>
    <w:rsid w:val="00B418AD"/>
    <w:rsid w:val="00B421AA"/>
    <w:rsid w:val="00B42B36"/>
    <w:rsid w:val="00B42B6E"/>
    <w:rsid w:val="00B44045"/>
    <w:rsid w:val="00B44154"/>
    <w:rsid w:val="00B45560"/>
    <w:rsid w:val="00B468AB"/>
    <w:rsid w:val="00B47746"/>
    <w:rsid w:val="00B47C40"/>
    <w:rsid w:val="00B5047A"/>
    <w:rsid w:val="00B50A32"/>
    <w:rsid w:val="00B540DB"/>
    <w:rsid w:val="00B551ED"/>
    <w:rsid w:val="00B554C2"/>
    <w:rsid w:val="00B5576B"/>
    <w:rsid w:val="00B608DE"/>
    <w:rsid w:val="00B61F4D"/>
    <w:rsid w:val="00B64C82"/>
    <w:rsid w:val="00B6572A"/>
    <w:rsid w:val="00B67CA2"/>
    <w:rsid w:val="00B702FA"/>
    <w:rsid w:val="00B70F8C"/>
    <w:rsid w:val="00B720BC"/>
    <w:rsid w:val="00B73383"/>
    <w:rsid w:val="00B733AE"/>
    <w:rsid w:val="00B7396A"/>
    <w:rsid w:val="00B74585"/>
    <w:rsid w:val="00B74B92"/>
    <w:rsid w:val="00B74D51"/>
    <w:rsid w:val="00B74F0C"/>
    <w:rsid w:val="00B7510C"/>
    <w:rsid w:val="00B7553D"/>
    <w:rsid w:val="00B75F9C"/>
    <w:rsid w:val="00B76563"/>
    <w:rsid w:val="00B80CB9"/>
    <w:rsid w:val="00B81B3D"/>
    <w:rsid w:val="00B822FE"/>
    <w:rsid w:val="00B82BEB"/>
    <w:rsid w:val="00B83652"/>
    <w:rsid w:val="00B869A6"/>
    <w:rsid w:val="00B87352"/>
    <w:rsid w:val="00B87FE9"/>
    <w:rsid w:val="00B9337A"/>
    <w:rsid w:val="00B94DCC"/>
    <w:rsid w:val="00B957E0"/>
    <w:rsid w:val="00BA40FC"/>
    <w:rsid w:val="00BA4DE9"/>
    <w:rsid w:val="00BA5EF8"/>
    <w:rsid w:val="00BA6F40"/>
    <w:rsid w:val="00BA6F61"/>
    <w:rsid w:val="00BA75F5"/>
    <w:rsid w:val="00BB2C43"/>
    <w:rsid w:val="00BB6A97"/>
    <w:rsid w:val="00BB6AEF"/>
    <w:rsid w:val="00BC0B75"/>
    <w:rsid w:val="00BC12F5"/>
    <w:rsid w:val="00BC22F9"/>
    <w:rsid w:val="00BC37B6"/>
    <w:rsid w:val="00BC388E"/>
    <w:rsid w:val="00BC3A16"/>
    <w:rsid w:val="00BC4828"/>
    <w:rsid w:val="00BC483B"/>
    <w:rsid w:val="00BC5F3F"/>
    <w:rsid w:val="00BD0503"/>
    <w:rsid w:val="00BD0B6D"/>
    <w:rsid w:val="00BD1049"/>
    <w:rsid w:val="00BD19A0"/>
    <w:rsid w:val="00BD2982"/>
    <w:rsid w:val="00BD31D0"/>
    <w:rsid w:val="00BD4244"/>
    <w:rsid w:val="00BD6784"/>
    <w:rsid w:val="00BE074F"/>
    <w:rsid w:val="00BE2C22"/>
    <w:rsid w:val="00BE3476"/>
    <w:rsid w:val="00BE35E3"/>
    <w:rsid w:val="00BE3949"/>
    <w:rsid w:val="00BF05C1"/>
    <w:rsid w:val="00BF0719"/>
    <w:rsid w:val="00BF0828"/>
    <w:rsid w:val="00BF148D"/>
    <w:rsid w:val="00BF296B"/>
    <w:rsid w:val="00BF3AC9"/>
    <w:rsid w:val="00BF459A"/>
    <w:rsid w:val="00BF47A9"/>
    <w:rsid w:val="00BF4F87"/>
    <w:rsid w:val="00C00C87"/>
    <w:rsid w:val="00C00D5B"/>
    <w:rsid w:val="00C01526"/>
    <w:rsid w:val="00C019C5"/>
    <w:rsid w:val="00C03172"/>
    <w:rsid w:val="00C047C3"/>
    <w:rsid w:val="00C052B9"/>
    <w:rsid w:val="00C053BC"/>
    <w:rsid w:val="00C07C6B"/>
    <w:rsid w:val="00C07FBF"/>
    <w:rsid w:val="00C10335"/>
    <w:rsid w:val="00C10DD5"/>
    <w:rsid w:val="00C127AD"/>
    <w:rsid w:val="00C1387E"/>
    <w:rsid w:val="00C14FB2"/>
    <w:rsid w:val="00C158F1"/>
    <w:rsid w:val="00C1760A"/>
    <w:rsid w:val="00C212CE"/>
    <w:rsid w:val="00C22DDB"/>
    <w:rsid w:val="00C23C19"/>
    <w:rsid w:val="00C2499D"/>
    <w:rsid w:val="00C24AAC"/>
    <w:rsid w:val="00C25033"/>
    <w:rsid w:val="00C26B4B"/>
    <w:rsid w:val="00C27E6D"/>
    <w:rsid w:val="00C32573"/>
    <w:rsid w:val="00C3401D"/>
    <w:rsid w:val="00C3694A"/>
    <w:rsid w:val="00C36D57"/>
    <w:rsid w:val="00C37A1A"/>
    <w:rsid w:val="00C40FB6"/>
    <w:rsid w:val="00C4231E"/>
    <w:rsid w:val="00C43AC9"/>
    <w:rsid w:val="00C43EB4"/>
    <w:rsid w:val="00C44B38"/>
    <w:rsid w:val="00C4576C"/>
    <w:rsid w:val="00C46339"/>
    <w:rsid w:val="00C4659A"/>
    <w:rsid w:val="00C47797"/>
    <w:rsid w:val="00C520F5"/>
    <w:rsid w:val="00C52224"/>
    <w:rsid w:val="00C5244D"/>
    <w:rsid w:val="00C52E3C"/>
    <w:rsid w:val="00C53E04"/>
    <w:rsid w:val="00C607CA"/>
    <w:rsid w:val="00C6113F"/>
    <w:rsid w:val="00C6115D"/>
    <w:rsid w:val="00C642C1"/>
    <w:rsid w:val="00C6758B"/>
    <w:rsid w:val="00C70CD7"/>
    <w:rsid w:val="00C756B7"/>
    <w:rsid w:val="00C76302"/>
    <w:rsid w:val="00C76462"/>
    <w:rsid w:val="00C77452"/>
    <w:rsid w:val="00C80ED8"/>
    <w:rsid w:val="00C8154F"/>
    <w:rsid w:val="00C818B8"/>
    <w:rsid w:val="00C81BF1"/>
    <w:rsid w:val="00C81E15"/>
    <w:rsid w:val="00C81E59"/>
    <w:rsid w:val="00C82C57"/>
    <w:rsid w:val="00C84876"/>
    <w:rsid w:val="00C87C6E"/>
    <w:rsid w:val="00C90649"/>
    <w:rsid w:val="00C90B05"/>
    <w:rsid w:val="00C913FF"/>
    <w:rsid w:val="00C91916"/>
    <w:rsid w:val="00C94AB5"/>
    <w:rsid w:val="00C9597D"/>
    <w:rsid w:val="00C96A0F"/>
    <w:rsid w:val="00C96F41"/>
    <w:rsid w:val="00C97791"/>
    <w:rsid w:val="00CA03CF"/>
    <w:rsid w:val="00CA20BF"/>
    <w:rsid w:val="00CA2ABA"/>
    <w:rsid w:val="00CA38AA"/>
    <w:rsid w:val="00CA5C07"/>
    <w:rsid w:val="00CA7461"/>
    <w:rsid w:val="00CA7BC2"/>
    <w:rsid w:val="00CA7CC3"/>
    <w:rsid w:val="00CA7D16"/>
    <w:rsid w:val="00CA7F5D"/>
    <w:rsid w:val="00CB0BCB"/>
    <w:rsid w:val="00CB2F80"/>
    <w:rsid w:val="00CB51C3"/>
    <w:rsid w:val="00CB5753"/>
    <w:rsid w:val="00CB62DE"/>
    <w:rsid w:val="00CB6340"/>
    <w:rsid w:val="00CC0589"/>
    <w:rsid w:val="00CC12AD"/>
    <w:rsid w:val="00CC1F5D"/>
    <w:rsid w:val="00CC36E2"/>
    <w:rsid w:val="00CC4858"/>
    <w:rsid w:val="00CC4E8C"/>
    <w:rsid w:val="00CC4FA2"/>
    <w:rsid w:val="00CC6D79"/>
    <w:rsid w:val="00CC7C41"/>
    <w:rsid w:val="00CD0FA4"/>
    <w:rsid w:val="00CD1D99"/>
    <w:rsid w:val="00CD2828"/>
    <w:rsid w:val="00CD38B0"/>
    <w:rsid w:val="00CD61C6"/>
    <w:rsid w:val="00CD721D"/>
    <w:rsid w:val="00CD74AE"/>
    <w:rsid w:val="00CE120C"/>
    <w:rsid w:val="00CE21E7"/>
    <w:rsid w:val="00CE27AA"/>
    <w:rsid w:val="00CE2D1E"/>
    <w:rsid w:val="00CE4E3A"/>
    <w:rsid w:val="00CE7973"/>
    <w:rsid w:val="00CF1868"/>
    <w:rsid w:val="00CF2117"/>
    <w:rsid w:val="00CF4954"/>
    <w:rsid w:val="00CF5063"/>
    <w:rsid w:val="00D00371"/>
    <w:rsid w:val="00D01E87"/>
    <w:rsid w:val="00D0282E"/>
    <w:rsid w:val="00D028B3"/>
    <w:rsid w:val="00D028C4"/>
    <w:rsid w:val="00D02AB5"/>
    <w:rsid w:val="00D02AF7"/>
    <w:rsid w:val="00D03153"/>
    <w:rsid w:val="00D03BE7"/>
    <w:rsid w:val="00D044CB"/>
    <w:rsid w:val="00D06111"/>
    <w:rsid w:val="00D06AFE"/>
    <w:rsid w:val="00D1013D"/>
    <w:rsid w:val="00D10361"/>
    <w:rsid w:val="00D11C7A"/>
    <w:rsid w:val="00D12A1B"/>
    <w:rsid w:val="00D1337F"/>
    <w:rsid w:val="00D13DF4"/>
    <w:rsid w:val="00D14046"/>
    <w:rsid w:val="00D157D7"/>
    <w:rsid w:val="00D173F3"/>
    <w:rsid w:val="00D20826"/>
    <w:rsid w:val="00D20F7A"/>
    <w:rsid w:val="00D237A9"/>
    <w:rsid w:val="00D247DA"/>
    <w:rsid w:val="00D25A30"/>
    <w:rsid w:val="00D271A4"/>
    <w:rsid w:val="00D304EA"/>
    <w:rsid w:val="00D30FF7"/>
    <w:rsid w:val="00D31BCC"/>
    <w:rsid w:val="00D34F80"/>
    <w:rsid w:val="00D37ADB"/>
    <w:rsid w:val="00D37C00"/>
    <w:rsid w:val="00D40E13"/>
    <w:rsid w:val="00D414F8"/>
    <w:rsid w:val="00D41806"/>
    <w:rsid w:val="00D41BC2"/>
    <w:rsid w:val="00D424A3"/>
    <w:rsid w:val="00D42719"/>
    <w:rsid w:val="00D42AD9"/>
    <w:rsid w:val="00D436E8"/>
    <w:rsid w:val="00D443D1"/>
    <w:rsid w:val="00D4723B"/>
    <w:rsid w:val="00D5026C"/>
    <w:rsid w:val="00D517CC"/>
    <w:rsid w:val="00D51EE4"/>
    <w:rsid w:val="00D56BE3"/>
    <w:rsid w:val="00D5706F"/>
    <w:rsid w:val="00D57554"/>
    <w:rsid w:val="00D57F17"/>
    <w:rsid w:val="00D6273E"/>
    <w:rsid w:val="00D67B1F"/>
    <w:rsid w:val="00D7064D"/>
    <w:rsid w:val="00D71BF2"/>
    <w:rsid w:val="00D732B6"/>
    <w:rsid w:val="00D7446A"/>
    <w:rsid w:val="00D74B6A"/>
    <w:rsid w:val="00D75318"/>
    <w:rsid w:val="00D76429"/>
    <w:rsid w:val="00D76A76"/>
    <w:rsid w:val="00D773BD"/>
    <w:rsid w:val="00D817DE"/>
    <w:rsid w:val="00D83D38"/>
    <w:rsid w:val="00D85CEC"/>
    <w:rsid w:val="00D85EC5"/>
    <w:rsid w:val="00D86EE1"/>
    <w:rsid w:val="00D90496"/>
    <w:rsid w:val="00D938E4"/>
    <w:rsid w:val="00D9580C"/>
    <w:rsid w:val="00D96C5E"/>
    <w:rsid w:val="00D97825"/>
    <w:rsid w:val="00DA029B"/>
    <w:rsid w:val="00DA04AF"/>
    <w:rsid w:val="00DA09F2"/>
    <w:rsid w:val="00DA2114"/>
    <w:rsid w:val="00DA25CA"/>
    <w:rsid w:val="00DA58C5"/>
    <w:rsid w:val="00DA6717"/>
    <w:rsid w:val="00DA79F9"/>
    <w:rsid w:val="00DB0574"/>
    <w:rsid w:val="00DB05F2"/>
    <w:rsid w:val="00DB0FC4"/>
    <w:rsid w:val="00DB1063"/>
    <w:rsid w:val="00DB17D1"/>
    <w:rsid w:val="00DB2D55"/>
    <w:rsid w:val="00DB3D4E"/>
    <w:rsid w:val="00DB446C"/>
    <w:rsid w:val="00DB4759"/>
    <w:rsid w:val="00DB4780"/>
    <w:rsid w:val="00DB50B1"/>
    <w:rsid w:val="00DB5FAC"/>
    <w:rsid w:val="00DB611D"/>
    <w:rsid w:val="00DB6493"/>
    <w:rsid w:val="00DC2850"/>
    <w:rsid w:val="00DC3747"/>
    <w:rsid w:val="00DC4282"/>
    <w:rsid w:val="00DC43F7"/>
    <w:rsid w:val="00DC4AE6"/>
    <w:rsid w:val="00DC6C6E"/>
    <w:rsid w:val="00DC72DE"/>
    <w:rsid w:val="00DC7F0E"/>
    <w:rsid w:val="00DD1205"/>
    <w:rsid w:val="00DD1A67"/>
    <w:rsid w:val="00DD2A57"/>
    <w:rsid w:val="00DD37D9"/>
    <w:rsid w:val="00DD3AC0"/>
    <w:rsid w:val="00DD4808"/>
    <w:rsid w:val="00DD4937"/>
    <w:rsid w:val="00DD6CD4"/>
    <w:rsid w:val="00DD74E2"/>
    <w:rsid w:val="00DD7A6B"/>
    <w:rsid w:val="00DD7A73"/>
    <w:rsid w:val="00DD7C19"/>
    <w:rsid w:val="00DD7D5C"/>
    <w:rsid w:val="00DE0F04"/>
    <w:rsid w:val="00DE6457"/>
    <w:rsid w:val="00DE7242"/>
    <w:rsid w:val="00DF0756"/>
    <w:rsid w:val="00DF102A"/>
    <w:rsid w:val="00DF200D"/>
    <w:rsid w:val="00DF3A58"/>
    <w:rsid w:val="00DF42BB"/>
    <w:rsid w:val="00DF55DE"/>
    <w:rsid w:val="00DF72A7"/>
    <w:rsid w:val="00E01003"/>
    <w:rsid w:val="00E01D78"/>
    <w:rsid w:val="00E02696"/>
    <w:rsid w:val="00E031E4"/>
    <w:rsid w:val="00E0322B"/>
    <w:rsid w:val="00E059D1"/>
    <w:rsid w:val="00E05CE5"/>
    <w:rsid w:val="00E05DC7"/>
    <w:rsid w:val="00E06BF4"/>
    <w:rsid w:val="00E11358"/>
    <w:rsid w:val="00E12AF2"/>
    <w:rsid w:val="00E15AC0"/>
    <w:rsid w:val="00E205F7"/>
    <w:rsid w:val="00E20C4B"/>
    <w:rsid w:val="00E217E0"/>
    <w:rsid w:val="00E229F8"/>
    <w:rsid w:val="00E26640"/>
    <w:rsid w:val="00E278AB"/>
    <w:rsid w:val="00E3002A"/>
    <w:rsid w:val="00E307E4"/>
    <w:rsid w:val="00E3258F"/>
    <w:rsid w:val="00E33A22"/>
    <w:rsid w:val="00E33DC3"/>
    <w:rsid w:val="00E34F1C"/>
    <w:rsid w:val="00E37684"/>
    <w:rsid w:val="00E37C31"/>
    <w:rsid w:val="00E41AB4"/>
    <w:rsid w:val="00E42080"/>
    <w:rsid w:val="00E520B4"/>
    <w:rsid w:val="00E5305A"/>
    <w:rsid w:val="00E540CB"/>
    <w:rsid w:val="00E54475"/>
    <w:rsid w:val="00E54C6C"/>
    <w:rsid w:val="00E56174"/>
    <w:rsid w:val="00E56AF1"/>
    <w:rsid w:val="00E570E0"/>
    <w:rsid w:val="00E57F54"/>
    <w:rsid w:val="00E61D88"/>
    <w:rsid w:val="00E62427"/>
    <w:rsid w:val="00E64410"/>
    <w:rsid w:val="00E64A51"/>
    <w:rsid w:val="00E6520C"/>
    <w:rsid w:val="00E659FA"/>
    <w:rsid w:val="00E70B50"/>
    <w:rsid w:val="00E70ECE"/>
    <w:rsid w:val="00E71446"/>
    <w:rsid w:val="00E71632"/>
    <w:rsid w:val="00E71F77"/>
    <w:rsid w:val="00E7400C"/>
    <w:rsid w:val="00E74CC8"/>
    <w:rsid w:val="00E7634F"/>
    <w:rsid w:val="00E76D8B"/>
    <w:rsid w:val="00E83F89"/>
    <w:rsid w:val="00E85EDC"/>
    <w:rsid w:val="00E9172B"/>
    <w:rsid w:val="00E91AB3"/>
    <w:rsid w:val="00E9560F"/>
    <w:rsid w:val="00E96F61"/>
    <w:rsid w:val="00EA0F0F"/>
    <w:rsid w:val="00EA2001"/>
    <w:rsid w:val="00EA4C0E"/>
    <w:rsid w:val="00EB0532"/>
    <w:rsid w:val="00EB0EBE"/>
    <w:rsid w:val="00EB20A0"/>
    <w:rsid w:val="00EB3795"/>
    <w:rsid w:val="00EB4AF8"/>
    <w:rsid w:val="00EB7D08"/>
    <w:rsid w:val="00EC48A0"/>
    <w:rsid w:val="00EC6847"/>
    <w:rsid w:val="00ED0FF6"/>
    <w:rsid w:val="00ED3477"/>
    <w:rsid w:val="00ED4CDB"/>
    <w:rsid w:val="00ED5F06"/>
    <w:rsid w:val="00ED6616"/>
    <w:rsid w:val="00ED6ACA"/>
    <w:rsid w:val="00EE05D3"/>
    <w:rsid w:val="00EE29B0"/>
    <w:rsid w:val="00EE72C6"/>
    <w:rsid w:val="00EE735D"/>
    <w:rsid w:val="00EE7E2E"/>
    <w:rsid w:val="00EF0316"/>
    <w:rsid w:val="00EF032F"/>
    <w:rsid w:val="00EF3B86"/>
    <w:rsid w:val="00EF5B0A"/>
    <w:rsid w:val="00EF5EB5"/>
    <w:rsid w:val="00EF640D"/>
    <w:rsid w:val="00EF6840"/>
    <w:rsid w:val="00EF74EF"/>
    <w:rsid w:val="00F00B84"/>
    <w:rsid w:val="00F00D5F"/>
    <w:rsid w:val="00F03683"/>
    <w:rsid w:val="00F03D02"/>
    <w:rsid w:val="00F04361"/>
    <w:rsid w:val="00F04894"/>
    <w:rsid w:val="00F06C24"/>
    <w:rsid w:val="00F079A0"/>
    <w:rsid w:val="00F07A61"/>
    <w:rsid w:val="00F10E5F"/>
    <w:rsid w:val="00F12472"/>
    <w:rsid w:val="00F128D6"/>
    <w:rsid w:val="00F12A12"/>
    <w:rsid w:val="00F12C30"/>
    <w:rsid w:val="00F14866"/>
    <w:rsid w:val="00F149CD"/>
    <w:rsid w:val="00F14F3E"/>
    <w:rsid w:val="00F14FB6"/>
    <w:rsid w:val="00F1500E"/>
    <w:rsid w:val="00F154AD"/>
    <w:rsid w:val="00F15765"/>
    <w:rsid w:val="00F17337"/>
    <w:rsid w:val="00F22450"/>
    <w:rsid w:val="00F22E5D"/>
    <w:rsid w:val="00F238DC"/>
    <w:rsid w:val="00F23B22"/>
    <w:rsid w:val="00F23DD1"/>
    <w:rsid w:val="00F24C22"/>
    <w:rsid w:val="00F26477"/>
    <w:rsid w:val="00F27ECA"/>
    <w:rsid w:val="00F307F3"/>
    <w:rsid w:val="00F313ED"/>
    <w:rsid w:val="00F31B2C"/>
    <w:rsid w:val="00F3238A"/>
    <w:rsid w:val="00F331F0"/>
    <w:rsid w:val="00F3579B"/>
    <w:rsid w:val="00F35802"/>
    <w:rsid w:val="00F36453"/>
    <w:rsid w:val="00F37150"/>
    <w:rsid w:val="00F371D9"/>
    <w:rsid w:val="00F41F09"/>
    <w:rsid w:val="00F41FB1"/>
    <w:rsid w:val="00F42FE2"/>
    <w:rsid w:val="00F43866"/>
    <w:rsid w:val="00F44B3C"/>
    <w:rsid w:val="00F45CEE"/>
    <w:rsid w:val="00F46D67"/>
    <w:rsid w:val="00F46EEF"/>
    <w:rsid w:val="00F4711D"/>
    <w:rsid w:val="00F4792C"/>
    <w:rsid w:val="00F500DF"/>
    <w:rsid w:val="00F50911"/>
    <w:rsid w:val="00F54692"/>
    <w:rsid w:val="00F54EF7"/>
    <w:rsid w:val="00F561EA"/>
    <w:rsid w:val="00F604D2"/>
    <w:rsid w:val="00F60510"/>
    <w:rsid w:val="00F61532"/>
    <w:rsid w:val="00F616A9"/>
    <w:rsid w:val="00F64797"/>
    <w:rsid w:val="00F64911"/>
    <w:rsid w:val="00F708C4"/>
    <w:rsid w:val="00F728AE"/>
    <w:rsid w:val="00F72F6E"/>
    <w:rsid w:val="00F75087"/>
    <w:rsid w:val="00F767F0"/>
    <w:rsid w:val="00F768B8"/>
    <w:rsid w:val="00F773D9"/>
    <w:rsid w:val="00F7770A"/>
    <w:rsid w:val="00F77E00"/>
    <w:rsid w:val="00F80033"/>
    <w:rsid w:val="00F8060E"/>
    <w:rsid w:val="00F809C1"/>
    <w:rsid w:val="00F90679"/>
    <w:rsid w:val="00F92445"/>
    <w:rsid w:val="00F9321C"/>
    <w:rsid w:val="00F97476"/>
    <w:rsid w:val="00FA24B9"/>
    <w:rsid w:val="00FA3BC9"/>
    <w:rsid w:val="00FA7856"/>
    <w:rsid w:val="00FA7C1E"/>
    <w:rsid w:val="00FB063B"/>
    <w:rsid w:val="00FB0A14"/>
    <w:rsid w:val="00FB2409"/>
    <w:rsid w:val="00FB2804"/>
    <w:rsid w:val="00FB4716"/>
    <w:rsid w:val="00FB6AE9"/>
    <w:rsid w:val="00FB759E"/>
    <w:rsid w:val="00FC2A44"/>
    <w:rsid w:val="00FC340A"/>
    <w:rsid w:val="00FC446F"/>
    <w:rsid w:val="00FC6106"/>
    <w:rsid w:val="00FC7391"/>
    <w:rsid w:val="00FD1A56"/>
    <w:rsid w:val="00FD26F2"/>
    <w:rsid w:val="00FD292C"/>
    <w:rsid w:val="00FD3F65"/>
    <w:rsid w:val="00FD77E9"/>
    <w:rsid w:val="00FE089B"/>
    <w:rsid w:val="00FE0DA0"/>
    <w:rsid w:val="00FE3108"/>
    <w:rsid w:val="00FE5D21"/>
    <w:rsid w:val="00FE7D71"/>
    <w:rsid w:val="00FF0070"/>
    <w:rsid w:val="00FF0F5D"/>
    <w:rsid w:val="00FF2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562E37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Body Text Inden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2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2BEB"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ind w:right="-1050"/>
      <w:outlineLvl w:val="0"/>
    </w:pPr>
    <w:rPr>
      <w:szCs w:val="20"/>
    </w:rPr>
  </w:style>
  <w:style w:type="paragraph" w:styleId="2">
    <w:name w:val="heading 2"/>
    <w:basedOn w:val="a"/>
    <w:next w:val="a"/>
    <w:qFormat/>
    <w:rsid w:val="003B04E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ind w:right="-1050"/>
      <w:outlineLvl w:val="2"/>
    </w:pPr>
    <w:rPr>
      <w:b/>
      <w:bCs/>
      <w:szCs w:val="20"/>
    </w:rPr>
  </w:style>
  <w:style w:type="paragraph" w:styleId="4">
    <w:name w:val="heading 4"/>
    <w:basedOn w:val="a"/>
    <w:next w:val="a"/>
    <w:link w:val="40"/>
    <w:qFormat/>
    <w:rsid w:val="005A430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5A430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pPr>
      <w:keepNext/>
      <w:jc w:val="both"/>
      <w:outlineLvl w:val="5"/>
    </w:pPr>
    <w:rPr>
      <w:i/>
      <w:iCs/>
      <w:sz w:val="26"/>
      <w:szCs w:val="20"/>
    </w:rPr>
  </w:style>
  <w:style w:type="paragraph" w:styleId="7">
    <w:name w:val="heading 7"/>
    <w:basedOn w:val="a"/>
    <w:next w:val="a"/>
    <w:link w:val="70"/>
    <w:qFormat/>
    <w:pPr>
      <w:keepNext/>
      <w:jc w:val="both"/>
      <w:outlineLvl w:val="6"/>
    </w:pPr>
    <w:rPr>
      <w:sz w:val="26"/>
      <w:szCs w:val="20"/>
      <w:u w:val="single"/>
    </w:rPr>
  </w:style>
  <w:style w:type="paragraph" w:styleId="8">
    <w:name w:val="heading 8"/>
    <w:basedOn w:val="a"/>
    <w:next w:val="a"/>
    <w:link w:val="80"/>
    <w:qFormat/>
    <w:rsid w:val="005A4300"/>
    <w:pPr>
      <w:keepNext/>
      <w:ind w:left="720"/>
      <w:jc w:val="right"/>
      <w:outlineLvl w:val="7"/>
    </w:pPr>
    <w:rPr>
      <w:szCs w:val="20"/>
    </w:rPr>
  </w:style>
  <w:style w:type="paragraph" w:styleId="9">
    <w:name w:val="heading 9"/>
    <w:basedOn w:val="a"/>
    <w:next w:val="a"/>
    <w:link w:val="90"/>
    <w:qFormat/>
    <w:pPr>
      <w:keepNext/>
      <w:jc w:val="both"/>
      <w:outlineLvl w:val="8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314272"/>
    <w:rPr>
      <w:sz w:val="24"/>
      <w:lang w:val="ru-RU" w:eastAsia="ru-RU" w:bidi="ar-SA"/>
    </w:rPr>
  </w:style>
  <w:style w:type="character" w:customStyle="1" w:styleId="40">
    <w:name w:val="Заголовок 4 Знак"/>
    <w:link w:val="4"/>
    <w:rsid w:val="005A4300"/>
    <w:rPr>
      <w:b/>
      <w:bCs/>
      <w:sz w:val="28"/>
      <w:szCs w:val="28"/>
    </w:rPr>
  </w:style>
  <w:style w:type="character" w:customStyle="1" w:styleId="50">
    <w:name w:val="Заголовок 5 Знак"/>
    <w:link w:val="5"/>
    <w:rsid w:val="005A4300"/>
    <w:rPr>
      <w:b/>
      <w:bCs/>
      <w:i/>
      <w:iCs/>
      <w:sz w:val="26"/>
      <w:szCs w:val="26"/>
    </w:rPr>
  </w:style>
  <w:style w:type="character" w:customStyle="1" w:styleId="80">
    <w:name w:val="Заголовок 8 Знак"/>
    <w:link w:val="8"/>
    <w:rsid w:val="005A4300"/>
    <w:rPr>
      <w:sz w:val="24"/>
    </w:rPr>
  </w:style>
  <w:style w:type="character" w:customStyle="1" w:styleId="90">
    <w:name w:val="Заголовок 9 Знак"/>
    <w:link w:val="9"/>
    <w:rsid w:val="005A4300"/>
    <w:rPr>
      <w:b/>
      <w:bCs/>
      <w:sz w:val="24"/>
      <w:szCs w:val="24"/>
    </w:rPr>
  </w:style>
  <w:style w:type="character" w:styleId="a3">
    <w:name w:val="Hyperlink"/>
    <w:rPr>
      <w:color w:val="0000FF"/>
      <w:u w:val="single"/>
    </w:rPr>
  </w:style>
  <w:style w:type="paragraph" w:styleId="a4">
    <w:name w:val="Body Text Indent"/>
    <w:basedOn w:val="a"/>
    <w:link w:val="a5"/>
    <w:uiPriority w:val="99"/>
    <w:pPr>
      <w:ind w:right="-1050" w:firstLine="720"/>
    </w:pPr>
    <w:rPr>
      <w:szCs w:val="20"/>
    </w:rPr>
  </w:style>
  <w:style w:type="character" w:customStyle="1" w:styleId="a5">
    <w:name w:val="Основной текст с отступом Знак"/>
    <w:link w:val="a4"/>
    <w:uiPriority w:val="99"/>
    <w:rsid w:val="006062BC"/>
    <w:rPr>
      <w:sz w:val="24"/>
      <w:lang w:val="ru-RU" w:eastAsia="ru-RU" w:bidi="ar-SA"/>
    </w:rPr>
  </w:style>
  <w:style w:type="paragraph" w:styleId="20">
    <w:name w:val="Body Text 2"/>
    <w:basedOn w:val="a"/>
    <w:link w:val="21"/>
    <w:uiPriority w:val="99"/>
    <w:pPr>
      <w:jc w:val="both"/>
    </w:pPr>
  </w:style>
  <w:style w:type="character" w:customStyle="1" w:styleId="21">
    <w:name w:val="Основной текст 2 Знак"/>
    <w:link w:val="20"/>
    <w:uiPriority w:val="99"/>
    <w:rsid w:val="005A4300"/>
    <w:rPr>
      <w:sz w:val="24"/>
      <w:szCs w:val="24"/>
    </w:rPr>
  </w:style>
  <w:style w:type="paragraph" w:styleId="a6">
    <w:name w:val="Body Text"/>
    <w:basedOn w:val="a"/>
    <w:link w:val="a7"/>
    <w:pPr>
      <w:ind w:right="-1050"/>
    </w:pPr>
    <w:rPr>
      <w:b/>
      <w:szCs w:val="20"/>
    </w:rPr>
  </w:style>
  <w:style w:type="character" w:customStyle="1" w:styleId="a7">
    <w:name w:val="Основной текст Знак"/>
    <w:link w:val="a6"/>
    <w:uiPriority w:val="99"/>
    <w:locked/>
    <w:rsid w:val="00314272"/>
    <w:rPr>
      <w:b/>
      <w:sz w:val="24"/>
      <w:lang w:val="ru-RU" w:eastAsia="ru-RU" w:bidi="ar-SA"/>
    </w:rPr>
  </w:style>
  <w:style w:type="paragraph" w:styleId="30">
    <w:name w:val="Body Text 3"/>
    <w:basedOn w:val="a"/>
    <w:pPr>
      <w:ind w:right="-1049"/>
      <w:jc w:val="both"/>
    </w:pPr>
    <w:rPr>
      <w:szCs w:val="20"/>
    </w:rPr>
  </w:style>
  <w:style w:type="paragraph" w:customStyle="1" w:styleId="xl19">
    <w:name w:val="xl19"/>
    <w:basedOn w:val="a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</w:rPr>
  </w:style>
  <w:style w:type="character" w:styleId="a8">
    <w:name w:val="page number"/>
    <w:basedOn w:val="a0"/>
  </w:style>
  <w:style w:type="paragraph" w:styleId="a9">
    <w:name w:val="header"/>
    <w:basedOn w:val="a"/>
    <w:link w:val="aa"/>
    <w:uiPriority w:val="99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rsid w:val="00314272"/>
    <w:rPr>
      <w:sz w:val="24"/>
      <w:szCs w:val="24"/>
      <w:lang w:val="ru-RU" w:eastAsia="ru-RU" w:bidi="ar-SA"/>
    </w:rPr>
  </w:style>
  <w:style w:type="paragraph" w:customStyle="1" w:styleId="xl38">
    <w:name w:val="xl38"/>
    <w:basedOn w:val="a"/>
    <w:rsid w:val="00415F27"/>
    <w:pPr>
      <w:spacing w:before="100" w:beforeAutospacing="1" w:after="100" w:afterAutospacing="1"/>
    </w:pPr>
    <w:rPr>
      <w:rFonts w:eastAsia="Arial Unicode MS"/>
    </w:rPr>
  </w:style>
  <w:style w:type="paragraph" w:styleId="31">
    <w:name w:val="Body Text Indent 3"/>
    <w:basedOn w:val="a"/>
    <w:rsid w:val="00E26640"/>
    <w:pPr>
      <w:spacing w:after="120"/>
      <w:ind w:left="283"/>
    </w:pPr>
    <w:rPr>
      <w:sz w:val="16"/>
      <w:szCs w:val="16"/>
    </w:rPr>
  </w:style>
  <w:style w:type="paragraph" w:styleId="ab">
    <w:name w:val="Balloon Text"/>
    <w:basedOn w:val="a"/>
    <w:link w:val="ac"/>
    <w:semiHidden/>
    <w:rsid w:val="0041649D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semiHidden/>
    <w:rsid w:val="00314272"/>
    <w:rPr>
      <w:rFonts w:ascii="Tahoma" w:hAnsi="Tahoma" w:cs="Tahoma"/>
      <w:sz w:val="16"/>
      <w:szCs w:val="16"/>
      <w:lang w:val="ru-RU" w:eastAsia="ru-RU" w:bidi="ar-SA"/>
    </w:rPr>
  </w:style>
  <w:style w:type="paragraph" w:styleId="ad">
    <w:name w:val="Block Text"/>
    <w:basedOn w:val="a"/>
    <w:rsid w:val="003C767E"/>
    <w:pPr>
      <w:ind w:left="708" w:right="-393" w:firstLine="357"/>
      <w:jc w:val="both"/>
    </w:pPr>
    <w:rPr>
      <w:color w:val="FFFF99"/>
    </w:rPr>
  </w:style>
  <w:style w:type="paragraph" w:styleId="22">
    <w:name w:val="Body Text Indent 2"/>
    <w:basedOn w:val="a"/>
    <w:link w:val="23"/>
    <w:rsid w:val="003B04ED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link w:val="22"/>
    <w:rsid w:val="003B04ED"/>
    <w:rPr>
      <w:sz w:val="24"/>
      <w:szCs w:val="24"/>
      <w:lang w:val="ru-RU" w:eastAsia="ru-RU" w:bidi="ar-SA"/>
    </w:rPr>
  </w:style>
  <w:style w:type="table" w:styleId="ae">
    <w:name w:val="Table Grid"/>
    <w:basedOn w:val="a1"/>
    <w:rsid w:val="003B04E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footer"/>
    <w:basedOn w:val="a"/>
    <w:rsid w:val="003B04ED"/>
    <w:pPr>
      <w:tabs>
        <w:tab w:val="center" w:pos="4677"/>
        <w:tab w:val="right" w:pos="9355"/>
      </w:tabs>
    </w:pPr>
  </w:style>
  <w:style w:type="character" w:styleId="HTML">
    <w:name w:val="HTML Typewriter"/>
    <w:rsid w:val="00745ADD"/>
    <w:rPr>
      <w:rFonts w:ascii="Courier New" w:eastAsia="Times New Roman" w:hAnsi="Courier New" w:cs="Courier New"/>
      <w:sz w:val="20"/>
      <w:szCs w:val="20"/>
    </w:rPr>
  </w:style>
  <w:style w:type="paragraph" w:styleId="af0">
    <w:name w:val="Plain Text"/>
    <w:basedOn w:val="a"/>
    <w:link w:val="af1"/>
    <w:rsid w:val="00C9597D"/>
    <w:pPr>
      <w:autoSpaceDE w:val="0"/>
      <w:autoSpaceDN w:val="0"/>
    </w:pPr>
    <w:rPr>
      <w:rFonts w:ascii="Courier New" w:eastAsia="SimSun" w:hAnsi="Courier New" w:cs="Courier New"/>
      <w:sz w:val="20"/>
      <w:szCs w:val="20"/>
    </w:rPr>
  </w:style>
  <w:style w:type="character" w:customStyle="1" w:styleId="af1">
    <w:name w:val="Текст Знак"/>
    <w:link w:val="af0"/>
    <w:rsid w:val="005A4300"/>
    <w:rPr>
      <w:rFonts w:ascii="Courier New" w:eastAsia="SimSun" w:hAnsi="Courier New" w:cs="Courier New"/>
    </w:rPr>
  </w:style>
  <w:style w:type="character" w:styleId="af2">
    <w:name w:val="annotation reference"/>
    <w:rsid w:val="00766518"/>
    <w:rPr>
      <w:sz w:val="16"/>
      <w:szCs w:val="16"/>
    </w:rPr>
  </w:style>
  <w:style w:type="paragraph" w:styleId="af3">
    <w:name w:val="annotation text"/>
    <w:basedOn w:val="a"/>
    <w:link w:val="af4"/>
    <w:rsid w:val="00766518"/>
    <w:rPr>
      <w:sz w:val="20"/>
      <w:szCs w:val="20"/>
    </w:rPr>
  </w:style>
  <w:style w:type="character" w:customStyle="1" w:styleId="af4">
    <w:name w:val="Текст примечания Знак"/>
    <w:link w:val="af3"/>
    <w:locked/>
    <w:rsid w:val="005A4300"/>
  </w:style>
  <w:style w:type="paragraph" w:styleId="af5">
    <w:name w:val="annotation subject"/>
    <w:basedOn w:val="af3"/>
    <w:next w:val="af3"/>
    <w:link w:val="af6"/>
    <w:rsid w:val="00766518"/>
    <w:rPr>
      <w:b/>
      <w:bCs/>
    </w:rPr>
  </w:style>
  <w:style w:type="character" w:customStyle="1" w:styleId="af6">
    <w:name w:val="Тема примечания Знак"/>
    <w:link w:val="af5"/>
    <w:rsid w:val="005A4300"/>
    <w:rPr>
      <w:b/>
      <w:bCs/>
    </w:rPr>
  </w:style>
  <w:style w:type="character" w:customStyle="1" w:styleId="SvetlanaASokolova">
    <w:name w:val="Svetlana A. Sokolova"/>
    <w:semiHidden/>
    <w:rsid w:val="00714590"/>
    <w:rPr>
      <w:rFonts w:ascii="Arial" w:hAnsi="Arial" w:cs="Arial"/>
      <w:color w:val="000080"/>
      <w:sz w:val="20"/>
      <w:szCs w:val="20"/>
    </w:rPr>
  </w:style>
  <w:style w:type="paragraph" w:customStyle="1" w:styleId="ConsNormal">
    <w:name w:val="ConsNormal"/>
    <w:rsid w:val="00832DA5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rmal0">
    <w:name w:val="consnormal"/>
    <w:basedOn w:val="a"/>
    <w:rsid w:val="004930FC"/>
    <w:pPr>
      <w:ind w:firstLine="720"/>
    </w:pPr>
    <w:rPr>
      <w:rFonts w:ascii="Arial" w:hAnsi="Arial" w:cs="Arial"/>
      <w:sz w:val="20"/>
      <w:szCs w:val="20"/>
    </w:rPr>
  </w:style>
  <w:style w:type="paragraph" w:customStyle="1" w:styleId="text">
    <w:name w:val="text"/>
    <w:basedOn w:val="a"/>
    <w:rsid w:val="004930FC"/>
    <w:pPr>
      <w:spacing w:before="100" w:beforeAutospacing="1" w:after="100" w:afterAutospacing="1"/>
    </w:pPr>
  </w:style>
  <w:style w:type="character" w:customStyle="1" w:styleId="71">
    <w:name w:val="Знак Знак7"/>
    <w:rsid w:val="002845B9"/>
    <w:rPr>
      <w:sz w:val="24"/>
      <w:lang w:val="ru-RU" w:eastAsia="ru-RU" w:bidi="ar-SA"/>
    </w:rPr>
  </w:style>
  <w:style w:type="paragraph" w:styleId="af7">
    <w:name w:val="Normal (Web)"/>
    <w:basedOn w:val="a"/>
    <w:rsid w:val="00314272"/>
    <w:pPr>
      <w:spacing w:before="100" w:beforeAutospacing="1" w:after="100" w:afterAutospacing="1"/>
    </w:pPr>
  </w:style>
  <w:style w:type="paragraph" w:customStyle="1" w:styleId="11">
    <w:name w:val="Абзац списка1"/>
    <w:basedOn w:val="a"/>
    <w:rsid w:val="00314272"/>
    <w:pPr>
      <w:ind w:left="720"/>
      <w:contextualSpacing/>
    </w:pPr>
  </w:style>
  <w:style w:type="paragraph" w:customStyle="1" w:styleId="210">
    <w:name w:val="Основной текст 21"/>
    <w:basedOn w:val="a"/>
    <w:rsid w:val="00314272"/>
    <w:pPr>
      <w:spacing w:line="360" w:lineRule="atLeast"/>
      <w:ind w:right="84" w:firstLine="567"/>
      <w:jc w:val="both"/>
    </w:pPr>
    <w:rPr>
      <w:sz w:val="28"/>
      <w:szCs w:val="20"/>
    </w:rPr>
  </w:style>
  <w:style w:type="paragraph" w:styleId="af8">
    <w:name w:val="List Paragraph"/>
    <w:basedOn w:val="a"/>
    <w:qFormat/>
    <w:rsid w:val="005A4300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styleId="af9">
    <w:name w:val="Emphasis"/>
    <w:qFormat/>
    <w:rsid w:val="005A4300"/>
    <w:rPr>
      <w:i/>
      <w:iCs/>
    </w:rPr>
  </w:style>
  <w:style w:type="paragraph" w:styleId="afa">
    <w:name w:val="Subtitle"/>
    <w:basedOn w:val="a"/>
    <w:link w:val="afb"/>
    <w:qFormat/>
    <w:rsid w:val="005A4300"/>
    <w:pPr>
      <w:jc w:val="center"/>
    </w:pPr>
    <w:rPr>
      <w:szCs w:val="20"/>
    </w:rPr>
  </w:style>
  <w:style w:type="character" w:customStyle="1" w:styleId="afb">
    <w:name w:val="Подзаголовок Знак"/>
    <w:link w:val="afa"/>
    <w:rsid w:val="005A4300"/>
    <w:rPr>
      <w:sz w:val="24"/>
    </w:rPr>
  </w:style>
  <w:style w:type="character" w:customStyle="1" w:styleId="afc">
    <w:name w:val="Текст сноски Знак"/>
    <w:link w:val="afd"/>
    <w:uiPriority w:val="99"/>
    <w:rsid w:val="005A4300"/>
  </w:style>
  <w:style w:type="paragraph" w:styleId="afd">
    <w:name w:val="footnote text"/>
    <w:basedOn w:val="a"/>
    <w:link w:val="afc"/>
    <w:uiPriority w:val="99"/>
    <w:rsid w:val="005A4300"/>
    <w:rPr>
      <w:sz w:val="20"/>
      <w:szCs w:val="20"/>
    </w:rPr>
  </w:style>
  <w:style w:type="character" w:customStyle="1" w:styleId="12">
    <w:name w:val="Текст сноски Знак1"/>
    <w:basedOn w:val="a0"/>
    <w:rsid w:val="005A4300"/>
  </w:style>
  <w:style w:type="paragraph" w:styleId="afe">
    <w:name w:val="Title"/>
    <w:basedOn w:val="a"/>
    <w:link w:val="aff"/>
    <w:qFormat/>
    <w:rsid w:val="005A4300"/>
    <w:pPr>
      <w:jc w:val="center"/>
    </w:pPr>
    <w:rPr>
      <w:b/>
      <w:sz w:val="32"/>
      <w:szCs w:val="20"/>
    </w:rPr>
  </w:style>
  <w:style w:type="character" w:customStyle="1" w:styleId="aff">
    <w:name w:val="Название Знак"/>
    <w:link w:val="afe"/>
    <w:rsid w:val="005A4300"/>
    <w:rPr>
      <w:b/>
      <w:sz w:val="32"/>
    </w:rPr>
  </w:style>
  <w:style w:type="paragraph" w:customStyle="1" w:styleId="msolistparagraph0">
    <w:name w:val="msolistparagraph"/>
    <w:basedOn w:val="a"/>
    <w:rsid w:val="00C3401D"/>
    <w:pPr>
      <w:ind w:left="720"/>
    </w:pPr>
    <w:rPr>
      <w:rFonts w:ascii="Calibri" w:hAnsi="Calibri"/>
      <w:sz w:val="22"/>
      <w:szCs w:val="22"/>
    </w:rPr>
  </w:style>
  <w:style w:type="character" w:customStyle="1" w:styleId="41">
    <w:name w:val="Знак Знак4"/>
    <w:rsid w:val="00C3401D"/>
    <w:rPr>
      <w:sz w:val="24"/>
      <w:lang w:val="ru-RU" w:eastAsia="ru-RU" w:bidi="ar-SA"/>
    </w:rPr>
  </w:style>
  <w:style w:type="character" w:customStyle="1" w:styleId="51">
    <w:name w:val="Знак Знак5"/>
    <w:rsid w:val="00C3401D"/>
    <w:rPr>
      <w:sz w:val="28"/>
      <w:szCs w:val="24"/>
      <w:lang w:val="x-none" w:eastAsia="x-none" w:bidi="ar-SA"/>
    </w:rPr>
  </w:style>
  <w:style w:type="character" w:styleId="aff0">
    <w:name w:val="FollowedHyperlink"/>
    <w:unhideWhenUsed/>
    <w:rsid w:val="00C3401D"/>
    <w:rPr>
      <w:color w:val="800080"/>
      <w:u w:val="single"/>
    </w:rPr>
  </w:style>
  <w:style w:type="paragraph" w:customStyle="1" w:styleId="ConsPlusNormal">
    <w:name w:val="ConsPlusNormal"/>
    <w:link w:val="ConsPlusNormal0"/>
    <w:rsid w:val="00AF6CBF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AF6CBF"/>
    <w:rPr>
      <w:rFonts w:ascii="Arial" w:hAnsi="Arial" w:cs="Arial"/>
    </w:rPr>
  </w:style>
  <w:style w:type="paragraph" w:customStyle="1" w:styleId="StringnotfoundIDTXTDOC">
    <w:name w:val="String not found: ID_TXT_DOC"/>
    <w:basedOn w:val="a"/>
    <w:uiPriority w:val="99"/>
    <w:rsid w:val="00F616A9"/>
    <w:pPr>
      <w:autoSpaceDE w:val="0"/>
      <w:autoSpaceDN w:val="0"/>
      <w:adjustRightInd w:val="0"/>
      <w:spacing w:before="113" w:after="113"/>
    </w:pPr>
    <w:rPr>
      <w:color w:val="000000"/>
      <w:sz w:val="28"/>
      <w:szCs w:val="28"/>
    </w:rPr>
  </w:style>
  <w:style w:type="character" w:styleId="aff1">
    <w:name w:val="footnote reference"/>
    <w:uiPriority w:val="99"/>
    <w:rsid w:val="000F201E"/>
    <w:rPr>
      <w:vertAlign w:val="superscript"/>
    </w:rPr>
  </w:style>
  <w:style w:type="character" w:customStyle="1" w:styleId="70">
    <w:name w:val="Заголовок 7 Знак"/>
    <w:link w:val="7"/>
    <w:rsid w:val="005D0135"/>
    <w:rPr>
      <w:sz w:val="26"/>
      <w:u w:val="single"/>
    </w:rPr>
  </w:style>
  <w:style w:type="paragraph" w:styleId="aff2">
    <w:name w:val="Revision"/>
    <w:hidden/>
    <w:uiPriority w:val="99"/>
    <w:semiHidden/>
    <w:rsid w:val="008122FA"/>
    <w:rPr>
      <w:sz w:val="24"/>
      <w:szCs w:val="24"/>
    </w:rPr>
  </w:style>
  <w:style w:type="paragraph" w:customStyle="1" w:styleId="220">
    <w:name w:val="Основной текст 22"/>
    <w:basedOn w:val="a"/>
    <w:rsid w:val="00942BE2"/>
    <w:pPr>
      <w:suppressAutoHyphens/>
      <w:overflowPunct w:val="0"/>
      <w:autoSpaceDE w:val="0"/>
      <w:ind w:firstLine="709"/>
      <w:jc w:val="both"/>
    </w:pPr>
    <w:rPr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Body Text Inden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2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2BEB"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ind w:right="-1050"/>
      <w:outlineLvl w:val="0"/>
    </w:pPr>
    <w:rPr>
      <w:szCs w:val="20"/>
    </w:rPr>
  </w:style>
  <w:style w:type="paragraph" w:styleId="2">
    <w:name w:val="heading 2"/>
    <w:basedOn w:val="a"/>
    <w:next w:val="a"/>
    <w:qFormat/>
    <w:rsid w:val="003B04E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ind w:right="-1050"/>
      <w:outlineLvl w:val="2"/>
    </w:pPr>
    <w:rPr>
      <w:b/>
      <w:bCs/>
      <w:szCs w:val="20"/>
    </w:rPr>
  </w:style>
  <w:style w:type="paragraph" w:styleId="4">
    <w:name w:val="heading 4"/>
    <w:basedOn w:val="a"/>
    <w:next w:val="a"/>
    <w:link w:val="40"/>
    <w:qFormat/>
    <w:rsid w:val="005A430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5A430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pPr>
      <w:keepNext/>
      <w:jc w:val="both"/>
      <w:outlineLvl w:val="5"/>
    </w:pPr>
    <w:rPr>
      <w:i/>
      <w:iCs/>
      <w:sz w:val="26"/>
      <w:szCs w:val="20"/>
    </w:rPr>
  </w:style>
  <w:style w:type="paragraph" w:styleId="7">
    <w:name w:val="heading 7"/>
    <w:basedOn w:val="a"/>
    <w:next w:val="a"/>
    <w:link w:val="70"/>
    <w:qFormat/>
    <w:pPr>
      <w:keepNext/>
      <w:jc w:val="both"/>
      <w:outlineLvl w:val="6"/>
    </w:pPr>
    <w:rPr>
      <w:sz w:val="26"/>
      <w:szCs w:val="20"/>
      <w:u w:val="single"/>
    </w:rPr>
  </w:style>
  <w:style w:type="paragraph" w:styleId="8">
    <w:name w:val="heading 8"/>
    <w:basedOn w:val="a"/>
    <w:next w:val="a"/>
    <w:link w:val="80"/>
    <w:qFormat/>
    <w:rsid w:val="005A4300"/>
    <w:pPr>
      <w:keepNext/>
      <w:ind w:left="720"/>
      <w:jc w:val="right"/>
      <w:outlineLvl w:val="7"/>
    </w:pPr>
    <w:rPr>
      <w:szCs w:val="20"/>
    </w:rPr>
  </w:style>
  <w:style w:type="paragraph" w:styleId="9">
    <w:name w:val="heading 9"/>
    <w:basedOn w:val="a"/>
    <w:next w:val="a"/>
    <w:link w:val="90"/>
    <w:qFormat/>
    <w:pPr>
      <w:keepNext/>
      <w:jc w:val="both"/>
      <w:outlineLvl w:val="8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314272"/>
    <w:rPr>
      <w:sz w:val="24"/>
      <w:lang w:val="ru-RU" w:eastAsia="ru-RU" w:bidi="ar-SA"/>
    </w:rPr>
  </w:style>
  <w:style w:type="character" w:customStyle="1" w:styleId="40">
    <w:name w:val="Заголовок 4 Знак"/>
    <w:link w:val="4"/>
    <w:rsid w:val="005A4300"/>
    <w:rPr>
      <w:b/>
      <w:bCs/>
      <w:sz w:val="28"/>
      <w:szCs w:val="28"/>
    </w:rPr>
  </w:style>
  <w:style w:type="character" w:customStyle="1" w:styleId="50">
    <w:name w:val="Заголовок 5 Знак"/>
    <w:link w:val="5"/>
    <w:rsid w:val="005A4300"/>
    <w:rPr>
      <w:b/>
      <w:bCs/>
      <w:i/>
      <w:iCs/>
      <w:sz w:val="26"/>
      <w:szCs w:val="26"/>
    </w:rPr>
  </w:style>
  <w:style w:type="character" w:customStyle="1" w:styleId="80">
    <w:name w:val="Заголовок 8 Знак"/>
    <w:link w:val="8"/>
    <w:rsid w:val="005A4300"/>
    <w:rPr>
      <w:sz w:val="24"/>
    </w:rPr>
  </w:style>
  <w:style w:type="character" w:customStyle="1" w:styleId="90">
    <w:name w:val="Заголовок 9 Знак"/>
    <w:link w:val="9"/>
    <w:rsid w:val="005A4300"/>
    <w:rPr>
      <w:b/>
      <w:bCs/>
      <w:sz w:val="24"/>
      <w:szCs w:val="24"/>
    </w:rPr>
  </w:style>
  <w:style w:type="character" w:styleId="a3">
    <w:name w:val="Hyperlink"/>
    <w:rPr>
      <w:color w:val="0000FF"/>
      <w:u w:val="single"/>
    </w:rPr>
  </w:style>
  <w:style w:type="paragraph" w:styleId="a4">
    <w:name w:val="Body Text Indent"/>
    <w:basedOn w:val="a"/>
    <w:link w:val="a5"/>
    <w:uiPriority w:val="99"/>
    <w:pPr>
      <w:ind w:right="-1050" w:firstLine="720"/>
    </w:pPr>
    <w:rPr>
      <w:szCs w:val="20"/>
    </w:rPr>
  </w:style>
  <w:style w:type="character" w:customStyle="1" w:styleId="a5">
    <w:name w:val="Основной текст с отступом Знак"/>
    <w:link w:val="a4"/>
    <w:uiPriority w:val="99"/>
    <w:rsid w:val="006062BC"/>
    <w:rPr>
      <w:sz w:val="24"/>
      <w:lang w:val="ru-RU" w:eastAsia="ru-RU" w:bidi="ar-SA"/>
    </w:rPr>
  </w:style>
  <w:style w:type="paragraph" w:styleId="20">
    <w:name w:val="Body Text 2"/>
    <w:basedOn w:val="a"/>
    <w:link w:val="21"/>
    <w:uiPriority w:val="99"/>
    <w:pPr>
      <w:jc w:val="both"/>
    </w:pPr>
  </w:style>
  <w:style w:type="character" w:customStyle="1" w:styleId="21">
    <w:name w:val="Основной текст 2 Знак"/>
    <w:link w:val="20"/>
    <w:uiPriority w:val="99"/>
    <w:rsid w:val="005A4300"/>
    <w:rPr>
      <w:sz w:val="24"/>
      <w:szCs w:val="24"/>
    </w:rPr>
  </w:style>
  <w:style w:type="paragraph" w:styleId="a6">
    <w:name w:val="Body Text"/>
    <w:basedOn w:val="a"/>
    <w:link w:val="a7"/>
    <w:pPr>
      <w:ind w:right="-1050"/>
    </w:pPr>
    <w:rPr>
      <w:b/>
      <w:szCs w:val="20"/>
    </w:rPr>
  </w:style>
  <w:style w:type="character" w:customStyle="1" w:styleId="a7">
    <w:name w:val="Основной текст Знак"/>
    <w:link w:val="a6"/>
    <w:uiPriority w:val="99"/>
    <w:locked/>
    <w:rsid w:val="00314272"/>
    <w:rPr>
      <w:b/>
      <w:sz w:val="24"/>
      <w:lang w:val="ru-RU" w:eastAsia="ru-RU" w:bidi="ar-SA"/>
    </w:rPr>
  </w:style>
  <w:style w:type="paragraph" w:styleId="30">
    <w:name w:val="Body Text 3"/>
    <w:basedOn w:val="a"/>
    <w:pPr>
      <w:ind w:right="-1049"/>
      <w:jc w:val="both"/>
    </w:pPr>
    <w:rPr>
      <w:szCs w:val="20"/>
    </w:rPr>
  </w:style>
  <w:style w:type="paragraph" w:customStyle="1" w:styleId="xl19">
    <w:name w:val="xl19"/>
    <w:basedOn w:val="a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</w:rPr>
  </w:style>
  <w:style w:type="character" w:styleId="a8">
    <w:name w:val="page number"/>
    <w:basedOn w:val="a0"/>
  </w:style>
  <w:style w:type="paragraph" w:styleId="a9">
    <w:name w:val="header"/>
    <w:basedOn w:val="a"/>
    <w:link w:val="aa"/>
    <w:uiPriority w:val="99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rsid w:val="00314272"/>
    <w:rPr>
      <w:sz w:val="24"/>
      <w:szCs w:val="24"/>
      <w:lang w:val="ru-RU" w:eastAsia="ru-RU" w:bidi="ar-SA"/>
    </w:rPr>
  </w:style>
  <w:style w:type="paragraph" w:customStyle="1" w:styleId="xl38">
    <w:name w:val="xl38"/>
    <w:basedOn w:val="a"/>
    <w:rsid w:val="00415F27"/>
    <w:pPr>
      <w:spacing w:before="100" w:beforeAutospacing="1" w:after="100" w:afterAutospacing="1"/>
    </w:pPr>
    <w:rPr>
      <w:rFonts w:eastAsia="Arial Unicode MS"/>
    </w:rPr>
  </w:style>
  <w:style w:type="paragraph" w:styleId="31">
    <w:name w:val="Body Text Indent 3"/>
    <w:basedOn w:val="a"/>
    <w:rsid w:val="00E26640"/>
    <w:pPr>
      <w:spacing w:after="120"/>
      <w:ind w:left="283"/>
    </w:pPr>
    <w:rPr>
      <w:sz w:val="16"/>
      <w:szCs w:val="16"/>
    </w:rPr>
  </w:style>
  <w:style w:type="paragraph" w:styleId="ab">
    <w:name w:val="Balloon Text"/>
    <w:basedOn w:val="a"/>
    <w:link w:val="ac"/>
    <w:semiHidden/>
    <w:rsid w:val="0041649D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semiHidden/>
    <w:rsid w:val="00314272"/>
    <w:rPr>
      <w:rFonts w:ascii="Tahoma" w:hAnsi="Tahoma" w:cs="Tahoma"/>
      <w:sz w:val="16"/>
      <w:szCs w:val="16"/>
      <w:lang w:val="ru-RU" w:eastAsia="ru-RU" w:bidi="ar-SA"/>
    </w:rPr>
  </w:style>
  <w:style w:type="paragraph" w:styleId="ad">
    <w:name w:val="Block Text"/>
    <w:basedOn w:val="a"/>
    <w:rsid w:val="003C767E"/>
    <w:pPr>
      <w:ind w:left="708" w:right="-393" w:firstLine="357"/>
      <w:jc w:val="both"/>
    </w:pPr>
    <w:rPr>
      <w:color w:val="FFFF99"/>
    </w:rPr>
  </w:style>
  <w:style w:type="paragraph" w:styleId="22">
    <w:name w:val="Body Text Indent 2"/>
    <w:basedOn w:val="a"/>
    <w:link w:val="23"/>
    <w:rsid w:val="003B04ED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link w:val="22"/>
    <w:rsid w:val="003B04ED"/>
    <w:rPr>
      <w:sz w:val="24"/>
      <w:szCs w:val="24"/>
      <w:lang w:val="ru-RU" w:eastAsia="ru-RU" w:bidi="ar-SA"/>
    </w:rPr>
  </w:style>
  <w:style w:type="table" w:styleId="ae">
    <w:name w:val="Table Grid"/>
    <w:basedOn w:val="a1"/>
    <w:rsid w:val="003B04E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footer"/>
    <w:basedOn w:val="a"/>
    <w:rsid w:val="003B04ED"/>
    <w:pPr>
      <w:tabs>
        <w:tab w:val="center" w:pos="4677"/>
        <w:tab w:val="right" w:pos="9355"/>
      </w:tabs>
    </w:pPr>
  </w:style>
  <w:style w:type="character" w:styleId="HTML">
    <w:name w:val="HTML Typewriter"/>
    <w:rsid w:val="00745ADD"/>
    <w:rPr>
      <w:rFonts w:ascii="Courier New" w:eastAsia="Times New Roman" w:hAnsi="Courier New" w:cs="Courier New"/>
      <w:sz w:val="20"/>
      <w:szCs w:val="20"/>
    </w:rPr>
  </w:style>
  <w:style w:type="paragraph" w:styleId="af0">
    <w:name w:val="Plain Text"/>
    <w:basedOn w:val="a"/>
    <w:link w:val="af1"/>
    <w:rsid w:val="00C9597D"/>
    <w:pPr>
      <w:autoSpaceDE w:val="0"/>
      <w:autoSpaceDN w:val="0"/>
    </w:pPr>
    <w:rPr>
      <w:rFonts w:ascii="Courier New" w:eastAsia="SimSun" w:hAnsi="Courier New" w:cs="Courier New"/>
      <w:sz w:val="20"/>
      <w:szCs w:val="20"/>
    </w:rPr>
  </w:style>
  <w:style w:type="character" w:customStyle="1" w:styleId="af1">
    <w:name w:val="Текст Знак"/>
    <w:link w:val="af0"/>
    <w:rsid w:val="005A4300"/>
    <w:rPr>
      <w:rFonts w:ascii="Courier New" w:eastAsia="SimSun" w:hAnsi="Courier New" w:cs="Courier New"/>
    </w:rPr>
  </w:style>
  <w:style w:type="character" w:styleId="af2">
    <w:name w:val="annotation reference"/>
    <w:rsid w:val="00766518"/>
    <w:rPr>
      <w:sz w:val="16"/>
      <w:szCs w:val="16"/>
    </w:rPr>
  </w:style>
  <w:style w:type="paragraph" w:styleId="af3">
    <w:name w:val="annotation text"/>
    <w:basedOn w:val="a"/>
    <w:link w:val="af4"/>
    <w:rsid w:val="00766518"/>
    <w:rPr>
      <w:sz w:val="20"/>
      <w:szCs w:val="20"/>
    </w:rPr>
  </w:style>
  <w:style w:type="character" w:customStyle="1" w:styleId="af4">
    <w:name w:val="Текст примечания Знак"/>
    <w:link w:val="af3"/>
    <w:locked/>
    <w:rsid w:val="005A4300"/>
  </w:style>
  <w:style w:type="paragraph" w:styleId="af5">
    <w:name w:val="annotation subject"/>
    <w:basedOn w:val="af3"/>
    <w:next w:val="af3"/>
    <w:link w:val="af6"/>
    <w:rsid w:val="00766518"/>
    <w:rPr>
      <w:b/>
      <w:bCs/>
    </w:rPr>
  </w:style>
  <w:style w:type="character" w:customStyle="1" w:styleId="af6">
    <w:name w:val="Тема примечания Знак"/>
    <w:link w:val="af5"/>
    <w:rsid w:val="005A4300"/>
    <w:rPr>
      <w:b/>
      <w:bCs/>
    </w:rPr>
  </w:style>
  <w:style w:type="character" w:customStyle="1" w:styleId="SvetlanaASokolova">
    <w:name w:val="Svetlana A. Sokolova"/>
    <w:semiHidden/>
    <w:rsid w:val="00714590"/>
    <w:rPr>
      <w:rFonts w:ascii="Arial" w:hAnsi="Arial" w:cs="Arial"/>
      <w:color w:val="000080"/>
      <w:sz w:val="20"/>
      <w:szCs w:val="20"/>
    </w:rPr>
  </w:style>
  <w:style w:type="paragraph" w:customStyle="1" w:styleId="ConsNormal">
    <w:name w:val="ConsNormal"/>
    <w:rsid w:val="00832DA5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rmal0">
    <w:name w:val="consnormal"/>
    <w:basedOn w:val="a"/>
    <w:rsid w:val="004930FC"/>
    <w:pPr>
      <w:ind w:firstLine="720"/>
    </w:pPr>
    <w:rPr>
      <w:rFonts w:ascii="Arial" w:hAnsi="Arial" w:cs="Arial"/>
      <w:sz w:val="20"/>
      <w:szCs w:val="20"/>
    </w:rPr>
  </w:style>
  <w:style w:type="paragraph" w:customStyle="1" w:styleId="text">
    <w:name w:val="text"/>
    <w:basedOn w:val="a"/>
    <w:rsid w:val="004930FC"/>
    <w:pPr>
      <w:spacing w:before="100" w:beforeAutospacing="1" w:after="100" w:afterAutospacing="1"/>
    </w:pPr>
  </w:style>
  <w:style w:type="character" w:customStyle="1" w:styleId="71">
    <w:name w:val="Знак Знак7"/>
    <w:rsid w:val="002845B9"/>
    <w:rPr>
      <w:sz w:val="24"/>
      <w:lang w:val="ru-RU" w:eastAsia="ru-RU" w:bidi="ar-SA"/>
    </w:rPr>
  </w:style>
  <w:style w:type="paragraph" w:styleId="af7">
    <w:name w:val="Normal (Web)"/>
    <w:basedOn w:val="a"/>
    <w:rsid w:val="00314272"/>
    <w:pPr>
      <w:spacing w:before="100" w:beforeAutospacing="1" w:after="100" w:afterAutospacing="1"/>
    </w:pPr>
  </w:style>
  <w:style w:type="paragraph" w:customStyle="1" w:styleId="11">
    <w:name w:val="Абзац списка1"/>
    <w:basedOn w:val="a"/>
    <w:rsid w:val="00314272"/>
    <w:pPr>
      <w:ind w:left="720"/>
      <w:contextualSpacing/>
    </w:pPr>
  </w:style>
  <w:style w:type="paragraph" w:customStyle="1" w:styleId="210">
    <w:name w:val="Основной текст 21"/>
    <w:basedOn w:val="a"/>
    <w:rsid w:val="00314272"/>
    <w:pPr>
      <w:spacing w:line="360" w:lineRule="atLeast"/>
      <w:ind w:right="84" w:firstLine="567"/>
      <w:jc w:val="both"/>
    </w:pPr>
    <w:rPr>
      <w:sz w:val="28"/>
      <w:szCs w:val="20"/>
    </w:rPr>
  </w:style>
  <w:style w:type="paragraph" w:styleId="af8">
    <w:name w:val="List Paragraph"/>
    <w:basedOn w:val="a"/>
    <w:qFormat/>
    <w:rsid w:val="005A4300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styleId="af9">
    <w:name w:val="Emphasis"/>
    <w:qFormat/>
    <w:rsid w:val="005A4300"/>
    <w:rPr>
      <w:i/>
      <w:iCs/>
    </w:rPr>
  </w:style>
  <w:style w:type="paragraph" w:styleId="afa">
    <w:name w:val="Subtitle"/>
    <w:basedOn w:val="a"/>
    <w:link w:val="afb"/>
    <w:qFormat/>
    <w:rsid w:val="005A4300"/>
    <w:pPr>
      <w:jc w:val="center"/>
    </w:pPr>
    <w:rPr>
      <w:szCs w:val="20"/>
    </w:rPr>
  </w:style>
  <w:style w:type="character" w:customStyle="1" w:styleId="afb">
    <w:name w:val="Подзаголовок Знак"/>
    <w:link w:val="afa"/>
    <w:rsid w:val="005A4300"/>
    <w:rPr>
      <w:sz w:val="24"/>
    </w:rPr>
  </w:style>
  <w:style w:type="character" w:customStyle="1" w:styleId="afc">
    <w:name w:val="Текст сноски Знак"/>
    <w:link w:val="afd"/>
    <w:uiPriority w:val="99"/>
    <w:rsid w:val="005A4300"/>
  </w:style>
  <w:style w:type="paragraph" w:styleId="afd">
    <w:name w:val="footnote text"/>
    <w:basedOn w:val="a"/>
    <w:link w:val="afc"/>
    <w:uiPriority w:val="99"/>
    <w:rsid w:val="005A4300"/>
    <w:rPr>
      <w:sz w:val="20"/>
      <w:szCs w:val="20"/>
    </w:rPr>
  </w:style>
  <w:style w:type="character" w:customStyle="1" w:styleId="12">
    <w:name w:val="Текст сноски Знак1"/>
    <w:basedOn w:val="a0"/>
    <w:rsid w:val="005A4300"/>
  </w:style>
  <w:style w:type="paragraph" w:styleId="afe">
    <w:name w:val="Title"/>
    <w:basedOn w:val="a"/>
    <w:link w:val="aff"/>
    <w:qFormat/>
    <w:rsid w:val="005A4300"/>
    <w:pPr>
      <w:jc w:val="center"/>
    </w:pPr>
    <w:rPr>
      <w:b/>
      <w:sz w:val="32"/>
      <w:szCs w:val="20"/>
    </w:rPr>
  </w:style>
  <w:style w:type="character" w:customStyle="1" w:styleId="aff">
    <w:name w:val="Название Знак"/>
    <w:link w:val="afe"/>
    <w:rsid w:val="005A4300"/>
    <w:rPr>
      <w:b/>
      <w:sz w:val="32"/>
    </w:rPr>
  </w:style>
  <w:style w:type="paragraph" w:customStyle="1" w:styleId="msolistparagraph0">
    <w:name w:val="msolistparagraph"/>
    <w:basedOn w:val="a"/>
    <w:rsid w:val="00C3401D"/>
    <w:pPr>
      <w:ind w:left="720"/>
    </w:pPr>
    <w:rPr>
      <w:rFonts w:ascii="Calibri" w:hAnsi="Calibri"/>
      <w:sz w:val="22"/>
      <w:szCs w:val="22"/>
    </w:rPr>
  </w:style>
  <w:style w:type="character" w:customStyle="1" w:styleId="41">
    <w:name w:val="Знак Знак4"/>
    <w:rsid w:val="00C3401D"/>
    <w:rPr>
      <w:sz w:val="24"/>
      <w:lang w:val="ru-RU" w:eastAsia="ru-RU" w:bidi="ar-SA"/>
    </w:rPr>
  </w:style>
  <w:style w:type="character" w:customStyle="1" w:styleId="51">
    <w:name w:val="Знак Знак5"/>
    <w:rsid w:val="00C3401D"/>
    <w:rPr>
      <w:sz w:val="28"/>
      <w:szCs w:val="24"/>
      <w:lang w:val="x-none" w:eastAsia="x-none" w:bidi="ar-SA"/>
    </w:rPr>
  </w:style>
  <w:style w:type="character" w:styleId="aff0">
    <w:name w:val="FollowedHyperlink"/>
    <w:unhideWhenUsed/>
    <w:rsid w:val="00C3401D"/>
    <w:rPr>
      <w:color w:val="800080"/>
      <w:u w:val="single"/>
    </w:rPr>
  </w:style>
  <w:style w:type="paragraph" w:customStyle="1" w:styleId="ConsPlusNormal">
    <w:name w:val="ConsPlusNormal"/>
    <w:link w:val="ConsPlusNormal0"/>
    <w:rsid w:val="00AF6CBF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AF6CBF"/>
    <w:rPr>
      <w:rFonts w:ascii="Arial" w:hAnsi="Arial" w:cs="Arial"/>
    </w:rPr>
  </w:style>
  <w:style w:type="paragraph" w:customStyle="1" w:styleId="StringnotfoundIDTXTDOC">
    <w:name w:val="String not found: ID_TXT_DOC"/>
    <w:basedOn w:val="a"/>
    <w:uiPriority w:val="99"/>
    <w:rsid w:val="00F616A9"/>
    <w:pPr>
      <w:autoSpaceDE w:val="0"/>
      <w:autoSpaceDN w:val="0"/>
      <w:adjustRightInd w:val="0"/>
      <w:spacing w:before="113" w:after="113"/>
    </w:pPr>
    <w:rPr>
      <w:color w:val="000000"/>
      <w:sz w:val="28"/>
      <w:szCs w:val="28"/>
    </w:rPr>
  </w:style>
  <w:style w:type="character" w:styleId="aff1">
    <w:name w:val="footnote reference"/>
    <w:uiPriority w:val="99"/>
    <w:rsid w:val="000F201E"/>
    <w:rPr>
      <w:vertAlign w:val="superscript"/>
    </w:rPr>
  </w:style>
  <w:style w:type="character" w:customStyle="1" w:styleId="70">
    <w:name w:val="Заголовок 7 Знак"/>
    <w:link w:val="7"/>
    <w:rsid w:val="005D0135"/>
    <w:rPr>
      <w:sz w:val="26"/>
      <w:u w:val="single"/>
    </w:rPr>
  </w:style>
  <w:style w:type="paragraph" w:styleId="aff2">
    <w:name w:val="Revision"/>
    <w:hidden/>
    <w:uiPriority w:val="99"/>
    <w:semiHidden/>
    <w:rsid w:val="008122FA"/>
    <w:rPr>
      <w:sz w:val="24"/>
      <w:szCs w:val="24"/>
    </w:rPr>
  </w:style>
  <w:style w:type="paragraph" w:customStyle="1" w:styleId="220">
    <w:name w:val="Основной текст 22"/>
    <w:basedOn w:val="a"/>
    <w:rsid w:val="00942BE2"/>
    <w:pPr>
      <w:suppressAutoHyphens/>
      <w:overflowPunct w:val="0"/>
      <w:autoSpaceDE w:val="0"/>
      <w:ind w:firstLine="709"/>
      <w:jc w:val="both"/>
    </w:pPr>
    <w:rPr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71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2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4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566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472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2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41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659596">
      <w:bodyDiv w:val="1"/>
      <w:marLeft w:val="96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0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7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1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8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90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867807">
      <w:bodyDiv w:val="1"/>
      <w:marLeft w:val="300"/>
      <w:marRight w:val="0"/>
      <w:marTop w:val="37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32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0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66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28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1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10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64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russianpost.ru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microsoft.com/office/2011/relationships/people" Target="people.xml"/><Relationship Id="rId7" Type="http://schemas.openxmlformats.org/officeDocument/2006/relationships/footnotes" Target="footnotes.xml"/><Relationship Id="rId12" Type="http://schemas.openxmlformats.org/officeDocument/2006/relationships/hyperlink" Target="http://www.russianpost.ru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russianpost.ru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http://www.russianpost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russianpost.ru" TargetMode="External"/><Relationship Id="rId14" Type="http://schemas.openxmlformats.org/officeDocument/2006/relationships/hyperlink" Target="http://www.russianpost.ru/" TargetMode="External"/><Relationship Id="rId22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39622C-688D-41C4-A2B9-AA5835A2BA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6799</Words>
  <Characters>38757</Characters>
  <Application>Microsoft Office Word</Application>
  <DocSecurity>0</DocSecurity>
  <Lines>322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к Дополнительному Соглашению № 1</vt:lpstr>
    </vt:vector>
  </TitlesOfParts>
  <Company>ipom</Company>
  <LinksUpToDate>false</LinksUpToDate>
  <CharactersWithSpaces>45466</CharactersWithSpaces>
  <SharedDoc>false</SharedDoc>
  <HLinks>
    <vt:vector size="6" baseType="variant">
      <vt:variant>
        <vt:i4>7012463</vt:i4>
      </vt:variant>
      <vt:variant>
        <vt:i4>0</vt:i4>
      </vt:variant>
      <vt:variant>
        <vt:i4>0</vt:i4>
      </vt:variant>
      <vt:variant>
        <vt:i4>5</vt:i4>
      </vt:variant>
      <vt:variant>
        <vt:lpwstr>http://www.russianpost.ru/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к Дополнительному Соглашению № 1</dc:title>
  <dc:creator>Anatoly P. Kabzyuk</dc:creator>
  <cp:lastModifiedBy>opppu6</cp:lastModifiedBy>
  <cp:revision>4</cp:revision>
  <cp:lastPrinted>2016-03-28T06:16:00Z</cp:lastPrinted>
  <dcterms:created xsi:type="dcterms:W3CDTF">2017-11-27T07:28:00Z</dcterms:created>
  <dcterms:modified xsi:type="dcterms:W3CDTF">2017-11-27T07:41:00Z</dcterms:modified>
</cp:coreProperties>
</file>