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BE" w:rsidRPr="001C757B" w:rsidRDefault="008764E6" w:rsidP="00274C1B">
      <w:pPr>
        <w:jc w:val="center"/>
        <w:rPr>
          <w:b/>
        </w:rPr>
      </w:pPr>
      <w:r w:rsidRPr="001C757B">
        <w:rPr>
          <w:b/>
        </w:rPr>
        <w:t>ДОГОВОР №</w:t>
      </w:r>
      <w:r w:rsidR="001857B2" w:rsidRPr="001C757B">
        <w:rPr>
          <w:b/>
        </w:rPr>
        <w:t>________</w:t>
      </w:r>
    </w:p>
    <w:p w:rsidR="006773BE" w:rsidRPr="001C757B" w:rsidRDefault="001857B2" w:rsidP="001857B2">
      <w:pPr>
        <w:jc w:val="center"/>
        <w:rPr>
          <w:b/>
        </w:rPr>
      </w:pPr>
      <w:r w:rsidRPr="001C757B">
        <w:rPr>
          <w:b/>
        </w:rPr>
        <w:t>НА ОКАЗАНИЕ</w:t>
      </w:r>
      <w:r w:rsidR="008764E6" w:rsidRPr="001C757B">
        <w:rPr>
          <w:b/>
        </w:rPr>
        <w:t xml:space="preserve"> </w:t>
      </w:r>
      <w:r w:rsidR="003D35DC" w:rsidRPr="001C757B">
        <w:rPr>
          <w:b/>
        </w:rPr>
        <w:t>УСЛУГ</w:t>
      </w:r>
      <w:r w:rsidR="003D35DC">
        <w:rPr>
          <w:b/>
        </w:rPr>
        <w:t xml:space="preserve"> ПО </w:t>
      </w:r>
      <w:r w:rsidR="001543ED" w:rsidRPr="001C757B">
        <w:rPr>
          <w:b/>
        </w:rPr>
        <w:t>ПРОВЕДЕНИЮ  КАДАСТРОВОГО УЧЕТА  ОБЪЕКТОВ НЕДВИЖИМОСТИ</w:t>
      </w:r>
      <w:r w:rsidR="00C705B5" w:rsidRPr="001C757B">
        <w:rPr>
          <w:b/>
        </w:rPr>
        <w:t xml:space="preserve"> И ТЕРРИТОРИАЛЬНОМУ ЗЕМЛЕУСТРОЙСТВУ</w:t>
      </w:r>
    </w:p>
    <w:p w:rsidR="00975D9A" w:rsidRPr="001C757B" w:rsidRDefault="00975D9A" w:rsidP="001857B2">
      <w:pPr>
        <w:jc w:val="center"/>
        <w:rPr>
          <w:b/>
        </w:rPr>
      </w:pPr>
    </w:p>
    <w:p w:rsidR="009D33BD" w:rsidRPr="001C757B" w:rsidRDefault="00975D9A" w:rsidP="001857B2">
      <w:pPr>
        <w:jc w:val="center"/>
        <w:rPr>
          <w:b/>
        </w:rPr>
      </w:pPr>
      <w:r w:rsidRPr="001C757B">
        <w:rPr>
          <w:b/>
        </w:rPr>
        <w:t>(</w:t>
      </w:r>
      <w:r w:rsidR="00B10CB5">
        <w:rPr>
          <w:b/>
        </w:rPr>
        <w:t>ПАО</w:t>
      </w:r>
      <w:r w:rsidRPr="001C757B">
        <w:rPr>
          <w:b/>
        </w:rPr>
        <w:t xml:space="preserve"> «МРСК Центра является Заказчиком)</w:t>
      </w:r>
    </w:p>
    <w:p w:rsidR="00D813CD" w:rsidRPr="001C757B" w:rsidRDefault="008764E6" w:rsidP="006773BE">
      <w:pPr>
        <w:jc w:val="both"/>
      </w:pPr>
      <w:r w:rsidRPr="001C757B"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4961"/>
        <w:gridCol w:w="4759"/>
      </w:tblGrid>
      <w:tr w:rsidR="006773BE" w:rsidRPr="001C757B">
        <w:tc>
          <w:tcPr>
            <w:tcW w:w="4961" w:type="dxa"/>
          </w:tcPr>
          <w:p w:rsidR="006773BE" w:rsidRPr="001C757B" w:rsidRDefault="001B5C19">
            <w:pPr>
              <w:jc w:val="both"/>
              <w:rPr>
                <w:b/>
              </w:rPr>
            </w:pPr>
            <w:proofErr w:type="gramStart"/>
            <w:r w:rsidRPr="001C757B">
              <w:rPr>
                <w:b/>
              </w:rPr>
              <w:t>г</w:t>
            </w:r>
            <w:proofErr w:type="gramEnd"/>
            <w:r w:rsidRPr="001C757B">
              <w:rPr>
                <w:b/>
              </w:rPr>
              <w:t>. ________________</w:t>
            </w:r>
          </w:p>
        </w:tc>
        <w:tc>
          <w:tcPr>
            <w:tcW w:w="4759" w:type="dxa"/>
          </w:tcPr>
          <w:p w:rsidR="006773BE" w:rsidRPr="001C757B" w:rsidRDefault="006060E2" w:rsidP="006060E2">
            <w:pPr>
              <w:jc w:val="right"/>
              <w:rPr>
                <w:b/>
              </w:rPr>
            </w:pPr>
            <w:r w:rsidRPr="001C757B">
              <w:rPr>
                <w:b/>
              </w:rPr>
              <w:t>«____»_________</w:t>
            </w:r>
            <w:r w:rsidR="008F1875" w:rsidRPr="001C757B">
              <w:rPr>
                <w:b/>
              </w:rPr>
              <w:t xml:space="preserve"> </w:t>
            </w:r>
            <w:r w:rsidRPr="001C757B">
              <w:rPr>
                <w:b/>
              </w:rPr>
              <w:t>20</w:t>
            </w:r>
            <w:r w:rsidR="008F1875" w:rsidRPr="001C757B">
              <w:rPr>
                <w:b/>
              </w:rPr>
              <w:t xml:space="preserve"> </w:t>
            </w:r>
            <w:r w:rsidRPr="001C757B">
              <w:rPr>
                <w:b/>
              </w:rPr>
              <w:t>_</w:t>
            </w:r>
            <w:r w:rsidR="006773BE" w:rsidRPr="001C757B">
              <w:rPr>
                <w:b/>
              </w:rPr>
              <w:t xml:space="preserve">_ г. </w:t>
            </w:r>
          </w:p>
        </w:tc>
      </w:tr>
    </w:tbl>
    <w:p w:rsidR="00D813CD" w:rsidRPr="001C757B" w:rsidRDefault="006773BE" w:rsidP="006773BE">
      <w:pPr>
        <w:jc w:val="both"/>
        <w:rPr>
          <w:b/>
        </w:rPr>
      </w:pPr>
      <w:r w:rsidRPr="001C757B">
        <w:t xml:space="preserve"> </w:t>
      </w:r>
      <w:r w:rsidRPr="001C757B">
        <w:rPr>
          <w:b/>
        </w:rPr>
        <w:t xml:space="preserve"> </w:t>
      </w:r>
    </w:p>
    <w:p w:rsidR="00975D9A" w:rsidRPr="001C757B" w:rsidRDefault="00B10CB5" w:rsidP="001857B2">
      <w:pPr>
        <w:pStyle w:val="ad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Публичное акционерное общество</w:t>
      </w:r>
      <w:r w:rsidR="001857B2" w:rsidRPr="001C757B">
        <w:rPr>
          <w:rFonts w:ascii="Times New Roman" w:hAnsi="Times New Roman" w:cs="Times New Roman"/>
          <w:b/>
          <w:sz w:val="24"/>
        </w:rPr>
        <w:t xml:space="preserve"> «Межрегиональная распределительная сетевая компания Центра»</w:t>
      </w:r>
      <w:r w:rsidR="00DC5C14" w:rsidRPr="001C757B">
        <w:rPr>
          <w:rStyle w:val="a8"/>
          <w:b/>
          <w:sz w:val="24"/>
        </w:rPr>
        <w:t xml:space="preserve"> </w:t>
      </w:r>
      <w:r w:rsidR="00DC5C14" w:rsidRPr="001C757B">
        <w:rPr>
          <w:rStyle w:val="a8"/>
          <w:b/>
          <w:sz w:val="24"/>
        </w:rPr>
        <w:footnoteReference w:id="1"/>
      </w:r>
      <w:r w:rsidR="001857B2" w:rsidRPr="001C757B">
        <w:rPr>
          <w:rFonts w:ascii="Times New Roman" w:hAnsi="Times New Roman" w:cs="Times New Roman"/>
          <w:b/>
          <w:bCs/>
          <w:sz w:val="24"/>
        </w:rPr>
        <w:t xml:space="preserve">, </w:t>
      </w:r>
      <w:r w:rsidR="001857B2" w:rsidRPr="001C757B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 w:rsidRPr="001C757B">
        <w:rPr>
          <w:rFonts w:ascii="Times New Roman" w:hAnsi="Times New Roman" w:cs="Times New Roman"/>
          <w:sz w:val="24"/>
        </w:rPr>
        <w:t xml:space="preserve"> «Заказчик», в лице _____________</w:t>
      </w:r>
      <w:r w:rsidR="00975D9A" w:rsidRPr="001C757B">
        <w:rPr>
          <w:rFonts w:ascii="Times New Roman" w:hAnsi="Times New Roman" w:cs="Times New Roman"/>
          <w:sz w:val="24"/>
        </w:rPr>
        <w:t>__________________</w:t>
      </w:r>
      <w:r w:rsidR="001857B2" w:rsidRPr="001C757B">
        <w:rPr>
          <w:rFonts w:ascii="Times New Roman" w:hAnsi="Times New Roman" w:cs="Times New Roman"/>
          <w:sz w:val="24"/>
        </w:rPr>
        <w:t>, действующего на основании _____</w:t>
      </w:r>
      <w:r w:rsidR="00975D9A" w:rsidRPr="001C757B">
        <w:rPr>
          <w:rFonts w:ascii="Times New Roman" w:hAnsi="Times New Roman" w:cs="Times New Roman"/>
          <w:sz w:val="24"/>
        </w:rPr>
        <w:t>_______________, с одной стороны,  и</w:t>
      </w:r>
    </w:p>
    <w:p w:rsidR="001857B2" w:rsidRPr="001C757B" w:rsidRDefault="001857B2" w:rsidP="001857B2">
      <w:pPr>
        <w:pStyle w:val="ad"/>
        <w:ind w:firstLine="708"/>
        <w:rPr>
          <w:rFonts w:ascii="Times New Roman" w:hAnsi="Times New Roman" w:cs="Times New Roman"/>
          <w:sz w:val="24"/>
          <w:szCs w:val="24"/>
        </w:rPr>
      </w:pPr>
      <w:r w:rsidRPr="001C757B">
        <w:rPr>
          <w:rFonts w:ascii="Times New Roman" w:hAnsi="Times New Roman" w:cs="Times New Roman"/>
          <w:sz w:val="24"/>
        </w:rPr>
        <w:t>________</w:t>
      </w:r>
      <w:r w:rsidR="00975D9A" w:rsidRPr="001C757B">
        <w:rPr>
          <w:rFonts w:ascii="Times New Roman" w:hAnsi="Times New Roman" w:cs="Times New Roman"/>
          <w:sz w:val="24"/>
        </w:rPr>
        <w:t>_______________________</w:t>
      </w:r>
      <w:r w:rsidRPr="001C757B">
        <w:rPr>
          <w:rFonts w:ascii="Times New Roman" w:hAnsi="Times New Roman" w:cs="Times New Roman"/>
          <w:sz w:val="24"/>
        </w:rPr>
        <w:t>, именуемое в дальнейшем «Исполнитель»</w:t>
      </w:r>
      <w:r w:rsidR="00E55F61" w:rsidRPr="001C757B">
        <w:rPr>
          <w:rFonts w:ascii="Times New Roman" w:hAnsi="Times New Roman" w:cs="Times New Roman"/>
          <w:sz w:val="24"/>
        </w:rPr>
        <w:t>,</w:t>
      </w:r>
      <w:r w:rsidRPr="001C757B">
        <w:rPr>
          <w:rFonts w:ascii="Times New Roman" w:hAnsi="Times New Roman" w:cs="Times New Roman"/>
          <w:sz w:val="24"/>
        </w:rPr>
        <w:t xml:space="preserve"> </w:t>
      </w:r>
      <w:r w:rsidRPr="001C757B">
        <w:rPr>
          <w:rFonts w:ascii="Times New Roman" w:hAnsi="Times New Roman" w:cs="Times New Roman"/>
          <w:color w:val="000000"/>
          <w:sz w:val="24"/>
          <w:szCs w:val="24"/>
        </w:rPr>
        <w:t>в лице _____________</w:t>
      </w:r>
      <w:r w:rsidR="00975D9A" w:rsidRPr="001C757B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Pr="001C757B">
        <w:rPr>
          <w:rFonts w:ascii="Times New Roman" w:hAnsi="Times New Roman" w:cs="Times New Roman"/>
          <w:color w:val="000000"/>
          <w:sz w:val="24"/>
          <w:szCs w:val="24"/>
        </w:rPr>
        <w:t>, действующего на основании ___________________</w:t>
      </w:r>
      <w:r w:rsidRPr="001C757B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 w:rsidRPr="001C757B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Pr="001C757B">
        <w:rPr>
          <w:rFonts w:ascii="Times New Roman" w:hAnsi="Times New Roman" w:cs="Times New Roman"/>
          <w:sz w:val="24"/>
        </w:rPr>
        <w:t xml:space="preserve"> о нижеследующем:</w:t>
      </w:r>
    </w:p>
    <w:p w:rsidR="00FB00F1" w:rsidRPr="001C757B" w:rsidRDefault="00FB00F1" w:rsidP="006773BE">
      <w:pPr>
        <w:pStyle w:val="a6"/>
        <w:spacing w:after="0"/>
        <w:jc w:val="both"/>
      </w:pPr>
    </w:p>
    <w:p w:rsidR="00310C02" w:rsidRPr="00C96CE0" w:rsidRDefault="008764E6" w:rsidP="00C96CE0">
      <w:pPr>
        <w:numPr>
          <w:ilvl w:val="0"/>
          <w:numId w:val="1"/>
        </w:numPr>
        <w:jc w:val="center"/>
        <w:rPr>
          <w:b/>
        </w:rPr>
      </w:pPr>
      <w:r w:rsidRPr="001C757B">
        <w:rPr>
          <w:b/>
        </w:rPr>
        <w:t>ПРЕДМЕТ  ДОГОВОРА</w:t>
      </w:r>
    </w:p>
    <w:p w:rsidR="006773BE" w:rsidRPr="001C757B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1C757B">
        <w:t>Исполнитель обязуетс</w:t>
      </w:r>
      <w:r w:rsidR="001857B2" w:rsidRPr="001C757B">
        <w:t>я по заданию Заказчика оказать</w:t>
      </w:r>
      <w:r w:rsidRPr="001C757B">
        <w:t xml:space="preserve"> услуги по </w:t>
      </w:r>
      <w:r w:rsidR="0083587C" w:rsidRPr="001C757B">
        <w:t>проведению кадастрового учета объектов недвижимости и</w:t>
      </w:r>
      <w:r w:rsidR="00C56F8C" w:rsidRPr="001C757B">
        <w:t>/или</w:t>
      </w:r>
      <w:r w:rsidR="0083587C" w:rsidRPr="001C757B">
        <w:t xml:space="preserve"> территориальному </w:t>
      </w:r>
      <w:r w:rsidR="008C6E54" w:rsidRPr="001C757B">
        <w:t>землеустройству, согласно Т</w:t>
      </w:r>
      <w:r w:rsidR="001543ED" w:rsidRPr="001C757B">
        <w:t>ехническому заданию</w:t>
      </w:r>
      <w:r w:rsidR="008C6E54" w:rsidRPr="001C757B">
        <w:t xml:space="preserve"> (Приложение № 4</w:t>
      </w:r>
      <w:r w:rsidRPr="001C757B">
        <w:t xml:space="preserve"> к</w:t>
      </w:r>
      <w:r w:rsidR="00B83B44" w:rsidRPr="001C757B">
        <w:t xml:space="preserve"> настоящему Д</w:t>
      </w:r>
      <w:r w:rsidRPr="001C757B">
        <w:t>оговору)</w:t>
      </w:r>
      <w:r w:rsidR="008C6E54" w:rsidRPr="001C757B">
        <w:t xml:space="preserve"> и Перечню услуг (Приложение №1 к настоящему Договору)</w:t>
      </w:r>
      <w:r w:rsidRPr="001C757B">
        <w:t>, являюще</w:t>
      </w:r>
      <w:r w:rsidR="0083587C" w:rsidRPr="001C757B">
        <w:t>муся</w:t>
      </w:r>
      <w:r w:rsidRPr="001C757B">
        <w:t xml:space="preserve"> неотъемлемой частью</w:t>
      </w:r>
      <w:r w:rsidR="00B83B44" w:rsidRPr="001C757B">
        <w:t xml:space="preserve"> настоящего Д</w:t>
      </w:r>
      <w:r w:rsidRPr="001C757B">
        <w:t>оговора, а Заказчик обязуется принять эти услуги и оплатить их.</w:t>
      </w:r>
    </w:p>
    <w:p w:rsidR="006773BE" w:rsidRPr="001C757B" w:rsidRDefault="006773BE" w:rsidP="006773BE">
      <w:pPr>
        <w:jc w:val="both"/>
        <w:rPr>
          <w:b/>
        </w:rPr>
      </w:pPr>
    </w:p>
    <w:p w:rsidR="00310C02" w:rsidRPr="00C96CE0" w:rsidRDefault="008764E6" w:rsidP="00C96CE0">
      <w:pPr>
        <w:pStyle w:val="af"/>
        <w:numPr>
          <w:ilvl w:val="0"/>
          <w:numId w:val="1"/>
        </w:numPr>
        <w:jc w:val="center"/>
        <w:rPr>
          <w:b/>
        </w:rPr>
      </w:pPr>
      <w:r w:rsidRPr="001C757B">
        <w:rPr>
          <w:b/>
        </w:rPr>
        <w:t>ПРАВА  И ОБЯЗАННОСТИ СТОРОН</w:t>
      </w:r>
    </w:p>
    <w:p w:rsidR="006773BE" w:rsidRPr="00274C1B" w:rsidRDefault="008F2470" w:rsidP="008F2470">
      <w:pPr>
        <w:pStyle w:val="20"/>
        <w:spacing w:after="0" w:line="240" w:lineRule="auto"/>
        <w:jc w:val="both"/>
        <w:rPr>
          <w:b/>
        </w:rPr>
      </w:pPr>
      <w:r w:rsidRPr="00274C1B">
        <w:rPr>
          <w:b/>
        </w:rPr>
        <w:t xml:space="preserve">         </w:t>
      </w:r>
      <w:r w:rsidR="006773BE" w:rsidRPr="00274C1B">
        <w:rPr>
          <w:b/>
        </w:rPr>
        <w:t>2.1.Права и обязанности Исполнителя:</w:t>
      </w:r>
    </w:p>
    <w:p w:rsidR="006773BE" w:rsidRPr="001C757B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Исполнитель обязан ока</w:t>
      </w:r>
      <w:r w:rsidR="00B83B44" w:rsidRPr="001C757B">
        <w:t>зать предусмотренные настоящим Д</w:t>
      </w:r>
      <w:r w:rsidRPr="001C757B">
        <w:t xml:space="preserve">оговором услуги в полном соответствии со сроками, указанными в </w:t>
      </w:r>
      <w:r w:rsidR="008C6E54" w:rsidRPr="001C757B">
        <w:t>Перечне</w:t>
      </w:r>
      <w:r w:rsidRPr="001C757B">
        <w:t xml:space="preserve"> </w:t>
      </w:r>
      <w:r w:rsidR="001857B2" w:rsidRPr="001C757B">
        <w:t>услуг</w:t>
      </w:r>
      <w:r w:rsidR="00C56F8C" w:rsidRPr="001C757B">
        <w:t xml:space="preserve"> </w:t>
      </w:r>
      <w:r w:rsidR="008C6E54" w:rsidRPr="001C757B">
        <w:t xml:space="preserve"> (Приложение </w:t>
      </w:r>
      <w:r w:rsidR="000B0917" w:rsidRPr="000B0917">
        <w:t xml:space="preserve">    </w:t>
      </w:r>
      <w:r w:rsidR="008C6E54" w:rsidRPr="001C757B">
        <w:t>№ 1</w:t>
      </w:r>
      <w:r w:rsidRPr="001C757B">
        <w:t xml:space="preserve"> к</w:t>
      </w:r>
      <w:r w:rsidR="00B83B44" w:rsidRPr="001C757B">
        <w:t xml:space="preserve"> настоящему Д</w:t>
      </w:r>
      <w:r w:rsidRPr="001C757B">
        <w:t>оговору).</w:t>
      </w:r>
    </w:p>
    <w:p w:rsidR="00C56F8C" w:rsidRPr="001C757B" w:rsidRDefault="006773BE" w:rsidP="00C56F8C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обязан оказывать услуги в соответствии с </w:t>
      </w:r>
      <w:r w:rsidR="00243619" w:rsidRPr="001C757B">
        <w:t xml:space="preserve">нормами действующего законодательства, </w:t>
      </w:r>
      <w:r w:rsidRPr="001C757B">
        <w:t>требованиями Заказчика</w:t>
      </w:r>
      <w:r w:rsidR="00C56F8C" w:rsidRPr="001C757B">
        <w:t>, указанными в техническом задании</w:t>
      </w:r>
      <w:r w:rsidRPr="001C757B">
        <w:t>.</w:t>
      </w:r>
      <w:r w:rsidR="00C705B5" w:rsidRPr="001C757B">
        <w:t xml:space="preserve"> Непосредственное оказание услуг со стороны Исполнителя осуществляют: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6773BE" w:rsidRPr="001C757B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обязан </w:t>
      </w:r>
      <w:r w:rsidR="00B83B44" w:rsidRPr="001C757B">
        <w:t xml:space="preserve"> не позднее 5 (пяти) рабочих дней по окончании работ по каждому этапу, </w:t>
      </w:r>
      <w:r w:rsidRPr="001C757B">
        <w:t>предоставить Заказчику Акт приема-сдачи</w:t>
      </w:r>
      <w:r w:rsidR="001857B2" w:rsidRPr="001C757B">
        <w:t xml:space="preserve"> оказанных </w:t>
      </w:r>
      <w:r w:rsidR="00E55F61" w:rsidRPr="001C757B">
        <w:t>услуг,</w:t>
      </w:r>
      <w:r w:rsidR="00B83B44" w:rsidRPr="001C757B">
        <w:t xml:space="preserve"> оформленный по форме Приложения</w:t>
      </w:r>
      <w:r w:rsidR="008C6E54" w:rsidRPr="001C757B">
        <w:t xml:space="preserve"> № 2</w:t>
      </w:r>
      <w:r w:rsidRPr="001C757B">
        <w:t xml:space="preserve"> к</w:t>
      </w:r>
      <w:r w:rsidR="00B83B44" w:rsidRPr="001C757B">
        <w:t xml:space="preserve"> настоящему Договору</w:t>
      </w:r>
      <w:r w:rsidRPr="001C757B">
        <w:t>, о</w:t>
      </w:r>
      <w:r w:rsidR="00C95FB8">
        <w:t>тчет и счет-фактуру, оформленный</w:t>
      </w:r>
      <w:r w:rsidRPr="001C757B">
        <w:t xml:space="preserve"> по форме в соответствии с действующим законодательством Российской Федерации (</w:t>
      </w:r>
      <w:r w:rsidR="0005784C" w:rsidRPr="001C757B">
        <w:t xml:space="preserve">ст. 168, </w:t>
      </w:r>
      <w:r w:rsidRPr="001C757B">
        <w:t>ст.169 Налогового кодекса Российской Федерации).</w:t>
      </w:r>
      <w:r w:rsidRPr="001C757B">
        <w:rPr>
          <w:rStyle w:val="a8"/>
        </w:rPr>
        <w:footnoteReference w:id="2"/>
      </w:r>
    </w:p>
    <w:p w:rsidR="006773BE" w:rsidRPr="001C757B" w:rsidRDefault="006773BE" w:rsidP="006773BE">
      <w:pPr>
        <w:pStyle w:val="20"/>
        <w:tabs>
          <w:tab w:val="left" w:pos="0"/>
        </w:tabs>
        <w:spacing w:after="0" w:line="240" w:lineRule="auto"/>
        <w:ind w:firstLine="540"/>
        <w:jc w:val="both"/>
      </w:pPr>
      <w:r w:rsidRPr="001C757B">
        <w:t>2.1.</w:t>
      </w:r>
      <w:r w:rsidR="006060E2" w:rsidRPr="001C757B">
        <w:t>4</w:t>
      </w:r>
      <w:r w:rsidRPr="001C757B">
        <w:t xml:space="preserve">. Исполнитель обязан незамедлительно письменно информировать Заказчика об обнаруженной невозможности </w:t>
      </w:r>
      <w:r w:rsidR="00243619" w:rsidRPr="001C757B">
        <w:t xml:space="preserve">своевременно </w:t>
      </w:r>
      <w:r w:rsidRPr="001C757B">
        <w:t xml:space="preserve">получить ожидаемые результаты </w:t>
      </w:r>
      <w:r w:rsidR="00243619" w:rsidRPr="001C757B">
        <w:t>и/</w:t>
      </w:r>
      <w:r w:rsidRPr="001C757B">
        <w:t>или о нецелесообразности продолжения оказания услуг</w:t>
      </w:r>
      <w:r w:rsidR="00432109" w:rsidRPr="001C757B">
        <w:t xml:space="preserve"> в со</w:t>
      </w:r>
      <w:r w:rsidR="00B83B44" w:rsidRPr="001C757B">
        <w:t xml:space="preserve">ответствии с п. 3.4 </w:t>
      </w:r>
      <w:r w:rsidR="00243619" w:rsidRPr="001C757B">
        <w:t>-3.</w:t>
      </w:r>
      <w:r w:rsidR="00CA567A" w:rsidRPr="001C757B">
        <w:t>7</w:t>
      </w:r>
      <w:r w:rsidR="00243619" w:rsidRPr="001C757B">
        <w:t xml:space="preserve"> </w:t>
      </w:r>
      <w:r w:rsidR="00B83B44" w:rsidRPr="001C757B">
        <w:t>настоящего Д</w:t>
      </w:r>
      <w:r w:rsidR="00432109" w:rsidRPr="001C757B">
        <w:t>оговора</w:t>
      </w:r>
      <w:r w:rsidRPr="001C757B">
        <w:t>.</w:t>
      </w:r>
    </w:p>
    <w:p w:rsidR="007F3382" w:rsidRPr="001C757B" w:rsidRDefault="006060E2" w:rsidP="006060E2">
      <w:pPr>
        <w:pStyle w:val="20"/>
        <w:tabs>
          <w:tab w:val="left" w:pos="0"/>
        </w:tabs>
        <w:spacing w:after="0" w:line="240" w:lineRule="auto"/>
        <w:ind w:firstLine="540"/>
        <w:jc w:val="both"/>
      </w:pPr>
      <w:r w:rsidRPr="001C757B">
        <w:lastRenderedPageBreak/>
        <w:t xml:space="preserve">2.1.5. </w:t>
      </w:r>
      <w:r w:rsidR="006773BE" w:rsidRPr="001C757B">
        <w:t xml:space="preserve">Исполнитель обязан предоставить Заказчику </w:t>
      </w:r>
      <w:r w:rsidR="008C6E54" w:rsidRPr="001C757B">
        <w:t>Р</w:t>
      </w:r>
      <w:r w:rsidR="006773BE" w:rsidRPr="001C757B">
        <w:t xml:space="preserve">асчет договорной цены  </w:t>
      </w:r>
      <w:r w:rsidR="008D0FC4" w:rsidRPr="001C757B">
        <w:t xml:space="preserve"> услуг, оказываемых</w:t>
      </w:r>
      <w:r w:rsidR="006773BE" w:rsidRPr="001C757B">
        <w:t xml:space="preserve"> в соответствии с </w:t>
      </w:r>
      <w:r w:rsidR="00432109" w:rsidRPr="001C757B">
        <w:t>настоящим договором</w:t>
      </w:r>
      <w:r w:rsidR="008C6E54" w:rsidRPr="001C757B">
        <w:t xml:space="preserve"> (Приложение № 3</w:t>
      </w:r>
      <w:r w:rsidR="007F3382" w:rsidRPr="001C757B">
        <w:t xml:space="preserve"> к настоящему договору).</w:t>
      </w:r>
    </w:p>
    <w:p w:rsidR="0085717E" w:rsidRPr="001C757B" w:rsidRDefault="006773BE" w:rsidP="0085717E">
      <w:pPr>
        <w:pStyle w:val="20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вправе привлекать </w:t>
      </w:r>
      <w:r w:rsidR="00B83B44" w:rsidRPr="001C757B">
        <w:t>к оказанию услуг по настоящему Д</w:t>
      </w:r>
      <w:r w:rsidRPr="001C757B">
        <w:t xml:space="preserve">оговору третьих лиц (соисполнителей) </w:t>
      </w:r>
      <w:r w:rsidR="00C56F8C" w:rsidRPr="001C757B">
        <w:t xml:space="preserve">исключительно </w:t>
      </w:r>
      <w:r w:rsidRPr="001C757B">
        <w:t>по согласованию с Заказчиком, при этом Исполнитель несет ответственность перед Заказчиком за неисполнение или ненадлежащее исполнение обязатель</w:t>
      </w:r>
      <w:proofErr w:type="gramStart"/>
      <w:r w:rsidRPr="001C757B">
        <w:t>ств тр</w:t>
      </w:r>
      <w:proofErr w:type="gramEnd"/>
      <w:r w:rsidRPr="001C757B">
        <w:t>етьими лицами (соисполнителями).</w:t>
      </w:r>
    </w:p>
    <w:p w:rsidR="0085717E" w:rsidRPr="001C757B" w:rsidRDefault="0085717E" w:rsidP="0085717E">
      <w:pPr>
        <w:pStyle w:val="20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rPr>
          <w:bCs/>
          <w:color w:val="000000"/>
        </w:rPr>
        <w:t>При оказании услуг, предусмотренных настоящим Договором, Исполнитель обязуется соблюдать требования,  предусмотренные в альбоме фирменного стиля  Заказчика.</w:t>
      </w:r>
      <w:r w:rsidR="005B06FE" w:rsidRPr="005B06FE">
        <w:rPr>
          <w:bCs/>
          <w:color w:val="000000"/>
        </w:rPr>
        <w:t xml:space="preserve"> </w:t>
      </w:r>
      <w:r w:rsidR="005B06FE">
        <w:rPr>
          <w:bCs/>
          <w:color w:val="000000"/>
        </w:rPr>
        <w:t>На момент подписания настоящего Договора Исполнитель ознакомлен с требованиями, предусмотренными в альбоме фирменного стиля Заказчика</w:t>
      </w:r>
      <w:r w:rsidRPr="001C757B">
        <w:rPr>
          <w:rStyle w:val="a8"/>
          <w:bCs/>
          <w:color w:val="000000"/>
        </w:rPr>
        <w:footnoteReference w:id="3"/>
      </w:r>
      <w:r w:rsidR="005B06FE">
        <w:rPr>
          <w:bCs/>
          <w:color w:val="000000"/>
        </w:rPr>
        <w:t>.</w:t>
      </w:r>
    </w:p>
    <w:p w:rsidR="001C757B" w:rsidRPr="001C757B" w:rsidRDefault="009D64D2" w:rsidP="001C757B">
      <w:pPr>
        <w:widowControl w:val="0"/>
        <w:autoSpaceDE w:val="0"/>
        <w:autoSpaceDN w:val="0"/>
        <w:adjustRightInd w:val="0"/>
        <w:jc w:val="both"/>
      </w:pPr>
      <w:r w:rsidRPr="001C757B">
        <w:t xml:space="preserve">         2.1.8. </w:t>
      </w:r>
      <w:proofErr w:type="gramStart"/>
      <w:r w:rsidR="001C757B" w:rsidRPr="001C757B">
        <w:t xml:space="preserve">В </w:t>
      </w:r>
      <w:r w:rsidR="00DD151E">
        <w:t>момент</w:t>
      </w:r>
      <w:r w:rsidR="001C757B" w:rsidRPr="001C757B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5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</w:t>
      </w:r>
      <w:proofErr w:type="gramEnd"/>
      <w:r w:rsidR="001C757B" w:rsidRPr="001C757B">
        <w:t xml:space="preserve"> документов.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74C1B">
        <w:rPr>
          <w:rFonts w:eastAsia="Calibri"/>
          <w:color w:val="000000"/>
          <w:lang w:eastAsia="en-US"/>
        </w:rPr>
        <w:t xml:space="preserve">      </w:t>
      </w:r>
      <w:r>
        <w:rPr>
          <w:rFonts w:eastAsia="Calibri"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2.1.9</w:t>
      </w:r>
      <w:r w:rsidRPr="00274C1B">
        <w:rPr>
          <w:rFonts w:eastAsia="Calibri"/>
          <w:color w:val="000000"/>
          <w:lang w:eastAsia="en-US"/>
        </w:rPr>
        <w:t xml:space="preserve">. В течение срока действия Договора Исполнитель обязуется предоставлять Заказчику </w:t>
      </w:r>
      <w:r w:rsidRPr="00274C1B">
        <w:rPr>
          <w:rFonts w:eastAsia="Calibri"/>
          <w:lang w:eastAsia="en-US"/>
        </w:rPr>
        <w:t>информацию: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74C1B">
        <w:rPr>
          <w:rFonts w:eastAsia="Calibri"/>
          <w:lang w:eastAsia="en-US"/>
        </w:rPr>
        <w:t xml:space="preserve">      </w:t>
      </w:r>
      <w:r>
        <w:rPr>
          <w:rFonts w:eastAsia="Calibri"/>
          <w:lang w:eastAsia="en-US"/>
        </w:rPr>
        <w:t xml:space="preserve"> </w:t>
      </w:r>
      <w:r w:rsidRPr="00274C1B">
        <w:rPr>
          <w:rFonts w:eastAsia="Calibri"/>
          <w:lang w:eastAsia="en-US"/>
        </w:rPr>
        <w:t xml:space="preserve"> - об изменении состава (по сравнению с существовавшим на дату заключения Договора) собственников Исполнителя </w:t>
      </w:r>
      <w:r w:rsidRPr="00274C1B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274C1B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274C1B">
        <w:rPr>
          <w:rFonts w:eastAsia="Calibri"/>
          <w:i/>
          <w:lang w:eastAsia="en-US"/>
        </w:rPr>
        <w:t xml:space="preserve"> </w:t>
      </w:r>
      <w:r w:rsidRPr="00274C1B">
        <w:rPr>
          <w:rFonts w:eastAsia="Calibri"/>
          <w:lang w:eastAsia="en-US"/>
        </w:rPr>
        <w:t>Исполнителя</w:t>
      </w:r>
      <w:r w:rsidRPr="00274C1B">
        <w:rPr>
          <w:rFonts w:eastAsia="Calibri"/>
          <w:color w:val="000000"/>
          <w:lang w:eastAsia="en-US"/>
        </w:rPr>
        <w:t>,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274C1B">
        <w:rPr>
          <w:rFonts w:eastAsia="Calibri"/>
          <w:color w:val="000000"/>
          <w:lang w:eastAsia="en-US"/>
        </w:rPr>
        <w:t xml:space="preserve">      </w:t>
      </w:r>
      <w:r>
        <w:rPr>
          <w:rFonts w:eastAsia="Calibri"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274C1B">
        <w:rPr>
          <w:rFonts w:eastAsia="Calibri"/>
          <w:i/>
          <w:color w:val="000000"/>
          <w:lang w:eastAsia="en-US"/>
        </w:rPr>
        <w:t xml:space="preserve"> 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74C1B">
        <w:rPr>
          <w:rFonts w:eastAsia="Calibri"/>
          <w:i/>
          <w:color w:val="000000"/>
          <w:lang w:eastAsia="en-US"/>
        </w:rPr>
        <w:t xml:space="preserve">       </w:t>
      </w:r>
      <w:r>
        <w:rPr>
          <w:rFonts w:eastAsia="Calibri"/>
          <w:i/>
          <w:color w:val="000000"/>
          <w:lang w:eastAsia="en-US"/>
        </w:rPr>
        <w:t xml:space="preserve"> </w:t>
      </w:r>
      <w:r w:rsidRPr="00274C1B">
        <w:rPr>
          <w:rFonts w:eastAsia="Calibri"/>
          <w:i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274C1B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</w:t>
      </w:r>
      <w:r w:rsidRPr="00274C1B">
        <w:rPr>
          <w:rFonts w:eastAsia="Calibri"/>
          <w:lang w:eastAsia="en-US"/>
        </w:rPr>
        <w:t xml:space="preserve"> к Договору,</w:t>
      </w:r>
      <w:r w:rsidRPr="00274C1B">
        <w:rPr>
          <w:rFonts w:eastAsia="Calibri"/>
          <w:color w:val="000000"/>
          <w:lang w:eastAsia="en-US"/>
        </w:rPr>
        <w:t xml:space="preserve"> не позднее 3 (трех) календарных дней </w:t>
      </w:r>
      <w:proofErr w:type="gramStart"/>
      <w:r w:rsidRPr="00274C1B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274C1B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274C1B">
        <w:rPr>
          <w:rFonts w:eastAsia="Calibri"/>
          <w:lang w:eastAsia="en-US"/>
        </w:rPr>
        <w:t xml:space="preserve">, </w:t>
      </w:r>
      <w:r w:rsidRPr="00274C1B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274C1B" w:rsidRPr="0022794F" w:rsidRDefault="00274C1B" w:rsidP="00274C1B">
      <w:pPr>
        <w:widowControl w:val="0"/>
        <w:autoSpaceDE w:val="0"/>
        <w:autoSpaceDN w:val="0"/>
        <w:adjustRightInd w:val="0"/>
        <w:jc w:val="both"/>
      </w:pPr>
      <w:r w:rsidRPr="00274C1B">
        <w:t xml:space="preserve">       </w:t>
      </w:r>
      <w:r>
        <w:t xml:space="preserve"> </w:t>
      </w:r>
      <w:r w:rsidRPr="00274C1B">
        <w:t>2.1.</w:t>
      </w:r>
      <w:r>
        <w:t>10</w:t>
      </w:r>
      <w:r w:rsidRPr="00274C1B">
        <w:t>.</w:t>
      </w:r>
      <w:ins w:id="0" w:author="Черноиванов Евгений Александрович" w:date="2013-08-29T09:35:00Z">
        <w:r w:rsidRPr="00274C1B">
          <w:t xml:space="preserve"> </w:t>
        </w:r>
      </w:ins>
      <w:proofErr w:type="gramStart"/>
      <w:r w:rsidRPr="00274C1B">
        <w:t>При предоставлении Исполнителем</w:t>
      </w:r>
      <w:r w:rsidRPr="00274C1B">
        <w:rPr>
          <w:i/>
        </w:rPr>
        <w:t xml:space="preserve"> </w:t>
      </w:r>
      <w:r w:rsidRPr="00274C1B">
        <w:t>вышеуказанной  информации в отношении своих собственников/бенефициаров, являющихся физическими лицами, Исполнитель</w:t>
      </w:r>
      <w:r w:rsidRPr="00274C1B">
        <w:rPr>
          <w:i/>
        </w:rPr>
        <w:t xml:space="preserve"> </w:t>
      </w:r>
      <w:r w:rsidRPr="00274C1B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274C1B">
        <w:rPr>
          <w:i/>
        </w:rPr>
        <w:t>,</w:t>
      </w:r>
      <w:r w:rsidRPr="00274C1B">
        <w:t xml:space="preserve"> по форме установленной Приложением № </w:t>
      </w:r>
      <w:r>
        <w:t>6</w:t>
      </w:r>
      <w:r w:rsidRPr="00274C1B">
        <w:t xml:space="preserve"> к Договору. </w:t>
      </w:r>
      <w:proofErr w:type="gramEnd"/>
    </w:p>
    <w:p w:rsidR="0022794F" w:rsidRPr="0022794F" w:rsidRDefault="00310C02" w:rsidP="0022794F">
      <w:pPr>
        <w:autoSpaceDE w:val="0"/>
        <w:autoSpaceDN w:val="0"/>
        <w:jc w:val="both"/>
        <w:rPr>
          <w:rFonts w:eastAsia="Calibri"/>
          <w:iCs/>
        </w:rPr>
      </w:pPr>
      <w:r>
        <w:t xml:space="preserve">        2.1.</w:t>
      </w:r>
      <w:r w:rsidRPr="0022794F">
        <w:t>11</w:t>
      </w:r>
      <w:r w:rsidRPr="00310C02">
        <w:t xml:space="preserve">. </w:t>
      </w:r>
      <w:r w:rsidR="0022794F" w:rsidRPr="0022794F">
        <w:rPr>
          <w:rFonts w:eastAsia="Calibri"/>
          <w:lang w:eastAsia="en-US"/>
        </w:rPr>
        <w:t>    </w:t>
      </w:r>
      <w:r w:rsidR="0022794F" w:rsidRPr="0022794F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22794F" w:rsidRPr="0022794F" w:rsidRDefault="0022794F" w:rsidP="0022794F">
      <w:pPr>
        <w:autoSpaceDE w:val="0"/>
        <w:autoSpaceDN w:val="0"/>
        <w:jc w:val="both"/>
        <w:rPr>
          <w:rFonts w:eastAsia="Calibri"/>
          <w:iCs/>
        </w:rPr>
      </w:pPr>
      <w:r w:rsidRPr="0022794F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 </w:t>
      </w:r>
      <w:r w:rsidRPr="0022794F">
        <w:rPr>
          <w:rFonts w:eastAsia="Calibri"/>
          <w:iCs/>
        </w:rPr>
        <w:t xml:space="preserve"> 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22794F">
        <w:rPr>
          <w:rFonts w:eastAsia="Calibri"/>
          <w:iCs/>
        </w:rPr>
        <w:t>но</w:t>
      </w:r>
      <w:proofErr w:type="gramEnd"/>
      <w:r w:rsidRPr="0022794F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310C02" w:rsidRDefault="0022794F" w:rsidP="0022794F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22794F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  </w:t>
      </w:r>
      <w:r w:rsidRPr="0022794F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22794F">
        <w:rPr>
          <w:rFonts w:eastAsia="Calibri"/>
          <w:iCs/>
          <w:vertAlign w:val="superscript"/>
        </w:rPr>
        <w:footnoteReference w:id="4"/>
      </w:r>
      <w:r w:rsidRPr="0022794F">
        <w:rPr>
          <w:rFonts w:eastAsia="Calibri"/>
          <w:iCs/>
          <w:lang w:eastAsia="en-US"/>
        </w:rPr>
        <w:t>.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2.</w:t>
      </w:r>
      <w:r w:rsidRPr="00C96CE0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>12.</w:t>
      </w:r>
      <w:r w:rsidRPr="00C96CE0">
        <w:rPr>
          <w:rFonts w:eastAsia="Calibri"/>
          <w:lang w:eastAsia="en-US"/>
        </w:rPr>
        <w:t xml:space="preserve">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C96CE0" w:rsidRPr="0022794F" w:rsidRDefault="00C96CE0" w:rsidP="0022794F">
      <w:pPr>
        <w:autoSpaceDE w:val="0"/>
        <w:autoSpaceDN w:val="0"/>
        <w:jc w:val="both"/>
        <w:rPr>
          <w:rFonts w:eastAsia="Calibri"/>
          <w:iCs/>
          <w:lang w:eastAsia="en-US"/>
        </w:rPr>
      </w:pPr>
      <w:r>
        <w:rPr>
          <w:rFonts w:eastAsia="Calibri"/>
          <w:lang w:eastAsia="en-US"/>
        </w:rPr>
        <w:t xml:space="preserve">         2.</w:t>
      </w:r>
      <w:r w:rsidRPr="00C96CE0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.13.</w:t>
      </w:r>
      <w:r w:rsidRPr="00C96CE0">
        <w:rPr>
          <w:rFonts w:eastAsia="Calibri"/>
          <w:vertAlign w:val="superscript"/>
          <w:lang w:eastAsia="en-US"/>
        </w:rPr>
        <w:footnoteReference w:id="5"/>
      </w:r>
      <w:r w:rsidRPr="00C96CE0">
        <w:rPr>
          <w:rFonts w:eastAsia="Calibr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6773BE" w:rsidRPr="00274C1B" w:rsidRDefault="006773BE" w:rsidP="006773BE">
      <w:pPr>
        <w:pStyle w:val="20"/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540"/>
        <w:jc w:val="both"/>
        <w:rPr>
          <w:b/>
        </w:rPr>
      </w:pPr>
      <w:r w:rsidRPr="00274C1B">
        <w:rPr>
          <w:b/>
        </w:rPr>
        <w:t>Права и обязанности Заказчика:</w:t>
      </w:r>
    </w:p>
    <w:p w:rsidR="006773BE" w:rsidRPr="001C757B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Заказчик обязан принять оказанные услуги в порядке, предусмотренном разделом 3</w:t>
      </w:r>
      <w:r w:rsidR="00B83B44" w:rsidRPr="001C757B">
        <w:t xml:space="preserve"> настоящего Д</w:t>
      </w:r>
      <w:r w:rsidRPr="001C757B">
        <w:t xml:space="preserve">оговора. </w:t>
      </w:r>
    </w:p>
    <w:p w:rsidR="006773BE" w:rsidRPr="001C757B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Заказчик обязан оплатить оказанные услуги в порядке, предусм</w:t>
      </w:r>
      <w:r w:rsidR="00B83B44" w:rsidRPr="001C757B">
        <w:t>отренном разделом 4 настоящего Д</w:t>
      </w:r>
      <w:r w:rsidRPr="001C757B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Заказчик имеет право </w:t>
      </w:r>
      <w:r w:rsidR="00C56F8C" w:rsidRPr="001C757B">
        <w:t xml:space="preserve">во всякое время </w:t>
      </w:r>
      <w:r w:rsidRPr="001C757B">
        <w:t>получать от Исполнителя информацию, касающуюс</w:t>
      </w:r>
      <w:r w:rsidR="00B83B44" w:rsidRPr="001C757B">
        <w:t>я оказания услуг по настоящему Д</w:t>
      </w:r>
      <w:r w:rsidRPr="001C757B">
        <w:t xml:space="preserve">оговору, а также  контролировать исполнение </w:t>
      </w:r>
      <w:r w:rsidR="00B83B44" w:rsidRPr="001C757B">
        <w:t xml:space="preserve"> настоящего Д</w:t>
      </w:r>
      <w:r w:rsidRPr="001C757B">
        <w:t>оговора в течение всего его срока действия.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2.2.4. </w:t>
      </w:r>
      <w:r w:rsidRPr="00274C1B">
        <w:t>Заказчик вправе отказаться от заключения и (или) исполнения Договора в одностороннем несудебном порядке, также пр</w:t>
      </w:r>
      <w:r>
        <w:t>и нарушении Исполнителем п.2.1.8-2.1.10</w:t>
      </w:r>
      <w:r w:rsidRPr="00274C1B">
        <w:t xml:space="preserve"> Договора в следующих случаях: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</w:t>
      </w:r>
      <w:r>
        <w:t xml:space="preserve">  </w:t>
      </w:r>
      <w:r w:rsidRPr="00274C1B">
        <w:t xml:space="preserve">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</w:t>
      </w:r>
      <w:proofErr w:type="gramStart"/>
      <w:r w:rsidRPr="00274C1B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274C1B">
        <w:t xml:space="preserve"> к Договору, </w:t>
      </w:r>
      <w:proofErr w:type="gramEnd"/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</w:t>
      </w:r>
      <w:r>
        <w:t xml:space="preserve">   </w:t>
      </w:r>
      <w:r w:rsidRPr="00274C1B">
        <w:t xml:space="preserve">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274C1B">
        <w:t xml:space="preserve"> к Договору), 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 </w:t>
      </w:r>
      <w:r>
        <w:t xml:space="preserve">  </w:t>
      </w:r>
      <w:r w:rsidRPr="00274C1B"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2.2.5.</w:t>
      </w:r>
      <w:r w:rsidRPr="00C96CE0">
        <w:rPr>
          <w:rFonts w:eastAsia="Calibri"/>
          <w:vertAlign w:val="superscript"/>
          <w:lang w:eastAsia="en-US"/>
        </w:rPr>
        <w:footnoteReference w:id="6"/>
      </w:r>
      <w:r w:rsidRPr="00C96CE0">
        <w:rPr>
          <w:rFonts w:eastAsia="Calibr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C96CE0" w:rsidRPr="00C96CE0" w:rsidRDefault="00C96CE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</w:t>
      </w:r>
      <w:r w:rsidRPr="00C96CE0">
        <w:rPr>
          <w:rFonts w:eastAsia="Calibr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C96CE0" w:rsidRPr="00C96CE0" w:rsidRDefault="00C96CE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C96CE0">
        <w:rPr>
          <w:rFonts w:eastAsia="Calibr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D64D2" w:rsidRDefault="00880E5D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B10CB5">
        <w:rPr>
          <w:rFonts w:eastAsia="Calibri"/>
          <w:lang w:eastAsia="en-US"/>
        </w:rPr>
        <w:t xml:space="preserve">          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880E5D" w:rsidRPr="001C757B" w:rsidRDefault="00880E5D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f"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C757B">
        <w:rPr>
          <w:b/>
        </w:rPr>
        <w:t>ПОРЯДОК ИСПОЛНЕНИЯ ДОГОВОРА</w:t>
      </w:r>
    </w:p>
    <w:p w:rsidR="006773BE" w:rsidRPr="001C757B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 Исполнение</w:t>
      </w:r>
      <w:r w:rsidR="00B83B44" w:rsidRPr="001C757B">
        <w:t xml:space="preserve"> настоящего Д</w:t>
      </w:r>
      <w:r w:rsidRPr="001C757B">
        <w:t xml:space="preserve">оговора происходит в соответствии </w:t>
      </w:r>
      <w:r w:rsidR="008C6E54" w:rsidRPr="001C757B">
        <w:t>со сроками оказания услуг</w:t>
      </w:r>
      <w:r w:rsidRPr="001C757B">
        <w:t xml:space="preserve">,  </w:t>
      </w:r>
      <w:r w:rsidR="001857B2" w:rsidRPr="001C757B">
        <w:t>пре</w:t>
      </w:r>
      <w:r w:rsidR="008C6E54" w:rsidRPr="001C757B">
        <w:t>дусмотренными в Приложении № 1</w:t>
      </w:r>
      <w:r w:rsidR="00B83B44" w:rsidRPr="001C757B">
        <w:t xml:space="preserve"> к настоящему Д</w:t>
      </w:r>
      <w:r w:rsidRPr="001C757B">
        <w:t>оговору. При завершении этапа Исполнитель представляет Заказчику Акт приема-сдачи</w:t>
      </w:r>
      <w:r w:rsidR="001857B2" w:rsidRPr="001C757B">
        <w:t xml:space="preserve"> ока</w:t>
      </w:r>
      <w:r w:rsidR="00B83B44" w:rsidRPr="001C757B">
        <w:t>занных услуг</w:t>
      </w:r>
      <w:r w:rsidRPr="001C757B">
        <w:t xml:space="preserve"> (этапа) с приложением к нему отчета об исполнении этапа, оформленного в соответствии с требованиями Заказчика. </w:t>
      </w:r>
      <w:r w:rsidRPr="001C757B">
        <w:rPr>
          <w:rStyle w:val="a8"/>
        </w:rPr>
        <w:footnoteReference w:id="7"/>
      </w:r>
    </w:p>
    <w:p w:rsidR="006773BE" w:rsidRPr="001C757B" w:rsidRDefault="001A6C33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Заказчик в течение 3 (трех</w:t>
      </w:r>
      <w:r w:rsidR="006773BE" w:rsidRPr="001C757B">
        <w:t>) рабочих дней со дня получения Акта приема-сдачи</w:t>
      </w:r>
      <w:r w:rsidR="001857B2" w:rsidRPr="001C757B">
        <w:t xml:space="preserve"> ок</w:t>
      </w:r>
      <w:r w:rsidR="008C6E54" w:rsidRPr="001C757B">
        <w:t>азанных услуг (Приложение № 2</w:t>
      </w:r>
      <w:r w:rsidR="006773BE" w:rsidRPr="001C757B">
        <w:t xml:space="preserve"> к договору),  и отчета обязан направить Исполнителю подписанный Акт приема-сдачи</w:t>
      </w:r>
      <w:r w:rsidR="001857B2" w:rsidRPr="001C757B">
        <w:t xml:space="preserve"> ока</w:t>
      </w:r>
      <w:r w:rsidR="008C6E54" w:rsidRPr="001C757B">
        <w:t>занных услуг (Приложение № 2</w:t>
      </w:r>
      <w:r w:rsidR="006773BE" w:rsidRPr="001C757B">
        <w:t xml:space="preserve"> к договору), или мотивированный отказ от приемки услуг.</w:t>
      </w:r>
    </w:p>
    <w:p w:rsidR="006773BE" w:rsidRPr="001C757B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В случае мотивированного отказа Заказчика</w:t>
      </w:r>
      <w:r w:rsidR="005A0772" w:rsidRPr="001C757B">
        <w:t xml:space="preserve"> от приемки услуг,</w:t>
      </w:r>
      <w:r w:rsidRPr="001C757B">
        <w:t xml:space="preserve">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5A0772" w:rsidRPr="001C757B" w:rsidRDefault="005A0772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Если в процессе оказания услуг </w:t>
      </w:r>
      <w:r w:rsidR="00CA567A" w:rsidRPr="001C757B">
        <w:t>будет выявлено</w:t>
      </w:r>
      <w:r w:rsidRPr="001C757B">
        <w:t xml:space="preserve"> наличие в Государственном кадастре недвижимости кадастровой ошибки, допущенной ранее </w:t>
      </w:r>
      <w:r w:rsidR="00CA567A" w:rsidRPr="001C757B">
        <w:t>иными землеустроительными организациями</w:t>
      </w:r>
      <w:r w:rsidR="00201329" w:rsidRPr="001C757B">
        <w:t xml:space="preserve"> </w:t>
      </w:r>
      <w:r w:rsidR="00CA567A" w:rsidRPr="001C757B">
        <w:t xml:space="preserve">(кадастровыми инженерами) </w:t>
      </w:r>
      <w:r w:rsidRPr="001C757B">
        <w:t xml:space="preserve">при производстве кадастровых работ  на </w:t>
      </w:r>
      <w:r w:rsidR="00CA567A" w:rsidRPr="001C757B">
        <w:t>смежном земельном участке</w:t>
      </w:r>
      <w:r w:rsidRPr="001C757B">
        <w:t>, Исполнитель за свой счет устраняет такую кадастровую ошибку в соответствии с установленным порядком.</w:t>
      </w:r>
    </w:p>
    <w:p w:rsidR="00CA567A" w:rsidRPr="001C757B" w:rsidRDefault="005A0772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proofErr w:type="gramStart"/>
      <w:r w:rsidRPr="001C757B">
        <w:t>В случае отказа смежного землепользователя от подписания акта согласования</w:t>
      </w:r>
      <w:r w:rsidR="00D17831" w:rsidRPr="001C757B">
        <w:t xml:space="preserve"> местоположения </w:t>
      </w:r>
      <w:r w:rsidRPr="001C757B">
        <w:t>границ</w:t>
      </w:r>
      <w:r w:rsidR="00D17831" w:rsidRPr="001C757B">
        <w:t>ы</w:t>
      </w:r>
      <w:r w:rsidRPr="001C757B">
        <w:t xml:space="preserve"> земельных участков и </w:t>
      </w:r>
      <w:r w:rsidR="00D17831" w:rsidRPr="001C757B">
        <w:t>необходимости обжалования такого отказа в судебном порядке,  Исполнитель</w:t>
      </w:r>
      <w:r w:rsidR="00CA567A" w:rsidRPr="001C757B">
        <w:t>,</w:t>
      </w:r>
      <w:r w:rsidR="00D17831" w:rsidRPr="001C757B">
        <w:t xml:space="preserve">  по согласованию с Заказчиком в порядке, предусмотренном п.</w:t>
      </w:r>
      <w:r w:rsidR="00243619" w:rsidRPr="001C757B">
        <w:t xml:space="preserve">2.1.4. и п. </w:t>
      </w:r>
      <w:r w:rsidR="00D17831" w:rsidRPr="001C757B">
        <w:t>2.2.4</w:t>
      </w:r>
      <w:r w:rsidRPr="001C757B">
        <w:t>.</w:t>
      </w:r>
      <w:r w:rsidR="00D17831" w:rsidRPr="001C757B">
        <w:t xml:space="preserve"> настоящего Договора, письменно изменяют календарные сроки исполнения услуг в отношении таких земельных участков с учетом времени, необходимого для вынесения судебного решения. </w:t>
      </w:r>
      <w:proofErr w:type="gramEnd"/>
    </w:p>
    <w:p w:rsidR="005A0772" w:rsidRPr="001C757B" w:rsidRDefault="00D17831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Изменение сроков оказания услуг по отдельным </w:t>
      </w:r>
      <w:r w:rsidR="00243619" w:rsidRPr="001C757B">
        <w:t xml:space="preserve">формируемым </w:t>
      </w:r>
      <w:r w:rsidRPr="001C757B">
        <w:t>земельным участкам, вследствие наличия судебного спора</w:t>
      </w:r>
      <w:r w:rsidR="00243619" w:rsidRPr="001C757B">
        <w:t xml:space="preserve"> о местоположении их границы</w:t>
      </w:r>
      <w:r w:rsidRPr="001C757B">
        <w:t xml:space="preserve">, не является основанием для приостановления исполнения договора в целом и </w:t>
      </w:r>
      <w:proofErr w:type="spellStart"/>
      <w:r w:rsidR="00CA567A" w:rsidRPr="001C757B">
        <w:t>не</w:t>
      </w:r>
      <w:r w:rsidRPr="001C757B">
        <w:t>подписания</w:t>
      </w:r>
      <w:proofErr w:type="spellEnd"/>
      <w:r w:rsidRPr="001C757B">
        <w:t xml:space="preserve"> соответствующих актов оказания услуг (</w:t>
      </w:r>
      <w:r w:rsidR="00243619" w:rsidRPr="001C757B">
        <w:t>с</w:t>
      </w:r>
      <w:r w:rsidRPr="001C757B">
        <w:t xml:space="preserve"> исключением </w:t>
      </w:r>
      <w:r w:rsidR="00243619" w:rsidRPr="001C757B">
        <w:t xml:space="preserve">из них </w:t>
      </w:r>
      <w:r w:rsidRPr="001C757B">
        <w:t>формируемых спорных земельных участков</w:t>
      </w:r>
      <w:r w:rsidR="00243619" w:rsidRPr="001C757B">
        <w:t>, исполнение услуг в отношении которых</w:t>
      </w:r>
      <w:r w:rsidR="009B0684" w:rsidRPr="001C757B">
        <w:t>,</w:t>
      </w:r>
      <w:r w:rsidR="00243619" w:rsidRPr="001C757B">
        <w:t xml:space="preserve"> приостан</w:t>
      </w:r>
      <w:r w:rsidR="00CA567A" w:rsidRPr="001C757B">
        <w:t>овлено</w:t>
      </w:r>
      <w:r w:rsidR="00243619" w:rsidRPr="001C757B">
        <w:t xml:space="preserve"> </w:t>
      </w:r>
      <w:r w:rsidR="009B0684" w:rsidRPr="001C757B">
        <w:t>до урегулирования спора судом</w:t>
      </w:r>
      <w:r w:rsidRPr="001C757B">
        <w:t>).</w:t>
      </w:r>
    </w:p>
    <w:p w:rsidR="006773BE" w:rsidRPr="001C757B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обязан приостановить их оказание, поставив об этом в из</w:t>
      </w:r>
      <w:r w:rsidR="00C11E78" w:rsidRPr="001C757B">
        <w:t>вестность Заказчика в течени</w:t>
      </w:r>
      <w:r w:rsidR="00B83B44" w:rsidRPr="001C757B">
        <w:t>е</w:t>
      </w:r>
      <w:r w:rsidR="00C11E78" w:rsidRPr="001C757B">
        <w:t xml:space="preserve"> 10 (десяти) </w:t>
      </w:r>
      <w:r w:rsidR="000B0917">
        <w:t>календарны</w:t>
      </w:r>
      <w:r w:rsidR="00C11E78" w:rsidRPr="001C757B">
        <w:t>х дней</w:t>
      </w:r>
      <w:r w:rsidRPr="001C757B">
        <w:t>.</w:t>
      </w:r>
    </w:p>
    <w:p w:rsidR="006773BE" w:rsidRPr="001C757B" w:rsidRDefault="006773BE" w:rsidP="006773BE">
      <w:pPr>
        <w:tabs>
          <w:tab w:val="num" w:pos="0"/>
        </w:tabs>
        <w:ind w:right="-1" w:firstLine="540"/>
        <w:jc w:val="both"/>
      </w:pPr>
      <w:r w:rsidRPr="001C757B">
        <w:t xml:space="preserve">В этом случае Стороны обязаны в </w:t>
      </w:r>
      <w:r w:rsidR="00C11E78" w:rsidRPr="001C757B">
        <w:t xml:space="preserve">течение 10 (десяти) </w:t>
      </w:r>
      <w:r w:rsidR="000B0917">
        <w:t>календарны</w:t>
      </w:r>
      <w:r w:rsidR="00C11E78" w:rsidRPr="001C757B">
        <w:t xml:space="preserve">х дней </w:t>
      </w:r>
      <w:r w:rsidRPr="001C757B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lastRenderedPageBreak/>
        <w:t>Моментом исполнения обязательств Исполнителя  по настоящему договору  считается момент подписания Заказчиком Акта приема-сдачи</w:t>
      </w:r>
      <w:r w:rsidR="001857B2" w:rsidRPr="001C757B">
        <w:t xml:space="preserve"> оказанных услуг</w:t>
      </w:r>
      <w:r w:rsidR="00B83B44" w:rsidRPr="001C757B">
        <w:t xml:space="preserve"> по последнему этапу.</w:t>
      </w:r>
      <w:r w:rsidR="001857B2" w:rsidRPr="001C757B">
        <w:t xml:space="preserve"> </w:t>
      </w:r>
    </w:p>
    <w:p w:rsidR="003D35DC" w:rsidRDefault="000B0917" w:rsidP="003D35DC">
      <w:pPr>
        <w:pStyle w:val="a6"/>
        <w:spacing w:after="0"/>
        <w:ind w:firstLine="567"/>
        <w:jc w:val="both"/>
      </w:pPr>
      <w:r>
        <w:t>3.9</w:t>
      </w:r>
      <w:r w:rsidR="003D35DC" w:rsidRPr="005B06FE">
        <w:t xml:space="preserve">. Исполнитель подтверждает, что форма документа об исполнении им своих обязательств (Акт приема-сдачи оказанных услугах), приведенная в Приложении № 2 к настоящему Договору, является формой первичного учетного документа, утвержденного «_______________» </w:t>
      </w:r>
      <w:r w:rsidR="003D35DC" w:rsidRPr="005B06FE">
        <w:rPr>
          <w:i/>
        </w:rPr>
        <w:t xml:space="preserve">(указать наименование, дату и номер документа, которым утверждены формы первичных документов (учетная политика, приказ) и наименование контрагента </w:t>
      </w:r>
      <w:r w:rsidR="00B10CB5">
        <w:rPr>
          <w:i/>
        </w:rPr>
        <w:t>ПАО</w:t>
      </w:r>
      <w:r w:rsidR="003D35DC" w:rsidRPr="005B06FE">
        <w:rPr>
          <w:i/>
        </w:rPr>
        <w:t xml:space="preserve"> «МРСК Центра» по договору)</w:t>
      </w:r>
      <w:r w:rsidR="003D35DC" w:rsidRPr="005B06FE">
        <w:rPr>
          <w:rStyle w:val="a8"/>
          <w:i/>
        </w:rPr>
        <w:footnoteReference w:id="8"/>
      </w:r>
      <w:r w:rsidR="003D35DC" w:rsidRPr="005B06FE">
        <w:rPr>
          <w:i/>
        </w:rPr>
        <w:t>.</w:t>
      </w:r>
    </w:p>
    <w:p w:rsidR="006773BE" w:rsidRPr="001C757B" w:rsidRDefault="006773BE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310C02" w:rsidRPr="00C96CE0" w:rsidRDefault="008764E6" w:rsidP="00C96CE0">
      <w:pPr>
        <w:pStyle w:val="af"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C757B">
        <w:rPr>
          <w:b/>
        </w:rPr>
        <w:t>СТОИМОСТЬ УСЛУГ  И  ПОРЯДОК  РАСЧЕТОВ</w:t>
      </w:r>
    </w:p>
    <w:p w:rsidR="00C36CB0" w:rsidRPr="0022794F" w:rsidRDefault="006773BE" w:rsidP="00F9047A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1C757B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1C757B">
        <w:rPr>
          <w:rFonts w:ascii="Times New Roman" w:hAnsi="Times New Roman" w:cs="Times New Roman"/>
          <w:sz w:val="24"/>
          <w:szCs w:val="24"/>
        </w:rPr>
        <w:t>Стоимость  усл</w:t>
      </w:r>
      <w:r w:rsidR="00B83B44" w:rsidRPr="001C757B">
        <w:rPr>
          <w:rFonts w:ascii="Times New Roman" w:hAnsi="Times New Roman" w:cs="Times New Roman"/>
          <w:sz w:val="24"/>
          <w:szCs w:val="24"/>
        </w:rPr>
        <w:t>уг, оказываемых по настоящему  Д</w:t>
      </w:r>
      <w:r w:rsidRPr="001C757B">
        <w:rPr>
          <w:rFonts w:ascii="Times New Roman" w:hAnsi="Times New Roman" w:cs="Times New Roman"/>
          <w:sz w:val="24"/>
          <w:szCs w:val="24"/>
        </w:rPr>
        <w:t xml:space="preserve">оговору,  </w:t>
      </w:r>
      <w:r w:rsidR="008C6E54" w:rsidRPr="001C757B">
        <w:rPr>
          <w:rFonts w:ascii="Times New Roman" w:hAnsi="Times New Roman" w:cs="Times New Roman"/>
          <w:sz w:val="24"/>
          <w:szCs w:val="24"/>
        </w:rPr>
        <w:t>определена в Расчете договорной цены (Приложение № 3</w:t>
      </w:r>
      <w:r w:rsidR="00B83B44" w:rsidRPr="001C757B">
        <w:rPr>
          <w:rFonts w:ascii="Times New Roman" w:hAnsi="Times New Roman" w:cs="Times New Roman"/>
          <w:sz w:val="24"/>
          <w:szCs w:val="24"/>
        </w:rPr>
        <w:t xml:space="preserve"> к настоящему Д</w:t>
      </w:r>
      <w:r w:rsidRPr="001C757B">
        <w:rPr>
          <w:rFonts w:ascii="Times New Roman" w:hAnsi="Times New Roman" w:cs="Times New Roman"/>
          <w:sz w:val="24"/>
          <w:szCs w:val="24"/>
        </w:rPr>
        <w:t xml:space="preserve">оговору) и составляет 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__________  </w:t>
      </w:r>
      <w:r w:rsidR="003A5A3F" w:rsidRPr="001C757B">
        <w:rPr>
          <w:rFonts w:ascii="Times New Roman" w:hAnsi="Times New Roman" w:cs="Times New Roman"/>
          <w:sz w:val="24"/>
          <w:szCs w:val="24"/>
        </w:rPr>
        <w:t>(</w:t>
      </w:r>
      <w:r w:rsidR="003A5A3F" w:rsidRPr="001C757B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3A5A3F" w:rsidRPr="001C757B">
        <w:rPr>
          <w:rFonts w:ascii="Times New Roman" w:hAnsi="Times New Roman" w:cs="Times New Roman"/>
          <w:sz w:val="24"/>
          <w:szCs w:val="24"/>
        </w:rPr>
        <w:t>)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 руб. _____ коп., в том числе НДС (18%) _______________ </w:t>
      </w:r>
      <w:r w:rsidR="003A5A3F" w:rsidRPr="001C757B">
        <w:rPr>
          <w:rFonts w:ascii="Times New Roman" w:hAnsi="Times New Roman" w:cs="Times New Roman"/>
          <w:sz w:val="24"/>
          <w:szCs w:val="24"/>
        </w:rPr>
        <w:t>(</w:t>
      </w:r>
      <w:r w:rsidR="003A5A3F" w:rsidRPr="001C757B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3A5A3F" w:rsidRPr="001C757B">
        <w:rPr>
          <w:rFonts w:ascii="Times New Roman" w:hAnsi="Times New Roman" w:cs="Times New Roman"/>
          <w:sz w:val="24"/>
          <w:szCs w:val="24"/>
        </w:rPr>
        <w:t>)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 руб. _____ коп.</w:t>
      </w:r>
      <w:proofErr w:type="gramEnd"/>
    </w:p>
    <w:p w:rsidR="00310C02" w:rsidRPr="0022794F" w:rsidRDefault="006773BE" w:rsidP="00C96CE0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>4</w:t>
      </w:r>
      <w:r w:rsidR="00B83B44" w:rsidRPr="001C757B">
        <w:t>.2. Оплата услуг по настоящему Д</w:t>
      </w:r>
      <w:r w:rsidRPr="001C757B">
        <w:t>оговору пр</w:t>
      </w:r>
      <w:r w:rsidR="00243619" w:rsidRPr="001C757B">
        <w:t xml:space="preserve">оизводится </w:t>
      </w:r>
      <w:r w:rsidR="00A03BCE" w:rsidRPr="001C757B">
        <w:t>в следующем порядке:</w:t>
      </w:r>
    </w:p>
    <w:p w:rsidR="00810F28" w:rsidRPr="007756C3" w:rsidRDefault="00810F28" w:rsidP="00810F28">
      <w:pPr>
        <w:spacing w:before="120"/>
        <w:ind w:firstLine="709"/>
        <w:jc w:val="both"/>
        <w:rPr>
          <w:rFonts w:eastAsia="Calibri"/>
          <w:i/>
          <w:lang w:eastAsia="en-US"/>
        </w:rPr>
      </w:pPr>
      <w:r w:rsidRPr="007756C3">
        <w:rPr>
          <w:rFonts w:eastAsia="Calibri"/>
          <w:i/>
          <w:lang w:eastAsia="en-US"/>
        </w:rPr>
        <w:t xml:space="preserve">Вариант 1(оплата по факту оказания услуг): </w:t>
      </w:r>
    </w:p>
    <w:p w:rsidR="00810F28" w:rsidRPr="00910368" w:rsidRDefault="00810F28" w:rsidP="00810F28">
      <w:pPr>
        <w:ind w:firstLine="709"/>
        <w:jc w:val="both"/>
      </w:pPr>
      <w:r w:rsidRPr="00910368">
        <w:rPr>
          <w:lang w:eastAsia="en-US"/>
        </w:rPr>
        <w:t xml:space="preserve">Оплата 100% стоимости оказанных по договору услуг </w:t>
      </w:r>
      <w:r>
        <w:rPr>
          <w:rFonts w:eastAsia="Calibri"/>
          <w:lang w:eastAsia="en-US"/>
        </w:rPr>
        <w:t xml:space="preserve">производится </w:t>
      </w:r>
      <w:r w:rsidRPr="00910368">
        <w:rPr>
          <w:lang w:eastAsia="en-US"/>
        </w:rPr>
        <w:t xml:space="preserve">безналичным расчетом в течение </w:t>
      </w:r>
      <w:r>
        <w:rPr>
          <w:lang w:eastAsia="en-US"/>
        </w:rPr>
        <w:t>30 (тридцати)</w:t>
      </w:r>
      <w:r w:rsidRPr="00910368">
        <w:rPr>
          <w:lang w:eastAsia="en-US"/>
        </w:rPr>
        <w:t xml:space="preserve"> </w:t>
      </w:r>
      <w:r>
        <w:t>рабочих</w:t>
      </w:r>
      <w:r w:rsidRPr="00910368">
        <w:rPr>
          <w:lang w:eastAsia="en-US"/>
        </w:rPr>
        <w:t xml:space="preserve"> дней после </w:t>
      </w:r>
      <w:r w:rsidRPr="00910368">
        <w:rPr>
          <w:rFonts w:eastAsia="Calibri"/>
          <w:lang w:eastAsia="en-US"/>
        </w:rPr>
        <w:t xml:space="preserve">подписания Сторонами </w:t>
      </w:r>
      <w:r w:rsidRPr="001C757B">
        <w:t>Акта приема-сдачи оказанных услуг</w:t>
      </w:r>
      <w:r w:rsidRPr="00910368">
        <w:rPr>
          <w:rFonts w:eastAsia="Calibri"/>
          <w:lang w:eastAsia="en-US"/>
        </w:rPr>
        <w:t xml:space="preserve"> </w:t>
      </w:r>
      <w:r w:rsidRPr="004E23EA">
        <w:t xml:space="preserve">(Приложение № </w:t>
      </w:r>
      <w:r>
        <w:t>2</w:t>
      </w:r>
      <w:r w:rsidRPr="004E23EA">
        <w:t xml:space="preserve"> к настоящему Договору)</w:t>
      </w:r>
      <w:r>
        <w:t xml:space="preserve"> </w:t>
      </w:r>
      <w:r w:rsidRPr="00910368">
        <w:rPr>
          <w:rFonts w:eastAsia="Calibri"/>
          <w:lang w:eastAsia="en-US"/>
        </w:rPr>
        <w:t>и предоставления счет</w:t>
      </w:r>
      <w:r>
        <w:rPr>
          <w:rFonts w:eastAsia="Calibri"/>
          <w:lang w:eastAsia="en-US"/>
        </w:rPr>
        <w:t>а-</w:t>
      </w:r>
      <w:r w:rsidRPr="00910368">
        <w:rPr>
          <w:rFonts w:eastAsia="Calibri"/>
          <w:lang w:eastAsia="en-US"/>
        </w:rPr>
        <w:t>фактуры</w:t>
      </w:r>
      <w:r w:rsidRPr="00910368">
        <w:t>.</w:t>
      </w:r>
    </w:p>
    <w:p w:rsidR="00810F28" w:rsidRPr="00C520A5" w:rsidRDefault="00810F28" w:rsidP="00810F28">
      <w:pPr>
        <w:spacing w:before="120"/>
        <w:ind w:firstLine="709"/>
        <w:jc w:val="both"/>
        <w:rPr>
          <w:rFonts w:eastAsia="Calibri"/>
          <w:i/>
          <w:lang w:eastAsia="en-US"/>
        </w:rPr>
      </w:pPr>
      <w:r w:rsidRPr="00C520A5">
        <w:rPr>
          <w:rFonts w:eastAsia="Calibri"/>
          <w:i/>
          <w:lang w:eastAsia="en-US"/>
        </w:rPr>
        <w:t>Вариант 2:</w:t>
      </w:r>
    </w:p>
    <w:p w:rsidR="00810F28" w:rsidRPr="00C520A5" w:rsidRDefault="00810F28" w:rsidP="00810F28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</w:rPr>
      </w:pPr>
      <w:r w:rsidRPr="00C520A5">
        <w:rPr>
          <w:bCs/>
        </w:rPr>
        <w:t xml:space="preserve">-  оплата подготовительного этапа – не более 10%, </w:t>
      </w:r>
      <w:r w:rsidRPr="00C520A5">
        <w:rPr>
          <w:rFonts w:eastAsia="Calibri"/>
          <w:lang w:eastAsia="en-US"/>
        </w:rPr>
        <w:t xml:space="preserve">производится </w:t>
      </w:r>
      <w:r w:rsidRPr="00C520A5">
        <w:rPr>
          <w:bCs/>
        </w:rPr>
        <w:t xml:space="preserve">в течение </w:t>
      </w:r>
      <w:r w:rsidRPr="00C520A5">
        <w:rPr>
          <w:bCs/>
        </w:rPr>
        <w:br/>
        <w:t>10 (десяти) банковских дней с момента подписания акта  по данному этапу договора;</w:t>
      </w:r>
    </w:p>
    <w:p w:rsidR="00810F28" w:rsidRPr="00C520A5" w:rsidRDefault="00810F28" w:rsidP="00810F28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</w:rPr>
      </w:pPr>
      <w:r w:rsidRPr="00C520A5">
        <w:rPr>
          <w:bCs/>
        </w:rPr>
        <w:t xml:space="preserve">-  оплата этапа подготовки геодезических и картографических данных – не более 10%, </w:t>
      </w:r>
      <w:r w:rsidRPr="00C520A5">
        <w:rPr>
          <w:rFonts w:eastAsia="Calibri"/>
          <w:lang w:eastAsia="en-US"/>
        </w:rPr>
        <w:t xml:space="preserve">производится </w:t>
      </w:r>
      <w:r w:rsidRPr="00C520A5">
        <w:rPr>
          <w:bCs/>
        </w:rPr>
        <w:t>в течение 10 (десяти) банковских дней с момента подписания акта об исполнении мероприятий подготовительного этапа;</w:t>
      </w:r>
    </w:p>
    <w:p w:rsidR="00810F28" w:rsidRPr="00C520A5" w:rsidRDefault="00810F28" w:rsidP="00810F28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</w:rPr>
      </w:pPr>
      <w:r w:rsidRPr="00C520A5">
        <w:rPr>
          <w:bCs/>
        </w:rPr>
        <w:t xml:space="preserve">-  оплата этапа полевых исследований и межевания земельных участков (определения границ территориальных зон) – не более 15%, </w:t>
      </w:r>
      <w:r w:rsidRPr="00C520A5">
        <w:rPr>
          <w:rFonts w:eastAsia="Calibri"/>
          <w:lang w:eastAsia="en-US"/>
        </w:rPr>
        <w:t xml:space="preserve">производится </w:t>
      </w:r>
      <w:r w:rsidRPr="00C520A5">
        <w:rPr>
          <w:bCs/>
        </w:rPr>
        <w:t xml:space="preserve">в течение </w:t>
      </w:r>
      <w:r w:rsidRPr="00C520A5">
        <w:rPr>
          <w:bCs/>
        </w:rPr>
        <w:br/>
        <w:t>10 (десяти) банковских дней с момента подписания акта  об исполнении мероприятий данного этапа;</w:t>
      </w:r>
    </w:p>
    <w:p w:rsidR="00810F28" w:rsidRPr="00C520A5" w:rsidRDefault="00810F28" w:rsidP="00810F28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</w:rPr>
      </w:pPr>
      <w:r w:rsidRPr="00C520A5">
        <w:rPr>
          <w:bCs/>
        </w:rPr>
        <w:t xml:space="preserve">-  оплата этапа изготовления документов для проведения государственного кадастрового учета объектов недвижимости и/или внесения сведений о границах охранных зон – не более 15%, </w:t>
      </w:r>
      <w:r w:rsidRPr="00C520A5">
        <w:rPr>
          <w:rFonts w:eastAsia="Calibri"/>
          <w:lang w:eastAsia="en-US"/>
        </w:rPr>
        <w:t xml:space="preserve">производится </w:t>
      </w:r>
      <w:r w:rsidRPr="00C520A5">
        <w:rPr>
          <w:bCs/>
        </w:rPr>
        <w:t>в течение 10 (десяти) банковских дней с момента подписания акта об оказании услуг по этапу;</w:t>
      </w:r>
    </w:p>
    <w:p w:rsidR="00810F28" w:rsidRDefault="00810F28" w:rsidP="00810F28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</w:rPr>
      </w:pPr>
      <w:r w:rsidRPr="00C520A5">
        <w:rPr>
          <w:bCs/>
        </w:rPr>
        <w:t xml:space="preserve">- оплата </w:t>
      </w:r>
      <w:proofErr w:type="gramStart"/>
      <w:r w:rsidRPr="00C520A5">
        <w:rPr>
          <w:bCs/>
        </w:rPr>
        <w:t>этапа проведения государственного кадастрового учета объектов недвижимости</w:t>
      </w:r>
      <w:proofErr w:type="gramEnd"/>
      <w:r w:rsidRPr="00C520A5">
        <w:rPr>
          <w:bCs/>
        </w:rPr>
        <w:t xml:space="preserve"> и/или внесения сведений о границах охранных зон  и оформления </w:t>
      </w:r>
      <w:proofErr w:type="spellStart"/>
      <w:r w:rsidRPr="00C520A5">
        <w:rPr>
          <w:bCs/>
        </w:rPr>
        <w:t>правоудостоверяющих</w:t>
      </w:r>
      <w:proofErr w:type="spellEnd"/>
      <w:r w:rsidRPr="00C520A5">
        <w:rPr>
          <w:bCs/>
        </w:rPr>
        <w:t xml:space="preserve"> документов (если последнее предусмотрено техническим заданием) – не более 50%, </w:t>
      </w:r>
      <w:r w:rsidRPr="00C520A5">
        <w:rPr>
          <w:rFonts w:eastAsia="Calibri"/>
          <w:lang w:eastAsia="en-US"/>
        </w:rPr>
        <w:t xml:space="preserve">производится </w:t>
      </w:r>
      <w:r w:rsidRPr="00C520A5">
        <w:rPr>
          <w:bCs/>
        </w:rPr>
        <w:t>в течение 10 (десяти) банковских дней с момента подписания акта об оказании услуг по данному этапу.</w:t>
      </w:r>
    </w:p>
    <w:p w:rsidR="00810F28" w:rsidRDefault="00810F28" w:rsidP="00810F28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</w:rPr>
      </w:pPr>
    </w:p>
    <w:p w:rsidR="006773BE" w:rsidRPr="001C757B" w:rsidRDefault="000B5F40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 xml:space="preserve"> </w:t>
      </w:r>
      <w:r w:rsidR="006773BE" w:rsidRPr="001C757B">
        <w:t>4.</w:t>
      </w:r>
      <w:r w:rsidR="00A03BCE" w:rsidRPr="001C757B">
        <w:t>3</w:t>
      </w:r>
      <w:r w:rsidR="006773BE" w:rsidRPr="001C757B">
        <w:t xml:space="preserve">. Оплата оказанных услуг производится Заказчиком в безналичной форме путем перечисления денежных средств на расчетный счет Исполнителя. </w:t>
      </w:r>
    </w:p>
    <w:p w:rsidR="006773BE" w:rsidRPr="001C757B" w:rsidRDefault="00A03BCE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 xml:space="preserve"> </w:t>
      </w:r>
      <w:r w:rsidR="006773BE" w:rsidRPr="001C757B">
        <w:t>4.</w:t>
      </w:r>
      <w:r w:rsidRPr="001C757B">
        <w:t>4</w:t>
      </w:r>
      <w:r w:rsidR="006773BE" w:rsidRPr="001C757B">
        <w:t>. В платежных документах НДС выделяется отдельной строкой.</w:t>
      </w:r>
    </w:p>
    <w:p w:rsidR="00975D9A" w:rsidRPr="001C757B" w:rsidRDefault="0058236A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pple-style-span"/>
          <w:color w:val="000000"/>
        </w:rPr>
      </w:pPr>
      <w:r w:rsidRPr="001C757B">
        <w:rPr>
          <w:rStyle w:val="apple-style-span"/>
          <w:color w:val="000000"/>
        </w:rPr>
        <w:t xml:space="preserve">             4.5. </w:t>
      </w:r>
      <w:r w:rsidR="008F2470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8F2470" w:rsidRPr="008F2470">
        <w:rPr>
          <w:rFonts w:eastAsia="Calibri"/>
          <w:lang w:eastAsia="en-US"/>
        </w:rPr>
        <w:t xml:space="preserve">списания  </w:t>
      </w:r>
      <w:r w:rsidR="008F2470" w:rsidRPr="00DE66DD">
        <w:rPr>
          <w:rFonts w:eastAsia="Calibri"/>
          <w:lang w:eastAsia="en-US"/>
        </w:rPr>
        <w:t>денежных сре</w:t>
      </w:r>
      <w:proofErr w:type="gramStart"/>
      <w:r w:rsidR="008F2470" w:rsidRPr="00DE66DD">
        <w:rPr>
          <w:rFonts w:eastAsia="Calibri"/>
          <w:lang w:eastAsia="en-US"/>
        </w:rPr>
        <w:t xml:space="preserve">дств </w:t>
      </w:r>
      <w:r w:rsidR="008F2470" w:rsidRPr="008F2470">
        <w:rPr>
          <w:rFonts w:eastAsia="Calibri"/>
          <w:lang w:eastAsia="en-US"/>
        </w:rPr>
        <w:t>с к</w:t>
      </w:r>
      <w:proofErr w:type="gramEnd"/>
      <w:r w:rsidR="008F2470" w:rsidRPr="008F2470">
        <w:rPr>
          <w:rFonts w:eastAsia="Calibri"/>
          <w:lang w:eastAsia="en-US"/>
        </w:rPr>
        <w:t xml:space="preserve">орреспондентского </w:t>
      </w:r>
      <w:r w:rsidR="008F2470" w:rsidRPr="00DE66DD">
        <w:rPr>
          <w:rFonts w:eastAsia="Calibri"/>
          <w:lang w:eastAsia="en-US"/>
        </w:rPr>
        <w:t xml:space="preserve">счет банка </w:t>
      </w:r>
      <w:r w:rsidR="008F2470" w:rsidRPr="008F2470">
        <w:rPr>
          <w:rFonts w:eastAsia="Calibri"/>
          <w:lang w:eastAsia="en-US"/>
        </w:rPr>
        <w:t>Заказчика</w:t>
      </w:r>
      <w:r w:rsidR="008F2470" w:rsidRPr="00DE66DD">
        <w:rPr>
          <w:rFonts w:eastAsia="Calibri"/>
          <w:lang w:eastAsia="en-US"/>
        </w:rPr>
        <w:t>.</w:t>
      </w:r>
    </w:p>
    <w:p w:rsidR="0058236A" w:rsidRPr="001C757B" w:rsidRDefault="0058236A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7"/>
        <w:numPr>
          <w:ilvl w:val="0"/>
          <w:numId w:val="7"/>
        </w:numPr>
        <w:rPr>
          <w:b/>
        </w:rPr>
      </w:pPr>
      <w:r w:rsidRPr="001C757B">
        <w:rPr>
          <w:b/>
        </w:rPr>
        <w:lastRenderedPageBreak/>
        <w:t>ОТВЕТСТВЕННОСТЬ СТОРОН</w:t>
      </w:r>
    </w:p>
    <w:p w:rsidR="006773BE" w:rsidRPr="001C757B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 xml:space="preserve"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1C757B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1C757B">
        <w:t>ств тр</w:t>
      </w:r>
      <w:proofErr w:type="gramEnd"/>
      <w:r w:rsidRPr="001C757B">
        <w:t>етьими л</w:t>
      </w:r>
      <w:r w:rsidR="008764E6" w:rsidRPr="001C757B">
        <w:t>ицами (в соответствии с п. 2.1.6</w:t>
      </w:r>
      <w:r w:rsidRPr="001C757B">
        <w:t>. настоящего договора).</w:t>
      </w:r>
    </w:p>
    <w:p w:rsidR="00C96CE0" w:rsidRPr="00B10CB5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B10CB5">
        <w:t>В случае</w:t>
      </w:r>
      <w:r w:rsidR="00C96CE0" w:rsidRPr="00B10CB5">
        <w:t>:</w:t>
      </w:r>
    </w:p>
    <w:p w:rsidR="0085717E" w:rsidRDefault="00C96CE0" w:rsidP="00C96CE0">
      <w:pPr>
        <w:pStyle w:val="20"/>
        <w:tabs>
          <w:tab w:val="num" w:pos="1260"/>
        </w:tabs>
        <w:spacing w:after="0" w:line="240" w:lineRule="auto"/>
        <w:jc w:val="both"/>
      </w:pPr>
      <w:r w:rsidRPr="00B10CB5">
        <w:t xml:space="preserve">           -</w:t>
      </w:r>
      <w:r w:rsidR="00F9047A" w:rsidRPr="00B10CB5">
        <w:t xml:space="preserve"> нарушения Исполнителем сроков представления </w:t>
      </w:r>
      <w:r w:rsidR="007E299A" w:rsidRPr="00B10CB5">
        <w:t xml:space="preserve">по соответствующему этапу </w:t>
      </w:r>
      <w:r w:rsidR="00F9047A" w:rsidRPr="00B10CB5">
        <w:t>документов</w:t>
      </w:r>
      <w:r w:rsidR="007E299A" w:rsidRPr="00B10CB5">
        <w:t>,</w:t>
      </w:r>
      <w:r w:rsidR="00F9047A" w:rsidRPr="00B10CB5">
        <w:t xml:space="preserve"> предус</w:t>
      </w:r>
      <w:r w:rsidR="00B83B44" w:rsidRPr="00B10CB5">
        <w:t>мотренных</w:t>
      </w:r>
      <w:ins w:id="1" w:author="Шакуров Рамиль Хайдерович" w:date="2014-11-26T10:25:00Z">
        <w:r w:rsidR="007E299A" w:rsidRPr="00B10CB5">
          <w:t xml:space="preserve"> </w:t>
        </w:r>
      </w:ins>
      <w:r w:rsidR="00B83B44" w:rsidRPr="00B10CB5">
        <w:t>п. 2.1.3. настоящего Д</w:t>
      </w:r>
      <w:r w:rsidR="00F9047A" w:rsidRPr="00B10CB5">
        <w:t>оговора, Заказчик  вправе начислить и взыскать с Исполнителя  неуст</w:t>
      </w:r>
      <w:r w:rsidR="0005784C" w:rsidRPr="00B10CB5">
        <w:t>ойку в размере 0,</w:t>
      </w:r>
      <w:r w:rsidR="00995C3E" w:rsidRPr="00B10CB5">
        <w:t>1</w:t>
      </w:r>
      <w:r w:rsidR="008F1875" w:rsidRPr="00B10CB5">
        <w:t xml:space="preserve"> </w:t>
      </w:r>
      <w:r w:rsidR="0005784C" w:rsidRPr="00B10CB5">
        <w:t xml:space="preserve">(ноль целых </w:t>
      </w:r>
      <w:r w:rsidR="00995C3E" w:rsidRPr="00B10CB5">
        <w:t>одна</w:t>
      </w:r>
      <w:r w:rsidR="0005784C" w:rsidRPr="00B10CB5">
        <w:t xml:space="preserve"> десят</w:t>
      </w:r>
      <w:r w:rsidR="00995C3E" w:rsidRPr="00B10CB5">
        <w:t>ая</w:t>
      </w:r>
      <w:r w:rsidR="0005784C" w:rsidRPr="00B10CB5">
        <w:t xml:space="preserve">) </w:t>
      </w:r>
      <w:r w:rsidR="00B83B44" w:rsidRPr="00B10CB5">
        <w:t>% от</w:t>
      </w:r>
      <w:ins w:id="2" w:author="Шакуров Рамиль Хайдерович" w:date="2014-11-26T10:26:00Z">
        <w:r w:rsidR="007E299A" w:rsidRPr="00B10CB5">
          <w:t xml:space="preserve"> </w:t>
        </w:r>
      </w:ins>
      <w:r w:rsidR="00B83B44" w:rsidRPr="00B10CB5">
        <w:t xml:space="preserve"> </w:t>
      </w:r>
      <w:r w:rsidR="00995C3E" w:rsidRPr="00B10CB5">
        <w:t xml:space="preserve"> стоимости </w:t>
      </w:r>
      <w:r w:rsidR="007E299A" w:rsidRPr="00B10CB5">
        <w:t xml:space="preserve">услуг </w:t>
      </w:r>
      <w:r w:rsidR="00995C3E" w:rsidRPr="00B10CB5">
        <w:t xml:space="preserve">по соответствующему </w:t>
      </w:r>
      <w:r w:rsidR="007E299A" w:rsidRPr="00B10CB5">
        <w:t xml:space="preserve">этапу </w:t>
      </w:r>
      <w:r w:rsidR="00F9047A" w:rsidRPr="00B10CB5">
        <w:t>за каждый день просрочки представления любого из документов</w:t>
      </w:r>
      <w:r w:rsidR="007E299A" w:rsidRPr="00B10CB5">
        <w:t>,</w:t>
      </w:r>
      <w:r w:rsidR="00F9047A" w:rsidRPr="00B10CB5">
        <w:t xml:space="preserve"> предусмотренных п.</w:t>
      </w:r>
      <w:ins w:id="3" w:author="Шакуров Рамиль Хайдерович" w:date="2014-11-26T10:29:00Z">
        <w:r w:rsidR="00F65197" w:rsidRPr="00B10CB5">
          <w:t xml:space="preserve"> </w:t>
        </w:r>
      </w:ins>
      <w:r w:rsidR="00F9047A" w:rsidRPr="00B10CB5">
        <w:t xml:space="preserve">2.1.3. </w:t>
      </w:r>
      <w:r w:rsidR="00376D3B" w:rsidRPr="00B10CB5">
        <w:t>настоящего Д</w:t>
      </w:r>
      <w:r w:rsidRPr="00B10CB5">
        <w:t>оговора</w:t>
      </w:r>
      <w:r w:rsidR="007E299A" w:rsidRPr="00B10CB5">
        <w:t>;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t xml:space="preserve">           - </w:t>
      </w:r>
      <w:r w:rsidRPr="00C96CE0">
        <w:rPr>
          <w:rFonts w:eastAsia="Calibri"/>
          <w:lang w:eastAsia="en-US"/>
        </w:rPr>
        <w:t>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(п.2.1.12 Договора)</w:t>
      </w:r>
      <w:r w:rsidRPr="00C96CE0">
        <w:rPr>
          <w:rFonts w:eastAsia="Calibri"/>
          <w:lang w:eastAsia="en-US"/>
        </w:rPr>
        <w:t>, Исполнитель уплачивает Заказчику штраф в размере 0,1% от стоимости договора</w:t>
      </w:r>
      <w:r w:rsidR="007E299A">
        <w:rPr>
          <w:rFonts w:eastAsia="Calibri"/>
          <w:lang w:eastAsia="en-US"/>
        </w:rPr>
        <w:t>;</w:t>
      </w:r>
    </w:p>
    <w:p w:rsidR="00A23880" w:rsidRPr="00880E5D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- </w:t>
      </w:r>
      <w:r w:rsidRPr="00C96CE0">
        <w:rPr>
          <w:rFonts w:eastAsia="Calibri"/>
          <w:vertAlign w:val="superscript"/>
          <w:lang w:eastAsia="en-US"/>
        </w:rPr>
        <w:footnoteReference w:id="9"/>
      </w:r>
      <w:r w:rsidRPr="00C96CE0">
        <w:rPr>
          <w:rFonts w:eastAsia="Calibri"/>
          <w:lang w:eastAsia="en-US"/>
        </w:rPr>
        <w:t>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C96CE0">
        <w:rPr>
          <w:rFonts w:eastAsia="Calibri"/>
          <w:i/>
          <w:lang w:eastAsia="en-US"/>
        </w:rPr>
        <w:t>.</w:t>
      </w:r>
    </w:p>
    <w:p w:rsidR="00901920" w:rsidRPr="00880E5D" w:rsidRDefault="00901920" w:rsidP="00880E5D">
      <w:pPr>
        <w:ind w:firstLine="708"/>
        <w:jc w:val="both"/>
      </w:pPr>
      <w:r w:rsidRPr="00B10CB5">
        <w:t xml:space="preserve">5.4. </w:t>
      </w:r>
      <w:proofErr w:type="gramStart"/>
      <w:r w:rsidRPr="00B10CB5">
        <w:t xml:space="preserve">За неисполнение и/или ненадлежащее исполнение Исполнителем своих обязательств по </w:t>
      </w:r>
      <w:r w:rsidR="00520D91" w:rsidRPr="00B10CB5">
        <w:t xml:space="preserve">настоящему </w:t>
      </w:r>
      <w:r w:rsidRPr="00B10CB5">
        <w:t>Договору</w:t>
      </w:r>
      <w:r w:rsidR="00F65197" w:rsidRPr="00B10CB5">
        <w:t>,</w:t>
      </w:r>
      <w:r w:rsidRPr="00B10CB5">
        <w:t xml:space="preserve"> в том числе связанных с несоблюдением сроков оказания услуг</w:t>
      </w:r>
      <w:r w:rsidR="00F65197" w:rsidRPr="00B10CB5">
        <w:t xml:space="preserve"> по каждому из установленных настоящим Договором этапов</w:t>
      </w:r>
      <w:r w:rsidRPr="00B10CB5">
        <w:t>,  Заказчик  вправе начислить и взыскать с Исполнителя  неустойку в размере 0,</w:t>
      </w:r>
      <w:r w:rsidR="00995C3E" w:rsidRPr="00B10CB5">
        <w:t>1</w:t>
      </w:r>
      <w:r w:rsidR="00F65197" w:rsidRPr="00B10CB5">
        <w:t xml:space="preserve"> (ноль целых </w:t>
      </w:r>
      <w:r w:rsidR="00995C3E" w:rsidRPr="00B10CB5">
        <w:t xml:space="preserve">одна </w:t>
      </w:r>
      <w:r w:rsidR="007D4C90" w:rsidRPr="00B10CB5">
        <w:t>десят</w:t>
      </w:r>
      <w:r w:rsidR="00995C3E" w:rsidRPr="00B10CB5">
        <w:t>ая</w:t>
      </w:r>
      <w:r w:rsidR="00F65197" w:rsidRPr="00B10CB5">
        <w:t xml:space="preserve">) </w:t>
      </w:r>
      <w:r w:rsidRPr="00B10CB5">
        <w:t>% от</w:t>
      </w:r>
      <w:r w:rsidR="00F65197" w:rsidRPr="00B10CB5">
        <w:t xml:space="preserve"> </w:t>
      </w:r>
      <w:r w:rsidR="00995C3E" w:rsidRPr="00B10CB5">
        <w:t>стоимости услуг по не выполненному этапу</w:t>
      </w:r>
      <w:r w:rsidRPr="00B10CB5">
        <w:t>, за каждый день просрочки</w:t>
      </w:r>
      <w:r w:rsidR="00F65197" w:rsidRPr="00B10CB5">
        <w:t xml:space="preserve"> исполнения</w:t>
      </w:r>
      <w:r w:rsidRPr="00B10CB5">
        <w:t>.</w:t>
      </w:r>
      <w:proofErr w:type="gramEnd"/>
    </w:p>
    <w:p w:rsidR="0085717E" w:rsidRPr="001C757B" w:rsidRDefault="00901920" w:rsidP="00A23880">
      <w:pPr>
        <w:pStyle w:val="20"/>
        <w:tabs>
          <w:tab w:val="num" w:pos="1260"/>
        </w:tabs>
        <w:spacing w:after="0" w:line="240" w:lineRule="auto"/>
        <w:jc w:val="both"/>
      </w:pPr>
      <w:r>
        <w:rPr>
          <w:bCs/>
          <w:color w:val="000000"/>
        </w:rPr>
        <w:t xml:space="preserve">            5.5</w:t>
      </w:r>
      <w:r w:rsidR="00A23880">
        <w:rPr>
          <w:bCs/>
          <w:color w:val="000000"/>
        </w:rPr>
        <w:t xml:space="preserve">. </w:t>
      </w:r>
      <w:r w:rsidR="0085717E" w:rsidRPr="001C757B">
        <w:rPr>
          <w:bCs/>
          <w:color w:val="000000"/>
        </w:rPr>
        <w:t>В случае несоблюдения Исполнителем, при оказании Услуг предусмотренных настоящим Договором, требований п. 2.1.7.  настоящего Договора, Исполнитель за свой счет производит доработки, связанные с устранением допущенных нарушений.</w:t>
      </w:r>
      <w:r w:rsidR="0085717E" w:rsidRPr="001C757B">
        <w:rPr>
          <w:rStyle w:val="a8"/>
          <w:bCs/>
          <w:color w:val="000000"/>
        </w:rPr>
        <w:footnoteReference w:id="10"/>
      </w:r>
    </w:p>
    <w:p w:rsidR="00203546" w:rsidRPr="008A091B" w:rsidRDefault="00203546" w:rsidP="008A091B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8A091B">
        <w:rPr>
          <w:rFonts w:ascii="Times New Roman" w:hAnsi="Times New Roman"/>
          <w:sz w:val="24"/>
          <w:szCs w:val="24"/>
        </w:rPr>
        <w:t xml:space="preserve">           </w:t>
      </w:r>
      <w:r w:rsidR="008A091B">
        <w:rPr>
          <w:rFonts w:ascii="Times New Roman" w:hAnsi="Times New Roman"/>
          <w:sz w:val="24"/>
          <w:szCs w:val="24"/>
        </w:rPr>
        <w:t xml:space="preserve"> </w:t>
      </w:r>
      <w:r w:rsidR="00901920">
        <w:rPr>
          <w:rFonts w:ascii="Times New Roman" w:hAnsi="Times New Roman"/>
          <w:sz w:val="24"/>
          <w:szCs w:val="24"/>
        </w:rPr>
        <w:t>5.6</w:t>
      </w:r>
      <w:r w:rsidRPr="008A091B">
        <w:rPr>
          <w:rFonts w:ascii="Times New Roman" w:hAnsi="Times New Roman"/>
          <w:sz w:val="24"/>
          <w:szCs w:val="24"/>
        </w:rPr>
        <w:t xml:space="preserve">. </w:t>
      </w:r>
      <w:r w:rsidR="008A091B" w:rsidRPr="008A091B">
        <w:rPr>
          <w:rFonts w:ascii="Times New Roman" w:hAnsi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274C1B" w:rsidRDefault="00404039" w:rsidP="00274C1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</w:t>
      </w:r>
      <w:r w:rsidR="00901920">
        <w:t xml:space="preserve">  5.7</w:t>
      </w:r>
      <w:r w:rsidR="00274C1B">
        <w:t xml:space="preserve">. Исполнитель подтверждает и гарантирует, что при предоставлении в адрес Заказчика информации о полной цепочке собственников (п.2.1.8-2.1.10 Договора), им соблюдены все требования </w:t>
      </w:r>
      <w:r w:rsidR="00274C1B" w:rsidRPr="00242E2A">
        <w:t>Федерального закона от 27.07.2006 г. №152-ФЗ «О персональных данных»</w:t>
      </w:r>
      <w:r w:rsidR="00274C1B">
        <w:t xml:space="preserve">. </w:t>
      </w:r>
    </w:p>
    <w:p w:rsidR="00274C1B" w:rsidRDefault="00274C1B" w:rsidP="00274C1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 </w:t>
      </w:r>
      <w:proofErr w:type="gramStart"/>
      <w:r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C96CE0" w:rsidRPr="00C96CE0" w:rsidRDefault="0090192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5.8</w:t>
      </w:r>
      <w:r w:rsidR="00A23880">
        <w:rPr>
          <w:rFonts w:eastAsia="Calibri"/>
          <w:lang w:eastAsia="en-US"/>
        </w:rPr>
        <w:t>.</w:t>
      </w:r>
      <w:r w:rsidR="00C96CE0" w:rsidRPr="00C96CE0">
        <w:rPr>
          <w:rFonts w:eastAsia="Calibri"/>
          <w:vertAlign w:val="superscript"/>
          <w:lang w:eastAsia="en-US"/>
        </w:rPr>
        <w:footnoteReference w:id="11"/>
      </w:r>
      <w:r w:rsidR="00C96CE0" w:rsidRPr="00C96CE0">
        <w:rPr>
          <w:rFonts w:eastAsia="Calibri"/>
          <w:lang w:eastAsia="en-US"/>
        </w:rPr>
        <w:t xml:space="preserve"> Убытки Исполнителя, связанные с отказом Заказчика от исполнения договора</w:t>
      </w:r>
      <w:r w:rsidR="00C96CE0">
        <w:rPr>
          <w:rFonts w:eastAsia="Calibri"/>
          <w:lang w:eastAsia="en-US"/>
        </w:rPr>
        <w:t xml:space="preserve"> по основаниям, предусмотренным п.2.2.5 Договора</w:t>
      </w:r>
      <w:r w:rsidR="00C96CE0" w:rsidRPr="00C96CE0">
        <w:rPr>
          <w:rFonts w:eastAsia="Calibr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D813CD" w:rsidRPr="001C757B" w:rsidRDefault="00D813CD" w:rsidP="00274C1B">
      <w:pPr>
        <w:pStyle w:val="20"/>
        <w:spacing w:after="0" w:line="240" w:lineRule="auto"/>
        <w:jc w:val="both"/>
      </w:pPr>
    </w:p>
    <w:p w:rsidR="00310C02" w:rsidRPr="001C757B" w:rsidRDefault="008764E6" w:rsidP="00901920">
      <w:pPr>
        <w:pStyle w:val="a7"/>
        <w:numPr>
          <w:ilvl w:val="0"/>
          <w:numId w:val="8"/>
        </w:numPr>
      </w:pPr>
      <w:r w:rsidRPr="001C757B">
        <w:rPr>
          <w:b/>
        </w:rPr>
        <w:t>СРОК ДЕЙСТВИЯ ДОГОВОРА</w:t>
      </w:r>
    </w:p>
    <w:p w:rsidR="006773BE" w:rsidRPr="001C757B" w:rsidRDefault="00B83B44" w:rsidP="00901920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1C757B">
        <w:t xml:space="preserve"> Настоящий Д</w:t>
      </w:r>
      <w:r w:rsidR="006773BE" w:rsidRPr="001C757B">
        <w:t>оговор вступает в силу с момента его подписания обеими Сторонам</w:t>
      </w:r>
      <w:r w:rsidR="00C36CB0" w:rsidRPr="001C757B">
        <w:t>и и действует до ___ _______ 20_</w:t>
      </w:r>
      <w:r w:rsidR="006773BE" w:rsidRPr="001C757B">
        <w:t>_ года, при условии полного выполнения сторон</w:t>
      </w:r>
      <w:r w:rsidRPr="001C757B">
        <w:t>ами обязательств по настоящему Д</w:t>
      </w:r>
      <w:r w:rsidR="006773BE" w:rsidRPr="001C757B">
        <w:t xml:space="preserve">оговору. </w:t>
      </w:r>
    </w:p>
    <w:p w:rsidR="006773BE" w:rsidRPr="001C757B" w:rsidRDefault="006773BE" w:rsidP="00901920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1C757B">
        <w:t>Сроки оказания услуг определяются в соответствии с При</w:t>
      </w:r>
      <w:r w:rsidR="008C6E54" w:rsidRPr="001C757B">
        <w:t>ложением № 1</w:t>
      </w:r>
      <w:r w:rsidR="00B83B44" w:rsidRPr="001C757B">
        <w:t xml:space="preserve"> к настоящему Д</w:t>
      </w:r>
      <w:r w:rsidRPr="001C757B">
        <w:t>оговору.</w:t>
      </w:r>
      <w:r w:rsidR="009B0684" w:rsidRPr="001C757B">
        <w:t xml:space="preserve"> В отношении формируемых земельных участков, при наличии судебного спора о местоположении их границы, сроки оказания услуг определяются в соответствии с дополнительными соглашениями, заключаемыми Заказчиком и Исполнителем в порядке, определяемом п.3.5. настоящего договора. </w:t>
      </w:r>
    </w:p>
    <w:p w:rsidR="00F3218E" w:rsidRPr="001C757B" w:rsidRDefault="00F3218E" w:rsidP="00901920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 w:rsidRPr="001C757B">
        <w:t xml:space="preserve">Заказчик вправе в любое время </w:t>
      </w:r>
      <w:r w:rsidR="00190ECF" w:rsidRPr="001C757B">
        <w:t>в одностороннем порядке отказаться от исполнения обязательств по настоящему</w:t>
      </w:r>
      <w:r w:rsidRPr="001C757B">
        <w:t xml:space="preserve"> Договор</w:t>
      </w:r>
      <w:r w:rsidR="00190ECF" w:rsidRPr="001C757B">
        <w:t>у</w:t>
      </w:r>
      <w:r w:rsidRPr="001C757B">
        <w:t xml:space="preserve">, письменно уведомив </w:t>
      </w:r>
      <w:r w:rsidR="00190ECF" w:rsidRPr="001C757B">
        <w:t>об отказе от исполнения</w:t>
      </w:r>
      <w:r w:rsidRPr="001C757B">
        <w:t xml:space="preserve">  Исполнителя за 3 (три) </w:t>
      </w:r>
      <w:r w:rsidR="000B0917">
        <w:t xml:space="preserve">календарных </w:t>
      </w:r>
      <w:r w:rsidRPr="001C757B">
        <w:t xml:space="preserve">дня до даты </w:t>
      </w:r>
      <w:r w:rsidR="00190ECF" w:rsidRPr="001C757B">
        <w:t>одностороннего отказа от исполнения обязательств по</w:t>
      </w:r>
      <w:r w:rsidRPr="001C757B">
        <w:t xml:space="preserve"> Договор</w:t>
      </w:r>
      <w:r w:rsidR="00190ECF" w:rsidRPr="001C757B">
        <w:t>у</w:t>
      </w:r>
      <w:r w:rsidRPr="001C757B">
        <w:t xml:space="preserve">. Договор считается расторгнутым по истечении 3 (трех) </w:t>
      </w:r>
      <w:r w:rsidR="000B0917">
        <w:t xml:space="preserve">календарных </w:t>
      </w:r>
      <w:r w:rsidRPr="001C757B">
        <w:t>дней с момента  получения Исполнителем письменного уведомления о</w:t>
      </w:r>
      <w:r w:rsidR="00190ECF" w:rsidRPr="001C757B">
        <w:t>б отказе</w:t>
      </w:r>
      <w:r w:rsidRPr="001C757B">
        <w:t xml:space="preserve"> </w:t>
      </w:r>
      <w:r w:rsidR="00190ECF" w:rsidRPr="001C757B">
        <w:t>от исполнения обязательств по Договору</w:t>
      </w:r>
      <w:r w:rsidRPr="001C757B">
        <w:t>.</w:t>
      </w:r>
    </w:p>
    <w:p w:rsidR="008F1875" w:rsidRPr="001C757B" w:rsidRDefault="00187599" w:rsidP="00187599">
      <w:pPr>
        <w:jc w:val="both"/>
      </w:pPr>
      <w:r w:rsidRPr="001C757B">
        <w:t xml:space="preserve">         6.4. </w:t>
      </w:r>
      <w:r w:rsidR="008F1875" w:rsidRPr="001C757B">
        <w:t>В случае, предусмотренном п.6.3 настоящего Договора, сумма перечисленного Заказчиком авансового платежа подлежит возврату Исполнителем в полном объеме/за вычетом сумм расходов Исполнителя принятых Заказчиком</w:t>
      </w:r>
      <w:r w:rsidR="008F1875" w:rsidRPr="001C757B">
        <w:rPr>
          <w:rStyle w:val="a8"/>
        </w:rPr>
        <w:footnoteReference w:id="12"/>
      </w:r>
      <w:r w:rsidRPr="001C757B">
        <w:t>, в течение 5 (пяти) календарных дней с момента получения Исполнителем письменного уведомления об отказе от исполнения обязательств по Договору.</w:t>
      </w:r>
    </w:p>
    <w:p w:rsidR="00310C02" w:rsidRPr="0022794F" w:rsidRDefault="00310C02" w:rsidP="006773BE">
      <w:pPr>
        <w:pStyle w:val="2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310C02" w:rsidRPr="00C96CE0" w:rsidRDefault="000F2D61" w:rsidP="00C96CE0">
      <w:pPr>
        <w:pStyle w:val="af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F2D61">
        <w:rPr>
          <w:b/>
        </w:rPr>
        <w:t>ОБСТОЯТЕЛЬСТВА НЕПРЕОДОЛИМОЙ СИЛЫ</w:t>
      </w:r>
    </w:p>
    <w:p w:rsidR="00D96ED7" w:rsidRDefault="00D96ED7" w:rsidP="00D96ED7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D96ED7" w:rsidRDefault="00D96ED7" w:rsidP="00D96ED7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D96ED7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D96ED7" w:rsidRDefault="00D96ED7" w:rsidP="00D96ED7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D96ED7" w:rsidRDefault="00D96ED7" w:rsidP="00D96ED7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96ED7" w:rsidRDefault="00D96ED7" w:rsidP="00D96ED7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 xml:space="preserve"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>
        <w:lastRenderedPageBreak/>
        <w:t>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D96ED7" w:rsidRDefault="00D96ED7" w:rsidP="00D96ED7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D96ED7" w:rsidRDefault="00D96ED7" w:rsidP="00D96ED7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310C02" w:rsidRDefault="00D96ED7" w:rsidP="0022794F">
      <w:pPr>
        <w:pStyle w:val="a7"/>
        <w:ind w:left="0" w:firstLine="0"/>
        <w:jc w:val="both"/>
      </w:pPr>
      <w:r w:rsidRPr="00D96ED7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C96CE0" w:rsidRPr="0022794F" w:rsidRDefault="00C96CE0" w:rsidP="0022794F">
      <w:pPr>
        <w:pStyle w:val="a7"/>
        <w:ind w:left="0" w:firstLine="0"/>
        <w:jc w:val="both"/>
      </w:pPr>
    </w:p>
    <w:p w:rsidR="00310C02" w:rsidRPr="00C96CE0" w:rsidRDefault="008764E6" w:rsidP="00C96CE0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КОНФИДЕНЦИАЛЬНОСТЬ</w:t>
      </w:r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051189" w:rsidRPr="00051189" w:rsidRDefault="00051189" w:rsidP="006773BE">
      <w:pPr>
        <w:pStyle w:val="a7"/>
        <w:numPr>
          <w:ilvl w:val="1"/>
          <w:numId w:val="9"/>
        </w:numPr>
        <w:ind w:left="0" w:firstLine="540"/>
        <w:jc w:val="both"/>
      </w:pPr>
      <w:proofErr w:type="gramStart"/>
      <w:r w:rsidRPr="00051189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6773BE" w:rsidRPr="001C757B" w:rsidRDefault="006773BE" w:rsidP="006773BE">
      <w:pPr>
        <w:pStyle w:val="a7"/>
        <w:numPr>
          <w:ilvl w:val="1"/>
          <w:numId w:val="9"/>
        </w:numPr>
        <w:ind w:left="0" w:firstLine="540"/>
        <w:jc w:val="both"/>
      </w:pPr>
      <w:r w:rsidRPr="001C757B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ПОРЯДОК РАЗРЕШЕНИЯ СПОРОВ</w:t>
      </w:r>
    </w:p>
    <w:p w:rsidR="00BB148D" w:rsidRPr="00E36E3C" w:rsidRDefault="00BB148D" w:rsidP="00BB148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proofErr w:type="gramStart"/>
      <w:r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B148D">
        <w:rPr>
          <w:vertAlign w:val="superscript"/>
        </w:rPr>
        <w:t xml:space="preserve"> </w:t>
      </w:r>
      <w:r w:rsidRPr="00E36E3C">
        <w:rPr>
          <w:vertAlign w:val="superscript"/>
        </w:rPr>
        <w:footnoteReference w:id="13"/>
      </w:r>
      <w:proofErr w:type="gramEnd"/>
    </w:p>
    <w:p w:rsidR="006773BE" w:rsidRDefault="008A091B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     </w:t>
      </w:r>
      <w:r w:rsidRPr="005D6CB8">
        <w:rPr>
          <w:szCs w:val="24"/>
        </w:rPr>
        <w:t>До обращения в Арбитражный суд г. Москвы</w:t>
      </w:r>
      <w:r w:rsidRPr="005D6CB8">
        <w:rPr>
          <w:szCs w:val="24"/>
          <w:vertAlign w:val="superscript"/>
        </w:rPr>
        <w:footnoteReference w:id="14"/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8A091B" w:rsidRPr="001C757B" w:rsidRDefault="008A091B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310C02" w:rsidRPr="00C96CE0" w:rsidRDefault="008764E6" w:rsidP="00C96CE0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ПРОЧИЕ УСЛОВИЯ</w:t>
      </w:r>
    </w:p>
    <w:p w:rsidR="006773BE" w:rsidRPr="001C757B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6773BE" w:rsidRPr="001C757B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Любые изм</w:t>
      </w:r>
      <w:r w:rsidR="005742DC" w:rsidRPr="001C757B">
        <w:t>енения и дополнения настоящего Д</w:t>
      </w:r>
      <w:r w:rsidRPr="001C757B">
        <w:t>оговора</w:t>
      </w:r>
      <w:r w:rsidR="0039520C" w:rsidRPr="001C757B">
        <w:t>, за исключением случаев, предусмотренных в п.-п. 2.2.4, 6.3.,</w:t>
      </w:r>
      <w:r w:rsidRPr="001C757B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08272F" w:rsidRPr="001C757B" w:rsidRDefault="0008272F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rPr>
          <w:rFonts w:eastAsia="Calibri"/>
          <w:color w:val="000000"/>
        </w:rPr>
        <w:lastRenderedPageBreak/>
        <w:t>Уступка прав  требования по настоящему  Договору может быть произведена Исполнителем исключительно с письменного согласия возможности уступки прав требования Заказчиком</w:t>
      </w:r>
      <w:r w:rsidR="00C96CE0">
        <w:rPr>
          <w:rFonts w:eastAsia="Calibri"/>
          <w:color w:val="000000"/>
        </w:rPr>
        <w:t>, за исключением случаев, предусмотренных Договором.</w:t>
      </w:r>
      <w:r w:rsidRPr="001C757B">
        <w:t xml:space="preserve">     </w:t>
      </w:r>
    </w:p>
    <w:p w:rsidR="00310C02" w:rsidRPr="001C757B" w:rsidRDefault="006773BE" w:rsidP="00C96CE0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С</w:t>
      </w:r>
      <w:r w:rsidR="005742DC" w:rsidRPr="001C757B">
        <w:t xml:space="preserve"> момента подписания настоящего Д</w:t>
      </w:r>
      <w:r w:rsidRPr="001C757B">
        <w:t>оговора, вся предыдущая переписка между Сторонами утрачивает свою силу.</w:t>
      </w:r>
    </w:p>
    <w:p w:rsidR="006773BE" w:rsidRPr="001C757B" w:rsidRDefault="005742DC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Настоящий Д</w:t>
      </w:r>
      <w:r w:rsidR="0005784C" w:rsidRPr="001C757B">
        <w:t>оговор составлен в 2 (двух)</w:t>
      </w:r>
      <w:r w:rsidR="006773BE" w:rsidRPr="001C757B">
        <w:t xml:space="preserve"> экземплярах, имеющих равную юридическую силу, по одному экземпляру для каждой  Стороны.</w:t>
      </w:r>
    </w:p>
    <w:p w:rsidR="00310C02" w:rsidRPr="00310C02" w:rsidRDefault="00310C02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Pr="001C757B" w:rsidRDefault="008764E6" w:rsidP="006773BE">
      <w:pPr>
        <w:pStyle w:val="a7"/>
        <w:numPr>
          <w:ilvl w:val="0"/>
          <w:numId w:val="9"/>
        </w:numPr>
        <w:rPr>
          <w:b/>
        </w:rPr>
      </w:pPr>
      <w:r w:rsidRPr="001C757B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/>
      </w:tblPr>
      <w:tblGrid>
        <w:gridCol w:w="4896"/>
        <w:gridCol w:w="4993"/>
      </w:tblGrid>
      <w:tr w:rsidR="00D443C0" w:rsidRPr="001C757B" w:rsidTr="00F17C59">
        <w:trPr>
          <w:trHeight w:val="288"/>
        </w:trPr>
        <w:tc>
          <w:tcPr>
            <w:tcW w:w="4896" w:type="dxa"/>
            <w:vAlign w:val="center"/>
          </w:tcPr>
          <w:p w:rsidR="00D443C0" w:rsidRPr="001C757B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05784C"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C757B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C757B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05784C"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RPr="001C757B" w:rsidTr="00F17C59">
        <w:trPr>
          <w:trHeight w:val="576"/>
        </w:trPr>
        <w:tc>
          <w:tcPr>
            <w:tcW w:w="4896" w:type="dxa"/>
          </w:tcPr>
          <w:p w:rsidR="00D443C0" w:rsidRPr="001C757B" w:rsidRDefault="00B10CB5" w:rsidP="00F17C5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t>ПАО</w:t>
            </w:r>
            <w:r w:rsidR="00D443C0" w:rsidRPr="001C757B">
              <w:t xml:space="preserve"> «МРСК Центра» </w:t>
            </w:r>
            <w:r w:rsidR="00DC5C14" w:rsidRPr="001C757B">
              <w:rPr>
                <w:rStyle w:val="a8"/>
                <w:b/>
              </w:rPr>
              <w:footnoteReference w:id="15"/>
            </w:r>
          </w:p>
        </w:tc>
        <w:tc>
          <w:tcPr>
            <w:tcW w:w="4993" w:type="dxa"/>
          </w:tcPr>
          <w:p w:rsidR="00D443C0" w:rsidRPr="001C757B" w:rsidRDefault="00D443C0" w:rsidP="00F17C5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1C757B"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D443C0" w:rsidRPr="001C757B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1C757B">
              <w:rPr>
                <w:i/>
              </w:rPr>
              <w:t>(наименование)</w:t>
            </w:r>
          </w:p>
        </w:tc>
      </w:tr>
      <w:tr w:rsidR="00D443C0" w:rsidRPr="001C757B" w:rsidTr="00F17C59">
        <w:trPr>
          <w:trHeight w:val="592"/>
        </w:trPr>
        <w:tc>
          <w:tcPr>
            <w:tcW w:w="4896" w:type="dxa"/>
          </w:tcPr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D9114E">
              <w:t>Место нахождения юридического лица:</w:t>
            </w:r>
          </w:p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14E">
              <w:t>_____________________________________</w:t>
            </w:r>
          </w:p>
          <w:p w:rsidR="00D443C0" w:rsidRPr="001C757B" w:rsidRDefault="00D443C0" w:rsidP="00975D9A">
            <w:pPr>
              <w:ind w:firstLine="6"/>
            </w:pPr>
          </w:p>
        </w:tc>
        <w:tc>
          <w:tcPr>
            <w:tcW w:w="4993" w:type="dxa"/>
          </w:tcPr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D9114E">
              <w:t>Место нахождения юридического лица:</w:t>
            </w:r>
          </w:p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14E">
              <w:t>_____________________________________</w:t>
            </w:r>
          </w:p>
          <w:p w:rsidR="00D443C0" w:rsidRPr="001C757B" w:rsidRDefault="00D443C0" w:rsidP="00F17C59">
            <w:pPr>
              <w:ind w:firstLine="6"/>
            </w:pPr>
          </w:p>
        </w:tc>
      </w:tr>
      <w:tr w:rsidR="00D443C0" w:rsidRPr="001C757B" w:rsidTr="00F17C59">
        <w:trPr>
          <w:trHeight w:val="641"/>
        </w:trPr>
        <w:tc>
          <w:tcPr>
            <w:tcW w:w="4896" w:type="dxa"/>
          </w:tcPr>
          <w:p w:rsidR="00D443C0" w:rsidRPr="001C757B" w:rsidRDefault="00D443C0" w:rsidP="00F17C59">
            <w:pPr>
              <w:ind w:firstLine="6"/>
            </w:pPr>
            <w:r w:rsidRPr="001C757B">
              <w:t>_____________________________________</w:t>
            </w:r>
            <w:r w:rsidRPr="001C757B">
              <w:rPr>
                <w:rStyle w:val="a8"/>
              </w:rPr>
              <w:footnoteReference w:id="16"/>
            </w:r>
          </w:p>
          <w:p w:rsidR="00D443C0" w:rsidRPr="001C757B" w:rsidRDefault="00D443C0" w:rsidP="00F17C59">
            <w:pPr>
              <w:ind w:firstLine="6"/>
            </w:pPr>
            <w:r w:rsidRPr="001C757B">
              <w:t>ИНН/КПП: ______________/______________</w:t>
            </w:r>
          </w:p>
          <w:p w:rsidR="00D443C0" w:rsidRPr="001C757B" w:rsidRDefault="00D443C0" w:rsidP="00F17C59">
            <w:pPr>
              <w:ind w:firstLine="6"/>
            </w:pPr>
            <w:proofErr w:type="gramStart"/>
            <w:r w:rsidRPr="001C757B">
              <w:t>р</w:t>
            </w:r>
            <w:proofErr w:type="gramEnd"/>
            <w:r w:rsidRPr="001C757B">
              <w:t>/с:  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в  _____________________________________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БИК:   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к/с:  __________________________________</w:t>
            </w:r>
          </w:p>
          <w:p w:rsidR="00D443C0" w:rsidRPr="001C757B" w:rsidRDefault="00975D9A" w:rsidP="00F17C59">
            <w:pPr>
              <w:ind w:firstLine="6"/>
              <w:rPr>
                <w:lang w:val="en-US"/>
              </w:rPr>
            </w:pPr>
            <w:r w:rsidRPr="001C757B">
              <w:t>ОКПО/ОГРН/ОКАТО: __________________</w:t>
            </w:r>
          </w:p>
          <w:p w:rsidR="00D443C0" w:rsidRPr="001C757B" w:rsidRDefault="00D443C0" w:rsidP="00975D9A">
            <w:pPr>
              <w:ind w:firstLine="6"/>
            </w:pPr>
          </w:p>
        </w:tc>
        <w:tc>
          <w:tcPr>
            <w:tcW w:w="4993" w:type="dxa"/>
          </w:tcPr>
          <w:p w:rsidR="00D443C0" w:rsidRPr="001C757B" w:rsidRDefault="00D443C0" w:rsidP="00F17C59">
            <w:pPr>
              <w:ind w:firstLine="6"/>
            </w:pPr>
            <w:r w:rsidRPr="001C757B">
              <w:t>ИНН/КПП: ______________/______________</w:t>
            </w:r>
          </w:p>
          <w:p w:rsidR="00D443C0" w:rsidRPr="001C757B" w:rsidRDefault="00D443C0" w:rsidP="00F17C59">
            <w:pPr>
              <w:ind w:firstLine="6"/>
            </w:pPr>
            <w:proofErr w:type="gramStart"/>
            <w:r w:rsidRPr="001C757B">
              <w:t>р</w:t>
            </w:r>
            <w:proofErr w:type="gramEnd"/>
            <w:r w:rsidRPr="001C757B">
              <w:t>/с:  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в  _____________________________________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БИК:   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к/с:  ___________________________________</w:t>
            </w:r>
          </w:p>
          <w:p w:rsidR="00D443C0" w:rsidRPr="001C757B" w:rsidRDefault="00D443C0" w:rsidP="00975D9A">
            <w:pPr>
              <w:ind w:firstLine="6"/>
            </w:pPr>
            <w:r w:rsidRPr="001C757B">
              <w:t>ОКПО</w:t>
            </w:r>
            <w:r w:rsidR="00975D9A" w:rsidRPr="001C757B">
              <w:t>/ОГРН/ОКАТО: ___________________</w:t>
            </w:r>
          </w:p>
        </w:tc>
      </w:tr>
      <w:tr w:rsidR="00D443C0" w:rsidRPr="001C757B" w:rsidTr="00F17C59">
        <w:trPr>
          <w:trHeight w:val="641"/>
        </w:trPr>
        <w:tc>
          <w:tcPr>
            <w:tcW w:w="4896" w:type="dxa"/>
          </w:tcPr>
          <w:p w:rsidR="00D443C0" w:rsidRPr="001C757B" w:rsidRDefault="00D443C0" w:rsidP="00274C1B">
            <w:pPr>
              <w:jc w:val="center"/>
            </w:pPr>
            <w:r w:rsidRPr="001C757B">
              <w:t>___________________________</w:t>
            </w:r>
          </w:p>
          <w:p w:rsidR="00D443C0" w:rsidRPr="001C757B" w:rsidRDefault="00D443C0" w:rsidP="00F17C59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___________________________________</w:t>
            </w:r>
          </w:p>
          <w:p w:rsidR="00D443C0" w:rsidRPr="00274C1B" w:rsidRDefault="00D443C0" w:rsidP="00274C1B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 xml:space="preserve">М.П.   «_____» _____________20___г.                     </w:t>
            </w:r>
          </w:p>
        </w:tc>
        <w:tc>
          <w:tcPr>
            <w:tcW w:w="4993" w:type="dxa"/>
          </w:tcPr>
          <w:p w:rsidR="00D443C0" w:rsidRPr="001C757B" w:rsidRDefault="00D443C0" w:rsidP="00274C1B">
            <w:pPr>
              <w:jc w:val="center"/>
            </w:pPr>
            <w:r w:rsidRPr="001C757B">
              <w:t>___________________________</w:t>
            </w:r>
          </w:p>
          <w:p w:rsidR="00D443C0" w:rsidRPr="001C757B" w:rsidRDefault="00D443C0" w:rsidP="00F17C59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___________________________________</w:t>
            </w:r>
          </w:p>
          <w:p w:rsidR="00D443C0" w:rsidRPr="00274C1B" w:rsidRDefault="00D443C0" w:rsidP="00274C1B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  <w:r w:rsidRPr="001C757B">
              <w:t xml:space="preserve">      </w:t>
            </w:r>
          </w:p>
          <w:p w:rsidR="00D443C0" w:rsidRPr="001C757B" w:rsidRDefault="00274C1B" w:rsidP="001C757B">
            <w:pPr>
              <w:ind w:firstLine="6"/>
            </w:pPr>
            <w:r>
              <w:t xml:space="preserve">  </w:t>
            </w:r>
            <w:r w:rsidR="00D443C0" w:rsidRPr="001C757B">
              <w:t>М.П.   «_____» _____________20___г.</w:t>
            </w:r>
          </w:p>
        </w:tc>
      </w:tr>
    </w:tbl>
    <w:p w:rsidR="00310C02" w:rsidRPr="00C96CE0" w:rsidRDefault="00310C02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03546" w:rsidRDefault="00203546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10CB5" w:rsidRDefault="00B10CB5" w:rsidP="0016304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Pr="001C757B" w:rsidRDefault="00975D9A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val="en-US"/>
        </w:rPr>
      </w:pPr>
      <w:r w:rsidRPr="001C757B">
        <w:rPr>
          <w:b/>
        </w:rPr>
        <w:lastRenderedPageBreak/>
        <w:t xml:space="preserve">                                                                              </w:t>
      </w:r>
      <w:r w:rsidR="008C6E54" w:rsidRPr="001C757B">
        <w:t>Приложение №</w:t>
      </w:r>
      <w:r w:rsidR="001C757B" w:rsidRPr="001C757B">
        <w:t xml:space="preserve"> </w:t>
      </w:r>
      <w:r w:rsidR="008C6E54" w:rsidRPr="001C757B">
        <w:rPr>
          <w:lang w:val="en-US"/>
        </w:rPr>
        <w:t>1</w:t>
      </w:r>
    </w:p>
    <w:p w:rsidR="001857B2" w:rsidRPr="001C757B" w:rsidRDefault="0005784C" w:rsidP="0005784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274C1B">
        <w:t xml:space="preserve">                </w:t>
      </w:r>
      <w:r w:rsidR="006773BE" w:rsidRPr="001C757B">
        <w:t xml:space="preserve">к договору </w:t>
      </w:r>
      <w:r w:rsidR="001857B2" w:rsidRPr="001C757B">
        <w:t xml:space="preserve">по оказанию </w:t>
      </w:r>
      <w:r w:rsidR="008764E6" w:rsidRPr="001C757B">
        <w:t xml:space="preserve">услуг </w:t>
      </w:r>
    </w:p>
    <w:p w:rsidR="006773BE" w:rsidRPr="001C757B" w:rsidRDefault="00975D9A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274C1B">
        <w:t xml:space="preserve">           </w:t>
      </w:r>
      <w:r w:rsidR="006773BE" w:rsidRPr="001C757B">
        <w:t>№</w:t>
      </w:r>
      <w:r w:rsidR="00274C1B">
        <w:t xml:space="preserve"> </w:t>
      </w:r>
      <w:r w:rsidR="006773BE" w:rsidRPr="001C757B">
        <w:t>_</w:t>
      </w:r>
      <w:r w:rsidR="00274C1B">
        <w:t>_____________</w:t>
      </w:r>
      <w:r w:rsidR="006773BE" w:rsidRPr="001C757B">
        <w:t>_</w:t>
      </w:r>
      <w:r w:rsidR="008764E6" w:rsidRPr="001C757B">
        <w:t>_</w:t>
      </w:r>
      <w:r w:rsidR="00E33690" w:rsidRPr="001C757B">
        <w:t xml:space="preserve"> </w:t>
      </w:r>
      <w:r w:rsidR="008764E6" w:rsidRPr="001C757B">
        <w:t xml:space="preserve"> от «___»______ 20__</w:t>
      </w:r>
      <w:r w:rsidR="006773BE" w:rsidRPr="001C757B">
        <w:t>г.</w:t>
      </w:r>
    </w:p>
    <w:p w:rsidR="009A299E" w:rsidRPr="001C757B" w:rsidRDefault="009A299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</w:pPr>
    </w:p>
    <w:p w:rsidR="008764E6" w:rsidRPr="001C757B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Pr="001C757B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1C757B">
        <w:rPr>
          <w:b/>
        </w:rPr>
        <w:t>ПЕРЕЧЕНЬ УСЛУГ</w:t>
      </w: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4371"/>
        <w:gridCol w:w="1399"/>
        <w:gridCol w:w="2446"/>
      </w:tblGrid>
      <w:tr w:rsidR="006773BE" w:rsidRPr="001C757B" w:rsidTr="00F5236A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№</w:t>
            </w:r>
          </w:p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</w:p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 xml:space="preserve">Срок оказания услуг </w:t>
            </w:r>
          </w:p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ind w:left="0" w:firstLine="0"/>
              <w:rPr>
                <w:b/>
              </w:rPr>
            </w:pPr>
            <w:r w:rsidRPr="001C757B">
              <w:rPr>
                <w:b/>
              </w:rPr>
              <w:t>Стоимость услуг без НДС, рублей</w:t>
            </w: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7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</w:tbl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/>
      </w:tblPr>
      <w:tblGrid>
        <w:gridCol w:w="4786"/>
        <w:gridCol w:w="4551"/>
        <w:gridCol w:w="234"/>
        <w:gridCol w:w="5432"/>
      </w:tblGrid>
      <w:tr w:rsidR="006773BE" w:rsidRPr="001C757B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Итого без НДС,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6773BE" w:rsidRPr="001C757B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НДС 18%,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6773BE" w:rsidRPr="001C757B" w:rsidTr="00C36CB0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Итого с НДС 18%,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C36CB0" w:rsidRPr="001C757B" w:rsidTr="00C36CB0">
        <w:tc>
          <w:tcPr>
            <w:tcW w:w="4786" w:type="dxa"/>
          </w:tcPr>
          <w:p w:rsidR="00C36CB0" w:rsidRPr="001C757B" w:rsidRDefault="00C36CB0" w:rsidP="00672831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C36CB0" w:rsidRPr="001C757B" w:rsidRDefault="00C36CB0" w:rsidP="00672831">
            <w:pPr>
              <w:ind w:firstLine="6"/>
            </w:pPr>
          </w:p>
          <w:p w:rsidR="00C36CB0" w:rsidRPr="001C757B" w:rsidRDefault="00C36CB0" w:rsidP="00672831">
            <w:pPr>
              <w:ind w:firstLine="6"/>
              <w:jc w:val="center"/>
            </w:pPr>
            <w:r w:rsidRPr="001C757B">
              <w:t>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                    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C36CB0" w:rsidRPr="001C757B" w:rsidRDefault="00C36CB0" w:rsidP="00672831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C36CB0" w:rsidRPr="001C757B" w:rsidRDefault="00C36CB0" w:rsidP="00672831">
            <w:pPr>
              <w:ind w:firstLine="6"/>
            </w:pPr>
          </w:p>
          <w:p w:rsidR="00C36CB0" w:rsidRPr="001C757B" w:rsidRDefault="00C36CB0" w:rsidP="00672831">
            <w:pPr>
              <w:ind w:firstLine="6"/>
              <w:jc w:val="center"/>
            </w:pPr>
            <w:r w:rsidRPr="001C757B">
              <w:t>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 xml:space="preserve">                            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C36CB0" w:rsidRPr="001C757B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1C757B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1C757B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1C757B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E6B87" w:rsidRPr="001C757B" w:rsidRDefault="00AE6B8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57B2" w:rsidRPr="001C757B" w:rsidRDefault="001857B2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616A3" w:rsidRPr="007733C3" w:rsidRDefault="00975D9A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1C757B">
        <w:t xml:space="preserve">                                                                   </w:t>
      </w:r>
      <w:r w:rsidR="008A091B">
        <w:t xml:space="preserve">       </w:t>
      </w:r>
      <w:r w:rsidR="00BB6A36">
        <w:t xml:space="preserve">                  </w:t>
      </w:r>
      <w:r w:rsidRPr="001C757B">
        <w:t xml:space="preserve"> </w:t>
      </w:r>
      <w:r w:rsidR="0005784C" w:rsidRPr="001C757B">
        <w:t xml:space="preserve"> </w:t>
      </w:r>
      <w:r w:rsidRPr="001C757B">
        <w:t xml:space="preserve"> </w:t>
      </w:r>
    </w:p>
    <w:p w:rsidR="004616A3" w:rsidRPr="00396284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5B06FE">
        <w:lastRenderedPageBreak/>
        <w:t xml:space="preserve">                                                                  </w:t>
      </w:r>
      <w:r w:rsidR="00274C1B">
        <w:t xml:space="preserve">            </w:t>
      </w:r>
      <w:r w:rsidRPr="005B06FE">
        <w:t>Приложение №2</w:t>
      </w:r>
      <w:r w:rsidRPr="005B06FE">
        <w:rPr>
          <w:rStyle w:val="a8"/>
        </w:rPr>
        <w:footnoteReference w:id="17"/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4616A3" w:rsidRDefault="004616A3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4616A3" w:rsidRPr="00396284" w:rsidRDefault="004616A3" w:rsidP="005B06F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616A3" w:rsidRPr="0083191C" w:rsidRDefault="004616A3" w:rsidP="004616A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/>
      </w:tblPr>
      <w:tblGrid>
        <w:gridCol w:w="4956"/>
        <w:gridCol w:w="4723"/>
      </w:tblGrid>
      <w:tr w:rsidR="004616A3" w:rsidRPr="0083191C" w:rsidTr="007E299A">
        <w:trPr>
          <w:trHeight w:val="641"/>
        </w:trPr>
        <w:tc>
          <w:tcPr>
            <w:tcW w:w="4956" w:type="dxa"/>
          </w:tcPr>
          <w:p w:rsidR="004616A3" w:rsidRPr="0083191C" w:rsidRDefault="004616A3" w:rsidP="007E299A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Pr="0083191C" w:rsidRDefault="004616A3" w:rsidP="007E299A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М.П.   «_____» _____________20___г.                     </w:t>
            </w:r>
          </w:p>
        </w:tc>
      </w:tr>
    </w:tbl>
    <w:p w:rsidR="004616A3" w:rsidRDefault="004616A3" w:rsidP="004616A3">
      <w:pPr>
        <w:jc w:val="center"/>
        <w:rPr>
          <w:b/>
        </w:rPr>
      </w:pPr>
    </w:p>
    <w:p w:rsidR="004616A3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  <w:r w:rsidRPr="000F4492">
        <w:rPr>
          <w:b/>
        </w:rPr>
        <w:t>Форма Акта приема-сдачи оказанных услуг</w:t>
      </w:r>
      <w:r w:rsidR="00651717">
        <w:rPr>
          <w:rStyle w:val="a8"/>
          <w:b/>
        </w:rPr>
        <w:footnoteReference w:id="18"/>
      </w:r>
    </w:p>
    <w:p w:rsidR="004616A3" w:rsidRPr="000F4492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  <w:r w:rsidRPr="000F4492">
        <w:rPr>
          <w:b/>
        </w:rPr>
        <w:t xml:space="preserve">Излагается форма документа об исполнении обязательств контрагентом                        </w:t>
      </w:r>
      <w:r w:rsidR="00B10CB5">
        <w:rPr>
          <w:b/>
        </w:rPr>
        <w:t>ПАО</w:t>
      </w:r>
      <w:r w:rsidRPr="000F4492">
        <w:rPr>
          <w:b/>
        </w:rPr>
        <w:t xml:space="preserve"> «МРСК Центра», утвержденная им в качестве формы первичного учетного документа</w:t>
      </w:r>
      <w:r w:rsidRPr="000F4492">
        <w:rPr>
          <w:b/>
          <w:vertAlign w:val="superscript"/>
        </w:rPr>
        <w:footnoteReference w:id="19"/>
      </w:r>
      <w:r w:rsidRPr="000F4492">
        <w:rPr>
          <w:b/>
        </w:rPr>
        <w:t xml:space="preserve"> </w:t>
      </w:r>
    </w:p>
    <w:p w:rsidR="004616A3" w:rsidRPr="000F4492" w:rsidRDefault="004616A3" w:rsidP="004616A3">
      <w:pPr>
        <w:jc w:val="center"/>
      </w:pPr>
    </w:p>
    <w:p w:rsidR="004616A3" w:rsidRPr="000F4492" w:rsidRDefault="004616A3" w:rsidP="004616A3">
      <w:pPr>
        <w:jc w:val="both"/>
        <w:rPr>
          <w:rFonts w:ascii="Calibri" w:eastAsia="Calibri" w:hAnsi="Calibri"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B6A36" w:rsidRDefault="00BB6A36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B6A36" w:rsidRPr="0022794F" w:rsidRDefault="00BB6A36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0C02" w:rsidRPr="0022794F" w:rsidRDefault="00310C02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274C1B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4616A3" w:rsidRPr="00396284" w:rsidRDefault="004616A3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 xml:space="preserve">                                                                 </w:t>
      </w:r>
      <w:r w:rsidR="00274C1B">
        <w:t xml:space="preserve">            </w:t>
      </w:r>
      <w:r>
        <w:t xml:space="preserve"> </w:t>
      </w:r>
      <w:r w:rsidRPr="00396284">
        <w:t>Приложение №2</w:t>
      </w:r>
      <w:r>
        <w:rPr>
          <w:rStyle w:val="a8"/>
        </w:rPr>
        <w:footnoteReference w:id="20"/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4616A3" w:rsidRPr="00396284" w:rsidRDefault="004616A3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616A3" w:rsidRPr="0083191C" w:rsidRDefault="004616A3" w:rsidP="004616A3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616A3" w:rsidRPr="0083191C" w:rsidRDefault="004616A3" w:rsidP="004616A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/>
      </w:tblPr>
      <w:tblGrid>
        <w:gridCol w:w="4956"/>
        <w:gridCol w:w="4723"/>
      </w:tblGrid>
      <w:tr w:rsidR="004616A3" w:rsidRPr="0083191C" w:rsidTr="007E299A">
        <w:trPr>
          <w:trHeight w:val="641"/>
        </w:trPr>
        <w:tc>
          <w:tcPr>
            <w:tcW w:w="4956" w:type="dxa"/>
          </w:tcPr>
          <w:p w:rsidR="004616A3" w:rsidRPr="0083191C" w:rsidRDefault="004616A3" w:rsidP="007E299A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Pr="0083191C" w:rsidRDefault="004616A3" w:rsidP="007E299A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М.П.   «_____» _____________20___г.                     </w:t>
            </w:r>
          </w:p>
        </w:tc>
      </w:tr>
    </w:tbl>
    <w:p w:rsidR="004616A3" w:rsidRDefault="004616A3" w:rsidP="004616A3">
      <w:pPr>
        <w:jc w:val="center"/>
        <w:rPr>
          <w:b/>
        </w:rPr>
      </w:pPr>
    </w:p>
    <w:p w:rsidR="004616A3" w:rsidRPr="00FB00F1" w:rsidRDefault="004616A3" w:rsidP="004616A3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4616A3" w:rsidRPr="00FB00F1" w:rsidRDefault="004616A3" w:rsidP="004616A3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4616A3" w:rsidRPr="00FB00F1" w:rsidRDefault="004616A3" w:rsidP="004616A3">
      <w:pPr>
        <w:jc w:val="center"/>
      </w:pPr>
    </w:p>
    <w:p w:rsidR="004616A3" w:rsidRPr="00FB00F1" w:rsidRDefault="004616A3" w:rsidP="004616A3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4616A3" w:rsidRPr="00FB00F1" w:rsidRDefault="004616A3" w:rsidP="004616A3">
      <w:pPr>
        <w:jc w:val="both"/>
      </w:pPr>
    </w:p>
    <w:p w:rsidR="004616A3" w:rsidRPr="00FB00F1" w:rsidRDefault="00B10CB5" w:rsidP="004616A3">
      <w:pPr>
        <w:ind w:firstLine="708"/>
        <w:jc w:val="both"/>
      </w:pPr>
      <w:proofErr w:type="gramStart"/>
      <w:r>
        <w:rPr>
          <w:b/>
        </w:rPr>
        <w:t>Публичное акционерное общество</w:t>
      </w:r>
      <w:r w:rsidR="004616A3" w:rsidRPr="0055617C">
        <w:rPr>
          <w:b/>
        </w:rPr>
        <w:t xml:space="preserve"> «Межрегиональная распределительная сетевая компания Центра»</w:t>
      </w:r>
      <w:r w:rsidR="004616A3" w:rsidRPr="00DC5C14">
        <w:rPr>
          <w:rStyle w:val="a8"/>
          <w:b/>
        </w:rPr>
        <w:t xml:space="preserve"> </w:t>
      </w:r>
      <w:r w:rsidR="004616A3" w:rsidRPr="00E159AE">
        <w:rPr>
          <w:rStyle w:val="a8"/>
          <w:b/>
        </w:rPr>
        <w:footnoteReference w:id="21"/>
      </w:r>
      <w:r w:rsidR="004616A3">
        <w:rPr>
          <w:b/>
          <w:bCs/>
        </w:rPr>
        <w:t xml:space="preserve">, </w:t>
      </w:r>
      <w:r w:rsidR="004616A3">
        <w:rPr>
          <w:bCs/>
        </w:rPr>
        <w:t>именуемое в дальнейшем</w:t>
      </w:r>
      <w:r w:rsidR="004616A3">
        <w:t xml:space="preserve"> </w:t>
      </w:r>
      <w:r w:rsidR="004616A3" w:rsidRPr="002C7171">
        <w:t>«Заказчик»,</w:t>
      </w:r>
      <w:r w:rsidR="004616A3">
        <w:t xml:space="preserve">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="004616A3" w:rsidRPr="002C7171">
        <w:t xml:space="preserve">«Исполнитель» </w:t>
      </w:r>
      <w:r w:rsidR="004616A3"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 w:rsidR="004616A3">
        <w:t>, с другой стороны</w:t>
      </w:r>
      <w:r w:rsidR="004616A3"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 w:rsidR="004616A3">
        <w:t xml:space="preserve"> №. ____ от «___» __________ 20_</w:t>
      </w:r>
      <w:r w:rsidR="004616A3" w:rsidRPr="00FB00F1">
        <w:t>_ года (далее Договор):</w:t>
      </w:r>
      <w:proofErr w:type="gramEnd"/>
    </w:p>
    <w:p w:rsidR="004616A3" w:rsidRPr="00FB00F1" w:rsidRDefault="004616A3" w:rsidP="004616A3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6795"/>
        <w:gridCol w:w="1616"/>
      </w:tblGrid>
      <w:tr w:rsidR="004616A3" w:rsidRPr="00FB00F1" w:rsidTr="007E299A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</w:t>
            </w:r>
            <w:proofErr w:type="gramStart"/>
            <w:r w:rsidRPr="00FB00F1">
              <w:t>п</w:t>
            </w:r>
            <w:proofErr w:type="gramEnd"/>
            <w:r w:rsidRPr="00FB00F1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  <w:r w:rsidRPr="00FB00F1">
              <w:t xml:space="preserve">Стоимость услуг, без НДС, руб.       </w:t>
            </w:r>
          </w:p>
        </w:tc>
      </w:tr>
      <w:tr w:rsidR="004616A3" w:rsidRPr="00FB00F1" w:rsidTr="007E299A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</w:tr>
      <w:tr w:rsidR="004616A3" w:rsidRPr="00FB00F1" w:rsidTr="007E299A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</w:tr>
      <w:tr w:rsidR="004616A3" w:rsidRPr="00FB00F1" w:rsidTr="007E299A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ind w:firstLine="830"/>
              <w:jc w:val="both"/>
            </w:pPr>
            <w:r w:rsidRPr="00FB00F1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</w:tr>
      <w:tr w:rsidR="004616A3" w:rsidRPr="00FB00F1" w:rsidTr="007E299A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  <w:r w:rsidRPr="00FB00F1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</w:tr>
    </w:tbl>
    <w:p w:rsidR="004616A3" w:rsidRPr="00FB00F1" w:rsidRDefault="004616A3" w:rsidP="004616A3">
      <w:pPr>
        <w:jc w:val="both"/>
      </w:pPr>
    </w:p>
    <w:p w:rsidR="004616A3" w:rsidRPr="00FB00F1" w:rsidRDefault="004616A3" w:rsidP="004616A3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4616A3" w:rsidRPr="00FB00F1" w:rsidRDefault="004616A3" w:rsidP="004616A3">
      <w:pPr>
        <w:jc w:val="both"/>
      </w:pPr>
      <w:r w:rsidRPr="00FB00F1">
        <w:t>У Заказчика к Исполнителю претензий не имеется</w:t>
      </w:r>
      <w:r w:rsidR="00651717">
        <w:rPr>
          <w:rStyle w:val="a8"/>
        </w:rPr>
        <w:footnoteReference w:id="22"/>
      </w:r>
      <w:r w:rsidRPr="00FB00F1">
        <w:t>.</w:t>
      </w:r>
    </w:p>
    <w:p w:rsidR="004616A3" w:rsidRPr="00C36CB0" w:rsidRDefault="004616A3" w:rsidP="004616A3">
      <w:pPr>
        <w:pStyle w:val="ad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>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</w:t>
      </w:r>
      <w:r w:rsidRPr="00C36CB0">
        <w:rPr>
          <w:rFonts w:ascii="Times New Roman" w:hAnsi="Times New Roman" w:cs="Times New Roman"/>
          <w:sz w:val="24"/>
          <w:szCs w:val="24"/>
        </w:rPr>
        <w:lastRenderedPageBreak/>
        <w:t>руб. _____ коп., в соответствии с п. 4.2. Договора.</w:t>
      </w:r>
    </w:p>
    <w:p w:rsidR="004616A3" w:rsidRPr="00FB00F1" w:rsidRDefault="004616A3" w:rsidP="004616A3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4616A3" w:rsidRPr="00FB00F1" w:rsidRDefault="004616A3" w:rsidP="004616A3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4616A3" w:rsidRPr="00FB00F1" w:rsidRDefault="004616A3" w:rsidP="004616A3">
      <w:pPr>
        <w:jc w:val="both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4616A3" w:rsidTr="007E299A">
        <w:trPr>
          <w:trHeight w:val="587"/>
        </w:trPr>
        <w:tc>
          <w:tcPr>
            <w:tcW w:w="4956" w:type="dxa"/>
          </w:tcPr>
          <w:p w:rsidR="004616A3" w:rsidRPr="00782B3A" w:rsidRDefault="004616A3" w:rsidP="007E299A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4616A3" w:rsidRPr="00782B3A" w:rsidRDefault="004616A3" w:rsidP="007E299A">
            <w:pPr>
              <w:ind w:firstLine="6"/>
            </w:pPr>
          </w:p>
          <w:p w:rsidR="004616A3" w:rsidRPr="00782B3A" w:rsidRDefault="004616A3" w:rsidP="007E299A">
            <w:pPr>
              <w:ind w:firstLine="6"/>
              <w:jc w:val="center"/>
            </w:pPr>
            <w:r w:rsidRPr="00782B3A">
              <w:t>___________________________</w:t>
            </w:r>
          </w:p>
          <w:p w:rsidR="004616A3" w:rsidRPr="00396284" w:rsidRDefault="004616A3" w:rsidP="007E299A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4616A3" w:rsidRPr="00782B3A" w:rsidRDefault="004616A3" w:rsidP="007E299A">
            <w:pPr>
              <w:ind w:firstLine="6"/>
            </w:pPr>
          </w:p>
          <w:p w:rsidR="004616A3" w:rsidRPr="00782B3A" w:rsidRDefault="004616A3" w:rsidP="007E299A">
            <w:pPr>
              <w:ind w:firstLine="6"/>
            </w:pPr>
            <w:r w:rsidRPr="00782B3A">
              <w:t>___________________________________</w:t>
            </w:r>
          </w:p>
          <w:p w:rsidR="004616A3" w:rsidRPr="00396284" w:rsidRDefault="004616A3" w:rsidP="007E299A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4616A3" w:rsidRPr="00782B3A" w:rsidRDefault="004616A3" w:rsidP="007E299A">
            <w:pPr>
              <w:ind w:firstLine="6"/>
            </w:pPr>
            <w:r w:rsidRPr="00782B3A">
              <w:t xml:space="preserve">                            </w:t>
            </w:r>
          </w:p>
          <w:p w:rsidR="004616A3" w:rsidRPr="00782B3A" w:rsidRDefault="004616A3" w:rsidP="007E299A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4616A3" w:rsidRPr="00782B3A" w:rsidRDefault="004616A3" w:rsidP="007E299A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4616A3" w:rsidRPr="00782B3A" w:rsidRDefault="004616A3" w:rsidP="007E299A">
            <w:pPr>
              <w:ind w:firstLine="6"/>
            </w:pPr>
          </w:p>
          <w:p w:rsidR="004616A3" w:rsidRPr="00782B3A" w:rsidRDefault="004616A3" w:rsidP="007E299A">
            <w:pPr>
              <w:ind w:firstLine="6"/>
              <w:jc w:val="center"/>
            </w:pPr>
            <w:r w:rsidRPr="00782B3A">
              <w:t>___________________________</w:t>
            </w:r>
          </w:p>
          <w:p w:rsidR="004616A3" w:rsidRPr="00396284" w:rsidRDefault="004616A3" w:rsidP="007E299A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4616A3" w:rsidRPr="00782B3A" w:rsidRDefault="004616A3" w:rsidP="007E299A">
            <w:pPr>
              <w:ind w:firstLine="6"/>
            </w:pPr>
          </w:p>
          <w:p w:rsidR="004616A3" w:rsidRPr="00782B3A" w:rsidRDefault="004616A3" w:rsidP="007E299A">
            <w:pPr>
              <w:ind w:firstLine="6"/>
            </w:pPr>
            <w:r w:rsidRPr="00782B3A">
              <w:t>___________________________________</w:t>
            </w:r>
          </w:p>
          <w:p w:rsidR="004616A3" w:rsidRPr="00396284" w:rsidRDefault="004616A3" w:rsidP="007E299A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4616A3" w:rsidRPr="00782B3A" w:rsidRDefault="004616A3" w:rsidP="007E299A">
            <w:pPr>
              <w:ind w:firstLine="6"/>
            </w:pPr>
            <w:r w:rsidRPr="00782B3A">
              <w:t xml:space="preserve">                            </w:t>
            </w:r>
          </w:p>
          <w:p w:rsidR="004616A3" w:rsidRPr="00782B3A" w:rsidRDefault="004616A3" w:rsidP="007E299A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Default="004616A3" w:rsidP="007E299A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16A3" w:rsidRPr="00FB00F1" w:rsidRDefault="004616A3" w:rsidP="004616A3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5D9A" w:rsidRDefault="00975D9A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274C1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Pr="00274C1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 xml:space="preserve">                                                                              </w:t>
      </w:r>
      <w:r w:rsidRPr="001C757B">
        <w:t xml:space="preserve">Приложение № </w:t>
      </w:r>
      <w:r>
        <w:t>3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5B06FE" w:rsidRPr="001C757B" w:rsidRDefault="00274C1B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</w:pPr>
      <w:r>
        <w:t xml:space="preserve"> </w:t>
      </w: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РАСЧЕТ СТОИМОСТИ УСЛУГ</w:t>
      </w: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Pr="001C757B" w:rsidRDefault="005B06FE" w:rsidP="005B06F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5003" w:type="dxa"/>
        <w:tblLook w:val="01E0"/>
      </w:tblPr>
      <w:tblGrid>
        <w:gridCol w:w="4786"/>
        <w:gridCol w:w="4785"/>
        <w:gridCol w:w="5432"/>
      </w:tblGrid>
      <w:tr w:rsidR="005B06FE" w:rsidRPr="001C757B" w:rsidTr="007E299A">
        <w:tc>
          <w:tcPr>
            <w:tcW w:w="4786" w:type="dxa"/>
          </w:tcPr>
          <w:p w:rsidR="005B06FE" w:rsidRPr="001C757B" w:rsidRDefault="005B06FE" w:rsidP="007E299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5B06FE" w:rsidRPr="001C757B" w:rsidRDefault="005B06FE" w:rsidP="007E299A">
            <w:pPr>
              <w:ind w:firstLine="6"/>
            </w:pPr>
          </w:p>
          <w:p w:rsidR="005B06FE" w:rsidRPr="001C757B" w:rsidRDefault="005B06FE" w:rsidP="007E299A">
            <w:pPr>
              <w:ind w:firstLine="6"/>
              <w:jc w:val="center"/>
            </w:pPr>
            <w:r w:rsidRPr="001C757B">
              <w:t>___________________________</w:t>
            </w:r>
          </w:p>
          <w:p w:rsidR="005B06FE" w:rsidRPr="001C757B" w:rsidRDefault="005B06FE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B06FE" w:rsidRPr="001C757B" w:rsidRDefault="005B06FE" w:rsidP="007E299A">
            <w:pPr>
              <w:ind w:firstLine="6"/>
              <w:rPr>
                <w:i/>
              </w:rPr>
            </w:pPr>
          </w:p>
          <w:p w:rsidR="005B06FE" w:rsidRPr="001C757B" w:rsidRDefault="005B06FE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B06FE" w:rsidRPr="001C757B" w:rsidRDefault="005B06FE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B06FE" w:rsidRPr="001C757B" w:rsidRDefault="005B06FE" w:rsidP="007E299A">
            <w:pPr>
              <w:ind w:firstLine="6"/>
            </w:pPr>
            <w:r w:rsidRPr="001C757B">
              <w:t xml:space="preserve">                            </w:t>
            </w:r>
          </w:p>
          <w:p w:rsidR="005B06FE" w:rsidRPr="001C757B" w:rsidRDefault="005B06FE" w:rsidP="007E299A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</w:tcPr>
          <w:p w:rsidR="005B06FE" w:rsidRPr="001C757B" w:rsidRDefault="005B06FE" w:rsidP="007E299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5B06FE" w:rsidRPr="001C757B" w:rsidRDefault="005B06FE" w:rsidP="007E299A">
            <w:pPr>
              <w:ind w:firstLine="6"/>
            </w:pPr>
          </w:p>
          <w:p w:rsidR="005B06FE" w:rsidRPr="001C757B" w:rsidRDefault="005B06FE" w:rsidP="007E299A">
            <w:pPr>
              <w:ind w:firstLine="6"/>
              <w:jc w:val="center"/>
            </w:pPr>
            <w:r w:rsidRPr="001C757B">
              <w:t>___________________________</w:t>
            </w:r>
          </w:p>
          <w:p w:rsidR="005B06FE" w:rsidRPr="001C757B" w:rsidRDefault="005B06FE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B06FE" w:rsidRPr="001C757B" w:rsidRDefault="005B06FE" w:rsidP="007E299A">
            <w:pPr>
              <w:ind w:firstLine="6"/>
              <w:rPr>
                <w:i/>
              </w:rPr>
            </w:pPr>
          </w:p>
          <w:p w:rsidR="005B06FE" w:rsidRPr="001C757B" w:rsidRDefault="005B06FE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B06FE" w:rsidRPr="001C757B" w:rsidRDefault="005B06FE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B06FE" w:rsidRPr="001C757B" w:rsidRDefault="005B06FE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 xml:space="preserve">                            </w:t>
            </w:r>
          </w:p>
          <w:p w:rsidR="005B06FE" w:rsidRPr="001C757B" w:rsidRDefault="005B06FE" w:rsidP="007E299A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5B06FE" w:rsidRPr="001C757B" w:rsidRDefault="005B06FE" w:rsidP="007E299A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58236A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 w:rsidRPr="001C757B">
        <w:rPr>
          <w:b/>
        </w:rPr>
        <w:lastRenderedPageBreak/>
        <w:t xml:space="preserve"> </w:t>
      </w:r>
      <w:r w:rsidR="008C6E54" w:rsidRPr="001C757B">
        <w:rPr>
          <w:b/>
        </w:rPr>
        <w:t xml:space="preserve">               </w:t>
      </w:r>
    </w:p>
    <w:p w:rsidR="00274C1B" w:rsidRPr="00274C1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 xml:space="preserve">                                                                              </w:t>
      </w:r>
      <w:r w:rsidRPr="001C757B">
        <w:t xml:space="preserve">Приложение № </w:t>
      </w:r>
      <w:r>
        <w:t>4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>
        <w:t xml:space="preserve">     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>
        <w:t xml:space="preserve">        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58236A" w:rsidRPr="001C757B" w:rsidRDefault="0058236A" w:rsidP="00274C1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1C757B">
        <w:rPr>
          <w:b/>
        </w:rPr>
        <w:t>ТЕХНИЧЕСКОЕ ЗАДАНИЕ</w:t>
      </w: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8236A" w:rsidRPr="001C757B" w:rsidRDefault="0058236A" w:rsidP="0058236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/>
      </w:tblPr>
      <w:tblGrid>
        <w:gridCol w:w="4786"/>
        <w:gridCol w:w="4551"/>
        <w:gridCol w:w="234"/>
        <w:gridCol w:w="5432"/>
      </w:tblGrid>
      <w:tr w:rsidR="0058236A" w:rsidRPr="001C757B" w:rsidTr="007E299A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7E299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58236A" w:rsidRPr="001C757B" w:rsidTr="007E299A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7E299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58236A" w:rsidRPr="001C757B" w:rsidTr="007E299A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58236A" w:rsidRPr="001C757B" w:rsidRDefault="0058236A" w:rsidP="007E299A">
            <w:pPr>
              <w:pStyle w:val="a7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7E299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58236A" w:rsidRPr="001C757B" w:rsidTr="007E299A">
        <w:tc>
          <w:tcPr>
            <w:tcW w:w="4786" w:type="dxa"/>
          </w:tcPr>
          <w:p w:rsidR="0058236A" w:rsidRPr="001C757B" w:rsidRDefault="0058236A" w:rsidP="007E299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58236A" w:rsidRPr="001C757B" w:rsidRDefault="0058236A" w:rsidP="007E299A">
            <w:pPr>
              <w:ind w:firstLine="6"/>
            </w:pPr>
          </w:p>
          <w:p w:rsidR="0058236A" w:rsidRPr="001C757B" w:rsidRDefault="0058236A" w:rsidP="007E299A">
            <w:pPr>
              <w:ind w:firstLine="6"/>
              <w:jc w:val="center"/>
            </w:pPr>
            <w:r w:rsidRPr="001C757B">
              <w:t>___________________________</w:t>
            </w:r>
          </w:p>
          <w:p w:rsidR="0058236A" w:rsidRPr="001C757B" w:rsidRDefault="0058236A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8236A" w:rsidRPr="001C757B" w:rsidRDefault="0058236A" w:rsidP="007E299A">
            <w:pPr>
              <w:ind w:firstLine="6"/>
              <w:rPr>
                <w:i/>
              </w:rPr>
            </w:pPr>
          </w:p>
          <w:p w:rsidR="0058236A" w:rsidRPr="001C757B" w:rsidRDefault="0058236A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8236A" w:rsidRPr="001C757B" w:rsidRDefault="0058236A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8236A" w:rsidRPr="001C757B" w:rsidRDefault="0058236A" w:rsidP="007E299A">
            <w:pPr>
              <w:ind w:firstLine="6"/>
            </w:pPr>
            <w:r w:rsidRPr="001C757B">
              <w:t xml:space="preserve">                            </w:t>
            </w:r>
          </w:p>
          <w:p w:rsidR="0058236A" w:rsidRPr="001C757B" w:rsidRDefault="0058236A" w:rsidP="007E299A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58236A" w:rsidRPr="001C757B" w:rsidRDefault="0058236A" w:rsidP="007E299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58236A" w:rsidRPr="001C757B" w:rsidRDefault="0058236A" w:rsidP="007E299A">
            <w:pPr>
              <w:ind w:firstLine="6"/>
            </w:pPr>
          </w:p>
          <w:p w:rsidR="0058236A" w:rsidRPr="001C757B" w:rsidRDefault="0058236A" w:rsidP="007E299A">
            <w:pPr>
              <w:ind w:firstLine="6"/>
              <w:jc w:val="center"/>
            </w:pPr>
            <w:r w:rsidRPr="001C757B">
              <w:t>___________________________</w:t>
            </w:r>
          </w:p>
          <w:p w:rsidR="0058236A" w:rsidRPr="001C757B" w:rsidRDefault="0058236A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8236A" w:rsidRPr="001C757B" w:rsidRDefault="0058236A" w:rsidP="007E299A">
            <w:pPr>
              <w:ind w:firstLine="6"/>
              <w:rPr>
                <w:i/>
              </w:rPr>
            </w:pPr>
          </w:p>
          <w:p w:rsidR="0058236A" w:rsidRPr="001C757B" w:rsidRDefault="0058236A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8236A" w:rsidRPr="001C757B" w:rsidRDefault="0058236A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8236A" w:rsidRPr="001C757B" w:rsidRDefault="0058236A" w:rsidP="007E299A">
            <w:pPr>
              <w:ind w:firstLine="6"/>
            </w:pPr>
            <w:r w:rsidRPr="001C757B">
              <w:t xml:space="preserve">                            </w:t>
            </w:r>
          </w:p>
          <w:p w:rsidR="0058236A" w:rsidRPr="001C757B" w:rsidRDefault="0058236A" w:rsidP="007E299A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58236A" w:rsidRPr="001C757B" w:rsidRDefault="0058236A" w:rsidP="007E299A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757B" w:rsidRPr="001C757B" w:rsidRDefault="001C757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C757B" w:rsidRPr="001C757B" w:rsidRDefault="001C757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C757B" w:rsidRPr="001C757B" w:rsidRDefault="001C757B" w:rsidP="00975D9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  <w:sectPr w:rsidR="001C757B" w:rsidRPr="001C757B" w:rsidSect="00975D9A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C757B" w:rsidRPr="001C757B" w:rsidRDefault="001C757B" w:rsidP="001C757B">
      <w:pPr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</w:t>
      </w:r>
      <w:r w:rsidR="00D9114E">
        <w:rPr>
          <w:rFonts w:eastAsia="Calibri"/>
          <w:lang w:eastAsia="en-US"/>
        </w:rPr>
        <w:t xml:space="preserve"> </w:t>
      </w:r>
      <w:r w:rsidRPr="001C757B">
        <w:rPr>
          <w:rFonts w:eastAsia="Calibri"/>
          <w:lang w:eastAsia="en-US"/>
        </w:rPr>
        <w:t xml:space="preserve">Приложение № 5 </w:t>
      </w:r>
    </w:p>
    <w:p w:rsidR="001C757B" w:rsidRPr="001C757B" w:rsidRDefault="001C757B" w:rsidP="001C757B">
      <w:pPr>
        <w:spacing w:after="200" w:line="276" w:lineRule="auto"/>
        <w:jc w:val="both"/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по оказанию услуг </w:t>
      </w:r>
    </w:p>
    <w:p w:rsidR="001C757B" w:rsidRPr="001C757B" w:rsidRDefault="001C757B" w:rsidP="001C757B">
      <w:pPr>
        <w:spacing w:after="200" w:line="276" w:lineRule="auto"/>
        <w:jc w:val="both"/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№ _____________ от «___» _______ 20 __ г.</w:t>
      </w:r>
    </w:p>
    <w:p w:rsidR="00274C1B" w:rsidRPr="00274C1B" w:rsidRDefault="00274C1B" w:rsidP="00274C1B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274C1B">
        <w:rPr>
          <w:b/>
          <w:bCs/>
          <w:sz w:val="28"/>
        </w:rPr>
        <w:t>Формат предоставления информации  утверждаем:</w:t>
      </w:r>
    </w:p>
    <w:p w:rsidR="00274C1B" w:rsidRPr="00274C1B" w:rsidRDefault="00274C1B" w:rsidP="00274C1B"/>
    <w:tbl>
      <w:tblPr>
        <w:tblW w:w="9679" w:type="dxa"/>
        <w:tblLook w:val="01E0"/>
      </w:tblPr>
      <w:tblGrid>
        <w:gridCol w:w="4956"/>
        <w:gridCol w:w="4723"/>
      </w:tblGrid>
      <w:tr w:rsidR="00274C1B" w:rsidRPr="00274C1B" w:rsidTr="007E299A">
        <w:trPr>
          <w:trHeight w:val="641"/>
        </w:trPr>
        <w:tc>
          <w:tcPr>
            <w:tcW w:w="4956" w:type="dxa"/>
          </w:tcPr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  <w:r w:rsidRPr="00274C1B">
              <w:rPr>
                <w:b/>
              </w:rPr>
              <w:t>От Заказчика: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</w:p>
          <w:p w:rsidR="00274C1B" w:rsidRPr="00274C1B" w:rsidRDefault="00274C1B" w:rsidP="00274C1B">
            <w:pPr>
              <w:ind w:firstLine="6"/>
              <w:jc w:val="center"/>
            </w:pPr>
            <w:r w:rsidRPr="00274C1B">
              <w:t>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(должность)</w:t>
            </w:r>
          </w:p>
          <w:p w:rsidR="00274C1B" w:rsidRPr="00274C1B" w:rsidRDefault="00274C1B" w:rsidP="00274C1B">
            <w:r w:rsidRPr="00274C1B">
              <w:t>___________________________________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(Ф.И.О.)</w:t>
            </w:r>
          </w:p>
          <w:p w:rsidR="00274C1B" w:rsidRPr="00274C1B" w:rsidRDefault="00274C1B" w:rsidP="00274C1B">
            <w:r w:rsidRPr="00274C1B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  <w:r w:rsidRPr="00274C1B">
              <w:rPr>
                <w:b/>
              </w:rPr>
              <w:t>От Исполнителя: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</w:p>
          <w:p w:rsidR="00274C1B" w:rsidRPr="00274C1B" w:rsidRDefault="00274C1B" w:rsidP="00274C1B">
            <w:pPr>
              <w:ind w:firstLine="6"/>
              <w:jc w:val="center"/>
            </w:pPr>
            <w:r w:rsidRPr="00274C1B">
              <w:t>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(должность)</w:t>
            </w:r>
          </w:p>
          <w:p w:rsidR="00274C1B" w:rsidRPr="00274C1B" w:rsidRDefault="00274C1B" w:rsidP="00274C1B">
            <w:r w:rsidRPr="00274C1B">
              <w:t>___________________________________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(Ф.И.О.)</w:t>
            </w:r>
            <w:r w:rsidRPr="00274C1B">
              <w:t xml:space="preserve">             </w:t>
            </w:r>
          </w:p>
          <w:p w:rsidR="00274C1B" w:rsidRPr="00274C1B" w:rsidRDefault="00274C1B" w:rsidP="00274C1B">
            <w:r w:rsidRPr="00274C1B">
              <w:t xml:space="preserve">М.П.   «_____» _____________20___г.                     </w:t>
            </w:r>
          </w:p>
        </w:tc>
      </w:tr>
    </w:tbl>
    <w:p w:rsidR="00274C1B" w:rsidRPr="00274C1B" w:rsidRDefault="00274C1B" w:rsidP="00274C1B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274C1B" w:rsidRPr="00274C1B" w:rsidTr="007E299A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74C1B" w:rsidRPr="00274C1B" w:rsidTr="007E299A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274C1B" w:rsidRPr="00274C1B" w:rsidTr="007E299A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spellEnd"/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274C1B" w:rsidRPr="00274C1B" w:rsidTr="007E299A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274C1B" w:rsidRPr="00274C1B" w:rsidRDefault="00274C1B" w:rsidP="00274C1B">
      <w:pPr>
        <w:rPr>
          <w:rFonts w:eastAsia="Calibri"/>
          <w:lang w:eastAsia="en-US"/>
        </w:rPr>
      </w:pPr>
    </w:p>
    <w:p w:rsidR="00274C1B" w:rsidRPr="00274C1B" w:rsidRDefault="00274C1B" w:rsidP="00274C1B">
      <w:pPr>
        <w:rPr>
          <w:rFonts w:eastAsia="Calibri"/>
          <w:b/>
          <w:lang w:eastAsia="en-US"/>
        </w:rPr>
      </w:pPr>
      <w:r w:rsidRPr="00274C1B">
        <w:rPr>
          <w:rFonts w:eastAsia="Calibri"/>
          <w:b/>
          <w:lang w:eastAsia="en-US"/>
        </w:rPr>
        <w:t xml:space="preserve">Руководитель:  </w:t>
      </w:r>
    </w:p>
    <w:p w:rsidR="00274C1B" w:rsidRPr="00274C1B" w:rsidRDefault="00274C1B" w:rsidP="00274C1B">
      <w:pPr>
        <w:rPr>
          <w:rFonts w:eastAsia="Calibri"/>
          <w:lang w:eastAsia="en-US"/>
        </w:rPr>
      </w:pPr>
      <w:r w:rsidRPr="00274C1B">
        <w:rPr>
          <w:rFonts w:eastAsia="Calibri"/>
          <w:lang w:eastAsia="en-US"/>
        </w:rPr>
        <w:t xml:space="preserve">_______________  </w:t>
      </w:r>
      <w:r w:rsidRPr="00274C1B">
        <w:rPr>
          <w:rFonts w:eastAsia="Calibri"/>
          <w:i/>
          <w:lang w:eastAsia="en-US"/>
        </w:rPr>
        <w:t>(указывается Ф.И.О.)</w:t>
      </w:r>
    </w:p>
    <w:p w:rsidR="00274C1B" w:rsidRPr="00274C1B" w:rsidRDefault="00274C1B" w:rsidP="00274C1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274C1B">
        <w:rPr>
          <w:rFonts w:eastAsia="Calibri"/>
          <w:lang w:eastAsia="en-US"/>
        </w:rPr>
        <w:t xml:space="preserve">      </w:t>
      </w:r>
      <w:r w:rsidRPr="00274C1B">
        <w:rPr>
          <w:rFonts w:eastAsia="Calibri"/>
          <w:i/>
          <w:sz w:val="20"/>
          <w:szCs w:val="20"/>
          <w:lang w:eastAsia="en-US"/>
        </w:rPr>
        <w:t xml:space="preserve">(подпись)                                                                                                                                                </w:t>
      </w:r>
      <w:r w:rsidRPr="00274C1B">
        <w:rPr>
          <w:rFonts w:eastAsia="Calibri"/>
          <w:lang w:eastAsia="en-US"/>
        </w:rPr>
        <w:t xml:space="preserve">«____» __________ 20 __ г. </w:t>
      </w:r>
      <w:r w:rsidRPr="00274C1B">
        <w:rPr>
          <w:rFonts w:eastAsia="Calibri"/>
          <w:i/>
          <w:lang w:eastAsia="en-US"/>
        </w:rPr>
        <w:t>(указывается дата подписания)</w:t>
      </w:r>
    </w:p>
    <w:p w:rsidR="001C757B" w:rsidRPr="001C757B" w:rsidRDefault="001C757B" w:rsidP="001C757B">
      <w:pPr>
        <w:shd w:val="clear" w:color="auto" w:fill="FFFFFF"/>
        <w:autoSpaceDE w:val="0"/>
        <w:autoSpaceDN w:val="0"/>
        <w:adjustRightInd w:val="0"/>
        <w:spacing w:line="0" w:lineRule="atLeast"/>
        <w:sectPr w:rsidR="001C757B" w:rsidRPr="001C757B" w:rsidSect="007E299A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1C757B" w:rsidRPr="00534BAF" w:rsidRDefault="001C757B" w:rsidP="001C757B">
      <w:pPr>
        <w:jc w:val="both"/>
      </w:pPr>
      <w:r w:rsidRPr="00534BAF">
        <w:lastRenderedPageBreak/>
        <w:t xml:space="preserve">                                                              </w:t>
      </w:r>
      <w:r w:rsidR="00274C1B">
        <w:t xml:space="preserve">                    </w:t>
      </w:r>
      <w:r w:rsidRPr="00534BAF">
        <w:t xml:space="preserve">Приложение № </w:t>
      </w:r>
      <w:r w:rsidRPr="001C757B">
        <w:t>6</w:t>
      </w:r>
    </w:p>
    <w:p w:rsidR="001C757B" w:rsidRPr="001C757B" w:rsidRDefault="001C757B" w:rsidP="001C757B">
      <w:pPr>
        <w:jc w:val="both"/>
      </w:pPr>
      <w:r w:rsidRPr="00534BAF">
        <w:t xml:space="preserve">                                                             </w:t>
      </w:r>
      <w:r w:rsidR="00274C1B">
        <w:t xml:space="preserve">                    </w:t>
      </w:r>
      <w:r w:rsidRPr="00534BAF">
        <w:t xml:space="preserve"> к </w:t>
      </w:r>
      <w:r w:rsidRPr="001C757B">
        <w:t>д</w:t>
      </w:r>
      <w:r w:rsidRPr="00534BAF">
        <w:t xml:space="preserve">оговору </w:t>
      </w:r>
      <w:r w:rsidRPr="001C757B">
        <w:t>по оказанию услуг</w:t>
      </w:r>
    </w:p>
    <w:p w:rsidR="001C757B" w:rsidRPr="00534BAF" w:rsidRDefault="001C757B" w:rsidP="001C757B">
      <w:pPr>
        <w:jc w:val="both"/>
      </w:pPr>
      <w:r w:rsidRPr="001C757B">
        <w:t xml:space="preserve">                                                             </w:t>
      </w:r>
      <w:r w:rsidR="00274C1B">
        <w:t xml:space="preserve">                    </w:t>
      </w:r>
      <w:r w:rsidRPr="001C757B">
        <w:t xml:space="preserve"> </w:t>
      </w:r>
      <w:r w:rsidRPr="00534BAF">
        <w:t>№ ____________ от «__» _______ 20 __ г.</w:t>
      </w:r>
    </w:p>
    <w:p w:rsidR="001C757B" w:rsidRPr="00534BAF" w:rsidRDefault="001C757B" w:rsidP="001C757B">
      <w:pPr>
        <w:widowControl w:val="0"/>
        <w:autoSpaceDE w:val="0"/>
        <w:autoSpaceDN w:val="0"/>
        <w:adjustRightInd w:val="0"/>
        <w:jc w:val="both"/>
      </w:pPr>
    </w:p>
    <w:p w:rsidR="001C757B" w:rsidRPr="00534BAF" w:rsidRDefault="001C757B" w:rsidP="001C757B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Pr="001C757B"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1C757B" w:rsidRPr="00534BAF" w:rsidRDefault="001C757B" w:rsidP="001C757B"/>
    <w:tbl>
      <w:tblPr>
        <w:tblW w:w="9679" w:type="dxa"/>
        <w:tblLook w:val="01E0"/>
      </w:tblPr>
      <w:tblGrid>
        <w:gridCol w:w="4956"/>
        <w:gridCol w:w="4723"/>
      </w:tblGrid>
      <w:tr w:rsidR="001C757B" w:rsidRPr="00534BAF" w:rsidTr="007E299A">
        <w:trPr>
          <w:trHeight w:val="641"/>
        </w:trPr>
        <w:tc>
          <w:tcPr>
            <w:tcW w:w="4956" w:type="dxa"/>
          </w:tcPr>
          <w:p w:rsidR="001C757B" w:rsidRPr="00534BAF" w:rsidRDefault="00981B60" w:rsidP="007E299A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="001C757B" w:rsidRPr="00534BAF">
              <w:rPr>
                <w:b/>
              </w:rPr>
              <w:t>: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b/>
              </w:rPr>
            </w:pPr>
          </w:p>
          <w:p w:rsidR="001C757B" w:rsidRPr="00534BAF" w:rsidRDefault="001C757B" w:rsidP="007E299A">
            <w:pPr>
              <w:ind w:firstLine="6"/>
              <w:jc w:val="center"/>
            </w:pPr>
            <w:r w:rsidRPr="00534BAF">
              <w:t>___________________________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1C757B" w:rsidRPr="00534BAF" w:rsidRDefault="001C757B" w:rsidP="007E299A">
            <w:r w:rsidRPr="00534BAF">
              <w:t>___________________________________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1C757B" w:rsidRPr="00534BAF" w:rsidRDefault="001C757B" w:rsidP="007E299A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1C757B" w:rsidRPr="00534BAF" w:rsidRDefault="00981B60" w:rsidP="007E299A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="001C757B" w:rsidRPr="00534BAF">
              <w:rPr>
                <w:b/>
              </w:rPr>
              <w:t>: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b/>
              </w:rPr>
            </w:pPr>
          </w:p>
          <w:p w:rsidR="001C757B" w:rsidRPr="00534BAF" w:rsidRDefault="001C757B" w:rsidP="007E299A">
            <w:pPr>
              <w:ind w:firstLine="6"/>
              <w:jc w:val="center"/>
            </w:pPr>
            <w:r w:rsidRPr="00534BAF">
              <w:t>___________________________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1C757B" w:rsidRPr="00534BAF" w:rsidRDefault="001C757B" w:rsidP="007E299A">
            <w:r w:rsidRPr="00534BAF">
              <w:t>___________________________________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1C757B" w:rsidRPr="00534BAF" w:rsidRDefault="001C757B" w:rsidP="007E299A">
            <w:r w:rsidRPr="00534BAF">
              <w:t xml:space="preserve">М.П.   «_____» _____________20___г.                     </w:t>
            </w:r>
          </w:p>
        </w:tc>
      </w:tr>
    </w:tbl>
    <w:p w:rsidR="001C757B" w:rsidRPr="00534BAF" w:rsidRDefault="001C757B" w:rsidP="001C757B">
      <w:pPr>
        <w:widowControl w:val="0"/>
        <w:autoSpaceDE w:val="0"/>
        <w:autoSpaceDN w:val="0"/>
        <w:adjustRightInd w:val="0"/>
        <w:jc w:val="both"/>
      </w:pPr>
    </w:p>
    <w:p w:rsidR="00274C1B" w:rsidRPr="00274C1B" w:rsidRDefault="00274C1B" w:rsidP="00274C1B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274C1B">
        <w:rPr>
          <w:b/>
        </w:rPr>
        <w:t xml:space="preserve">Согласие на обработку персональных данных </w:t>
      </w:r>
      <w:r w:rsidRPr="00274C1B">
        <w:rPr>
          <w:rFonts w:eastAsia="Calibri"/>
          <w:b/>
          <w:snapToGrid w:val="0"/>
          <w:lang w:eastAsia="en-US"/>
        </w:rPr>
        <w:t>от «___» ____________ 20__ г.</w:t>
      </w:r>
    </w:p>
    <w:p w:rsidR="00274C1B" w:rsidRPr="00274C1B" w:rsidRDefault="00274C1B" w:rsidP="00274C1B">
      <w:pPr>
        <w:jc w:val="center"/>
        <w:rPr>
          <w:rFonts w:eastAsia="Calibri"/>
          <w:lang w:eastAsia="en-US"/>
        </w:rPr>
      </w:pPr>
    </w:p>
    <w:p w:rsidR="00274C1B" w:rsidRPr="00274C1B" w:rsidRDefault="00274C1B" w:rsidP="00274C1B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274C1B">
        <w:t xml:space="preserve">Настоящим </w:t>
      </w:r>
      <w:r w:rsidRPr="00274C1B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274C1B">
        <w:t>,</w:t>
      </w:r>
      <w:r w:rsidRPr="00274C1B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274C1B">
        <w:t xml:space="preserve">дает свое согласие на </w:t>
      </w:r>
      <w:r w:rsidRPr="00274C1B">
        <w:rPr>
          <w:snapToGrid w:val="0"/>
        </w:rPr>
        <w:t xml:space="preserve">совершение </w:t>
      </w:r>
      <w:r w:rsidR="00B10CB5">
        <w:rPr>
          <w:snapToGrid w:val="0"/>
        </w:rPr>
        <w:t>ПАО</w:t>
      </w:r>
      <w:r w:rsidRPr="00274C1B">
        <w:rPr>
          <w:snapToGrid w:val="0"/>
        </w:rPr>
        <w:t xml:space="preserve"> «МРСК Центра» </w:t>
      </w:r>
      <w:r w:rsidRPr="00274C1B">
        <w:t>и</w:t>
      </w:r>
      <w:r w:rsidRPr="00274C1B">
        <w:rPr>
          <w:i/>
        </w:rPr>
        <w:t xml:space="preserve"> </w:t>
      </w:r>
      <w:r w:rsidR="00B10CB5">
        <w:t>ПАО</w:t>
      </w:r>
      <w:r w:rsidRPr="00274C1B">
        <w:t xml:space="preserve"> «</w:t>
      </w:r>
      <w:proofErr w:type="spellStart"/>
      <w:r w:rsidRPr="00274C1B">
        <w:t>Россети</w:t>
      </w:r>
      <w:proofErr w:type="spellEnd"/>
      <w:r w:rsidRPr="00274C1B">
        <w:t xml:space="preserve">» </w:t>
      </w:r>
      <w:r w:rsidRPr="00274C1B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274C1B">
        <w:t xml:space="preserve"> персональных данных участника закупки (потенциального</w:t>
      </w:r>
      <w:proofErr w:type="gramEnd"/>
      <w:r w:rsidRPr="00274C1B">
        <w:t xml:space="preserve"> </w:t>
      </w:r>
      <w:proofErr w:type="gramStart"/>
      <w:r w:rsidRPr="00274C1B"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274C1B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274C1B">
        <w:rPr>
          <w:snapToGrid w:val="0"/>
        </w:rPr>
        <w:t xml:space="preserve"> ИНН </w:t>
      </w:r>
      <w:r w:rsidRPr="00274C1B">
        <w:t xml:space="preserve">(участников, учредителей, акционеров) </w:t>
      </w:r>
      <w:r w:rsidR="00B10CB5">
        <w:t>ПАО</w:t>
      </w:r>
      <w:r w:rsidRPr="00274C1B">
        <w:t> «МРСК Центра»/</w:t>
      </w:r>
      <w:r w:rsidR="00B10CB5">
        <w:t>ПАО</w:t>
      </w:r>
      <w:r w:rsidRPr="00274C1B">
        <w:t xml:space="preserve"> «</w:t>
      </w:r>
      <w:proofErr w:type="spellStart"/>
      <w:r w:rsidRPr="00274C1B">
        <w:t>Россети</w:t>
      </w:r>
      <w:proofErr w:type="spellEnd"/>
      <w:r w:rsidRPr="00274C1B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74C1B">
        <w:t>Росфинмониторинг</w:t>
      </w:r>
      <w:proofErr w:type="spellEnd"/>
      <w:r w:rsidRPr="00274C1B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274C1B" w:rsidRPr="00274C1B" w:rsidRDefault="00274C1B" w:rsidP="00274C1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274C1B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274C1B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274C1B" w:rsidRPr="00274C1B" w:rsidRDefault="00274C1B" w:rsidP="00274C1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274C1B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274C1B" w:rsidRPr="00274C1B" w:rsidRDefault="00274C1B" w:rsidP="00274C1B">
      <w:pPr>
        <w:rPr>
          <w:rFonts w:eastAsia="Calibri"/>
          <w:color w:val="000000"/>
          <w:lang w:eastAsia="en-US"/>
        </w:rPr>
      </w:pPr>
      <w:r w:rsidRPr="00274C1B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274C1B" w:rsidRPr="00274C1B" w:rsidRDefault="00274C1B" w:rsidP="00274C1B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274C1B">
        <w:rPr>
          <w:rFonts w:eastAsia="Calibri"/>
          <w:sz w:val="20"/>
          <w:szCs w:val="20"/>
          <w:lang w:eastAsia="en-US"/>
        </w:rPr>
        <w:t xml:space="preserve"> </w:t>
      </w:r>
      <w:r w:rsidRPr="00274C1B">
        <w:rPr>
          <w:rFonts w:eastAsia="Calibri"/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274C1B" w:rsidRPr="00274C1B" w:rsidRDefault="00274C1B" w:rsidP="00274C1B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274C1B">
        <w:t>М.П.</w:t>
      </w:r>
    </w:p>
    <w:p w:rsidR="001C757B" w:rsidRPr="00BF0511" w:rsidRDefault="001C757B" w:rsidP="00274C1B">
      <w:pPr>
        <w:tabs>
          <w:tab w:val="left" w:pos="1134"/>
        </w:tabs>
        <w:jc w:val="center"/>
        <w:rPr>
          <w:i/>
          <w:lang w:val="en-US"/>
        </w:rPr>
      </w:pPr>
    </w:p>
    <w:sectPr w:rsidR="001C757B" w:rsidRPr="00BF0511" w:rsidSect="001C757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07F" w:rsidRDefault="0077407F">
      <w:r>
        <w:separator/>
      </w:r>
    </w:p>
  </w:endnote>
  <w:endnote w:type="continuationSeparator" w:id="0">
    <w:p w:rsidR="0077407F" w:rsidRDefault="00774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07F" w:rsidRDefault="0077407F">
      <w:r>
        <w:separator/>
      </w:r>
    </w:p>
  </w:footnote>
  <w:footnote w:type="continuationSeparator" w:id="0">
    <w:p w:rsidR="0077407F" w:rsidRDefault="0077407F">
      <w:r>
        <w:continuationSeparator/>
      </w:r>
    </w:p>
  </w:footnote>
  <w:footnote w:id="1">
    <w:p w:rsidR="007E299A" w:rsidRPr="00975D9A" w:rsidRDefault="007E299A" w:rsidP="00DC5C14">
      <w:pPr>
        <w:pStyle w:val="a3"/>
        <w:jc w:val="both"/>
        <w:rPr>
          <w:i/>
        </w:rPr>
      </w:pPr>
      <w:r w:rsidRPr="00975D9A">
        <w:rPr>
          <w:rStyle w:val="a8"/>
          <w:i/>
        </w:rPr>
        <w:footnoteRef/>
      </w:r>
      <w:r>
        <w:rPr>
          <w:i/>
        </w:rPr>
        <w:t xml:space="preserve"> В случае заключения Д</w:t>
      </w:r>
      <w:r w:rsidRPr="00975D9A">
        <w:rPr>
          <w:i/>
        </w:rPr>
        <w:t xml:space="preserve">оговора в интересах филиала необходимо указать  -  </w:t>
      </w:r>
      <w:r w:rsidR="00B10CB5">
        <w:rPr>
          <w:i/>
        </w:rPr>
        <w:t>Публичное акционерное общество</w:t>
      </w:r>
      <w:r w:rsidRPr="00975D9A">
        <w:rPr>
          <w:i/>
        </w:rPr>
        <w:t xml:space="preserve"> «Межрегиональная распределительная сетевая компания Центра» (Филиал </w:t>
      </w:r>
      <w:r w:rsidR="00B10CB5">
        <w:rPr>
          <w:i/>
        </w:rPr>
        <w:t>ПАО</w:t>
      </w:r>
      <w:r w:rsidRPr="00975D9A">
        <w:rPr>
          <w:i/>
        </w:rPr>
        <w:t xml:space="preserve"> «МРСК Центра» - «__________________ </w:t>
      </w:r>
      <w:proofErr w:type="spellStart"/>
      <w:r w:rsidRPr="00975D9A">
        <w:rPr>
          <w:i/>
        </w:rPr>
        <w:t>энерго</w:t>
      </w:r>
      <w:proofErr w:type="spellEnd"/>
      <w:r w:rsidRPr="00975D9A">
        <w:rPr>
          <w:i/>
        </w:rPr>
        <w:t>»).</w:t>
      </w:r>
    </w:p>
  </w:footnote>
  <w:footnote w:id="2">
    <w:p w:rsidR="007E299A" w:rsidRPr="00975D9A" w:rsidRDefault="007E299A" w:rsidP="00D34F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16"/>
          <w:szCs w:val="16"/>
        </w:rPr>
      </w:pPr>
      <w:r w:rsidRPr="00975D9A">
        <w:rPr>
          <w:rStyle w:val="a8"/>
          <w:i/>
          <w:szCs w:val="16"/>
        </w:rPr>
        <w:footnoteRef/>
      </w:r>
      <w:r w:rsidRPr="00975D9A">
        <w:rPr>
          <w:i/>
          <w:szCs w:val="16"/>
        </w:rPr>
        <w:t xml:space="preserve"> В случае, если услуги оказываются не по этапам, то п. 2.1.3 излагается в след</w:t>
      </w:r>
      <w:proofErr w:type="gramStart"/>
      <w:r w:rsidRPr="00975D9A">
        <w:rPr>
          <w:i/>
          <w:szCs w:val="16"/>
        </w:rPr>
        <w:t>.</w:t>
      </w:r>
      <w:proofErr w:type="gramEnd"/>
      <w:r w:rsidRPr="00975D9A">
        <w:rPr>
          <w:i/>
          <w:szCs w:val="16"/>
        </w:rPr>
        <w:t xml:space="preserve"> </w:t>
      </w:r>
      <w:proofErr w:type="gramStart"/>
      <w:r w:rsidRPr="00975D9A">
        <w:rPr>
          <w:i/>
          <w:szCs w:val="16"/>
        </w:rPr>
        <w:t>р</w:t>
      </w:r>
      <w:proofErr w:type="gramEnd"/>
      <w:r w:rsidRPr="00975D9A">
        <w:rPr>
          <w:i/>
          <w:szCs w:val="16"/>
        </w:rPr>
        <w:t xml:space="preserve">едакции: «Исполнитель, не позднее 5 (пятого) числа месяца, следующего за расчетным, обязан предоставить Заказчику отчет, Акт приема-сдачи оказанных услуг и счет-фактуру, оформленные по форме и в сроки в соответствии с действующим законодательством Российской Федерации </w:t>
      </w:r>
      <w:proofErr w:type="gramStart"/>
      <w:r w:rsidRPr="00975D9A">
        <w:rPr>
          <w:i/>
          <w:szCs w:val="16"/>
        </w:rPr>
        <w:t xml:space="preserve">( </w:t>
      </w:r>
      <w:proofErr w:type="gramEnd"/>
      <w:r w:rsidRPr="00975D9A">
        <w:rPr>
          <w:i/>
          <w:szCs w:val="16"/>
        </w:rPr>
        <w:t>п. 5 и 6 ст. 168, п. 5 и 6 ст.169 Налогового кодекса Российской Федерации)».</w:t>
      </w:r>
    </w:p>
  </w:footnote>
  <w:footnote w:id="3">
    <w:p w:rsidR="007E299A" w:rsidRPr="00975D9A" w:rsidRDefault="007E299A" w:rsidP="0085717E">
      <w:pPr>
        <w:pStyle w:val="a3"/>
        <w:jc w:val="both"/>
        <w:rPr>
          <w:i/>
        </w:rPr>
      </w:pPr>
      <w:r w:rsidRPr="00975D9A">
        <w:rPr>
          <w:rStyle w:val="a8"/>
          <w:i/>
        </w:rPr>
        <w:footnoteRef/>
      </w:r>
      <w:r w:rsidRPr="00975D9A">
        <w:rPr>
          <w:i/>
        </w:rPr>
        <w:t xml:space="preserve"> </w:t>
      </w:r>
      <w:r w:rsidRPr="00975D9A">
        <w:rPr>
          <w:bCs/>
          <w:i/>
          <w:color w:val="000000"/>
        </w:rPr>
        <w:t>Данный пункт вводится при наличии Услуг, при оказании которых, используются элементы корпоративного стиля Заказчика, в соответствии с альбомом корпоративного стиля Заказчика.</w:t>
      </w:r>
    </w:p>
  </w:footnote>
  <w:footnote w:id="4">
    <w:p w:rsidR="007E299A" w:rsidRDefault="007E299A" w:rsidP="0022794F">
      <w:pPr>
        <w:pStyle w:val="a3"/>
      </w:pPr>
      <w:r>
        <w:rPr>
          <w:rStyle w:val="a8"/>
        </w:rPr>
        <w:footnoteRef/>
      </w:r>
      <w:r>
        <w:t xml:space="preserve"> </w:t>
      </w:r>
      <w:r>
        <w:rPr>
          <w:i/>
        </w:rPr>
        <w:t xml:space="preserve">Пункт 2.1.11 </w:t>
      </w:r>
      <w:r w:rsidRPr="004E7D9E">
        <w:rPr>
          <w:i/>
        </w:rPr>
        <w:t xml:space="preserve"> включается в расходные договоры стоимостью </w:t>
      </w:r>
      <w:r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5">
    <w:p w:rsidR="007E299A" w:rsidRPr="00B10CB5" w:rsidRDefault="007E299A" w:rsidP="00880E5D">
      <w:pPr>
        <w:pStyle w:val="a3"/>
        <w:jc w:val="both"/>
        <w:rPr>
          <w:i/>
        </w:rPr>
      </w:pPr>
      <w:r w:rsidRPr="00A521E2">
        <w:rPr>
          <w:rStyle w:val="a8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 w:rsidR="00B10CB5">
        <w:rPr>
          <w:i/>
        </w:rPr>
        <w:t>ПАО</w:t>
      </w:r>
      <w:r>
        <w:rPr>
          <w:i/>
        </w:rPr>
        <w:t xml:space="preserve">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</w:t>
      </w:r>
      <w:r w:rsidR="00B10CB5">
        <w:rPr>
          <w:i/>
        </w:rPr>
        <w:t>ПАО</w:t>
      </w:r>
      <w:r w:rsidRPr="00CE1684">
        <w:rPr>
          <w:i/>
        </w:rPr>
        <w:t xml:space="preserve"> «МРСК Центра» Перечня товаров, работ, услуг, закупка </w:t>
      </w:r>
      <w:r w:rsidRPr="00B10CB5">
        <w:rPr>
          <w:i/>
        </w:rPr>
        <w:t>которых может осуществляться только у субъектов малого и среднего предпринимательства.</w:t>
      </w:r>
      <w:proofErr w:type="gramEnd"/>
    </w:p>
  </w:footnote>
  <w:footnote w:id="6">
    <w:p w:rsidR="007E299A" w:rsidRPr="00880E5D" w:rsidRDefault="007E299A" w:rsidP="00880E5D">
      <w:pPr>
        <w:pStyle w:val="a3"/>
        <w:rPr>
          <w:i/>
        </w:rPr>
      </w:pPr>
      <w:r w:rsidRPr="00B10CB5">
        <w:rPr>
          <w:rStyle w:val="a8"/>
          <w:i/>
        </w:rPr>
        <w:footnoteRef/>
      </w:r>
      <w:r w:rsidRPr="00B10CB5">
        <w:rPr>
          <w:i/>
        </w:rPr>
        <w:t>Пун</w:t>
      </w:r>
      <w:proofErr w:type="gramStart"/>
      <w:r w:rsidRPr="00B10CB5">
        <w:rPr>
          <w:i/>
        </w:rPr>
        <w:t>кт вкл</w:t>
      </w:r>
      <w:proofErr w:type="gramEnd"/>
      <w:r w:rsidRPr="00B10CB5">
        <w:rPr>
          <w:i/>
        </w:rPr>
        <w:t xml:space="preserve"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</w:t>
      </w:r>
      <w:r w:rsidR="00B10CB5" w:rsidRPr="00B10CB5">
        <w:rPr>
          <w:i/>
        </w:rPr>
        <w:t>ПАО</w:t>
      </w:r>
      <w:r w:rsidRPr="00B10CB5">
        <w:rPr>
          <w:i/>
        </w:rPr>
        <w:t xml:space="preserve"> «МРСК Центра».</w:t>
      </w:r>
    </w:p>
    <w:p w:rsidR="007E299A" w:rsidRPr="00097C7E" w:rsidRDefault="007E299A" w:rsidP="00C96CE0">
      <w:pPr>
        <w:pStyle w:val="a3"/>
        <w:rPr>
          <w:i/>
        </w:rPr>
      </w:pPr>
    </w:p>
    <w:p w:rsidR="007E299A" w:rsidRDefault="007E299A" w:rsidP="00C96CE0">
      <w:pPr>
        <w:pStyle w:val="a3"/>
      </w:pPr>
    </w:p>
  </w:footnote>
  <w:footnote w:id="7">
    <w:p w:rsidR="007E299A" w:rsidRPr="00975D9A" w:rsidRDefault="007E299A" w:rsidP="00D34F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975D9A">
        <w:rPr>
          <w:rStyle w:val="a8"/>
          <w:i/>
        </w:rPr>
        <w:footnoteRef/>
      </w:r>
      <w:r w:rsidRPr="00975D9A">
        <w:rPr>
          <w:i/>
        </w:rPr>
        <w:t xml:space="preserve"> В случае, если услуги оказываются не по этапам, то п. 3.1 излагается в след</w:t>
      </w:r>
      <w:proofErr w:type="gramStart"/>
      <w:r w:rsidRPr="00975D9A">
        <w:rPr>
          <w:i/>
        </w:rPr>
        <w:t>.</w:t>
      </w:r>
      <w:proofErr w:type="gramEnd"/>
      <w:r w:rsidRPr="00975D9A">
        <w:rPr>
          <w:i/>
        </w:rPr>
        <w:t xml:space="preserve"> </w:t>
      </w:r>
      <w:proofErr w:type="gramStart"/>
      <w:r w:rsidRPr="00975D9A">
        <w:rPr>
          <w:i/>
        </w:rPr>
        <w:t>р</w:t>
      </w:r>
      <w:proofErr w:type="gramEnd"/>
      <w:r w:rsidRPr="00975D9A">
        <w:rPr>
          <w:i/>
        </w:rPr>
        <w:t xml:space="preserve">едакции: «Исполнитель, по окончании оказания услуг, </w:t>
      </w:r>
      <w:proofErr w:type="gramStart"/>
      <w:r w:rsidRPr="00975D9A">
        <w:rPr>
          <w:i/>
        </w:rPr>
        <w:t>предоставляет Заказчику отчет</w:t>
      </w:r>
      <w:proofErr w:type="gramEnd"/>
      <w:r w:rsidRPr="00975D9A">
        <w:rPr>
          <w:i/>
        </w:rPr>
        <w:t xml:space="preserve"> и Акт приема-сдачи оказанных услуг в соответствии с п. 2.1.3 настоящего договора».</w:t>
      </w:r>
    </w:p>
  </w:footnote>
  <w:footnote w:id="8">
    <w:p w:rsidR="007E299A" w:rsidRPr="000F4492" w:rsidRDefault="007E299A" w:rsidP="003D35DC">
      <w:pPr>
        <w:pStyle w:val="a3"/>
        <w:jc w:val="both"/>
        <w:rPr>
          <w:i/>
        </w:rPr>
      </w:pPr>
      <w:r w:rsidRPr="005B06FE">
        <w:rPr>
          <w:rStyle w:val="a8"/>
          <w:i/>
        </w:rPr>
        <w:footnoteRef/>
      </w:r>
      <w:r w:rsidRPr="005B06FE">
        <w:rPr>
          <w:i/>
        </w:rPr>
        <w:t xml:space="preserve"> Данный пункт включается, если договор заключается с контрагентом </w:t>
      </w:r>
      <w:r w:rsidR="00B10CB5">
        <w:rPr>
          <w:i/>
        </w:rPr>
        <w:t>ПАО</w:t>
      </w:r>
      <w:r w:rsidRPr="005B06FE">
        <w:rPr>
          <w:i/>
        </w:rPr>
        <w:t xml:space="preserve"> «МРСК Центра», на которого распространяется сфера действия Федерального закона «О бухгалтерском </w:t>
      </w:r>
      <w:proofErr w:type="gramStart"/>
      <w:r w:rsidRPr="005B06FE">
        <w:rPr>
          <w:i/>
        </w:rPr>
        <w:t>учете</w:t>
      </w:r>
      <w:proofErr w:type="gramEnd"/>
      <w:r w:rsidRPr="005B06FE">
        <w:rPr>
          <w:i/>
        </w:rPr>
        <w:t>» от 06.12.2011 № 402-ФЗ, за исключением организаций государственного сектора.</w:t>
      </w:r>
    </w:p>
  </w:footnote>
  <w:footnote w:id="9">
    <w:p w:rsidR="007E299A" w:rsidRPr="00A521E2" w:rsidRDefault="007E299A" w:rsidP="00C96CE0">
      <w:pPr>
        <w:pStyle w:val="af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8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участие в закупочной процедуре.</w:t>
      </w:r>
    </w:p>
  </w:footnote>
  <w:footnote w:id="10">
    <w:p w:rsidR="007E299A" w:rsidRPr="00975D9A" w:rsidRDefault="007E299A" w:rsidP="0085717E">
      <w:pPr>
        <w:pStyle w:val="a3"/>
        <w:rPr>
          <w:i/>
        </w:rPr>
      </w:pPr>
      <w:r w:rsidRPr="00975D9A">
        <w:rPr>
          <w:rStyle w:val="a8"/>
          <w:i/>
        </w:rPr>
        <w:footnoteRef/>
      </w:r>
      <w:r w:rsidRPr="00975D9A">
        <w:rPr>
          <w:i/>
        </w:rPr>
        <w:t xml:space="preserve"> Данный пун</w:t>
      </w:r>
      <w:proofErr w:type="gramStart"/>
      <w:r w:rsidRPr="00975D9A">
        <w:rPr>
          <w:i/>
        </w:rPr>
        <w:t>кт вкл</w:t>
      </w:r>
      <w:proofErr w:type="gramEnd"/>
      <w:r w:rsidRPr="00975D9A">
        <w:rPr>
          <w:i/>
        </w:rPr>
        <w:t xml:space="preserve">ючается в Договор, при условии включения пункта 2.1.7. </w:t>
      </w:r>
    </w:p>
  </w:footnote>
  <w:footnote w:id="11">
    <w:p w:rsidR="007E299A" w:rsidRPr="00A521E2" w:rsidRDefault="007E299A" w:rsidP="00C96CE0">
      <w:pPr>
        <w:pStyle w:val="a3"/>
        <w:rPr>
          <w:i/>
        </w:rPr>
      </w:pPr>
      <w:r w:rsidRPr="00B10CB5">
        <w:rPr>
          <w:rStyle w:val="a8"/>
          <w:i/>
        </w:rPr>
        <w:footnoteRef/>
      </w:r>
      <w:r w:rsidRPr="00B10CB5">
        <w:rPr>
          <w:i/>
        </w:rPr>
        <w:t xml:space="preserve"> Пун</w:t>
      </w:r>
      <w:proofErr w:type="gramStart"/>
      <w:r w:rsidRPr="00B10CB5">
        <w:rPr>
          <w:i/>
        </w:rPr>
        <w:t>кт вкл</w:t>
      </w:r>
      <w:proofErr w:type="gramEnd"/>
      <w:r w:rsidRPr="00B10CB5">
        <w:rPr>
          <w:i/>
        </w:rPr>
        <w:t xml:space="preserve"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</w:t>
      </w:r>
      <w:r w:rsidR="00B10CB5" w:rsidRPr="00B10CB5">
        <w:rPr>
          <w:i/>
        </w:rPr>
        <w:t>ПАО</w:t>
      </w:r>
      <w:r w:rsidRPr="00B10CB5">
        <w:rPr>
          <w:i/>
        </w:rPr>
        <w:t xml:space="preserve"> «МРСК Центра».</w:t>
      </w:r>
    </w:p>
  </w:footnote>
  <w:footnote w:id="12">
    <w:p w:rsidR="007E299A" w:rsidRPr="00FA0448" w:rsidRDefault="007E299A" w:rsidP="008F1875">
      <w:pPr>
        <w:pStyle w:val="a3"/>
        <w:rPr>
          <w:i/>
        </w:rPr>
      </w:pPr>
      <w:r w:rsidRPr="00BD32A9">
        <w:rPr>
          <w:rStyle w:val="a8"/>
          <w:i/>
        </w:rPr>
        <w:footnoteRef/>
      </w:r>
      <w:r w:rsidRPr="00BD32A9">
        <w:rPr>
          <w:i/>
        </w:rPr>
        <w:t xml:space="preserve"> Пункт 6.4 включается в Договор при наличии авансовых платежей Заказчика в адрес Исполнителя.</w:t>
      </w:r>
      <w:r w:rsidRPr="00FA0448">
        <w:rPr>
          <w:i/>
        </w:rPr>
        <w:t xml:space="preserve"> </w:t>
      </w:r>
    </w:p>
  </w:footnote>
  <w:footnote w:id="13">
    <w:p w:rsidR="007E299A" w:rsidRDefault="007E299A" w:rsidP="00BB148D">
      <w:pPr>
        <w:pStyle w:val="a3"/>
        <w:jc w:val="both"/>
        <w:rPr>
          <w:i/>
          <w:szCs w:val="16"/>
        </w:rPr>
      </w:pPr>
      <w:r>
        <w:rPr>
          <w:rStyle w:val="a8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4">
    <w:p w:rsidR="007E299A" w:rsidRDefault="007E299A" w:rsidP="008A091B">
      <w:pPr>
        <w:pStyle w:val="a3"/>
      </w:pPr>
      <w:r>
        <w:rPr>
          <w:rStyle w:val="a8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5">
    <w:p w:rsidR="007E299A" w:rsidRPr="00975D9A" w:rsidRDefault="007E299A" w:rsidP="00DC5C14">
      <w:pPr>
        <w:pStyle w:val="a3"/>
        <w:jc w:val="both"/>
        <w:rPr>
          <w:i/>
        </w:rPr>
      </w:pPr>
      <w:r w:rsidRPr="00975D9A">
        <w:rPr>
          <w:rStyle w:val="a8"/>
          <w:i/>
        </w:rPr>
        <w:footnoteRef/>
      </w:r>
      <w:r>
        <w:rPr>
          <w:i/>
        </w:rPr>
        <w:t xml:space="preserve"> В случае заключения Д</w:t>
      </w:r>
      <w:r w:rsidRPr="00975D9A">
        <w:rPr>
          <w:i/>
        </w:rPr>
        <w:t xml:space="preserve">оговора в интересах филиала необходимо указать  -  </w:t>
      </w:r>
      <w:r w:rsidR="00B10CB5">
        <w:rPr>
          <w:i/>
        </w:rPr>
        <w:t>Публичное акционерное общество</w:t>
      </w:r>
      <w:r w:rsidRPr="00975D9A">
        <w:rPr>
          <w:i/>
        </w:rPr>
        <w:t xml:space="preserve"> «Межрегиональная распределительная сетевая компания Центра» (Филиал </w:t>
      </w:r>
      <w:r w:rsidR="00B10CB5">
        <w:rPr>
          <w:i/>
        </w:rPr>
        <w:t>ПАО</w:t>
      </w:r>
      <w:r w:rsidRPr="00975D9A">
        <w:rPr>
          <w:i/>
        </w:rPr>
        <w:t xml:space="preserve"> «МРСК Центра» - «__________________ </w:t>
      </w:r>
      <w:proofErr w:type="spellStart"/>
      <w:r w:rsidRPr="00975D9A">
        <w:rPr>
          <w:i/>
        </w:rPr>
        <w:t>энерго</w:t>
      </w:r>
      <w:proofErr w:type="spellEnd"/>
      <w:r w:rsidRPr="00975D9A">
        <w:rPr>
          <w:i/>
        </w:rPr>
        <w:t>»).</w:t>
      </w:r>
    </w:p>
  </w:footnote>
  <w:footnote w:id="16">
    <w:p w:rsidR="007E299A" w:rsidRPr="00975D9A" w:rsidRDefault="007E299A" w:rsidP="003A5A3F">
      <w:pPr>
        <w:pStyle w:val="a3"/>
        <w:jc w:val="both"/>
        <w:rPr>
          <w:i/>
          <w:szCs w:val="16"/>
        </w:rPr>
      </w:pPr>
      <w:r w:rsidRPr="00975D9A">
        <w:rPr>
          <w:rStyle w:val="a8"/>
          <w:i/>
          <w:szCs w:val="16"/>
        </w:rPr>
        <w:footnoteRef/>
      </w:r>
      <w:r w:rsidRPr="00975D9A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7E299A" w:rsidRPr="007E5F41" w:rsidRDefault="007E299A" w:rsidP="00D443C0">
      <w:pPr>
        <w:pStyle w:val="a3"/>
        <w:rPr>
          <w:sz w:val="16"/>
          <w:szCs w:val="16"/>
        </w:rPr>
      </w:pPr>
    </w:p>
  </w:footnote>
  <w:footnote w:id="17">
    <w:p w:rsidR="007E299A" w:rsidRPr="005B06FE" w:rsidRDefault="007E299A" w:rsidP="004616A3">
      <w:pPr>
        <w:pStyle w:val="a3"/>
        <w:jc w:val="both"/>
      </w:pPr>
      <w:r w:rsidRPr="005B06FE">
        <w:rPr>
          <w:rStyle w:val="a8"/>
        </w:rPr>
        <w:footnoteRef/>
      </w:r>
      <w:r w:rsidRPr="005B06FE">
        <w:t xml:space="preserve"> </w:t>
      </w:r>
      <w:r w:rsidRPr="005B06FE">
        <w:rPr>
          <w:i/>
        </w:rPr>
        <w:t xml:space="preserve">Приложение № 2 к договору излагается в предложенной редакции, если договор заключается с контрагентом </w:t>
      </w:r>
      <w:r w:rsidR="00B10CB5">
        <w:rPr>
          <w:i/>
        </w:rPr>
        <w:t>ПАО</w:t>
      </w:r>
      <w:r w:rsidRPr="005B06FE">
        <w:rPr>
          <w:i/>
        </w:rPr>
        <w:t xml:space="preserve">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</w:footnote>
  <w:footnote w:id="18">
    <w:p w:rsidR="007E299A" w:rsidRPr="00651717" w:rsidRDefault="007E299A">
      <w:pPr>
        <w:pStyle w:val="a3"/>
      </w:pPr>
      <w:r w:rsidRPr="00651717">
        <w:rPr>
          <w:rStyle w:val="a8"/>
        </w:rPr>
        <w:footnoteRef/>
      </w:r>
      <w:r w:rsidRPr="00651717">
        <w:t xml:space="preserve"> </w:t>
      </w:r>
      <w:r w:rsidRPr="00651717">
        <w:rPr>
          <w:i/>
        </w:rPr>
        <w:t>При наличии претензий и недостатков необходимо  отразить их в акте.</w:t>
      </w:r>
    </w:p>
  </w:footnote>
  <w:footnote w:id="19">
    <w:p w:rsidR="007E299A" w:rsidRPr="00B97867" w:rsidRDefault="007E299A" w:rsidP="004616A3">
      <w:pPr>
        <w:pStyle w:val="a3"/>
        <w:jc w:val="both"/>
        <w:rPr>
          <w:i/>
        </w:rPr>
      </w:pPr>
      <w:r w:rsidRPr="005B06FE">
        <w:rPr>
          <w:rStyle w:val="a8"/>
        </w:rPr>
        <w:footnoteRef/>
      </w:r>
      <w:r w:rsidRPr="005B06FE">
        <w:t xml:space="preserve"> </w:t>
      </w:r>
      <w:r w:rsidRPr="005B06FE">
        <w:rPr>
          <w:i/>
        </w:rPr>
        <w:t>Форма документа об</w:t>
      </w:r>
      <w:r w:rsidRPr="00B97867">
        <w:rPr>
          <w:i/>
        </w:rPr>
        <w:t xml:space="preserve"> исполнении обязательств контрагентом </w:t>
      </w:r>
      <w:r w:rsidR="00B10CB5">
        <w:rPr>
          <w:i/>
        </w:rPr>
        <w:t>ПАО</w:t>
      </w:r>
      <w:r w:rsidRPr="00B97867">
        <w:rPr>
          <w:i/>
        </w:rPr>
        <w:t xml:space="preserve">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7E299A" w:rsidRDefault="007E299A" w:rsidP="004616A3">
      <w:pPr>
        <w:pStyle w:val="a3"/>
        <w:jc w:val="both"/>
      </w:pPr>
      <w:r w:rsidRPr="005B06FE">
        <w:rPr>
          <w:rStyle w:val="a8"/>
        </w:rPr>
        <w:footnoteRef/>
      </w:r>
      <w:r w:rsidRPr="005B06FE">
        <w:t xml:space="preserve"> </w:t>
      </w:r>
      <w:r w:rsidRPr="005B06FE">
        <w:rPr>
          <w:i/>
        </w:rPr>
        <w:t xml:space="preserve">Приложение № 2 к договору излагается в предложенной редакции, если договор заключается с контрагентом </w:t>
      </w:r>
      <w:r w:rsidR="00B10CB5">
        <w:rPr>
          <w:i/>
        </w:rPr>
        <w:t>ПАО</w:t>
      </w:r>
      <w:r w:rsidRPr="005B06FE">
        <w:rPr>
          <w:i/>
        </w:rPr>
        <w:t xml:space="preserve"> «МРСК Центра», на которого не распространяется сфера действия Федерального закона «О бухгалтерском учете» от 06.12.2011 № 402-ФЗ.</w:t>
      </w:r>
    </w:p>
  </w:footnote>
  <w:footnote w:id="21">
    <w:p w:rsidR="007E299A" w:rsidRPr="00501D52" w:rsidRDefault="007E299A" w:rsidP="004616A3">
      <w:pPr>
        <w:pStyle w:val="a3"/>
        <w:jc w:val="both"/>
        <w:rPr>
          <w:i/>
        </w:rPr>
      </w:pPr>
      <w:r w:rsidRPr="00501D52">
        <w:rPr>
          <w:rStyle w:val="a8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</w:t>
      </w:r>
      <w:r w:rsidR="00B10CB5">
        <w:rPr>
          <w:i/>
        </w:rPr>
        <w:t>Публичное акционерное общество</w:t>
      </w:r>
      <w:r w:rsidRPr="00501D52">
        <w:rPr>
          <w:i/>
        </w:rPr>
        <w:t xml:space="preserve"> «Межрегиональная распределительная сетевая компания Центра» </w:t>
      </w:r>
      <w:proofErr w:type="gramStart"/>
      <w:r w:rsidRPr="00501D52">
        <w:rPr>
          <w:i/>
        </w:rPr>
        <w:t xml:space="preserve">( </w:t>
      </w:r>
      <w:proofErr w:type="gramEnd"/>
      <w:r w:rsidRPr="00501D52">
        <w:rPr>
          <w:i/>
        </w:rPr>
        <w:t xml:space="preserve">Филиал </w:t>
      </w:r>
      <w:r w:rsidR="00B10CB5">
        <w:rPr>
          <w:i/>
        </w:rPr>
        <w:t>ПАО</w:t>
      </w:r>
      <w:r w:rsidRPr="00501D52">
        <w:rPr>
          <w:i/>
        </w:rPr>
        <w:t xml:space="preserve">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22">
    <w:p w:rsidR="007E299A" w:rsidRPr="00651717" w:rsidRDefault="007E299A">
      <w:pPr>
        <w:pStyle w:val="a3"/>
      </w:pPr>
      <w:r w:rsidRPr="00651717">
        <w:rPr>
          <w:rStyle w:val="a8"/>
        </w:rPr>
        <w:footnoteRef/>
      </w:r>
      <w:r w:rsidRPr="00651717">
        <w:t xml:space="preserve"> </w:t>
      </w:r>
      <w:r w:rsidRPr="00651717"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3743144"/>
      <w:docPartObj>
        <w:docPartGallery w:val="Page Numbers (Top of Page)"/>
        <w:docPartUnique/>
      </w:docPartObj>
    </w:sdtPr>
    <w:sdtContent>
      <w:p w:rsidR="007E299A" w:rsidRDefault="00285A27">
        <w:pPr>
          <w:pStyle w:val="af0"/>
          <w:jc w:val="center"/>
        </w:pPr>
        <w:r>
          <w:fldChar w:fldCharType="begin"/>
        </w:r>
        <w:r w:rsidR="007E299A">
          <w:instrText>PAGE   \* MERGEFORMAT</w:instrText>
        </w:r>
        <w:r>
          <w:fldChar w:fldCharType="separate"/>
        </w:r>
        <w:r w:rsidR="00810F28">
          <w:rPr>
            <w:noProof/>
          </w:rPr>
          <w:t>10</w:t>
        </w:r>
        <w:r>
          <w:fldChar w:fldCharType="end"/>
        </w:r>
      </w:p>
    </w:sdtContent>
  </w:sdt>
  <w:p w:rsidR="007E299A" w:rsidRDefault="007E299A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A8160D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2AD557E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9345BB"/>
    <w:multiLevelType w:val="hybridMultilevel"/>
    <w:tmpl w:val="A14672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3BE"/>
    <w:rsid w:val="000222AE"/>
    <w:rsid w:val="0004467E"/>
    <w:rsid w:val="00046F1F"/>
    <w:rsid w:val="00051189"/>
    <w:rsid w:val="0005493D"/>
    <w:rsid w:val="00056451"/>
    <w:rsid w:val="0005784C"/>
    <w:rsid w:val="0008272F"/>
    <w:rsid w:val="000A0D3E"/>
    <w:rsid w:val="000B0917"/>
    <w:rsid w:val="000B0DA3"/>
    <w:rsid w:val="000B5F40"/>
    <w:rsid w:val="000F2D61"/>
    <w:rsid w:val="000F3132"/>
    <w:rsid w:val="000F4471"/>
    <w:rsid w:val="00105385"/>
    <w:rsid w:val="001119F6"/>
    <w:rsid w:val="0013038C"/>
    <w:rsid w:val="00146124"/>
    <w:rsid w:val="001543ED"/>
    <w:rsid w:val="00162469"/>
    <w:rsid w:val="0016304E"/>
    <w:rsid w:val="00175CE3"/>
    <w:rsid w:val="001857B2"/>
    <w:rsid w:val="00186D5F"/>
    <w:rsid w:val="00187599"/>
    <w:rsid w:val="00190ECF"/>
    <w:rsid w:val="001A6C33"/>
    <w:rsid w:val="001B4979"/>
    <w:rsid w:val="001B5C19"/>
    <w:rsid w:val="001C4FCB"/>
    <w:rsid w:val="001C757B"/>
    <w:rsid w:val="001C79F6"/>
    <w:rsid w:val="001D12FF"/>
    <w:rsid w:val="001D3698"/>
    <w:rsid w:val="001F4215"/>
    <w:rsid w:val="00201329"/>
    <w:rsid w:val="00203546"/>
    <w:rsid w:val="00213A86"/>
    <w:rsid w:val="0022794F"/>
    <w:rsid w:val="00235412"/>
    <w:rsid w:val="00243619"/>
    <w:rsid w:val="002511D7"/>
    <w:rsid w:val="002722EF"/>
    <w:rsid w:val="00274C1B"/>
    <w:rsid w:val="0028185A"/>
    <w:rsid w:val="002833C5"/>
    <w:rsid w:val="00285A27"/>
    <w:rsid w:val="00286830"/>
    <w:rsid w:val="002B379D"/>
    <w:rsid w:val="002B3834"/>
    <w:rsid w:val="002C3602"/>
    <w:rsid w:val="002E6BDD"/>
    <w:rsid w:val="002F3576"/>
    <w:rsid w:val="002F6454"/>
    <w:rsid w:val="00301476"/>
    <w:rsid w:val="00310937"/>
    <w:rsid w:val="00310C02"/>
    <w:rsid w:val="00347C43"/>
    <w:rsid w:val="00363E7C"/>
    <w:rsid w:val="0037603D"/>
    <w:rsid w:val="00376D3B"/>
    <w:rsid w:val="00385571"/>
    <w:rsid w:val="0039520C"/>
    <w:rsid w:val="003A5A3F"/>
    <w:rsid w:val="003C260C"/>
    <w:rsid w:val="003C2920"/>
    <w:rsid w:val="003C55AD"/>
    <w:rsid w:val="003C6779"/>
    <w:rsid w:val="003D35DC"/>
    <w:rsid w:val="003E5FEB"/>
    <w:rsid w:val="00400AFA"/>
    <w:rsid w:val="00404039"/>
    <w:rsid w:val="00406EDD"/>
    <w:rsid w:val="00424C2B"/>
    <w:rsid w:val="00432109"/>
    <w:rsid w:val="00432CC7"/>
    <w:rsid w:val="00436506"/>
    <w:rsid w:val="0045472B"/>
    <w:rsid w:val="00455E6E"/>
    <w:rsid w:val="004616A3"/>
    <w:rsid w:val="00466794"/>
    <w:rsid w:val="00470F3C"/>
    <w:rsid w:val="004715B9"/>
    <w:rsid w:val="0048146C"/>
    <w:rsid w:val="00494A3C"/>
    <w:rsid w:val="004C064C"/>
    <w:rsid w:val="004C2A65"/>
    <w:rsid w:val="004D10F2"/>
    <w:rsid w:val="004F6C98"/>
    <w:rsid w:val="00500892"/>
    <w:rsid w:val="00520D91"/>
    <w:rsid w:val="005255F5"/>
    <w:rsid w:val="00525A31"/>
    <w:rsid w:val="00534ED1"/>
    <w:rsid w:val="00537215"/>
    <w:rsid w:val="00552C53"/>
    <w:rsid w:val="005626C5"/>
    <w:rsid w:val="005742DC"/>
    <w:rsid w:val="00580111"/>
    <w:rsid w:val="0058236A"/>
    <w:rsid w:val="005A0772"/>
    <w:rsid w:val="005B06FE"/>
    <w:rsid w:val="005C4C28"/>
    <w:rsid w:val="005C7D9B"/>
    <w:rsid w:val="005F45A5"/>
    <w:rsid w:val="006060E2"/>
    <w:rsid w:val="006206C9"/>
    <w:rsid w:val="00622511"/>
    <w:rsid w:val="0062280F"/>
    <w:rsid w:val="00637154"/>
    <w:rsid w:val="00644E1D"/>
    <w:rsid w:val="00651717"/>
    <w:rsid w:val="00672831"/>
    <w:rsid w:val="006773BE"/>
    <w:rsid w:val="006A010D"/>
    <w:rsid w:val="006A4297"/>
    <w:rsid w:val="006C48CC"/>
    <w:rsid w:val="007147E1"/>
    <w:rsid w:val="00724589"/>
    <w:rsid w:val="0077407F"/>
    <w:rsid w:val="00782DB5"/>
    <w:rsid w:val="007953F5"/>
    <w:rsid w:val="007C4BAF"/>
    <w:rsid w:val="007D4C90"/>
    <w:rsid w:val="007E2132"/>
    <w:rsid w:val="007E299A"/>
    <w:rsid w:val="007E327C"/>
    <w:rsid w:val="007F332D"/>
    <w:rsid w:val="007F3382"/>
    <w:rsid w:val="00810F28"/>
    <w:rsid w:val="0083587C"/>
    <w:rsid w:val="0085326B"/>
    <w:rsid w:val="0085717E"/>
    <w:rsid w:val="00873F43"/>
    <w:rsid w:val="008764E6"/>
    <w:rsid w:val="00880E5D"/>
    <w:rsid w:val="008A091B"/>
    <w:rsid w:val="008C5CC0"/>
    <w:rsid w:val="008C6E54"/>
    <w:rsid w:val="008D0FC4"/>
    <w:rsid w:val="008D3F35"/>
    <w:rsid w:val="008E5982"/>
    <w:rsid w:val="008F1875"/>
    <w:rsid w:val="008F2470"/>
    <w:rsid w:val="008F7BDB"/>
    <w:rsid w:val="00901920"/>
    <w:rsid w:val="00914A7D"/>
    <w:rsid w:val="00916C88"/>
    <w:rsid w:val="00925D4D"/>
    <w:rsid w:val="00942920"/>
    <w:rsid w:val="00942FFB"/>
    <w:rsid w:val="00963C1D"/>
    <w:rsid w:val="00975D9A"/>
    <w:rsid w:val="0098086D"/>
    <w:rsid w:val="00981B60"/>
    <w:rsid w:val="00995C3E"/>
    <w:rsid w:val="009A28DA"/>
    <w:rsid w:val="009A299E"/>
    <w:rsid w:val="009A3B06"/>
    <w:rsid w:val="009A6F79"/>
    <w:rsid w:val="009B0684"/>
    <w:rsid w:val="009C5924"/>
    <w:rsid w:val="009D33BD"/>
    <w:rsid w:val="009D64D2"/>
    <w:rsid w:val="009F08A0"/>
    <w:rsid w:val="009F55E7"/>
    <w:rsid w:val="009F56F8"/>
    <w:rsid w:val="00A009C8"/>
    <w:rsid w:val="00A03BCE"/>
    <w:rsid w:val="00A13DB4"/>
    <w:rsid w:val="00A23880"/>
    <w:rsid w:val="00A263E1"/>
    <w:rsid w:val="00A31DEB"/>
    <w:rsid w:val="00A430CA"/>
    <w:rsid w:val="00A5235C"/>
    <w:rsid w:val="00A771E7"/>
    <w:rsid w:val="00A93BDE"/>
    <w:rsid w:val="00AA27E2"/>
    <w:rsid w:val="00AB503E"/>
    <w:rsid w:val="00AE6B87"/>
    <w:rsid w:val="00B01D11"/>
    <w:rsid w:val="00B04E5F"/>
    <w:rsid w:val="00B10CB5"/>
    <w:rsid w:val="00B114D9"/>
    <w:rsid w:val="00B424C8"/>
    <w:rsid w:val="00B443D3"/>
    <w:rsid w:val="00B62A9B"/>
    <w:rsid w:val="00B83B44"/>
    <w:rsid w:val="00BA0BCF"/>
    <w:rsid w:val="00BB148D"/>
    <w:rsid w:val="00BB6A36"/>
    <w:rsid w:val="00BC499A"/>
    <w:rsid w:val="00BD32A9"/>
    <w:rsid w:val="00BF0511"/>
    <w:rsid w:val="00BF0E3E"/>
    <w:rsid w:val="00BF543F"/>
    <w:rsid w:val="00C11E78"/>
    <w:rsid w:val="00C36CB0"/>
    <w:rsid w:val="00C42372"/>
    <w:rsid w:val="00C51162"/>
    <w:rsid w:val="00C56F8C"/>
    <w:rsid w:val="00C705B5"/>
    <w:rsid w:val="00C910BA"/>
    <w:rsid w:val="00C95FB8"/>
    <w:rsid w:val="00C96CE0"/>
    <w:rsid w:val="00CA567A"/>
    <w:rsid w:val="00CB21D1"/>
    <w:rsid w:val="00CC7B3D"/>
    <w:rsid w:val="00D1448B"/>
    <w:rsid w:val="00D17831"/>
    <w:rsid w:val="00D34F27"/>
    <w:rsid w:val="00D353CC"/>
    <w:rsid w:val="00D3731E"/>
    <w:rsid w:val="00D443C0"/>
    <w:rsid w:val="00D60FBE"/>
    <w:rsid w:val="00D813CD"/>
    <w:rsid w:val="00D9114E"/>
    <w:rsid w:val="00D929F4"/>
    <w:rsid w:val="00D967EF"/>
    <w:rsid w:val="00D96ED7"/>
    <w:rsid w:val="00D9779D"/>
    <w:rsid w:val="00DA6F50"/>
    <w:rsid w:val="00DB3DD3"/>
    <w:rsid w:val="00DC5C14"/>
    <w:rsid w:val="00DD151E"/>
    <w:rsid w:val="00DF064C"/>
    <w:rsid w:val="00DF248C"/>
    <w:rsid w:val="00E12C11"/>
    <w:rsid w:val="00E20D8A"/>
    <w:rsid w:val="00E33690"/>
    <w:rsid w:val="00E35230"/>
    <w:rsid w:val="00E45C21"/>
    <w:rsid w:val="00E55F61"/>
    <w:rsid w:val="00E75160"/>
    <w:rsid w:val="00EB29EE"/>
    <w:rsid w:val="00ED2BD3"/>
    <w:rsid w:val="00EE3B93"/>
    <w:rsid w:val="00EE67AF"/>
    <w:rsid w:val="00F17C59"/>
    <w:rsid w:val="00F3218E"/>
    <w:rsid w:val="00F35498"/>
    <w:rsid w:val="00F45C20"/>
    <w:rsid w:val="00F5236A"/>
    <w:rsid w:val="00F54FAB"/>
    <w:rsid w:val="00F65197"/>
    <w:rsid w:val="00F9047A"/>
    <w:rsid w:val="00F97294"/>
    <w:rsid w:val="00FB00F1"/>
    <w:rsid w:val="00FF1C48"/>
    <w:rsid w:val="00FF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basedOn w:val="a0"/>
    <w:rsid w:val="006773BE"/>
    <w:rPr>
      <w:vertAlign w:val="superscript"/>
    </w:rPr>
  </w:style>
  <w:style w:type="character" w:styleId="a9">
    <w:name w:val="annotation reference"/>
    <w:basedOn w:val="a0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FB00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a"/>
    <w:uiPriority w:val="59"/>
    <w:rsid w:val="001C757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B6A36"/>
    <w:rPr>
      <w:sz w:val="24"/>
      <w:szCs w:val="24"/>
    </w:rPr>
  </w:style>
  <w:style w:type="paragraph" w:styleId="af2">
    <w:name w:val="footer"/>
    <w:basedOn w:val="a"/>
    <w:link w:val="af3"/>
    <w:rsid w:val="00BB6A3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B6A36"/>
    <w:rPr>
      <w:sz w:val="24"/>
      <w:szCs w:val="24"/>
    </w:rPr>
  </w:style>
  <w:style w:type="paragraph" w:styleId="af4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basedOn w:val="a0"/>
    <w:rsid w:val="006773BE"/>
    <w:rPr>
      <w:vertAlign w:val="superscript"/>
    </w:rPr>
  </w:style>
  <w:style w:type="character" w:styleId="a9">
    <w:name w:val="annotation reference"/>
    <w:basedOn w:val="a0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FB00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a"/>
    <w:uiPriority w:val="59"/>
    <w:rsid w:val="001C75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B6A36"/>
    <w:rPr>
      <w:sz w:val="24"/>
      <w:szCs w:val="24"/>
    </w:rPr>
  </w:style>
  <w:style w:type="paragraph" w:styleId="af2">
    <w:name w:val="footer"/>
    <w:basedOn w:val="a"/>
    <w:link w:val="af3"/>
    <w:rsid w:val="00BB6A3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BB6A36"/>
    <w:rPr>
      <w:sz w:val="24"/>
      <w:szCs w:val="24"/>
    </w:rPr>
  </w:style>
  <w:style w:type="paragraph" w:styleId="af4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4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FB3F5-320E-427D-8B4E-F24C90E91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3913</Words>
  <Characters>33378</Characters>
  <Application>Microsoft Office Word</Application>
  <DocSecurity>0</DocSecurity>
  <Lines>278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Ostonen.IA</cp:lastModifiedBy>
  <cp:revision>2</cp:revision>
  <cp:lastPrinted>2012-02-16T08:18:00Z</cp:lastPrinted>
  <dcterms:created xsi:type="dcterms:W3CDTF">2017-02-06T13:13:00Z</dcterms:created>
  <dcterms:modified xsi:type="dcterms:W3CDTF">2017-02-06T13:13:00Z</dcterms:modified>
</cp:coreProperties>
</file>